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Layout w:type="fixed"/>
        <w:tblCellMar>
          <w:left w:w="57" w:type="dxa"/>
          <w:right w:w="57" w:type="dxa"/>
        </w:tblCellMar>
        <w:tblLook w:val="0000"/>
      </w:tblPr>
      <w:tblGrid>
        <w:gridCol w:w="1617"/>
        <w:gridCol w:w="3240"/>
        <w:gridCol w:w="5066"/>
      </w:tblGrid>
      <w:tr w:rsidR="00E91BE8" w:rsidRPr="00E91BE8">
        <w:trPr>
          <w:cantSplit/>
        </w:trPr>
        <w:tc>
          <w:tcPr>
            <w:tcW w:w="4857" w:type="dxa"/>
            <w:gridSpan w:val="2"/>
          </w:tcPr>
          <w:p w:rsidR="00E91BE8" w:rsidRPr="00E91BE8" w:rsidRDefault="00E91BE8" w:rsidP="00E91BE8">
            <w:pPr>
              <w:rPr>
                <w:sz w:val="20"/>
              </w:rPr>
            </w:pPr>
            <w:bookmarkStart w:id="0" w:name="dsg" w:colFirst="1" w:colLast="1"/>
            <w:bookmarkStart w:id="1" w:name="dtableau"/>
            <w:r w:rsidRPr="00E91BE8">
              <w:rPr>
                <w:sz w:val="20"/>
              </w:rPr>
              <w:t>INTERNATIONAL TELECOMMUNICATION UNION</w:t>
            </w:r>
          </w:p>
        </w:tc>
        <w:tc>
          <w:tcPr>
            <w:tcW w:w="5066" w:type="dxa"/>
          </w:tcPr>
          <w:p w:rsidR="00E91BE8" w:rsidRPr="00E91BE8" w:rsidRDefault="00E91BE8" w:rsidP="00E91BE8">
            <w:pPr>
              <w:jc w:val="right"/>
              <w:rPr>
                <w:b/>
                <w:bCs/>
                <w:smallCaps/>
                <w:sz w:val="32"/>
              </w:rPr>
            </w:pPr>
            <w:r>
              <w:rPr>
                <w:b/>
                <w:bCs/>
                <w:smallCaps/>
                <w:sz w:val="32"/>
              </w:rPr>
              <w:t>STUDY GROUP 15</w:t>
            </w:r>
          </w:p>
        </w:tc>
      </w:tr>
      <w:tr w:rsidR="00E91BE8" w:rsidRPr="00E91BE8">
        <w:trPr>
          <w:cantSplit/>
          <w:trHeight w:val="461"/>
        </w:trPr>
        <w:tc>
          <w:tcPr>
            <w:tcW w:w="4857" w:type="dxa"/>
            <w:gridSpan w:val="2"/>
            <w:vMerge w:val="restart"/>
            <w:tcBorders>
              <w:bottom w:val="nil"/>
            </w:tcBorders>
          </w:tcPr>
          <w:p w:rsidR="00E91BE8" w:rsidRPr="00E91BE8" w:rsidRDefault="00E91BE8" w:rsidP="00E91BE8">
            <w:pPr>
              <w:rPr>
                <w:b/>
                <w:bCs/>
                <w:sz w:val="26"/>
              </w:rPr>
            </w:pPr>
            <w:bookmarkStart w:id="2" w:name="dnum" w:colFirst="1" w:colLast="1"/>
            <w:bookmarkEnd w:id="0"/>
            <w:r w:rsidRPr="00E91BE8">
              <w:rPr>
                <w:b/>
                <w:bCs/>
                <w:sz w:val="26"/>
              </w:rPr>
              <w:t>TELECOMMUNICATION</w:t>
            </w:r>
            <w:r w:rsidRPr="00E91BE8">
              <w:rPr>
                <w:b/>
                <w:bCs/>
                <w:sz w:val="26"/>
              </w:rPr>
              <w:br/>
              <w:t>STANDARDIZATION SECTOR</w:t>
            </w:r>
          </w:p>
          <w:p w:rsidR="00E91BE8" w:rsidRPr="00E91BE8" w:rsidRDefault="00E91BE8" w:rsidP="00E91BE8">
            <w:pPr>
              <w:rPr>
                <w:smallCaps/>
                <w:sz w:val="20"/>
              </w:rPr>
            </w:pPr>
            <w:r w:rsidRPr="00E91BE8">
              <w:rPr>
                <w:sz w:val="20"/>
              </w:rPr>
              <w:t xml:space="preserve">STUDY PERIOD </w:t>
            </w:r>
            <w:r>
              <w:rPr>
                <w:sz w:val="20"/>
              </w:rPr>
              <w:t>2009-2012</w:t>
            </w:r>
          </w:p>
        </w:tc>
        <w:tc>
          <w:tcPr>
            <w:tcW w:w="5066" w:type="dxa"/>
            <w:tcBorders>
              <w:bottom w:val="nil"/>
            </w:tcBorders>
          </w:tcPr>
          <w:p w:rsidR="00E91BE8" w:rsidRPr="00E91BE8" w:rsidRDefault="00E91BE8" w:rsidP="00E91BE8">
            <w:pPr>
              <w:jc w:val="right"/>
              <w:rPr>
                <w:b/>
                <w:bCs/>
                <w:sz w:val="40"/>
              </w:rPr>
            </w:pPr>
            <w:r>
              <w:rPr>
                <w:b/>
                <w:bCs/>
                <w:sz w:val="40"/>
              </w:rPr>
              <w:t xml:space="preserve">TD 408 </w:t>
            </w:r>
            <w:ins w:id="3" w:author="RC" w:date="2011-02-23T18:45:00Z">
              <w:r w:rsidR="0075236D">
                <w:rPr>
                  <w:b/>
                  <w:bCs/>
                  <w:sz w:val="40"/>
                </w:rPr>
                <w:t xml:space="preserve">Rev.1 </w:t>
              </w:r>
            </w:ins>
            <w:r>
              <w:rPr>
                <w:b/>
                <w:bCs/>
                <w:sz w:val="40"/>
              </w:rPr>
              <w:t>(PLEN/15)</w:t>
            </w:r>
          </w:p>
        </w:tc>
      </w:tr>
      <w:tr w:rsidR="00E91BE8" w:rsidRPr="00E91BE8">
        <w:trPr>
          <w:cantSplit/>
          <w:trHeight w:val="355"/>
        </w:trPr>
        <w:tc>
          <w:tcPr>
            <w:tcW w:w="4857" w:type="dxa"/>
            <w:gridSpan w:val="2"/>
            <w:vMerge/>
            <w:tcBorders>
              <w:bottom w:val="single" w:sz="12" w:space="0" w:color="auto"/>
            </w:tcBorders>
          </w:tcPr>
          <w:p w:rsidR="00E91BE8" w:rsidRPr="00E91BE8" w:rsidRDefault="00E91BE8" w:rsidP="00E91BE8">
            <w:pPr>
              <w:rPr>
                <w:b/>
                <w:bCs/>
                <w:sz w:val="26"/>
              </w:rPr>
            </w:pPr>
            <w:bookmarkStart w:id="4" w:name="dorlang" w:colFirst="1" w:colLast="1"/>
            <w:bookmarkEnd w:id="2"/>
          </w:p>
        </w:tc>
        <w:tc>
          <w:tcPr>
            <w:tcW w:w="5066" w:type="dxa"/>
            <w:tcBorders>
              <w:bottom w:val="single" w:sz="12" w:space="0" w:color="auto"/>
            </w:tcBorders>
          </w:tcPr>
          <w:p w:rsidR="00E91BE8" w:rsidRDefault="00E91BE8" w:rsidP="00E91BE8">
            <w:pPr>
              <w:jc w:val="right"/>
              <w:rPr>
                <w:b/>
                <w:bCs/>
                <w:sz w:val="28"/>
              </w:rPr>
            </w:pPr>
            <w:r>
              <w:rPr>
                <w:b/>
                <w:bCs/>
                <w:sz w:val="28"/>
              </w:rPr>
              <w:t>English only</w:t>
            </w:r>
          </w:p>
          <w:p w:rsidR="00E91BE8" w:rsidRPr="00E91BE8" w:rsidRDefault="00E91BE8" w:rsidP="00E91BE8">
            <w:pPr>
              <w:jc w:val="right"/>
              <w:rPr>
                <w:b/>
                <w:bCs/>
                <w:sz w:val="28"/>
              </w:rPr>
            </w:pPr>
            <w:r>
              <w:rPr>
                <w:b/>
                <w:bCs/>
                <w:sz w:val="28"/>
              </w:rPr>
              <w:t>Original: English</w:t>
            </w:r>
          </w:p>
        </w:tc>
      </w:tr>
      <w:tr w:rsidR="00E91BE8" w:rsidRPr="00E91BE8">
        <w:trPr>
          <w:cantSplit/>
          <w:trHeight w:val="357"/>
        </w:trPr>
        <w:tc>
          <w:tcPr>
            <w:tcW w:w="1617" w:type="dxa"/>
          </w:tcPr>
          <w:p w:rsidR="00E91BE8" w:rsidRPr="00E91BE8" w:rsidRDefault="00E91BE8" w:rsidP="00E91BE8">
            <w:pPr>
              <w:rPr>
                <w:b/>
                <w:bCs/>
              </w:rPr>
            </w:pPr>
            <w:bookmarkStart w:id="5" w:name="dmeeting" w:colFirst="2" w:colLast="2"/>
            <w:bookmarkStart w:id="6" w:name="dbluepink" w:colFirst="1" w:colLast="1"/>
            <w:bookmarkEnd w:id="4"/>
            <w:r w:rsidRPr="00E91BE8">
              <w:rPr>
                <w:b/>
                <w:bCs/>
              </w:rPr>
              <w:t>Question(s):</w:t>
            </w:r>
          </w:p>
        </w:tc>
        <w:tc>
          <w:tcPr>
            <w:tcW w:w="3240" w:type="dxa"/>
          </w:tcPr>
          <w:p w:rsidR="00E91BE8" w:rsidRPr="00E91BE8" w:rsidRDefault="00E91BE8" w:rsidP="00E91BE8">
            <w:r w:rsidRPr="00E91BE8">
              <w:t>3</w:t>
            </w:r>
            <w:r>
              <w:t>/15</w:t>
            </w:r>
          </w:p>
        </w:tc>
        <w:tc>
          <w:tcPr>
            <w:tcW w:w="5066" w:type="dxa"/>
          </w:tcPr>
          <w:p w:rsidR="00E91BE8" w:rsidRPr="00E91BE8" w:rsidRDefault="00E91BE8" w:rsidP="00E91BE8">
            <w:pPr>
              <w:jc w:val="right"/>
            </w:pPr>
            <w:r w:rsidRPr="00E91BE8">
              <w:t>Geneva, 14-25 February 2011</w:t>
            </w:r>
          </w:p>
        </w:tc>
      </w:tr>
      <w:tr w:rsidR="00E91BE8" w:rsidRPr="00E91BE8">
        <w:trPr>
          <w:cantSplit/>
          <w:trHeight w:val="357"/>
        </w:trPr>
        <w:tc>
          <w:tcPr>
            <w:tcW w:w="9923" w:type="dxa"/>
            <w:gridSpan w:val="3"/>
          </w:tcPr>
          <w:p w:rsidR="00E91BE8" w:rsidRPr="00E91BE8" w:rsidRDefault="00E91BE8" w:rsidP="00E91BE8">
            <w:pPr>
              <w:jc w:val="center"/>
              <w:rPr>
                <w:b/>
                <w:bCs/>
              </w:rPr>
            </w:pPr>
            <w:bookmarkStart w:id="7" w:name="dtitle" w:colFirst="0" w:colLast="0"/>
            <w:bookmarkEnd w:id="5"/>
            <w:bookmarkEnd w:id="6"/>
            <w:r w:rsidRPr="00E91BE8">
              <w:rPr>
                <w:b/>
                <w:bCs/>
              </w:rPr>
              <w:t>TEMPORARY DOCUMENT</w:t>
            </w:r>
          </w:p>
        </w:tc>
      </w:tr>
      <w:tr w:rsidR="00E91BE8" w:rsidRPr="00E91BE8">
        <w:trPr>
          <w:cantSplit/>
          <w:trHeight w:val="357"/>
        </w:trPr>
        <w:tc>
          <w:tcPr>
            <w:tcW w:w="1617" w:type="dxa"/>
          </w:tcPr>
          <w:p w:rsidR="00E91BE8" w:rsidRPr="00E91BE8" w:rsidRDefault="00E91BE8" w:rsidP="00E91BE8">
            <w:pPr>
              <w:rPr>
                <w:b/>
                <w:bCs/>
              </w:rPr>
            </w:pPr>
            <w:bookmarkStart w:id="8" w:name="dsource" w:colFirst="1" w:colLast="1"/>
            <w:bookmarkEnd w:id="7"/>
            <w:r w:rsidRPr="00E91BE8">
              <w:rPr>
                <w:b/>
                <w:bCs/>
              </w:rPr>
              <w:t>Source:</w:t>
            </w:r>
          </w:p>
        </w:tc>
        <w:tc>
          <w:tcPr>
            <w:tcW w:w="8306" w:type="dxa"/>
            <w:gridSpan w:val="2"/>
          </w:tcPr>
          <w:p w:rsidR="00E91BE8" w:rsidRPr="00E91BE8" w:rsidRDefault="00E91BE8" w:rsidP="00E91BE8">
            <w:r>
              <w:t xml:space="preserve">Rapporteur </w:t>
            </w:r>
            <w:r w:rsidRPr="00E91BE8">
              <w:t>Q3/15</w:t>
            </w:r>
          </w:p>
        </w:tc>
      </w:tr>
      <w:tr w:rsidR="00E91BE8" w:rsidRPr="00E91BE8">
        <w:trPr>
          <w:cantSplit/>
          <w:trHeight w:val="357"/>
        </w:trPr>
        <w:tc>
          <w:tcPr>
            <w:tcW w:w="1617" w:type="dxa"/>
            <w:tcBorders>
              <w:bottom w:val="single" w:sz="12" w:space="0" w:color="auto"/>
            </w:tcBorders>
          </w:tcPr>
          <w:p w:rsidR="00E91BE8" w:rsidRPr="00E91BE8" w:rsidRDefault="00E91BE8" w:rsidP="00E91BE8">
            <w:pPr>
              <w:spacing w:after="120"/>
            </w:pPr>
            <w:bookmarkStart w:id="9" w:name="dtitle1" w:colFirst="1" w:colLast="1"/>
            <w:bookmarkEnd w:id="8"/>
            <w:r w:rsidRPr="00E91BE8">
              <w:rPr>
                <w:b/>
                <w:bCs/>
              </w:rPr>
              <w:t>Title:</w:t>
            </w:r>
          </w:p>
        </w:tc>
        <w:tc>
          <w:tcPr>
            <w:tcW w:w="8306" w:type="dxa"/>
            <w:gridSpan w:val="2"/>
            <w:tcBorders>
              <w:bottom w:val="single" w:sz="12" w:space="0" w:color="auto"/>
            </w:tcBorders>
          </w:tcPr>
          <w:p w:rsidR="00E91BE8" w:rsidRPr="00E91BE8" w:rsidRDefault="00E91BE8" w:rsidP="00E91BE8">
            <w:pPr>
              <w:spacing w:after="120"/>
            </w:pPr>
            <w:r w:rsidRPr="00E91BE8">
              <w:t xml:space="preserve">Draft Revised Optical </w:t>
            </w:r>
            <w:ins w:id="10" w:author="Yoshinori Koike" w:date="2011-02-22T13:15:00Z">
              <w:r w:rsidR="0010437B">
                <w:rPr>
                  <w:rFonts w:hint="eastAsia"/>
                  <w:lang w:eastAsia="ja-JP"/>
                </w:rPr>
                <w:t xml:space="preserve">and other </w:t>
              </w:r>
            </w:ins>
            <w:r w:rsidRPr="00E91BE8">
              <w:t>Transport Networks &amp; Technologies Standardization Work Plan, Issue 14</w:t>
            </w:r>
          </w:p>
        </w:tc>
      </w:tr>
    </w:tbl>
    <w:bookmarkEnd w:id="1"/>
    <w:bookmarkEnd w:id="9"/>
    <w:p w:rsidR="009A1DE8" w:rsidRDefault="00132939" w:rsidP="009A1DE8">
      <w:pPr>
        <w:rPr>
          <w:szCs w:val="24"/>
          <w:lang w:eastAsia="ja-JP"/>
        </w:rPr>
        <w:sectPr w:rsidR="009A1DE8" w:rsidSect="00E91BE8">
          <w:headerReference w:type="default" r:id="rId8"/>
          <w:footerReference w:type="first" r:id="rId9"/>
          <w:pgSz w:w="11909" w:h="16834" w:code="9"/>
          <w:pgMar w:top="1417" w:right="1134" w:bottom="1417" w:left="1134" w:header="720" w:footer="720" w:gutter="0"/>
          <w:cols w:space="720"/>
          <w:titlePg/>
          <w:docGrid w:linePitch="326"/>
        </w:sectPr>
      </w:pPr>
      <w:r w:rsidRPr="00B03697">
        <w:rPr>
          <w:szCs w:val="24"/>
          <w:lang w:eastAsia="ja-JP"/>
        </w:rPr>
        <w:t xml:space="preserve">This TD contains the draft of Revised Optical </w:t>
      </w:r>
      <w:ins w:id="14" w:author="Yoshinori Koike" w:date="2011-02-22T13:16:00Z">
        <w:r w:rsidR="0010437B">
          <w:rPr>
            <w:rFonts w:hint="eastAsia"/>
            <w:szCs w:val="24"/>
            <w:lang w:eastAsia="ja-JP"/>
          </w:rPr>
          <w:t xml:space="preserve">and other </w:t>
        </w:r>
      </w:ins>
      <w:r w:rsidRPr="00B03697">
        <w:rPr>
          <w:szCs w:val="24"/>
          <w:lang w:eastAsia="ja-JP"/>
        </w:rPr>
        <w:t>Transport Networks &amp; Technologies Standardization Work Plan, Issue 1</w:t>
      </w:r>
      <w:r w:rsidR="009A1DE8">
        <w:rPr>
          <w:rFonts w:hint="eastAsia"/>
          <w:szCs w:val="24"/>
          <w:lang w:eastAsia="ja-JP"/>
        </w:rPr>
        <w:t>4</w:t>
      </w:r>
      <w:r>
        <w:rPr>
          <w:szCs w:val="24"/>
          <w:lang w:eastAsia="ja-JP"/>
        </w:rPr>
        <w:t>.</w:t>
      </w:r>
    </w:p>
    <w:p w:rsidR="009A1DE8" w:rsidRPr="006D7298" w:rsidRDefault="009A1DE8" w:rsidP="009A1DE8">
      <w:pPr>
        <w:jc w:val="center"/>
        <w:rPr>
          <w:b/>
          <w:bCs/>
          <w:sz w:val="28"/>
          <w:szCs w:val="28"/>
          <w:lang w:eastAsia="ja-JP"/>
        </w:rPr>
      </w:pPr>
      <w:r w:rsidRPr="006D7298">
        <w:rPr>
          <w:b/>
          <w:bCs/>
          <w:sz w:val="28"/>
          <w:szCs w:val="28"/>
        </w:rPr>
        <w:lastRenderedPageBreak/>
        <w:t>Optical Transport Networks &amp; Technologies</w:t>
      </w:r>
      <w:r w:rsidRPr="006D7298">
        <w:rPr>
          <w:rFonts w:hint="eastAsia"/>
          <w:b/>
          <w:bCs/>
          <w:sz w:val="28"/>
          <w:szCs w:val="28"/>
          <w:lang w:eastAsia="ja-JP"/>
        </w:rPr>
        <w:t xml:space="preserve"> </w:t>
      </w:r>
      <w:r w:rsidRPr="006D7298">
        <w:rPr>
          <w:b/>
          <w:bCs/>
          <w:sz w:val="28"/>
          <w:szCs w:val="28"/>
        </w:rPr>
        <w:t>Standardization Work Plan</w:t>
      </w:r>
    </w:p>
    <w:p w:rsidR="009A1DE8" w:rsidRPr="006D7298" w:rsidRDefault="009A1DE8" w:rsidP="009A1DE8">
      <w:pPr>
        <w:jc w:val="center"/>
        <w:rPr>
          <w:b/>
          <w:bCs/>
          <w:sz w:val="28"/>
          <w:szCs w:val="28"/>
          <w:lang w:eastAsia="ja-JP"/>
        </w:rPr>
      </w:pPr>
      <w:r w:rsidRPr="006D7298">
        <w:rPr>
          <w:b/>
          <w:bCs/>
          <w:sz w:val="28"/>
          <w:szCs w:val="28"/>
        </w:rPr>
        <w:t xml:space="preserve">Issue </w:t>
      </w:r>
      <w:r w:rsidRPr="006D7298">
        <w:rPr>
          <w:b/>
          <w:bCs/>
          <w:sz w:val="28"/>
          <w:szCs w:val="28"/>
          <w:lang w:eastAsia="ja-JP"/>
        </w:rPr>
        <w:t>1</w:t>
      </w:r>
      <w:del w:id="15" w:author="koike" w:date="2011-01-28T20:02:00Z">
        <w:r w:rsidRPr="006D7298" w:rsidDel="00972D24">
          <w:rPr>
            <w:rFonts w:hint="eastAsia"/>
            <w:b/>
            <w:bCs/>
            <w:sz w:val="28"/>
            <w:szCs w:val="28"/>
            <w:lang w:eastAsia="ja-JP"/>
          </w:rPr>
          <w:delText>3</w:delText>
        </w:r>
      </w:del>
      <w:ins w:id="16" w:author="koike" w:date="2011-01-28T20:02:00Z">
        <w:r w:rsidR="00972D24">
          <w:rPr>
            <w:rFonts w:hint="eastAsia"/>
            <w:b/>
            <w:bCs/>
            <w:sz w:val="28"/>
            <w:szCs w:val="28"/>
            <w:lang w:eastAsia="ja-JP"/>
          </w:rPr>
          <w:t>4</w:t>
        </w:r>
      </w:ins>
      <w:r w:rsidRPr="006D7298">
        <w:rPr>
          <w:b/>
          <w:bCs/>
          <w:sz w:val="28"/>
          <w:szCs w:val="28"/>
        </w:rPr>
        <w:t xml:space="preserve">, </w:t>
      </w:r>
      <w:r w:rsidRPr="006D7298">
        <w:rPr>
          <w:rFonts w:hint="eastAsia"/>
          <w:b/>
          <w:bCs/>
          <w:sz w:val="28"/>
          <w:szCs w:val="28"/>
          <w:lang w:eastAsia="ja-JP"/>
        </w:rPr>
        <w:t>June</w:t>
      </w:r>
      <w:r w:rsidRPr="006D7298">
        <w:rPr>
          <w:b/>
          <w:bCs/>
          <w:sz w:val="28"/>
          <w:szCs w:val="28"/>
          <w:lang w:eastAsia="ja-JP"/>
        </w:rPr>
        <w:t xml:space="preserve"> 20</w:t>
      </w:r>
      <w:r w:rsidRPr="006D7298">
        <w:rPr>
          <w:rFonts w:hint="eastAsia"/>
          <w:b/>
          <w:bCs/>
          <w:sz w:val="28"/>
          <w:szCs w:val="28"/>
          <w:lang w:eastAsia="ja-JP"/>
        </w:rPr>
        <w:t>10</w:t>
      </w:r>
    </w:p>
    <w:p w:rsidR="009A1DE8" w:rsidRDefault="009A1DE8" w:rsidP="009A1DE8">
      <w:pPr>
        <w:rPr>
          <w:b/>
          <w:sz w:val="20"/>
        </w:rPr>
      </w:pPr>
    </w:p>
    <w:p w:rsidR="009A1DE8" w:rsidRDefault="009A1DE8" w:rsidP="009A1DE8">
      <w:pPr>
        <w:pStyle w:val="Heading1"/>
      </w:pPr>
      <w:bookmarkStart w:id="17" w:name="_Toc10880875"/>
      <w:r>
        <w:t>1.</w:t>
      </w:r>
      <w:r>
        <w:tab/>
        <w:t>General</w:t>
      </w:r>
      <w:bookmarkEnd w:id="17"/>
    </w:p>
    <w:p w:rsidR="009A1DE8" w:rsidRDefault="009A1DE8" w:rsidP="009A1DE8">
      <w:del w:id="18" w:author="Yoshinori Koike" w:date="2011-02-22T13:16:00Z">
        <w:r w:rsidDel="0010437B">
          <w:delText>Optical Transport</w:delText>
        </w:r>
      </w:del>
      <w:ins w:id="19" w:author="Yoshinori Koike" w:date="2011-02-22T13:16:00Z">
        <w:r w:rsidR="0010437B">
          <w:t>Optical and other Transport</w:t>
        </w:r>
      </w:ins>
      <w:r>
        <w:t xml:space="preserve"> Networks &amp; Technologies Standardization Work Plan is a living document. It may be updated even between meetings. The latest version can be found at the following URL.</w:t>
      </w:r>
    </w:p>
    <w:p w:rsidR="009A1DE8" w:rsidRDefault="009A1DE8" w:rsidP="009A1DE8">
      <w:pPr>
        <w:jc w:val="center"/>
      </w:pPr>
    </w:p>
    <w:p w:rsidR="009A1DE8" w:rsidRDefault="009A1DE8" w:rsidP="009A1DE8">
      <w:pPr>
        <w:jc w:val="center"/>
      </w:pPr>
      <w:r w:rsidRPr="009869AF">
        <w:t xml:space="preserve"> http://www.itu.int/ITU-T/studygroups/com15/otn/</w:t>
      </w:r>
    </w:p>
    <w:p w:rsidR="009A1DE8" w:rsidRDefault="009A1DE8" w:rsidP="009A1DE8">
      <w:pPr>
        <w:jc w:val="center"/>
      </w:pPr>
    </w:p>
    <w:p w:rsidR="009A1DE8" w:rsidRDefault="009A1DE8" w:rsidP="009A1DE8">
      <w:r>
        <w:t>Proposed modifications and comments should be sent to:</w:t>
      </w:r>
    </w:p>
    <w:p w:rsidR="009A1DE8" w:rsidRPr="004C1053" w:rsidRDefault="009A1DE8" w:rsidP="009A1DE8">
      <w:pPr>
        <w:ind w:left="2880"/>
        <w:rPr>
          <w:lang w:val="it-IT" w:eastAsia="ja-JP"/>
        </w:rPr>
      </w:pPr>
      <w:r w:rsidRPr="004C1053">
        <w:rPr>
          <w:rFonts w:hint="eastAsia"/>
          <w:lang w:val="it-IT" w:eastAsia="ja-JP"/>
        </w:rPr>
        <w:t>Yoshinori Koike</w:t>
      </w:r>
    </w:p>
    <w:p w:rsidR="009A1DE8" w:rsidRPr="004C1053" w:rsidRDefault="009A1DE8" w:rsidP="009A1DE8">
      <w:pPr>
        <w:ind w:left="2880"/>
        <w:rPr>
          <w:lang w:val="it-IT" w:eastAsia="ja-JP"/>
        </w:rPr>
      </w:pPr>
      <w:r w:rsidRPr="004C1053">
        <w:rPr>
          <w:rFonts w:hint="eastAsia"/>
          <w:lang w:val="it-IT" w:eastAsia="ja-JP"/>
        </w:rPr>
        <w:t>koike.yoshinori@lab.ntt.co.jp</w:t>
      </w:r>
    </w:p>
    <w:p w:rsidR="009A1DE8" w:rsidRPr="00FE625D" w:rsidRDefault="009A1DE8" w:rsidP="009A1DE8">
      <w:pPr>
        <w:ind w:left="2880"/>
        <w:rPr>
          <w:lang w:val="en-US" w:eastAsia="ja-JP"/>
        </w:rPr>
      </w:pPr>
      <w:r w:rsidRPr="00FE625D">
        <w:rPr>
          <w:lang w:val="en-US" w:eastAsia="ja-JP"/>
        </w:rPr>
        <w:t>Tel.</w:t>
      </w:r>
      <w:r w:rsidRPr="00FE625D">
        <w:rPr>
          <w:lang w:val="en-US" w:eastAsia="ja-JP"/>
        </w:rPr>
        <w:tab/>
        <w:t>+</w:t>
      </w:r>
      <w:r>
        <w:rPr>
          <w:rFonts w:hint="eastAsia"/>
          <w:lang w:val="en-US" w:eastAsia="ja-JP"/>
        </w:rPr>
        <w:t>8</w:t>
      </w:r>
      <w:r w:rsidRPr="00FE625D">
        <w:rPr>
          <w:lang w:val="en-US" w:eastAsia="ja-JP"/>
        </w:rPr>
        <w:t xml:space="preserve">1 </w:t>
      </w:r>
      <w:r>
        <w:rPr>
          <w:rFonts w:hint="eastAsia"/>
          <w:lang w:val="en-US" w:eastAsia="ja-JP"/>
        </w:rPr>
        <w:t>42</w:t>
      </w:r>
      <w:r w:rsidRPr="00FE625D">
        <w:rPr>
          <w:lang w:val="en-US" w:eastAsia="ja-JP"/>
        </w:rPr>
        <w:t xml:space="preserve">2 </w:t>
      </w:r>
      <w:r>
        <w:rPr>
          <w:rFonts w:hint="eastAsia"/>
          <w:lang w:val="en-US" w:eastAsia="ja-JP"/>
        </w:rPr>
        <w:t>59</w:t>
      </w:r>
      <w:r w:rsidRPr="00FE625D">
        <w:rPr>
          <w:lang w:val="en-US" w:eastAsia="ja-JP"/>
        </w:rPr>
        <w:t xml:space="preserve"> </w:t>
      </w:r>
      <w:r>
        <w:rPr>
          <w:rFonts w:hint="eastAsia"/>
          <w:lang w:val="en-US" w:eastAsia="ja-JP"/>
        </w:rPr>
        <w:t>6723</w:t>
      </w:r>
    </w:p>
    <w:p w:rsidR="009A1DE8" w:rsidRPr="00377C6A" w:rsidRDefault="009A1DE8" w:rsidP="009A1DE8">
      <w:pPr>
        <w:pStyle w:val="Heading1"/>
        <w:rPr>
          <w:lang w:val="en-US"/>
        </w:rPr>
      </w:pPr>
      <w:bookmarkStart w:id="20" w:name="_Toc10880876"/>
      <w:r w:rsidRPr="00377C6A">
        <w:rPr>
          <w:lang w:val="en-US"/>
        </w:rPr>
        <w:t>2.</w:t>
      </w:r>
      <w:r w:rsidRPr="00377C6A">
        <w:rPr>
          <w:lang w:val="en-US"/>
        </w:rPr>
        <w:tab/>
        <w:t>Introduction</w:t>
      </w:r>
      <w:bookmarkEnd w:id="20"/>
    </w:p>
    <w:p w:rsidR="009A1DE8" w:rsidRDefault="009A1DE8" w:rsidP="009A1DE8">
      <w:r>
        <w:t xml:space="preserve">Today's global communications world has many different definitions for </w:t>
      </w:r>
      <w:del w:id="21" w:author="Yoshinori Koike" w:date="2011-02-22T13:17:00Z">
        <w:r w:rsidDel="0010437B">
          <w:delText>optical transport</w:delText>
        </w:r>
      </w:del>
      <w:ins w:id="22" w:author="Yoshinori Koike" w:date="2011-02-22T13:17:00Z">
        <w:r w:rsidR="0010437B">
          <w:t>Optical and other Transport</w:t>
        </w:r>
      </w:ins>
      <w:r>
        <w:t xml:space="preserve"> networks and many different technologies that support them.  This has resulted in a number of different Study Groups within the ITU-T, e.g. SG 11,</w:t>
      </w:r>
      <w:r>
        <w:rPr>
          <w:rFonts w:hint="eastAsia"/>
          <w:lang w:eastAsia="ja-JP"/>
        </w:rPr>
        <w:t xml:space="preserve"> 12,</w:t>
      </w:r>
      <w:r>
        <w:t xml:space="preserve"> 13, and 15 developing Recommendations related to </w:t>
      </w:r>
      <w:del w:id="23" w:author="Yoshinori Koike" w:date="2011-02-22T13:17:00Z">
        <w:r w:rsidDel="0010437B">
          <w:delText>optical transport</w:delText>
        </w:r>
      </w:del>
      <w:ins w:id="24" w:author="Yoshinori Koike" w:date="2011-02-22T13:17:00Z">
        <w:r w:rsidR="0010437B">
          <w:t>Optical and other Transport</w:t>
        </w:r>
      </w:ins>
      <w:r>
        <w:t>.  Moreover, other standards development organizations (SDOs), for</w:t>
      </w:r>
      <w:r>
        <w:rPr>
          <w:rFonts w:hint="eastAsia"/>
          <w:lang w:eastAsia="ja-JP"/>
        </w:rPr>
        <w:t>ums</w:t>
      </w:r>
      <w:r>
        <w:t xml:space="preserve"> and consortia are also active in this area.</w:t>
      </w:r>
    </w:p>
    <w:p w:rsidR="009A1DE8" w:rsidRDefault="009A1DE8" w:rsidP="009A1DE8">
      <w:r>
        <w:t>Recognising that without a strong coordination effort there is the danger of duplication of work as well as the development of incompatible and non-interoperable standards, WTSA</w:t>
      </w:r>
      <w:r>
        <w:rPr>
          <w:rFonts w:hint="eastAsia"/>
          <w:lang w:eastAsia="ja-JP"/>
        </w:rPr>
        <w:t>-08</w:t>
      </w:r>
      <w:r>
        <w:t xml:space="preserve"> designated Study Group 15 as Lead Study Group on </w:t>
      </w:r>
      <w:del w:id="25" w:author="Yoshinori Koike" w:date="2011-02-22T13:17:00Z">
        <w:r w:rsidDel="0010437B">
          <w:delText>Optical Transport</w:delText>
        </w:r>
      </w:del>
      <w:ins w:id="26" w:author="Yoshinori Koike" w:date="2011-02-22T13:17:00Z">
        <w:r w:rsidR="0010437B">
          <w:t>Optical and other Transport</w:t>
        </w:r>
      </w:ins>
      <w:r>
        <w:t xml:space="preserve"> Networks and Technology, with the mandate to:</w:t>
      </w:r>
    </w:p>
    <w:p w:rsidR="009A1DE8" w:rsidRDefault="009A1DE8" w:rsidP="009A1DE8">
      <w:pPr>
        <w:numPr>
          <w:ilvl w:val="0"/>
          <w:numId w:val="14"/>
        </w:numPr>
      </w:pPr>
      <w:r>
        <w:t xml:space="preserve">study the appropriate core Questions (Question </w:t>
      </w:r>
      <w:r>
        <w:rPr>
          <w:rFonts w:hint="eastAsia"/>
          <w:lang w:eastAsia="ja-JP"/>
        </w:rPr>
        <w:t xml:space="preserve">6, 7, </w:t>
      </w:r>
      <w:r>
        <w:t>9,</w:t>
      </w:r>
      <w:r>
        <w:rPr>
          <w:rFonts w:hint="eastAsia"/>
          <w:lang w:eastAsia="ja-JP"/>
        </w:rPr>
        <w:t xml:space="preserve"> 10,</w:t>
      </w:r>
      <w:r>
        <w:t xml:space="preserve"> 11, 12</w:t>
      </w:r>
      <w:r>
        <w:rPr>
          <w:rFonts w:hint="eastAsia"/>
          <w:lang w:eastAsia="ja-JP"/>
        </w:rPr>
        <w:t>, 13, 14 and</w:t>
      </w:r>
      <w:r>
        <w:t xml:space="preserve"> 1</w:t>
      </w:r>
      <w:r>
        <w:rPr>
          <w:rFonts w:hint="eastAsia"/>
          <w:lang w:eastAsia="ja-JP"/>
        </w:rPr>
        <w:t>5/15</w:t>
      </w:r>
      <w:r>
        <w:t>),</w:t>
      </w:r>
    </w:p>
    <w:p w:rsidR="009A1DE8" w:rsidRDefault="009A1DE8" w:rsidP="009A1DE8">
      <w:pPr>
        <w:numPr>
          <w:ilvl w:val="0"/>
          <w:numId w:val="14"/>
        </w:numPr>
      </w:pPr>
      <w:r>
        <w:t>define and maintain overall (standards) framework, in collaboration with other SGs and SDOs),</w:t>
      </w:r>
    </w:p>
    <w:p w:rsidR="009A1DE8" w:rsidRDefault="009A1DE8" w:rsidP="009A1DE8">
      <w:pPr>
        <w:numPr>
          <w:ilvl w:val="0"/>
          <w:numId w:val="14"/>
        </w:numPr>
      </w:pPr>
      <w:r>
        <w:t>coordinate, assign and prioritise the studies done by the Study Groups (recognising their mandates) to ensure the development of consistent, complete and timely Recommendations,</w:t>
      </w:r>
    </w:p>
    <w:p w:rsidR="009A1DE8" w:rsidRDefault="009A1DE8" w:rsidP="009A1DE8">
      <w:r>
        <w:t xml:space="preserve">Study Group 15 entrusted WP 3/15, under Question 3/15, with the task to manage and carry out the Lead Study Group activities on </w:t>
      </w:r>
      <w:del w:id="27" w:author="Yoshinori Koike" w:date="2011-02-22T13:17:00Z">
        <w:r w:rsidDel="0010437B">
          <w:delText>Optical Transport</w:delText>
        </w:r>
      </w:del>
      <w:ins w:id="28" w:author="Yoshinori Koike" w:date="2011-02-22T13:17:00Z">
        <w:r w:rsidR="0010437B">
          <w:t>Optical and other Transport</w:t>
        </w:r>
      </w:ins>
      <w:r>
        <w:t xml:space="preserve"> Networks and Technology.  To maintain differentiation from the standardized Optical Transport Network (OTN) based on Recommendation G.872, this Lead Study Group Activity is titled </w:t>
      </w:r>
      <w:del w:id="29" w:author="Yoshinori Koike" w:date="2011-02-22T13:17:00Z">
        <w:r w:rsidDel="0010437B">
          <w:delText>Optical Transport</w:delText>
        </w:r>
      </w:del>
      <w:ins w:id="30" w:author="Yoshinori Koike" w:date="2011-02-22T13:17:00Z">
        <w:r w:rsidR="0010437B">
          <w:t>Optical and other Transport</w:t>
        </w:r>
      </w:ins>
      <w:r>
        <w:t xml:space="preserve"> Networks &amp; Technologies (OTNT).</w:t>
      </w:r>
    </w:p>
    <w:p w:rsidR="009A1DE8" w:rsidRDefault="009A1DE8" w:rsidP="009A1DE8">
      <w:pPr>
        <w:pStyle w:val="Heading1"/>
      </w:pPr>
      <w:bookmarkStart w:id="31" w:name="_Toc10880877"/>
      <w:r>
        <w:t>3.</w:t>
      </w:r>
      <w:r>
        <w:tab/>
        <w:t>Scope</w:t>
      </w:r>
      <w:bookmarkEnd w:id="31"/>
    </w:p>
    <w:p w:rsidR="009A1DE8" w:rsidRDefault="009A1DE8" w:rsidP="009A1DE8">
      <w:r>
        <w:t xml:space="preserve">As the mandate of this Lead Study Group role implies, the standards area covered relates to </w:t>
      </w:r>
      <w:del w:id="32" w:author="Yoshinori Koike" w:date="2011-02-22T13:17:00Z">
        <w:r w:rsidDel="0010437B">
          <w:delText>optical transport</w:delText>
        </w:r>
      </w:del>
      <w:ins w:id="33" w:author="Yoshinori Koike" w:date="2011-02-22T13:17:00Z">
        <w:r w:rsidR="0010437B">
          <w:t>Optical and other Transport</w:t>
        </w:r>
      </w:ins>
      <w:r>
        <w:t xml:space="preserve"> networks and technologies.  The </w:t>
      </w:r>
      <w:del w:id="34" w:author="Yoshinori Koike" w:date="2011-02-22T13:17:00Z">
        <w:r w:rsidDel="0010437B">
          <w:delText>optical transport</w:delText>
        </w:r>
      </w:del>
      <w:ins w:id="35" w:author="Yoshinori Koike" w:date="2011-02-22T13:17:00Z">
        <w:r w:rsidR="0010437B">
          <w:t>Optical and other Transport</w:t>
        </w:r>
      </w:ins>
      <w:r>
        <w:t xml:space="preserve"> functions include:</w:t>
      </w:r>
    </w:p>
    <w:p w:rsidR="009A1DE8" w:rsidRDefault="009A1DE8" w:rsidP="009A1DE8">
      <w:pPr>
        <w:numPr>
          <w:ilvl w:val="0"/>
          <w:numId w:val="15"/>
        </w:numPr>
      </w:pPr>
      <w:r>
        <w:t>client adaptation functions</w:t>
      </w:r>
    </w:p>
    <w:p w:rsidR="009A1DE8" w:rsidRDefault="009A1DE8" w:rsidP="009A1DE8">
      <w:pPr>
        <w:numPr>
          <w:ilvl w:val="0"/>
          <w:numId w:val="15"/>
        </w:numPr>
      </w:pPr>
      <w:r>
        <w:lastRenderedPageBreak/>
        <w:t>multiplexing functions</w:t>
      </w:r>
    </w:p>
    <w:p w:rsidR="009A1DE8" w:rsidRDefault="009A1DE8" w:rsidP="009A1DE8">
      <w:pPr>
        <w:numPr>
          <w:ilvl w:val="0"/>
          <w:numId w:val="15"/>
        </w:numPr>
      </w:pPr>
      <w:r>
        <w:t>cross connect and switching functions, including grooming and configuration</w:t>
      </w:r>
    </w:p>
    <w:p w:rsidR="009A1DE8" w:rsidRDefault="009A1DE8" w:rsidP="009A1DE8">
      <w:pPr>
        <w:numPr>
          <w:ilvl w:val="0"/>
          <w:numId w:val="15"/>
        </w:numPr>
      </w:pPr>
      <w:r>
        <w:t>management and control functions</w:t>
      </w:r>
    </w:p>
    <w:p w:rsidR="009A1DE8" w:rsidRDefault="009A1DE8" w:rsidP="009A1DE8">
      <w:pPr>
        <w:numPr>
          <w:ilvl w:val="0"/>
          <w:numId w:val="15"/>
        </w:numPr>
      </w:pPr>
      <w:r>
        <w:t>physical media functions</w:t>
      </w:r>
      <w:r w:rsidRPr="00A0533A">
        <w:t xml:space="preserve"> </w:t>
      </w:r>
    </w:p>
    <w:p w:rsidR="009A1DE8" w:rsidRDefault="009A1DE8" w:rsidP="009A1DE8">
      <w:pPr>
        <w:numPr>
          <w:ilvl w:val="0"/>
          <w:numId w:val="15"/>
        </w:numPr>
      </w:pPr>
      <w:r w:rsidRPr="00A0533A">
        <w:t>n</w:t>
      </w:r>
      <w:r>
        <w:t xml:space="preserve">etwork synchronization and </w:t>
      </w:r>
      <w:r w:rsidRPr="00A0533A">
        <w:t>distribution function</w:t>
      </w:r>
      <w:r>
        <w:t>s</w:t>
      </w:r>
    </w:p>
    <w:p w:rsidR="009A1DE8" w:rsidRDefault="009A1DE8" w:rsidP="009A1DE8">
      <w:pPr>
        <w:numPr>
          <w:ilvl w:val="0"/>
          <w:numId w:val="15"/>
        </w:numPr>
      </w:pPr>
      <w:r>
        <w:t>test and measurement functions.</w:t>
      </w:r>
    </w:p>
    <w:p w:rsidR="009A1DE8" w:rsidRDefault="009A1DE8" w:rsidP="009A1DE8">
      <w:r>
        <w:t>The outcome of the Lead Study Group activities is twofold, consisting of a:</w:t>
      </w:r>
    </w:p>
    <w:p w:rsidR="009A1DE8" w:rsidRDefault="009A1DE8" w:rsidP="009A1DE8">
      <w:pPr>
        <w:numPr>
          <w:ilvl w:val="0"/>
          <w:numId w:val="16"/>
        </w:numPr>
      </w:pPr>
      <w:r>
        <w:t>standardization plan</w:t>
      </w:r>
    </w:p>
    <w:p w:rsidR="009A1DE8" w:rsidRDefault="009A1DE8" w:rsidP="009A1DE8">
      <w:pPr>
        <w:numPr>
          <w:ilvl w:val="0"/>
          <w:numId w:val="16"/>
        </w:numPr>
      </w:pPr>
      <w:r>
        <w:t>work plan,</w:t>
      </w:r>
    </w:p>
    <w:p w:rsidR="009A1DE8" w:rsidRDefault="009A1DE8" w:rsidP="009A1DE8">
      <w:r>
        <w:t>written as this single document until such time as the distinct pieces warrant splitting it into two.</w:t>
      </w:r>
    </w:p>
    <w:p w:rsidR="009A1DE8" w:rsidRDefault="009A1DE8" w:rsidP="009A1DE8">
      <w:r>
        <w:t>Apart from taking the Lead Study Group role within the ITU-T, Study Group 15 will also endeavour to cooperate with other relevant organizations, including ATIS, ETSI, , ISO/IEC, IETF, IEEE, MEF, OIF and TIA, etc.</w:t>
      </w:r>
    </w:p>
    <w:p w:rsidR="009A1DE8" w:rsidRDefault="009A1DE8" w:rsidP="009A1DE8">
      <w:pPr>
        <w:pStyle w:val="Heading1"/>
      </w:pPr>
      <w:bookmarkStart w:id="36" w:name="_Toc10880878"/>
      <w:r>
        <w:t>4.</w:t>
      </w:r>
      <w:r>
        <w:tab/>
        <w:t>Abbreviations</w:t>
      </w:r>
      <w:bookmarkEnd w:id="36"/>
    </w:p>
    <w:tbl>
      <w:tblPr>
        <w:tblW w:w="0" w:type="auto"/>
        <w:tblLayout w:type="fixed"/>
        <w:tblLook w:val="0000"/>
      </w:tblPr>
      <w:tblGrid>
        <w:gridCol w:w="2088"/>
        <w:gridCol w:w="7200"/>
      </w:tblGrid>
      <w:tr w:rsidR="009A1DE8" w:rsidTr="006F298E">
        <w:tc>
          <w:tcPr>
            <w:tcW w:w="2088" w:type="dxa"/>
          </w:tcPr>
          <w:p w:rsidR="009A1DE8" w:rsidRDefault="009A1DE8" w:rsidP="006F298E">
            <w:r>
              <w:t>ANSI</w:t>
            </w:r>
          </w:p>
          <w:p w:rsidR="009A1DE8" w:rsidRDefault="009A1DE8" w:rsidP="006F298E">
            <w:r>
              <w:t>ASON</w:t>
            </w:r>
          </w:p>
        </w:tc>
        <w:tc>
          <w:tcPr>
            <w:tcW w:w="7200" w:type="dxa"/>
          </w:tcPr>
          <w:p w:rsidR="009A1DE8" w:rsidRDefault="009A1DE8" w:rsidP="006F298E">
            <w:r>
              <w:t>American National Standards Institute</w:t>
            </w:r>
          </w:p>
          <w:p w:rsidR="009A1DE8" w:rsidRDefault="009A1DE8" w:rsidP="006F298E">
            <w:r>
              <w:t>Automatically Switched Optical Network</w:t>
            </w:r>
          </w:p>
        </w:tc>
      </w:tr>
      <w:tr w:rsidR="009A1DE8" w:rsidTr="006F298E">
        <w:tc>
          <w:tcPr>
            <w:tcW w:w="2088" w:type="dxa"/>
          </w:tcPr>
          <w:p w:rsidR="009A1DE8" w:rsidRDefault="009A1DE8" w:rsidP="006F298E">
            <w:r>
              <w:t>ASTN</w:t>
            </w:r>
          </w:p>
          <w:p w:rsidR="009A1DE8" w:rsidRDefault="009A1DE8" w:rsidP="006F298E">
            <w:r>
              <w:t>ATIS</w:t>
            </w:r>
          </w:p>
        </w:tc>
        <w:tc>
          <w:tcPr>
            <w:tcW w:w="7200" w:type="dxa"/>
          </w:tcPr>
          <w:p w:rsidR="009A1DE8" w:rsidRDefault="009A1DE8" w:rsidP="006F298E">
            <w:r>
              <w:t>Automatically Switched Transport Network</w:t>
            </w:r>
          </w:p>
          <w:p w:rsidR="009A1DE8" w:rsidRDefault="009A1DE8" w:rsidP="006F298E">
            <w:smartTag w:uri="urn:schemas-microsoft-com:office:smarttags" w:element="place">
              <w:smartTag w:uri="urn:schemas-microsoft-com:office:smarttags" w:element="City">
                <w:r w:rsidRPr="00D42F17">
                  <w:t>Alliance</w:t>
                </w:r>
              </w:smartTag>
            </w:smartTag>
            <w:r w:rsidRPr="00D42F17">
              <w:t xml:space="preserve"> for Telecommunications Industry Solutions</w:t>
            </w:r>
          </w:p>
        </w:tc>
      </w:tr>
      <w:tr w:rsidR="00D37D40" w:rsidTr="006F298E">
        <w:trPr>
          <w:ins w:id="37" w:author="Yoshinori Koike" w:date="2011-02-22T13:32:00Z"/>
        </w:trPr>
        <w:tc>
          <w:tcPr>
            <w:tcW w:w="2088" w:type="dxa"/>
          </w:tcPr>
          <w:p w:rsidR="00D37D40" w:rsidRDefault="00D37D40" w:rsidP="006F298E">
            <w:pPr>
              <w:rPr>
                <w:ins w:id="38" w:author="Yoshinori Koike" w:date="2011-02-22T13:32:00Z"/>
                <w:lang w:eastAsia="ja-JP"/>
              </w:rPr>
            </w:pPr>
            <w:ins w:id="39" w:author="Yoshinori Koike" w:date="2011-02-22T13:32:00Z">
              <w:r>
                <w:rPr>
                  <w:rFonts w:hint="eastAsia"/>
                  <w:lang w:eastAsia="ja-JP"/>
                </w:rPr>
                <w:t>EoT</w:t>
              </w:r>
            </w:ins>
          </w:p>
        </w:tc>
        <w:tc>
          <w:tcPr>
            <w:tcW w:w="7200" w:type="dxa"/>
          </w:tcPr>
          <w:p w:rsidR="00D37D40" w:rsidRDefault="00D37D40" w:rsidP="006F298E">
            <w:pPr>
              <w:rPr>
                <w:ins w:id="40" w:author="Yoshinori Koike" w:date="2011-02-22T13:32:00Z"/>
                <w:lang w:eastAsia="ja-JP"/>
              </w:rPr>
            </w:pPr>
            <w:ins w:id="41" w:author="Yoshinori Koike" w:date="2011-02-22T13:32:00Z">
              <w:r>
                <w:rPr>
                  <w:rFonts w:hint="eastAsia"/>
                  <w:lang w:eastAsia="ja-JP"/>
                </w:rPr>
                <w:t xml:space="preserve">Ethernet </w:t>
              </w:r>
            </w:ins>
            <w:ins w:id="42" w:author="Yoshinori Koike" w:date="2011-02-22T13:36:00Z">
              <w:r w:rsidR="00171133">
                <w:rPr>
                  <w:rFonts w:hint="eastAsia"/>
                  <w:lang w:eastAsia="ja-JP"/>
                </w:rPr>
                <w:t xml:space="preserve">frames </w:t>
              </w:r>
            </w:ins>
            <w:ins w:id="43" w:author="Yoshinori Koike" w:date="2011-02-22T13:32:00Z">
              <w:r>
                <w:rPr>
                  <w:rFonts w:hint="eastAsia"/>
                  <w:lang w:eastAsia="ja-JP"/>
                </w:rPr>
                <w:t>over Transport</w:t>
              </w:r>
            </w:ins>
          </w:p>
        </w:tc>
      </w:tr>
      <w:tr w:rsidR="009A1DE8" w:rsidTr="006F298E">
        <w:tc>
          <w:tcPr>
            <w:tcW w:w="2088" w:type="dxa"/>
          </w:tcPr>
          <w:p w:rsidR="009A1DE8" w:rsidRDefault="009A1DE8" w:rsidP="006F298E">
            <w:r>
              <w:t>ETSI</w:t>
            </w:r>
          </w:p>
        </w:tc>
        <w:tc>
          <w:tcPr>
            <w:tcW w:w="7200" w:type="dxa"/>
          </w:tcPr>
          <w:p w:rsidR="009A1DE8" w:rsidRDefault="009A1DE8" w:rsidP="006F298E">
            <w:r>
              <w:t>European Telecommunications Standards Institute</w:t>
            </w:r>
          </w:p>
        </w:tc>
      </w:tr>
      <w:tr w:rsidR="009A1DE8" w:rsidTr="006F298E">
        <w:tc>
          <w:tcPr>
            <w:tcW w:w="2088" w:type="dxa"/>
          </w:tcPr>
          <w:p w:rsidR="009A1DE8" w:rsidRDefault="009A1DE8" w:rsidP="006F298E">
            <w:r>
              <w:t>IEC</w:t>
            </w:r>
          </w:p>
          <w:p w:rsidR="009A1DE8" w:rsidRDefault="009A1DE8" w:rsidP="006F298E">
            <w:r>
              <w:t>IEEE</w:t>
            </w:r>
          </w:p>
          <w:p w:rsidR="009A1DE8" w:rsidRDefault="009A1DE8" w:rsidP="006F298E">
            <w:r>
              <w:t>IETF</w:t>
            </w:r>
          </w:p>
        </w:tc>
        <w:tc>
          <w:tcPr>
            <w:tcW w:w="7200" w:type="dxa"/>
          </w:tcPr>
          <w:p w:rsidR="009A1DE8" w:rsidRDefault="009A1DE8" w:rsidP="006F298E">
            <w:r>
              <w:t>International Electrotechnical Commission</w:t>
            </w:r>
          </w:p>
          <w:p w:rsidR="009A1DE8" w:rsidRDefault="009A1DE8" w:rsidP="006F298E">
            <w:r w:rsidRPr="00D42F17">
              <w:t>Institute of Electrical and Electronics Engineers</w:t>
            </w:r>
          </w:p>
          <w:p w:rsidR="009A1DE8" w:rsidRDefault="009A1DE8" w:rsidP="006F298E">
            <w:r w:rsidRPr="00D42F17">
              <w:t>Internet Engineering Task Force</w:t>
            </w:r>
          </w:p>
        </w:tc>
      </w:tr>
      <w:tr w:rsidR="009A1DE8" w:rsidTr="006F298E">
        <w:tc>
          <w:tcPr>
            <w:tcW w:w="2088" w:type="dxa"/>
          </w:tcPr>
          <w:p w:rsidR="009A1DE8" w:rsidRDefault="009A1DE8" w:rsidP="006F298E">
            <w:r>
              <w:t>ISO</w:t>
            </w:r>
          </w:p>
          <w:p w:rsidR="009A1DE8" w:rsidRDefault="009A1DE8" w:rsidP="006F298E">
            <w:r>
              <w:t>MEF</w:t>
            </w:r>
          </w:p>
        </w:tc>
        <w:tc>
          <w:tcPr>
            <w:tcW w:w="7200" w:type="dxa"/>
          </w:tcPr>
          <w:p w:rsidR="009A1DE8" w:rsidRDefault="009A1DE8" w:rsidP="006F298E">
            <w:r>
              <w:t>International Organization for Standardization</w:t>
            </w:r>
          </w:p>
          <w:p w:rsidR="009A1DE8" w:rsidRDefault="009A1DE8" w:rsidP="006F298E">
            <w:r>
              <w:t>Metro Ethernet Forum</w:t>
            </w:r>
          </w:p>
        </w:tc>
      </w:tr>
      <w:tr w:rsidR="009A1DE8" w:rsidTr="006F298E">
        <w:tc>
          <w:tcPr>
            <w:tcW w:w="2088" w:type="dxa"/>
          </w:tcPr>
          <w:p w:rsidR="009A1DE8" w:rsidRPr="00377C6A" w:rsidRDefault="009A1DE8" w:rsidP="006F298E">
            <w:pPr>
              <w:rPr>
                <w:lang w:val="fr-FR"/>
              </w:rPr>
            </w:pPr>
            <w:r w:rsidRPr="00377C6A">
              <w:rPr>
                <w:lang w:val="fr-FR"/>
              </w:rPr>
              <w:t>MON</w:t>
            </w:r>
          </w:p>
          <w:p w:rsidR="009A1DE8" w:rsidRPr="00377C6A" w:rsidRDefault="009A1DE8" w:rsidP="006F298E">
            <w:pPr>
              <w:rPr>
                <w:lang w:val="fr-FR"/>
              </w:rPr>
            </w:pPr>
            <w:r w:rsidRPr="00377C6A">
              <w:rPr>
                <w:lang w:val="fr-FR"/>
              </w:rPr>
              <w:t>MPLS</w:t>
            </w:r>
          </w:p>
          <w:p w:rsidR="009A1DE8" w:rsidRPr="00377C6A" w:rsidRDefault="009A1DE8" w:rsidP="006F298E">
            <w:pPr>
              <w:rPr>
                <w:lang w:val="fr-FR"/>
              </w:rPr>
            </w:pPr>
            <w:r w:rsidRPr="00377C6A">
              <w:rPr>
                <w:lang w:val="fr-FR"/>
              </w:rPr>
              <w:t>MPLS-TP</w:t>
            </w:r>
          </w:p>
          <w:p w:rsidR="009A1DE8" w:rsidRPr="00377C6A" w:rsidRDefault="009A1DE8" w:rsidP="006F298E">
            <w:pPr>
              <w:rPr>
                <w:lang w:val="fr-FR"/>
              </w:rPr>
            </w:pPr>
            <w:r w:rsidRPr="00377C6A">
              <w:rPr>
                <w:lang w:val="fr-FR"/>
              </w:rPr>
              <w:t>OIF</w:t>
            </w:r>
          </w:p>
        </w:tc>
        <w:tc>
          <w:tcPr>
            <w:tcW w:w="7200" w:type="dxa"/>
          </w:tcPr>
          <w:p w:rsidR="009A1DE8" w:rsidRPr="0075236D" w:rsidRDefault="009A1DE8" w:rsidP="006F298E">
            <w:pPr>
              <w:rPr>
                <w:lang w:val="en-US"/>
                <w:rPrChange w:id="44" w:author="RC" w:date="2011-02-23T18:45:00Z">
                  <w:rPr>
                    <w:lang w:val="fr-FR"/>
                  </w:rPr>
                </w:rPrChange>
              </w:rPr>
            </w:pPr>
            <w:r w:rsidRPr="0075236D">
              <w:rPr>
                <w:lang w:val="en-US"/>
                <w:rPrChange w:id="45" w:author="RC" w:date="2011-02-23T18:45:00Z">
                  <w:rPr>
                    <w:lang w:val="fr-FR"/>
                  </w:rPr>
                </w:rPrChange>
              </w:rPr>
              <w:t>Metropolitan Optical Network</w:t>
            </w:r>
          </w:p>
          <w:p w:rsidR="009A1DE8" w:rsidRPr="0075236D" w:rsidRDefault="009A1DE8" w:rsidP="006F298E">
            <w:pPr>
              <w:rPr>
                <w:lang w:val="en-US"/>
                <w:rPrChange w:id="46" w:author="RC" w:date="2011-02-23T18:45:00Z">
                  <w:rPr>
                    <w:lang w:val="fr-FR"/>
                  </w:rPr>
                </w:rPrChange>
              </w:rPr>
            </w:pPr>
            <w:r w:rsidRPr="0075236D">
              <w:rPr>
                <w:lang w:val="en-US"/>
                <w:rPrChange w:id="47" w:author="RC" w:date="2011-02-23T18:45:00Z">
                  <w:rPr>
                    <w:lang w:val="fr-FR"/>
                  </w:rPr>
                </w:rPrChange>
              </w:rPr>
              <w:t>Multiprotocol Label Switching</w:t>
            </w:r>
          </w:p>
          <w:p w:rsidR="009A1DE8" w:rsidRPr="0075236D" w:rsidRDefault="009A1DE8" w:rsidP="006F298E">
            <w:pPr>
              <w:rPr>
                <w:lang w:val="en-US"/>
                <w:rPrChange w:id="48" w:author="RC" w:date="2011-02-23T18:45:00Z">
                  <w:rPr>
                    <w:lang w:val="fr-FR"/>
                  </w:rPr>
                </w:rPrChange>
              </w:rPr>
            </w:pPr>
            <w:r w:rsidRPr="0075236D">
              <w:rPr>
                <w:lang w:val="en-US"/>
                <w:rPrChange w:id="49" w:author="RC" w:date="2011-02-23T18:45:00Z">
                  <w:rPr>
                    <w:lang w:val="fr-FR"/>
                  </w:rPr>
                </w:rPrChange>
              </w:rPr>
              <w:t>MPLS Transport Profile</w:t>
            </w:r>
          </w:p>
          <w:p w:rsidR="009A1DE8" w:rsidRDefault="009A1DE8" w:rsidP="006F298E">
            <w:r>
              <w:t>Optical Internetworking Forum</w:t>
            </w:r>
          </w:p>
        </w:tc>
      </w:tr>
      <w:tr w:rsidR="009A1DE8" w:rsidTr="006F298E">
        <w:tc>
          <w:tcPr>
            <w:tcW w:w="2088" w:type="dxa"/>
          </w:tcPr>
          <w:p w:rsidR="009A1DE8" w:rsidRDefault="009A1DE8" w:rsidP="006F298E">
            <w:r>
              <w:t>OTN</w:t>
            </w:r>
          </w:p>
        </w:tc>
        <w:tc>
          <w:tcPr>
            <w:tcW w:w="7200" w:type="dxa"/>
          </w:tcPr>
          <w:p w:rsidR="009A1DE8" w:rsidRDefault="009A1DE8" w:rsidP="006F298E">
            <w:r>
              <w:t>Optical Transport Network</w:t>
            </w:r>
          </w:p>
        </w:tc>
      </w:tr>
      <w:tr w:rsidR="009A1DE8" w:rsidTr="006F298E">
        <w:tc>
          <w:tcPr>
            <w:tcW w:w="2088" w:type="dxa"/>
          </w:tcPr>
          <w:p w:rsidR="009A1DE8" w:rsidRDefault="009A1DE8" w:rsidP="006F298E">
            <w:r>
              <w:t>OTNT</w:t>
            </w:r>
          </w:p>
        </w:tc>
        <w:tc>
          <w:tcPr>
            <w:tcW w:w="7200" w:type="dxa"/>
          </w:tcPr>
          <w:p w:rsidR="009A1DE8" w:rsidRDefault="009A1DE8" w:rsidP="006F298E">
            <w:del w:id="50" w:author="Yoshinori Koike" w:date="2011-02-22T13:18:00Z">
              <w:r w:rsidDel="0010437B">
                <w:delText>Optical Transport</w:delText>
              </w:r>
            </w:del>
            <w:ins w:id="51" w:author="Yoshinori Koike" w:date="2011-02-22T13:18:00Z">
              <w:r w:rsidR="0010437B">
                <w:t>Optical and other Transport</w:t>
              </w:r>
            </w:ins>
            <w:r>
              <w:t xml:space="preserve"> Networks &amp; Technologies</w:t>
            </w:r>
          </w:p>
        </w:tc>
      </w:tr>
      <w:tr w:rsidR="009A1DE8" w:rsidTr="006F298E">
        <w:tc>
          <w:tcPr>
            <w:tcW w:w="2088" w:type="dxa"/>
          </w:tcPr>
          <w:p w:rsidR="009A1DE8" w:rsidRDefault="009A1DE8" w:rsidP="006F298E">
            <w:r>
              <w:t>SDH</w:t>
            </w:r>
          </w:p>
        </w:tc>
        <w:tc>
          <w:tcPr>
            <w:tcW w:w="7200" w:type="dxa"/>
          </w:tcPr>
          <w:p w:rsidR="009A1DE8" w:rsidRDefault="009A1DE8" w:rsidP="006F298E">
            <w:r>
              <w:t>Synchronous Digital Hierarchy</w:t>
            </w:r>
          </w:p>
        </w:tc>
      </w:tr>
      <w:tr w:rsidR="009A1DE8" w:rsidTr="006F298E">
        <w:tc>
          <w:tcPr>
            <w:tcW w:w="2088" w:type="dxa"/>
          </w:tcPr>
          <w:p w:rsidR="009A1DE8" w:rsidRDefault="009A1DE8" w:rsidP="006F298E">
            <w:r>
              <w:t>SONET</w:t>
            </w:r>
          </w:p>
          <w:p w:rsidR="009A1DE8" w:rsidRDefault="009A1DE8" w:rsidP="006F298E">
            <w:r>
              <w:t>TIA</w:t>
            </w:r>
          </w:p>
          <w:p w:rsidR="009A1DE8" w:rsidRDefault="009A1DE8" w:rsidP="006F298E">
            <w:pPr>
              <w:rPr>
                <w:lang w:eastAsia="ja-JP"/>
              </w:rPr>
            </w:pPr>
            <w:r>
              <w:rPr>
                <w:rFonts w:hint="eastAsia"/>
                <w:lang w:eastAsia="ja-JP"/>
              </w:rPr>
              <w:t>TMF</w:t>
            </w:r>
          </w:p>
          <w:p w:rsidR="009A1DE8" w:rsidRDefault="009A1DE8" w:rsidP="006F298E">
            <w:pPr>
              <w:rPr>
                <w:lang w:eastAsia="ja-JP"/>
              </w:rPr>
            </w:pPr>
            <w:r>
              <w:rPr>
                <w:rFonts w:hint="eastAsia"/>
                <w:lang w:eastAsia="ja-JP"/>
              </w:rPr>
              <w:lastRenderedPageBreak/>
              <w:t>T-MPLS</w:t>
            </w:r>
          </w:p>
          <w:p w:rsidR="009A1DE8" w:rsidRDefault="009A1DE8" w:rsidP="006F298E">
            <w:r>
              <w:t>WSON</w:t>
            </w:r>
          </w:p>
        </w:tc>
        <w:tc>
          <w:tcPr>
            <w:tcW w:w="7200" w:type="dxa"/>
          </w:tcPr>
          <w:p w:rsidR="009A1DE8" w:rsidRDefault="009A1DE8" w:rsidP="006F298E">
            <w:r>
              <w:lastRenderedPageBreak/>
              <w:t>Synchronous Optical NETwork</w:t>
            </w:r>
          </w:p>
          <w:p w:rsidR="009A1DE8" w:rsidRDefault="009A1DE8" w:rsidP="006F298E">
            <w:r w:rsidRPr="00D42F17">
              <w:t>Telecommunications Industry Association</w:t>
            </w:r>
          </w:p>
          <w:p w:rsidR="009A1DE8" w:rsidRPr="00EF10C8" w:rsidRDefault="009A1DE8" w:rsidP="006F298E">
            <w:pPr>
              <w:rPr>
                <w:lang w:eastAsia="ja-JP"/>
              </w:rPr>
            </w:pPr>
            <w:r w:rsidRPr="00EF10C8">
              <w:rPr>
                <w:lang w:eastAsia="ja-JP"/>
              </w:rPr>
              <w:t>TeleManagement Forum</w:t>
            </w:r>
          </w:p>
          <w:p w:rsidR="009A1DE8" w:rsidRDefault="009A1DE8" w:rsidP="006F298E">
            <w:pPr>
              <w:rPr>
                <w:lang w:eastAsia="ja-JP"/>
              </w:rPr>
            </w:pPr>
            <w:r>
              <w:rPr>
                <w:rFonts w:hint="eastAsia"/>
                <w:lang w:eastAsia="ja-JP"/>
              </w:rPr>
              <w:lastRenderedPageBreak/>
              <w:t>Transport MPLS</w:t>
            </w:r>
          </w:p>
          <w:p w:rsidR="009A1DE8" w:rsidRDefault="009A1DE8" w:rsidP="006F298E">
            <w:r>
              <w:t>Wavelength Switched Optical Network</w:t>
            </w:r>
          </w:p>
        </w:tc>
      </w:tr>
      <w:tr w:rsidR="009A1DE8" w:rsidTr="006F298E">
        <w:tc>
          <w:tcPr>
            <w:tcW w:w="2088" w:type="dxa"/>
          </w:tcPr>
          <w:p w:rsidR="009A1DE8" w:rsidRDefault="009A1DE8" w:rsidP="006F298E">
            <w:r>
              <w:lastRenderedPageBreak/>
              <w:t>WTSA</w:t>
            </w:r>
          </w:p>
        </w:tc>
        <w:tc>
          <w:tcPr>
            <w:tcW w:w="7200" w:type="dxa"/>
          </w:tcPr>
          <w:p w:rsidR="009A1DE8" w:rsidRDefault="009A1DE8" w:rsidP="006F298E">
            <w:r>
              <w:t>World Telecommunications Standardization Assembly</w:t>
            </w:r>
          </w:p>
        </w:tc>
      </w:tr>
    </w:tbl>
    <w:p w:rsidR="009A1DE8" w:rsidRDefault="009A1DE8" w:rsidP="009A1DE8">
      <w:pPr>
        <w:pStyle w:val="Heading1"/>
      </w:pPr>
      <w:bookmarkStart w:id="52" w:name="_Toc10880879"/>
      <w:r>
        <w:t>5.</w:t>
      </w:r>
      <w:r>
        <w:tab/>
        <w:t>Definitions &amp; Descriptions</w:t>
      </w:r>
      <w:bookmarkEnd w:id="52"/>
    </w:p>
    <w:p w:rsidR="009A1DE8" w:rsidRDefault="009A1DE8" w:rsidP="009A1DE8">
      <w:r>
        <w:t>One of the most complicated factors in coordinating work among multiple organizations in the area of OTNT is differing terminology.  Often multiple different groups are utilising the same terms with different definitions.  This section includes definitions relevant to this document.  See Annex A for more information on how common terms are used in different organizations.</w:t>
      </w:r>
    </w:p>
    <w:p w:rsidR="009A1DE8" w:rsidRDefault="009A1DE8" w:rsidP="009A1DE8">
      <w:pPr>
        <w:pStyle w:val="Heading2"/>
      </w:pPr>
      <w:bookmarkStart w:id="53" w:name="_Toc10880880"/>
      <w:r>
        <w:t>5.1</w:t>
      </w:r>
      <w:r>
        <w:tab/>
      </w:r>
      <w:del w:id="54" w:author="Yoshinori Koike" w:date="2011-02-22T13:18:00Z">
        <w:r w:rsidDel="0010437B">
          <w:delText>Optical Transport</w:delText>
        </w:r>
      </w:del>
      <w:ins w:id="55" w:author="Yoshinori Koike" w:date="2011-02-22T13:18:00Z">
        <w:r w:rsidR="0010437B">
          <w:t>Optical and other Transport</w:t>
        </w:r>
      </w:ins>
      <w:r>
        <w:t xml:space="preserve"> Networks &amp; Technologies (OTNT)</w:t>
      </w:r>
      <w:bookmarkEnd w:id="53"/>
    </w:p>
    <w:p w:rsidR="009A1DE8" w:rsidRDefault="009A1DE8" w:rsidP="009A1DE8">
      <w:r>
        <w:t xml:space="preserve">The transmission of information over optical media in a systematic manner is an optical transport network.  The optical transport network consists of the networking capabilities and the technologies required to support them.  For the purposes of this standardization and work plan, all new optical transport networking functionality and the related </w:t>
      </w:r>
      <w:ins w:id="56" w:author="Yoshinori Koike" w:date="2011-02-22T13:23:00Z">
        <w:r w:rsidR="0010437B">
          <w:rPr>
            <w:rFonts w:hint="eastAsia"/>
            <w:lang w:eastAsia="ja-JP"/>
          </w:rPr>
          <w:t xml:space="preserve">other transport </w:t>
        </w:r>
      </w:ins>
      <w:r>
        <w:t xml:space="preserve">technologies will be considered as part of the OTNT Standardization Work Plan.  The focus will be the transport and networking of digital client payloads over fiber optic cables.  Though established optical transport mechanisms such as Synchronous Digital Hierarchy (SDH) </w:t>
      </w:r>
      <w:ins w:id="57" w:author="Yoshinori Koike" w:date="2011-02-22T13:31:00Z">
        <w:r w:rsidR="00D37D40">
          <w:rPr>
            <w:rFonts w:hint="eastAsia"/>
            <w:lang w:eastAsia="ja-JP"/>
          </w:rPr>
          <w:t xml:space="preserve">, </w:t>
        </w:r>
        <w:r w:rsidR="00D37D40">
          <w:t xml:space="preserve">Optical Transport Network </w:t>
        </w:r>
        <w:r w:rsidR="00D37D40">
          <w:rPr>
            <w:rFonts w:hint="eastAsia"/>
            <w:lang w:eastAsia="ja-JP"/>
          </w:rPr>
          <w:t xml:space="preserve">(OTN), Ethernet </w:t>
        </w:r>
      </w:ins>
      <w:ins w:id="58" w:author="Yoshinori Koike" w:date="2011-02-22T13:37:00Z">
        <w:r w:rsidR="00171133">
          <w:rPr>
            <w:rFonts w:hint="eastAsia"/>
            <w:lang w:eastAsia="ja-JP"/>
          </w:rPr>
          <w:t xml:space="preserve">frames </w:t>
        </w:r>
      </w:ins>
      <w:ins w:id="59" w:author="Yoshinori Koike" w:date="2011-02-22T13:31:00Z">
        <w:r w:rsidR="00D37D40">
          <w:rPr>
            <w:rFonts w:hint="eastAsia"/>
            <w:lang w:eastAsia="ja-JP"/>
          </w:rPr>
          <w:t xml:space="preserve">over Transport(EoT) </w:t>
        </w:r>
      </w:ins>
      <w:r>
        <w:t>may fall within this broad definition, only standardization efforts relating to new networking functionality of SDH</w:t>
      </w:r>
      <w:ins w:id="60" w:author="Yoshinori Koike" w:date="2011-02-22T13:31:00Z">
        <w:r w:rsidR="00D37D40">
          <w:rPr>
            <w:rFonts w:hint="eastAsia"/>
            <w:lang w:eastAsia="ja-JP"/>
          </w:rPr>
          <w:t>, OTN and EoT</w:t>
        </w:r>
      </w:ins>
      <w:r>
        <w:t xml:space="preserve"> will be actively considered as part of this Lead Study Group activity.</w:t>
      </w:r>
    </w:p>
    <w:p w:rsidR="009A1DE8" w:rsidRDefault="009A1DE8" w:rsidP="009A1DE8">
      <w:pPr>
        <w:pStyle w:val="Heading2"/>
      </w:pPr>
      <w:bookmarkStart w:id="61" w:name="_Toc10880881"/>
      <w:r>
        <w:t>5.2</w:t>
      </w:r>
      <w:r>
        <w:tab/>
        <w:t>Optical Transport Network (OTN)</w:t>
      </w:r>
      <w:bookmarkEnd w:id="61"/>
    </w:p>
    <w:p w:rsidR="009A1DE8" w:rsidRDefault="009A1DE8" w:rsidP="009A1DE8">
      <w:r>
        <w:t>An Optical Transport Network (OTN) is composed of a set of Optical Network Elements connected by optical fibre links, able to provide functionality of transport, multiplexing, routing, management, supervision and survivability of optical channels carrying client signals, according to the requirements given in Recommendation G.872.</w:t>
      </w:r>
    </w:p>
    <w:p w:rsidR="009A1DE8" w:rsidRDefault="009A1DE8" w:rsidP="009A1DE8">
      <w:r>
        <w:t>A distinguishing characteristic of the OTN is its provision of transport for any digital signal independent of client-specific aspects, i.e. client independence. As such, according to the general functional modeling described in Recommendation G.805, the OTN boundary is placed across the Optical Channel/Client adaptation, in a way to include the server specific processes and leaving out the client specific processes, as shown in Figure 5-1.</w:t>
      </w:r>
    </w:p>
    <w:p w:rsidR="009A1DE8" w:rsidRDefault="009A1DE8" w:rsidP="009A1DE8">
      <w:r>
        <w:t>NOTE - The client specific processes related to Optical Channel/Client adaptation are described within Recommendation G.709.</w:t>
      </w:r>
    </w:p>
    <w:p w:rsidR="009A1DE8" w:rsidRDefault="009A1DE8" w:rsidP="009A1DE8"/>
    <w:p w:rsidR="009A1DE8" w:rsidRDefault="009A1DE8" w:rsidP="009A1DE8">
      <w:pPr>
        <w:keepNext/>
        <w:tabs>
          <w:tab w:val="left" w:pos="720"/>
        </w:tabs>
        <w:jc w:val="center"/>
      </w:pPr>
      <w:r>
        <w:object w:dxaOrig="7661" w:dyaOrig="6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298.95pt" o:ole="" fillcolor="window">
            <v:imagedata r:id="rId10" o:title=""/>
          </v:shape>
          <o:OLEObject Type="Embed" ProgID="Designer.Drawing.7" ShapeID="_x0000_i1025" DrawAspect="Content" ObjectID="_1359991890" r:id="rId11"/>
        </w:object>
      </w:r>
    </w:p>
    <w:p w:rsidR="009A1DE8" w:rsidRDefault="009A1DE8" w:rsidP="009A1DE8">
      <w:pPr>
        <w:keepNext/>
        <w:tabs>
          <w:tab w:val="left" w:pos="720"/>
        </w:tabs>
        <w:jc w:val="center"/>
      </w:pPr>
    </w:p>
    <w:p w:rsidR="009A1DE8" w:rsidRDefault="009A1DE8" w:rsidP="009A1DE8">
      <w:pPr>
        <w:rPr>
          <w:b/>
        </w:rPr>
      </w:pPr>
      <w:r>
        <w:rPr>
          <w:b/>
        </w:rPr>
        <w:t>FIGURE 5-1/OTNT:  Boundary Of An Optical Transport Network And Client-Server Relationship</w:t>
      </w:r>
    </w:p>
    <w:p w:rsidR="009A1DE8" w:rsidRDefault="009A1DE8" w:rsidP="009A1DE8">
      <w:pPr>
        <w:rPr>
          <w:lang w:eastAsia="ja-JP"/>
        </w:rPr>
      </w:pPr>
      <w:r>
        <w:rPr>
          <w:rFonts w:hint="eastAsia"/>
          <w:lang w:eastAsia="ja-JP"/>
        </w:rPr>
        <w:t xml:space="preserve">Figure 5-2 shows </w:t>
      </w:r>
      <w:r>
        <w:rPr>
          <w:lang w:eastAsia="ja-JP"/>
        </w:rPr>
        <w:t>a</w:t>
      </w:r>
      <w:r>
        <w:rPr>
          <w:rFonts w:hint="eastAsia"/>
          <w:lang w:eastAsia="ja-JP"/>
        </w:rPr>
        <w:t xml:space="preserve"> </w:t>
      </w:r>
      <w:r>
        <w:rPr>
          <w:lang w:eastAsia="ja-JP"/>
        </w:rPr>
        <w:t>diagram</w:t>
      </w:r>
      <w:r>
        <w:rPr>
          <w:rFonts w:hint="eastAsia"/>
          <w:lang w:eastAsia="ja-JP"/>
        </w:rPr>
        <w:t xml:space="preserve"> of </w:t>
      </w:r>
      <w:r>
        <w:rPr>
          <w:lang w:eastAsia="ja-JP"/>
        </w:rPr>
        <w:t>optical transport network (</w:t>
      </w:r>
      <w:r>
        <w:rPr>
          <w:rFonts w:hint="eastAsia"/>
          <w:lang w:eastAsia="ja-JP"/>
        </w:rPr>
        <w:t>OTN</w:t>
      </w:r>
      <w:r>
        <w:rPr>
          <w:lang w:eastAsia="ja-JP"/>
        </w:rPr>
        <w:t>)</w:t>
      </w:r>
      <w:r>
        <w:rPr>
          <w:rFonts w:hint="eastAsia"/>
          <w:lang w:eastAsia="ja-JP"/>
        </w:rPr>
        <w:t xml:space="preserve"> evolution</w:t>
      </w:r>
      <w:r>
        <w:rPr>
          <w:lang w:eastAsia="ja-JP"/>
        </w:rPr>
        <w:t xml:space="preserve"> into two separate aspects.</w:t>
      </w:r>
      <w:r>
        <w:rPr>
          <w:rFonts w:hint="eastAsia"/>
          <w:lang w:eastAsia="ja-JP"/>
        </w:rPr>
        <w:t xml:space="preserve"> </w:t>
      </w:r>
      <w:r>
        <w:t xml:space="preserve">One describes the “digital” aspects of the </w:t>
      </w:r>
      <w:r>
        <w:rPr>
          <w:rFonts w:hint="eastAsia"/>
          <w:lang w:eastAsia="ja-JP"/>
        </w:rPr>
        <w:t>o</w:t>
      </w:r>
      <w:r>
        <w:t xml:space="preserve">ptical </w:t>
      </w:r>
      <w:r>
        <w:rPr>
          <w:rFonts w:hint="eastAsia"/>
          <w:lang w:eastAsia="ja-JP"/>
        </w:rPr>
        <w:t>c</w:t>
      </w:r>
      <w:r>
        <w:t xml:space="preserve">hannel </w:t>
      </w:r>
      <w:r>
        <w:rPr>
          <w:rFonts w:hint="eastAsia"/>
          <w:lang w:eastAsia="ja-JP"/>
        </w:rPr>
        <w:t>d</w:t>
      </w:r>
      <w:r>
        <w:t xml:space="preserve">ata </w:t>
      </w:r>
      <w:r>
        <w:rPr>
          <w:rFonts w:hint="eastAsia"/>
          <w:lang w:eastAsia="ja-JP"/>
        </w:rPr>
        <w:t>u</w:t>
      </w:r>
      <w:r>
        <w:t>nit</w:t>
      </w:r>
      <w:r>
        <w:rPr>
          <w:rFonts w:hint="eastAsia"/>
          <w:lang w:eastAsia="ja-JP"/>
        </w:rPr>
        <w:t xml:space="preserve"> (</w:t>
      </w:r>
      <w:r>
        <w:t>ODU</w:t>
      </w:r>
      <w:r>
        <w:rPr>
          <w:rFonts w:hint="eastAsia"/>
          <w:lang w:eastAsia="ja-JP"/>
        </w:rPr>
        <w:t>)</w:t>
      </w:r>
      <w:r>
        <w:t xml:space="preserve"> and the other describes the </w:t>
      </w:r>
      <w:r>
        <w:rPr>
          <w:rFonts w:hint="eastAsia"/>
          <w:lang w:eastAsia="ja-JP"/>
        </w:rPr>
        <w:t>w</w:t>
      </w:r>
      <w:r w:rsidRPr="000B7727">
        <w:t xml:space="preserve">avelength </w:t>
      </w:r>
      <w:r>
        <w:rPr>
          <w:rFonts w:hint="eastAsia"/>
          <w:lang w:eastAsia="ja-JP"/>
        </w:rPr>
        <w:t>d</w:t>
      </w:r>
      <w:r w:rsidRPr="000B7727">
        <w:t xml:space="preserve">ivision </w:t>
      </w:r>
      <w:r>
        <w:rPr>
          <w:rFonts w:hint="eastAsia"/>
          <w:lang w:eastAsia="ja-JP"/>
        </w:rPr>
        <w:t>m</w:t>
      </w:r>
      <w:r w:rsidRPr="000B7727">
        <w:t xml:space="preserve">ultiplexing </w:t>
      </w:r>
      <w:r>
        <w:rPr>
          <w:rFonts w:hint="eastAsia"/>
          <w:lang w:eastAsia="ja-JP"/>
        </w:rPr>
        <w:t>(</w:t>
      </w:r>
      <w:r>
        <w:t>WDM</w:t>
      </w:r>
      <w:r>
        <w:rPr>
          <w:rFonts w:hint="eastAsia"/>
          <w:lang w:eastAsia="ja-JP"/>
        </w:rPr>
        <w:t>)</w:t>
      </w:r>
      <w:r>
        <w:t xml:space="preserve"> and media aspects.</w:t>
      </w:r>
      <w:r>
        <w:rPr>
          <w:rFonts w:hint="eastAsia"/>
          <w:lang w:eastAsia="ja-JP"/>
        </w:rPr>
        <w:t xml:space="preserve"> </w:t>
      </w:r>
      <w:r>
        <w:rPr>
          <w:lang w:eastAsia="ja-JP"/>
        </w:rPr>
        <w:t>“</w:t>
      </w:r>
      <w:r>
        <w:rPr>
          <w:rFonts w:hint="eastAsia"/>
          <w:lang w:eastAsia="ja-JP"/>
        </w:rPr>
        <w:t>Digital aspects</w:t>
      </w:r>
      <w:r>
        <w:rPr>
          <w:lang w:eastAsia="ja-JP"/>
        </w:rPr>
        <w:t>”</w:t>
      </w:r>
      <w:r>
        <w:rPr>
          <w:rFonts w:hint="eastAsia"/>
          <w:lang w:eastAsia="ja-JP"/>
        </w:rPr>
        <w:t xml:space="preserve"> </w:t>
      </w:r>
      <w:r>
        <w:rPr>
          <w:lang w:eastAsia="ja-JP"/>
        </w:rPr>
        <w:t>will reflect revisions of the G.709 optical transport hierarchy</w:t>
      </w:r>
      <w:r>
        <w:rPr>
          <w:rFonts w:hint="eastAsia"/>
          <w:lang w:eastAsia="ja-JP"/>
        </w:rPr>
        <w:t xml:space="preserve">. With the widespread of Ethernet, new ODU was specified such as ODU0, ODU2e and ODU4 for GbE, 10GbE and 100GbE transport, respectively.  In addition to the new ODUs for Ethernet transport, ODU with flexible bit rate, ODUflex, was also specified for the client signals with any bit rate. Any CBR client signals can be mapped into ODUflex. </w:t>
      </w:r>
      <w:r>
        <w:rPr>
          <w:lang w:eastAsia="ja-JP"/>
        </w:rPr>
        <w:t>“</w:t>
      </w:r>
      <w:r>
        <w:rPr>
          <w:rFonts w:hint="eastAsia"/>
          <w:lang w:eastAsia="ja-JP"/>
        </w:rPr>
        <w:t>WDM and media aspects</w:t>
      </w:r>
      <w:r>
        <w:rPr>
          <w:lang w:eastAsia="ja-JP"/>
        </w:rPr>
        <w:t>”</w:t>
      </w:r>
      <w:r>
        <w:rPr>
          <w:rFonts w:hint="eastAsia"/>
          <w:lang w:eastAsia="ja-JP"/>
        </w:rPr>
        <w:t xml:space="preserve"> </w:t>
      </w:r>
      <w:r>
        <w:rPr>
          <w:lang w:eastAsia="ja-JP"/>
        </w:rPr>
        <w:t>are</w:t>
      </w:r>
      <w:r>
        <w:rPr>
          <w:rFonts w:hint="eastAsia"/>
          <w:lang w:eastAsia="ja-JP"/>
        </w:rPr>
        <w:t xml:space="preserve"> be</w:t>
      </w:r>
      <w:r>
        <w:rPr>
          <w:lang w:eastAsia="ja-JP"/>
        </w:rPr>
        <w:t>ing</w:t>
      </w:r>
      <w:r>
        <w:rPr>
          <w:rFonts w:hint="eastAsia"/>
          <w:lang w:eastAsia="ja-JP"/>
        </w:rPr>
        <w:t xml:space="preserve"> discussed. One major </w:t>
      </w:r>
      <w:r>
        <w:rPr>
          <w:lang w:eastAsia="ja-JP"/>
        </w:rPr>
        <w:t xml:space="preserve">effort </w:t>
      </w:r>
      <w:r>
        <w:rPr>
          <w:rFonts w:hint="eastAsia"/>
          <w:lang w:eastAsia="ja-JP"/>
        </w:rPr>
        <w:t xml:space="preserve">is </w:t>
      </w:r>
      <w:r>
        <w:t>the architectural description of “media networks”</w:t>
      </w:r>
      <w:r>
        <w:rPr>
          <w:rFonts w:hint="eastAsia"/>
          <w:lang w:eastAsia="ja-JP"/>
        </w:rPr>
        <w:t xml:space="preserve"> and the other is wavelength switched optical network (WSON)</w:t>
      </w:r>
      <w:r>
        <w:rPr>
          <w:lang w:eastAsia="ja-JP"/>
        </w:rPr>
        <w:t>,</w:t>
      </w:r>
      <w:r>
        <w:rPr>
          <w:rFonts w:hint="eastAsia"/>
          <w:lang w:eastAsia="ja-JP"/>
        </w:rPr>
        <w:t xml:space="preserve">  which is </w:t>
      </w:r>
      <w:r>
        <w:rPr>
          <w:lang w:eastAsia="ja-JP"/>
        </w:rPr>
        <w:t xml:space="preserve">a </w:t>
      </w:r>
      <w:r>
        <w:rPr>
          <w:rFonts w:hint="eastAsia"/>
          <w:lang w:eastAsia="ja-JP"/>
        </w:rPr>
        <w:t>related extension of automatically switched optical network</w:t>
      </w:r>
      <w:r>
        <w:rPr>
          <w:lang w:eastAsia="ja-JP"/>
        </w:rPr>
        <w:t xml:space="preserve">s </w:t>
      </w:r>
      <w:r>
        <w:rPr>
          <w:rFonts w:hint="eastAsia"/>
          <w:lang w:eastAsia="ja-JP"/>
        </w:rPr>
        <w:t xml:space="preserve">(ASON). </w:t>
      </w:r>
    </w:p>
    <w:p w:rsidR="009A1DE8" w:rsidRDefault="00DB0B76" w:rsidP="009A1DE8">
      <w:pPr>
        <w:rPr>
          <w:lang w:eastAsia="ja-JP"/>
        </w:rPr>
      </w:pPr>
      <w:r>
        <w:rPr>
          <w:noProof/>
          <w:lang w:val="en-US" w:eastAsia="zh-CN"/>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4448810" cy="2217420"/>
            <wp:effectExtent l="1905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448810" cy="2217420"/>
                    </a:xfrm>
                    <a:prstGeom prst="rect">
                      <a:avLst/>
                    </a:prstGeom>
                    <a:noFill/>
                  </pic:spPr>
                </pic:pic>
              </a:graphicData>
            </a:graphic>
          </wp:anchor>
        </w:drawing>
      </w:r>
    </w:p>
    <w:p w:rsidR="009A1DE8" w:rsidRDefault="009A1DE8" w:rsidP="009A1DE8">
      <w:pPr>
        <w:rPr>
          <w:lang w:eastAsia="ja-JP"/>
        </w:rPr>
      </w:pPr>
    </w:p>
    <w:p w:rsidR="009A1DE8" w:rsidRDefault="009A1DE8" w:rsidP="009A1DE8">
      <w:pPr>
        <w:rPr>
          <w:lang w:eastAsia="ja-JP"/>
        </w:rPr>
      </w:pPr>
    </w:p>
    <w:p w:rsidR="009A1DE8" w:rsidRDefault="009A1DE8" w:rsidP="009A1DE8">
      <w:pPr>
        <w:rPr>
          <w:lang w:eastAsia="ja-JP"/>
        </w:rPr>
      </w:pPr>
    </w:p>
    <w:p w:rsidR="009A1DE8" w:rsidRDefault="009A1DE8" w:rsidP="009A1DE8">
      <w:pPr>
        <w:rPr>
          <w:lang w:eastAsia="ja-JP"/>
        </w:rPr>
      </w:pPr>
    </w:p>
    <w:p w:rsidR="009A1DE8" w:rsidRDefault="009A1DE8" w:rsidP="009A1DE8">
      <w:pPr>
        <w:rPr>
          <w:lang w:eastAsia="ja-JP"/>
        </w:rPr>
      </w:pPr>
    </w:p>
    <w:p w:rsidR="009A1DE8" w:rsidRDefault="009A1DE8" w:rsidP="009A1DE8">
      <w:pPr>
        <w:rPr>
          <w:lang w:eastAsia="ja-JP"/>
        </w:rPr>
      </w:pPr>
    </w:p>
    <w:p w:rsidR="009A1DE8" w:rsidRDefault="009A1DE8" w:rsidP="009A1DE8">
      <w:pPr>
        <w:rPr>
          <w:lang w:eastAsia="ja-JP"/>
        </w:rPr>
      </w:pPr>
    </w:p>
    <w:p w:rsidR="009A1DE8" w:rsidRDefault="009A1DE8" w:rsidP="009A1DE8">
      <w:pPr>
        <w:pStyle w:val="Caption"/>
        <w:jc w:val="center"/>
        <w:rPr>
          <w:rFonts w:ascii="Times New Roman" w:hAnsi="Times New Roman"/>
          <w:b w:val="0"/>
          <w:sz w:val="24"/>
          <w:lang w:val="en-GB" w:eastAsia="ja-JP"/>
        </w:rPr>
      </w:pPr>
    </w:p>
    <w:p w:rsidR="009A1DE8" w:rsidRPr="00F02CDB" w:rsidRDefault="009A1DE8" w:rsidP="009A1DE8">
      <w:pPr>
        <w:pStyle w:val="Caption"/>
        <w:jc w:val="center"/>
        <w:rPr>
          <w:lang w:eastAsia="ja-JP"/>
        </w:rPr>
      </w:pPr>
      <w:r>
        <w:t xml:space="preserve">Figure </w:t>
      </w:r>
      <w:r>
        <w:rPr>
          <w:rFonts w:hint="eastAsia"/>
          <w:lang w:eastAsia="ja-JP"/>
        </w:rPr>
        <w:t>5-2: Direction of OTN</w:t>
      </w:r>
      <w:r>
        <w:rPr>
          <w:lang w:eastAsia="ja-JP"/>
        </w:rPr>
        <w:t xml:space="preserve"> </w:t>
      </w:r>
      <w:r>
        <w:rPr>
          <w:rFonts w:hint="eastAsia"/>
          <w:lang w:eastAsia="ja-JP"/>
        </w:rPr>
        <w:t>evolution</w:t>
      </w:r>
    </w:p>
    <w:p w:rsidR="009A1DE8" w:rsidRDefault="009A1DE8" w:rsidP="009A1DE8">
      <w:pPr>
        <w:rPr>
          <w:b/>
        </w:rPr>
      </w:pPr>
    </w:p>
    <w:p w:rsidR="009A1DE8" w:rsidRDefault="009A1DE8" w:rsidP="009A1DE8">
      <w:pPr>
        <w:rPr>
          <w:b/>
        </w:rPr>
      </w:pPr>
    </w:p>
    <w:p w:rsidR="009A1DE8" w:rsidRDefault="009A1DE8" w:rsidP="009A1DE8">
      <w:pPr>
        <w:pStyle w:val="Heading2"/>
      </w:pPr>
      <w:bookmarkStart w:id="62" w:name="_Toc10880882"/>
      <w:r>
        <w:t>5.3</w:t>
      </w:r>
      <w:r>
        <w:tab/>
        <w:t>Metropolitan Optical Network (MON)</w:t>
      </w:r>
      <w:bookmarkEnd w:id="62"/>
    </w:p>
    <w:p w:rsidR="009A1DE8" w:rsidRDefault="009A1DE8" w:rsidP="009A1DE8">
      <w:r>
        <w:t>A metropolitan optical network is a network subset, often without significant differentiation or boundaries.  Therefore an explicit definition is under study.  As a result, this section offers more of a description than a formal definition for those who wish to better understand what is commonly meant by “metropolitan optical networks.”</w:t>
      </w:r>
    </w:p>
    <w:p w:rsidR="009A1DE8" w:rsidRDefault="009A1DE8" w:rsidP="009A1DE8">
      <w:r>
        <w:t xml:space="preserve">While the existence of metropolitan networks is longstanding, the need for identification of these networks as distinct from the long haul networks in general, as well as the enterprise and access networks is recent.  The bandwidth requirements from the end customers have been increasing substantially and many are implementing high bandwidth optical access connections.   The resulting congestion and complexity has created a growing demand for higher bandwidth interfaces for inter office solutions.  This aggregation of end customer traffic comprises a Metropolitan Optical Network (MON).  </w:t>
      </w:r>
      <w:smartTag w:uri="urn:schemas-microsoft-com:office:smarttags" w:element="place">
        <w:smartTag w:uri="urn:schemas-microsoft-com:office:smarttags" w:element="City">
          <w:r>
            <w:t>MONs</w:t>
          </w:r>
        </w:smartTag>
      </w:smartTag>
      <w:r>
        <w:t xml:space="preserve"> now have the technology to be optical based and thus, in theory, use the same technology over the fibres as other portions of the network.  However, this is not always the case as there are various market forces that drive which technologies will be deployed in which part of the network.  As a result, it is appropriate to describe the MON in a way that is agnostic to the various technology approaches.  In spite of the many similarities, there are several distinctions between metropolitan and long haul optical networks (LHONs) that result from the aggregation of traffic from enterprise to metro to long haul networks as shown in Figure 5-2.</w:t>
      </w:r>
    </w:p>
    <w:p w:rsidR="009A1DE8" w:rsidRDefault="009A1DE8" w:rsidP="009A1DE8">
      <w:pPr>
        <w:numPr>
          <w:ilvl w:val="0"/>
          <w:numId w:val="19"/>
        </w:numPr>
      </w:pPr>
      <w:r>
        <w:t xml:space="preserve">The first distinction is that </w:t>
      </w:r>
      <w:smartTag w:uri="urn:schemas-microsoft-com:office:smarttags" w:element="place">
        <w:smartTag w:uri="urn:schemas-microsoft-com:office:smarttags" w:element="City">
          <w:r>
            <w:t>MONs</w:t>
          </w:r>
        </w:smartTag>
      </w:smartTag>
      <w:r>
        <w:t xml:space="preserve"> are inherently designed for short to medium length distances in metropolitan areas.  That is, typically, within the limits of a single optical span and often less than 200km distance.  As a result, topics such as signal regeneration, in-line amplification and error correction are of lesser importance than in LHONs.</w:t>
      </w:r>
    </w:p>
    <w:p w:rsidR="009A1DE8" w:rsidRDefault="009A1DE8" w:rsidP="009A1DE8">
      <w:pPr>
        <w:numPr>
          <w:ilvl w:val="0"/>
          <w:numId w:val="19"/>
        </w:numPr>
      </w:pPr>
      <w:r>
        <w:t xml:space="preserve">Secondly, the driving requirement for </w:t>
      </w:r>
      <w:smartTag w:uri="urn:schemas-microsoft-com:office:smarttags" w:element="place">
        <w:smartTag w:uri="urn:schemas-microsoft-com:office:smarttags" w:element="City">
          <w:r>
            <w:t>MONs</w:t>
          </w:r>
        </w:smartTag>
      </w:smartTag>
      <w:r>
        <w:t xml:space="preserve"> is maximized coverage commensurate with low cost connectivity (as opposed to grooming for performance with LHONs).  As a result, for example, standardization focuses on the adaptation of local area network technologies to be effectively managed by service providers, on ‘insertion loss’ amplification to recover from all the connection points, and on ring deployment to leverage existing fibre plant.</w:t>
      </w:r>
    </w:p>
    <w:p w:rsidR="009A1DE8" w:rsidRDefault="009A1DE8" w:rsidP="009A1DE8">
      <w:pPr>
        <w:numPr>
          <w:ilvl w:val="0"/>
          <w:numId w:val="19"/>
        </w:numPr>
      </w:pPr>
      <w:r>
        <w:t xml:space="preserve">Another key difference is that of service velocity. The demand for fast provisioning results in the circuit churn rate being generally higher in </w:t>
      </w:r>
      <w:smartTag w:uri="urn:schemas-microsoft-com:office:smarttags" w:element="place">
        <w:smartTag w:uri="urn:schemas-microsoft-com:office:smarttags" w:element="City">
          <w:r>
            <w:t>MONs</w:t>
          </w:r>
        </w:smartTag>
      </w:smartTag>
      <w:r>
        <w:t xml:space="preserve"> than LHON.  That combined with the wider variety of client signals is a key driver for flexible aggregation (e.g., 100Mb-1Gb rate, all 8B/10B formats with one card).</w:t>
      </w:r>
    </w:p>
    <w:p w:rsidR="009A1DE8" w:rsidRDefault="009A1DE8" w:rsidP="009A1DE8">
      <w:pPr>
        <w:numPr>
          <w:ilvl w:val="0"/>
          <w:numId w:val="19"/>
        </w:numPr>
      </w:pPr>
      <w:r>
        <w:t xml:space="preserve">A final distinction is that in the MON there are service requirements (e.g., bandwidth-on-demand services, and multiple classes-of-services) that lead to further topology and technical considerations that are not a priority for LHONs.   </w:t>
      </w:r>
    </w:p>
    <w:p w:rsidR="009A1DE8" w:rsidRDefault="009A1DE8" w:rsidP="009A1DE8">
      <w:r>
        <w:t xml:space="preserve">While there are many combinations of technologies that can be used in </w:t>
      </w:r>
      <w:smartTag w:uri="urn:schemas-microsoft-com:office:smarttags" w:element="place">
        <w:smartTag w:uri="urn:schemas-microsoft-com:office:smarttags" w:element="City">
          <w:r>
            <w:t>MONs</w:t>
          </w:r>
        </w:smartTag>
      </w:smartTag>
      <w:r>
        <w:t>, the following are common examples:</w:t>
      </w:r>
    </w:p>
    <w:p w:rsidR="009A1DE8" w:rsidRDefault="009A1DE8" w:rsidP="009A1DE8">
      <w:pPr>
        <w:numPr>
          <w:ilvl w:val="0"/>
          <w:numId w:val="18"/>
        </w:numPr>
      </w:pPr>
      <w:r>
        <w:t>SONET/SDH</w:t>
      </w:r>
    </w:p>
    <w:p w:rsidR="009A1DE8" w:rsidRDefault="009A1DE8" w:rsidP="009A1DE8">
      <w:pPr>
        <w:numPr>
          <w:ilvl w:val="0"/>
          <w:numId w:val="18"/>
        </w:numPr>
      </w:pPr>
      <w:r>
        <w:t>DWDM, CWDM</w:t>
      </w:r>
    </w:p>
    <w:p w:rsidR="009A1DE8" w:rsidRDefault="009A1DE8" w:rsidP="009A1DE8">
      <w:pPr>
        <w:numPr>
          <w:ilvl w:val="0"/>
          <w:numId w:val="18"/>
        </w:numPr>
      </w:pPr>
      <w:r>
        <w:t>Optical Ethernet</w:t>
      </w:r>
    </w:p>
    <w:p w:rsidR="009A1DE8" w:rsidRDefault="009A1DE8" w:rsidP="009A1DE8">
      <w:pPr>
        <w:numPr>
          <w:ilvl w:val="0"/>
          <w:numId w:val="18"/>
        </w:numPr>
      </w:pPr>
      <w:r>
        <w:t>Resilient Packet Ring</w:t>
      </w:r>
    </w:p>
    <w:p w:rsidR="009A1DE8" w:rsidRDefault="009A1DE8" w:rsidP="009A1DE8">
      <w:pPr>
        <w:numPr>
          <w:ilvl w:val="0"/>
          <w:numId w:val="18"/>
        </w:numPr>
      </w:pPr>
      <w:r>
        <w:t>A-PON, B-PON, G-PON, and E-PON</w:t>
      </w:r>
    </w:p>
    <w:p w:rsidR="009A1DE8" w:rsidRDefault="009A1DE8" w:rsidP="009A1DE8">
      <w:r>
        <w:lastRenderedPageBreak/>
        <w:t xml:space="preserve">As a result of the importance of </w:t>
      </w:r>
      <w:smartTag w:uri="urn:schemas-microsoft-com:office:smarttags" w:element="place">
        <w:smartTag w:uri="urn:schemas-microsoft-com:office:smarttags" w:element="City">
          <w:r>
            <w:t>MONs</w:t>
          </w:r>
        </w:smartTag>
      </w:smartTag>
      <w:r>
        <w:t>, SG15 has redefined several of its Questions work programs to specifically include metro characteristics of optical networks.</w:t>
      </w:r>
    </w:p>
    <w:p w:rsidR="009A1DE8" w:rsidRDefault="009A1DE8" w:rsidP="009A1DE8"/>
    <w:p w:rsidR="009A1DE8" w:rsidRDefault="00DB0B76" w:rsidP="009A1DE8">
      <w:pPr>
        <w:jc w:val="center"/>
      </w:pPr>
      <w:r>
        <w:rPr>
          <w:noProof/>
          <w:lang w:val="en-US" w:eastAsia="zh-CN"/>
        </w:rPr>
        <w:drawing>
          <wp:inline distT="0" distB="0" distL="0" distR="0">
            <wp:extent cx="6123305" cy="4375785"/>
            <wp:effectExtent l="19050" t="0" r="0" b="0"/>
            <wp:docPr id="2" name="Picture 2" descr="Metro 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tro Diagram1"/>
                    <pic:cNvPicPr>
                      <a:picLocks noChangeAspect="1" noChangeArrowheads="1"/>
                    </pic:cNvPicPr>
                  </pic:nvPicPr>
                  <pic:blipFill>
                    <a:blip r:embed="rId13" cstate="print"/>
                    <a:srcRect/>
                    <a:stretch>
                      <a:fillRect/>
                    </a:stretch>
                  </pic:blipFill>
                  <pic:spPr bwMode="auto">
                    <a:xfrm>
                      <a:off x="0" y="0"/>
                      <a:ext cx="6123305" cy="4375785"/>
                    </a:xfrm>
                    <a:prstGeom prst="rect">
                      <a:avLst/>
                    </a:prstGeom>
                    <a:noFill/>
                    <a:ln w="9525">
                      <a:noFill/>
                      <a:miter lim="800000"/>
                      <a:headEnd/>
                      <a:tailEnd/>
                    </a:ln>
                  </pic:spPr>
                </pic:pic>
              </a:graphicData>
            </a:graphic>
          </wp:inline>
        </w:drawing>
      </w:r>
    </w:p>
    <w:p w:rsidR="009A1DE8" w:rsidRDefault="009A1DE8" w:rsidP="009A1DE8">
      <w:pPr>
        <w:rPr>
          <w:b/>
        </w:rPr>
      </w:pPr>
      <w:r>
        <w:rPr>
          <w:b/>
        </w:rPr>
        <w:t>FIGURE 5-2/OTNT:  Possible Relationship of MON and LHON</w:t>
      </w:r>
    </w:p>
    <w:p w:rsidR="009A1DE8" w:rsidRDefault="009A1DE8" w:rsidP="009A1DE8">
      <w:pPr>
        <w:pStyle w:val="Heading2"/>
      </w:pPr>
      <w:r>
        <w:t>5.4</w:t>
      </w:r>
      <w:r>
        <w:tab/>
        <w:t xml:space="preserve">Ethernet Frames over Transport </w:t>
      </w:r>
    </w:p>
    <w:p w:rsidR="009A1DE8" w:rsidRDefault="009A1DE8" w:rsidP="009A1DE8">
      <w:pPr>
        <w:rPr>
          <w:lang w:val="en-US"/>
        </w:rPr>
      </w:pPr>
      <w:r>
        <w:rPr>
          <w:lang w:val="en-US"/>
        </w:rPr>
        <w:t xml:space="preserve">Ethernet is today the dominant LAN technology in the private and enterprise sector.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is focused on developing Recommendations related to the support and definition of Ethernet services over traditional telecommunications transport, such as PDH, SDH, and OTN. Ethernet can be described in the context of three major components:  </w:t>
      </w:r>
      <w:r>
        <w:rPr>
          <w:i/>
          <w:lang w:val="en-US"/>
        </w:rPr>
        <w:t>services aspects</w:t>
      </w:r>
      <w:r>
        <w:rPr>
          <w:lang w:val="en-US"/>
        </w:rPr>
        <w:t xml:space="preserve">, </w:t>
      </w:r>
      <w:r>
        <w:rPr>
          <w:i/>
          <w:lang w:val="en-US"/>
        </w:rPr>
        <w:t>network layer</w:t>
      </w:r>
      <w:r>
        <w:rPr>
          <w:lang w:val="en-US"/>
        </w:rPr>
        <w:t xml:space="preserve">, and </w:t>
      </w:r>
      <w:r>
        <w:rPr>
          <w:i/>
          <w:lang w:val="en-US"/>
        </w:rPr>
        <w:t>physical layer</w:t>
      </w:r>
      <w:r>
        <w:rPr>
          <w:lang w:val="en-US"/>
        </w:rPr>
        <w:t>.  This description is meant to provide a brief overview of Public Ethernet considering each of the above aspects.</w:t>
      </w:r>
    </w:p>
    <w:p w:rsidR="009A1DE8" w:rsidRPr="003D1E52" w:rsidRDefault="009A1DE8" w:rsidP="009A1DE8">
      <w:pPr>
        <w:rPr>
          <w:lang w:val="en-US" w:eastAsia="ja-JP"/>
        </w:rPr>
      </w:pPr>
      <w:r>
        <w:rPr>
          <w:lang w:val="en-US"/>
        </w:rPr>
        <w:t xml:space="preserve">The Public Ethernet </w:t>
      </w:r>
      <w:r>
        <w:rPr>
          <w:i/>
          <w:lang w:val="en-US"/>
        </w:rPr>
        <w:t>services aspects</w:t>
      </w:r>
      <w:r>
        <w:rPr>
          <w:lang w:val="en-US"/>
        </w:rPr>
        <w:t xml:space="preserve"> (for service providers) include the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w:t>
      </w:r>
      <w:r>
        <w:rPr>
          <w:lang w:val="en-US"/>
        </w:rPr>
        <w:lastRenderedPageBreak/>
        <w:t>customers.  (Due to the similar aspects from a public network perspective, Line and Access services may be essentially the same.)</w:t>
      </w:r>
    </w:p>
    <w:p w:rsidR="009A1DE8" w:rsidRDefault="009A1DE8" w:rsidP="009A1DE8">
      <w:pPr>
        <w:rPr>
          <w:lang w:val="en-US"/>
        </w:rPr>
      </w:pPr>
      <w:r>
        <w:rPr>
          <w:lang w:val="en-US"/>
        </w:rPr>
        <w:t>The services can be provided with different service qualities. A circuit switched technology like SDH provides always a guaranteed bit rate service while a packet switched technology like MPLS can provide various service qualities from best effort traffic to a guaranteed bit rate service. Ethernet services can be provided for the Ethernet MAC layer or Ethernet physical layer.</w:t>
      </w:r>
    </w:p>
    <w:p w:rsidR="009A1DE8" w:rsidRDefault="009A1DE8" w:rsidP="009A1DE8">
      <w:pPr>
        <w:rPr>
          <w:lang w:val="en-US"/>
        </w:rPr>
      </w:pPr>
      <w:r>
        <w:rPr>
          <w:lang w:val="en-US"/>
        </w:rPr>
        <w:t xml:space="preserve">The Ethernet </w:t>
      </w:r>
      <w:r>
        <w:rPr>
          <w:i/>
          <w:lang w:val="en-US"/>
        </w:rPr>
        <w:t>network layer</w:t>
      </w:r>
      <w:r>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10 Gbit/s) defined by IEEE.</w:t>
      </w:r>
    </w:p>
    <w:p w:rsidR="009A1DE8" w:rsidRDefault="009A1DE8" w:rsidP="009A1DE8">
      <w:pPr>
        <w:rPr>
          <w:lang w:val="en-US" w:eastAsia="ja-JP"/>
        </w:rPr>
      </w:pPr>
      <w:r>
        <w:rPr>
          <w:lang w:val="en-US"/>
        </w:rPr>
        <w:t xml:space="preserve"> IEEE has defined a distinct set of </w:t>
      </w:r>
      <w:r>
        <w:rPr>
          <w:i/>
          <w:lang w:val="en-US"/>
        </w:rPr>
        <w:t>physical layer</w:t>
      </w:r>
      <w:r>
        <w:rPr>
          <w:lang w:val="en-US"/>
        </w:rPr>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rsidR="009A1DE8" w:rsidRDefault="009A1DE8" w:rsidP="009A1DE8">
      <w:pPr>
        <w:pStyle w:val="Heading2"/>
        <w:rPr>
          <w:lang w:val="en-US" w:eastAsia="ja-JP"/>
        </w:rPr>
      </w:pPr>
      <w:r>
        <w:rPr>
          <w:rFonts w:hint="eastAsia"/>
          <w:lang w:val="en-US" w:eastAsia="ja-JP"/>
        </w:rPr>
        <w:t>5.5</w:t>
      </w:r>
      <w:r>
        <w:rPr>
          <w:rFonts w:hint="eastAsia"/>
          <w:lang w:val="en-US" w:eastAsia="ja-JP"/>
        </w:rPr>
        <w:tab/>
        <w:t>Overview of the standardization of carrier class Ethernet</w:t>
      </w:r>
    </w:p>
    <w:p w:rsidR="009A1DE8" w:rsidRDefault="009A1DE8" w:rsidP="009A1DE8">
      <w:pPr>
        <w:pStyle w:val="Heading2"/>
        <w:rPr>
          <w:lang w:eastAsia="ja-JP"/>
        </w:rPr>
      </w:pPr>
      <w:r>
        <w:rPr>
          <w:rFonts w:hint="eastAsia"/>
          <w:lang w:eastAsia="ja-JP"/>
        </w:rPr>
        <w:t>5.5.1  Evolution of "carrier-class" Ethernet</w:t>
      </w:r>
    </w:p>
    <w:p w:rsidR="009A1DE8" w:rsidRDefault="009A1DE8" w:rsidP="009A1DE8">
      <w:pPr>
        <w:rPr>
          <w:lang w:eastAsia="ja-JP"/>
        </w:rPr>
      </w:pPr>
      <w:r>
        <w:rPr>
          <w:rFonts w:hint="eastAsia"/>
          <w:lang w:eastAsia="ja-JP"/>
        </w:rPr>
        <w:t xml:space="preserve">Ethernet became to be used widely in network operator's backbone or metro area network.  Although Ethernet was originally designed to be used in LAN environment, it has been enhanced in several aspects so that it can be used in network operators' network.  In addition, Ethernet can easily realize multipoint to multipoint connectivity, which would require n*(n-1)/2 connections if an existing point to point transport technology.  </w:t>
      </w:r>
      <w:r>
        <w:rPr>
          <w:lang w:eastAsia="ja-JP"/>
        </w:rPr>
        <w:t>The f</w:t>
      </w:r>
      <w:r>
        <w:rPr>
          <w:rFonts w:hint="eastAsia"/>
          <w:lang w:eastAsia="ja-JP"/>
        </w:rPr>
        <w:t xml:space="preserve">ollowing subclauses explain enhancements which </w:t>
      </w:r>
      <w:r>
        <w:rPr>
          <w:lang w:eastAsia="ja-JP"/>
        </w:rPr>
        <w:t>have been adopted in</w:t>
      </w:r>
      <w:r>
        <w:rPr>
          <w:rFonts w:hint="eastAsia"/>
          <w:lang w:eastAsia="ja-JP"/>
        </w:rPr>
        <w:t xml:space="preserve"> Ethernet </w:t>
      </w:r>
      <w:r>
        <w:rPr>
          <w:lang w:eastAsia="ja-JP"/>
        </w:rPr>
        <w:t>networks thus</w:t>
      </w:r>
      <w:r>
        <w:rPr>
          <w:rFonts w:hint="eastAsia"/>
          <w:lang w:eastAsia="ja-JP"/>
        </w:rPr>
        <w:t xml:space="preserve"> far.</w:t>
      </w:r>
    </w:p>
    <w:p w:rsidR="009A1DE8" w:rsidRDefault="009A1DE8" w:rsidP="009A1DE8">
      <w:pPr>
        <w:pStyle w:val="Heading3"/>
        <w:rPr>
          <w:lang w:eastAsia="ja-JP"/>
        </w:rPr>
      </w:pPr>
      <w:r>
        <w:rPr>
          <w:rFonts w:hint="eastAsia"/>
          <w:lang w:eastAsia="ja-JP"/>
        </w:rPr>
        <w:t>5.5.1.1  High bit rate and long reach interfaces</w:t>
      </w:r>
    </w:p>
    <w:p w:rsidR="009A1DE8" w:rsidRDefault="009A1DE8" w:rsidP="009A1DE8">
      <w:pPr>
        <w:rPr>
          <w:ins w:id="63" w:author="koike" w:date="2011-02-02T16:23:00Z"/>
          <w:lang w:eastAsia="ja-JP"/>
        </w:rPr>
      </w:pPr>
      <w:r>
        <w:rPr>
          <w:rFonts w:hint="eastAsia"/>
          <w:lang w:eastAsia="ja-JP"/>
        </w:rPr>
        <w:t>Up to 10Gbit/s</w:t>
      </w:r>
      <w:del w:id="64" w:author="koike" w:date="2011-02-02T16:23:00Z">
        <w:r w:rsidDel="007D7CB1">
          <w:rPr>
            <w:rFonts w:hint="eastAsia"/>
            <w:lang w:eastAsia="ja-JP"/>
          </w:rPr>
          <w:delText>,</w:delText>
        </w:r>
      </w:del>
      <w:ins w:id="65" w:author="koike" w:date="2011-02-02T16:23:00Z">
        <w:r w:rsidR="007D7CB1">
          <w:rPr>
            <w:rFonts w:hint="eastAsia"/>
            <w:lang w:eastAsia="ja-JP"/>
          </w:rPr>
          <w:t xml:space="preserve"> and</w:t>
        </w:r>
      </w:ins>
      <w:r>
        <w:rPr>
          <w:rFonts w:hint="eastAsia"/>
          <w:lang w:eastAsia="ja-JP"/>
        </w:rPr>
        <w:t xml:space="preserve"> up to 40km Ethernet interfaces have been standardized by IEEE 802.3 WG.  In addition to LAN-PHY (10GBASE-R), WAN-PHY (10GBASE-W) has been standardized.  WAN-PHY can be connected to SDH/SONET interfaces.</w:t>
      </w:r>
    </w:p>
    <w:p w:rsidR="00163E68" w:rsidRDefault="007D7CB1" w:rsidP="00163E68">
      <w:pPr>
        <w:numPr>
          <w:ins w:id="66" w:author="koike" w:date="2011-02-02T16:37:00Z"/>
        </w:numPr>
        <w:rPr>
          <w:ins w:id="67" w:author="koike" w:date="2011-02-02T16:37:00Z"/>
          <w:lang w:eastAsia="ja-JP"/>
        </w:rPr>
      </w:pPr>
      <w:ins w:id="68" w:author="koike" w:date="2011-02-02T16:24:00Z">
        <w:r>
          <w:rPr>
            <w:rFonts w:hint="eastAsia"/>
            <w:lang w:eastAsia="ja-JP"/>
          </w:rPr>
          <w:t xml:space="preserve">In addition, </w:t>
        </w:r>
      </w:ins>
      <w:ins w:id="69" w:author="koike" w:date="2011-02-02T16:25:00Z">
        <w:r>
          <w:rPr>
            <w:lang w:eastAsia="ja-JP"/>
          </w:rPr>
          <w:t xml:space="preserve">within </w:t>
        </w:r>
      </w:ins>
      <w:ins w:id="70" w:author="koike" w:date="2011-02-02T16:31:00Z">
        <w:r>
          <w:rPr>
            <w:rFonts w:hint="eastAsia"/>
            <w:lang w:eastAsia="ja-JP"/>
          </w:rPr>
          <w:t xml:space="preserve">the </w:t>
        </w:r>
      </w:ins>
      <w:ins w:id="71" w:author="koike" w:date="2011-02-02T16:25:00Z">
        <w:r>
          <w:rPr>
            <w:lang w:eastAsia="ja-JP"/>
          </w:rPr>
          <w:t>IEEE 802.3</w:t>
        </w:r>
        <w:r>
          <w:rPr>
            <w:rFonts w:hint="eastAsia"/>
            <w:lang w:eastAsia="ja-JP"/>
          </w:rPr>
          <w:t xml:space="preserve">, the 802.3ba </w:t>
        </w:r>
        <w:r>
          <w:rPr>
            <w:lang w:eastAsia="ja-JP"/>
          </w:rPr>
          <w:t>Task Force</w:t>
        </w:r>
        <w:r>
          <w:rPr>
            <w:rFonts w:hint="eastAsia"/>
            <w:lang w:eastAsia="ja-JP"/>
          </w:rPr>
          <w:t xml:space="preserve"> completed the standards for both 40 Gbit/s and 100 Gbit/s</w:t>
        </w:r>
        <w:r>
          <w:rPr>
            <w:lang w:eastAsia="ja-JP"/>
          </w:rPr>
          <w:t xml:space="preserve"> Ethernet</w:t>
        </w:r>
        <w:r>
          <w:rPr>
            <w:rFonts w:hint="eastAsia"/>
            <w:lang w:eastAsia="ja-JP"/>
          </w:rPr>
          <w:t xml:space="preserve"> in 2010.</w:t>
        </w:r>
      </w:ins>
      <w:ins w:id="72" w:author="koike" w:date="2011-02-02T16:24:00Z">
        <w:r>
          <w:rPr>
            <w:rFonts w:hint="eastAsia"/>
            <w:lang w:eastAsia="ja-JP"/>
          </w:rPr>
          <w:t xml:space="preserve"> </w:t>
        </w:r>
      </w:ins>
      <w:ins w:id="73" w:author="koike" w:date="2011-02-02T16:32:00Z">
        <w:r w:rsidR="00163E68">
          <w:rPr>
            <w:rFonts w:hint="eastAsia"/>
            <w:lang w:eastAsia="ja-JP"/>
          </w:rPr>
          <w:t xml:space="preserve">As a result, </w:t>
        </w:r>
        <w:r w:rsidR="00163E68">
          <w:rPr>
            <w:color w:val="000000"/>
          </w:rPr>
          <w:t>40GBASE-LR4</w:t>
        </w:r>
      </w:ins>
      <w:ins w:id="74" w:author="koike" w:date="2011-02-02T16:34:00Z">
        <w:r w:rsidR="00163E68">
          <w:rPr>
            <w:rFonts w:hint="eastAsia"/>
            <w:color w:val="000000"/>
            <w:lang w:eastAsia="ja-JP"/>
          </w:rPr>
          <w:t xml:space="preserve"> </w:t>
        </w:r>
      </w:ins>
      <w:ins w:id="75" w:author="koike" w:date="2011-02-02T16:33:00Z">
        <w:r w:rsidR="00163E68">
          <w:rPr>
            <w:rFonts w:hint="eastAsia"/>
            <w:color w:val="000000"/>
            <w:lang w:eastAsia="ja-JP"/>
          </w:rPr>
          <w:t>(</w:t>
        </w:r>
      </w:ins>
      <w:ins w:id="76" w:author="koike" w:date="2011-02-02T16:34:00Z">
        <w:r w:rsidR="00163E68" w:rsidRPr="00E00B4C">
          <w:t>at least 10km</w:t>
        </w:r>
        <w:r w:rsidR="00163E68">
          <w:rPr>
            <w:rFonts w:hint="eastAsia"/>
            <w:lang w:eastAsia="ja-JP"/>
          </w:rPr>
          <w:t>)</w:t>
        </w:r>
      </w:ins>
      <w:ins w:id="77" w:author="koike" w:date="2011-02-02T16:32:00Z">
        <w:r w:rsidR="00163E68">
          <w:rPr>
            <w:color w:val="000000"/>
          </w:rPr>
          <w:t>, 100GBASE-LR4</w:t>
        </w:r>
      </w:ins>
      <w:ins w:id="78" w:author="koike" w:date="2011-02-02T16:38:00Z">
        <w:r w:rsidR="00163E68">
          <w:rPr>
            <w:rFonts w:hint="eastAsia"/>
            <w:color w:val="000000"/>
            <w:lang w:eastAsia="ja-JP"/>
          </w:rPr>
          <w:t>(at least 10km)</w:t>
        </w:r>
      </w:ins>
      <w:ins w:id="79" w:author="koike" w:date="2011-02-02T16:32:00Z">
        <w:r w:rsidR="00163E68">
          <w:rPr>
            <w:color w:val="000000"/>
          </w:rPr>
          <w:t>, and 100GBASE-ER4</w:t>
        </w:r>
      </w:ins>
      <w:ins w:id="80" w:author="koike" w:date="2011-02-02T16:38:00Z">
        <w:r w:rsidR="00163E68">
          <w:rPr>
            <w:rFonts w:hint="eastAsia"/>
            <w:color w:val="000000"/>
            <w:lang w:eastAsia="ja-JP"/>
          </w:rPr>
          <w:t>(at least 40km)</w:t>
        </w:r>
      </w:ins>
      <w:ins w:id="81" w:author="koike" w:date="2011-02-02T16:33:00Z">
        <w:r w:rsidR="00163E68">
          <w:rPr>
            <w:rFonts w:hint="eastAsia"/>
            <w:color w:val="000000"/>
            <w:lang w:eastAsia="ja-JP"/>
          </w:rPr>
          <w:t xml:space="preserve"> </w:t>
        </w:r>
      </w:ins>
      <w:ins w:id="82" w:author="koike" w:date="2011-02-02T16:34:00Z">
        <w:r w:rsidR="00163E68">
          <w:rPr>
            <w:rFonts w:hint="eastAsia"/>
            <w:color w:val="000000"/>
            <w:lang w:eastAsia="ja-JP"/>
          </w:rPr>
          <w:t xml:space="preserve">on single-mode fiber (SMF) </w:t>
        </w:r>
      </w:ins>
      <w:ins w:id="83" w:author="koike" w:date="2011-02-02T16:37:00Z">
        <w:r w:rsidR="00163E68">
          <w:rPr>
            <w:rFonts w:hint="eastAsia"/>
            <w:color w:val="000000"/>
            <w:lang w:eastAsia="ja-JP"/>
          </w:rPr>
          <w:t>were newly</w:t>
        </w:r>
      </w:ins>
      <w:ins w:id="84" w:author="koike" w:date="2011-02-02T16:33:00Z">
        <w:r w:rsidR="00163E68">
          <w:rPr>
            <w:rFonts w:hint="eastAsia"/>
            <w:color w:val="000000"/>
            <w:lang w:eastAsia="ja-JP"/>
          </w:rPr>
          <w:t xml:space="preserve"> standardized</w:t>
        </w:r>
      </w:ins>
      <w:ins w:id="85" w:author="koike" w:date="2011-02-02T16:38:00Z">
        <w:r w:rsidR="00163E68">
          <w:rPr>
            <w:rFonts w:hint="eastAsia"/>
            <w:color w:val="000000"/>
            <w:lang w:eastAsia="ja-JP"/>
          </w:rPr>
          <w:t>,</w:t>
        </w:r>
      </w:ins>
      <w:ins w:id="86" w:author="koike" w:date="2011-02-02T16:36:00Z">
        <w:r w:rsidR="00163E68">
          <w:rPr>
            <w:rFonts w:hint="eastAsia"/>
            <w:color w:val="000000"/>
            <w:lang w:eastAsia="ja-JP"/>
          </w:rPr>
          <w:t xml:space="preserve"> based on the following ob</w:t>
        </w:r>
      </w:ins>
      <w:ins w:id="87" w:author="koike" w:date="2011-02-02T16:37:00Z">
        <w:r w:rsidR="00163E68">
          <w:rPr>
            <w:rFonts w:hint="eastAsia"/>
            <w:color w:val="000000"/>
            <w:lang w:eastAsia="ja-JP"/>
          </w:rPr>
          <w:t>j</w:t>
        </w:r>
      </w:ins>
      <w:ins w:id="88" w:author="koike" w:date="2011-02-02T16:36:00Z">
        <w:r w:rsidR="00163E68">
          <w:rPr>
            <w:rFonts w:hint="eastAsia"/>
            <w:color w:val="000000"/>
            <w:lang w:eastAsia="ja-JP"/>
          </w:rPr>
          <w:t>ectives</w:t>
        </w:r>
      </w:ins>
      <w:ins w:id="89" w:author="koike" w:date="2011-02-02T16:33:00Z">
        <w:r w:rsidR="00163E68">
          <w:rPr>
            <w:rFonts w:hint="eastAsia"/>
            <w:color w:val="000000"/>
            <w:lang w:eastAsia="ja-JP"/>
          </w:rPr>
          <w:t>.</w:t>
        </w:r>
      </w:ins>
      <w:ins w:id="90" w:author="koike" w:date="2011-02-02T16:37:00Z">
        <w:r w:rsidR="00163E68" w:rsidRPr="00163E68">
          <w:rPr>
            <w:rFonts w:hint="eastAsia"/>
            <w:lang w:eastAsia="ja-JP"/>
          </w:rPr>
          <w:t xml:space="preserve"> </w:t>
        </w:r>
      </w:ins>
    </w:p>
    <w:p w:rsidR="00163E68" w:rsidRPr="00985689" w:rsidRDefault="00163E68" w:rsidP="00163E68">
      <w:pPr>
        <w:numPr>
          <w:ilvl w:val="0"/>
          <w:numId w:val="23"/>
          <w:ins w:id="91" w:author="koike" w:date="2011-02-02T16:37:00Z"/>
        </w:numPr>
        <w:rPr>
          <w:ins w:id="92" w:author="koike" w:date="2011-02-02T16:37:00Z"/>
          <w:lang w:val="en-US" w:eastAsia="ja-JP"/>
        </w:rPr>
      </w:pPr>
      <w:ins w:id="93" w:author="koike" w:date="2011-02-02T16:37:00Z">
        <w:r w:rsidRPr="00985689">
          <w:rPr>
            <w:lang w:val="en-US" w:eastAsia="ja-JP"/>
          </w:rPr>
          <w:t>Support full-duplex operation only</w:t>
        </w:r>
      </w:ins>
    </w:p>
    <w:p w:rsidR="00163E68" w:rsidRPr="00985689" w:rsidRDefault="00163E68" w:rsidP="00163E68">
      <w:pPr>
        <w:numPr>
          <w:ilvl w:val="0"/>
          <w:numId w:val="23"/>
          <w:ins w:id="94" w:author="koike" w:date="2011-02-02T16:37:00Z"/>
        </w:numPr>
        <w:rPr>
          <w:ins w:id="95" w:author="koike" w:date="2011-02-02T16:37:00Z"/>
          <w:lang w:val="en-US" w:eastAsia="ja-JP"/>
        </w:rPr>
      </w:pPr>
      <w:ins w:id="96" w:author="koike" w:date="2011-02-02T16:37:00Z">
        <w:r w:rsidRPr="00985689">
          <w:rPr>
            <w:lang w:val="en-US" w:eastAsia="ja-JP"/>
          </w:rPr>
          <w:t>Preserve the 802.3 / Ethernet frame format utilizing the 802.3 MAC</w:t>
        </w:r>
      </w:ins>
    </w:p>
    <w:p w:rsidR="00163E68" w:rsidRPr="00985689" w:rsidRDefault="00163E68" w:rsidP="00163E68">
      <w:pPr>
        <w:numPr>
          <w:ilvl w:val="0"/>
          <w:numId w:val="23"/>
          <w:ins w:id="97" w:author="koike" w:date="2011-02-02T16:37:00Z"/>
        </w:numPr>
        <w:rPr>
          <w:ins w:id="98" w:author="koike" w:date="2011-02-02T16:37:00Z"/>
          <w:lang w:val="en-US" w:eastAsia="ja-JP"/>
        </w:rPr>
      </w:pPr>
      <w:ins w:id="99" w:author="koike" w:date="2011-02-02T16:37:00Z">
        <w:r w:rsidRPr="00985689">
          <w:rPr>
            <w:lang w:val="en-US" w:eastAsia="ja-JP"/>
          </w:rPr>
          <w:t>Preserve minimum and maximum FrameSize of current 802.3 standard</w:t>
        </w:r>
      </w:ins>
    </w:p>
    <w:p w:rsidR="00163E68" w:rsidRDefault="00163E68" w:rsidP="00163E68">
      <w:pPr>
        <w:numPr>
          <w:ilvl w:val="0"/>
          <w:numId w:val="23"/>
          <w:ins w:id="100" w:author="koike" w:date="2011-02-02T16:37:00Z"/>
        </w:numPr>
        <w:rPr>
          <w:ins w:id="101" w:author="koike" w:date="2011-02-02T16:40:00Z"/>
          <w:lang w:val="en-US" w:eastAsia="ja-JP"/>
        </w:rPr>
      </w:pPr>
      <w:ins w:id="102" w:author="koike" w:date="2011-02-02T16:37:00Z">
        <w:r w:rsidRPr="00985689">
          <w:rPr>
            <w:lang w:val="en-US" w:eastAsia="ja-JP"/>
          </w:rPr>
          <w:t>Support a BER better than or equal to 10</w:t>
        </w:r>
        <w:r w:rsidRPr="00DB3556">
          <w:rPr>
            <w:vertAlign w:val="superscript"/>
            <w:lang w:val="en-US" w:eastAsia="ja-JP"/>
          </w:rPr>
          <w:t>-12</w:t>
        </w:r>
        <w:r w:rsidRPr="00985689">
          <w:rPr>
            <w:lang w:val="en-US" w:eastAsia="ja-JP"/>
          </w:rPr>
          <w:t xml:space="preserve"> at the MAC/PLS service interface</w:t>
        </w:r>
      </w:ins>
    </w:p>
    <w:p w:rsidR="005C3B9C" w:rsidRDefault="005C3B9C" w:rsidP="005C3B9C">
      <w:pPr>
        <w:numPr>
          <w:ins w:id="103" w:author="koike" w:date="2011-02-02T16:40:00Z"/>
        </w:numPr>
        <w:rPr>
          <w:ins w:id="104" w:author="koike" w:date="2011-02-02T16:37:00Z"/>
          <w:lang w:val="en-US" w:eastAsia="ja-JP"/>
        </w:rPr>
      </w:pPr>
      <w:ins w:id="105" w:author="koike" w:date="2011-02-02T16:40:00Z">
        <w:r>
          <w:rPr>
            <w:rFonts w:hint="eastAsia"/>
            <w:lang w:val="en-US" w:eastAsia="ja-JP"/>
          </w:rPr>
          <w:t xml:space="preserve">Regarding </w:t>
        </w:r>
      </w:ins>
      <w:ins w:id="106" w:author="koike" w:date="2011-02-02T16:42:00Z">
        <w:r w:rsidR="00CC5AA2">
          <w:rPr>
            <w:rFonts w:hint="eastAsia"/>
            <w:lang w:eastAsia="ja-JP"/>
          </w:rPr>
          <w:t>Passive Optical Network</w:t>
        </w:r>
        <w:r w:rsidR="00CC5AA2">
          <w:rPr>
            <w:rFonts w:hint="eastAsia"/>
            <w:lang w:val="en-US" w:eastAsia="ja-JP"/>
          </w:rPr>
          <w:t xml:space="preserve"> (</w:t>
        </w:r>
      </w:ins>
      <w:ins w:id="107" w:author="koike" w:date="2011-02-02T16:40:00Z">
        <w:r>
          <w:rPr>
            <w:rFonts w:hint="eastAsia"/>
            <w:lang w:val="en-US" w:eastAsia="ja-JP"/>
          </w:rPr>
          <w:t>PON</w:t>
        </w:r>
      </w:ins>
      <w:ins w:id="108" w:author="koike" w:date="2011-02-02T16:42:00Z">
        <w:r w:rsidR="00CC5AA2">
          <w:rPr>
            <w:rFonts w:hint="eastAsia"/>
            <w:lang w:val="en-US" w:eastAsia="ja-JP"/>
          </w:rPr>
          <w:t>)</w:t>
        </w:r>
      </w:ins>
      <w:ins w:id="109" w:author="koike" w:date="2011-02-02T16:40:00Z">
        <w:r>
          <w:rPr>
            <w:rFonts w:hint="eastAsia"/>
            <w:lang w:val="en-US" w:eastAsia="ja-JP"/>
          </w:rPr>
          <w:t xml:space="preserve">, </w:t>
        </w:r>
        <w:r>
          <w:rPr>
            <w:rFonts w:hint="eastAsia"/>
            <w:lang w:eastAsia="ja-JP"/>
          </w:rPr>
          <w:t>IEEE 802.3av</w:t>
        </w:r>
        <w:r>
          <w:rPr>
            <w:lang w:eastAsia="ja-JP"/>
          </w:rPr>
          <w:t xml:space="preserve"> </w:t>
        </w:r>
      </w:ins>
      <w:ins w:id="110" w:author="koike" w:date="2011-02-02T16:43:00Z">
        <w:r w:rsidR="00CC5AA2">
          <w:rPr>
            <w:rFonts w:hint="eastAsia"/>
            <w:lang w:eastAsia="ja-JP"/>
          </w:rPr>
          <w:t>(</w:t>
        </w:r>
      </w:ins>
      <w:ins w:id="111" w:author="koike" w:date="2011-02-02T16:46:00Z">
        <w:r w:rsidR="00CC5AA2">
          <w:rPr>
            <w:rFonts w:hint="eastAsia"/>
            <w:lang w:eastAsia="ja-JP"/>
          </w:rPr>
          <w:t xml:space="preserve">10Gbit/s Ethernet Passive Optical Network: </w:t>
        </w:r>
      </w:ins>
      <w:ins w:id="112" w:author="koike" w:date="2011-02-02T16:43:00Z">
        <w:r w:rsidR="00CC5AA2">
          <w:rPr>
            <w:rFonts w:hint="eastAsia"/>
            <w:lang w:eastAsia="ja-JP"/>
          </w:rPr>
          <w:t xml:space="preserve">10G EPON) has been </w:t>
        </w:r>
      </w:ins>
      <w:ins w:id="113" w:author="koike" w:date="2011-02-02T16:45:00Z">
        <w:r w:rsidR="00CC5AA2">
          <w:rPr>
            <w:rFonts w:hint="eastAsia"/>
            <w:lang w:eastAsia="ja-JP"/>
          </w:rPr>
          <w:t>standard</w:t>
        </w:r>
      </w:ins>
      <w:ins w:id="114" w:author="koike" w:date="2011-02-02T16:50:00Z">
        <w:r w:rsidR="00CC5AA2">
          <w:rPr>
            <w:rFonts w:hint="eastAsia"/>
            <w:lang w:eastAsia="ja-JP"/>
          </w:rPr>
          <w:t>i</w:t>
        </w:r>
      </w:ins>
      <w:ins w:id="115" w:author="koike" w:date="2011-02-02T16:45:00Z">
        <w:r w:rsidR="00CC5AA2">
          <w:rPr>
            <w:rFonts w:hint="eastAsia"/>
            <w:lang w:eastAsia="ja-JP"/>
          </w:rPr>
          <w:t xml:space="preserve">zed </w:t>
        </w:r>
      </w:ins>
      <w:ins w:id="116" w:author="koike" w:date="2011-02-02T16:40:00Z">
        <w:r>
          <w:rPr>
            <w:lang w:eastAsia="ja-JP"/>
          </w:rPr>
          <w:t>in September 2009.</w:t>
        </w:r>
      </w:ins>
    </w:p>
    <w:p w:rsidR="007D7CB1" w:rsidRPr="00163E68" w:rsidDel="00163E68" w:rsidRDefault="007D7CB1" w:rsidP="009A1DE8">
      <w:pPr>
        <w:numPr>
          <w:ins w:id="117" w:author="koike" w:date="2011-02-02T16:23:00Z"/>
        </w:numPr>
        <w:rPr>
          <w:del w:id="118" w:author="koike" w:date="2011-02-02T16:37:00Z"/>
          <w:lang w:val="en-US" w:eastAsia="ja-JP"/>
          <w:rPrChange w:id="119" w:author="koike" w:date="2011-02-02T16:37:00Z">
            <w:rPr>
              <w:del w:id="120" w:author="koike" w:date="2011-02-02T16:37:00Z"/>
              <w:lang w:eastAsia="ja-JP"/>
            </w:rPr>
          </w:rPrChange>
        </w:rPr>
      </w:pPr>
    </w:p>
    <w:p w:rsidR="009A1DE8" w:rsidRDefault="009A1DE8" w:rsidP="009A1DE8">
      <w:pPr>
        <w:pStyle w:val="Heading3"/>
        <w:rPr>
          <w:lang w:eastAsia="ja-JP"/>
        </w:rPr>
      </w:pPr>
      <w:r>
        <w:rPr>
          <w:rFonts w:hint="eastAsia"/>
          <w:lang w:eastAsia="ja-JP"/>
        </w:rPr>
        <w:t>5.5.1.2  Ethernet-based access networks</w:t>
      </w:r>
    </w:p>
    <w:p w:rsidR="009A1DE8" w:rsidRDefault="009A1DE8" w:rsidP="009A1DE8">
      <w:pPr>
        <w:rPr>
          <w:lang w:eastAsia="ja-JP"/>
        </w:rPr>
      </w:pPr>
      <w:r>
        <w:rPr>
          <w:rFonts w:hint="eastAsia"/>
          <w:lang w:eastAsia="ja-JP"/>
        </w:rPr>
        <w:t xml:space="preserve">Ethernet capabilities as access networks have been enhanced by IEEE 802.3 WG originally as IEEE 802.3ah. which </w:t>
      </w:r>
      <w:r>
        <w:rPr>
          <w:color w:val="000000"/>
        </w:rPr>
        <w:t>has been incorporated into the base IEEE Std 802.3-2008</w:t>
      </w:r>
      <w:r>
        <w:rPr>
          <w:rFonts w:hint="eastAsia"/>
          <w:color w:val="000000"/>
          <w:lang w:eastAsia="ja-JP"/>
        </w:rPr>
        <w:t>.</w:t>
      </w:r>
      <w:r>
        <w:rPr>
          <w:rFonts w:hint="eastAsia"/>
          <w:lang w:eastAsia="ja-JP"/>
        </w:rPr>
        <w:t xml:space="preserve"> This includes point-to-point and point-to-multipoint (PON) optical transmission methods as well as link level Ethernet OAM. </w:t>
      </w:r>
      <w:r>
        <w:rPr>
          <w:lang w:eastAsia="ja-JP"/>
        </w:rPr>
        <w:t>I</w:t>
      </w:r>
      <w:r>
        <w:rPr>
          <w:rFonts w:hint="eastAsia"/>
          <w:lang w:eastAsia="ja-JP"/>
        </w:rPr>
        <w:t xml:space="preserve">n addition, </w:t>
      </w:r>
      <w:r>
        <w:rPr>
          <w:color w:val="000000"/>
        </w:rPr>
        <w:t xml:space="preserve">IEEE 802.3av(10G-EPON) </w:t>
      </w:r>
      <w:r>
        <w:rPr>
          <w:rFonts w:hint="eastAsia"/>
          <w:color w:val="000000"/>
          <w:lang w:eastAsia="ja-JP"/>
        </w:rPr>
        <w:t>has also been</w:t>
      </w:r>
      <w:r>
        <w:rPr>
          <w:color w:val="000000"/>
        </w:rPr>
        <w:t xml:space="preserve"> </w:t>
      </w:r>
      <w:r>
        <w:rPr>
          <w:rFonts w:hint="eastAsia"/>
          <w:color w:val="000000"/>
          <w:lang w:eastAsia="ja-JP"/>
        </w:rPr>
        <w:t>standardized.</w:t>
      </w:r>
    </w:p>
    <w:p w:rsidR="009A1DE8" w:rsidRDefault="009A1DE8" w:rsidP="009A1DE8">
      <w:pPr>
        <w:pStyle w:val="Heading4"/>
        <w:rPr>
          <w:lang w:eastAsia="ja-JP"/>
        </w:rPr>
      </w:pPr>
      <w:r>
        <w:rPr>
          <w:rFonts w:hint="eastAsia"/>
          <w:lang w:eastAsia="ja-JP"/>
        </w:rPr>
        <w:t>5.5.1.3  Enhancement of scalability</w:t>
      </w:r>
    </w:p>
    <w:p w:rsidR="009A1DE8" w:rsidRDefault="009A1DE8" w:rsidP="009A1DE8">
      <w:pPr>
        <w:rPr>
          <w:lang w:eastAsia="ja-JP"/>
        </w:rPr>
      </w:pPr>
      <w:r>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rsidR="009A1DE8" w:rsidRDefault="009A1DE8" w:rsidP="009A1DE8">
      <w:pPr>
        <w:rPr>
          <w:lang w:eastAsia="ja-JP"/>
        </w:rPr>
      </w:pPr>
      <w:r>
        <w:rPr>
          <w:rFonts w:hint="eastAsia"/>
          <w:lang w:eastAsia="ja-JP"/>
        </w:rPr>
        <w:t>In order to expand this limitation, a method which uses two VLAN IDs in a frame has been standardized by IEEE 802.1ad (Provider Bridges) in October 2005.  This method allows the network to provide up to 4094 Service VLANs, each of which can accommodate up to 4094 Customer VLANs.</w:t>
      </w:r>
    </w:p>
    <w:p w:rsidR="009A1DE8" w:rsidRDefault="009A1DE8" w:rsidP="009A1DE8">
      <w:pPr>
        <w:pStyle w:val="Heading3"/>
        <w:rPr>
          <w:lang w:eastAsia="ja-JP"/>
        </w:rPr>
      </w:pPr>
      <w:r>
        <w:rPr>
          <w:rFonts w:hint="eastAsia"/>
          <w:lang w:eastAsia="ja-JP"/>
        </w:rPr>
        <w:t>5.5.1.4  Scalable Ethernet-based backbone</w:t>
      </w:r>
    </w:p>
    <w:p w:rsidR="009A1DE8" w:rsidRDefault="009A1DE8" w:rsidP="009A1DE8">
      <w:pPr>
        <w:rPr>
          <w:lang w:eastAsia="ja-JP"/>
        </w:rPr>
      </w:pPr>
      <w:r>
        <w:rPr>
          <w:rFonts w:hint="eastAsia"/>
          <w:lang w:eastAsia="ja-JP"/>
        </w:rPr>
        <w:t>In order to realize further scalable network,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rsidR="009A1DE8" w:rsidRDefault="009A1DE8" w:rsidP="009A1DE8">
      <w:pPr>
        <w:pStyle w:val="Heading3"/>
        <w:rPr>
          <w:lang w:eastAsia="ja-JP"/>
        </w:rPr>
      </w:pPr>
      <w:r>
        <w:rPr>
          <w:rFonts w:hint="eastAsia"/>
          <w:lang w:eastAsia="ja-JP"/>
        </w:rPr>
        <w:t>5.5.1.5  The number of MAC addresses to be learned by bridges</w:t>
      </w:r>
    </w:p>
    <w:p w:rsidR="009A1DE8" w:rsidRDefault="009A1DE8" w:rsidP="009A1DE8">
      <w:pPr>
        <w:rPr>
          <w:lang w:eastAsia="ja-JP"/>
        </w:rPr>
      </w:pPr>
      <w:r>
        <w:rPr>
          <w:rFonts w:hint="eastAsia"/>
          <w:lang w:eastAsia="ja-JP"/>
        </w:rPr>
        <w:t>Bridges in a network automatically learn the source MAC addresses of incoming frames.  When the number of stations is large, this learning process consumes a lot of resources of each bridge.  In order to alleviate this burden, IEEE 802.1ah (Backbone Provider Bridges) is standardizing a method which encapsulates MAC addresses of user stations by backbone MAC addresses so that bridges inside the backbone network do not learn MAC addresses of user stations.</w:t>
      </w:r>
    </w:p>
    <w:p w:rsidR="009A1DE8" w:rsidRDefault="009A1DE8" w:rsidP="009A1DE8">
      <w:pPr>
        <w:pStyle w:val="Heading3"/>
        <w:rPr>
          <w:lang w:eastAsia="ja-JP"/>
        </w:rPr>
      </w:pPr>
      <w:r>
        <w:rPr>
          <w:rFonts w:hint="eastAsia"/>
          <w:lang w:eastAsia="ja-JP"/>
        </w:rPr>
        <w:t>5.5.1.6  Network level OAM</w:t>
      </w:r>
    </w:p>
    <w:p w:rsidR="009A1DE8" w:rsidRPr="00A54B6F" w:rsidDel="00A54B6F" w:rsidRDefault="009A1DE8" w:rsidP="009A1DE8">
      <w:pPr>
        <w:rPr>
          <w:del w:id="121" w:author="Yoshinori Koike" w:date="2011-02-18T18:07:00Z"/>
          <w:lang w:eastAsia="ja-JP"/>
        </w:rPr>
      </w:pPr>
      <w:r>
        <w:rPr>
          <w:rFonts w:hint="eastAsia"/>
          <w:lang w:eastAsia="ja-JP"/>
        </w:rPr>
        <w:t xml:space="preserve">In order to enable network operators to detect, localize and </w:t>
      </w:r>
      <w:r>
        <w:rPr>
          <w:lang w:eastAsia="ja-JP"/>
        </w:rPr>
        <w:t>verify</w:t>
      </w:r>
      <w:r>
        <w:rPr>
          <w:rFonts w:hint="eastAsia"/>
          <w:lang w:eastAsia="ja-JP"/>
        </w:rPr>
        <w:t xml:space="preserve"> defects easily and efficiently, network level Ethernet OAM functions have been standardized by ITU-T SG13 (Q.5/13) and IEEE 802.1ag under a close cooperation.  ITU-T Recommendation Y.1731 was approved in May 2006</w:t>
      </w:r>
      <w:r>
        <w:rPr>
          <w:lang w:eastAsia="ja-JP"/>
        </w:rPr>
        <w:t xml:space="preserve"> and revised in February 2008</w:t>
      </w:r>
      <w:r>
        <w:rPr>
          <w:rFonts w:hint="eastAsia"/>
          <w:lang w:eastAsia="ja-JP"/>
        </w:rPr>
        <w:t>.  IEEE 802.1ag was approved in September 2007.  IEEE 802.1ag covers fault management functions only while Y.1731 covers both fault management and performance management.</w:t>
      </w:r>
      <w:r>
        <w:rPr>
          <w:lang w:eastAsia="ja-JP"/>
        </w:rPr>
        <w:t xml:space="preserve"> Ethernet services performance parameters were standardized by ITU-T SG12 (Q.17/12) in Recommendation Y.1563, approved in January 2009.</w:t>
      </w:r>
      <w:ins w:id="122" w:author="Yoshinori Koike" w:date="2011-02-18T18:05:00Z">
        <w:r w:rsidR="00A54B6F" w:rsidRPr="00A54B6F">
          <w:rPr>
            <w:lang w:eastAsia="ja-JP"/>
          </w:rPr>
          <w:t xml:space="preserve"> </w:t>
        </w:r>
        <w:r w:rsidR="00A54B6F">
          <w:rPr>
            <w:lang w:eastAsia="ja-JP"/>
          </w:rPr>
          <w:t xml:space="preserve">Service OAM Framework </w:t>
        </w:r>
      </w:ins>
      <w:ins w:id="123" w:author="Yoshinori Koike" w:date="2011-02-18T18:06:00Z">
        <w:r w:rsidR="00A54B6F">
          <w:rPr>
            <w:rFonts w:hint="eastAsia"/>
            <w:lang w:eastAsia="ja-JP"/>
          </w:rPr>
          <w:t xml:space="preserve"> is standardized as MEF17</w:t>
        </w:r>
        <w:r w:rsidR="00A54B6F">
          <w:rPr>
            <w:lang w:eastAsia="ja-JP"/>
          </w:rPr>
          <w:t>.</w:t>
        </w:r>
      </w:ins>
    </w:p>
    <w:p w:rsidR="009A1DE8" w:rsidRDefault="009A1DE8" w:rsidP="009A1DE8">
      <w:pPr>
        <w:rPr>
          <w:lang w:eastAsia="ja-JP"/>
        </w:rPr>
      </w:pPr>
      <w:r>
        <w:rPr>
          <w:rFonts w:hint="eastAsia"/>
          <w:lang w:eastAsia="ja-JP"/>
        </w:rPr>
        <w:t>It was decided to move Q.5/13 (OAM) to SG15 at the WTSA-08 in October.  As such, work on Ethernet OAM will be conducted by SG15 in 2009-2012 Study Period.</w:t>
      </w:r>
    </w:p>
    <w:p w:rsidR="009A1DE8" w:rsidRDefault="009A1DE8" w:rsidP="009A1DE8">
      <w:pPr>
        <w:pStyle w:val="Heading3"/>
        <w:rPr>
          <w:lang w:eastAsia="ja-JP"/>
        </w:rPr>
      </w:pPr>
      <w:r>
        <w:rPr>
          <w:rFonts w:hint="eastAsia"/>
          <w:lang w:eastAsia="ja-JP"/>
        </w:rPr>
        <w:t>5.5.1.7  Fast survivability technologies</w:t>
      </w:r>
    </w:p>
    <w:p w:rsidR="009A1DE8" w:rsidRDefault="009A1DE8" w:rsidP="009A1DE8">
      <w:pPr>
        <w:rPr>
          <w:lang w:eastAsia="ja-JP"/>
        </w:rPr>
      </w:pPr>
      <w:r>
        <w:rPr>
          <w:rFonts w:hint="eastAsia"/>
          <w:lang w:eastAsia="ja-JP"/>
        </w:rPr>
        <w:t xml:space="preserve">In order to realize fast and simple protection switching in addition to Link Aggregation and </w:t>
      </w:r>
      <w:r>
        <w:rPr>
          <w:lang w:eastAsia="ja-JP"/>
        </w:rPr>
        <w:t xml:space="preserve">Rapid </w:t>
      </w:r>
      <w:r>
        <w:rPr>
          <w:rFonts w:hint="eastAsia"/>
          <w:lang w:eastAsia="ja-JP"/>
        </w:rPr>
        <w:t xml:space="preserve">Spanning Tree Protocol, a Recommendation on Ethernet linear protection switching mechanism </w:t>
      </w:r>
      <w:r>
        <w:rPr>
          <w:lang w:eastAsia="ja-JP"/>
        </w:rPr>
        <w:t xml:space="preserve">(G.8031) </w:t>
      </w:r>
      <w:r>
        <w:rPr>
          <w:rFonts w:hint="eastAsia"/>
          <w:lang w:eastAsia="ja-JP"/>
        </w:rPr>
        <w:t xml:space="preserve">was approved in June 2006.  A Recommendation on Ethernet ring protection (G.8032) </w:t>
      </w:r>
      <w:r>
        <w:rPr>
          <w:rFonts w:hint="eastAsia"/>
          <w:lang w:eastAsia="ja-JP"/>
        </w:rPr>
        <w:lastRenderedPageBreak/>
        <w:t xml:space="preserve">was approved in June 2008. The revised recommendation G.8032v2 adding </w:t>
      </w:r>
      <w:r>
        <w:rPr>
          <w:lang w:eastAsia="ja-JP"/>
        </w:rPr>
        <w:t xml:space="preserve">interconnected and multiple rings, </w:t>
      </w:r>
      <w:r>
        <w:rPr>
          <w:rFonts w:hint="eastAsia"/>
          <w:lang w:eastAsia="ja-JP"/>
        </w:rPr>
        <w:t>operator commands and non-revertive mode was approved in March 2010.</w:t>
      </w:r>
    </w:p>
    <w:p w:rsidR="009A1DE8" w:rsidRPr="00206E1F" w:rsidRDefault="009A1DE8" w:rsidP="009A1DE8">
      <w:pPr>
        <w:rPr>
          <w:lang w:eastAsia="ja-JP"/>
        </w:rPr>
      </w:pPr>
      <w:r>
        <w:rPr>
          <w:rFonts w:hint="eastAsia"/>
          <w:lang w:eastAsia="ja-JP"/>
        </w:rPr>
        <w:t xml:space="preserve">IEEE 802.1 WG is developing a standard on Shortest Path Bridging (IEEE 802.1aq) to optimize restoration capabilities.  In addition, they </w:t>
      </w:r>
      <w:r>
        <w:rPr>
          <w:lang w:eastAsia="ja-JP"/>
        </w:rPr>
        <w:t>completed</w:t>
      </w:r>
      <w:r>
        <w:rPr>
          <w:rFonts w:hint="eastAsia"/>
          <w:lang w:eastAsia="ja-JP"/>
        </w:rPr>
        <w:t xml:space="preserve"> </w:t>
      </w:r>
      <w:r>
        <w:rPr>
          <w:lang w:eastAsia="ja-JP"/>
        </w:rPr>
        <w:t xml:space="preserve">in June 2009 </w:t>
      </w:r>
      <w:r>
        <w:rPr>
          <w:rFonts w:hint="eastAsia"/>
          <w:lang w:eastAsia="ja-JP"/>
        </w:rPr>
        <w:t xml:space="preserve">a standard on Provider Backbone Bridge Traffic Engineering (IEEE 802.1Qay), which includes linear protection switching.  IEEE 802.17 WG is developing standards on Resilient Packet Ring (RPR).  </w:t>
      </w:r>
      <w:r>
        <w:rPr>
          <w:lang w:eastAsia="ja-JP"/>
        </w:rPr>
        <w:t>T</w:t>
      </w:r>
      <w:r>
        <w:rPr>
          <w:rFonts w:hint="eastAsia"/>
          <w:lang w:eastAsia="ja-JP"/>
        </w:rPr>
        <w:t xml:space="preserve">he </w:t>
      </w:r>
      <w:r>
        <w:rPr>
          <w:lang w:eastAsia="ja-JP"/>
        </w:rPr>
        <w:t xml:space="preserve">latest 802.17 </w:t>
      </w:r>
      <w:r>
        <w:rPr>
          <w:rFonts w:hint="eastAsia"/>
          <w:lang w:eastAsia="ja-JP"/>
        </w:rPr>
        <w:t xml:space="preserve">project </w:t>
      </w:r>
      <w:r>
        <w:rPr>
          <w:lang w:eastAsia="ja-JP"/>
        </w:rPr>
        <w:t xml:space="preserve">has been </w:t>
      </w:r>
      <w:r w:rsidRPr="00206E1F">
        <w:rPr>
          <w:lang w:eastAsia="ja-JP"/>
        </w:rPr>
        <w:t>IEEE P802.17c</w:t>
      </w:r>
      <w:r>
        <w:rPr>
          <w:rFonts w:hint="eastAsia"/>
          <w:lang w:eastAsia="ja-JP"/>
        </w:rPr>
        <w:t>: "</w:t>
      </w:r>
      <w:r w:rsidRPr="00206E1F">
        <w:rPr>
          <w:lang w:eastAsia="ja-JP"/>
        </w:rPr>
        <w:t>Protected Inter-Ring Connection</w:t>
      </w:r>
      <w:r>
        <w:rPr>
          <w:rFonts w:hint="eastAsia"/>
          <w:lang w:eastAsia="ja-JP"/>
        </w:rPr>
        <w:t xml:space="preserve">".  </w:t>
      </w:r>
      <w:r w:rsidRPr="00206E1F">
        <w:rPr>
          <w:lang w:eastAsia="ja-JP"/>
        </w:rPr>
        <w:t xml:space="preserve">This project extends the property of fast (50 ms) restoration time, associated with an individual RPR ring, to dual-interconnected rings.  This project </w:t>
      </w:r>
      <w:r>
        <w:rPr>
          <w:lang w:eastAsia="ja-JP"/>
        </w:rPr>
        <w:t>reached</w:t>
      </w:r>
      <w:r w:rsidRPr="00206E1F">
        <w:rPr>
          <w:lang w:eastAsia="ja-JP"/>
        </w:rPr>
        <w:t xml:space="preserve"> </w:t>
      </w:r>
      <w:r>
        <w:rPr>
          <w:lang w:eastAsia="ja-JP"/>
        </w:rPr>
        <w:t>IEEE Sponsor Ballot approval stage</w:t>
      </w:r>
      <w:r w:rsidRPr="00206E1F">
        <w:rPr>
          <w:lang w:eastAsia="ja-JP"/>
        </w:rPr>
        <w:t xml:space="preserve"> in </w:t>
      </w:r>
      <w:r>
        <w:rPr>
          <w:lang w:eastAsia="ja-JP"/>
        </w:rPr>
        <w:t>July</w:t>
      </w:r>
      <w:r w:rsidRPr="00206E1F">
        <w:rPr>
          <w:lang w:eastAsia="ja-JP"/>
        </w:rPr>
        <w:t xml:space="preserve"> 2009.</w:t>
      </w:r>
    </w:p>
    <w:p w:rsidR="009A1DE8" w:rsidRDefault="009A1DE8" w:rsidP="009A1DE8">
      <w:pPr>
        <w:pStyle w:val="Heading3"/>
        <w:rPr>
          <w:lang w:eastAsia="ja-JP"/>
        </w:rPr>
      </w:pPr>
      <w:r>
        <w:rPr>
          <w:rFonts w:hint="eastAsia"/>
          <w:lang w:eastAsia="ja-JP"/>
        </w:rPr>
        <w:t>5.5.1.8  QoS/traffic control/traffic conditioning</w:t>
      </w:r>
    </w:p>
    <w:p w:rsidR="009A1DE8" w:rsidRPr="007E6274" w:rsidRDefault="009A1DE8" w:rsidP="009A1DE8">
      <w:pPr>
        <w:rPr>
          <w:lang w:eastAsia="ja-JP"/>
        </w:rPr>
      </w:pPr>
      <w:r>
        <w:rPr>
          <w:rFonts w:hint="eastAsia"/>
          <w:lang w:eastAsia="ja-JP"/>
        </w:rPr>
        <w:t>QoS, traffic control and traffic conditioning issues are being studied by ITU-T</w:t>
      </w:r>
      <w:r>
        <w:rPr>
          <w:lang w:eastAsia="ja-JP"/>
        </w:rPr>
        <w:t xml:space="preserve"> (SG12 and SG13)</w:t>
      </w:r>
      <w:r>
        <w:rPr>
          <w:rFonts w:hint="eastAsia"/>
          <w:lang w:eastAsia="ja-JP"/>
        </w:rPr>
        <w:t xml:space="preserve">, IEEE 802.3 and Metro Ethernet Forum (MEF).  IEEE 802.1 </w:t>
      </w:r>
      <w:r>
        <w:rPr>
          <w:lang w:eastAsia="ja-JP"/>
        </w:rPr>
        <w:t>completed</w:t>
      </w:r>
      <w:r>
        <w:rPr>
          <w:rFonts w:hint="eastAsia"/>
          <w:lang w:eastAsia="ja-JP"/>
        </w:rPr>
        <w:t xml:space="preserve"> work </w:t>
      </w:r>
      <w:r>
        <w:rPr>
          <w:lang w:eastAsia="ja-JP"/>
        </w:rPr>
        <w:t xml:space="preserve">in June 2009 </w:t>
      </w:r>
      <w:r>
        <w:rPr>
          <w:rFonts w:hint="eastAsia"/>
          <w:lang w:eastAsia="ja-JP"/>
        </w:rPr>
        <w:t xml:space="preserve">on Provider Backbone Bridge Traffic Engineering (IEEE 802.1Qay).  MEF </w:t>
      </w:r>
      <w:r>
        <w:rPr>
          <w:lang w:eastAsia="ja-JP"/>
        </w:rPr>
        <w:t>has</w:t>
      </w:r>
      <w:r>
        <w:rPr>
          <w:rFonts w:hint="eastAsia"/>
          <w:lang w:eastAsia="ja-JP"/>
        </w:rPr>
        <w:t xml:space="preserve"> develop</w:t>
      </w:r>
      <w:r>
        <w:rPr>
          <w:lang w:eastAsia="ja-JP"/>
        </w:rPr>
        <w:t>ed</w:t>
      </w:r>
      <w:r>
        <w:rPr>
          <w:rFonts w:hint="eastAsia"/>
          <w:lang w:eastAsia="ja-JP"/>
        </w:rPr>
        <w:t xml:space="preserve"> </w:t>
      </w:r>
      <w:ins w:id="124" w:author="Yoshinori Koike" w:date="2011-02-18T18:08:00Z">
        <w:r w:rsidR="00F56BB6">
          <w:rPr>
            <w:lang w:eastAsia="ja-JP"/>
          </w:rPr>
          <w:t>MEF 10.2</w:t>
        </w:r>
      </w:ins>
      <w:del w:id="125" w:author="Yoshinori Koike" w:date="2011-02-18T18:08:00Z">
        <w:r w:rsidDel="00F56BB6">
          <w:rPr>
            <w:rFonts w:hint="eastAsia"/>
            <w:lang w:eastAsia="ja-JP"/>
          </w:rPr>
          <w:delText>MEF 10.1.1</w:delText>
        </w:r>
      </w:del>
      <w:r>
        <w:rPr>
          <w:rFonts w:hint="eastAsia"/>
          <w:lang w:eastAsia="ja-JP"/>
        </w:rPr>
        <w:t xml:space="preserve">: </w:t>
      </w:r>
      <w:r w:rsidRPr="00F56781">
        <w:rPr>
          <w:rFonts w:hint="eastAsia"/>
          <w:lang w:eastAsia="ja-JP"/>
        </w:rPr>
        <w:t>"</w:t>
      </w:r>
      <w:r w:rsidRPr="00F56781">
        <w:rPr>
          <w:lang w:eastAsia="ja-JP"/>
        </w:rPr>
        <w:t>Amendment to Ethernet Services Attributes Phase 2</w:t>
      </w:r>
      <w:r w:rsidRPr="00F56781">
        <w:rPr>
          <w:rFonts w:hint="eastAsia"/>
          <w:lang w:eastAsia="ja-JP"/>
        </w:rPr>
        <w:t>"</w:t>
      </w:r>
      <w:r w:rsidRPr="00F56781">
        <w:rPr>
          <w:lang w:eastAsia="ja-JP"/>
        </w:rPr>
        <w:t>,</w:t>
      </w:r>
      <w:r w:rsidRPr="00F56781">
        <w:t xml:space="preserve"> </w:t>
      </w:r>
      <w:r w:rsidR="00543854">
        <w:rPr>
          <w:lang w:eastAsia="ja-JP"/>
        </w:rPr>
        <w:t>completed in September 2009.</w:t>
      </w:r>
    </w:p>
    <w:p w:rsidR="009A1DE8" w:rsidRDefault="009A1DE8" w:rsidP="009A1DE8">
      <w:pPr>
        <w:pStyle w:val="Heading4"/>
        <w:rPr>
          <w:lang w:eastAsia="ja-JP"/>
        </w:rPr>
      </w:pPr>
      <w:r>
        <w:rPr>
          <w:rFonts w:hint="eastAsia"/>
          <w:lang w:eastAsia="ja-JP"/>
        </w:rPr>
        <w:t xml:space="preserve">5.5.1.9  </w:t>
      </w:r>
      <w:ins w:id="126" w:author="koike" w:date="2011-02-02T16:56:00Z">
        <w:r w:rsidR="00AC66E7">
          <w:rPr>
            <w:rFonts w:hint="eastAsia"/>
            <w:lang w:eastAsia="ja-JP"/>
          </w:rPr>
          <w:t xml:space="preserve">Status of </w:t>
        </w:r>
      </w:ins>
      <w:ins w:id="127" w:author="koike" w:date="2011-02-02T17:24:00Z">
        <w:r w:rsidR="00C3471A">
          <w:rPr>
            <w:rFonts w:hint="eastAsia"/>
            <w:lang w:eastAsia="ja-JP"/>
          </w:rPr>
          <w:t xml:space="preserve">IEEE 802.1 and </w:t>
        </w:r>
      </w:ins>
      <w:ins w:id="128" w:author="koike" w:date="2011-02-02T16:56:00Z">
        <w:r w:rsidR="00AC66E7">
          <w:rPr>
            <w:rFonts w:hint="eastAsia"/>
            <w:lang w:eastAsia="ja-JP"/>
          </w:rPr>
          <w:t>IEEE 802.3</w:t>
        </w:r>
      </w:ins>
      <w:del w:id="129" w:author="koike" w:date="2011-02-02T16:51:00Z">
        <w:r w:rsidDel="00CC5AA2">
          <w:rPr>
            <w:rFonts w:hint="eastAsia"/>
            <w:lang w:eastAsia="ja-JP"/>
          </w:rPr>
          <w:delText>Higher bit rates</w:delText>
        </w:r>
      </w:del>
      <w:r>
        <w:rPr>
          <w:lang w:eastAsia="ja-JP"/>
        </w:rPr>
        <w:t xml:space="preserve"> </w:t>
      </w:r>
    </w:p>
    <w:p w:rsidR="00000000" w:rsidRDefault="00202477">
      <w:pPr>
        <w:pStyle w:val="Heading4"/>
        <w:numPr>
          <w:ins w:id="130" w:author="koike" w:date="2011-02-02T17:25:00Z"/>
        </w:numPr>
        <w:tabs>
          <w:tab w:val="clear" w:pos="1021"/>
          <w:tab w:val="left" w:pos="0"/>
        </w:tabs>
        <w:ind w:left="0" w:firstLine="0"/>
        <w:rPr>
          <w:ins w:id="131" w:author="koike" w:date="2011-02-02T17:25:00Z"/>
          <w:b w:val="0"/>
          <w:rPrChange w:id="132" w:author="koike" w:date="2011-02-02T17:25:00Z">
            <w:rPr>
              <w:ins w:id="133" w:author="koike" w:date="2011-02-02T17:25:00Z"/>
            </w:rPr>
          </w:rPrChange>
        </w:rPr>
        <w:pPrChange w:id="134" w:author="koike" w:date="2011-02-02T17:25:00Z">
          <w:pPr>
            <w:pStyle w:val="Heading4"/>
          </w:pPr>
        </w:pPrChange>
      </w:pPr>
      <w:ins w:id="135" w:author="koike" w:date="2011-02-02T17:24:00Z">
        <w:r w:rsidRPr="00202477">
          <w:rPr>
            <w:b w:val="0"/>
            <w:lang w:eastAsia="ja-JP"/>
            <w:rPrChange w:id="136" w:author="koike" w:date="2011-02-02T17:25:00Z">
              <w:rPr>
                <w:lang w:eastAsia="ja-JP"/>
              </w:rPr>
            </w:rPrChange>
          </w:rPr>
          <w:t>In IEEE 802.1</w:t>
        </w:r>
      </w:ins>
      <w:ins w:id="137" w:author="koike" w:date="2011-02-02T17:25:00Z">
        <w:r w:rsidRPr="00202477">
          <w:rPr>
            <w:b w:val="0"/>
            <w:lang w:eastAsia="ja-JP"/>
            <w:rPrChange w:id="138" w:author="koike" w:date="2011-02-02T17:25:00Z">
              <w:rPr>
                <w:lang w:eastAsia="ja-JP"/>
              </w:rPr>
            </w:rPrChange>
          </w:rPr>
          <w:t xml:space="preserve">, </w:t>
        </w:r>
      </w:ins>
      <w:ins w:id="139" w:author="koike" w:date="2011-02-02T17:26:00Z">
        <w:r w:rsidR="00C3471A">
          <w:rPr>
            <w:rFonts w:hint="eastAsia"/>
            <w:b w:val="0"/>
            <w:lang w:eastAsia="ja-JP"/>
          </w:rPr>
          <w:t>it is planned to</w:t>
        </w:r>
      </w:ins>
      <w:ins w:id="140" w:author="koike" w:date="2011-02-02T17:25:00Z">
        <w:r w:rsidRPr="00202477">
          <w:rPr>
            <w:b w:val="0"/>
            <w:rPrChange w:id="141" w:author="koike" w:date="2011-02-02T17:25:00Z">
              <w:rPr/>
            </w:rPrChange>
          </w:rPr>
          <w:t xml:space="preserve"> revising 802.1Q</w:t>
        </w:r>
      </w:ins>
      <w:ins w:id="142" w:author="koike" w:date="2011-02-02T17:27:00Z">
        <w:r w:rsidR="00C3471A">
          <w:rPr>
            <w:rFonts w:hint="eastAsia"/>
            <w:b w:val="0"/>
            <w:lang w:eastAsia="ja-JP"/>
          </w:rPr>
          <w:t xml:space="preserve"> (</w:t>
        </w:r>
        <w:r w:rsidRPr="00202477">
          <w:rPr>
            <w:rStyle w:val="style3"/>
            <w:b w:val="0"/>
            <w:color w:val="000000"/>
            <w:sz w:val="22"/>
            <w:szCs w:val="22"/>
            <w:rPrChange w:id="143" w:author="koike" w:date="2011-02-02T17:27:00Z">
              <w:rPr>
                <w:rStyle w:val="style3"/>
                <w:color w:val="000000"/>
                <w:sz w:val="22"/>
                <w:szCs w:val="22"/>
              </w:rPr>
            </w:rPrChange>
          </w:rPr>
          <w:t>Virtual Bridged Local Area Networks</w:t>
        </w:r>
        <w:r w:rsidR="00C3471A">
          <w:rPr>
            <w:rStyle w:val="style3"/>
            <w:rFonts w:hint="eastAsia"/>
            <w:b w:val="0"/>
            <w:color w:val="000000"/>
            <w:sz w:val="22"/>
            <w:szCs w:val="22"/>
            <w:lang w:eastAsia="ja-JP"/>
          </w:rPr>
          <w:t>)</w:t>
        </w:r>
      </w:ins>
      <w:ins w:id="144" w:author="koike" w:date="2011-02-02T17:25:00Z">
        <w:r w:rsidRPr="00202477">
          <w:rPr>
            <w:b w:val="0"/>
            <w:rPrChange w:id="145" w:author="koike" w:date="2011-02-02T17:27:00Z">
              <w:rPr/>
            </w:rPrChange>
          </w:rPr>
          <w:t xml:space="preserve"> </w:t>
        </w:r>
        <w:r w:rsidRPr="00202477">
          <w:rPr>
            <w:b w:val="0"/>
            <w:rPrChange w:id="146" w:author="koike" w:date="2011-02-02T17:25:00Z">
              <w:rPr/>
            </w:rPrChange>
          </w:rPr>
          <w:t>such that all the amendments will be contained in one standard.  This work is expected to conclude in early 2011.</w:t>
        </w:r>
      </w:ins>
    </w:p>
    <w:p w:rsidR="00AC66E7" w:rsidRPr="00AC66E7" w:rsidRDefault="00C3471A" w:rsidP="00AC66E7">
      <w:pPr>
        <w:pStyle w:val="Heading4"/>
        <w:rPr>
          <w:ins w:id="147" w:author="koike" w:date="2011-02-02T16:52:00Z"/>
          <w:b w:val="0"/>
          <w:lang w:eastAsia="ja-JP"/>
        </w:rPr>
      </w:pPr>
      <w:ins w:id="148" w:author="koike" w:date="2011-02-02T17:24:00Z">
        <w:r>
          <w:rPr>
            <w:rFonts w:hint="eastAsia"/>
            <w:b w:val="0"/>
            <w:lang w:eastAsia="ja-JP"/>
          </w:rPr>
          <w:t>In IEEE 802.3, t</w:t>
        </w:r>
      </w:ins>
      <w:ins w:id="149" w:author="koike" w:date="2011-02-02T16:52:00Z">
        <w:r w:rsidR="00AC66E7" w:rsidRPr="00AC66E7">
          <w:rPr>
            <w:b w:val="0"/>
            <w:lang w:eastAsia="ja-JP"/>
          </w:rPr>
          <w:t>he following projects are currently active :</w:t>
        </w:r>
      </w:ins>
    </w:p>
    <w:p w:rsidR="00000000" w:rsidRDefault="00AC66E7">
      <w:pPr>
        <w:pStyle w:val="Heading4"/>
        <w:numPr>
          <w:ilvl w:val="0"/>
          <w:numId w:val="27"/>
          <w:ins w:id="150" w:author="koike" w:date="2011-02-02T16:52:00Z"/>
        </w:numPr>
        <w:rPr>
          <w:ins w:id="151" w:author="koike" w:date="2011-02-02T16:52:00Z"/>
          <w:b w:val="0"/>
          <w:lang w:eastAsia="ja-JP"/>
        </w:rPr>
        <w:pPrChange w:id="152" w:author="koike" w:date="2011-02-02T16:52:00Z">
          <w:pPr>
            <w:pStyle w:val="Heading4"/>
          </w:pPr>
        </w:pPrChange>
      </w:pPr>
      <w:ins w:id="153" w:author="koike" w:date="2011-02-02T16:52:00Z">
        <w:r w:rsidRPr="00AC66E7">
          <w:rPr>
            <w:b w:val="0"/>
            <w:lang w:eastAsia="ja-JP"/>
          </w:rPr>
          <w:t>IEEE P802.3.1 (IEEE P802.3be) (Ethernet MIBs), has just begun the sponsor ballot phase.</w:t>
        </w:r>
      </w:ins>
    </w:p>
    <w:p w:rsidR="00AC66E7" w:rsidRPr="00AC66E7" w:rsidRDefault="00AC66E7" w:rsidP="00AC66E7">
      <w:pPr>
        <w:pStyle w:val="Heading4"/>
        <w:numPr>
          <w:ilvl w:val="0"/>
          <w:numId w:val="27"/>
        </w:numPr>
        <w:rPr>
          <w:ins w:id="154" w:author="koike" w:date="2011-02-02T16:52:00Z"/>
          <w:b w:val="0"/>
          <w:lang w:eastAsia="ja-JP"/>
        </w:rPr>
      </w:pPr>
      <w:ins w:id="155" w:author="koike" w:date="2011-02-02T16:52:00Z">
        <w:r w:rsidRPr="00AC66E7">
          <w:rPr>
            <w:b w:val="0"/>
            <w:lang w:eastAsia="ja-JP"/>
          </w:rPr>
          <w:t>IEEE P802.3bd (MAC control frame for Priority-based Flow Control) is currently in the</w:t>
        </w:r>
      </w:ins>
      <w:ins w:id="156" w:author="koike" w:date="2011-02-02T16:53:00Z">
        <w:r>
          <w:rPr>
            <w:rFonts w:hint="eastAsia"/>
            <w:b w:val="0"/>
            <w:lang w:eastAsia="ja-JP"/>
          </w:rPr>
          <w:t xml:space="preserve"> </w:t>
        </w:r>
      </w:ins>
      <w:ins w:id="157" w:author="koike" w:date="2011-02-02T16:52:00Z">
        <w:r w:rsidRPr="00AC66E7">
          <w:rPr>
            <w:b w:val="0"/>
            <w:lang w:eastAsia="ja-JP"/>
          </w:rPr>
          <w:t>sponsor ballot phase.</w:t>
        </w:r>
      </w:ins>
    </w:p>
    <w:p w:rsidR="00AC66E7" w:rsidRPr="00AC66E7" w:rsidRDefault="00AC66E7" w:rsidP="00AC66E7">
      <w:pPr>
        <w:pStyle w:val="Heading4"/>
        <w:numPr>
          <w:ilvl w:val="0"/>
          <w:numId w:val="28"/>
        </w:numPr>
        <w:rPr>
          <w:ins w:id="158" w:author="koike" w:date="2011-02-02T16:52:00Z"/>
          <w:b w:val="0"/>
          <w:lang w:eastAsia="ja-JP"/>
        </w:rPr>
      </w:pPr>
      <w:ins w:id="159" w:author="koike" w:date="2011-02-02T16:52:00Z">
        <w:r w:rsidRPr="00AC66E7">
          <w:rPr>
            <w:b w:val="0"/>
            <w:lang w:eastAsia="ja-JP"/>
          </w:rPr>
          <w:t>IEEE P802.3bf (Time synchronization support for IEEE P802.1AS), has just begun the</w:t>
        </w:r>
      </w:ins>
      <w:ins w:id="160" w:author="koike" w:date="2011-02-02T16:53:00Z">
        <w:r>
          <w:rPr>
            <w:rFonts w:hint="eastAsia"/>
            <w:b w:val="0"/>
            <w:lang w:eastAsia="ja-JP"/>
          </w:rPr>
          <w:t xml:space="preserve"> </w:t>
        </w:r>
      </w:ins>
      <w:ins w:id="161" w:author="koike" w:date="2011-02-02T16:52:00Z">
        <w:r w:rsidRPr="00AC66E7">
          <w:rPr>
            <w:b w:val="0"/>
            <w:lang w:eastAsia="ja-JP"/>
          </w:rPr>
          <w:t>sponsor ballot phase.</w:t>
        </w:r>
      </w:ins>
    </w:p>
    <w:p w:rsidR="00000000" w:rsidRDefault="00AC66E7">
      <w:pPr>
        <w:pStyle w:val="Heading4"/>
        <w:numPr>
          <w:ilvl w:val="0"/>
          <w:numId w:val="28"/>
          <w:ins w:id="162" w:author="koike" w:date="2011-02-02T16:53:00Z"/>
        </w:numPr>
        <w:rPr>
          <w:ins w:id="163" w:author="koike" w:date="2011-02-02T16:54:00Z"/>
          <w:lang w:eastAsia="ja-JP"/>
          <w:rPrChange w:id="164" w:author="koike" w:date="2011-02-02T16:54:00Z">
            <w:rPr>
              <w:ins w:id="165" w:author="koike" w:date="2011-02-02T16:54:00Z"/>
              <w:b w:val="0"/>
              <w:lang w:eastAsia="ja-JP"/>
            </w:rPr>
          </w:rPrChange>
        </w:rPr>
        <w:pPrChange w:id="166" w:author="koike" w:date="2011-02-02T16:53:00Z">
          <w:pPr>
            <w:pStyle w:val="Heading4"/>
          </w:pPr>
        </w:pPrChange>
      </w:pPr>
      <w:ins w:id="167" w:author="koike" w:date="2011-02-02T16:52:00Z">
        <w:r w:rsidRPr="00AC66E7">
          <w:rPr>
            <w:b w:val="0"/>
            <w:lang w:eastAsia="ja-JP"/>
          </w:rPr>
          <w:t>IEEE P802.3bg (Serial 40Gb/s Ethernet), has just begun the sponsor ballot phase.</w:t>
        </w:r>
        <w:r w:rsidRPr="00AC66E7" w:rsidDel="005C3B9C">
          <w:rPr>
            <w:rFonts w:hint="eastAsia"/>
            <w:b w:val="0"/>
            <w:lang w:eastAsia="ja-JP"/>
          </w:rPr>
          <w:t xml:space="preserve"> </w:t>
        </w:r>
      </w:ins>
    </w:p>
    <w:p w:rsidR="00000000" w:rsidRDefault="00202477">
      <w:pPr>
        <w:pStyle w:val="Heading4"/>
        <w:numPr>
          <w:ins w:id="168" w:author="koike" w:date="2011-02-02T16:54:00Z"/>
        </w:numPr>
        <w:ind w:leftChars="25" w:left="60" w:firstLineChars="50" w:firstLine="120"/>
        <w:rPr>
          <w:b w:val="0"/>
          <w:lang w:eastAsia="ja-JP"/>
          <w:rPrChange w:id="169" w:author="koike" w:date="2011-02-02T16:55:00Z">
            <w:rPr>
              <w:lang w:eastAsia="ja-JP"/>
            </w:rPr>
          </w:rPrChange>
        </w:rPr>
        <w:pPrChange w:id="170" w:author="koike" w:date="2011-02-02T16:57:00Z">
          <w:pPr>
            <w:pStyle w:val="Heading4"/>
          </w:pPr>
        </w:pPrChange>
      </w:pPr>
      <w:ins w:id="171" w:author="koike" w:date="2011-02-02T16:54:00Z">
        <w:r w:rsidRPr="00202477">
          <w:rPr>
            <w:b w:val="0"/>
            <w:lang w:eastAsia="ja-JP"/>
            <w:rPrChange w:id="172" w:author="koike" w:date="2011-02-02T16:55:00Z">
              <w:rPr>
                <w:lang w:eastAsia="ja-JP"/>
              </w:rPr>
            </w:rPrChange>
          </w:rPr>
          <w:t>A new Study</w:t>
        </w:r>
      </w:ins>
      <w:ins w:id="173" w:author="koike" w:date="2011-02-02T16:55:00Z">
        <w:r w:rsidR="00AC66E7">
          <w:rPr>
            <w:rFonts w:hint="eastAsia"/>
            <w:b w:val="0"/>
            <w:lang w:eastAsia="ja-JP"/>
          </w:rPr>
          <w:t xml:space="preserve"> </w:t>
        </w:r>
      </w:ins>
      <w:ins w:id="174" w:author="koike" w:date="2011-02-02T16:54:00Z">
        <w:r w:rsidRPr="00202477">
          <w:rPr>
            <w:b w:val="0"/>
            <w:lang w:eastAsia="ja-JP"/>
            <w:rPrChange w:id="175" w:author="koike" w:date="2011-02-02T16:55:00Z">
              <w:rPr>
                <w:lang w:eastAsia="ja-JP"/>
              </w:rPr>
            </w:rPrChange>
          </w:rPr>
          <w:t>Group</w:t>
        </w:r>
      </w:ins>
      <w:ins w:id="176" w:author="koike" w:date="2011-02-02T16:57:00Z">
        <w:r w:rsidR="00AC66E7">
          <w:rPr>
            <w:rFonts w:hint="eastAsia"/>
            <w:b w:val="0"/>
            <w:lang w:eastAsia="ja-JP"/>
          </w:rPr>
          <w:t xml:space="preserve"> to </w:t>
        </w:r>
        <w:r w:rsidR="00AC66E7" w:rsidRPr="00AC66E7">
          <w:rPr>
            <w:b w:val="0"/>
            <w:lang w:eastAsia="ja-JP"/>
          </w:rPr>
          <w:t>for 100 Gb/s Ethernet Electrical Backplane and Copper cabling</w:t>
        </w:r>
      </w:ins>
      <w:ins w:id="177" w:author="koike" w:date="2011-02-02T16:54:00Z">
        <w:r w:rsidRPr="00202477">
          <w:rPr>
            <w:b w:val="0"/>
            <w:lang w:eastAsia="ja-JP"/>
            <w:rPrChange w:id="178" w:author="koike" w:date="2011-02-02T16:55:00Z">
              <w:rPr>
                <w:lang w:eastAsia="ja-JP"/>
              </w:rPr>
            </w:rPrChange>
          </w:rPr>
          <w:t xml:space="preserve"> has been formed which may lead to a future IEEE 802.3 project.</w:t>
        </w:r>
      </w:ins>
      <w:ins w:id="179" w:author="koike" w:date="2011-02-02T16:57:00Z">
        <w:r w:rsidR="00AC66E7">
          <w:rPr>
            <w:rFonts w:hint="eastAsia"/>
            <w:b w:val="0"/>
            <w:lang w:eastAsia="ja-JP"/>
          </w:rPr>
          <w:t xml:space="preserve"> </w:t>
        </w:r>
      </w:ins>
      <w:ins w:id="180" w:author="koike" w:date="2011-02-02T16:54:00Z">
        <w:r w:rsidRPr="00202477">
          <w:rPr>
            <w:b w:val="0"/>
            <w:lang w:eastAsia="ja-JP"/>
            <w:rPrChange w:id="181" w:author="koike" w:date="2011-02-02T16:55:00Z">
              <w:rPr>
                <w:lang w:eastAsia="ja-JP"/>
              </w:rPr>
            </w:rPrChange>
          </w:rPr>
          <w:t>The next revision project for IEEE 802.3 is currently being planned. This is expected to</w:t>
        </w:r>
      </w:ins>
      <w:ins w:id="182" w:author="koike" w:date="2011-02-02T16:55:00Z">
        <w:r w:rsidR="00AC66E7">
          <w:rPr>
            <w:rFonts w:hint="eastAsia"/>
            <w:b w:val="0"/>
            <w:lang w:eastAsia="ja-JP"/>
          </w:rPr>
          <w:t xml:space="preserve"> </w:t>
        </w:r>
      </w:ins>
      <w:ins w:id="183" w:author="koike" w:date="2011-02-02T16:54:00Z">
        <w:r w:rsidRPr="00202477">
          <w:rPr>
            <w:b w:val="0"/>
            <w:lang w:eastAsia="ja-JP"/>
            <w:rPrChange w:id="184" w:author="koike" w:date="2011-02-02T16:55:00Z">
              <w:rPr>
                <w:lang w:eastAsia="ja-JP"/>
              </w:rPr>
            </w:rPrChange>
          </w:rPr>
          <w:t>incorporate all currently approved amendments and corrigenda to IEEE Std 802.3-2008,</w:t>
        </w:r>
      </w:ins>
      <w:ins w:id="185" w:author="koike" w:date="2011-02-02T16:55:00Z">
        <w:r w:rsidR="00AC66E7">
          <w:rPr>
            <w:rFonts w:hint="eastAsia"/>
            <w:b w:val="0"/>
            <w:lang w:eastAsia="ja-JP"/>
          </w:rPr>
          <w:t xml:space="preserve"> </w:t>
        </w:r>
      </w:ins>
      <w:ins w:id="186" w:author="koike" w:date="2011-02-02T16:54:00Z">
        <w:r w:rsidRPr="00202477">
          <w:rPr>
            <w:b w:val="0"/>
            <w:lang w:eastAsia="ja-JP"/>
            <w:rPrChange w:id="187" w:author="koike" w:date="2011-02-02T16:55:00Z">
              <w:rPr>
                <w:lang w:eastAsia="ja-JP"/>
              </w:rPr>
            </w:rPrChange>
          </w:rPr>
          <w:t>together with IEEE 802.3bf and IEEE 802.3bg into a new revision of the standard expected to</w:t>
        </w:r>
      </w:ins>
      <w:ins w:id="188" w:author="koike" w:date="2011-02-02T16:55:00Z">
        <w:r w:rsidR="00AC66E7">
          <w:rPr>
            <w:rFonts w:hint="eastAsia"/>
            <w:b w:val="0"/>
            <w:lang w:eastAsia="ja-JP"/>
          </w:rPr>
          <w:t xml:space="preserve"> </w:t>
        </w:r>
      </w:ins>
      <w:ins w:id="189" w:author="koike" w:date="2011-02-02T16:54:00Z">
        <w:r w:rsidRPr="00202477">
          <w:rPr>
            <w:b w:val="0"/>
            <w:lang w:eastAsia="ja-JP"/>
            <w:rPrChange w:id="190" w:author="koike" w:date="2011-02-02T16:55:00Z">
              <w:rPr>
                <w:lang w:eastAsia="ja-JP"/>
              </w:rPr>
            </w:rPrChange>
          </w:rPr>
          <w:t xml:space="preserve">be approved and published in 2012. </w:t>
        </w:r>
      </w:ins>
      <w:del w:id="191" w:author="koike" w:date="2011-02-02T16:39:00Z">
        <w:r w:rsidRPr="00202477">
          <w:rPr>
            <w:b w:val="0"/>
            <w:lang w:eastAsia="ja-JP"/>
            <w:rPrChange w:id="192" w:author="koike" w:date="2011-02-02T16:55:00Z">
              <w:rPr>
                <w:lang w:eastAsia="ja-JP"/>
              </w:rPr>
            </w:rPrChange>
          </w:rPr>
          <w:delText>IEEE 802.3 has been developing a standard on 10Gbit/s Ethernet Passive Optical Network.  Work on the 10G EPON: IEEE 802.3av standard has been completed and was approved by the IEEE-SA Standards Board in September 2009.</w:delText>
        </w:r>
      </w:del>
    </w:p>
    <w:p w:rsidR="009A1DE8" w:rsidDel="00163E68" w:rsidRDefault="009A1DE8" w:rsidP="009A1DE8">
      <w:pPr>
        <w:rPr>
          <w:del w:id="193" w:author="koike" w:date="2011-02-02T16:38:00Z"/>
          <w:lang w:eastAsia="ja-JP"/>
        </w:rPr>
      </w:pPr>
      <w:del w:id="194" w:author="koike" w:date="2011-02-02T16:38:00Z">
        <w:r w:rsidDel="00163E68">
          <w:rPr>
            <w:lang w:eastAsia="ja-JP"/>
          </w:rPr>
          <w:delText>Also within IEEE 802.3</w:delText>
        </w:r>
        <w:r w:rsidDel="00163E68">
          <w:rPr>
            <w:rFonts w:hint="eastAsia"/>
            <w:lang w:eastAsia="ja-JP"/>
          </w:rPr>
          <w:delText xml:space="preserve">, the 802.3ba </w:delText>
        </w:r>
        <w:r w:rsidDel="00163E68">
          <w:rPr>
            <w:lang w:eastAsia="ja-JP"/>
          </w:rPr>
          <w:delText>Task Force</w:delText>
        </w:r>
      </w:del>
      <w:del w:id="195" w:author="koike" w:date="2011-02-02T16:03:00Z">
        <w:r w:rsidDel="000A0B37">
          <w:rPr>
            <w:lang w:eastAsia="ja-JP"/>
          </w:rPr>
          <w:delText xml:space="preserve"> </w:delText>
        </w:r>
        <w:r w:rsidDel="000A0B37">
          <w:rPr>
            <w:rFonts w:hint="eastAsia"/>
            <w:lang w:eastAsia="ja-JP"/>
          </w:rPr>
          <w:delText>is developing</w:delText>
        </w:r>
      </w:del>
      <w:del w:id="196" w:author="koike" w:date="2011-02-02T16:06:00Z">
        <w:r w:rsidDel="000A0B37">
          <w:rPr>
            <w:rFonts w:hint="eastAsia"/>
            <w:lang w:eastAsia="ja-JP"/>
          </w:rPr>
          <w:delText xml:space="preserve"> </w:delText>
        </w:r>
      </w:del>
      <w:del w:id="197" w:author="koike" w:date="2011-02-02T16:38:00Z">
        <w:r w:rsidDel="00163E68">
          <w:rPr>
            <w:rFonts w:hint="eastAsia"/>
            <w:lang w:eastAsia="ja-JP"/>
          </w:rPr>
          <w:delText xml:space="preserve">standards </w:delText>
        </w:r>
      </w:del>
      <w:del w:id="198" w:author="koike" w:date="2011-02-02T16:04:00Z">
        <w:r w:rsidDel="000A0B37">
          <w:rPr>
            <w:rFonts w:hint="eastAsia"/>
            <w:lang w:eastAsia="ja-JP"/>
          </w:rPr>
          <w:delText xml:space="preserve">both </w:delText>
        </w:r>
      </w:del>
      <w:del w:id="199" w:author="koike" w:date="2011-02-02T16:38:00Z">
        <w:r w:rsidDel="00163E68">
          <w:rPr>
            <w:rFonts w:hint="eastAsia"/>
            <w:lang w:eastAsia="ja-JP"/>
          </w:rPr>
          <w:delText>for 40 Gbit/s and 100 Gbit/s</w:delText>
        </w:r>
        <w:r w:rsidDel="00163E68">
          <w:rPr>
            <w:lang w:eastAsia="ja-JP"/>
          </w:rPr>
          <w:delText xml:space="preserve"> Ethernet</w:delText>
        </w:r>
        <w:r w:rsidDel="00163E68">
          <w:rPr>
            <w:rFonts w:hint="eastAsia"/>
            <w:lang w:eastAsia="ja-JP"/>
          </w:rPr>
          <w:delText>.  The current</w:delText>
        </w:r>
      </w:del>
      <w:del w:id="200" w:author="koike" w:date="2011-02-02T16:07:00Z">
        <w:r w:rsidDel="000A0B37">
          <w:rPr>
            <w:rFonts w:hint="eastAsia"/>
            <w:lang w:eastAsia="ja-JP"/>
          </w:rPr>
          <w:delText xml:space="preserve"> </w:delText>
        </w:r>
        <w:r w:rsidDel="000A0B37">
          <w:rPr>
            <w:lang w:eastAsia="ja-JP"/>
          </w:rPr>
          <w:delText xml:space="preserve">approved </w:delText>
        </w:r>
        <w:r w:rsidDel="000A0B37">
          <w:rPr>
            <w:rFonts w:hint="eastAsia"/>
            <w:lang w:eastAsia="ja-JP"/>
          </w:rPr>
          <w:delText xml:space="preserve">objectives </w:delText>
        </w:r>
        <w:r w:rsidDel="000A0B37">
          <w:rPr>
            <w:lang w:eastAsia="ja-JP"/>
          </w:rPr>
          <w:delText xml:space="preserve">as of July 2009 </w:delText>
        </w:r>
        <w:r w:rsidDel="000A0B37">
          <w:rPr>
            <w:rFonts w:hint="eastAsia"/>
            <w:lang w:eastAsia="ja-JP"/>
          </w:rPr>
          <w:delText>are</w:delText>
        </w:r>
      </w:del>
      <w:del w:id="201" w:author="koike" w:date="2011-02-02T16:38:00Z">
        <w:r w:rsidDel="00163E68">
          <w:rPr>
            <w:rFonts w:hint="eastAsia"/>
            <w:lang w:eastAsia="ja-JP"/>
          </w:rPr>
          <w:delText>:</w:delText>
        </w:r>
      </w:del>
    </w:p>
    <w:p w:rsidR="009A1DE8" w:rsidRPr="00985689" w:rsidDel="00163E68" w:rsidRDefault="009A1DE8" w:rsidP="009A1DE8">
      <w:pPr>
        <w:numPr>
          <w:ilvl w:val="0"/>
          <w:numId w:val="23"/>
          <w:numberingChange w:id="202" w:author="koike" w:date="2011-01-28T20:01:00Z" w:original=""/>
        </w:numPr>
        <w:rPr>
          <w:del w:id="203" w:author="koike" w:date="2011-02-02T16:38:00Z"/>
          <w:lang w:val="en-US" w:eastAsia="ja-JP"/>
        </w:rPr>
      </w:pPr>
      <w:del w:id="204" w:author="koike" w:date="2011-02-02T16:38:00Z">
        <w:r w:rsidRPr="00985689" w:rsidDel="00163E68">
          <w:rPr>
            <w:lang w:val="en-US" w:eastAsia="ja-JP"/>
          </w:rPr>
          <w:delText>Support full-duplex operation only</w:delText>
        </w:r>
      </w:del>
    </w:p>
    <w:p w:rsidR="009A1DE8" w:rsidRPr="00985689" w:rsidDel="00163E68" w:rsidRDefault="009A1DE8" w:rsidP="009A1DE8">
      <w:pPr>
        <w:numPr>
          <w:ilvl w:val="0"/>
          <w:numId w:val="23"/>
          <w:numberingChange w:id="205" w:author="koike" w:date="2011-01-28T20:01:00Z" w:original=""/>
        </w:numPr>
        <w:rPr>
          <w:del w:id="206" w:author="koike" w:date="2011-02-02T16:38:00Z"/>
          <w:lang w:val="en-US" w:eastAsia="ja-JP"/>
        </w:rPr>
      </w:pPr>
      <w:del w:id="207" w:author="koike" w:date="2011-02-02T16:38:00Z">
        <w:r w:rsidRPr="00985689" w:rsidDel="00163E68">
          <w:rPr>
            <w:lang w:val="en-US" w:eastAsia="ja-JP"/>
          </w:rPr>
          <w:delText>Preserve the 802.3 / Ethernet frame format utilizing the 802.3 MAC</w:delText>
        </w:r>
      </w:del>
    </w:p>
    <w:p w:rsidR="009A1DE8" w:rsidRPr="00985689" w:rsidDel="00163E68" w:rsidRDefault="009A1DE8" w:rsidP="009A1DE8">
      <w:pPr>
        <w:numPr>
          <w:ilvl w:val="0"/>
          <w:numId w:val="23"/>
          <w:numberingChange w:id="208" w:author="koike" w:date="2011-01-28T20:01:00Z" w:original=""/>
        </w:numPr>
        <w:rPr>
          <w:del w:id="209" w:author="koike" w:date="2011-02-02T16:38:00Z"/>
          <w:lang w:val="en-US" w:eastAsia="ja-JP"/>
        </w:rPr>
      </w:pPr>
      <w:del w:id="210" w:author="koike" w:date="2011-02-02T16:38:00Z">
        <w:r w:rsidRPr="00985689" w:rsidDel="00163E68">
          <w:rPr>
            <w:lang w:val="en-US" w:eastAsia="ja-JP"/>
          </w:rPr>
          <w:delText>Preserve minimum and maximum FrameSize of current 802.3 standard</w:delText>
        </w:r>
      </w:del>
    </w:p>
    <w:p w:rsidR="009A1DE8" w:rsidDel="00163E68" w:rsidRDefault="009A1DE8" w:rsidP="009A1DE8">
      <w:pPr>
        <w:numPr>
          <w:ilvl w:val="0"/>
          <w:numId w:val="23"/>
          <w:numberingChange w:id="211" w:author="koike" w:date="2011-01-28T20:01:00Z" w:original=""/>
        </w:numPr>
        <w:rPr>
          <w:del w:id="212" w:author="koike" w:date="2011-02-02T16:38:00Z"/>
          <w:lang w:val="en-US" w:eastAsia="ja-JP"/>
        </w:rPr>
      </w:pPr>
      <w:del w:id="213" w:author="koike" w:date="2011-02-02T16:38:00Z">
        <w:r w:rsidRPr="00985689" w:rsidDel="00163E68">
          <w:rPr>
            <w:lang w:val="en-US" w:eastAsia="ja-JP"/>
          </w:rPr>
          <w:delText>Support a BER better than or equal to 10</w:delText>
        </w:r>
        <w:r w:rsidRPr="00DB3556" w:rsidDel="00163E68">
          <w:rPr>
            <w:vertAlign w:val="superscript"/>
            <w:lang w:val="en-US" w:eastAsia="ja-JP"/>
          </w:rPr>
          <w:delText>-12</w:delText>
        </w:r>
        <w:r w:rsidRPr="00985689" w:rsidDel="00163E68">
          <w:rPr>
            <w:lang w:val="en-US" w:eastAsia="ja-JP"/>
          </w:rPr>
          <w:delText xml:space="preserve"> at the MAC/PLS service interface</w:delText>
        </w:r>
      </w:del>
    </w:p>
    <w:p w:rsidR="009A1DE8" w:rsidRPr="00985689" w:rsidDel="00163E68" w:rsidRDefault="009A1DE8" w:rsidP="009A1DE8">
      <w:pPr>
        <w:numPr>
          <w:ilvl w:val="0"/>
          <w:numId w:val="23"/>
          <w:numberingChange w:id="214" w:author="koike" w:date="2011-01-28T20:01:00Z" w:original=""/>
        </w:numPr>
        <w:rPr>
          <w:del w:id="215" w:author="koike" w:date="2011-02-02T16:35:00Z"/>
          <w:lang w:val="en-US" w:eastAsia="ja-JP"/>
        </w:rPr>
      </w:pPr>
      <w:del w:id="216" w:author="koike" w:date="2011-02-02T16:35:00Z">
        <w:r w:rsidRPr="00985689" w:rsidDel="00163E68">
          <w:rPr>
            <w:lang w:val="en-US" w:eastAsia="ja-JP"/>
          </w:rPr>
          <w:delText>Provide appropriate support for OTN</w:delText>
        </w:r>
      </w:del>
    </w:p>
    <w:p w:rsidR="009A1DE8" w:rsidRPr="00985689" w:rsidDel="00163E68" w:rsidRDefault="009A1DE8" w:rsidP="009A1DE8">
      <w:pPr>
        <w:numPr>
          <w:ilvl w:val="0"/>
          <w:numId w:val="23"/>
          <w:numberingChange w:id="217" w:author="koike" w:date="2011-01-28T20:01:00Z" w:original=""/>
        </w:numPr>
        <w:rPr>
          <w:del w:id="218" w:author="koike" w:date="2011-02-02T16:35:00Z"/>
          <w:lang w:val="en-US" w:eastAsia="ja-JP"/>
        </w:rPr>
      </w:pPr>
      <w:del w:id="219" w:author="koike" w:date="2011-02-02T16:35:00Z">
        <w:r w:rsidRPr="00985689" w:rsidDel="00163E68">
          <w:rPr>
            <w:lang w:val="en-US" w:eastAsia="ja-JP"/>
          </w:rPr>
          <w:lastRenderedPageBreak/>
          <w:delText>Support a MAC data rate of 40 Gb/s</w:delText>
        </w:r>
      </w:del>
    </w:p>
    <w:p w:rsidR="009A1DE8" w:rsidRPr="00985689" w:rsidDel="00163E68" w:rsidRDefault="009A1DE8" w:rsidP="009A1DE8">
      <w:pPr>
        <w:numPr>
          <w:ilvl w:val="0"/>
          <w:numId w:val="23"/>
          <w:numberingChange w:id="220" w:author="koike" w:date="2011-01-28T20:01:00Z" w:original=""/>
        </w:numPr>
        <w:rPr>
          <w:del w:id="221" w:author="koike" w:date="2011-02-02T16:35:00Z"/>
          <w:lang w:val="en-US" w:eastAsia="ja-JP"/>
        </w:rPr>
      </w:pPr>
      <w:del w:id="222" w:author="koike" w:date="2011-02-02T16:35:00Z">
        <w:r w:rsidRPr="00985689" w:rsidDel="00163E68">
          <w:rPr>
            <w:lang w:val="en-US" w:eastAsia="ja-JP"/>
          </w:rPr>
          <w:delText>Provide Physical Layer specifications which support 40 Gb/s operation over:</w:delText>
        </w:r>
      </w:del>
    </w:p>
    <w:p w:rsidR="009A1DE8" w:rsidRPr="00E00B4C" w:rsidDel="00163E68" w:rsidRDefault="009A1DE8" w:rsidP="009A1DE8">
      <w:pPr>
        <w:numPr>
          <w:ilvl w:val="1"/>
          <w:numId w:val="23"/>
          <w:numberingChange w:id="223" w:author="koike" w:date="2011-01-28T20:01:00Z" w:original=""/>
        </w:numPr>
        <w:rPr>
          <w:del w:id="224" w:author="koike" w:date="2011-02-02T16:35:00Z"/>
          <w:lang w:val="en-US" w:eastAsia="ja-JP"/>
        </w:rPr>
      </w:pPr>
      <w:del w:id="225" w:author="koike" w:date="2011-02-02T16:35:00Z">
        <w:r w:rsidRPr="00E00B4C" w:rsidDel="00163E68">
          <w:delText>at least 10km on SMF</w:delText>
        </w:r>
      </w:del>
    </w:p>
    <w:p w:rsidR="009A1DE8" w:rsidRPr="00985689" w:rsidDel="00163E68" w:rsidRDefault="009A1DE8" w:rsidP="009A1DE8">
      <w:pPr>
        <w:numPr>
          <w:ilvl w:val="1"/>
          <w:numId w:val="23"/>
          <w:numberingChange w:id="226" w:author="koike" w:date="2011-01-28T20:01:00Z" w:original=""/>
        </w:numPr>
        <w:rPr>
          <w:del w:id="227" w:author="koike" w:date="2011-02-02T16:35:00Z"/>
          <w:lang w:val="en-US" w:eastAsia="ja-JP"/>
        </w:rPr>
      </w:pPr>
      <w:del w:id="228" w:author="koike" w:date="2011-02-02T16:35:00Z">
        <w:r w:rsidRPr="00985689" w:rsidDel="00163E68">
          <w:rPr>
            <w:lang w:val="en-US" w:eastAsia="ja-JP"/>
          </w:rPr>
          <w:delText>at least 100m on OM3 MMF</w:delText>
        </w:r>
      </w:del>
    </w:p>
    <w:p w:rsidR="009A1DE8" w:rsidRPr="00985689" w:rsidDel="00163E68" w:rsidRDefault="009A1DE8" w:rsidP="009A1DE8">
      <w:pPr>
        <w:numPr>
          <w:ilvl w:val="1"/>
          <w:numId w:val="23"/>
          <w:numberingChange w:id="229" w:author="koike" w:date="2011-01-28T20:01:00Z" w:original=""/>
        </w:numPr>
        <w:rPr>
          <w:del w:id="230" w:author="koike" w:date="2011-02-02T16:35:00Z"/>
          <w:lang w:val="en-US" w:eastAsia="ja-JP"/>
        </w:rPr>
      </w:pPr>
      <w:del w:id="231" w:author="koike" w:date="2011-02-02T16:35:00Z">
        <w:r w:rsidRPr="00985689" w:rsidDel="00163E68">
          <w:rPr>
            <w:lang w:val="en-US" w:eastAsia="ja-JP"/>
          </w:rPr>
          <w:delText xml:space="preserve">at least </w:delText>
        </w:r>
        <w:r w:rsidDel="00163E68">
          <w:rPr>
            <w:lang w:val="en-US" w:eastAsia="ja-JP"/>
          </w:rPr>
          <w:delText>7</w:delText>
        </w:r>
        <w:r w:rsidRPr="00985689" w:rsidDel="00163E68">
          <w:rPr>
            <w:lang w:val="en-US" w:eastAsia="ja-JP"/>
          </w:rPr>
          <w:delText>m over a copper cable assembly</w:delText>
        </w:r>
      </w:del>
    </w:p>
    <w:p w:rsidR="009A1DE8" w:rsidRPr="00985689" w:rsidDel="00163E68" w:rsidRDefault="009A1DE8" w:rsidP="009A1DE8">
      <w:pPr>
        <w:numPr>
          <w:ilvl w:val="1"/>
          <w:numId w:val="23"/>
          <w:numberingChange w:id="232" w:author="koike" w:date="2011-01-28T20:01:00Z" w:original=""/>
        </w:numPr>
        <w:rPr>
          <w:del w:id="233" w:author="koike" w:date="2011-02-02T16:35:00Z"/>
          <w:lang w:val="en-US" w:eastAsia="ja-JP"/>
        </w:rPr>
      </w:pPr>
      <w:del w:id="234" w:author="koike" w:date="2011-02-02T16:35:00Z">
        <w:r w:rsidRPr="00985689" w:rsidDel="00163E68">
          <w:rPr>
            <w:lang w:val="en-US" w:eastAsia="ja-JP"/>
          </w:rPr>
          <w:delText>at least 1m over a backplane</w:delText>
        </w:r>
      </w:del>
    </w:p>
    <w:p w:rsidR="009A1DE8" w:rsidRPr="00985689" w:rsidDel="00163E68" w:rsidRDefault="009A1DE8" w:rsidP="009A1DE8">
      <w:pPr>
        <w:numPr>
          <w:ilvl w:val="0"/>
          <w:numId w:val="23"/>
          <w:numberingChange w:id="235" w:author="koike" w:date="2011-01-28T20:01:00Z" w:original=""/>
        </w:numPr>
        <w:rPr>
          <w:del w:id="236" w:author="koike" w:date="2011-02-02T16:35:00Z"/>
          <w:lang w:val="en-US" w:eastAsia="ja-JP"/>
        </w:rPr>
      </w:pPr>
      <w:del w:id="237" w:author="koike" w:date="2011-02-02T16:35:00Z">
        <w:r w:rsidRPr="00985689" w:rsidDel="00163E68">
          <w:rPr>
            <w:lang w:val="en-US" w:eastAsia="ja-JP"/>
          </w:rPr>
          <w:delText>Support a MAC data rate of 100 Gb/s</w:delText>
        </w:r>
      </w:del>
    </w:p>
    <w:p w:rsidR="009A1DE8" w:rsidRPr="00985689" w:rsidDel="00163E68" w:rsidRDefault="009A1DE8" w:rsidP="009A1DE8">
      <w:pPr>
        <w:numPr>
          <w:ilvl w:val="0"/>
          <w:numId w:val="23"/>
          <w:numberingChange w:id="238" w:author="koike" w:date="2011-01-28T20:01:00Z" w:original=""/>
        </w:numPr>
        <w:rPr>
          <w:del w:id="239" w:author="koike" w:date="2011-02-02T16:35:00Z"/>
          <w:lang w:val="en-US" w:eastAsia="ja-JP"/>
        </w:rPr>
      </w:pPr>
      <w:del w:id="240" w:author="koike" w:date="2011-02-02T16:35:00Z">
        <w:r w:rsidRPr="00985689" w:rsidDel="00163E68">
          <w:rPr>
            <w:lang w:val="en-US" w:eastAsia="ja-JP"/>
          </w:rPr>
          <w:delText>Provide Physical Layer specifications which support 100 Gb/s operation over:</w:delText>
        </w:r>
      </w:del>
    </w:p>
    <w:p w:rsidR="009A1DE8" w:rsidRPr="00985689" w:rsidDel="00163E68" w:rsidRDefault="009A1DE8" w:rsidP="009A1DE8">
      <w:pPr>
        <w:numPr>
          <w:ilvl w:val="1"/>
          <w:numId w:val="23"/>
          <w:numberingChange w:id="241" w:author="koike" w:date="2011-01-28T20:01:00Z" w:original=""/>
        </w:numPr>
        <w:rPr>
          <w:del w:id="242" w:author="koike" w:date="2011-02-02T16:35:00Z"/>
          <w:lang w:val="en-US" w:eastAsia="ja-JP"/>
        </w:rPr>
      </w:pPr>
      <w:del w:id="243" w:author="koike" w:date="2011-02-02T16:35:00Z">
        <w:r w:rsidRPr="00985689" w:rsidDel="00163E68">
          <w:rPr>
            <w:lang w:val="en-US" w:eastAsia="ja-JP"/>
          </w:rPr>
          <w:delText>at least 40km on SMF</w:delText>
        </w:r>
      </w:del>
    </w:p>
    <w:p w:rsidR="009A1DE8" w:rsidRPr="00985689" w:rsidDel="00163E68" w:rsidRDefault="009A1DE8" w:rsidP="009A1DE8">
      <w:pPr>
        <w:numPr>
          <w:ilvl w:val="1"/>
          <w:numId w:val="23"/>
          <w:numberingChange w:id="244" w:author="koike" w:date="2011-01-28T20:01:00Z" w:original=""/>
        </w:numPr>
        <w:rPr>
          <w:del w:id="245" w:author="koike" w:date="2011-02-02T16:35:00Z"/>
          <w:lang w:val="en-US" w:eastAsia="ja-JP"/>
        </w:rPr>
      </w:pPr>
      <w:del w:id="246" w:author="koike" w:date="2011-02-02T16:35:00Z">
        <w:r w:rsidRPr="00985689" w:rsidDel="00163E68">
          <w:rPr>
            <w:lang w:val="en-US" w:eastAsia="ja-JP"/>
          </w:rPr>
          <w:delText>at least 10km on SMF</w:delText>
        </w:r>
      </w:del>
    </w:p>
    <w:p w:rsidR="009A1DE8" w:rsidRPr="00985689" w:rsidDel="00163E68" w:rsidRDefault="009A1DE8" w:rsidP="009A1DE8">
      <w:pPr>
        <w:numPr>
          <w:ilvl w:val="1"/>
          <w:numId w:val="23"/>
          <w:numberingChange w:id="247" w:author="koike" w:date="2011-01-28T20:01:00Z" w:original=""/>
        </w:numPr>
        <w:rPr>
          <w:del w:id="248" w:author="koike" w:date="2011-02-02T16:35:00Z"/>
          <w:lang w:val="en-US" w:eastAsia="ja-JP"/>
        </w:rPr>
      </w:pPr>
      <w:del w:id="249" w:author="koike" w:date="2011-02-02T16:35:00Z">
        <w:r w:rsidRPr="00985689" w:rsidDel="00163E68">
          <w:rPr>
            <w:lang w:val="en-US" w:eastAsia="ja-JP"/>
          </w:rPr>
          <w:delText>at least 100m on OM3 MMF</w:delText>
        </w:r>
      </w:del>
    </w:p>
    <w:p w:rsidR="009A1DE8" w:rsidRPr="00985689" w:rsidDel="00163E68" w:rsidRDefault="009A1DE8" w:rsidP="009A1DE8">
      <w:pPr>
        <w:numPr>
          <w:ilvl w:val="1"/>
          <w:numId w:val="23"/>
          <w:numberingChange w:id="250" w:author="koike" w:date="2011-01-28T20:01:00Z" w:original=""/>
        </w:numPr>
        <w:rPr>
          <w:del w:id="251" w:author="koike" w:date="2011-02-02T16:35:00Z"/>
          <w:lang w:val="en-US" w:eastAsia="ja-JP"/>
        </w:rPr>
      </w:pPr>
      <w:del w:id="252" w:author="koike" w:date="2011-02-02T16:35:00Z">
        <w:r w:rsidRPr="00985689" w:rsidDel="00163E68">
          <w:rPr>
            <w:lang w:val="en-US" w:eastAsia="ja-JP"/>
          </w:rPr>
          <w:delText xml:space="preserve">at least </w:delText>
        </w:r>
        <w:r w:rsidDel="00163E68">
          <w:rPr>
            <w:lang w:val="en-US" w:eastAsia="ja-JP"/>
          </w:rPr>
          <w:delText>7</w:delText>
        </w:r>
        <w:r w:rsidRPr="00985689" w:rsidDel="00163E68">
          <w:rPr>
            <w:lang w:val="en-US" w:eastAsia="ja-JP"/>
          </w:rPr>
          <w:delText>m over a copper cable assembly</w:delText>
        </w:r>
      </w:del>
    </w:p>
    <w:p w:rsidR="009A1DE8" w:rsidDel="00163E68" w:rsidRDefault="009A1DE8" w:rsidP="009A1DE8">
      <w:pPr>
        <w:rPr>
          <w:del w:id="253" w:author="koike" w:date="2011-02-02T16:35:00Z"/>
          <w:lang w:eastAsia="ja-JP"/>
        </w:rPr>
      </w:pPr>
      <w:del w:id="254" w:author="koike" w:date="2011-02-02T16:35:00Z">
        <w:r w:rsidRPr="00DB3556" w:rsidDel="00163E68">
          <w:rPr>
            <w:rFonts w:hint="eastAsia"/>
            <w:lang w:eastAsia="ja-JP"/>
          </w:rPr>
          <w:delText xml:space="preserve">The target of this project is </w:delText>
        </w:r>
        <w:r w:rsidDel="00163E68">
          <w:rPr>
            <w:lang w:eastAsia="ja-JP"/>
          </w:rPr>
          <w:delText>for</w:delText>
        </w:r>
        <w:r w:rsidRPr="00DB3556" w:rsidDel="00163E68">
          <w:rPr>
            <w:rFonts w:hint="eastAsia"/>
            <w:lang w:eastAsia="ja-JP"/>
          </w:rPr>
          <w:delText xml:space="preserve"> complet</w:delText>
        </w:r>
        <w:r w:rsidDel="00163E68">
          <w:rPr>
            <w:lang w:eastAsia="ja-JP"/>
          </w:rPr>
          <w:delText>ion</w:delText>
        </w:r>
        <w:r w:rsidRPr="00DB3556" w:rsidDel="00163E68">
          <w:rPr>
            <w:rFonts w:hint="eastAsia"/>
            <w:lang w:eastAsia="ja-JP"/>
          </w:rPr>
          <w:delText xml:space="preserve"> </w:delText>
        </w:r>
        <w:r w:rsidDel="00163E68">
          <w:rPr>
            <w:lang w:eastAsia="ja-JP"/>
          </w:rPr>
          <w:delText>by</w:delText>
        </w:r>
        <w:r w:rsidRPr="00DB3556" w:rsidDel="00163E68">
          <w:rPr>
            <w:rFonts w:hint="eastAsia"/>
            <w:lang w:eastAsia="ja-JP"/>
          </w:rPr>
          <w:delText xml:space="preserve"> the </w:delText>
        </w:r>
        <w:r w:rsidDel="00163E68">
          <w:rPr>
            <w:rFonts w:hint="eastAsia"/>
            <w:lang w:eastAsia="ja-JP"/>
          </w:rPr>
          <w:delText>middle</w:delText>
        </w:r>
        <w:r w:rsidRPr="00DB3556" w:rsidDel="00163E68">
          <w:rPr>
            <w:rFonts w:hint="eastAsia"/>
            <w:lang w:eastAsia="ja-JP"/>
          </w:rPr>
          <w:delText xml:space="preserve"> of 2010.</w:delText>
        </w:r>
      </w:del>
    </w:p>
    <w:p w:rsidR="009A1DE8" w:rsidDel="00163E68" w:rsidRDefault="009A1DE8" w:rsidP="009A1DE8">
      <w:pPr>
        <w:rPr>
          <w:del w:id="255" w:author="koike" w:date="2011-02-02T16:35:00Z"/>
          <w:lang w:eastAsia="ja-JP"/>
        </w:rPr>
      </w:pPr>
      <w:del w:id="256" w:author="koike" w:date="2011-02-02T16:35:00Z">
        <w:r w:rsidDel="00163E68">
          <w:rPr>
            <w:rFonts w:hint="eastAsia"/>
            <w:lang w:eastAsia="ja-JP"/>
          </w:rPr>
          <w:delText>Note: It should be considered that the materials in this section (</w:delText>
        </w:r>
        <w:r w:rsidDel="00163E68">
          <w:rPr>
            <w:color w:val="000000"/>
          </w:rPr>
          <w:delText>40GBASE-LR4, 100GBASE-LR4, and 100GBASE-ER4 interface descriptions</w:delText>
        </w:r>
        <w:r w:rsidDel="00163E68">
          <w:rPr>
            <w:rFonts w:hint="eastAsia"/>
            <w:color w:val="000000"/>
            <w:lang w:eastAsia="ja-JP"/>
          </w:rPr>
          <w:delText>)</w:delText>
        </w:r>
        <w:r w:rsidDel="00163E68">
          <w:rPr>
            <w:rFonts w:hint="eastAsia"/>
            <w:lang w:eastAsia="ja-JP"/>
          </w:rPr>
          <w:delText xml:space="preserve"> may be moved to section 5.5.1.1, based on the</w:delText>
        </w:r>
        <w:r w:rsidDel="00163E68">
          <w:rPr>
            <w:color w:val="000000"/>
          </w:rPr>
          <w:delText xml:space="preserve"> </w:delText>
        </w:r>
        <w:r w:rsidDel="00163E68">
          <w:rPr>
            <w:rFonts w:hint="eastAsia"/>
            <w:color w:val="000000"/>
            <w:lang w:eastAsia="ja-JP"/>
          </w:rPr>
          <w:delText>approval of the IEEEP802.3ba which is planned in June, 2010.</w:delText>
        </w:r>
      </w:del>
    </w:p>
    <w:p w:rsidR="009A1DE8" w:rsidRDefault="009A1DE8" w:rsidP="009A1DE8">
      <w:pPr>
        <w:pStyle w:val="Heading2"/>
        <w:rPr>
          <w:lang w:eastAsia="ja-JP"/>
        </w:rPr>
      </w:pPr>
      <w:r>
        <w:rPr>
          <w:rFonts w:hint="eastAsia"/>
          <w:lang w:eastAsia="ja-JP"/>
        </w:rPr>
        <w:t>5.5.2  Standardization activities on Ethernet</w:t>
      </w:r>
    </w:p>
    <w:p w:rsidR="009A1DE8" w:rsidDel="00F56BB6" w:rsidRDefault="009A1DE8" w:rsidP="009A1DE8">
      <w:pPr>
        <w:rPr>
          <w:del w:id="257" w:author="Yoshinori Koike" w:date="2011-02-18T18:16:00Z"/>
          <w:lang w:eastAsia="ja-JP"/>
        </w:rPr>
      </w:pPr>
      <w:r>
        <w:rPr>
          <w:rFonts w:hint="eastAsia"/>
          <w:lang w:eastAsia="ja-JP"/>
        </w:rPr>
        <w:t xml:space="preserve">Standardization work on "carrier-class" Ethernet is conducted within ITU-T </w:t>
      </w:r>
      <w:del w:id="258" w:author="koike" w:date="2011-02-02T16:10:00Z">
        <w:r w:rsidDel="000A0B37">
          <w:rPr>
            <w:rFonts w:hint="eastAsia"/>
            <w:lang w:eastAsia="ja-JP"/>
          </w:rPr>
          <w:delText xml:space="preserve">SG13, </w:delText>
        </w:r>
      </w:del>
      <w:r>
        <w:rPr>
          <w:rFonts w:hint="eastAsia"/>
          <w:lang w:eastAsia="ja-JP"/>
        </w:rPr>
        <w:t xml:space="preserve">SG15, IEEE 802.1 WG, IEEE 802.3 WG, IETF and Metro Ethernet Forum.  The table below summarizes current standardization </w:t>
      </w:r>
      <w:r>
        <w:rPr>
          <w:lang w:eastAsia="ja-JP"/>
        </w:rPr>
        <w:t>responsibilities</w:t>
      </w:r>
      <w:r>
        <w:rPr>
          <w:rFonts w:hint="eastAsia"/>
          <w:lang w:eastAsia="ja-JP"/>
        </w:rPr>
        <w:t xml:space="preserve"> on "carrier-class" Ethernet.</w:t>
      </w:r>
      <w:r>
        <w:rPr>
          <w:lang w:eastAsia="ja-JP"/>
        </w:rPr>
        <w:t xml:space="preserve"> Table 7-5</w:t>
      </w:r>
      <w:r w:rsidRPr="00361EA6">
        <w:rPr>
          <w:lang w:eastAsia="ja-JP"/>
        </w:rPr>
        <w:t xml:space="preserve"> lists the current status of individual </w:t>
      </w:r>
      <w:r>
        <w:rPr>
          <w:lang w:eastAsia="ja-JP"/>
        </w:rPr>
        <w:t>Ethernet</w:t>
      </w:r>
      <w:r w:rsidRPr="00361EA6">
        <w:rPr>
          <w:lang w:eastAsia="ja-JP"/>
        </w:rPr>
        <w:t xml:space="preserve"> related ITU-T Recommendations</w:t>
      </w:r>
      <w:ins w:id="259" w:author="Yoshinori Koike" w:date="2011-02-18T18:16:00Z">
        <w:r w:rsidR="00F56BB6">
          <w:rPr>
            <w:rFonts w:hint="eastAsia"/>
            <w:lang w:eastAsia="ja-JP"/>
          </w:rPr>
          <w:t xml:space="preserve">. </w:t>
        </w:r>
      </w:ins>
      <w:ins w:id="260" w:author="Yoshinori Koike" w:date="2011-02-18T18:34:00Z">
        <w:r w:rsidR="0057662B">
          <w:rPr>
            <w:rFonts w:hint="eastAsia"/>
            <w:lang w:eastAsia="ja-JP"/>
          </w:rPr>
          <w:t xml:space="preserve">Latest </w:t>
        </w:r>
      </w:ins>
      <w:ins w:id="261" w:author="Yoshinori Koike" w:date="2011-02-18T18:16:00Z">
        <w:r w:rsidR="00F56BB6">
          <w:rPr>
            <w:lang w:eastAsia="ja-JP"/>
          </w:rPr>
          <w:t xml:space="preserve">Ethernet Services that </w:t>
        </w:r>
      </w:ins>
      <w:ins w:id="262" w:author="Yoshinori Koike" w:date="2011-02-22T16:30:00Z">
        <w:r w:rsidR="0061281F">
          <w:rPr>
            <w:rFonts w:hint="eastAsia"/>
            <w:lang w:eastAsia="ja-JP"/>
          </w:rPr>
          <w:t xml:space="preserve">are specified in </w:t>
        </w:r>
      </w:ins>
      <w:ins w:id="263" w:author="Yoshinori Koike" w:date="2011-02-18T18:16:00Z">
        <w:r w:rsidR="00F56BB6">
          <w:rPr>
            <w:lang w:eastAsia="ja-JP"/>
          </w:rPr>
          <w:t xml:space="preserve">MEF 6.1 and MEF 10.2 </w:t>
        </w:r>
      </w:ins>
      <w:ins w:id="264" w:author="Yoshinori Koike" w:date="2011-02-18T18:17:00Z">
        <w:r w:rsidR="00F56BB6">
          <w:rPr>
            <w:rFonts w:hint="eastAsia"/>
            <w:lang w:eastAsia="ja-JP"/>
          </w:rPr>
          <w:t>haven</w:t>
        </w:r>
        <w:r w:rsidR="00F56BB6">
          <w:rPr>
            <w:lang w:eastAsia="ja-JP"/>
          </w:rPr>
          <w:t>’</w:t>
        </w:r>
        <w:r w:rsidR="00F56BB6">
          <w:rPr>
            <w:rFonts w:hint="eastAsia"/>
            <w:lang w:eastAsia="ja-JP"/>
          </w:rPr>
          <w:t xml:space="preserve">t been </w:t>
        </w:r>
      </w:ins>
      <w:ins w:id="265" w:author="Yoshinori Koike" w:date="2011-02-18T18:33:00Z">
        <w:r w:rsidR="0057662B">
          <w:rPr>
            <w:rFonts w:hint="eastAsia"/>
            <w:lang w:eastAsia="ja-JP"/>
          </w:rPr>
          <w:t xml:space="preserve">completely </w:t>
        </w:r>
      </w:ins>
      <w:ins w:id="266" w:author="Yoshinori Koike" w:date="2011-02-18T18:17:00Z">
        <w:r w:rsidR="00F56BB6">
          <w:rPr>
            <w:rFonts w:hint="eastAsia"/>
            <w:lang w:eastAsia="ja-JP"/>
          </w:rPr>
          <w:t>covered in G.8011.x series</w:t>
        </w:r>
      </w:ins>
      <w:ins w:id="267" w:author="Yoshinori Koike" w:date="2011-02-22T16:30:00Z">
        <w:r w:rsidR="0061281F">
          <w:rPr>
            <w:rFonts w:hint="eastAsia"/>
            <w:lang w:eastAsia="ja-JP"/>
          </w:rPr>
          <w:t xml:space="preserve"> at the moment</w:t>
        </w:r>
      </w:ins>
      <w:ins w:id="268" w:author="Yoshinori Koike" w:date="2011-02-18T18:17:00Z">
        <w:r w:rsidR="00F56BB6">
          <w:rPr>
            <w:rFonts w:hint="eastAsia"/>
            <w:lang w:eastAsia="ja-JP"/>
          </w:rPr>
          <w:t>.</w:t>
        </w:r>
      </w:ins>
      <w:ins w:id="269" w:author="Yoshinori Koike" w:date="2011-02-22T16:30:00Z">
        <w:r w:rsidR="0061281F">
          <w:rPr>
            <w:rFonts w:hint="eastAsia"/>
            <w:lang w:eastAsia="ja-JP"/>
          </w:rPr>
          <w:t xml:space="preserve"> Q10</w:t>
        </w:r>
      </w:ins>
      <w:ins w:id="270" w:author="Yoshinori Koike" w:date="2011-02-22T16:34:00Z">
        <w:r w:rsidR="0061281F">
          <w:rPr>
            <w:rFonts w:hint="eastAsia"/>
            <w:lang w:eastAsia="ja-JP"/>
          </w:rPr>
          <w:t>/15</w:t>
        </w:r>
      </w:ins>
      <w:ins w:id="271" w:author="Yoshinori Koike" w:date="2011-02-22T16:30:00Z">
        <w:r w:rsidR="0061281F">
          <w:rPr>
            <w:rFonts w:hint="eastAsia"/>
            <w:lang w:eastAsia="ja-JP"/>
          </w:rPr>
          <w:t xml:space="preserve"> is planning to update G.811.x series aligning with MEF specification in next SG15 meet</w:t>
        </w:r>
      </w:ins>
      <w:ins w:id="272" w:author="Yoshinori Koike" w:date="2011-02-22T16:34:00Z">
        <w:r w:rsidR="0061281F">
          <w:rPr>
            <w:rFonts w:hint="eastAsia"/>
            <w:lang w:eastAsia="ja-JP"/>
          </w:rPr>
          <w:t>i</w:t>
        </w:r>
      </w:ins>
      <w:ins w:id="273" w:author="Yoshinori Koike" w:date="2011-02-22T16:30:00Z">
        <w:r w:rsidR="0061281F">
          <w:rPr>
            <w:rFonts w:hint="eastAsia"/>
            <w:lang w:eastAsia="ja-JP"/>
          </w:rPr>
          <w:t xml:space="preserve">ng. </w:t>
        </w:r>
      </w:ins>
      <w:ins w:id="274" w:author="Yoshinori Koike" w:date="2011-02-18T18:16:00Z">
        <w:r w:rsidR="00F56BB6">
          <w:rPr>
            <w:lang w:eastAsia="ja-JP"/>
          </w:rPr>
          <w:t xml:space="preserve">  </w:t>
        </w:r>
      </w:ins>
    </w:p>
    <w:p w:rsidR="009A1DE8" w:rsidRDefault="009A1DE8" w:rsidP="009A1DE8">
      <w:pPr>
        <w:pStyle w:val="TableNotitle"/>
        <w:rPr>
          <w:lang w:eastAsia="ja-JP"/>
        </w:rPr>
      </w:pPr>
      <w:r>
        <w:rPr>
          <w:rFonts w:hint="eastAsia"/>
          <w:lang w:eastAsia="ja-JP"/>
        </w:rPr>
        <w:lastRenderedPageBreak/>
        <w:t>Table 5-1  Standardization on "carrier-class" Ethernet.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tblPr>
      <w:tblGrid>
        <w:gridCol w:w="326"/>
        <w:gridCol w:w="1720"/>
        <w:gridCol w:w="1533"/>
        <w:gridCol w:w="6270"/>
      </w:tblGrid>
      <w:tr w:rsidR="009A1DE8" w:rsidTr="006F298E">
        <w:trPr>
          <w:trHeight w:val="285"/>
        </w:trPr>
        <w:tc>
          <w:tcPr>
            <w:tcW w:w="0" w:type="auto"/>
            <w:tcBorders>
              <w:bottom w:val="single" w:sz="12" w:space="0" w:color="000000"/>
            </w:tcBorders>
          </w:tcPr>
          <w:p w:rsidR="009A1DE8" w:rsidRDefault="009A1DE8" w:rsidP="006F298E">
            <w:pPr>
              <w:pStyle w:val="Tabletext"/>
              <w:keepNext/>
              <w:rPr>
                <w:lang w:val="en-US" w:eastAsia="ja-JP"/>
              </w:rPr>
            </w:pPr>
            <w:r>
              <w:rPr>
                <w:lang w:val="en-US" w:eastAsia="ja-JP"/>
              </w:rPr>
              <w:t>#</w:t>
            </w:r>
          </w:p>
        </w:tc>
        <w:tc>
          <w:tcPr>
            <w:tcW w:w="1720" w:type="dxa"/>
            <w:tcBorders>
              <w:bottom w:val="single" w:sz="12" w:space="0" w:color="000000"/>
            </w:tcBorders>
          </w:tcPr>
          <w:p w:rsidR="009A1DE8" w:rsidRDefault="009A1DE8" w:rsidP="006F298E">
            <w:pPr>
              <w:pStyle w:val="Tabletext"/>
              <w:keepNext/>
              <w:rPr>
                <w:lang w:val="en-US" w:eastAsia="ja-JP"/>
              </w:rPr>
            </w:pPr>
            <w:r>
              <w:rPr>
                <w:rFonts w:hint="eastAsia"/>
                <w:lang w:val="en-US" w:eastAsia="ja-JP"/>
              </w:rPr>
              <w:t>Standard body</w:t>
            </w:r>
          </w:p>
        </w:tc>
        <w:tc>
          <w:tcPr>
            <w:tcW w:w="1533" w:type="dxa"/>
            <w:tcBorders>
              <w:bottom w:val="single" w:sz="12" w:space="0" w:color="000000"/>
            </w:tcBorders>
          </w:tcPr>
          <w:p w:rsidR="009A1DE8" w:rsidRDefault="009A1DE8" w:rsidP="006F298E">
            <w:pPr>
              <w:pStyle w:val="Tabletext"/>
              <w:keepNext/>
              <w:rPr>
                <w:lang w:val="en-US" w:eastAsia="ja-JP"/>
              </w:rPr>
            </w:pPr>
            <w:r>
              <w:rPr>
                <w:rFonts w:hint="eastAsia"/>
                <w:lang w:val="en-US" w:eastAsia="ja-JP"/>
              </w:rPr>
              <w:t>Q/</w:t>
            </w:r>
            <w:r>
              <w:rPr>
                <w:lang w:val="en-US" w:eastAsia="ja-JP"/>
              </w:rPr>
              <w:t>SG (WG)</w:t>
            </w:r>
          </w:p>
        </w:tc>
        <w:tc>
          <w:tcPr>
            <w:tcW w:w="6270" w:type="dxa"/>
            <w:tcBorders>
              <w:bottom w:val="single" w:sz="12" w:space="0" w:color="000000"/>
            </w:tcBorders>
          </w:tcPr>
          <w:p w:rsidR="009A1DE8" w:rsidRDefault="009A1DE8" w:rsidP="006F298E">
            <w:pPr>
              <w:pStyle w:val="Tabletext"/>
              <w:keepNext/>
              <w:rPr>
                <w:lang w:val="en-US" w:eastAsia="ja-JP"/>
              </w:rPr>
            </w:pPr>
            <w:r>
              <w:rPr>
                <w:rFonts w:hint="eastAsia"/>
                <w:lang w:val="en-US" w:eastAsia="ja-JP"/>
              </w:rPr>
              <w:t>Study items</w:t>
            </w:r>
          </w:p>
        </w:tc>
      </w:tr>
      <w:tr w:rsidR="009A1DE8" w:rsidTr="006F298E">
        <w:trPr>
          <w:trHeight w:val="285"/>
        </w:trPr>
        <w:tc>
          <w:tcPr>
            <w:tcW w:w="0" w:type="auto"/>
          </w:tcPr>
          <w:p w:rsidR="009A1DE8" w:rsidRDefault="009A1DE8" w:rsidP="006F298E">
            <w:pPr>
              <w:pStyle w:val="Tabletext"/>
              <w:keepNext/>
              <w:rPr>
                <w:lang w:val="en-US" w:eastAsia="ja-JP"/>
              </w:rPr>
            </w:pPr>
            <w:r>
              <w:rPr>
                <w:lang w:val="en-US" w:eastAsia="ja-JP"/>
              </w:rPr>
              <w:t>1</w:t>
            </w:r>
          </w:p>
        </w:tc>
        <w:tc>
          <w:tcPr>
            <w:tcW w:w="1720" w:type="dxa"/>
          </w:tcPr>
          <w:p w:rsidR="009A1DE8" w:rsidRDefault="009A1DE8" w:rsidP="006F298E">
            <w:pPr>
              <w:pStyle w:val="Tabletext"/>
              <w:keepNext/>
              <w:rPr>
                <w:lang w:val="en-US" w:eastAsia="ja-JP"/>
              </w:rPr>
            </w:pPr>
            <w:r>
              <w:rPr>
                <w:lang w:val="en-US" w:eastAsia="ja-JP"/>
              </w:rPr>
              <w:t>ITU-T SG12</w:t>
            </w:r>
          </w:p>
        </w:tc>
        <w:tc>
          <w:tcPr>
            <w:tcW w:w="1533" w:type="dxa"/>
          </w:tcPr>
          <w:p w:rsidR="009A1DE8" w:rsidRDefault="009A1DE8" w:rsidP="006F298E">
            <w:pPr>
              <w:pStyle w:val="Tabletext"/>
              <w:keepNext/>
              <w:rPr>
                <w:lang w:val="en-US" w:eastAsia="ja-JP"/>
              </w:rPr>
            </w:pPr>
            <w:r>
              <w:rPr>
                <w:lang w:val="en-US" w:eastAsia="ja-JP"/>
              </w:rPr>
              <w:t>Q.17/12</w:t>
            </w:r>
          </w:p>
        </w:tc>
        <w:tc>
          <w:tcPr>
            <w:tcW w:w="6270" w:type="dxa"/>
          </w:tcPr>
          <w:p w:rsidR="009A1DE8" w:rsidRDefault="009A1DE8" w:rsidP="006F298E">
            <w:pPr>
              <w:pStyle w:val="Tabletext"/>
              <w:keepNext/>
              <w:rPr>
                <w:lang w:val="en-US" w:eastAsia="ja-JP"/>
              </w:rPr>
            </w:pPr>
            <w:r>
              <w:rPr>
                <w:rFonts w:hint="eastAsia"/>
                <w:lang w:val="en-US" w:eastAsia="ja-JP"/>
              </w:rPr>
              <w:t xml:space="preserve">Ethernet </w:t>
            </w:r>
            <w:r>
              <w:rPr>
                <w:lang w:val="en-US" w:eastAsia="ja-JP"/>
              </w:rPr>
              <w:t xml:space="preserve"> services performance</w:t>
            </w:r>
          </w:p>
        </w:tc>
      </w:tr>
      <w:tr w:rsidR="009A1DE8" w:rsidTr="006F298E">
        <w:trPr>
          <w:cantSplit/>
          <w:trHeight w:val="285"/>
        </w:trPr>
        <w:tc>
          <w:tcPr>
            <w:tcW w:w="0" w:type="auto"/>
            <w:vMerge w:val="restart"/>
          </w:tcPr>
          <w:p w:rsidR="009A1DE8" w:rsidRDefault="009A1DE8" w:rsidP="006F298E">
            <w:pPr>
              <w:pStyle w:val="Tabletext"/>
              <w:keepNext/>
              <w:rPr>
                <w:lang w:val="en-US" w:eastAsia="ja-JP"/>
              </w:rPr>
            </w:pPr>
            <w:r>
              <w:rPr>
                <w:lang w:val="en-US" w:eastAsia="ja-JP"/>
              </w:rPr>
              <w:t>2</w:t>
            </w:r>
          </w:p>
        </w:tc>
        <w:tc>
          <w:tcPr>
            <w:tcW w:w="1720" w:type="dxa"/>
            <w:vMerge w:val="restart"/>
          </w:tcPr>
          <w:p w:rsidR="009A1DE8" w:rsidRDefault="009A1DE8" w:rsidP="006F298E">
            <w:pPr>
              <w:pStyle w:val="Tabletext"/>
              <w:keepNext/>
              <w:rPr>
                <w:lang w:val="en-US" w:eastAsia="ja-JP"/>
              </w:rPr>
            </w:pPr>
            <w:r>
              <w:rPr>
                <w:lang w:val="en-US" w:eastAsia="ja-JP"/>
              </w:rPr>
              <w:t>ITU-T SG15</w:t>
            </w:r>
          </w:p>
        </w:tc>
        <w:tc>
          <w:tcPr>
            <w:tcW w:w="1533" w:type="dxa"/>
          </w:tcPr>
          <w:p w:rsidR="009A1DE8" w:rsidRDefault="009A1DE8" w:rsidP="006F298E">
            <w:pPr>
              <w:pStyle w:val="Tabletext"/>
              <w:keepNext/>
              <w:rPr>
                <w:lang w:val="en-US" w:eastAsia="ja-JP"/>
              </w:rPr>
            </w:pPr>
            <w:r>
              <w:rPr>
                <w:lang w:val="en-US" w:eastAsia="ja-JP"/>
              </w:rPr>
              <w:t>Q.3/15</w:t>
            </w:r>
          </w:p>
        </w:tc>
        <w:tc>
          <w:tcPr>
            <w:tcW w:w="6270" w:type="dxa"/>
          </w:tcPr>
          <w:p w:rsidR="009A1DE8" w:rsidRDefault="009A1DE8" w:rsidP="006F298E">
            <w:pPr>
              <w:pStyle w:val="Tabletext"/>
              <w:keepNext/>
              <w:rPr>
                <w:lang w:val="en-US" w:eastAsia="ja-JP"/>
              </w:rPr>
            </w:pPr>
            <w:r>
              <w:rPr>
                <w:rFonts w:hint="eastAsia"/>
                <w:lang w:val="en-US" w:eastAsia="ja-JP"/>
              </w:rPr>
              <w:t>Coordination on OTN including optical Ethernet</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Q.9/15</w:t>
            </w:r>
          </w:p>
        </w:tc>
        <w:tc>
          <w:tcPr>
            <w:tcW w:w="6270" w:type="dxa"/>
          </w:tcPr>
          <w:p w:rsidR="009A1DE8" w:rsidRDefault="009A1DE8" w:rsidP="006F298E">
            <w:pPr>
              <w:pStyle w:val="Tabletext"/>
              <w:keepNext/>
              <w:rPr>
                <w:lang w:val="en-US" w:eastAsia="ja-JP"/>
              </w:rPr>
            </w:pPr>
            <w:r>
              <w:rPr>
                <w:rFonts w:hint="eastAsia"/>
                <w:lang w:val="en-US" w:eastAsia="ja-JP"/>
              </w:rPr>
              <w:t>Ethernet protection/restoration and equipment functional architecture</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Q.10/15</w:t>
            </w:r>
          </w:p>
        </w:tc>
        <w:tc>
          <w:tcPr>
            <w:tcW w:w="6270" w:type="dxa"/>
          </w:tcPr>
          <w:p w:rsidR="009A1DE8" w:rsidRDefault="009A1DE8" w:rsidP="006F298E">
            <w:pPr>
              <w:pStyle w:val="Tabletext"/>
              <w:keepNext/>
              <w:rPr>
                <w:lang w:val="en-US" w:eastAsia="ja-JP"/>
              </w:rPr>
            </w:pPr>
            <w:r>
              <w:rPr>
                <w:rFonts w:hint="eastAsia"/>
                <w:lang w:val="en-US" w:eastAsia="ja-JP"/>
              </w:rPr>
              <w:t xml:space="preserve">Ethernet </w:t>
            </w:r>
            <w:r>
              <w:rPr>
                <w:lang w:val="en-US" w:eastAsia="ja-JP"/>
              </w:rPr>
              <w:t>OAM</w:t>
            </w:r>
            <w:r>
              <w:rPr>
                <w:rFonts w:hint="eastAsia"/>
                <w:lang w:val="en-US" w:eastAsia="ja-JP"/>
              </w:rPr>
              <w:t xml:space="preserve"> mechanisms</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Q.11/15</w:t>
            </w:r>
          </w:p>
        </w:tc>
        <w:tc>
          <w:tcPr>
            <w:tcW w:w="6270" w:type="dxa"/>
          </w:tcPr>
          <w:p w:rsidR="009A1DE8" w:rsidRDefault="009A1DE8" w:rsidP="006F298E">
            <w:pPr>
              <w:pStyle w:val="Tabletext"/>
              <w:keepNext/>
              <w:rPr>
                <w:lang w:val="en-US" w:eastAsia="ja-JP"/>
              </w:rPr>
            </w:pPr>
            <w:r>
              <w:rPr>
                <w:rFonts w:hint="eastAsia"/>
                <w:lang w:val="en-US" w:eastAsia="ja-JP"/>
              </w:rPr>
              <w:t>Ethernet Service description and frame mapping (GFP)</w:t>
            </w:r>
            <w:r>
              <w:rPr>
                <w:lang w:val="en-US" w:eastAsia="ja-JP"/>
              </w:rPr>
              <w:t xml:space="preserve"> </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Q.12/15</w:t>
            </w:r>
          </w:p>
        </w:tc>
        <w:tc>
          <w:tcPr>
            <w:tcW w:w="6270" w:type="dxa"/>
          </w:tcPr>
          <w:p w:rsidR="009A1DE8" w:rsidRDefault="009A1DE8" w:rsidP="006F298E">
            <w:pPr>
              <w:pStyle w:val="Tabletext"/>
              <w:keepNext/>
              <w:rPr>
                <w:lang w:val="en-US" w:eastAsia="ja-JP"/>
              </w:rPr>
            </w:pPr>
            <w:r>
              <w:rPr>
                <w:rFonts w:hint="eastAsia"/>
                <w:lang w:val="en-US" w:eastAsia="ja-JP"/>
              </w:rPr>
              <w:t>Ethernet architecture</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sidRPr="00A0533A">
              <w:rPr>
                <w:lang w:val="en-US" w:eastAsia="ja-JP"/>
              </w:rPr>
              <w:t>Q.13/15</w:t>
            </w:r>
          </w:p>
        </w:tc>
        <w:tc>
          <w:tcPr>
            <w:tcW w:w="6270" w:type="dxa"/>
          </w:tcPr>
          <w:p w:rsidR="009A1DE8" w:rsidRDefault="009A1DE8" w:rsidP="006F298E">
            <w:pPr>
              <w:pStyle w:val="Tabletext"/>
              <w:keepNext/>
              <w:rPr>
                <w:lang w:val="en-US" w:eastAsia="ja-JP"/>
              </w:rPr>
            </w:pPr>
            <w:r w:rsidRPr="00A0533A">
              <w:rPr>
                <w:lang w:val="en-US" w:eastAsia="ja-JP"/>
              </w:rPr>
              <w:t>Synchronous Ethernet</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sidRPr="00A0533A">
              <w:rPr>
                <w:lang w:val="en-US" w:eastAsia="ja-JP"/>
              </w:rPr>
              <w:t>Q14/15</w:t>
            </w:r>
          </w:p>
        </w:tc>
        <w:tc>
          <w:tcPr>
            <w:tcW w:w="6270" w:type="dxa"/>
          </w:tcPr>
          <w:p w:rsidR="009A1DE8" w:rsidRDefault="009A1DE8" w:rsidP="006F298E">
            <w:pPr>
              <w:pStyle w:val="Tabletext"/>
              <w:keepNext/>
              <w:rPr>
                <w:lang w:val="en-US" w:eastAsia="ja-JP"/>
              </w:rPr>
            </w:pPr>
            <w:r w:rsidRPr="00A0533A">
              <w:rPr>
                <w:lang w:val="en-US" w:eastAsia="ja-JP"/>
              </w:rPr>
              <w:t>Management aspects of Ethernet</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sidRPr="00A0533A">
              <w:rPr>
                <w:lang w:val="en-US" w:eastAsia="ja-JP"/>
              </w:rPr>
              <w:t>Q15/15</w:t>
            </w:r>
          </w:p>
        </w:tc>
        <w:tc>
          <w:tcPr>
            <w:tcW w:w="6270" w:type="dxa"/>
          </w:tcPr>
          <w:p w:rsidR="009A1DE8" w:rsidRDefault="009A1DE8" w:rsidP="006F298E">
            <w:pPr>
              <w:pStyle w:val="Tabletext"/>
              <w:keepNext/>
              <w:rPr>
                <w:lang w:val="en-US" w:eastAsia="ja-JP"/>
              </w:rPr>
            </w:pPr>
            <w:r w:rsidRPr="00A0533A">
              <w:rPr>
                <w:lang w:val="en-US" w:eastAsia="ja-JP"/>
              </w:rPr>
              <w:t>Synchronous Ethernet test equipment</w:t>
            </w:r>
          </w:p>
        </w:tc>
      </w:tr>
      <w:tr w:rsidR="009A1DE8" w:rsidTr="006F298E">
        <w:trPr>
          <w:cantSplit/>
          <w:trHeight w:val="329"/>
        </w:trPr>
        <w:tc>
          <w:tcPr>
            <w:tcW w:w="0" w:type="auto"/>
            <w:vMerge w:val="restart"/>
          </w:tcPr>
          <w:p w:rsidR="009A1DE8" w:rsidRDefault="009A1DE8" w:rsidP="006F298E">
            <w:pPr>
              <w:pStyle w:val="Tabletext"/>
              <w:keepNext/>
              <w:rPr>
                <w:lang w:val="en-US" w:eastAsia="ja-JP"/>
              </w:rPr>
            </w:pPr>
            <w:r>
              <w:rPr>
                <w:lang w:val="en-US" w:eastAsia="ja-JP"/>
              </w:rPr>
              <w:t>3</w:t>
            </w:r>
          </w:p>
        </w:tc>
        <w:tc>
          <w:tcPr>
            <w:tcW w:w="1720" w:type="dxa"/>
            <w:vMerge w:val="restart"/>
          </w:tcPr>
          <w:p w:rsidR="009A1DE8" w:rsidRDefault="009A1DE8" w:rsidP="006F298E">
            <w:pPr>
              <w:pStyle w:val="Tabletext"/>
              <w:keepNext/>
              <w:rPr>
                <w:lang w:val="en-US" w:eastAsia="ja-JP"/>
              </w:rPr>
            </w:pPr>
            <w:r>
              <w:rPr>
                <w:lang w:val="en-US" w:eastAsia="ja-JP"/>
              </w:rPr>
              <w:t>IEEE 802</w:t>
            </w:r>
          </w:p>
        </w:tc>
        <w:tc>
          <w:tcPr>
            <w:tcW w:w="1533" w:type="dxa"/>
          </w:tcPr>
          <w:p w:rsidR="009A1DE8" w:rsidRDefault="009A1DE8" w:rsidP="006F298E">
            <w:pPr>
              <w:pStyle w:val="Tabletext"/>
              <w:keepNext/>
              <w:rPr>
                <w:lang w:val="en-US" w:eastAsia="ja-JP"/>
              </w:rPr>
            </w:pPr>
            <w:del w:id="275" w:author="koike" w:date="2011-02-02T15:56:00Z">
              <w:r w:rsidDel="00192E31">
                <w:rPr>
                  <w:lang w:val="en-US" w:eastAsia="ja-JP"/>
                </w:rPr>
                <w:delText>P</w:delText>
              </w:r>
            </w:del>
            <w:r>
              <w:rPr>
                <w:lang w:val="en-US" w:eastAsia="ja-JP"/>
              </w:rPr>
              <w:t>802.1</w:t>
            </w:r>
          </w:p>
        </w:tc>
        <w:tc>
          <w:tcPr>
            <w:tcW w:w="6270" w:type="dxa"/>
          </w:tcPr>
          <w:p w:rsidR="009A1DE8" w:rsidRDefault="009A1DE8" w:rsidP="006F298E">
            <w:pPr>
              <w:pStyle w:val="Tabletext"/>
              <w:keepNext/>
              <w:rPr>
                <w:lang w:val="en-US" w:eastAsia="ja-JP"/>
              </w:rPr>
            </w:pPr>
            <w:r>
              <w:rPr>
                <w:rFonts w:hint="eastAsia"/>
                <w:lang w:val="en-US" w:eastAsia="ja-JP"/>
              </w:rPr>
              <w:t>Higher layers above the MAC (including Network level Ethernet OAM mechanisms, Provider bridges, Provider backbone bridges)</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del w:id="276" w:author="koike" w:date="2011-02-02T15:56:00Z">
              <w:r w:rsidDel="00192E31">
                <w:rPr>
                  <w:lang w:val="en-US" w:eastAsia="ja-JP"/>
                </w:rPr>
                <w:delText>P</w:delText>
              </w:r>
            </w:del>
            <w:r>
              <w:rPr>
                <w:lang w:val="en-US" w:eastAsia="ja-JP"/>
              </w:rPr>
              <w:t>802.3</w:t>
            </w:r>
          </w:p>
        </w:tc>
        <w:tc>
          <w:tcPr>
            <w:tcW w:w="6270" w:type="dxa"/>
          </w:tcPr>
          <w:p w:rsidR="009A1DE8" w:rsidRDefault="009A1DE8" w:rsidP="006F298E">
            <w:pPr>
              <w:pStyle w:val="Tabletext"/>
              <w:keepNext/>
              <w:rPr>
                <w:lang w:val="en-US" w:eastAsia="ja-JP"/>
              </w:rPr>
            </w:pPr>
            <w:r>
              <w:rPr>
                <w:rFonts w:hint="eastAsia"/>
                <w:lang w:val="en-US" w:eastAsia="ja-JP"/>
              </w:rPr>
              <w:t xml:space="preserve">Ethernet (including </w:t>
            </w:r>
            <w:r>
              <w:rPr>
                <w:lang w:val="en-US" w:eastAsia="ja-JP"/>
              </w:rPr>
              <w:t>Ethernet in the First Mile</w:t>
            </w:r>
            <w:r>
              <w:rPr>
                <w:rFonts w:hint="eastAsia"/>
                <w:lang w:val="en-US" w:eastAsia="ja-JP"/>
              </w:rPr>
              <w:t xml:space="preserve"> (</w:t>
            </w:r>
            <w:r>
              <w:rPr>
                <w:lang w:val="en-US" w:eastAsia="ja-JP"/>
              </w:rPr>
              <w:t>c</w:t>
            </w:r>
            <w:r>
              <w:rPr>
                <w:rFonts w:hint="eastAsia"/>
                <w:lang w:val="en-US" w:eastAsia="ja-JP"/>
              </w:rPr>
              <w:t>ompleted in June 2004), 10G</w:t>
            </w:r>
            <w:r>
              <w:rPr>
                <w:lang w:val="en-US" w:eastAsia="ja-JP"/>
              </w:rPr>
              <w:t>-</w:t>
            </w:r>
            <w:r>
              <w:rPr>
                <w:rFonts w:hint="eastAsia"/>
                <w:lang w:val="en-US" w:eastAsia="ja-JP"/>
              </w:rPr>
              <w:t xml:space="preserve">EPON </w:t>
            </w:r>
            <w:r>
              <w:rPr>
                <w:lang w:val="en-US" w:eastAsia="ja-JP"/>
              </w:rPr>
              <w:t xml:space="preserve">(completed in September 2009) </w:t>
            </w:r>
            <w:r>
              <w:rPr>
                <w:rFonts w:hint="eastAsia"/>
                <w:lang w:val="en-US" w:eastAsia="ja-JP"/>
              </w:rPr>
              <w:t>and 40G/100G Ethernet)</w:t>
            </w:r>
          </w:p>
        </w:tc>
      </w:tr>
      <w:tr w:rsidR="009A1DE8" w:rsidTr="006F298E">
        <w:trPr>
          <w:cantSplit/>
          <w:trHeight w:val="177"/>
        </w:trPr>
        <w:tc>
          <w:tcPr>
            <w:tcW w:w="0" w:type="auto"/>
            <w:vMerge w:val="restart"/>
          </w:tcPr>
          <w:p w:rsidR="009A1DE8" w:rsidRDefault="009A1DE8" w:rsidP="006F298E">
            <w:pPr>
              <w:pStyle w:val="Tabletext"/>
              <w:keepNext/>
              <w:rPr>
                <w:lang w:val="en-US" w:eastAsia="ja-JP"/>
              </w:rPr>
            </w:pPr>
            <w:r>
              <w:rPr>
                <w:lang w:val="en-US" w:eastAsia="ja-JP"/>
              </w:rPr>
              <w:t>4</w:t>
            </w:r>
          </w:p>
        </w:tc>
        <w:tc>
          <w:tcPr>
            <w:tcW w:w="1720" w:type="dxa"/>
            <w:vMerge w:val="restart"/>
          </w:tcPr>
          <w:p w:rsidR="009A1DE8" w:rsidRDefault="009A1DE8" w:rsidP="006F298E">
            <w:pPr>
              <w:pStyle w:val="Tabletext"/>
              <w:keepNext/>
              <w:rPr>
                <w:lang w:val="en-US" w:eastAsia="ja-JP"/>
              </w:rPr>
            </w:pPr>
            <w:r>
              <w:rPr>
                <w:lang w:val="en-US" w:eastAsia="ja-JP"/>
              </w:rPr>
              <w:t>IETF</w:t>
            </w:r>
          </w:p>
        </w:tc>
        <w:tc>
          <w:tcPr>
            <w:tcW w:w="1533" w:type="dxa"/>
          </w:tcPr>
          <w:p w:rsidR="009A1DE8" w:rsidRPr="00861173" w:rsidRDefault="009A1DE8" w:rsidP="006F298E">
            <w:pPr>
              <w:pStyle w:val="Tabletext"/>
              <w:keepNext/>
              <w:rPr>
                <w:lang w:val="en-US" w:eastAsia="ja-JP"/>
              </w:rPr>
            </w:pPr>
            <w:r w:rsidRPr="00861173">
              <w:rPr>
                <w:lang w:val="en-US" w:eastAsia="ja-JP"/>
              </w:rPr>
              <w:t>CCAMP WG</w:t>
            </w:r>
          </w:p>
        </w:tc>
        <w:tc>
          <w:tcPr>
            <w:tcW w:w="6270" w:type="dxa"/>
          </w:tcPr>
          <w:p w:rsidR="009A1DE8" w:rsidRPr="000F562A" w:rsidRDefault="009A1DE8" w:rsidP="006F298E">
            <w:pPr>
              <w:pStyle w:val="Tabletext"/>
              <w:keepNext/>
              <w:rPr>
                <w:lang w:val="en-US" w:eastAsia="ja-JP"/>
              </w:rPr>
            </w:pPr>
            <w:r w:rsidRPr="00666940">
              <w:rPr>
                <w:lang w:val="en-US"/>
              </w:rPr>
              <w:t>common control plane and measurement</w:t>
            </w:r>
            <w:r>
              <w:rPr>
                <w:lang w:val="en-US"/>
              </w:rPr>
              <w:t xml:space="preserve"> </w:t>
            </w:r>
            <w:r w:rsidRPr="00666940">
              <w:rPr>
                <w:lang w:val="en-US"/>
              </w:rPr>
              <w:t>plane solutions</w:t>
            </w:r>
            <w:r>
              <w:rPr>
                <w:rFonts w:hint="eastAsia"/>
                <w:lang w:val="en-US" w:eastAsia="ja-JP"/>
              </w:rPr>
              <w:t xml:space="preserve"> and </w:t>
            </w:r>
            <w:r w:rsidRPr="00861173">
              <w:rPr>
                <w:lang w:val="en-US" w:eastAsia="ja-JP"/>
              </w:rPr>
              <w:t xml:space="preserve">GMPLS </w:t>
            </w:r>
            <w:r>
              <w:rPr>
                <w:lang w:val="en-US" w:eastAsia="ja-JP"/>
              </w:rPr>
              <w:t xml:space="preserve">mechanisms/protocol extensions </w:t>
            </w:r>
            <w:r w:rsidRPr="000F562A">
              <w:rPr>
                <w:lang w:val="en-US" w:eastAsia="ja-JP"/>
              </w:rPr>
              <w:t>to support source-controlled and explicitly-routed</w:t>
            </w:r>
          </w:p>
          <w:p w:rsidR="009A1DE8" w:rsidRPr="00861173" w:rsidRDefault="009A1DE8" w:rsidP="006F298E">
            <w:pPr>
              <w:pStyle w:val="Tabletext"/>
              <w:keepNext/>
              <w:rPr>
                <w:lang w:val="en-US" w:eastAsia="ja-JP"/>
              </w:rPr>
            </w:pPr>
            <w:r w:rsidRPr="000F562A">
              <w:rPr>
                <w:lang w:val="en-US" w:eastAsia="ja-JP"/>
              </w:rPr>
              <w:t>Ethernet data paths for Ethernet data planes</w:t>
            </w:r>
          </w:p>
        </w:tc>
      </w:tr>
      <w:tr w:rsidR="000F4988" w:rsidTr="006F298E">
        <w:trPr>
          <w:cantSplit/>
          <w:trHeight w:val="417"/>
          <w:ins w:id="277" w:author="Yoshinori Koike" w:date="2011-02-18T18:44:00Z"/>
        </w:trPr>
        <w:tc>
          <w:tcPr>
            <w:tcW w:w="0" w:type="auto"/>
            <w:vMerge/>
          </w:tcPr>
          <w:p w:rsidR="000F4988" w:rsidRDefault="000F4988" w:rsidP="006F298E">
            <w:pPr>
              <w:pStyle w:val="Tabletext"/>
              <w:keepNext/>
              <w:rPr>
                <w:ins w:id="278" w:author="Yoshinori Koike" w:date="2011-02-18T18:44:00Z"/>
                <w:lang w:val="en-US" w:eastAsia="ja-JP"/>
              </w:rPr>
            </w:pPr>
          </w:p>
        </w:tc>
        <w:tc>
          <w:tcPr>
            <w:tcW w:w="1720" w:type="dxa"/>
            <w:vMerge/>
          </w:tcPr>
          <w:p w:rsidR="000F4988" w:rsidRDefault="000F4988" w:rsidP="006F298E">
            <w:pPr>
              <w:pStyle w:val="Tabletext"/>
              <w:keepNext/>
              <w:rPr>
                <w:ins w:id="279" w:author="Yoshinori Koike" w:date="2011-02-18T18:44:00Z"/>
                <w:lang w:val="en-US" w:eastAsia="ja-JP"/>
              </w:rPr>
            </w:pPr>
          </w:p>
        </w:tc>
        <w:tc>
          <w:tcPr>
            <w:tcW w:w="1533" w:type="dxa"/>
          </w:tcPr>
          <w:p w:rsidR="000F4988" w:rsidRDefault="000F4988" w:rsidP="006F298E">
            <w:pPr>
              <w:pStyle w:val="Tabletext"/>
              <w:keepNext/>
              <w:rPr>
                <w:ins w:id="280" w:author="Yoshinori Koike" w:date="2011-02-18T18:44:00Z"/>
                <w:lang w:val="en-US" w:eastAsia="ja-JP"/>
              </w:rPr>
            </w:pPr>
            <w:ins w:id="281" w:author="Yoshinori Koike" w:date="2011-02-18T18:44:00Z">
              <w:r>
                <w:rPr>
                  <w:rFonts w:hint="eastAsia"/>
                  <w:lang w:val="en-US" w:eastAsia="ja-JP"/>
                </w:rPr>
                <w:t>MPLS WG</w:t>
              </w:r>
            </w:ins>
          </w:p>
        </w:tc>
        <w:tc>
          <w:tcPr>
            <w:tcW w:w="6270" w:type="dxa"/>
          </w:tcPr>
          <w:p w:rsidR="000F4988" w:rsidRDefault="000F4988" w:rsidP="006F298E">
            <w:pPr>
              <w:pStyle w:val="Tabletext"/>
              <w:keepNext/>
              <w:rPr>
                <w:ins w:id="282" w:author="Yoshinori Koike" w:date="2011-02-18T18:44:00Z"/>
                <w:lang w:val="en-US" w:eastAsia="ja-JP"/>
              </w:rPr>
            </w:pPr>
            <w:ins w:id="283" w:author="Yoshinori Koike" w:date="2011-02-18T18:45:00Z">
              <w:r>
                <w:t xml:space="preserve"> many elements of the support of Ethernet "carrier-class" pseudowires over MPLS and MPLS-TP networks</w:t>
              </w:r>
            </w:ins>
          </w:p>
        </w:tc>
      </w:tr>
      <w:tr w:rsidR="009A1DE8" w:rsidTr="006F298E">
        <w:trPr>
          <w:cantSplit/>
          <w:trHeight w:val="417"/>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L2VPN WG</w:t>
            </w:r>
          </w:p>
        </w:tc>
        <w:tc>
          <w:tcPr>
            <w:tcW w:w="6270" w:type="dxa"/>
          </w:tcPr>
          <w:p w:rsidR="009A1DE8" w:rsidRDefault="009A1DE8" w:rsidP="006F298E">
            <w:pPr>
              <w:pStyle w:val="Tabletext"/>
              <w:keepNext/>
              <w:rPr>
                <w:lang w:val="en-US" w:eastAsia="ja-JP"/>
              </w:rPr>
            </w:pPr>
            <w:r>
              <w:rPr>
                <w:lang w:val="en-US" w:eastAsia="ja-JP"/>
              </w:rPr>
              <w:t>Layer 2 Virtual Private Networks</w:t>
            </w:r>
          </w:p>
        </w:tc>
      </w:tr>
      <w:tr w:rsidR="009A1DE8" w:rsidTr="006F298E">
        <w:trPr>
          <w:trHeight w:val="105"/>
        </w:trPr>
        <w:tc>
          <w:tcPr>
            <w:tcW w:w="0" w:type="auto"/>
            <w:vMerge/>
          </w:tcPr>
          <w:p w:rsidR="009A1DE8" w:rsidRDefault="009A1DE8" w:rsidP="006F298E">
            <w:pPr>
              <w:pStyle w:val="Tabletext"/>
              <w:rPr>
                <w:lang w:val="en-US" w:eastAsia="ja-JP"/>
              </w:rPr>
            </w:pPr>
          </w:p>
        </w:tc>
        <w:tc>
          <w:tcPr>
            <w:tcW w:w="1720" w:type="dxa"/>
            <w:vMerge/>
          </w:tcPr>
          <w:p w:rsidR="009A1DE8" w:rsidRDefault="009A1DE8" w:rsidP="006F298E">
            <w:pPr>
              <w:pStyle w:val="Tabletext"/>
              <w:rPr>
                <w:lang w:val="en-US" w:eastAsia="ja-JP"/>
              </w:rPr>
            </w:pPr>
          </w:p>
        </w:tc>
        <w:tc>
          <w:tcPr>
            <w:tcW w:w="1533" w:type="dxa"/>
          </w:tcPr>
          <w:p w:rsidR="009A1DE8" w:rsidRDefault="009A1DE8" w:rsidP="006F298E">
            <w:pPr>
              <w:pStyle w:val="Tabletext"/>
              <w:keepNext/>
              <w:rPr>
                <w:lang w:val="en-US" w:eastAsia="ja-JP"/>
              </w:rPr>
            </w:pPr>
            <w:r>
              <w:rPr>
                <w:lang w:val="en-US" w:eastAsia="ja-JP"/>
              </w:rPr>
              <w:t>PWE3 WG</w:t>
            </w:r>
          </w:p>
        </w:tc>
        <w:tc>
          <w:tcPr>
            <w:tcW w:w="6270" w:type="dxa"/>
          </w:tcPr>
          <w:p w:rsidR="009A1DE8" w:rsidRPr="003273EA" w:rsidRDefault="009A1DE8" w:rsidP="006F298E">
            <w:pPr>
              <w:pStyle w:val="Tabletext"/>
              <w:keepNext/>
              <w:rPr>
                <w:lang w:val="en-US" w:eastAsia="ja-JP"/>
              </w:rPr>
            </w:pPr>
            <w:r w:rsidRPr="003273EA">
              <w:rPr>
                <w:lang w:val="en-US" w:eastAsia="ja-JP"/>
              </w:rPr>
              <w:t>encapsulation, transport, control, management, interworking</w:t>
            </w:r>
          </w:p>
          <w:p w:rsidR="009A1DE8" w:rsidRDefault="009A1DE8" w:rsidP="006F298E">
            <w:pPr>
              <w:pStyle w:val="Tabletext"/>
              <w:keepNext/>
              <w:rPr>
                <w:lang w:val="en-US" w:eastAsia="ja-JP"/>
              </w:rPr>
            </w:pPr>
            <w:r w:rsidRPr="003273EA">
              <w:rPr>
                <w:lang w:val="en-US" w:eastAsia="ja-JP"/>
              </w:rPr>
              <w:t xml:space="preserve">and security of </w:t>
            </w:r>
            <w:r>
              <w:rPr>
                <w:lang w:val="en-US" w:eastAsia="ja-JP"/>
              </w:rPr>
              <w:t xml:space="preserve">Ethernet </w:t>
            </w:r>
            <w:r w:rsidRPr="003273EA">
              <w:rPr>
                <w:lang w:val="en-US" w:eastAsia="ja-JP"/>
              </w:rPr>
              <w:t xml:space="preserve">services emulated over </w:t>
            </w:r>
            <w:r>
              <w:rPr>
                <w:lang w:val="en-US" w:eastAsia="ja-JP"/>
              </w:rPr>
              <w:t>MPLS enabled IP packet switched networks</w:t>
            </w:r>
          </w:p>
        </w:tc>
      </w:tr>
      <w:tr w:rsidR="009A1DE8" w:rsidTr="006F298E">
        <w:trPr>
          <w:trHeight w:val="675"/>
        </w:trPr>
        <w:tc>
          <w:tcPr>
            <w:tcW w:w="0" w:type="auto"/>
          </w:tcPr>
          <w:p w:rsidR="009A1DE8" w:rsidRDefault="009A1DE8" w:rsidP="006F298E">
            <w:pPr>
              <w:pStyle w:val="Tabletext"/>
              <w:rPr>
                <w:lang w:val="en-US" w:eastAsia="ja-JP"/>
              </w:rPr>
            </w:pPr>
            <w:r>
              <w:rPr>
                <w:lang w:val="en-US" w:eastAsia="ja-JP"/>
              </w:rPr>
              <w:t>5</w:t>
            </w:r>
          </w:p>
        </w:tc>
        <w:tc>
          <w:tcPr>
            <w:tcW w:w="1720" w:type="dxa"/>
          </w:tcPr>
          <w:p w:rsidR="009A1DE8" w:rsidRDefault="009A1DE8" w:rsidP="006F298E">
            <w:pPr>
              <w:pStyle w:val="Tabletext"/>
              <w:rPr>
                <w:lang w:val="en-US" w:eastAsia="ja-JP"/>
              </w:rPr>
            </w:pPr>
            <w:r>
              <w:rPr>
                <w:lang w:val="en-US" w:eastAsia="ja-JP"/>
              </w:rPr>
              <w:t>M</w:t>
            </w:r>
            <w:r>
              <w:rPr>
                <w:rFonts w:hint="eastAsia"/>
                <w:lang w:val="en-US" w:eastAsia="ja-JP"/>
              </w:rPr>
              <w:t xml:space="preserve">etro </w:t>
            </w:r>
            <w:r>
              <w:rPr>
                <w:lang w:val="en-US" w:eastAsia="ja-JP"/>
              </w:rPr>
              <w:t>E</w:t>
            </w:r>
            <w:r>
              <w:rPr>
                <w:rFonts w:hint="eastAsia"/>
                <w:lang w:val="en-US" w:eastAsia="ja-JP"/>
              </w:rPr>
              <w:t xml:space="preserve">thernet </w:t>
            </w:r>
            <w:r>
              <w:rPr>
                <w:lang w:val="en-US" w:eastAsia="ja-JP"/>
              </w:rPr>
              <w:t>F</w:t>
            </w:r>
            <w:r>
              <w:rPr>
                <w:rFonts w:hint="eastAsia"/>
                <w:lang w:val="en-US" w:eastAsia="ja-JP"/>
              </w:rPr>
              <w:t>orum</w:t>
            </w:r>
          </w:p>
        </w:tc>
        <w:tc>
          <w:tcPr>
            <w:tcW w:w="1533" w:type="dxa"/>
          </w:tcPr>
          <w:p w:rsidR="009A1DE8" w:rsidRDefault="009A1DE8" w:rsidP="006F298E">
            <w:pPr>
              <w:pStyle w:val="Tabletext"/>
              <w:rPr>
                <w:lang w:val="en-US" w:eastAsia="ja-JP"/>
              </w:rPr>
            </w:pPr>
            <w:r>
              <w:rPr>
                <w:lang w:val="en-US" w:eastAsia="ja-JP"/>
              </w:rPr>
              <w:t>Technical Committee</w:t>
            </w:r>
          </w:p>
        </w:tc>
        <w:tc>
          <w:tcPr>
            <w:tcW w:w="6270" w:type="dxa"/>
          </w:tcPr>
          <w:p w:rsidR="009A1DE8" w:rsidRDefault="009A1DE8" w:rsidP="006F298E">
            <w:pPr>
              <w:pStyle w:val="Tabletext"/>
              <w:rPr>
                <w:lang w:val="en-US" w:eastAsia="ja-JP"/>
              </w:rPr>
            </w:pPr>
            <w:r>
              <w:rPr>
                <w:rFonts w:hint="eastAsia"/>
                <w:lang w:val="en-US" w:eastAsia="ja-JP"/>
              </w:rPr>
              <w:t xml:space="preserve">Service </w:t>
            </w:r>
            <w:r>
              <w:rPr>
                <w:lang w:val="en-US" w:eastAsia="ja-JP"/>
              </w:rPr>
              <w:t>attributes including traffic and performance parameters, service d</w:t>
            </w:r>
            <w:r>
              <w:rPr>
                <w:rFonts w:hint="eastAsia"/>
                <w:lang w:val="en-US" w:eastAsia="ja-JP"/>
              </w:rPr>
              <w:t>efinition</w:t>
            </w:r>
            <w:r>
              <w:rPr>
                <w:lang w:val="en-US" w:eastAsia="ja-JP"/>
              </w:rPr>
              <w:t>s</w:t>
            </w:r>
            <w:r>
              <w:rPr>
                <w:rFonts w:hint="eastAsia"/>
                <w:lang w:val="en-US" w:eastAsia="ja-JP"/>
              </w:rPr>
              <w:t xml:space="preserve">, </w:t>
            </w:r>
            <w:r>
              <w:rPr>
                <w:lang w:val="en-US" w:eastAsia="ja-JP"/>
              </w:rPr>
              <w:t>Aggregation and E-NNI interfaces</w:t>
            </w:r>
            <w:r>
              <w:rPr>
                <w:rFonts w:hint="eastAsia"/>
                <w:lang w:val="en-US" w:eastAsia="ja-JP"/>
              </w:rPr>
              <w:t xml:space="preserve">, </w:t>
            </w:r>
            <w:r>
              <w:rPr>
                <w:lang w:val="en-US" w:eastAsia="ja-JP"/>
              </w:rPr>
              <w:t>management interfaces, performance monitoring, and test specifications.</w:t>
            </w:r>
          </w:p>
        </w:tc>
      </w:tr>
    </w:tbl>
    <w:p w:rsidR="009A1DE8" w:rsidRDefault="009A1DE8" w:rsidP="009A1DE8">
      <w:pPr>
        <w:pStyle w:val="Heading2"/>
        <w:rPr>
          <w:lang w:val="en-US" w:eastAsia="ja-JP"/>
        </w:rPr>
      </w:pPr>
      <w:r>
        <w:rPr>
          <w:rFonts w:hint="eastAsia"/>
          <w:lang w:val="en-US" w:eastAsia="ja-JP"/>
        </w:rPr>
        <w:t>5.5.3  Further details</w:t>
      </w:r>
    </w:p>
    <w:p w:rsidR="009A1DE8" w:rsidRDefault="009A1DE8" w:rsidP="009A1DE8">
      <w:pPr>
        <w:rPr>
          <w:lang w:eastAsia="ja-JP"/>
        </w:rPr>
      </w:pPr>
      <w:r>
        <w:rPr>
          <w:rFonts w:hint="eastAsia"/>
          <w:lang w:eastAsia="ja-JP"/>
        </w:rPr>
        <w:t>Further details about standardization of Ethernet can be obtained the website of ITU-T SG13, SG15, IEEE 802.1, IEEE 802.3, IETF and Metro Ethernet Forum as below:</w:t>
      </w:r>
    </w:p>
    <w:p w:rsidR="009A1DE8" w:rsidRDefault="009A1DE8" w:rsidP="009A1DE8">
      <w:pPr>
        <w:rPr>
          <w:lang w:val="fr-FR" w:eastAsia="ja-JP"/>
        </w:rPr>
      </w:pPr>
      <w:r>
        <w:rPr>
          <w:rFonts w:hint="eastAsia"/>
          <w:lang w:val="fr-FR" w:eastAsia="ja-JP"/>
        </w:rPr>
        <w:t xml:space="preserve">ITU-T SG13: </w:t>
      </w:r>
      <w:hyperlink r:id="rId14" w:history="1">
        <w:r w:rsidRPr="00BE3FC2">
          <w:rPr>
            <w:rStyle w:val="Hyperlink"/>
            <w:sz w:val="24"/>
            <w:lang w:val="fr-FR" w:eastAsia="ja-JP"/>
          </w:rPr>
          <w:t>http://www.itu.int/ITU-T/studygroups/com13/index.asp</w:t>
        </w:r>
      </w:hyperlink>
    </w:p>
    <w:p w:rsidR="009A1DE8" w:rsidRDefault="009A1DE8" w:rsidP="009A1DE8">
      <w:pPr>
        <w:rPr>
          <w:lang w:val="fr-FR" w:eastAsia="ja-JP"/>
        </w:rPr>
      </w:pPr>
      <w:r>
        <w:rPr>
          <w:rFonts w:hint="eastAsia"/>
          <w:lang w:val="fr-FR" w:eastAsia="ja-JP"/>
        </w:rPr>
        <w:t xml:space="preserve">ITU-T SG15: </w:t>
      </w:r>
      <w:hyperlink r:id="rId15" w:history="1">
        <w:r w:rsidRPr="00BE3FC2">
          <w:rPr>
            <w:rStyle w:val="Hyperlink"/>
            <w:sz w:val="24"/>
            <w:lang w:val="fr-FR" w:eastAsia="ja-JP"/>
          </w:rPr>
          <w:t>http://www.itu.int/ITU-T/studygroups/com15/index.asp</w:t>
        </w:r>
      </w:hyperlink>
    </w:p>
    <w:p w:rsidR="009A1DE8" w:rsidRPr="00132939" w:rsidRDefault="009A1DE8" w:rsidP="009A1DE8">
      <w:pPr>
        <w:rPr>
          <w:lang w:val="nl-BE" w:eastAsia="ja-JP"/>
        </w:rPr>
      </w:pPr>
      <w:r w:rsidRPr="00132939">
        <w:rPr>
          <w:rFonts w:hint="eastAsia"/>
          <w:lang w:val="nl-BE" w:eastAsia="ja-JP"/>
        </w:rPr>
        <w:t xml:space="preserve">IEEE 802.1 WG: </w:t>
      </w:r>
      <w:hyperlink r:id="rId16" w:history="1">
        <w:r w:rsidRPr="00132939">
          <w:rPr>
            <w:rStyle w:val="Hyperlink"/>
            <w:sz w:val="24"/>
            <w:lang w:val="nl-BE" w:eastAsia="ja-JP"/>
          </w:rPr>
          <w:t>http://www.ieee802.org/1/</w:t>
        </w:r>
      </w:hyperlink>
    </w:p>
    <w:p w:rsidR="009A1DE8" w:rsidRPr="00132939" w:rsidRDefault="009A1DE8" w:rsidP="009A1DE8">
      <w:pPr>
        <w:rPr>
          <w:lang w:val="nl-BE" w:eastAsia="ja-JP"/>
        </w:rPr>
      </w:pPr>
      <w:r w:rsidRPr="00132939">
        <w:rPr>
          <w:rFonts w:hint="eastAsia"/>
          <w:lang w:val="nl-BE" w:eastAsia="ja-JP"/>
        </w:rPr>
        <w:t xml:space="preserve">IEEE 802.3 WG: </w:t>
      </w:r>
      <w:hyperlink r:id="rId17" w:history="1">
        <w:r w:rsidRPr="00132939">
          <w:rPr>
            <w:rStyle w:val="Hyperlink"/>
            <w:sz w:val="24"/>
            <w:lang w:val="nl-BE" w:eastAsia="ja-JP"/>
          </w:rPr>
          <w:t>http://www.ieee802.org/3/</w:t>
        </w:r>
      </w:hyperlink>
    </w:p>
    <w:p w:rsidR="009A1DE8" w:rsidRPr="00132939" w:rsidRDefault="009A1DE8" w:rsidP="009A1DE8">
      <w:pPr>
        <w:rPr>
          <w:lang w:val="nl-BE" w:eastAsia="ja-JP"/>
        </w:rPr>
      </w:pPr>
      <w:r w:rsidRPr="00132939">
        <w:rPr>
          <w:rFonts w:hint="eastAsia"/>
          <w:lang w:val="nl-BE" w:eastAsia="ja-JP"/>
        </w:rPr>
        <w:t xml:space="preserve">IETF: </w:t>
      </w:r>
      <w:hyperlink r:id="rId18" w:history="1">
        <w:r w:rsidRPr="00132939">
          <w:rPr>
            <w:rStyle w:val="Hyperlink"/>
            <w:sz w:val="24"/>
            <w:lang w:val="nl-BE" w:eastAsia="ja-JP"/>
          </w:rPr>
          <w:t>http://www.ietf.org/</w:t>
        </w:r>
      </w:hyperlink>
    </w:p>
    <w:p w:rsidR="009A1DE8" w:rsidRPr="00132939" w:rsidRDefault="009A1DE8" w:rsidP="009A1DE8">
      <w:pPr>
        <w:rPr>
          <w:lang w:val="nb-NO" w:eastAsia="ja-JP"/>
        </w:rPr>
      </w:pPr>
      <w:r w:rsidRPr="00132939">
        <w:rPr>
          <w:rFonts w:hint="eastAsia"/>
          <w:lang w:val="nb-NO" w:eastAsia="ja-JP"/>
        </w:rPr>
        <w:t xml:space="preserve">Metro Ethernet Forum: </w:t>
      </w:r>
      <w:hyperlink r:id="rId19" w:history="1">
        <w:r w:rsidRPr="00132939">
          <w:rPr>
            <w:rStyle w:val="Hyperlink"/>
            <w:sz w:val="24"/>
            <w:lang w:val="nb-NO" w:eastAsia="ja-JP"/>
          </w:rPr>
          <w:t>http://metroethernetforum.org/</w:t>
        </w:r>
      </w:hyperlink>
    </w:p>
    <w:p w:rsidR="009A1DE8" w:rsidRPr="00377C6A" w:rsidRDefault="009A1DE8" w:rsidP="009A1DE8">
      <w:pPr>
        <w:pStyle w:val="Heading1"/>
        <w:rPr>
          <w:lang w:val="en-US" w:eastAsia="ja-JP"/>
        </w:rPr>
      </w:pPr>
      <w:r w:rsidRPr="00377C6A">
        <w:rPr>
          <w:rFonts w:hint="eastAsia"/>
          <w:lang w:val="en-US"/>
        </w:rPr>
        <w:lastRenderedPageBreak/>
        <w:t>5.6</w:t>
      </w:r>
      <w:r w:rsidRPr="00377C6A">
        <w:rPr>
          <w:rFonts w:hint="eastAsia"/>
          <w:lang w:val="en-US"/>
        </w:rPr>
        <w:tab/>
        <w:t>Standardization on MPLS</w:t>
      </w:r>
      <w:r w:rsidRPr="00377C6A">
        <w:rPr>
          <w:rFonts w:hint="eastAsia"/>
          <w:lang w:val="en-US" w:eastAsia="ja-JP"/>
        </w:rPr>
        <w:t>/MPLS-TP (T-MPLS)</w:t>
      </w:r>
    </w:p>
    <w:p w:rsidR="009A1DE8" w:rsidRDefault="009A1DE8" w:rsidP="009A1DE8">
      <w:pPr>
        <w:rPr>
          <w:lang w:eastAsia="ja-JP"/>
        </w:rPr>
      </w:pPr>
      <w:r>
        <w:rPr>
          <w:rFonts w:hint="eastAsia"/>
          <w:lang w:eastAsia="ja-JP"/>
        </w:rPr>
        <w:t xml:space="preserve">In order to use MPLS technology in operators' network, standardization for enhancing MPLS is conducted by ITU-T SG13 and SG15.  In addition to </w:t>
      </w:r>
      <w:r>
        <w:rPr>
          <w:lang w:eastAsia="ja-JP"/>
        </w:rPr>
        <w:t>“</w:t>
      </w:r>
      <w:r>
        <w:rPr>
          <w:rFonts w:hint="eastAsia"/>
          <w:lang w:eastAsia="ja-JP"/>
        </w:rPr>
        <w:t>normal</w:t>
      </w:r>
      <w:r>
        <w:rPr>
          <w:lang w:eastAsia="ja-JP"/>
        </w:rPr>
        <w:t>”</w:t>
      </w:r>
      <w:r>
        <w:rPr>
          <w:rFonts w:hint="eastAsia"/>
          <w:lang w:eastAsia="ja-JP"/>
        </w:rPr>
        <w:t xml:space="preserve"> MPLS, Transport MPLS (T-MPLS) </w:t>
      </w:r>
      <w:r>
        <w:rPr>
          <w:lang w:eastAsia="ja-JP"/>
        </w:rPr>
        <w:t>has been</w:t>
      </w:r>
      <w:r>
        <w:rPr>
          <w:rFonts w:hint="eastAsia"/>
          <w:lang w:eastAsia="ja-JP"/>
        </w:rPr>
        <w:t xml:space="preserve"> studied actively.  In 2007-2008 timeframe, several meetings were held to discuss the working method on T-MPLS between ITU-T (in particular, SG13 and SG15) and IETF. In a SG15 plenary meeting in </w:t>
      </w:r>
      <w:r>
        <w:rPr>
          <w:lang w:eastAsia="ja-JP"/>
        </w:rPr>
        <w:t>February</w:t>
      </w:r>
      <w:r>
        <w:rPr>
          <w:rFonts w:hint="eastAsia"/>
          <w:lang w:eastAsia="ja-JP"/>
        </w:rPr>
        <w:t xml:space="preserve"> 2008, it was decided to set up </w:t>
      </w:r>
      <w:r>
        <w:rPr>
          <w:lang w:eastAsia="ja-JP"/>
        </w:rPr>
        <w:t>a</w:t>
      </w:r>
      <w:r>
        <w:rPr>
          <w:rFonts w:hint="eastAsia"/>
          <w:lang w:eastAsia="ja-JP"/>
        </w:rPr>
        <w:t xml:space="preserve"> Joint Work Team (JWT) to discuss this matter intensively. </w:t>
      </w:r>
      <w:r w:rsidRPr="008B0C7B">
        <w:rPr>
          <w:lang w:eastAsia="ja-JP"/>
        </w:rPr>
        <w:t xml:space="preserve">At the December 2008 plenary meeting SG 15 agreed to use the term MPLS-TP to refer to the extensions to MPLS technology being developed by the IETF to meet the requirements of the transport network. </w:t>
      </w:r>
      <w:r>
        <w:rPr>
          <w:rFonts w:hint="eastAsia"/>
          <w:lang w:eastAsia="ja-JP"/>
        </w:rPr>
        <w:t xml:space="preserve">The meeting also agreed </w:t>
      </w:r>
      <w:r>
        <w:t>the plan to migrate the existing T-MPLS Recommendations to MPLS-TP provided in Migration of T-MPLS Recommendations to MPLS-TP</w:t>
      </w:r>
      <w:r>
        <w:rPr>
          <w:rFonts w:hint="eastAsia"/>
          <w:lang w:eastAsia="ja-JP"/>
        </w:rPr>
        <w:t xml:space="preserve">. In October 2009, MPLS-TP steering committee </w:t>
      </w:r>
      <w:r>
        <w:t>has been established to provide MPLS-TP project management coordination between IETF and ITU-T</w:t>
      </w:r>
      <w:r>
        <w:rPr>
          <w:rFonts w:hint="eastAsia"/>
          <w:lang w:eastAsia="ja-JP"/>
        </w:rPr>
        <w:t xml:space="preserve">. </w:t>
      </w:r>
      <w:r>
        <w:rPr>
          <w:lang w:eastAsia="ja-JP"/>
        </w:rPr>
        <w:t xml:space="preserve">Figure 5-4 shows the structure of the </w:t>
      </w:r>
      <w:r>
        <w:rPr>
          <w:rFonts w:hint="eastAsia"/>
          <w:lang w:eastAsia="ja-JP"/>
        </w:rPr>
        <w:t>relationship between IETF and ITU-T</w:t>
      </w:r>
      <w:r>
        <w:rPr>
          <w:lang w:eastAsia="ja-JP"/>
        </w:rPr>
        <w:t>.</w:t>
      </w:r>
    </w:p>
    <w:p w:rsidR="009A1DE8" w:rsidRDefault="00DB0B76" w:rsidP="009A1DE8">
      <w:pPr>
        <w:rPr>
          <w:lang w:eastAsia="ja-JP"/>
        </w:rPr>
      </w:pPr>
      <w:r>
        <w:rPr>
          <w:noProof/>
          <w:lang w:val="en-US" w:eastAsia="zh-CN"/>
        </w:rPr>
        <w:drawing>
          <wp:inline distT="0" distB="0" distL="0" distR="0">
            <wp:extent cx="6115050" cy="41884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6115050" cy="4188460"/>
                    </a:xfrm>
                    <a:prstGeom prst="rect">
                      <a:avLst/>
                    </a:prstGeom>
                    <a:noFill/>
                    <a:ln w="9525">
                      <a:noFill/>
                      <a:miter lim="800000"/>
                      <a:headEnd/>
                      <a:tailEnd/>
                    </a:ln>
                  </pic:spPr>
                </pic:pic>
              </a:graphicData>
            </a:graphic>
          </wp:inline>
        </w:drawing>
      </w:r>
    </w:p>
    <w:p w:rsidR="009A1DE8" w:rsidRPr="00392669" w:rsidRDefault="009A1DE8" w:rsidP="009A1DE8">
      <w:pPr>
        <w:rPr>
          <w:b/>
          <w:lang w:eastAsia="ja-JP"/>
        </w:rPr>
      </w:pPr>
      <w:r w:rsidRPr="00392669">
        <w:rPr>
          <w:b/>
          <w:lang w:eastAsia="ja-JP"/>
        </w:rPr>
        <w:t>Figure 5-4  Structure of the Joint Working Team (JWT) and related Sub-Groups</w:t>
      </w:r>
    </w:p>
    <w:p w:rsidR="009A1DE8" w:rsidRDefault="009A1DE8" w:rsidP="009A1DE8">
      <w:pPr>
        <w:rPr>
          <w:lang w:eastAsia="ja-JP"/>
        </w:rPr>
      </w:pPr>
      <w:r>
        <w:rPr>
          <w:rFonts w:hint="eastAsia"/>
          <w:lang w:eastAsia="ja-JP"/>
        </w:rPr>
        <w:t xml:space="preserve">The </w:t>
      </w:r>
      <w:r>
        <w:rPr>
          <w:lang w:eastAsia="ja-JP"/>
        </w:rPr>
        <w:t>JWT recommended</w:t>
      </w:r>
      <w:r>
        <w:rPr>
          <w:rFonts w:hint="eastAsia"/>
          <w:lang w:eastAsia="ja-JP"/>
        </w:rPr>
        <w:t xml:space="preserve"> that:</w:t>
      </w:r>
    </w:p>
    <w:p w:rsidR="009A1DE8" w:rsidRPr="00A90F25" w:rsidRDefault="009A1DE8" w:rsidP="009A1DE8">
      <w:pPr>
        <w:numPr>
          <w:ilvl w:val="0"/>
          <w:numId w:val="24"/>
        </w:numPr>
        <w:rPr>
          <w:lang w:val="en-US" w:eastAsia="ja-JP"/>
        </w:rPr>
      </w:pPr>
      <w:r w:rsidRPr="00A90F25">
        <w:rPr>
          <w:lang w:val="en-US" w:eastAsia="ja-JP"/>
        </w:rPr>
        <w:t>Jointly agree to work together and bring transport requirements into the IETF and extend IETF MPLS forwarding, OAM, survivability, network management and control plane protocols to meet those requirements through the IETF Standards Process</w:t>
      </w:r>
    </w:p>
    <w:p w:rsidR="009A1DE8" w:rsidRPr="00A90F25" w:rsidRDefault="009A1DE8" w:rsidP="009A1DE8">
      <w:pPr>
        <w:numPr>
          <w:ilvl w:val="0"/>
          <w:numId w:val="24"/>
        </w:numPr>
        <w:rPr>
          <w:lang w:val="en-US" w:eastAsia="ja-JP"/>
        </w:rPr>
      </w:pPr>
      <w:r w:rsidRPr="00A90F25">
        <w:rPr>
          <w:lang w:val="en-US" w:eastAsia="ja-JP"/>
        </w:rPr>
        <w:t>The Joint Working Team believes this would fulfill the mutual goal of improving the functionality of the transport networks and the internet and guaranteeing complete interoperability and architectural soundness</w:t>
      </w:r>
    </w:p>
    <w:p w:rsidR="009A1DE8" w:rsidRPr="00A90F25" w:rsidRDefault="009A1DE8" w:rsidP="009A1DE8">
      <w:pPr>
        <w:numPr>
          <w:ilvl w:val="0"/>
          <w:numId w:val="24"/>
        </w:numPr>
        <w:rPr>
          <w:lang w:val="en-US" w:eastAsia="ja-JP"/>
        </w:rPr>
      </w:pPr>
      <w:r w:rsidRPr="00A90F25">
        <w:rPr>
          <w:lang w:val="en-US" w:eastAsia="ja-JP"/>
        </w:rPr>
        <w:t>Refer to the technology as the Transport Profile for MPLS (MPLS-TP)</w:t>
      </w:r>
    </w:p>
    <w:p w:rsidR="009A1DE8" w:rsidRPr="00A90F25" w:rsidRDefault="009A1DE8" w:rsidP="009A1DE8">
      <w:pPr>
        <w:numPr>
          <w:ilvl w:val="0"/>
          <w:numId w:val="24"/>
        </w:numPr>
        <w:rPr>
          <w:lang w:val="en-US" w:eastAsia="ja-JP"/>
        </w:rPr>
      </w:pPr>
      <w:r w:rsidRPr="00A90F25">
        <w:rPr>
          <w:lang w:val="en-US" w:eastAsia="ja-JP"/>
        </w:rPr>
        <w:t>Therefore, we recommend that future work should focus on:</w:t>
      </w:r>
    </w:p>
    <w:p w:rsidR="009A1DE8" w:rsidRPr="00A90F25" w:rsidRDefault="009A1DE8" w:rsidP="009A1DE8">
      <w:pPr>
        <w:numPr>
          <w:ilvl w:val="1"/>
          <w:numId w:val="25"/>
        </w:numPr>
        <w:rPr>
          <w:lang w:val="en-US" w:eastAsia="ja-JP"/>
        </w:rPr>
      </w:pPr>
      <w:r w:rsidRPr="00A90F25">
        <w:rPr>
          <w:lang w:val="en-US" w:eastAsia="ja-JP"/>
        </w:rPr>
        <w:lastRenderedPageBreak/>
        <w:t>In the IETF: Definition of the MPLS “Transport Profile” (MPLS-TP)</w:t>
      </w:r>
    </w:p>
    <w:p w:rsidR="009A1DE8" w:rsidRPr="00A90F25" w:rsidRDefault="009A1DE8" w:rsidP="009A1DE8">
      <w:pPr>
        <w:numPr>
          <w:ilvl w:val="1"/>
          <w:numId w:val="25"/>
        </w:numPr>
        <w:rPr>
          <w:lang w:val="en-US" w:eastAsia="ja-JP"/>
        </w:rPr>
      </w:pPr>
      <w:r w:rsidRPr="00A90F25">
        <w:rPr>
          <w:lang w:val="en-US" w:eastAsia="ja-JP"/>
        </w:rPr>
        <w:t xml:space="preserve">In the ITU-T: </w:t>
      </w:r>
    </w:p>
    <w:p w:rsidR="009A1DE8" w:rsidRPr="00A90F25" w:rsidRDefault="009A1DE8" w:rsidP="009A1DE8">
      <w:pPr>
        <w:numPr>
          <w:ilvl w:val="2"/>
          <w:numId w:val="26"/>
        </w:numPr>
        <w:rPr>
          <w:lang w:val="en-US" w:eastAsia="ja-JP"/>
        </w:rPr>
      </w:pPr>
      <w:r w:rsidRPr="00A90F25">
        <w:rPr>
          <w:lang w:val="en-US" w:eastAsia="ja-JP"/>
        </w:rPr>
        <w:t>Integration of MPLS-TP into the transport network</w:t>
      </w:r>
    </w:p>
    <w:p w:rsidR="009A1DE8" w:rsidRDefault="009A1DE8" w:rsidP="009A1DE8">
      <w:pPr>
        <w:numPr>
          <w:ilvl w:val="2"/>
          <w:numId w:val="26"/>
        </w:numPr>
        <w:rPr>
          <w:lang w:val="en-US" w:eastAsia="ja-JP"/>
        </w:rPr>
      </w:pPr>
      <w:r w:rsidRPr="00A90F25">
        <w:rPr>
          <w:lang w:val="en-US" w:eastAsia="ja-JP"/>
        </w:rPr>
        <w:t>Alignment of the current T-MPLS Recommendations with MPLS-TP and,</w:t>
      </w:r>
    </w:p>
    <w:p w:rsidR="009A1DE8" w:rsidRDefault="009A1DE8" w:rsidP="009A1DE8">
      <w:pPr>
        <w:numPr>
          <w:ilvl w:val="2"/>
          <w:numId w:val="26"/>
        </w:numPr>
        <w:rPr>
          <w:lang w:val="en-US" w:eastAsia="ja-JP"/>
        </w:rPr>
      </w:pPr>
      <w:r w:rsidRPr="00A90F25">
        <w:rPr>
          <w:lang w:val="en-US" w:eastAsia="ja-JP"/>
        </w:rPr>
        <w:t>Terminate the work on current T-MPLS</w:t>
      </w:r>
    </w:p>
    <w:p w:rsidR="009A1DE8" w:rsidRDefault="009A1DE8" w:rsidP="009A1DE8">
      <w:pPr>
        <w:ind w:left="840"/>
        <w:rPr>
          <w:lang w:val="en-US" w:eastAsia="ja-JP"/>
        </w:rPr>
      </w:pPr>
    </w:p>
    <w:p w:rsidR="009A1DE8" w:rsidRDefault="009A1DE8" w:rsidP="009A1DE8">
      <w:pPr>
        <w:rPr>
          <w:lang w:val="en-US" w:eastAsia="ja-JP"/>
        </w:rPr>
      </w:pPr>
      <w:r>
        <w:rPr>
          <w:rFonts w:hint="eastAsia"/>
          <w:lang w:val="en-US" w:eastAsia="ja-JP"/>
        </w:rPr>
        <w:t>Further details can be found at:</w:t>
      </w:r>
    </w:p>
    <w:p w:rsidR="009A1DE8" w:rsidRDefault="00202477" w:rsidP="009A1DE8">
      <w:pPr>
        <w:rPr>
          <w:lang w:val="en-US" w:eastAsia="ja-JP"/>
        </w:rPr>
      </w:pPr>
      <w:hyperlink r:id="rId21" w:history="1">
        <w:r w:rsidR="009A1DE8" w:rsidRPr="003741D2">
          <w:rPr>
            <w:rStyle w:val="Hyperlink"/>
            <w:sz w:val="24"/>
            <w:lang w:val="en-US" w:eastAsia="ja-JP"/>
          </w:rPr>
          <w:t>http://ties.itu.int/ftp/public/itu-t/ahtmpls/readandwrite/doc_exchange/overview/MPLS-TP_overview-22.ppt</w:t>
        </w:r>
      </w:hyperlink>
    </w:p>
    <w:p w:rsidR="009A1DE8" w:rsidRPr="00201400" w:rsidRDefault="009A1DE8" w:rsidP="009A1DE8">
      <w:pPr>
        <w:rPr>
          <w:lang w:val="en-US" w:eastAsia="ja-JP"/>
        </w:rPr>
      </w:pPr>
    </w:p>
    <w:p w:rsidR="009A1DE8" w:rsidRDefault="009A1DE8" w:rsidP="009A1DE8">
      <w:pPr>
        <w:rPr>
          <w:lang w:eastAsia="ja-JP"/>
        </w:rPr>
      </w:pPr>
      <w:r w:rsidRPr="00C81CF4">
        <w:rPr>
          <w:lang w:eastAsia="ja-JP"/>
        </w:rPr>
        <w:t xml:space="preserve">The table below summarizes current standardization </w:t>
      </w:r>
      <w:r>
        <w:rPr>
          <w:lang w:eastAsia="ja-JP"/>
        </w:rPr>
        <w:t>responsibilities</w:t>
      </w:r>
      <w:r w:rsidRPr="00C81CF4">
        <w:rPr>
          <w:lang w:eastAsia="ja-JP"/>
        </w:rPr>
        <w:t xml:space="preserve"> on </w:t>
      </w:r>
      <w:r>
        <w:rPr>
          <w:lang w:eastAsia="ja-JP"/>
        </w:rPr>
        <w:t>MPLS-TP</w:t>
      </w:r>
      <w:r w:rsidRPr="00C81CF4">
        <w:rPr>
          <w:lang w:eastAsia="ja-JP"/>
        </w:rPr>
        <w:t>.</w:t>
      </w:r>
      <w:r w:rsidRPr="0001782C">
        <w:rPr>
          <w:rFonts w:hint="eastAsia"/>
          <w:lang w:eastAsia="ja-JP"/>
        </w:rPr>
        <w:t xml:space="preserve"> </w:t>
      </w:r>
    </w:p>
    <w:p w:rsidR="009A1DE8" w:rsidRDefault="009A1DE8" w:rsidP="009A1DE8">
      <w:pPr>
        <w:pStyle w:val="TableNotitle"/>
        <w:rPr>
          <w:lang w:eastAsia="ja-JP"/>
        </w:rPr>
      </w:pPr>
      <w:r>
        <w:rPr>
          <w:rFonts w:hint="eastAsia"/>
          <w:lang w:eastAsia="ja-JP"/>
        </w:rPr>
        <w:t>Table 5-</w:t>
      </w:r>
      <w:r>
        <w:rPr>
          <w:lang w:eastAsia="ja-JP"/>
        </w:rPr>
        <w:t>2</w:t>
      </w:r>
      <w:r>
        <w:rPr>
          <w:rFonts w:hint="eastAsia"/>
          <w:lang w:eastAsia="ja-JP"/>
        </w:rPr>
        <w:t xml:space="preserve">  Standardization on </w:t>
      </w:r>
      <w:r>
        <w:rPr>
          <w:lang w:eastAsia="ja-JP"/>
        </w:rPr>
        <w:t>MPLS-TP</w:t>
      </w:r>
      <w:r>
        <w:rPr>
          <w:rFonts w:hint="eastAsia"/>
          <w:lang w:eastAsia="ja-JP"/>
        </w:rPr>
        <w:t>.</w:t>
      </w:r>
    </w:p>
    <w:p w:rsidR="009A1DE8" w:rsidRDefault="009A1DE8" w:rsidP="009A1DE8">
      <w:pPr>
        <w:pStyle w:val="Heading3"/>
        <w:keepNext w:val="0"/>
        <w:keepLines w:val="0"/>
        <w:widowControl w:val="0"/>
        <w:rPr>
          <w:lang w:eastAsia="ja-JP"/>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tblPr>
      <w:tblGrid>
        <w:gridCol w:w="326"/>
        <w:gridCol w:w="1720"/>
        <w:gridCol w:w="1533"/>
        <w:gridCol w:w="6270"/>
      </w:tblGrid>
      <w:tr w:rsidR="009A1DE8" w:rsidTr="006F298E">
        <w:trPr>
          <w:trHeight w:val="285"/>
        </w:trPr>
        <w:tc>
          <w:tcPr>
            <w:tcW w:w="0" w:type="auto"/>
            <w:tcBorders>
              <w:bottom w:val="single" w:sz="12" w:space="0" w:color="000000"/>
            </w:tcBorders>
          </w:tcPr>
          <w:p w:rsidR="009A1DE8" w:rsidRDefault="009A1DE8" w:rsidP="006F298E">
            <w:pPr>
              <w:pStyle w:val="Tabletext"/>
              <w:keepNext/>
              <w:rPr>
                <w:lang w:val="en-US" w:eastAsia="ja-JP"/>
              </w:rPr>
            </w:pPr>
            <w:r>
              <w:rPr>
                <w:lang w:val="en-US" w:eastAsia="ja-JP"/>
              </w:rPr>
              <w:t>#</w:t>
            </w:r>
          </w:p>
        </w:tc>
        <w:tc>
          <w:tcPr>
            <w:tcW w:w="1720" w:type="dxa"/>
            <w:tcBorders>
              <w:bottom w:val="single" w:sz="12" w:space="0" w:color="000000"/>
            </w:tcBorders>
          </w:tcPr>
          <w:p w:rsidR="009A1DE8" w:rsidRDefault="009A1DE8" w:rsidP="006F298E">
            <w:pPr>
              <w:pStyle w:val="Tabletext"/>
              <w:keepNext/>
              <w:rPr>
                <w:lang w:val="en-US" w:eastAsia="ja-JP"/>
              </w:rPr>
            </w:pPr>
            <w:r>
              <w:rPr>
                <w:rFonts w:hint="eastAsia"/>
                <w:lang w:val="en-US" w:eastAsia="ja-JP"/>
              </w:rPr>
              <w:t>Standard body</w:t>
            </w:r>
          </w:p>
        </w:tc>
        <w:tc>
          <w:tcPr>
            <w:tcW w:w="1533" w:type="dxa"/>
            <w:tcBorders>
              <w:bottom w:val="single" w:sz="12" w:space="0" w:color="000000"/>
            </w:tcBorders>
          </w:tcPr>
          <w:p w:rsidR="009A1DE8" w:rsidRDefault="009A1DE8" w:rsidP="006F298E">
            <w:pPr>
              <w:pStyle w:val="Tabletext"/>
              <w:keepNext/>
              <w:rPr>
                <w:lang w:val="en-US" w:eastAsia="ja-JP"/>
              </w:rPr>
            </w:pPr>
            <w:r>
              <w:rPr>
                <w:rFonts w:hint="eastAsia"/>
                <w:lang w:val="en-US" w:eastAsia="ja-JP"/>
              </w:rPr>
              <w:t>Q/</w:t>
            </w:r>
            <w:r>
              <w:rPr>
                <w:lang w:val="en-US" w:eastAsia="ja-JP"/>
              </w:rPr>
              <w:t>SG (WG)</w:t>
            </w:r>
          </w:p>
        </w:tc>
        <w:tc>
          <w:tcPr>
            <w:tcW w:w="6270" w:type="dxa"/>
            <w:tcBorders>
              <w:bottom w:val="single" w:sz="12" w:space="0" w:color="000000"/>
            </w:tcBorders>
          </w:tcPr>
          <w:p w:rsidR="009A1DE8" w:rsidRDefault="009A1DE8" w:rsidP="006F298E">
            <w:pPr>
              <w:pStyle w:val="Tabletext"/>
              <w:keepNext/>
              <w:rPr>
                <w:lang w:val="en-US" w:eastAsia="ja-JP"/>
              </w:rPr>
            </w:pPr>
            <w:r>
              <w:rPr>
                <w:rFonts w:hint="eastAsia"/>
                <w:lang w:val="en-US" w:eastAsia="ja-JP"/>
              </w:rPr>
              <w:t>Study items</w:t>
            </w:r>
          </w:p>
        </w:tc>
      </w:tr>
      <w:tr w:rsidR="009A1DE8" w:rsidTr="006F298E">
        <w:trPr>
          <w:cantSplit/>
          <w:trHeight w:val="285"/>
        </w:trPr>
        <w:tc>
          <w:tcPr>
            <w:tcW w:w="0" w:type="auto"/>
            <w:vMerge w:val="restart"/>
          </w:tcPr>
          <w:p w:rsidR="009A1DE8" w:rsidRDefault="009A1DE8" w:rsidP="006F298E">
            <w:pPr>
              <w:pStyle w:val="Tabletext"/>
              <w:keepNext/>
              <w:rPr>
                <w:lang w:val="en-US" w:eastAsia="ja-JP"/>
              </w:rPr>
            </w:pPr>
            <w:r>
              <w:rPr>
                <w:lang w:val="en-US" w:eastAsia="ja-JP"/>
              </w:rPr>
              <w:t>1</w:t>
            </w:r>
          </w:p>
        </w:tc>
        <w:tc>
          <w:tcPr>
            <w:tcW w:w="1720" w:type="dxa"/>
            <w:vMerge w:val="restart"/>
          </w:tcPr>
          <w:p w:rsidR="009A1DE8" w:rsidRDefault="009A1DE8" w:rsidP="006F298E">
            <w:pPr>
              <w:pStyle w:val="Tabletext"/>
              <w:keepNext/>
              <w:rPr>
                <w:lang w:val="en-US" w:eastAsia="ja-JP"/>
              </w:rPr>
            </w:pPr>
            <w:r>
              <w:rPr>
                <w:lang w:val="en-US" w:eastAsia="ja-JP"/>
              </w:rPr>
              <w:t>ITU-T SG15</w:t>
            </w:r>
          </w:p>
        </w:tc>
        <w:tc>
          <w:tcPr>
            <w:tcW w:w="1533" w:type="dxa"/>
          </w:tcPr>
          <w:p w:rsidR="009A1DE8" w:rsidRDefault="009A1DE8" w:rsidP="006F298E">
            <w:pPr>
              <w:pStyle w:val="Tabletext"/>
              <w:keepNext/>
              <w:rPr>
                <w:lang w:val="en-US" w:eastAsia="ja-JP"/>
              </w:rPr>
            </w:pPr>
            <w:r>
              <w:rPr>
                <w:lang w:val="en-US" w:eastAsia="ja-JP"/>
              </w:rPr>
              <w:t>Q.3/15</w:t>
            </w:r>
          </w:p>
        </w:tc>
        <w:tc>
          <w:tcPr>
            <w:tcW w:w="6270" w:type="dxa"/>
          </w:tcPr>
          <w:p w:rsidR="009A1DE8" w:rsidRDefault="009A1DE8" w:rsidP="006F298E">
            <w:pPr>
              <w:pStyle w:val="Tabletext"/>
              <w:keepNext/>
              <w:rPr>
                <w:lang w:val="en-US" w:eastAsia="ja-JP"/>
              </w:rPr>
            </w:pPr>
            <w:r>
              <w:rPr>
                <w:lang w:val="en-US" w:eastAsia="ja-JP"/>
              </w:rPr>
              <w:t>Terms and definitions for MPLS-TP</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Q.9/15</w:t>
            </w:r>
          </w:p>
        </w:tc>
        <w:tc>
          <w:tcPr>
            <w:tcW w:w="6270" w:type="dxa"/>
          </w:tcPr>
          <w:p w:rsidR="009A1DE8" w:rsidRDefault="009A1DE8" w:rsidP="006F298E">
            <w:pPr>
              <w:pStyle w:val="Tabletext"/>
              <w:keepNext/>
              <w:rPr>
                <w:lang w:val="en-US" w:eastAsia="ja-JP"/>
              </w:rPr>
            </w:pPr>
            <w:r>
              <w:rPr>
                <w:lang w:val="en-US" w:eastAsia="ja-JP"/>
              </w:rPr>
              <w:t>MPLS-TP</w:t>
            </w:r>
            <w:r>
              <w:rPr>
                <w:rFonts w:hint="eastAsia"/>
                <w:lang w:val="en-US" w:eastAsia="ja-JP"/>
              </w:rPr>
              <w:t xml:space="preserve"> protection/</w:t>
            </w:r>
            <w:r>
              <w:rPr>
                <w:lang w:val="en-US" w:eastAsia="ja-JP"/>
              </w:rPr>
              <w:t>survivability</w:t>
            </w:r>
            <w:r>
              <w:rPr>
                <w:rFonts w:hint="eastAsia"/>
                <w:lang w:val="en-US" w:eastAsia="ja-JP"/>
              </w:rPr>
              <w:t xml:space="preserve"> and equipment functional architecture</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Q.10/15</w:t>
            </w:r>
          </w:p>
        </w:tc>
        <w:tc>
          <w:tcPr>
            <w:tcW w:w="6270" w:type="dxa"/>
          </w:tcPr>
          <w:p w:rsidR="009A1DE8" w:rsidRDefault="009A1DE8" w:rsidP="006F298E">
            <w:pPr>
              <w:pStyle w:val="Tabletext"/>
              <w:keepNext/>
              <w:rPr>
                <w:lang w:val="en-US" w:eastAsia="ja-JP"/>
              </w:rPr>
            </w:pPr>
            <w:r>
              <w:rPr>
                <w:lang w:val="en-US" w:eastAsia="ja-JP"/>
              </w:rPr>
              <w:t>MPLS-TP</w:t>
            </w:r>
            <w:r>
              <w:rPr>
                <w:rFonts w:hint="eastAsia"/>
                <w:lang w:val="en-US" w:eastAsia="ja-JP"/>
              </w:rPr>
              <w:t xml:space="preserve"> </w:t>
            </w:r>
            <w:r>
              <w:rPr>
                <w:lang w:val="en-US" w:eastAsia="ja-JP"/>
              </w:rPr>
              <w:t>interfaces, OAM</w:t>
            </w:r>
            <w:r>
              <w:rPr>
                <w:rFonts w:hint="eastAsia"/>
                <w:lang w:val="en-US" w:eastAsia="ja-JP"/>
              </w:rPr>
              <w:t xml:space="preserve"> </w:t>
            </w:r>
            <w:r>
              <w:rPr>
                <w:lang w:val="en-US" w:eastAsia="ja-JP"/>
              </w:rPr>
              <w:t xml:space="preserve">architecture and </w:t>
            </w:r>
            <w:r>
              <w:rPr>
                <w:rFonts w:hint="eastAsia"/>
                <w:lang w:val="en-US" w:eastAsia="ja-JP"/>
              </w:rPr>
              <w:t>mechanisms</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Q.12/15</w:t>
            </w:r>
          </w:p>
        </w:tc>
        <w:tc>
          <w:tcPr>
            <w:tcW w:w="6270" w:type="dxa"/>
          </w:tcPr>
          <w:p w:rsidR="009A1DE8" w:rsidRDefault="009A1DE8" w:rsidP="006F298E">
            <w:pPr>
              <w:pStyle w:val="Tabletext"/>
              <w:keepNext/>
              <w:rPr>
                <w:lang w:val="en-US" w:eastAsia="ja-JP"/>
              </w:rPr>
            </w:pPr>
            <w:r>
              <w:rPr>
                <w:lang w:val="en-US" w:eastAsia="ja-JP"/>
              </w:rPr>
              <w:t>MPLS-TP network</w:t>
            </w:r>
            <w:r>
              <w:rPr>
                <w:rFonts w:hint="eastAsia"/>
                <w:lang w:val="en-US" w:eastAsia="ja-JP"/>
              </w:rPr>
              <w:t xml:space="preserve"> architecture</w:t>
            </w:r>
          </w:p>
        </w:tc>
      </w:tr>
      <w:tr w:rsidR="009A1DE8" w:rsidTr="006F298E">
        <w:trPr>
          <w:cantSplit/>
          <w:trHeight w:val="285"/>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Q.14/15</w:t>
            </w:r>
          </w:p>
        </w:tc>
        <w:tc>
          <w:tcPr>
            <w:tcW w:w="6270" w:type="dxa"/>
          </w:tcPr>
          <w:p w:rsidR="009A1DE8" w:rsidRDefault="009A1DE8" w:rsidP="006F298E">
            <w:pPr>
              <w:pStyle w:val="Tabletext"/>
              <w:keepNext/>
              <w:rPr>
                <w:lang w:val="en-US" w:eastAsia="ja-JP"/>
              </w:rPr>
            </w:pPr>
            <w:r>
              <w:rPr>
                <w:lang w:val="en-US" w:eastAsia="ja-JP"/>
              </w:rPr>
              <w:t>MPLS-TP network management and control</w:t>
            </w:r>
          </w:p>
        </w:tc>
      </w:tr>
      <w:tr w:rsidR="009A1DE8" w:rsidTr="006F298E">
        <w:trPr>
          <w:cantSplit/>
          <w:trHeight w:val="177"/>
        </w:trPr>
        <w:tc>
          <w:tcPr>
            <w:tcW w:w="0" w:type="auto"/>
            <w:vMerge w:val="restart"/>
          </w:tcPr>
          <w:p w:rsidR="009A1DE8" w:rsidRDefault="009A1DE8" w:rsidP="006F298E">
            <w:pPr>
              <w:pStyle w:val="Tabletext"/>
              <w:keepNext/>
              <w:rPr>
                <w:lang w:val="en-US" w:eastAsia="ja-JP"/>
              </w:rPr>
            </w:pPr>
            <w:r>
              <w:rPr>
                <w:rFonts w:hint="eastAsia"/>
                <w:lang w:val="en-US" w:eastAsia="ja-JP"/>
              </w:rPr>
              <w:t>2</w:t>
            </w:r>
          </w:p>
          <w:p w:rsidR="009A1DE8" w:rsidRDefault="009A1DE8" w:rsidP="006F298E">
            <w:pPr>
              <w:pStyle w:val="Tabletext"/>
              <w:keepNext/>
              <w:rPr>
                <w:lang w:val="en-US" w:eastAsia="ja-JP"/>
              </w:rPr>
            </w:pPr>
          </w:p>
        </w:tc>
        <w:tc>
          <w:tcPr>
            <w:tcW w:w="1720" w:type="dxa"/>
            <w:vMerge w:val="restart"/>
          </w:tcPr>
          <w:p w:rsidR="009A1DE8" w:rsidRDefault="009A1DE8" w:rsidP="006F298E">
            <w:pPr>
              <w:pStyle w:val="Tabletext"/>
              <w:keepNext/>
              <w:rPr>
                <w:lang w:val="en-US" w:eastAsia="ja-JP"/>
              </w:rPr>
            </w:pPr>
            <w:r>
              <w:rPr>
                <w:rFonts w:hint="eastAsia"/>
                <w:lang w:val="en-US" w:eastAsia="ja-JP"/>
              </w:rPr>
              <w:t>IETF</w:t>
            </w:r>
          </w:p>
        </w:tc>
        <w:tc>
          <w:tcPr>
            <w:tcW w:w="1533" w:type="dxa"/>
          </w:tcPr>
          <w:p w:rsidR="009A1DE8" w:rsidRPr="00861173" w:rsidRDefault="009A1DE8" w:rsidP="006F298E">
            <w:pPr>
              <w:pStyle w:val="Tabletext"/>
              <w:keepNext/>
              <w:rPr>
                <w:lang w:val="en-US" w:eastAsia="ja-JP"/>
              </w:rPr>
            </w:pPr>
            <w:r w:rsidRPr="00C40ADF">
              <w:rPr>
                <w:lang w:val="en-US" w:eastAsia="ja-JP"/>
              </w:rPr>
              <w:t>BFD WG</w:t>
            </w:r>
          </w:p>
        </w:tc>
        <w:tc>
          <w:tcPr>
            <w:tcW w:w="6270" w:type="dxa"/>
          </w:tcPr>
          <w:p w:rsidR="009A1DE8" w:rsidRPr="00666940" w:rsidRDefault="009A1DE8" w:rsidP="006F298E">
            <w:pPr>
              <w:pStyle w:val="Tabletext"/>
              <w:keepNext/>
              <w:rPr>
                <w:lang w:val="en-US"/>
              </w:rPr>
            </w:pPr>
            <w:r w:rsidRPr="00C40ADF">
              <w:rPr>
                <w:lang w:val="en-US" w:eastAsia="ja-JP"/>
              </w:rPr>
              <w:t>Bidirectional Forwarding Detection (bfd) extntions for MPLS-TP</w:t>
            </w:r>
          </w:p>
        </w:tc>
      </w:tr>
      <w:tr w:rsidR="009A1DE8" w:rsidTr="006F298E">
        <w:trPr>
          <w:cantSplit/>
          <w:trHeight w:val="177"/>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Pr="00861173" w:rsidRDefault="009A1DE8" w:rsidP="006F298E">
            <w:pPr>
              <w:pStyle w:val="Tabletext"/>
              <w:keepNext/>
              <w:rPr>
                <w:lang w:val="en-US" w:eastAsia="ja-JP"/>
              </w:rPr>
            </w:pPr>
            <w:r w:rsidRPr="00861173">
              <w:rPr>
                <w:lang w:val="en-US" w:eastAsia="ja-JP"/>
              </w:rPr>
              <w:t>CCAMP WG</w:t>
            </w:r>
          </w:p>
        </w:tc>
        <w:tc>
          <w:tcPr>
            <w:tcW w:w="6270" w:type="dxa"/>
          </w:tcPr>
          <w:p w:rsidR="009A1DE8" w:rsidRPr="00861173" w:rsidRDefault="009A1DE8" w:rsidP="006F298E">
            <w:pPr>
              <w:pStyle w:val="Tabletext"/>
              <w:keepNext/>
              <w:rPr>
                <w:lang w:val="en-US" w:eastAsia="ja-JP"/>
              </w:rPr>
            </w:pPr>
            <w:r>
              <w:rPr>
                <w:rFonts w:hint="eastAsia"/>
                <w:lang w:val="en-US" w:eastAsia="ja-JP"/>
              </w:rPr>
              <w:t>C</w:t>
            </w:r>
            <w:r w:rsidRPr="00666940">
              <w:rPr>
                <w:lang w:val="en-US"/>
              </w:rPr>
              <w:t>ommon control plane and measurement</w:t>
            </w:r>
            <w:r>
              <w:rPr>
                <w:lang w:val="en-US"/>
              </w:rPr>
              <w:t xml:space="preserve"> </w:t>
            </w:r>
            <w:r w:rsidRPr="00666940">
              <w:rPr>
                <w:lang w:val="en-US"/>
              </w:rPr>
              <w:t>plane solutions</w:t>
            </w:r>
            <w:r>
              <w:rPr>
                <w:rFonts w:hint="eastAsia"/>
                <w:lang w:val="en-US" w:eastAsia="ja-JP"/>
              </w:rPr>
              <w:t xml:space="preserve"> and </w:t>
            </w:r>
            <w:r w:rsidRPr="00861173">
              <w:rPr>
                <w:lang w:val="en-US" w:eastAsia="ja-JP"/>
              </w:rPr>
              <w:t xml:space="preserve">GMPLS </w:t>
            </w:r>
            <w:r>
              <w:rPr>
                <w:lang w:val="en-US" w:eastAsia="ja-JP"/>
              </w:rPr>
              <w:t>mechanisms/protocol extensions for MPLS transport profile (MPLS-TP), Automatically Switched Optical Networks (ASON) and Wavelength Switched Optical Networks (WSON)</w:t>
            </w:r>
          </w:p>
        </w:tc>
      </w:tr>
      <w:tr w:rsidR="009A1DE8" w:rsidRPr="0075236D" w:rsidTr="006F298E">
        <w:trPr>
          <w:cantSplit/>
          <w:trHeight w:val="417"/>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L2VPN WG</w:t>
            </w:r>
          </w:p>
        </w:tc>
        <w:tc>
          <w:tcPr>
            <w:tcW w:w="6270" w:type="dxa"/>
          </w:tcPr>
          <w:p w:rsidR="009A1DE8" w:rsidRPr="00D2639B" w:rsidRDefault="009A1DE8" w:rsidP="006F298E">
            <w:pPr>
              <w:pStyle w:val="Tabletext"/>
              <w:keepNext/>
              <w:rPr>
                <w:lang w:val="en-US" w:eastAsia="ja-JP"/>
              </w:rPr>
            </w:pPr>
            <w:r>
              <w:rPr>
                <w:rFonts w:hint="eastAsia"/>
                <w:lang w:val="en-US" w:eastAsia="ja-JP"/>
              </w:rPr>
              <w:t>E</w:t>
            </w:r>
            <w:r w:rsidRPr="00D2639B">
              <w:rPr>
                <w:lang w:val="en-US" w:eastAsia="ja-JP"/>
              </w:rPr>
              <w:t>xtensions to L2VPN protocols and RFC's necessary to create an</w:t>
            </w:r>
          </w:p>
          <w:p w:rsidR="009A1DE8" w:rsidRPr="0075236D" w:rsidRDefault="009A1DE8" w:rsidP="006F298E">
            <w:pPr>
              <w:pStyle w:val="Tabletext"/>
              <w:keepNext/>
              <w:rPr>
                <w:lang w:val="fr-FR" w:eastAsia="ja-JP"/>
                <w:rPrChange w:id="284" w:author="RC" w:date="2011-02-23T18:45:00Z">
                  <w:rPr>
                    <w:lang w:val="en-US" w:eastAsia="ja-JP"/>
                  </w:rPr>
                </w:rPrChange>
              </w:rPr>
            </w:pPr>
            <w:r w:rsidRPr="0075236D">
              <w:rPr>
                <w:lang w:val="fr-FR" w:eastAsia="ja-JP"/>
                <w:rPrChange w:id="285" w:author="RC" w:date="2011-02-23T18:45:00Z">
                  <w:rPr>
                    <w:lang w:val="en-US" w:eastAsia="ja-JP"/>
                  </w:rPr>
                </w:rPrChange>
              </w:rPr>
              <w:t>MPLS Transport Profile (MPLS-TP)</w:t>
            </w:r>
          </w:p>
        </w:tc>
      </w:tr>
      <w:tr w:rsidR="009A1DE8" w:rsidTr="006F298E">
        <w:trPr>
          <w:cantSplit/>
          <w:trHeight w:val="417"/>
        </w:trPr>
        <w:tc>
          <w:tcPr>
            <w:tcW w:w="0" w:type="auto"/>
            <w:vMerge/>
          </w:tcPr>
          <w:p w:rsidR="009A1DE8" w:rsidRPr="0075236D" w:rsidRDefault="009A1DE8" w:rsidP="006F298E">
            <w:pPr>
              <w:pStyle w:val="Tabletext"/>
              <w:keepNext/>
              <w:rPr>
                <w:lang w:val="fr-FR" w:eastAsia="ja-JP"/>
                <w:rPrChange w:id="286" w:author="RC" w:date="2011-02-23T18:45:00Z">
                  <w:rPr>
                    <w:lang w:val="en-US" w:eastAsia="ja-JP"/>
                  </w:rPr>
                </w:rPrChange>
              </w:rPr>
            </w:pPr>
          </w:p>
        </w:tc>
        <w:tc>
          <w:tcPr>
            <w:tcW w:w="1720" w:type="dxa"/>
            <w:vMerge/>
          </w:tcPr>
          <w:p w:rsidR="009A1DE8" w:rsidRPr="0075236D" w:rsidRDefault="009A1DE8" w:rsidP="006F298E">
            <w:pPr>
              <w:pStyle w:val="Tabletext"/>
              <w:keepNext/>
              <w:rPr>
                <w:lang w:val="fr-FR" w:eastAsia="ja-JP"/>
                <w:rPrChange w:id="287" w:author="RC" w:date="2011-02-23T18:45:00Z">
                  <w:rPr>
                    <w:lang w:val="en-US" w:eastAsia="ja-JP"/>
                  </w:rPr>
                </w:rPrChange>
              </w:rPr>
            </w:pPr>
          </w:p>
        </w:tc>
        <w:tc>
          <w:tcPr>
            <w:tcW w:w="1533" w:type="dxa"/>
          </w:tcPr>
          <w:p w:rsidR="009A1DE8" w:rsidRDefault="009A1DE8" w:rsidP="006F298E">
            <w:pPr>
              <w:pStyle w:val="Tabletext"/>
              <w:keepNext/>
              <w:rPr>
                <w:lang w:val="en-US" w:eastAsia="ja-JP"/>
              </w:rPr>
            </w:pPr>
            <w:r w:rsidRPr="00C40ADF">
              <w:rPr>
                <w:lang w:val="en-US" w:eastAsia="ja-JP"/>
              </w:rPr>
              <w:t>MPLS WG</w:t>
            </w:r>
          </w:p>
        </w:tc>
        <w:tc>
          <w:tcPr>
            <w:tcW w:w="6270" w:type="dxa"/>
          </w:tcPr>
          <w:p w:rsidR="009A1DE8" w:rsidRDefault="009A1DE8" w:rsidP="006F298E">
            <w:pPr>
              <w:pStyle w:val="Tabletext"/>
              <w:keepNext/>
              <w:rPr>
                <w:lang w:val="en-US" w:eastAsia="ja-JP"/>
              </w:rPr>
            </w:pPr>
            <w:r w:rsidRPr="00C40ADF">
              <w:rPr>
                <w:lang w:val="en-US" w:eastAsia="ja-JP"/>
              </w:rPr>
              <w:t>Requirements, mechanisms, protocols and framework for MPLS-TP</w:t>
            </w:r>
          </w:p>
        </w:tc>
      </w:tr>
      <w:tr w:rsidR="009A1DE8" w:rsidTr="006F298E">
        <w:trPr>
          <w:cantSplit/>
          <w:trHeight w:val="417"/>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Pr="00C40ADF" w:rsidRDefault="009A1DE8" w:rsidP="006F298E">
            <w:pPr>
              <w:pStyle w:val="Tabletext"/>
              <w:keepNext/>
              <w:rPr>
                <w:lang w:val="en-US" w:eastAsia="ja-JP"/>
              </w:rPr>
            </w:pPr>
            <w:r>
              <w:rPr>
                <w:rFonts w:hint="eastAsia"/>
                <w:lang w:val="en-US" w:eastAsia="ja-JP"/>
              </w:rPr>
              <w:t>OPSAWG</w:t>
            </w:r>
          </w:p>
        </w:tc>
        <w:tc>
          <w:tcPr>
            <w:tcW w:w="6270" w:type="dxa"/>
          </w:tcPr>
          <w:p w:rsidR="009A1DE8" w:rsidRPr="00C40ADF" w:rsidRDefault="009A1DE8" w:rsidP="006F298E">
            <w:pPr>
              <w:pStyle w:val="Tabletext"/>
              <w:keepNext/>
              <w:rPr>
                <w:lang w:val="en-US" w:eastAsia="ja-JP"/>
              </w:rPr>
            </w:pPr>
            <w:r>
              <w:rPr>
                <w:rFonts w:hint="eastAsia"/>
                <w:lang w:val="en-US" w:eastAsia="ja-JP"/>
              </w:rPr>
              <w:t>D</w:t>
            </w:r>
            <w:r w:rsidRPr="00E85855">
              <w:rPr>
                <w:lang w:val="en-US" w:eastAsia="ja-JP"/>
              </w:rPr>
              <w:t xml:space="preserve">efinition of the OAM acronym </w:t>
            </w:r>
          </w:p>
        </w:tc>
      </w:tr>
      <w:tr w:rsidR="009A1DE8" w:rsidTr="006F298E">
        <w:trPr>
          <w:cantSplit/>
          <w:trHeight w:val="417"/>
        </w:trPr>
        <w:tc>
          <w:tcPr>
            <w:tcW w:w="0" w:type="auto"/>
            <w:vMerge/>
          </w:tcPr>
          <w:p w:rsidR="009A1DE8" w:rsidRDefault="009A1DE8" w:rsidP="006F298E">
            <w:pPr>
              <w:pStyle w:val="Tabletext"/>
              <w:keepNext/>
              <w:rPr>
                <w:lang w:val="en-US" w:eastAsia="ja-JP"/>
              </w:rPr>
            </w:pPr>
          </w:p>
        </w:tc>
        <w:tc>
          <w:tcPr>
            <w:tcW w:w="1720" w:type="dxa"/>
            <w:vMerge/>
          </w:tcPr>
          <w:p w:rsidR="009A1DE8" w:rsidRDefault="009A1DE8" w:rsidP="006F298E">
            <w:pPr>
              <w:pStyle w:val="Tabletext"/>
              <w:keepNext/>
              <w:rPr>
                <w:lang w:val="en-US" w:eastAsia="ja-JP"/>
              </w:rPr>
            </w:pPr>
          </w:p>
        </w:tc>
        <w:tc>
          <w:tcPr>
            <w:tcW w:w="1533" w:type="dxa"/>
          </w:tcPr>
          <w:p w:rsidR="009A1DE8" w:rsidRDefault="009A1DE8" w:rsidP="006F298E">
            <w:pPr>
              <w:pStyle w:val="Tabletext"/>
              <w:keepNext/>
              <w:rPr>
                <w:lang w:val="en-US" w:eastAsia="ja-JP"/>
              </w:rPr>
            </w:pPr>
            <w:r>
              <w:rPr>
                <w:lang w:val="en-US" w:eastAsia="ja-JP"/>
              </w:rPr>
              <w:t>PCE WG</w:t>
            </w:r>
          </w:p>
        </w:tc>
        <w:tc>
          <w:tcPr>
            <w:tcW w:w="6270" w:type="dxa"/>
          </w:tcPr>
          <w:p w:rsidR="009A1DE8" w:rsidRPr="005344FC" w:rsidRDefault="009A1DE8" w:rsidP="006F298E">
            <w:pPr>
              <w:pStyle w:val="Tabletext"/>
              <w:keepNext/>
              <w:rPr>
                <w:lang w:val="en-US" w:eastAsia="ja-JP"/>
              </w:rPr>
            </w:pPr>
            <w:r>
              <w:rPr>
                <w:lang w:val="en-US" w:eastAsia="ja-JP"/>
              </w:rPr>
              <w:t xml:space="preserve">Specification of </w:t>
            </w:r>
            <w:r w:rsidRPr="005344FC">
              <w:rPr>
                <w:lang w:val="en-US" w:eastAsia="ja-JP"/>
              </w:rPr>
              <w:t>Path Computation Element</w:t>
            </w:r>
          </w:p>
          <w:p w:rsidR="009A1DE8" w:rsidRPr="00270F14" w:rsidRDefault="009A1DE8" w:rsidP="006F298E">
            <w:pPr>
              <w:pStyle w:val="Tabletext"/>
              <w:keepNext/>
              <w:rPr>
                <w:lang w:val="en-US" w:eastAsia="ja-JP"/>
              </w:rPr>
            </w:pPr>
            <w:r w:rsidRPr="005344FC">
              <w:rPr>
                <w:lang w:val="en-US" w:eastAsia="ja-JP"/>
              </w:rPr>
              <w:t>(PCE) based architecture for the computat</w:t>
            </w:r>
            <w:r>
              <w:rPr>
                <w:lang w:val="en-US" w:eastAsia="ja-JP"/>
              </w:rPr>
              <w:t xml:space="preserve">ion of paths for MPLS and GMPLS </w:t>
            </w:r>
            <w:r w:rsidRPr="005344FC">
              <w:rPr>
                <w:lang w:val="en-US" w:eastAsia="ja-JP"/>
              </w:rPr>
              <w:t>LSPs</w:t>
            </w:r>
          </w:p>
        </w:tc>
      </w:tr>
      <w:tr w:rsidR="009A1DE8" w:rsidTr="006F298E">
        <w:trPr>
          <w:trHeight w:val="105"/>
        </w:trPr>
        <w:tc>
          <w:tcPr>
            <w:tcW w:w="0" w:type="auto"/>
            <w:vMerge/>
          </w:tcPr>
          <w:p w:rsidR="009A1DE8" w:rsidRDefault="009A1DE8" w:rsidP="006F298E">
            <w:pPr>
              <w:pStyle w:val="Tabletext"/>
              <w:rPr>
                <w:lang w:val="en-US" w:eastAsia="ja-JP"/>
              </w:rPr>
            </w:pPr>
          </w:p>
        </w:tc>
        <w:tc>
          <w:tcPr>
            <w:tcW w:w="1720" w:type="dxa"/>
            <w:vMerge/>
          </w:tcPr>
          <w:p w:rsidR="009A1DE8" w:rsidRDefault="009A1DE8" w:rsidP="006F298E">
            <w:pPr>
              <w:pStyle w:val="Tabletext"/>
              <w:rPr>
                <w:lang w:val="en-US" w:eastAsia="ja-JP"/>
              </w:rPr>
            </w:pPr>
          </w:p>
        </w:tc>
        <w:tc>
          <w:tcPr>
            <w:tcW w:w="1533" w:type="dxa"/>
          </w:tcPr>
          <w:p w:rsidR="009A1DE8" w:rsidRDefault="009A1DE8" w:rsidP="006F298E">
            <w:pPr>
              <w:pStyle w:val="Tabletext"/>
              <w:keepNext/>
              <w:rPr>
                <w:lang w:val="en-US" w:eastAsia="ja-JP"/>
              </w:rPr>
            </w:pPr>
            <w:r>
              <w:rPr>
                <w:lang w:val="en-US" w:eastAsia="ja-JP"/>
              </w:rPr>
              <w:t>PWE3 WG</w:t>
            </w:r>
          </w:p>
        </w:tc>
        <w:tc>
          <w:tcPr>
            <w:tcW w:w="6270" w:type="dxa"/>
          </w:tcPr>
          <w:p w:rsidR="009A1DE8" w:rsidRPr="00D2639B" w:rsidRDefault="009A1DE8" w:rsidP="006F298E">
            <w:pPr>
              <w:pStyle w:val="Tabletext"/>
              <w:keepNext/>
              <w:rPr>
                <w:lang w:val="en-US" w:eastAsia="ja-JP"/>
              </w:rPr>
            </w:pPr>
            <w:r>
              <w:rPr>
                <w:rFonts w:hint="eastAsia"/>
                <w:lang w:val="en-US" w:eastAsia="ja-JP"/>
              </w:rPr>
              <w:t>E</w:t>
            </w:r>
            <w:r w:rsidRPr="00D2639B">
              <w:rPr>
                <w:lang w:val="en-US" w:eastAsia="ja-JP"/>
              </w:rPr>
              <w:t>xtensions to the PWE3 protocols and RFCs</w:t>
            </w:r>
          </w:p>
          <w:p w:rsidR="009A1DE8" w:rsidRDefault="009A1DE8" w:rsidP="006F298E">
            <w:pPr>
              <w:pStyle w:val="Tabletext"/>
              <w:keepNext/>
              <w:rPr>
                <w:lang w:val="en-US" w:eastAsia="ja-JP"/>
              </w:rPr>
            </w:pPr>
            <w:r w:rsidRPr="00D2639B">
              <w:rPr>
                <w:lang w:val="en-US" w:eastAsia="ja-JP"/>
              </w:rPr>
              <w:t>necessary to create an MPLS Transport Profile (MPLS-TP)</w:t>
            </w:r>
          </w:p>
        </w:tc>
      </w:tr>
    </w:tbl>
    <w:p w:rsidR="009A1DE8" w:rsidRDefault="009A1DE8" w:rsidP="009A1DE8">
      <w:pPr>
        <w:pStyle w:val="Heading3"/>
        <w:keepNext w:val="0"/>
        <w:keepLines w:val="0"/>
        <w:widowControl w:val="0"/>
        <w:rPr>
          <w:lang w:eastAsia="ja-JP"/>
        </w:rPr>
      </w:pPr>
    </w:p>
    <w:p w:rsidR="009A1DE8" w:rsidRDefault="009A1DE8" w:rsidP="009A1DE8">
      <w:pPr>
        <w:pStyle w:val="Heading3"/>
        <w:keepNext w:val="0"/>
        <w:keepLines w:val="0"/>
        <w:widowControl w:val="0"/>
        <w:rPr>
          <w:lang w:eastAsia="ja-JP"/>
        </w:rPr>
      </w:pPr>
      <w:r>
        <w:rPr>
          <w:rFonts w:hint="eastAsia"/>
          <w:lang w:eastAsia="ja-JP"/>
        </w:rPr>
        <w:t>5.6.1  MPLS/MPLS-TP OAM</w:t>
      </w:r>
    </w:p>
    <w:p w:rsidR="009A1DE8" w:rsidRDefault="00E465CB" w:rsidP="009A1DE8">
      <w:pPr>
        <w:widowControl w:val="0"/>
        <w:rPr>
          <w:lang w:eastAsia="ja-JP"/>
        </w:rPr>
      </w:pPr>
      <w:ins w:id="288" w:author="Yoshinori Koike" w:date="2011-02-18T18:46:00Z">
        <w:r>
          <w:t xml:space="preserve">Within the ITU-T, MPLS OAM was originally </w:t>
        </w:r>
        <w:r>
          <w:rPr>
            <w:rFonts w:hint="eastAsia"/>
            <w:lang w:eastAsia="ja-JP"/>
          </w:rPr>
          <w:t>describ</w:t>
        </w:r>
        <w:r>
          <w:t>ed by SG13 (Q.5/13).</w:t>
        </w:r>
      </w:ins>
      <w:del w:id="289" w:author="Yoshinori Koike" w:date="2011-02-18T18:46:00Z">
        <w:r w:rsidR="009A1DE8" w:rsidDel="00E465CB">
          <w:rPr>
            <w:rFonts w:hint="eastAsia"/>
            <w:lang w:eastAsia="ja-JP"/>
          </w:rPr>
          <w:delText>MPLS OAM was originally standardized by ITU-T SG13 (Q.5/13)</w:delText>
        </w:r>
      </w:del>
      <w:r w:rsidR="009A1DE8">
        <w:rPr>
          <w:rFonts w:hint="eastAsia"/>
          <w:lang w:eastAsia="ja-JP"/>
        </w:rPr>
        <w:t xml:space="preserve">.  Recommendations on OAM requirements (Y.1710), mechanisms (Y.1711), OAM under ATM-MPLS interworking (Y.1712) and misbranch </w:t>
      </w:r>
      <w:r w:rsidR="009A1DE8">
        <w:rPr>
          <w:rFonts w:hint="eastAsia"/>
          <w:lang w:eastAsia="ja-JP"/>
        </w:rPr>
        <w:lastRenderedPageBreak/>
        <w:t>detection (Y.1713) have been published.  IETF is also standardizing MPLS OAM.  The usage of the "OAM Alert label" is described in RFC3429.  RFC4377 describes OAM MPLS OAM requirements.  RFC4378 describes MPLS OAM framework.  RFC4379 specifies methods for defect detection (LSP ping and traceroute).</w:t>
      </w:r>
    </w:p>
    <w:p w:rsidR="009A1DE8" w:rsidRDefault="009A1DE8" w:rsidP="009A1DE8">
      <w:pPr>
        <w:widowControl w:val="0"/>
        <w:rPr>
          <w:lang w:eastAsia="ja-JP"/>
        </w:rPr>
      </w:pPr>
      <w:r>
        <w:rPr>
          <w:rFonts w:hint="eastAsia"/>
          <w:lang w:eastAsia="ja-JP"/>
        </w:rPr>
        <w:t xml:space="preserve">It was decided to move Q.5/13 (OAM) to SG15 at the WTSA-08 in October, 2008.  Q.10/15 is allocated to do this work.  As such, work on MPLS/MPLS-TP OAM has been conducted by Q.10/15 in 2009-2012 Study Period. Regarding MPLS-TP OAM, new Recommendation (G.tpoam) is planned to be consent in </w:t>
      </w:r>
      <w:r w:rsidRPr="00F01605">
        <w:rPr>
          <w:lang w:eastAsia="ja-JP"/>
        </w:rPr>
        <w:t>February</w:t>
      </w:r>
      <w:r>
        <w:rPr>
          <w:rFonts w:hint="eastAsia"/>
          <w:lang w:eastAsia="ja-JP"/>
        </w:rPr>
        <w:t xml:space="preserve"> 2011.</w:t>
      </w:r>
    </w:p>
    <w:p w:rsidR="009A1DE8" w:rsidRDefault="009A1DE8" w:rsidP="009A1DE8">
      <w:pPr>
        <w:pStyle w:val="Heading3"/>
        <w:keepNext w:val="0"/>
        <w:keepLines w:val="0"/>
        <w:widowControl w:val="0"/>
        <w:rPr>
          <w:lang w:eastAsia="ja-JP"/>
        </w:rPr>
      </w:pPr>
      <w:r>
        <w:rPr>
          <w:rFonts w:hint="eastAsia"/>
          <w:lang w:eastAsia="ja-JP"/>
        </w:rPr>
        <w:t>5.6.2  MPLS/MPLS-TP protection switching</w:t>
      </w:r>
    </w:p>
    <w:p w:rsidR="009A1DE8" w:rsidRDefault="009A1DE8" w:rsidP="009A1DE8">
      <w:pPr>
        <w:widowControl w:val="0"/>
        <w:rPr>
          <w:lang w:eastAsia="ja-JP"/>
        </w:rPr>
      </w:pPr>
      <w:r>
        <w:rPr>
          <w:rFonts w:hint="eastAsia"/>
          <w:lang w:eastAsia="ja-JP"/>
        </w:rPr>
        <w:t>MPLS protection switching has been standardized by ITU-T SG15 (Q.9/15).  Revised Recommendation on MPLS protection switching (Y.1720) was approved in December 2006.  T</w:t>
      </w:r>
      <w:r>
        <w:rPr>
          <w:lang w:eastAsia="ja-JP"/>
        </w:rPr>
        <w:noBreakHyphen/>
      </w:r>
      <w:r>
        <w:rPr>
          <w:rFonts w:hint="eastAsia"/>
          <w:lang w:eastAsia="ja-JP"/>
        </w:rPr>
        <w:t xml:space="preserve">MPLS linear protection switching (G.8131) was approved in December 2006.  IETF is also standardizing MPLS survivability techniques.  RFC3469 describes MPLS recovery framework.  RFC4090 specifies Fast ReRoute (FRR). </w:t>
      </w:r>
    </w:p>
    <w:p w:rsidR="009A1DE8" w:rsidRDefault="009A1DE8" w:rsidP="009A1DE8">
      <w:pPr>
        <w:widowControl w:val="0"/>
        <w:rPr>
          <w:lang w:eastAsia="ja-JP"/>
        </w:rPr>
      </w:pPr>
      <w:r>
        <w:rPr>
          <w:rFonts w:hint="eastAsia"/>
          <w:lang w:eastAsia="ja-JP"/>
        </w:rPr>
        <w:t>Regarding MPLS-TP, MPLS-TP linear protection switching (revised G.8131) and MPLS-TP ring protection switching (new G.8132) has been developed with cooperation with IETF based on the agreement of JWT. Both Recommendations are planned to be consent in December 2011.</w:t>
      </w:r>
    </w:p>
    <w:p w:rsidR="009A1DE8" w:rsidRDefault="009A1DE8" w:rsidP="009A1DE8">
      <w:pPr>
        <w:pStyle w:val="Heading2"/>
        <w:keepNext w:val="0"/>
        <w:keepLines w:val="0"/>
        <w:widowControl w:val="0"/>
        <w:rPr>
          <w:lang w:eastAsia="ja-JP"/>
        </w:rPr>
      </w:pPr>
      <w:r>
        <w:rPr>
          <w:rFonts w:hint="eastAsia"/>
          <w:lang w:eastAsia="ja-JP"/>
        </w:rPr>
        <w:t>5.6.3  MPLS interworking</w:t>
      </w:r>
    </w:p>
    <w:p w:rsidR="009A1DE8" w:rsidRDefault="009A1DE8" w:rsidP="009A1DE8">
      <w:pPr>
        <w:widowControl w:val="0"/>
        <w:rPr>
          <w:lang w:eastAsia="ja-JP"/>
        </w:rPr>
      </w:pPr>
      <w:r>
        <w:rPr>
          <w:rFonts w:hint="eastAsia"/>
          <w:lang w:eastAsia="ja-JP"/>
        </w:rPr>
        <w:t xml:space="preserve">Interworking with MPLS networks has been studied by ITU-T SG13 (Q.7/13).  Recommendations on ATM-MPLS interworking (cell mode: Y.1411, frame mode: Y.1412), TDM-MPLS interworking (Y.1413), Voice services </w:t>
      </w:r>
      <w:r>
        <w:rPr>
          <w:lang w:eastAsia="ja-JP"/>
        </w:rPr>
        <w:t>–</w:t>
      </w:r>
      <w:r>
        <w:rPr>
          <w:rFonts w:hint="eastAsia"/>
          <w:lang w:eastAsia="ja-JP"/>
        </w:rPr>
        <w:t xml:space="preserve"> MPLS interworking (Y.1414) and Ethernet-MPLS network interworking (Y.1415) have been published.</w:t>
      </w:r>
    </w:p>
    <w:p w:rsidR="009A1DE8" w:rsidRDefault="009A1DE8" w:rsidP="009A1DE8">
      <w:pPr>
        <w:pStyle w:val="Heading2"/>
        <w:keepNext w:val="0"/>
        <w:keepLines w:val="0"/>
        <w:widowControl w:val="0"/>
        <w:rPr>
          <w:lang w:eastAsia="ja-JP"/>
        </w:rPr>
      </w:pPr>
      <w:r>
        <w:rPr>
          <w:rFonts w:hint="eastAsia"/>
          <w:lang w:eastAsia="ja-JP"/>
        </w:rPr>
        <w:t>5.6.4  MPLS-TP network architecture</w:t>
      </w:r>
    </w:p>
    <w:p w:rsidR="009A1DE8" w:rsidRPr="002333AE" w:rsidRDefault="009A1DE8" w:rsidP="009A1DE8">
      <w:pPr>
        <w:widowControl w:val="0"/>
        <w:ind w:left="120" w:hangingChars="50" w:hanging="120"/>
        <w:rPr>
          <w:lang w:eastAsia="ja-JP"/>
        </w:rPr>
      </w:pPr>
      <w:r>
        <w:rPr>
          <w:rFonts w:hint="eastAsia"/>
          <w:lang w:eastAsia="ja-JP"/>
        </w:rPr>
        <w:t xml:space="preserve">MPLS layer network architecture (G.8110) was approved by ITU-T SG15 in January 2005. </w:t>
      </w:r>
      <w:r>
        <w:rPr>
          <w:lang w:eastAsia="ja-JP"/>
        </w:rPr>
        <w:t xml:space="preserve">Transport </w:t>
      </w:r>
      <w:r>
        <w:rPr>
          <w:rFonts w:hint="eastAsia"/>
          <w:lang w:eastAsia="ja-JP"/>
        </w:rPr>
        <w:t>MPLS (T-MPLS) network architecture</w:t>
      </w:r>
      <w:r>
        <w:rPr>
          <w:lang w:eastAsia="ja-JP"/>
        </w:rPr>
        <w:t xml:space="preserve"> (G.8110.1)</w:t>
      </w:r>
      <w:r>
        <w:rPr>
          <w:rFonts w:hint="eastAsia"/>
          <w:lang w:eastAsia="ja-JP"/>
        </w:rPr>
        <w:t xml:space="preserve"> was approved by ITU-T SG15 (Q.12/15) in November 2006. Regarding MPLS-TP, </w:t>
      </w:r>
      <w:r w:rsidRPr="00D33B14">
        <w:rPr>
          <w:lang w:eastAsia="ja-JP"/>
        </w:rPr>
        <w:t>Architecture of MPLS-TP Layer Network</w:t>
      </w:r>
      <w:r w:rsidRPr="00D33B14">
        <w:rPr>
          <w:rFonts w:hint="eastAsia"/>
          <w:lang w:eastAsia="ja-JP"/>
        </w:rPr>
        <w:t xml:space="preserve"> </w:t>
      </w:r>
      <w:r>
        <w:rPr>
          <w:rFonts w:hint="eastAsia"/>
          <w:lang w:eastAsia="ja-JP"/>
        </w:rPr>
        <w:t xml:space="preserve">is planned to be consent June 2010 and has been being developed. </w:t>
      </w:r>
    </w:p>
    <w:p w:rsidR="009A1DE8" w:rsidRDefault="009A1DE8" w:rsidP="009A1DE8">
      <w:pPr>
        <w:pStyle w:val="Heading2"/>
        <w:rPr>
          <w:lang w:eastAsia="ja-JP"/>
        </w:rPr>
      </w:pPr>
      <w:r>
        <w:rPr>
          <w:rFonts w:hint="eastAsia"/>
          <w:lang w:eastAsia="ja-JP"/>
        </w:rPr>
        <w:t>5.6.5  MPLS-TP equipment functional architecture</w:t>
      </w:r>
    </w:p>
    <w:p w:rsidR="009A1DE8" w:rsidRDefault="009A1DE8" w:rsidP="009A1DE8">
      <w:pPr>
        <w:rPr>
          <w:lang w:eastAsia="ja-JP"/>
        </w:rPr>
      </w:pPr>
      <w:r>
        <w:rPr>
          <w:rFonts w:hint="eastAsia"/>
          <w:lang w:eastAsia="ja-JP"/>
        </w:rPr>
        <w:t>T-MPLS equipment functional architecture</w:t>
      </w:r>
      <w:r>
        <w:rPr>
          <w:lang w:eastAsia="ja-JP"/>
        </w:rPr>
        <w:t xml:space="preserve"> (G.8121)</w:t>
      </w:r>
      <w:r>
        <w:rPr>
          <w:rFonts w:hint="eastAsia"/>
          <w:lang w:eastAsia="ja-JP"/>
        </w:rPr>
        <w:t xml:space="preserve"> </w:t>
      </w:r>
      <w:r>
        <w:rPr>
          <w:lang w:eastAsia="ja-JP"/>
        </w:rPr>
        <w:t>was</w:t>
      </w:r>
      <w:r>
        <w:rPr>
          <w:rFonts w:hint="eastAsia"/>
          <w:lang w:eastAsia="ja-JP"/>
        </w:rPr>
        <w:t xml:space="preserve"> </w:t>
      </w:r>
      <w:r>
        <w:rPr>
          <w:lang w:eastAsia="ja-JP"/>
        </w:rPr>
        <w:t>approved</w:t>
      </w:r>
      <w:r>
        <w:rPr>
          <w:rFonts w:hint="eastAsia"/>
          <w:lang w:eastAsia="ja-JP"/>
        </w:rPr>
        <w:t xml:space="preserve"> within ITU-T SG15 (Q.9/15)</w:t>
      </w:r>
      <w:r>
        <w:rPr>
          <w:lang w:eastAsia="ja-JP"/>
        </w:rPr>
        <w:t xml:space="preserve"> in March 2006 and amended October 2007</w:t>
      </w:r>
      <w:r>
        <w:rPr>
          <w:rFonts w:hint="eastAsia"/>
          <w:lang w:eastAsia="ja-JP"/>
        </w:rPr>
        <w:t xml:space="preserve">.  MPLS-TP equipment </w:t>
      </w:r>
      <w:r>
        <w:rPr>
          <w:lang w:eastAsia="ja-JP"/>
        </w:rPr>
        <w:t xml:space="preserve">functional </w:t>
      </w:r>
      <w:r>
        <w:rPr>
          <w:rFonts w:hint="eastAsia"/>
          <w:lang w:eastAsia="ja-JP"/>
        </w:rPr>
        <w:t>architecture (revised G.8121) is planned to be consent in February 2011.</w:t>
      </w:r>
    </w:p>
    <w:p w:rsidR="009A1DE8" w:rsidRDefault="009A1DE8" w:rsidP="009A1DE8">
      <w:pPr>
        <w:pStyle w:val="Heading2"/>
        <w:rPr>
          <w:lang w:eastAsia="ja-JP"/>
        </w:rPr>
      </w:pPr>
      <w:r>
        <w:rPr>
          <w:lang w:eastAsia="ja-JP"/>
        </w:rPr>
        <w:t>5.6.6  MPLS-TP equipment network management</w:t>
      </w:r>
    </w:p>
    <w:p w:rsidR="009A1DE8" w:rsidRDefault="009A1DE8" w:rsidP="009A1DE8">
      <w:pPr>
        <w:rPr>
          <w:lang w:eastAsia="ja-JP"/>
        </w:rPr>
      </w:pPr>
      <w:r>
        <w:rPr>
          <w:rFonts w:hint="eastAsia"/>
          <w:lang w:eastAsia="ja-JP"/>
        </w:rPr>
        <w:t xml:space="preserve">T-MPLS equipment </w:t>
      </w:r>
      <w:r>
        <w:rPr>
          <w:lang w:eastAsia="ja-JP"/>
        </w:rPr>
        <w:t>network management (G.8151)</w:t>
      </w:r>
      <w:r>
        <w:rPr>
          <w:rFonts w:hint="eastAsia"/>
          <w:lang w:eastAsia="ja-JP"/>
        </w:rPr>
        <w:t xml:space="preserve"> </w:t>
      </w:r>
      <w:r>
        <w:rPr>
          <w:lang w:eastAsia="ja-JP"/>
        </w:rPr>
        <w:t>was</w:t>
      </w:r>
      <w:r>
        <w:rPr>
          <w:rFonts w:hint="eastAsia"/>
          <w:lang w:eastAsia="ja-JP"/>
        </w:rPr>
        <w:t xml:space="preserve"> </w:t>
      </w:r>
      <w:r>
        <w:rPr>
          <w:lang w:eastAsia="ja-JP"/>
        </w:rPr>
        <w:t>approved</w:t>
      </w:r>
      <w:r>
        <w:rPr>
          <w:rFonts w:hint="eastAsia"/>
          <w:lang w:eastAsia="ja-JP"/>
        </w:rPr>
        <w:t xml:space="preserve"> within ITU-T SG15 (Q.</w:t>
      </w:r>
      <w:r>
        <w:rPr>
          <w:lang w:eastAsia="ja-JP"/>
        </w:rPr>
        <w:t>14</w:t>
      </w:r>
      <w:r>
        <w:rPr>
          <w:rFonts w:hint="eastAsia"/>
          <w:lang w:eastAsia="ja-JP"/>
        </w:rPr>
        <w:t>/15)</w:t>
      </w:r>
      <w:r>
        <w:rPr>
          <w:lang w:eastAsia="ja-JP"/>
        </w:rPr>
        <w:t xml:space="preserve"> in October 2007</w:t>
      </w:r>
      <w:r>
        <w:rPr>
          <w:rFonts w:hint="eastAsia"/>
          <w:lang w:eastAsia="ja-JP"/>
        </w:rPr>
        <w:t xml:space="preserve">.  MPLS-TP </w:t>
      </w:r>
      <w:r>
        <w:rPr>
          <w:lang w:eastAsia="ja-JP"/>
        </w:rPr>
        <w:t>network management</w:t>
      </w:r>
      <w:r>
        <w:rPr>
          <w:rFonts w:hint="eastAsia"/>
          <w:lang w:eastAsia="ja-JP"/>
        </w:rPr>
        <w:t xml:space="preserve"> (revised G.81</w:t>
      </w:r>
      <w:r>
        <w:rPr>
          <w:lang w:eastAsia="ja-JP"/>
        </w:rPr>
        <w:t>5</w:t>
      </w:r>
      <w:r>
        <w:rPr>
          <w:rFonts w:hint="eastAsia"/>
          <w:lang w:eastAsia="ja-JP"/>
        </w:rPr>
        <w:t>1) is planned to be consent in February 2011.</w:t>
      </w:r>
    </w:p>
    <w:p w:rsidR="009A1DE8" w:rsidRDefault="009A1DE8" w:rsidP="009A1DE8">
      <w:pPr>
        <w:pStyle w:val="Heading2"/>
        <w:rPr>
          <w:lang w:eastAsia="ja-JP"/>
        </w:rPr>
      </w:pPr>
      <w:r>
        <w:rPr>
          <w:lang w:eastAsia="ja-JP"/>
        </w:rPr>
        <w:t>5.6.</w:t>
      </w:r>
      <w:r>
        <w:rPr>
          <w:rFonts w:hint="eastAsia"/>
          <w:lang w:eastAsia="ja-JP"/>
        </w:rPr>
        <w:t>7</w:t>
      </w:r>
      <w:r>
        <w:rPr>
          <w:lang w:eastAsia="ja-JP"/>
        </w:rPr>
        <w:t xml:space="preserve">  MPLS-TP </w:t>
      </w:r>
      <w:r>
        <w:rPr>
          <w:rFonts w:hint="eastAsia"/>
          <w:lang w:eastAsia="ja-JP"/>
        </w:rPr>
        <w:t>interface</w:t>
      </w:r>
    </w:p>
    <w:p w:rsidR="009A1DE8" w:rsidRDefault="009A1DE8" w:rsidP="009A1DE8">
      <w:pPr>
        <w:rPr>
          <w:lang w:eastAsia="ja-JP"/>
        </w:rPr>
      </w:pPr>
      <w:r>
        <w:rPr>
          <w:rFonts w:hint="eastAsia"/>
          <w:lang w:eastAsia="ja-JP"/>
        </w:rPr>
        <w:t xml:space="preserve">G.8112, </w:t>
      </w:r>
      <w:r>
        <w:rPr>
          <w:lang w:eastAsia="ja-JP"/>
        </w:rPr>
        <w:t>“</w:t>
      </w:r>
      <w:r w:rsidRPr="002333AE">
        <w:rPr>
          <w:lang w:eastAsia="ja-JP"/>
        </w:rPr>
        <w:t>Interfaces for the Transport MPLS (T-MPLS) hierarchy</w:t>
      </w:r>
      <w:r>
        <w:rPr>
          <w:lang w:eastAsia="ja-JP"/>
        </w:rPr>
        <w:t xml:space="preserve">” </w:t>
      </w:r>
      <w:r>
        <w:rPr>
          <w:rFonts w:hint="eastAsia"/>
          <w:lang w:eastAsia="ja-JP"/>
        </w:rPr>
        <w:t xml:space="preserve">was </w:t>
      </w:r>
      <w:r>
        <w:rPr>
          <w:lang w:eastAsia="ja-JP"/>
        </w:rPr>
        <w:t>approved</w:t>
      </w:r>
      <w:r>
        <w:rPr>
          <w:rFonts w:hint="eastAsia"/>
          <w:lang w:eastAsia="ja-JP"/>
        </w:rPr>
        <w:t xml:space="preserve"> by ITU-T SG15 (Q.11/15) in October 2006. In December 2008, t</w:t>
      </w:r>
      <w:r w:rsidRPr="00D33B14">
        <w:rPr>
          <w:lang w:eastAsia="ja-JP"/>
        </w:rPr>
        <w:t>he packet transport work of Question 11/15 will be moved to new Question 10/15</w:t>
      </w:r>
      <w:r>
        <w:rPr>
          <w:rFonts w:hint="eastAsia"/>
          <w:lang w:eastAsia="ja-JP"/>
        </w:rPr>
        <w:t xml:space="preserve"> in order to </w:t>
      </w:r>
      <w:r w:rsidRPr="00D33B14">
        <w:rPr>
          <w:lang w:eastAsia="ja-JP"/>
        </w:rPr>
        <w:t>balance the load among qu</w:t>
      </w:r>
      <w:r>
        <w:rPr>
          <w:lang w:eastAsia="ja-JP"/>
        </w:rPr>
        <w:t>estions of Working Party 3/15</w:t>
      </w:r>
      <w:r>
        <w:rPr>
          <w:rFonts w:hint="eastAsia"/>
          <w:lang w:eastAsia="ja-JP"/>
        </w:rPr>
        <w:t xml:space="preserve">. As a result, MPLS-TP interface(revised G.8112) has been being developed in Q10/15. The Recommendation is planned to be consent in February 2011. </w:t>
      </w:r>
    </w:p>
    <w:p w:rsidR="009A1DE8" w:rsidRDefault="009A1DE8" w:rsidP="009A1DE8">
      <w:pPr>
        <w:pStyle w:val="Heading2"/>
        <w:rPr>
          <w:lang w:eastAsia="ja-JP"/>
        </w:rPr>
      </w:pPr>
      <w:r>
        <w:rPr>
          <w:rFonts w:hint="eastAsia"/>
          <w:lang w:eastAsia="ja-JP"/>
        </w:rPr>
        <w:lastRenderedPageBreak/>
        <w:t>5.6.</w:t>
      </w:r>
      <w:r>
        <w:rPr>
          <w:lang w:eastAsia="ja-JP"/>
        </w:rPr>
        <w:t>7</w:t>
      </w:r>
      <w:r>
        <w:rPr>
          <w:rFonts w:hint="eastAsia"/>
          <w:lang w:eastAsia="ja-JP"/>
        </w:rPr>
        <w:t xml:space="preserve">  Further details</w:t>
      </w:r>
    </w:p>
    <w:p w:rsidR="009A1DE8" w:rsidRDefault="009A1DE8" w:rsidP="009A1DE8">
      <w:pPr>
        <w:rPr>
          <w:lang w:eastAsia="ja-JP"/>
        </w:rPr>
      </w:pPr>
      <w:r>
        <w:rPr>
          <w:lang w:eastAsia="ja-JP"/>
        </w:rPr>
        <w:t>Table 7-6</w:t>
      </w:r>
      <w:r w:rsidRPr="00EA71E1">
        <w:rPr>
          <w:lang w:eastAsia="ja-JP"/>
        </w:rPr>
        <w:t xml:space="preserve"> lists the current status of </w:t>
      </w:r>
      <w:r>
        <w:rPr>
          <w:lang w:eastAsia="ja-JP"/>
        </w:rPr>
        <w:t>individual MPLS</w:t>
      </w:r>
      <w:r w:rsidRPr="00EA71E1">
        <w:rPr>
          <w:lang w:eastAsia="ja-JP"/>
        </w:rPr>
        <w:t xml:space="preserve"> related ITU-T Recommendations. </w:t>
      </w:r>
      <w:r>
        <w:rPr>
          <w:lang w:eastAsia="ja-JP"/>
        </w:rPr>
        <w:t>Table 7-7</w:t>
      </w:r>
      <w:r w:rsidRPr="00EA71E1">
        <w:rPr>
          <w:lang w:eastAsia="ja-JP"/>
        </w:rPr>
        <w:t xml:space="preserve"> lists the current status of </w:t>
      </w:r>
      <w:r>
        <w:rPr>
          <w:lang w:eastAsia="ja-JP"/>
        </w:rPr>
        <w:t>individual MPLS-TP (T-MPLS)</w:t>
      </w:r>
      <w:r w:rsidRPr="00EA71E1">
        <w:rPr>
          <w:lang w:eastAsia="ja-JP"/>
        </w:rPr>
        <w:t xml:space="preserve"> related </w:t>
      </w:r>
      <w:r>
        <w:rPr>
          <w:lang w:eastAsia="ja-JP"/>
        </w:rPr>
        <w:t xml:space="preserve">IETF RFCs, internet drafts and </w:t>
      </w:r>
      <w:r w:rsidRPr="00EA71E1">
        <w:rPr>
          <w:lang w:eastAsia="ja-JP"/>
        </w:rPr>
        <w:t xml:space="preserve">ITU-T Recommendations. </w:t>
      </w:r>
    </w:p>
    <w:p w:rsidR="009A1DE8" w:rsidRDefault="009A1DE8" w:rsidP="009A1DE8">
      <w:pPr>
        <w:rPr>
          <w:lang w:eastAsia="ja-JP"/>
        </w:rPr>
      </w:pPr>
      <w:r>
        <w:rPr>
          <w:rFonts w:hint="eastAsia"/>
          <w:lang w:eastAsia="ja-JP"/>
        </w:rPr>
        <w:t>Further details about standardization of MPLS</w:t>
      </w:r>
      <w:r>
        <w:rPr>
          <w:lang w:eastAsia="ja-JP"/>
        </w:rPr>
        <w:t>/MPLS-TP</w:t>
      </w:r>
      <w:r>
        <w:rPr>
          <w:rFonts w:hint="eastAsia"/>
          <w:lang w:eastAsia="ja-JP"/>
        </w:rPr>
        <w:t xml:space="preserve"> can be obtained </w:t>
      </w:r>
      <w:r>
        <w:rPr>
          <w:lang w:eastAsia="ja-JP"/>
        </w:rPr>
        <w:t xml:space="preserve">from </w:t>
      </w:r>
      <w:r>
        <w:rPr>
          <w:rFonts w:hint="eastAsia"/>
          <w:lang w:eastAsia="ja-JP"/>
        </w:rPr>
        <w:t>the website</w:t>
      </w:r>
      <w:r>
        <w:rPr>
          <w:lang w:eastAsia="ja-JP"/>
        </w:rPr>
        <w:t>s</w:t>
      </w:r>
      <w:r>
        <w:rPr>
          <w:rFonts w:hint="eastAsia"/>
          <w:lang w:eastAsia="ja-JP"/>
        </w:rPr>
        <w:t xml:space="preserve"> of ITU-T SG15 as below:</w:t>
      </w:r>
    </w:p>
    <w:p w:rsidR="009A1DE8" w:rsidRPr="009A1DE8" w:rsidRDefault="009A1DE8" w:rsidP="009A1DE8">
      <w:pPr>
        <w:rPr>
          <w:lang w:val="en-US" w:eastAsia="ja-JP"/>
          <w:rPrChange w:id="290" w:author="koike" w:date="2011-01-28T20:01:00Z">
            <w:rPr>
              <w:lang w:val="fr-FR" w:eastAsia="ja-JP"/>
            </w:rPr>
          </w:rPrChange>
        </w:rPr>
      </w:pPr>
      <w:r w:rsidRPr="006B4586">
        <w:rPr>
          <w:rFonts w:hint="eastAsia"/>
          <w:lang w:val="en-US" w:eastAsia="ja-JP"/>
        </w:rPr>
        <w:t xml:space="preserve"> </w:t>
      </w:r>
      <w:r w:rsidR="00202477">
        <w:rPr>
          <w:lang w:val="fr-FR" w:eastAsia="ja-JP"/>
        </w:rPr>
        <w:fldChar w:fldCharType="begin"/>
      </w:r>
      <w:r w:rsidR="00202477" w:rsidRPr="00202477">
        <w:rPr>
          <w:lang w:val="en-US" w:eastAsia="ja-JP"/>
          <w:rPrChange w:id="291" w:author="koike" w:date="2011-01-28T20:01:00Z">
            <w:rPr>
              <w:lang w:val="fr-FR" w:eastAsia="ja-JP"/>
            </w:rPr>
          </w:rPrChange>
        </w:rPr>
        <w:instrText xml:space="preserve"> HYPERLINK "http://www.itu.int/ITU-T/studygroups/com15/index.asp" </w:instrText>
      </w:r>
      <w:r w:rsidR="00202477">
        <w:rPr>
          <w:lang w:val="fr-FR" w:eastAsia="ja-JP"/>
        </w:rPr>
        <w:fldChar w:fldCharType="separate"/>
      </w:r>
      <w:r w:rsidR="00202477" w:rsidRPr="00202477">
        <w:rPr>
          <w:rStyle w:val="Hyperlink"/>
          <w:sz w:val="24"/>
          <w:lang w:val="en-US" w:eastAsia="ja-JP"/>
          <w:rPrChange w:id="292" w:author="koike" w:date="2011-01-28T20:01:00Z">
            <w:rPr>
              <w:rStyle w:val="Hyperlink"/>
              <w:sz w:val="24"/>
              <w:lang w:val="fr-FR" w:eastAsia="ja-JP"/>
            </w:rPr>
          </w:rPrChange>
        </w:rPr>
        <w:t>http://www.itu.int/ITU-T/studygroups/com15/index.asp</w:t>
      </w:r>
      <w:r w:rsidR="00202477">
        <w:rPr>
          <w:lang w:val="fr-FR" w:eastAsia="ja-JP"/>
        </w:rPr>
        <w:fldChar w:fldCharType="end"/>
      </w:r>
    </w:p>
    <w:p w:rsidR="009A1DE8" w:rsidRDefault="009A1DE8" w:rsidP="009A1DE8">
      <w:pPr>
        <w:rPr>
          <w:lang w:eastAsia="ja-JP"/>
        </w:rPr>
      </w:pPr>
      <w:r>
        <w:rPr>
          <w:rFonts w:hint="eastAsia"/>
          <w:lang w:eastAsia="ja-JP"/>
        </w:rPr>
        <w:t xml:space="preserve">Further details about standardization of </w:t>
      </w:r>
      <w:r>
        <w:rPr>
          <w:lang w:eastAsia="ja-JP"/>
        </w:rPr>
        <w:t>MPLS-TP</w:t>
      </w:r>
      <w:r>
        <w:rPr>
          <w:rFonts w:hint="eastAsia"/>
          <w:lang w:eastAsia="ja-JP"/>
        </w:rPr>
        <w:t xml:space="preserve"> can be obtained from the following website of ITU-T SG15.</w:t>
      </w:r>
    </w:p>
    <w:p w:rsidR="009A1DE8" w:rsidRPr="006B4586" w:rsidRDefault="009A1DE8" w:rsidP="009A1DE8">
      <w:pPr>
        <w:rPr>
          <w:lang w:val="en-US" w:eastAsia="ja-JP"/>
        </w:rPr>
      </w:pPr>
      <w:r w:rsidRPr="006B4586">
        <w:rPr>
          <w:lang w:val="en-US" w:eastAsia="ja-JP"/>
        </w:rPr>
        <w:t>http://www.itu.int/ITU-T/studygroups/com15/ahmpls-tp/</w:t>
      </w:r>
    </w:p>
    <w:p w:rsidR="009A1DE8" w:rsidRDefault="009A1DE8" w:rsidP="009A1DE8">
      <w:pPr>
        <w:rPr>
          <w:lang w:val="en-US" w:eastAsia="ja-JP"/>
        </w:rPr>
      </w:pPr>
      <w:r w:rsidRPr="00F10286">
        <w:rPr>
          <w:lang w:val="en-US" w:eastAsia="ja-JP"/>
        </w:rPr>
        <w:t xml:space="preserve">The dependancy between the draft revised MPLS-TP Recommendations and the MPLS-TP drafts and RFCs </w:t>
      </w:r>
      <w:r>
        <w:rPr>
          <w:rFonts w:hint="eastAsia"/>
          <w:lang w:val="en-US" w:eastAsia="ja-JP"/>
        </w:rPr>
        <w:t>can be found at</w:t>
      </w:r>
    </w:p>
    <w:p w:rsidR="009A1DE8" w:rsidRPr="006B4586" w:rsidRDefault="009A1DE8" w:rsidP="009A1DE8">
      <w:pPr>
        <w:rPr>
          <w:lang w:val="en-US" w:eastAsia="ja-JP"/>
        </w:rPr>
      </w:pPr>
      <w:r w:rsidRPr="00201400">
        <w:rPr>
          <w:lang w:val="en-US" w:eastAsia="ja-JP"/>
        </w:rPr>
        <w:t>http://www.itu.int/oth/T0906000002/en</w:t>
      </w:r>
    </w:p>
    <w:p w:rsidR="009A1DE8" w:rsidRDefault="009A1DE8" w:rsidP="009A1DE8">
      <w:pPr>
        <w:pStyle w:val="Heading1"/>
      </w:pPr>
      <w:r>
        <w:rPr>
          <w:rFonts w:hint="eastAsia"/>
        </w:rPr>
        <w:t>5.7 Standardization on NGN related issues</w:t>
      </w:r>
    </w:p>
    <w:p w:rsidR="009A1DE8" w:rsidRDefault="009A1DE8" w:rsidP="009A1DE8">
      <w:pPr>
        <w:pStyle w:val="Heading2"/>
        <w:rPr>
          <w:lang w:eastAsia="ja-JP"/>
        </w:rPr>
      </w:pPr>
      <w:r>
        <w:rPr>
          <w:rFonts w:hint="eastAsia"/>
          <w:lang w:eastAsia="ja-JP"/>
        </w:rPr>
        <w:t>5.7.1  Relationships between OTN standardization and NGN standardization</w:t>
      </w:r>
    </w:p>
    <w:p w:rsidR="009A1DE8" w:rsidRDefault="009A1DE8" w:rsidP="009A1DE8">
      <w:pPr>
        <w:rPr>
          <w:lang w:eastAsia="ja-JP"/>
        </w:rPr>
      </w:pPr>
      <w:r>
        <w:rPr>
          <w:rFonts w:hint="eastAsia"/>
          <w:lang w:eastAsia="ja-JP"/>
        </w:rPr>
        <w:t xml:space="preserve">Standardization work on the Next Generation Network (NGN) is conducted by several groups within ITU-T, in particular, by SG13, SG11 and </w:t>
      </w:r>
      <w:r>
        <w:rPr>
          <w:lang w:eastAsia="ja-JP"/>
        </w:rPr>
        <w:t>GSI (Global Standardization Initiative)</w:t>
      </w:r>
      <w:r>
        <w:rPr>
          <w:rFonts w:hint="eastAsia"/>
          <w:lang w:eastAsia="ja-JP"/>
        </w:rPr>
        <w:t>.  The overview and the definition of the NGN is given by ITU-T Recommendation Y.2000[1].  Further details of the NGN are described by a set of related Recommendations.  NGN-FG worked on several NGN related documents until November 2005.  These documents were transferred to appropriate SGs based on the subjects.  Also, GSI (Global Standardization Initiative) was established to facilitate collaboration among SGs.</w:t>
      </w:r>
      <w:r>
        <w:rPr>
          <w:lang w:eastAsia="ja-JP"/>
        </w:rPr>
        <w:t xml:space="preserve"> </w:t>
      </w:r>
      <w:r w:rsidRPr="00E21B14">
        <w:rPr>
          <w:lang w:eastAsia="ja-JP"/>
        </w:rPr>
        <w:t xml:space="preserve">Table 7-8 lists the current status of NGN related ITU-T Recommendations. </w:t>
      </w:r>
    </w:p>
    <w:p w:rsidR="009A1DE8" w:rsidRDefault="009A1DE8" w:rsidP="009A1DE8">
      <w:pPr>
        <w:rPr>
          <w:lang w:eastAsia="ja-JP"/>
        </w:rPr>
      </w:pPr>
      <w:r>
        <w:rPr>
          <w:rFonts w:hint="eastAsia"/>
          <w:lang w:eastAsia="ja-JP"/>
        </w:rPr>
        <w:t xml:space="preserve">One of the characteristics of the NGN is that it consists of a service stratum and a transport stratum (see Figure </w:t>
      </w:r>
      <w:r>
        <w:rPr>
          <w:lang w:eastAsia="ja-JP"/>
        </w:rPr>
        <w:t>5-3</w:t>
      </w:r>
      <w:r>
        <w:rPr>
          <w:rFonts w:hint="eastAsia"/>
          <w:lang w:eastAsia="ja-JP"/>
        </w:rPr>
        <w:t>).  Transport technologies such as OTN, ATM and SDH (developed by SG15) can be a means to realize a transport stratum.  In addition to these, Ethernet and MPLS</w:t>
      </w:r>
      <w:r>
        <w:rPr>
          <w:lang w:eastAsia="ja-JP"/>
        </w:rPr>
        <w:t>/MPLS-TP</w:t>
      </w:r>
      <w:r>
        <w:rPr>
          <w:rFonts w:hint="eastAsia"/>
          <w:lang w:eastAsia="ja-JP"/>
        </w:rPr>
        <w:t xml:space="preserve"> can also construct the transport stratum based on the recent standardization work for enhancing these technologies toward "carrier-class" Ethernet and MPLS</w:t>
      </w:r>
      <w:r>
        <w:rPr>
          <w:lang w:eastAsia="ja-JP"/>
        </w:rPr>
        <w:t>/MPLS-TP</w:t>
      </w:r>
      <w:r>
        <w:rPr>
          <w:rFonts w:hint="eastAsia"/>
          <w:lang w:eastAsia="ja-JP"/>
        </w:rPr>
        <w:t>.</w:t>
      </w:r>
    </w:p>
    <w:p w:rsidR="009A1DE8" w:rsidRDefault="00DB0B76" w:rsidP="009A1DE8">
      <w:pPr>
        <w:pStyle w:val="Figure"/>
        <w:rPr>
          <w:lang w:eastAsia="ja-JP"/>
        </w:rPr>
      </w:pPr>
      <w:r>
        <w:rPr>
          <w:noProof/>
          <w:lang w:val="en-US" w:eastAsia="zh-CN"/>
        </w:rPr>
        <w:lastRenderedPageBreak/>
        <w:drawing>
          <wp:inline distT="0" distB="0" distL="0" distR="0">
            <wp:extent cx="5608955" cy="2939415"/>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srcRect/>
                    <a:stretch>
                      <a:fillRect/>
                    </a:stretch>
                  </pic:blipFill>
                  <pic:spPr bwMode="auto">
                    <a:xfrm>
                      <a:off x="0" y="0"/>
                      <a:ext cx="5608955" cy="2939415"/>
                    </a:xfrm>
                    <a:prstGeom prst="rect">
                      <a:avLst/>
                    </a:prstGeom>
                    <a:noFill/>
                    <a:ln w="9525">
                      <a:noFill/>
                      <a:miter lim="800000"/>
                      <a:headEnd/>
                      <a:tailEnd/>
                    </a:ln>
                  </pic:spPr>
                </pic:pic>
              </a:graphicData>
            </a:graphic>
          </wp:inline>
        </w:drawing>
      </w:r>
    </w:p>
    <w:p w:rsidR="009A1DE8" w:rsidRDefault="009A1DE8" w:rsidP="009A1DE8">
      <w:pPr>
        <w:pStyle w:val="FigureNotitle"/>
        <w:rPr>
          <w:lang w:eastAsia="ja-JP"/>
        </w:rPr>
      </w:pPr>
      <w:r>
        <w:rPr>
          <w:rFonts w:hint="eastAsia"/>
          <w:lang w:eastAsia="ja-JP"/>
        </w:rPr>
        <w:t>Figure 5-3  NGN architecture overview</w:t>
      </w:r>
    </w:p>
    <w:p w:rsidR="009A1DE8" w:rsidRDefault="009A1DE8" w:rsidP="009A1DE8">
      <w:pPr>
        <w:rPr>
          <w:lang w:eastAsia="ja-JP"/>
        </w:rPr>
      </w:pPr>
      <w:r>
        <w:rPr>
          <w:rFonts w:hint="eastAsia"/>
          <w:lang w:eastAsia="ja-JP"/>
        </w:rPr>
        <w:t>This architecture enables service and transport technologies evolve independently keeping the interfaces between them consistent.  However, close cooperation between these efforts is nevertheless important.</w:t>
      </w:r>
    </w:p>
    <w:p w:rsidR="009A1DE8" w:rsidRDefault="009A1DE8" w:rsidP="009A1DE8">
      <w:pPr>
        <w:pStyle w:val="Heading2"/>
        <w:rPr>
          <w:lang w:eastAsia="ja-JP"/>
        </w:rPr>
      </w:pPr>
      <w:r>
        <w:rPr>
          <w:rFonts w:hint="eastAsia"/>
          <w:lang w:eastAsia="ja-JP"/>
        </w:rPr>
        <w:t>5.7.2  Standardization status for transport stratum</w:t>
      </w:r>
    </w:p>
    <w:p w:rsidR="009A1DE8" w:rsidRDefault="009A1DE8" w:rsidP="009A1DE8">
      <w:pPr>
        <w:rPr>
          <w:lang w:eastAsia="ja-JP"/>
        </w:rPr>
      </w:pPr>
      <w:r>
        <w:rPr>
          <w:rFonts w:hint="eastAsia"/>
          <w:lang w:eastAsia="ja-JP"/>
        </w:rPr>
        <w:t>Various technologies such as PDH, SDH, ATM, OTN, Ethernet and MPLS</w:t>
      </w:r>
      <w:r>
        <w:rPr>
          <w:lang w:eastAsia="ja-JP"/>
        </w:rPr>
        <w:t>/MPLS</w:t>
      </w:r>
      <w:r>
        <w:rPr>
          <w:rFonts w:hint="eastAsia"/>
          <w:lang w:eastAsia="ja-JP"/>
        </w:rPr>
        <w:t>-TP can provide capabilities for transport stratum.  The following table summarizes the standardization status for each technology in terms of various aspects.</w:t>
      </w:r>
    </w:p>
    <w:p w:rsidR="009A1DE8" w:rsidRPr="00BB7450" w:rsidRDefault="009A1DE8" w:rsidP="009A1DE8">
      <w:pPr>
        <w:rPr>
          <w:lang w:eastAsia="ja-JP"/>
        </w:rPr>
      </w:pPr>
    </w:p>
    <w:p w:rsidR="009A1DE8" w:rsidRDefault="009A1DE8" w:rsidP="009A1DE8">
      <w:pPr>
        <w:pStyle w:val="TableTitle0"/>
        <w:rPr>
          <w:lang w:eastAsia="ja-JP"/>
        </w:rPr>
      </w:pPr>
      <w:r>
        <w:lastRenderedPageBreak/>
        <w:t xml:space="preserve">Table </w:t>
      </w:r>
      <w:r>
        <w:rPr>
          <w:rFonts w:hint="eastAsia"/>
          <w:lang w:eastAsia="ja-JP"/>
        </w:rPr>
        <w:t>5-3</w:t>
      </w:r>
      <w:r>
        <w:t xml:space="preserve"> </w:t>
      </w:r>
      <w:r>
        <w:sym w:font="Symbol" w:char="F02D"/>
      </w:r>
      <w:r>
        <w:t xml:space="preserve"> </w:t>
      </w:r>
      <w:r>
        <w:rPr>
          <w:rFonts w:hint="eastAsia"/>
          <w:lang w:eastAsia="ja-JP"/>
        </w:rPr>
        <w:t>Standardization status</w:t>
      </w:r>
      <w:r>
        <w:t xml:space="preserve"> on the various aspects of PDH, SDH, ATM, OTN, E</w:t>
      </w:r>
      <w:r>
        <w:rPr>
          <w:rFonts w:hint="eastAsia"/>
          <w:lang w:eastAsia="ja-JP"/>
        </w:rPr>
        <w:t>thernet,</w:t>
      </w:r>
      <w:r>
        <w:t xml:space="preserve"> MPLS</w:t>
      </w:r>
      <w:r>
        <w:rPr>
          <w:rFonts w:hint="eastAsia"/>
          <w:lang w:eastAsia="ja-JP"/>
        </w:rPr>
        <w:t xml:space="preserve"> </w:t>
      </w:r>
      <w:r>
        <w:t>and MPLS-TP (T-MPLS)</w:t>
      </w:r>
      <w:r>
        <w:rPr>
          <w:rFonts w:hint="eastAsia"/>
          <w:lang w:eastAsia="ja-JP"/>
        </w:rPr>
        <w:t>(note 3)</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tblPrChange w:id="293" w:author="Yoshinori Koike" w:date="2011-02-22T13:53:00Z">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tblPr>
        </w:tblPrChange>
      </w:tblPr>
      <w:tblGrid>
        <w:gridCol w:w="1526"/>
        <w:gridCol w:w="992"/>
        <w:gridCol w:w="851"/>
        <w:gridCol w:w="992"/>
        <w:gridCol w:w="1134"/>
        <w:gridCol w:w="1134"/>
        <w:gridCol w:w="1134"/>
        <w:gridCol w:w="1134"/>
        <w:gridCol w:w="931"/>
        <w:tblGridChange w:id="294">
          <w:tblGrid>
            <w:gridCol w:w="1526"/>
            <w:gridCol w:w="992"/>
            <w:gridCol w:w="992"/>
            <w:gridCol w:w="1012"/>
            <w:gridCol w:w="1115"/>
            <w:gridCol w:w="992"/>
            <w:gridCol w:w="1134"/>
            <w:gridCol w:w="1134"/>
            <w:gridCol w:w="931"/>
          </w:tblGrid>
        </w:tblGridChange>
      </w:tblGrid>
      <w:tr w:rsidR="00851CEE" w:rsidRPr="00F53070" w:rsidTr="00851CEE">
        <w:trPr>
          <w:cantSplit/>
          <w:tblHeader/>
          <w:trPrChange w:id="295" w:author="Yoshinori Koike" w:date="2011-02-22T13:53:00Z">
            <w:trPr>
              <w:cantSplit/>
              <w:tblHeader/>
            </w:trPr>
          </w:trPrChange>
        </w:trPr>
        <w:tc>
          <w:tcPr>
            <w:tcW w:w="1526" w:type="dxa"/>
            <w:tcBorders>
              <w:bottom w:val="single" w:sz="12" w:space="0" w:color="000000"/>
            </w:tcBorders>
            <w:tcPrChange w:id="296" w:author="Yoshinori Koike" w:date="2011-02-22T13:53:00Z">
              <w:tcPr>
                <w:tcW w:w="1526" w:type="dxa"/>
                <w:tcBorders>
                  <w:bottom w:val="single" w:sz="12" w:space="0" w:color="000000"/>
                </w:tcBorders>
              </w:tcPr>
            </w:tcPrChange>
          </w:tcPr>
          <w:p w:rsidR="009A1DE8" w:rsidRDefault="009A1DE8" w:rsidP="006F298E">
            <w:pPr>
              <w:pStyle w:val="TableHead0"/>
              <w:keepNext/>
            </w:pPr>
            <w:r>
              <w:t>Topic</w:t>
            </w:r>
          </w:p>
        </w:tc>
        <w:tc>
          <w:tcPr>
            <w:tcW w:w="992" w:type="dxa"/>
            <w:tcBorders>
              <w:bottom w:val="single" w:sz="12" w:space="0" w:color="000000"/>
            </w:tcBorders>
            <w:tcPrChange w:id="297" w:author="Yoshinori Koike" w:date="2011-02-22T13:53:00Z">
              <w:tcPr>
                <w:tcW w:w="992" w:type="dxa"/>
                <w:tcBorders>
                  <w:bottom w:val="single" w:sz="12" w:space="0" w:color="000000"/>
                </w:tcBorders>
              </w:tcPr>
            </w:tcPrChange>
          </w:tcPr>
          <w:p w:rsidR="009A1DE8" w:rsidRDefault="009A1DE8" w:rsidP="006F298E">
            <w:pPr>
              <w:pStyle w:val="TableHead0"/>
              <w:keepNext/>
              <w:rPr>
                <w:lang w:eastAsia="ja-JP"/>
              </w:rPr>
            </w:pPr>
            <w:r>
              <w:rPr>
                <w:rFonts w:hint="eastAsia"/>
                <w:lang w:eastAsia="ja-JP"/>
              </w:rPr>
              <w:t>Generic</w:t>
            </w:r>
          </w:p>
        </w:tc>
        <w:tc>
          <w:tcPr>
            <w:tcW w:w="851" w:type="dxa"/>
            <w:tcBorders>
              <w:bottom w:val="single" w:sz="12" w:space="0" w:color="000000"/>
            </w:tcBorders>
            <w:tcPrChange w:id="298" w:author="Yoshinori Koike" w:date="2011-02-22T13:53:00Z">
              <w:tcPr>
                <w:tcW w:w="992" w:type="dxa"/>
                <w:tcBorders>
                  <w:bottom w:val="single" w:sz="12" w:space="0" w:color="000000"/>
                </w:tcBorders>
              </w:tcPr>
            </w:tcPrChange>
          </w:tcPr>
          <w:p w:rsidR="009A1DE8" w:rsidRDefault="009A1DE8" w:rsidP="006F298E">
            <w:pPr>
              <w:pStyle w:val="TableHead0"/>
              <w:keepNext/>
            </w:pPr>
            <w:r>
              <w:t>PDH</w:t>
            </w:r>
          </w:p>
        </w:tc>
        <w:tc>
          <w:tcPr>
            <w:tcW w:w="992" w:type="dxa"/>
            <w:tcBorders>
              <w:bottom w:val="single" w:sz="12" w:space="0" w:color="000000"/>
            </w:tcBorders>
            <w:tcPrChange w:id="299" w:author="Yoshinori Koike" w:date="2011-02-22T13:53:00Z">
              <w:tcPr>
                <w:tcW w:w="1012" w:type="dxa"/>
                <w:tcBorders>
                  <w:bottom w:val="single" w:sz="12" w:space="0" w:color="000000"/>
                </w:tcBorders>
              </w:tcPr>
            </w:tcPrChange>
          </w:tcPr>
          <w:p w:rsidR="009A1DE8" w:rsidRDefault="009A1DE8" w:rsidP="006F298E">
            <w:pPr>
              <w:pStyle w:val="TableHead0"/>
              <w:keepNext/>
            </w:pPr>
            <w:r>
              <w:t>SDH</w:t>
            </w:r>
          </w:p>
        </w:tc>
        <w:tc>
          <w:tcPr>
            <w:tcW w:w="1134" w:type="dxa"/>
            <w:tcBorders>
              <w:bottom w:val="single" w:sz="12" w:space="0" w:color="000000"/>
            </w:tcBorders>
            <w:tcPrChange w:id="300" w:author="Yoshinori Koike" w:date="2011-02-22T13:53:00Z">
              <w:tcPr>
                <w:tcW w:w="1115" w:type="dxa"/>
                <w:tcBorders>
                  <w:bottom w:val="single" w:sz="12" w:space="0" w:color="000000"/>
                </w:tcBorders>
              </w:tcPr>
            </w:tcPrChange>
          </w:tcPr>
          <w:p w:rsidR="009A1DE8" w:rsidRDefault="009A1DE8" w:rsidP="006F298E">
            <w:pPr>
              <w:pStyle w:val="TableHead0"/>
              <w:keepNext/>
            </w:pPr>
            <w:r>
              <w:t>ATM</w:t>
            </w:r>
          </w:p>
        </w:tc>
        <w:tc>
          <w:tcPr>
            <w:tcW w:w="1134" w:type="dxa"/>
            <w:tcBorders>
              <w:bottom w:val="single" w:sz="12" w:space="0" w:color="000000"/>
            </w:tcBorders>
            <w:tcPrChange w:id="301" w:author="Yoshinori Koike" w:date="2011-02-22T13:53:00Z">
              <w:tcPr>
                <w:tcW w:w="992" w:type="dxa"/>
                <w:tcBorders>
                  <w:bottom w:val="single" w:sz="12" w:space="0" w:color="000000"/>
                </w:tcBorders>
              </w:tcPr>
            </w:tcPrChange>
          </w:tcPr>
          <w:p w:rsidR="009A1DE8" w:rsidRDefault="009A1DE8" w:rsidP="006F298E">
            <w:pPr>
              <w:pStyle w:val="TableHead0"/>
              <w:keepNext/>
            </w:pPr>
            <w:r>
              <w:t>OTN</w:t>
            </w:r>
          </w:p>
        </w:tc>
        <w:tc>
          <w:tcPr>
            <w:tcW w:w="1134" w:type="dxa"/>
            <w:tcBorders>
              <w:bottom w:val="single" w:sz="12" w:space="0" w:color="000000"/>
            </w:tcBorders>
            <w:tcPrChange w:id="302" w:author="Yoshinori Koike" w:date="2011-02-22T13:53:00Z">
              <w:tcPr>
                <w:tcW w:w="1134" w:type="dxa"/>
                <w:tcBorders>
                  <w:bottom w:val="single" w:sz="12" w:space="0" w:color="000000"/>
                </w:tcBorders>
              </w:tcPr>
            </w:tcPrChange>
          </w:tcPr>
          <w:p w:rsidR="009A1DE8" w:rsidRDefault="009A1DE8" w:rsidP="006F298E">
            <w:pPr>
              <w:pStyle w:val="TableHead0"/>
              <w:keepNext/>
              <w:rPr>
                <w:lang w:eastAsia="ja-JP"/>
              </w:rPr>
            </w:pPr>
            <w:r>
              <w:rPr>
                <w:rFonts w:hint="eastAsia"/>
                <w:lang w:eastAsia="ja-JP"/>
              </w:rPr>
              <w:t>Ethernet</w:t>
            </w:r>
          </w:p>
        </w:tc>
        <w:tc>
          <w:tcPr>
            <w:tcW w:w="1134" w:type="dxa"/>
            <w:tcBorders>
              <w:bottom w:val="single" w:sz="12" w:space="0" w:color="000000"/>
            </w:tcBorders>
            <w:tcPrChange w:id="303" w:author="Yoshinori Koike" w:date="2011-02-22T13:53:00Z">
              <w:tcPr>
                <w:tcW w:w="1134" w:type="dxa"/>
                <w:tcBorders>
                  <w:bottom w:val="single" w:sz="12" w:space="0" w:color="000000"/>
                </w:tcBorders>
              </w:tcPr>
            </w:tcPrChange>
          </w:tcPr>
          <w:p w:rsidR="009A1DE8" w:rsidRDefault="009A1DE8" w:rsidP="006F298E">
            <w:pPr>
              <w:pStyle w:val="TableHead0"/>
              <w:keepNext/>
            </w:pPr>
            <w:r>
              <w:t>MPLS</w:t>
            </w:r>
          </w:p>
        </w:tc>
        <w:tc>
          <w:tcPr>
            <w:tcW w:w="931" w:type="dxa"/>
            <w:tcBorders>
              <w:bottom w:val="single" w:sz="12" w:space="0" w:color="000000"/>
            </w:tcBorders>
            <w:tcPrChange w:id="304" w:author="Yoshinori Koike" w:date="2011-02-22T13:53:00Z">
              <w:tcPr>
                <w:tcW w:w="931" w:type="dxa"/>
                <w:tcBorders>
                  <w:bottom w:val="single" w:sz="12" w:space="0" w:color="000000"/>
                </w:tcBorders>
              </w:tcPr>
            </w:tcPrChange>
          </w:tcPr>
          <w:p w:rsidR="009A1DE8" w:rsidRPr="00F53070" w:rsidDel="009E654E" w:rsidRDefault="009A1DE8" w:rsidP="006F298E">
            <w:pPr>
              <w:pStyle w:val="TableHead0"/>
              <w:keepNext/>
              <w:rPr>
                <w:lang w:val="fr-FR" w:eastAsia="ja-JP"/>
              </w:rPr>
            </w:pPr>
            <w:r w:rsidRPr="00F53070">
              <w:rPr>
                <w:lang w:val="fr-FR" w:eastAsia="ja-JP"/>
              </w:rPr>
              <w:t>MPLS-TP (</w:t>
            </w:r>
            <w:r w:rsidRPr="00F53070">
              <w:rPr>
                <w:rFonts w:hint="eastAsia"/>
                <w:lang w:val="fr-FR" w:eastAsia="ja-JP"/>
              </w:rPr>
              <w:t>T-MPLS</w:t>
            </w:r>
            <w:r w:rsidRPr="00F53070">
              <w:rPr>
                <w:lang w:val="fr-FR" w:eastAsia="ja-JP"/>
              </w:rPr>
              <w:t>)</w:t>
            </w:r>
          </w:p>
        </w:tc>
      </w:tr>
      <w:tr w:rsidR="00851CEE" w:rsidTr="00851CEE">
        <w:trPr>
          <w:cantSplit/>
          <w:trPrChange w:id="305" w:author="Yoshinori Koike" w:date="2011-02-22T13:53:00Z">
            <w:trPr>
              <w:cantSplit/>
            </w:trPr>
          </w:trPrChange>
        </w:trPr>
        <w:tc>
          <w:tcPr>
            <w:tcW w:w="1526" w:type="dxa"/>
            <w:tcPrChange w:id="306" w:author="Yoshinori Koike" w:date="2011-02-22T13:53:00Z">
              <w:tcPr>
                <w:tcW w:w="1526" w:type="dxa"/>
              </w:tcPr>
            </w:tcPrChange>
          </w:tcPr>
          <w:p w:rsidR="009A1DE8" w:rsidRDefault="009A1DE8" w:rsidP="006F298E">
            <w:pPr>
              <w:pStyle w:val="TableText0"/>
              <w:keepNext/>
            </w:pPr>
            <w:r>
              <w:t>Architectural aspects</w:t>
            </w:r>
          </w:p>
        </w:tc>
        <w:tc>
          <w:tcPr>
            <w:tcW w:w="992" w:type="dxa"/>
            <w:tcPrChange w:id="307" w:author="Yoshinori Koike" w:date="2011-02-22T13:53:00Z">
              <w:tcPr>
                <w:tcW w:w="992" w:type="dxa"/>
              </w:tcPr>
            </w:tcPrChange>
          </w:tcPr>
          <w:p w:rsidR="009A1DE8" w:rsidRDefault="009A1DE8" w:rsidP="006F298E">
            <w:pPr>
              <w:pStyle w:val="TableText0"/>
              <w:keepNext/>
              <w:rPr>
                <w:lang w:eastAsia="ja-JP"/>
              </w:rPr>
            </w:pPr>
            <w:r>
              <w:rPr>
                <w:lang w:eastAsia="ja-JP"/>
              </w:rPr>
              <w:t>G.800,</w:t>
            </w:r>
          </w:p>
          <w:p w:rsidR="009A1DE8" w:rsidRDefault="009A1DE8" w:rsidP="006F298E">
            <w:pPr>
              <w:pStyle w:val="TableText0"/>
              <w:keepNext/>
              <w:rPr>
                <w:lang w:eastAsia="ja-JP"/>
              </w:rPr>
            </w:pPr>
            <w:r>
              <w:rPr>
                <w:rFonts w:hint="eastAsia"/>
                <w:lang w:eastAsia="ja-JP"/>
              </w:rPr>
              <w:t>G.805, G.809</w:t>
            </w:r>
          </w:p>
        </w:tc>
        <w:tc>
          <w:tcPr>
            <w:tcW w:w="851" w:type="dxa"/>
            <w:tcPrChange w:id="308" w:author="Yoshinori Koike" w:date="2011-02-22T13:53:00Z">
              <w:tcPr>
                <w:tcW w:w="992" w:type="dxa"/>
              </w:tcPr>
            </w:tcPrChange>
          </w:tcPr>
          <w:p w:rsidR="009A1DE8" w:rsidRDefault="009A1DE8" w:rsidP="006F298E">
            <w:pPr>
              <w:pStyle w:val="TableText0"/>
              <w:keepNext/>
            </w:pPr>
          </w:p>
        </w:tc>
        <w:tc>
          <w:tcPr>
            <w:tcW w:w="992" w:type="dxa"/>
            <w:tcPrChange w:id="309" w:author="Yoshinori Koike" w:date="2011-02-22T13:53:00Z">
              <w:tcPr>
                <w:tcW w:w="1012" w:type="dxa"/>
              </w:tcPr>
            </w:tcPrChange>
          </w:tcPr>
          <w:p w:rsidR="009A1DE8" w:rsidRDefault="009A1DE8" w:rsidP="006F298E">
            <w:pPr>
              <w:pStyle w:val="TableText0"/>
              <w:keepNext/>
              <w:rPr>
                <w:lang w:eastAsia="ja-JP"/>
              </w:rPr>
            </w:pPr>
            <w:r>
              <w:t>G.803, G.805</w:t>
            </w:r>
          </w:p>
        </w:tc>
        <w:tc>
          <w:tcPr>
            <w:tcW w:w="1134" w:type="dxa"/>
            <w:tcPrChange w:id="310" w:author="Yoshinori Koike" w:date="2011-02-22T13:53:00Z">
              <w:tcPr>
                <w:tcW w:w="1115" w:type="dxa"/>
              </w:tcPr>
            </w:tcPrChange>
          </w:tcPr>
          <w:p w:rsidR="009A1DE8" w:rsidRDefault="009A1DE8" w:rsidP="006F298E">
            <w:pPr>
              <w:pStyle w:val="TableText0"/>
              <w:keepNext/>
            </w:pPr>
            <w:r>
              <w:t>G.805, I.326</w:t>
            </w:r>
          </w:p>
        </w:tc>
        <w:tc>
          <w:tcPr>
            <w:tcW w:w="1134" w:type="dxa"/>
            <w:tcPrChange w:id="311" w:author="Yoshinori Koike" w:date="2011-02-22T13:53:00Z">
              <w:tcPr>
                <w:tcW w:w="992" w:type="dxa"/>
              </w:tcPr>
            </w:tcPrChange>
          </w:tcPr>
          <w:p w:rsidR="009A1DE8" w:rsidRDefault="009A1DE8" w:rsidP="006F298E">
            <w:pPr>
              <w:pStyle w:val="TableText0"/>
              <w:keepNext/>
            </w:pPr>
            <w:r>
              <w:t xml:space="preserve">G.872, </w:t>
            </w:r>
          </w:p>
        </w:tc>
        <w:tc>
          <w:tcPr>
            <w:tcW w:w="1134" w:type="dxa"/>
            <w:tcPrChange w:id="312" w:author="Yoshinori Koike" w:date="2011-02-22T13:53:00Z">
              <w:tcPr>
                <w:tcW w:w="1134" w:type="dxa"/>
              </w:tcPr>
            </w:tcPrChange>
          </w:tcPr>
          <w:p w:rsidR="009A1DE8" w:rsidRDefault="009A1DE8" w:rsidP="006F298E">
            <w:pPr>
              <w:pStyle w:val="TableText0"/>
              <w:keepNext/>
              <w:rPr>
                <w:ins w:id="313" w:author="Yoshinori Koike" w:date="2011-02-18T18:23:00Z"/>
                <w:bCs/>
                <w:lang w:val="it-IT" w:eastAsia="ja-JP"/>
              </w:rPr>
            </w:pPr>
            <w:r w:rsidRPr="00132939">
              <w:rPr>
                <w:rFonts w:hint="eastAsia"/>
                <w:bCs/>
                <w:lang w:val="it-IT" w:eastAsia="ja-JP"/>
              </w:rPr>
              <w:t xml:space="preserve">G.809, G.8010, </w:t>
            </w:r>
            <w:r w:rsidRPr="00132939">
              <w:rPr>
                <w:bCs/>
                <w:lang w:val="it-IT" w:eastAsia="ja-JP"/>
              </w:rPr>
              <w:br/>
            </w:r>
            <w:r>
              <w:rPr>
                <w:rFonts w:hint="eastAsia"/>
                <w:bCs/>
                <w:lang w:val="it-IT" w:eastAsia="ja-JP"/>
              </w:rPr>
              <w:t>[</w:t>
            </w:r>
            <w:r w:rsidRPr="00132939">
              <w:rPr>
                <w:rFonts w:hint="eastAsia"/>
                <w:bCs/>
                <w:lang w:val="it-IT" w:eastAsia="ja-JP"/>
              </w:rPr>
              <w:t>IEEE</w:t>
            </w:r>
            <w:r>
              <w:rPr>
                <w:rFonts w:hint="eastAsia"/>
                <w:bCs/>
                <w:lang w:val="it-IT" w:eastAsia="ja-JP"/>
              </w:rPr>
              <w:t>]</w:t>
            </w:r>
            <w:r w:rsidRPr="00132939">
              <w:rPr>
                <w:rFonts w:hint="eastAsia"/>
                <w:bCs/>
                <w:lang w:val="it-IT" w:eastAsia="ja-JP"/>
              </w:rPr>
              <w:t xml:space="preserve"> 802.3, 802.1D, 802.1Q, </w:t>
            </w:r>
            <w:ins w:id="314" w:author="koike" w:date="2011-02-02T17:31:00Z">
              <w:r w:rsidR="00FA1FAC">
                <w:rPr>
                  <w:rFonts w:hint="eastAsia"/>
                  <w:bCs/>
                  <w:lang w:val="it-IT" w:eastAsia="ja-JP"/>
                </w:rPr>
                <w:t>802.1Qbc,</w:t>
              </w:r>
            </w:ins>
            <w:r w:rsidRPr="00132939">
              <w:rPr>
                <w:rFonts w:hint="eastAsia"/>
                <w:bCs/>
                <w:lang w:val="it-IT" w:eastAsia="ja-JP"/>
              </w:rPr>
              <w:t>802.1ad, 802.1ah</w:t>
            </w:r>
          </w:p>
          <w:p w:rsidR="00F56781" w:rsidRDefault="00F56781" w:rsidP="006F298E">
            <w:pPr>
              <w:pStyle w:val="TableText0"/>
              <w:keepNext/>
              <w:rPr>
                <w:ins w:id="315" w:author="Yoshinori Koike" w:date="2011-02-18T18:23:00Z"/>
                <w:bCs/>
                <w:lang w:val="it-IT" w:eastAsia="ja-JP"/>
              </w:rPr>
            </w:pPr>
            <w:ins w:id="316" w:author="Yoshinori Koike" w:date="2011-02-18T18:23:00Z">
              <w:r>
                <w:rPr>
                  <w:rFonts w:hint="eastAsia"/>
                  <w:bCs/>
                  <w:lang w:val="it-IT" w:eastAsia="ja-JP"/>
                </w:rPr>
                <w:t>[MEF]</w:t>
              </w:r>
            </w:ins>
          </w:p>
          <w:p w:rsidR="00F56781" w:rsidRPr="00132939" w:rsidRDefault="00F56781" w:rsidP="00F56781">
            <w:pPr>
              <w:pStyle w:val="TableText0"/>
              <w:keepNext/>
              <w:rPr>
                <w:bCs/>
                <w:lang w:val="it-IT"/>
              </w:rPr>
            </w:pPr>
            <w:ins w:id="317" w:author="Yoshinori Koike" w:date="2011-02-18T18:23:00Z">
              <w:r>
                <w:rPr>
                  <w:lang w:eastAsia="ja-JP"/>
                </w:rPr>
                <w:t>MEF 4 MEF 12.1</w:t>
              </w:r>
            </w:ins>
          </w:p>
        </w:tc>
        <w:tc>
          <w:tcPr>
            <w:tcW w:w="1134" w:type="dxa"/>
            <w:tcPrChange w:id="318" w:author="Yoshinori Koike" w:date="2011-02-22T13:53:00Z">
              <w:tcPr>
                <w:tcW w:w="1134" w:type="dxa"/>
              </w:tcPr>
            </w:tcPrChange>
          </w:tcPr>
          <w:p w:rsidR="009A1DE8" w:rsidRDefault="009A1DE8" w:rsidP="006F298E">
            <w:pPr>
              <w:pStyle w:val="TableText0"/>
              <w:keepNext/>
              <w:rPr>
                <w:bCs/>
                <w:lang w:eastAsia="ja-JP"/>
              </w:rPr>
            </w:pPr>
            <w:r>
              <w:rPr>
                <w:rFonts w:hint="eastAsia"/>
                <w:bCs/>
                <w:lang w:eastAsia="ja-JP"/>
              </w:rPr>
              <w:t xml:space="preserve">G.8110, </w:t>
            </w:r>
            <w:r>
              <w:rPr>
                <w:rFonts w:hint="eastAsia"/>
                <w:bCs/>
                <w:lang w:eastAsia="ja-JP"/>
              </w:rPr>
              <w:br/>
              <w:t>[IETF]</w:t>
            </w:r>
          </w:p>
          <w:p w:rsidR="009A1DE8" w:rsidRDefault="009A1DE8" w:rsidP="006F298E">
            <w:pPr>
              <w:pStyle w:val="TableText0"/>
              <w:keepNext/>
              <w:rPr>
                <w:bCs/>
                <w:lang w:eastAsia="ja-JP"/>
              </w:rPr>
            </w:pPr>
            <w:r>
              <w:rPr>
                <w:rFonts w:hint="eastAsia"/>
                <w:bCs/>
                <w:lang w:eastAsia="ja-JP"/>
              </w:rPr>
              <w:t>RFC 3031</w:t>
            </w:r>
          </w:p>
        </w:tc>
        <w:tc>
          <w:tcPr>
            <w:tcW w:w="931" w:type="dxa"/>
            <w:tcPrChange w:id="319" w:author="Yoshinori Koike" w:date="2011-02-22T13:53:00Z">
              <w:tcPr>
                <w:tcW w:w="931" w:type="dxa"/>
              </w:tcPr>
            </w:tcPrChange>
          </w:tcPr>
          <w:p w:rsidR="009A1DE8" w:rsidRDefault="009A1DE8" w:rsidP="006F298E">
            <w:pPr>
              <w:pStyle w:val="TableText0"/>
              <w:keepNext/>
              <w:rPr>
                <w:bCs/>
                <w:lang w:eastAsia="ja-JP"/>
              </w:rPr>
            </w:pPr>
            <w:r>
              <w:rPr>
                <w:rFonts w:hint="eastAsia"/>
                <w:bCs/>
                <w:lang w:eastAsia="ja-JP"/>
              </w:rPr>
              <w:t>G.8110.1</w:t>
            </w:r>
          </w:p>
        </w:tc>
      </w:tr>
      <w:tr w:rsidR="00851CEE" w:rsidTr="00851CEE">
        <w:trPr>
          <w:cantSplit/>
          <w:trPrChange w:id="320" w:author="Yoshinori Koike" w:date="2011-02-22T13:53:00Z">
            <w:trPr>
              <w:cantSplit/>
            </w:trPr>
          </w:trPrChange>
        </w:trPr>
        <w:tc>
          <w:tcPr>
            <w:tcW w:w="1526" w:type="dxa"/>
            <w:tcPrChange w:id="321" w:author="Yoshinori Koike" w:date="2011-02-22T13:53:00Z">
              <w:tcPr>
                <w:tcW w:w="1526" w:type="dxa"/>
              </w:tcPr>
            </w:tcPrChange>
          </w:tcPr>
          <w:p w:rsidR="009A1DE8" w:rsidRDefault="009A1DE8" w:rsidP="006F298E">
            <w:pPr>
              <w:pStyle w:val="TableText0"/>
              <w:keepNext/>
            </w:pPr>
            <w:r>
              <w:t>Structures and mapping</w:t>
            </w:r>
          </w:p>
        </w:tc>
        <w:tc>
          <w:tcPr>
            <w:tcW w:w="992" w:type="dxa"/>
            <w:tcPrChange w:id="322" w:author="Yoshinori Koike" w:date="2011-02-22T13:53:00Z">
              <w:tcPr>
                <w:tcW w:w="992" w:type="dxa"/>
              </w:tcPr>
            </w:tcPrChange>
          </w:tcPr>
          <w:p w:rsidR="009A1DE8" w:rsidRDefault="009A1DE8" w:rsidP="006F298E">
            <w:pPr>
              <w:pStyle w:val="TableText0"/>
              <w:keepNext/>
            </w:pPr>
          </w:p>
        </w:tc>
        <w:tc>
          <w:tcPr>
            <w:tcW w:w="851" w:type="dxa"/>
            <w:tcPrChange w:id="323" w:author="Yoshinori Koike" w:date="2011-02-22T13:53:00Z">
              <w:tcPr>
                <w:tcW w:w="992" w:type="dxa"/>
              </w:tcPr>
            </w:tcPrChange>
          </w:tcPr>
          <w:p w:rsidR="009A1DE8" w:rsidRDefault="009A1DE8" w:rsidP="006F298E">
            <w:pPr>
              <w:pStyle w:val="TableText0"/>
              <w:keepNext/>
              <w:rPr>
                <w:lang w:eastAsia="ja-JP"/>
              </w:rPr>
            </w:pPr>
            <w:r>
              <w:t>G.704, G.73x, G.74x, G.75x</w:t>
            </w:r>
            <w:r>
              <w:rPr>
                <w:rFonts w:hint="eastAsia"/>
                <w:lang w:eastAsia="ja-JP"/>
              </w:rPr>
              <w:t xml:space="preserve"> (note 1)</w:t>
            </w:r>
            <w:r>
              <w:t>, G.804</w:t>
            </w:r>
            <w:r>
              <w:rPr>
                <w:rFonts w:hint="eastAsia"/>
                <w:lang w:eastAsia="ja-JP"/>
              </w:rPr>
              <w:t>, G.7043, G.8040</w:t>
            </w:r>
          </w:p>
        </w:tc>
        <w:tc>
          <w:tcPr>
            <w:tcW w:w="992" w:type="dxa"/>
            <w:tcPrChange w:id="324" w:author="Yoshinori Koike" w:date="2011-02-22T13:53:00Z">
              <w:tcPr>
                <w:tcW w:w="1012" w:type="dxa"/>
              </w:tcPr>
            </w:tcPrChange>
          </w:tcPr>
          <w:p w:rsidR="009A1DE8" w:rsidRDefault="009A1DE8" w:rsidP="006F298E">
            <w:pPr>
              <w:pStyle w:val="TableText0"/>
              <w:keepNext/>
            </w:pPr>
            <w:r>
              <w:t>G.707, G.832, G.7041, G.7042</w:t>
            </w:r>
          </w:p>
        </w:tc>
        <w:tc>
          <w:tcPr>
            <w:tcW w:w="1134" w:type="dxa"/>
            <w:tcPrChange w:id="325" w:author="Yoshinori Koike" w:date="2011-02-22T13:53:00Z">
              <w:tcPr>
                <w:tcW w:w="1115" w:type="dxa"/>
              </w:tcPr>
            </w:tcPrChange>
          </w:tcPr>
          <w:p w:rsidR="009A1DE8" w:rsidRDefault="009A1DE8" w:rsidP="006F298E">
            <w:pPr>
              <w:pStyle w:val="TableText0"/>
              <w:keepNext/>
              <w:rPr>
                <w:lang w:eastAsia="ja-JP"/>
              </w:rPr>
            </w:pPr>
            <w:r>
              <w:t>I.361, I.362, I.363</w:t>
            </w:r>
          </w:p>
        </w:tc>
        <w:tc>
          <w:tcPr>
            <w:tcW w:w="1134" w:type="dxa"/>
            <w:tcPrChange w:id="326" w:author="Yoshinori Koike" w:date="2011-02-22T13:53:00Z">
              <w:tcPr>
                <w:tcW w:w="992" w:type="dxa"/>
              </w:tcPr>
            </w:tcPrChange>
          </w:tcPr>
          <w:p w:rsidR="009A1DE8" w:rsidRDefault="009A1DE8" w:rsidP="006F298E">
            <w:pPr>
              <w:pStyle w:val="TableText0"/>
              <w:keepNext/>
            </w:pPr>
            <w:r>
              <w:t>G.709, G.7041, G.7042</w:t>
            </w:r>
          </w:p>
        </w:tc>
        <w:tc>
          <w:tcPr>
            <w:tcW w:w="1134" w:type="dxa"/>
            <w:tcPrChange w:id="327" w:author="Yoshinori Koike" w:date="2011-02-22T13:53:00Z">
              <w:tcPr>
                <w:tcW w:w="1134" w:type="dxa"/>
              </w:tcPr>
            </w:tcPrChange>
          </w:tcPr>
          <w:p w:rsidR="00F56781" w:rsidRDefault="009A1DE8" w:rsidP="006F298E">
            <w:pPr>
              <w:pStyle w:val="TableText0"/>
              <w:keepNext/>
              <w:rPr>
                <w:ins w:id="328" w:author="Yoshinori Koike" w:date="2011-02-18T18:28:00Z"/>
                <w:bCs/>
                <w:lang w:eastAsia="ja-JP"/>
              </w:rPr>
            </w:pPr>
            <w:r>
              <w:rPr>
                <w:rFonts w:hint="eastAsia"/>
                <w:bCs/>
                <w:lang w:eastAsia="ja-JP"/>
              </w:rPr>
              <w:t>G.7041, G.7042,</w:t>
            </w:r>
            <w:del w:id="329" w:author="Yoshinori Koike" w:date="2011-02-18T18:28:00Z">
              <w:r w:rsidDel="00F56781">
                <w:rPr>
                  <w:rFonts w:hint="eastAsia"/>
                  <w:bCs/>
                  <w:lang w:eastAsia="ja-JP"/>
                </w:rPr>
                <w:delText xml:space="preserve"> </w:delText>
              </w:r>
            </w:del>
          </w:p>
          <w:p w:rsidR="009A1DE8" w:rsidRDefault="009A1DE8" w:rsidP="006F298E">
            <w:pPr>
              <w:pStyle w:val="TableText0"/>
              <w:keepNext/>
              <w:rPr>
                <w:ins w:id="330" w:author="Yoshinori Koike" w:date="2011-02-18T18:27:00Z"/>
                <w:bCs/>
                <w:lang w:eastAsia="ja-JP"/>
              </w:rPr>
            </w:pPr>
            <w:r>
              <w:rPr>
                <w:rFonts w:hint="eastAsia"/>
                <w:bCs/>
                <w:lang w:eastAsia="ja-JP"/>
              </w:rPr>
              <w:t>[IEEE] 802.3</w:t>
            </w:r>
            <w:r>
              <w:rPr>
                <w:bCs/>
                <w:lang w:eastAsia="ja-JP"/>
              </w:rPr>
              <w:t xml:space="preserve">, </w:t>
            </w:r>
            <w:ins w:id="331" w:author="koike" w:date="2011-02-02T15:58:00Z">
              <w:r w:rsidR="00192E31" w:rsidRPr="00192E31">
                <w:rPr>
                  <w:bCs/>
                  <w:lang w:eastAsia="ja-JP"/>
                </w:rPr>
                <w:t>802.1AX</w:t>
              </w:r>
            </w:ins>
            <w:del w:id="332" w:author="koike" w:date="2011-02-02T15:58:00Z">
              <w:r w:rsidDel="00192E31">
                <w:rPr>
                  <w:bCs/>
                  <w:lang w:eastAsia="ja-JP"/>
                </w:rPr>
                <w:delText>802.3ax</w:delText>
              </w:r>
            </w:del>
          </w:p>
          <w:p w:rsidR="00F56781" w:rsidRPr="00192E31" w:rsidRDefault="00F56781" w:rsidP="00F56781">
            <w:pPr>
              <w:pStyle w:val="TableText0"/>
              <w:keepNext/>
              <w:rPr>
                <w:bCs/>
                <w:lang w:eastAsia="ja-JP"/>
              </w:rPr>
            </w:pPr>
          </w:p>
        </w:tc>
        <w:tc>
          <w:tcPr>
            <w:tcW w:w="1134" w:type="dxa"/>
            <w:tcPrChange w:id="333" w:author="Yoshinori Koike" w:date="2011-02-22T13:53:00Z">
              <w:tcPr>
                <w:tcW w:w="1134" w:type="dxa"/>
              </w:tcPr>
            </w:tcPrChange>
          </w:tcPr>
          <w:p w:rsidR="009A1DE8" w:rsidRDefault="009A1DE8" w:rsidP="006F298E">
            <w:pPr>
              <w:pStyle w:val="TableText0"/>
              <w:keepNext/>
              <w:rPr>
                <w:bCs/>
                <w:lang w:val="fr-CA" w:eastAsia="ja-JP"/>
              </w:rPr>
            </w:pPr>
            <w:r>
              <w:rPr>
                <w:rFonts w:hint="eastAsia"/>
                <w:bCs/>
                <w:lang w:val="fr-CA" w:eastAsia="ja-JP"/>
              </w:rPr>
              <w:t>[IETF]</w:t>
            </w:r>
          </w:p>
          <w:p w:rsidR="009A1DE8" w:rsidRDefault="009A1DE8" w:rsidP="006F298E">
            <w:pPr>
              <w:pStyle w:val="TableText0"/>
              <w:keepNext/>
              <w:rPr>
                <w:bCs/>
                <w:lang w:val="fr-CA" w:eastAsia="ja-JP"/>
              </w:rPr>
            </w:pPr>
            <w:r>
              <w:rPr>
                <w:rFonts w:hint="eastAsia"/>
                <w:bCs/>
                <w:lang w:val="fr-CA" w:eastAsia="ja-JP"/>
              </w:rPr>
              <w:t>RFC3032</w:t>
            </w:r>
          </w:p>
          <w:p w:rsidR="009A1DE8" w:rsidRDefault="009A1DE8" w:rsidP="006F298E">
            <w:pPr>
              <w:pStyle w:val="TableText0"/>
              <w:keepNext/>
              <w:rPr>
                <w:bCs/>
                <w:lang w:val="fr-CA" w:eastAsia="ja-JP"/>
              </w:rPr>
            </w:pPr>
          </w:p>
        </w:tc>
        <w:tc>
          <w:tcPr>
            <w:tcW w:w="931" w:type="dxa"/>
            <w:tcPrChange w:id="334" w:author="Yoshinori Koike" w:date="2011-02-22T13:53:00Z">
              <w:tcPr>
                <w:tcW w:w="931" w:type="dxa"/>
              </w:tcPr>
            </w:tcPrChange>
          </w:tcPr>
          <w:p w:rsidR="009A1DE8" w:rsidRDefault="009A1DE8" w:rsidP="006F298E">
            <w:pPr>
              <w:pStyle w:val="TableText0"/>
              <w:keepNext/>
              <w:rPr>
                <w:bCs/>
                <w:lang w:val="fr-CA" w:eastAsia="ja-JP"/>
              </w:rPr>
            </w:pPr>
            <w:r>
              <w:rPr>
                <w:bCs/>
                <w:lang w:val="fr-CA" w:eastAsia="ja-JP"/>
              </w:rPr>
              <w:t>G.8112</w:t>
            </w:r>
          </w:p>
        </w:tc>
      </w:tr>
      <w:tr w:rsidR="00851CEE" w:rsidTr="00851CEE">
        <w:trPr>
          <w:cantSplit/>
          <w:ins w:id="335" w:author="Yoshinori Koike" w:date="2011-02-18T18:30:00Z"/>
          <w:trPrChange w:id="336" w:author="Yoshinori Koike" w:date="2011-02-22T13:53:00Z">
            <w:trPr>
              <w:cantSplit/>
            </w:trPr>
          </w:trPrChange>
        </w:trPr>
        <w:tc>
          <w:tcPr>
            <w:tcW w:w="1526" w:type="dxa"/>
            <w:tcPrChange w:id="337" w:author="Yoshinori Koike" w:date="2011-02-22T13:53:00Z">
              <w:tcPr>
                <w:tcW w:w="1526" w:type="dxa"/>
              </w:tcPr>
            </w:tcPrChange>
          </w:tcPr>
          <w:p w:rsidR="005C07B0" w:rsidRDefault="005C07B0" w:rsidP="006F298E">
            <w:pPr>
              <w:pStyle w:val="TableText0"/>
              <w:keepNext/>
              <w:rPr>
                <w:ins w:id="338" w:author="Yoshinori Koike" w:date="2011-02-18T18:30:00Z"/>
                <w:lang w:eastAsia="ja-JP"/>
              </w:rPr>
            </w:pPr>
            <w:ins w:id="339" w:author="Yoshinori Koike" w:date="2011-02-18T18:30:00Z">
              <w:r>
                <w:rPr>
                  <w:rFonts w:hint="eastAsia"/>
                  <w:lang w:eastAsia="ja-JP"/>
                </w:rPr>
                <w:t>Service aspects</w:t>
              </w:r>
            </w:ins>
          </w:p>
        </w:tc>
        <w:tc>
          <w:tcPr>
            <w:tcW w:w="992" w:type="dxa"/>
            <w:tcPrChange w:id="340" w:author="Yoshinori Koike" w:date="2011-02-22T13:53:00Z">
              <w:tcPr>
                <w:tcW w:w="992" w:type="dxa"/>
              </w:tcPr>
            </w:tcPrChange>
          </w:tcPr>
          <w:p w:rsidR="005C07B0" w:rsidRDefault="005C07B0" w:rsidP="006F298E">
            <w:pPr>
              <w:pStyle w:val="TableText0"/>
              <w:keepNext/>
              <w:rPr>
                <w:ins w:id="341" w:author="Yoshinori Koike" w:date="2011-02-18T18:30:00Z"/>
              </w:rPr>
            </w:pPr>
          </w:p>
        </w:tc>
        <w:tc>
          <w:tcPr>
            <w:tcW w:w="851" w:type="dxa"/>
            <w:tcPrChange w:id="342" w:author="Yoshinori Koike" w:date="2011-02-22T13:53:00Z">
              <w:tcPr>
                <w:tcW w:w="992" w:type="dxa"/>
              </w:tcPr>
            </w:tcPrChange>
          </w:tcPr>
          <w:p w:rsidR="005C07B0" w:rsidRDefault="005C07B0" w:rsidP="006F298E">
            <w:pPr>
              <w:pStyle w:val="TableText0"/>
              <w:keepNext/>
              <w:rPr>
                <w:ins w:id="343" w:author="Yoshinori Koike" w:date="2011-02-18T18:30:00Z"/>
              </w:rPr>
            </w:pPr>
          </w:p>
        </w:tc>
        <w:tc>
          <w:tcPr>
            <w:tcW w:w="992" w:type="dxa"/>
            <w:tcPrChange w:id="344" w:author="Yoshinori Koike" w:date="2011-02-22T13:53:00Z">
              <w:tcPr>
                <w:tcW w:w="1012" w:type="dxa"/>
              </w:tcPr>
            </w:tcPrChange>
          </w:tcPr>
          <w:p w:rsidR="005C07B0" w:rsidRDefault="005C07B0" w:rsidP="006F298E">
            <w:pPr>
              <w:pStyle w:val="TableText0"/>
              <w:keepNext/>
              <w:rPr>
                <w:ins w:id="345" w:author="Yoshinori Koike" w:date="2011-02-18T18:30:00Z"/>
              </w:rPr>
            </w:pPr>
          </w:p>
        </w:tc>
        <w:tc>
          <w:tcPr>
            <w:tcW w:w="1134" w:type="dxa"/>
            <w:tcPrChange w:id="346" w:author="Yoshinori Koike" w:date="2011-02-22T13:53:00Z">
              <w:tcPr>
                <w:tcW w:w="1115" w:type="dxa"/>
              </w:tcPr>
            </w:tcPrChange>
          </w:tcPr>
          <w:p w:rsidR="005C07B0" w:rsidRDefault="005C07B0" w:rsidP="006F298E">
            <w:pPr>
              <w:pStyle w:val="TableText0"/>
              <w:keepNext/>
              <w:rPr>
                <w:ins w:id="347" w:author="Yoshinori Koike" w:date="2011-02-18T18:30:00Z"/>
              </w:rPr>
            </w:pPr>
          </w:p>
        </w:tc>
        <w:tc>
          <w:tcPr>
            <w:tcW w:w="1134" w:type="dxa"/>
            <w:tcPrChange w:id="348" w:author="Yoshinori Koike" w:date="2011-02-22T13:53:00Z">
              <w:tcPr>
                <w:tcW w:w="992" w:type="dxa"/>
              </w:tcPr>
            </w:tcPrChange>
          </w:tcPr>
          <w:p w:rsidR="005C07B0" w:rsidRDefault="005C07B0" w:rsidP="006F298E">
            <w:pPr>
              <w:pStyle w:val="TableText0"/>
              <w:keepNext/>
              <w:rPr>
                <w:ins w:id="349" w:author="Yoshinori Koike" w:date="2011-02-18T18:30:00Z"/>
              </w:rPr>
            </w:pPr>
          </w:p>
        </w:tc>
        <w:tc>
          <w:tcPr>
            <w:tcW w:w="1134" w:type="dxa"/>
            <w:tcPrChange w:id="350" w:author="Yoshinori Koike" w:date="2011-02-22T13:53:00Z">
              <w:tcPr>
                <w:tcW w:w="1134" w:type="dxa"/>
              </w:tcPr>
            </w:tcPrChange>
          </w:tcPr>
          <w:p w:rsidR="005C07B0" w:rsidRDefault="005C07B0" w:rsidP="006F298E">
            <w:pPr>
              <w:pStyle w:val="TableText0"/>
              <w:keepNext/>
              <w:rPr>
                <w:ins w:id="351" w:author="Yoshinori Koike" w:date="2011-02-18T18:30:00Z"/>
                <w:bCs/>
                <w:lang w:eastAsia="ja-JP"/>
              </w:rPr>
            </w:pPr>
            <w:ins w:id="352" w:author="Yoshinori Koike" w:date="2011-02-18T18:30:00Z">
              <w:r>
                <w:rPr>
                  <w:rFonts w:hint="eastAsia"/>
                  <w:bCs/>
                  <w:lang w:eastAsia="ja-JP"/>
                </w:rPr>
                <w:t>G.8011 G8011.1   G.8011.2 G.8011.3 G.8011.4 G.8011.5</w:t>
              </w:r>
            </w:ins>
          </w:p>
          <w:p w:rsidR="00A34434" w:rsidRPr="00A34434" w:rsidRDefault="005C07B0" w:rsidP="006F298E">
            <w:pPr>
              <w:pStyle w:val="TableText0"/>
              <w:keepNext/>
              <w:rPr>
                <w:ins w:id="353" w:author="Yoshinori Koike" w:date="2011-02-18T18:30:00Z"/>
                <w:lang w:eastAsia="ja-JP"/>
              </w:rPr>
            </w:pPr>
            <w:ins w:id="354" w:author="Yoshinori Koike" w:date="2011-02-18T18:30:00Z">
              <w:r>
                <w:rPr>
                  <w:rFonts w:hint="eastAsia"/>
                  <w:bCs/>
                  <w:lang w:eastAsia="ja-JP"/>
                </w:rPr>
                <w:t xml:space="preserve">[MEF] </w:t>
              </w:r>
              <w:r>
                <w:rPr>
                  <w:lang w:eastAsia="ja-JP"/>
                </w:rPr>
                <w:t>MEF 6.1</w:t>
              </w:r>
              <w:r>
                <w:rPr>
                  <w:rFonts w:hint="eastAsia"/>
                  <w:lang w:eastAsia="ja-JP"/>
                </w:rPr>
                <w:t xml:space="preserve"> </w:t>
              </w:r>
              <w:r>
                <w:rPr>
                  <w:lang w:eastAsia="ja-JP"/>
                </w:rPr>
                <w:t>MEF 10.2</w:t>
              </w:r>
            </w:ins>
            <w:ins w:id="355" w:author="Yoshinori Koike" w:date="2011-02-18T18:31:00Z">
              <w:r w:rsidR="00A34434">
                <w:rPr>
                  <w:rFonts w:hint="eastAsia"/>
                  <w:lang w:eastAsia="ja-JP"/>
                </w:rPr>
                <w:t xml:space="preserve">  </w:t>
              </w:r>
              <w:r w:rsidR="00A34434">
                <w:rPr>
                  <w:lang w:eastAsia="ja-JP"/>
                </w:rPr>
                <w:t>MEF 17</w:t>
              </w:r>
              <w:r w:rsidR="00A34434">
                <w:rPr>
                  <w:rFonts w:hint="eastAsia"/>
                  <w:lang w:eastAsia="ja-JP"/>
                </w:rPr>
                <w:t xml:space="preserve"> </w:t>
              </w:r>
            </w:ins>
            <w:ins w:id="356" w:author="Yoshinori Koike" w:date="2011-02-18T18:32:00Z">
              <w:r w:rsidR="00A34434">
                <w:rPr>
                  <w:lang w:eastAsia="ja-JP"/>
                </w:rPr>
                <w:t>MEF 26</w:t>
              </w:r>
            </w:ins>
          </w:p>
        </w:tc>
        <w:tc>
          <w:tcPr>
            <w:tcW w:w="1134" w:type="dxa"/>
            <w:tcPrChange w:id="357" w:author="Yoshinori Koike" w:date="2011-02-22T13:53:00Z">
              <w:tcPr>
                <w:tcW w:w="1134" w:type="dxa"/>
              </w:tcPr>
            </w:tcPrChange>
          </w:tcPr>
          <w:p w:rsidR="005C07B0" w:rsidRPr="0075236D" w:rsidRDefault="005C07B0" w:rsidP="006F298E">
            <w:pPr>
              <w:pStyle w:val="TableText0"/>
              <w:keepNext/>
              <w:rPr>
                <w:ins w:id="358" w:author="Yoshinori Koike" w:date="2011-02-18T18:30:00Z"/>
                <w:bCs/>
                <w:lang w:val="en-US" w:eastAsia="ja-JP"/>
                <w:rPrChange w:id="359" w:author="RC" w:date="2011-02-23T18:45:00Z">
                  <w:rPr>
                    <w:ins w:id="360" w:author="Yoshinori Koike" w:date="2011-02-18T18:30:00Z"/>
                    <w:bCs/>
                    <w:lang w:val="fr-CA" w:eastAsia="ja-JP"/>
                  </w:rPr>
                </w:rPrChange>
              </w:rPr>
            </w:pPr>
          </w:p>
        </w:tc>
        <w:tc>
          <w:tcPr>
            <w:tcW w:w="931" w:type="dxa"/>
            <w:tcPrChange w:id="361" w:author="Yoshinori Koike" w:date="2011-02-22T13:53:00Z">
              <w:tcPr>
                <w:tcW w:w="931" w:type="dxa"/>
              </w:tcPr>
            </w:tcPrChange>
          </w:tcPr>
          <w:p w:rsidR="005C07B0" w:rsidRPr="0075236D" w:rsidRDefault="005C07B0" w:rsidP="006F298E">
            <w:pPr>
              <w:pStyle w:val="TableText0"/>
              <w:keepNext/>
              <w:rPr>
                <w:ins w:id="362" w:author="Yoshinori Koike" w:date="2011-02-18T18:30:00Z"/>
                <w:bCs/>
                <w:lang w:val="en-US" w:eastAsia="ja-JP"/>
                <w:rPrChange w:id="363" w:author="RC" w:date="2011-02-23T18:45:00Z">
                  <w:rPr>
                    <w:ins w:id="364" w:author="Yoshinori Koike" w:date="2011-02-18T18:30:00Z"/>
                    <w:bCs/>
                    <w:lang w:val="fr-CA" w:eastAsia="ja-JP"/>
                  </w:rPr>
                </w:rPrChange>
              </w:rPr>
            </w:pPr>
          </w:p>
        </w:tc>
      </w:tr>
      <w:tr w:rsidR="00851CEE" w:rsidTr="00851CEE">
        <w:trPr>
          <w:cantSplit/>
          <w:trPrChange w:id="365" w:author="Yoshinori Koike" w:date="2011-02-22T13:53:00Z">
            <w:trPr>
              <w:cantSplit/>
            </w:trPr>
          </w:trPrChange>
        </w:trPr>
        <w:tc>
          <w:tcPr>
            <w:tcW w:w="1526" w:type="dxa"/>
            <w:tcPrChange w:id="366" w:author="Yoshinori Koike" w:date="2011-02-22T13:53:00Z">
              <w:tcPr>
                <w:tcW w:w="1526" w:type="dxa"/>
              </w:tcPr>
            </w:tcPrChange>
          </w:tcPr>
          <w:p w:rsidR="009A1DE8" w:rsidRDefault="009A1DE8" w:rsidP="006F298E">
            <w:pPr>
              <w:pStyle w:val="TableText0"/>
              <w:keepNext/>
            </w:pPr>
            <w:r>
              <w:t>Equipment functional characteristics</w:t>
            </w:r>
          </w:p>
        </w:tc>
        <w:tc>
          <w:tcPr>
            <w:tcW w:w="992" w:type="dxa"/>
            <w:tcPrChange w:id="367" w:author="Yoshinori Koike" w:date="2011-02-22T13:53:00Z">
              <w:tcPr>
                <w:tcW w:w="992" w:type="dxa"/>
              </w:tcPr>
            </w:tcPrChange>
          </w:tcPr>
          <w:p w:rsidR="009A1DE8" w:rsidRDefault="009A1DE8" w:rsidP="006F298E">
            <w:pPr>
              <w:pStyle w:val="TableText0"/>
              <w:keepNext/>
              <w:rPr>
                <w:lang w:eastAsia="ja-JP"/>
              </w:rPr>
            </w:pPr>
            <w:r>
              <w:rPr>
                <w:rFonts w:hint="eastAsia"/>
                <w:lang w:eastAsia="ja-JP"/>
              </w:rPr>
              <w:t>G.806</w:t>
            </w:r>
          </w:p>
          <w:p w:rsidR="009A1DE8" w:rsidRDefault="009A1DE8" w:rsidP="006F298E">
            <w:pPr>
              <w:pStyle w:val="TableText0"/>
              <w:keepNext/>
              <w:rPr>
                <w:lang w:eastAsia="ja-JP"/>
              </w:rPr>
            </w:pPr>
          </w:p>
        </w:tc>
        <w:tc>
          <w:tcPr>
            <w:tcW w:w="851" w:type="dxa"/>
            <w:tcPrChange w:id="368" w:author="Yoshinori Koike" w:date="2011-02-22T13:53:00Z">
              <w:tcPr>
                <w:tcW w:w="992" w:type="dxa"/>
              </w:tcPr>
            </w:tcPrChange>
          </w:tcPr>
          <w:p w:rsidR="009A1DE8" w:rsidRDefault="009A1DE8" w:rsidP="006F298E">
            <w:pPr>
              <w:pStyle w:val="TableText0"/>
              <w:keepNext/>
              <w:rPr>
                <w:lang w:eastAsia="ja-JP"/>
              </w:rPr>
            </w:pPr>
            <w:r>
              <w:t>G.706, G.73x, G.74x, G.75x</w:t>
            </w:r>
            <w:r>
              <w:rPr>
                <w:rFonts w:hint="eastAsia"/>
                <w:lang w:eastAsia="ja-JP"/>
              </w:rPr>
              <w:t xml:space="preserve"> (note 1)</w:t>
            </w:r>
          </w:p>
        </w:tc>
        <w:tc>
          <w:tcPr>
            <w:tcW w:w="992" w:type="dxa"/>
            <w:tcPrChange w:id="369" w:author="Yoshinori Koike" w:date="2011-02-22T13:53:00Z">
              <w:tcPr>
                <w:tcW w:w="1012" w:type="dxa"/>
              </w:tcPr>
            </w:tcPrChange>
          </w:tcPr>
          <w:p w:rsidR="009A1DE8" w:rsidRDefault="009A1DE8" w:rsidP="006F298E">
            <w:pPr>
              <w:pStyle w:val="TableText0"/>
              <w:keepNext/>
            </w:pPr>
            <w:r>
              <w:t xml:space="preserve">G.783, G.784, G.806, G.813, </w:t>
            </w:r>
          </w:p>
        </w:tc>
        <w:tc>
          <w:tcPr>
            <w:tcW w:w="1134" w:type="dxa"/>
            <w:tcPrChange w:id="370" w:author="Yoshinori Koike" w:date="2011-02-22T13:53:00Z">
              <w:tcPr>
                <w:tcW w:w="1115" w:type="dxa"/>
              </w:tcPr>
            </w:tcPrChange>
          </w:tcPr>
          <w:p w:rsidR="009A1DE8" w:rsidRDefault="009A1DE8" w:rsidP="006F298E">
            <w:pPr>
              <w:pStyle w:val="TableText0"/>
              <w:keepNext/>
            </w:pPr>
            <w:r>
              <w:t>I.731, I.732</w:t>
            </w:r>
          </w:p>
        </w:tc>
        <w:tc>
          <w:tcPr>
            <w:tcW w:w="1134" w:type="dxa"/>
            <w:tcPrChange w:id="371" w:author="Yoshinori Koike" w:date="2011-02-22T13:53:00Z">
              <w:tcPr>
                <w:tcW w:w="992" w:type="dxa"/>
              </w:tcPr>
            </w:tcPrChange>
          </w:tcPr>
          <w:p w:rsidR="009A1DE8" w:rsidRDefault="009A1DE8" w:rsidP="006F298E">
            <w:pPr>
              <w:pStyle w:val="TableText0"/>
              <w:keepNext/>
            </w:pPr>
            <w:r>
              <w:t>G.798, G.806</w:t>
            </w:r>
          </w:p>
        </w:tc>
        <w:tc>
          <w:tcPr>
            <w:tcW w:w="1134" w:type="dxa"/>
            <w:tcPrChange w:id="372" w:author="Yoshinori Koike" w:date="2011-02-22T13:53:00Z">
              <w:tcPr>
                <w:tcW w:w="1134" w:type="dxa"/>
              </w:tcPr>
            </w:tcPrChange>
          </w:tcPr>
          <w:p w:rsidR="009A1DE8" w:rsidRDefault="009A1DE8" w:rsidP="006F298E">
            <w:pPr>
              <w:pStyle w:val="TableText0"/>
              <w:keepNext/>
              <w:rPr>
                <w:bCs/>
                <w:lang w:eastAsia="ja-JP"/>
              </w:rPr>
            </w:pPr>
            <w:r>
              <w:rPr>
                <w:rFonts w:hint="eastAsia"/>
                <w:bCs/>
                <w:lang w:eastAsia="ja-JP"/>
              </w:rPr>
              <w:t>G.8021</w:t>
            </w:r>
          </w:p>
        </w:tc>
        <w:tc>
          <w:tcPr>
            <w:tcW w:w="1134" w:type="dxa"/>
            <w:tcPrChange w:id="373" w:author="Yoshinori Koike" w:date="2011-02-22T13:53:00Z">
              <w:tcPr>
                <w:tcW w:w="1134" w:type="dxa"/>
              </w:tcPr>
            </w:tcPrChange>
          </w:tcPr>
          <w:p w:rsidR="009A1DE8" w:rsidRDefault="009A1DE8" w:rsidP="006F298E">
            <w:pPr>
              <w:pStyle w:val="TableText0"/>
              <w:keepNext/>
              <w:rPr>
                <w:bCs/>
                <w:lang w:eastAsia="ja-JP"/>
              </w:rPr>
            </w:pPr>
          </w:p>
        </w:tc>
        <w:tc>
          <w:tcPr>
            <w:tcW w:w="931" w:type="dxa"/>
            <w:tcPrChange w:id="374" w:author="Yoshinori Koike" w:date="2011-02-22T13:53:00Z">
              <w:tcPr>
                <w:tcW w:w="931" w:type="dxa"/>
              </w:tcPr>
            </w:tcPrChange>
          </w:tcPr>
          <w:p w:rsidR="009A1DE8" w:rsidRDefault="009A1DE8" w:rsidP="006F298E">
            <w:pPr>
              <w:pStyle w:val="TableText0"/>
              <w:keepNext/>
              <w:rPr>
                <w:bCs/>
                <w:lang w:eastAsia="ja-JP"/>
              </w:rPr>
            </w:pPr>
            <w:r>
              <w:rPr>
                <w:bCs/>
                <w:lang w:eastAsia="ja-JP"/>
              </w:rPr>
              <w:t>G.8121</w:t>
            </w:r>
          </w:p>
        </w:tc>
      </w:tr>
      <w:tr w:rsidR="00851CEE" w:rsidRPr="00356343" w:rsidTr="00851CEE">
        <w:trPr>
          <w:cantSplit/>
          <w:trPrChange w:id="375" w:author="Yoshinori Koike" w:date="2011-02-22T13:53:00Z">
            <w:trPr>
              <w:cantSplit/>
            </w:trPr>
          </w:trPrChange>
        </w:trPr>
        <w:tc>
          <w:tcPr>
            <w:tcW w:w="1526" w:type="dxa"/>
            <w:tcPrChange w:id="376" w:author="Yoshinori Koike" w:date="2011-02-22T13:53:00Z">
              <w:tcPr>
                <w:tcW w:w="1526" w:type="dxa"/>
              </w:tcPr>
            </w:tcPrChange>
          </w:tcPr>
          <w:p w:rsidR="009A1DE8" w:rsidRDefault="009A1DE8" w:rsidP="006F298E">
            <w:pPr>
              <w:pStyle w:val="TableText0"/>
              <w:keepNext/>
              <w:rPr>
                <w:lang w:eastAsia="ja-JP"/>
              </w:rPr>
            </w:pPr>
            <w:r>
              <w:rPr>
                <w:rFonts w:hint="eastAsia"/>
                <w:lang w:eastAsia="ja-JP"/>
              </w:rPr>
              <w:lastRenderedPageBreak/>
              <w:t>OAM and protection switching</w:t>
            </w:r>
          </w:p>
        </w:tc>
        <w:tc>
          <w:tcPr>
            <w:tcW w:w="992" w:type="dxa"/>
            <w:tcPrChange w:id="377" w:author="Yoshinori Koike" w:date="2011-02-22T13:53:00Z">
              <w:tcPr>
                <w:tcW w:w="992" w:type="dxa"/>
              </w:tcPr>
            </w:tcPrChange>
          </w:tcPr>
          <w:p w:rsidR="009A1DE8" w:rsidRDefault="009A1DE8" w:rsidP="006F298E">
            <w:pPr>
              <w:pStyle w:val="TableText0"/>
              <w:keepNext/>
              <w:rPr>
                <w:lang w:eastAsia="ja-JP"/>
              </w:rPr>
            </w:pPr>
            <w:r>
              <w:rPr>
                <w:rFonts w:hint="eastAsia"/>
                <w:lang w:eastAsia="ja-JP"/>
              </w:rPr>
              <w:t>G.808.1</w:t>
            </w:r>
          </w:p>
        </w:tc>
        <w:tc>
          <w:tcPr>
            <w:tcW w:w="851" w:type="dxa"/>
            <w:tcPrChange w:id="378" w:author="Yoshinori Koike" w:date="2011-02-22T13:53:00Z">
              <w:tcPr>
                <w:tcW w:w="992" w:type="dxa"/>
              </w:tcPr>
            </w:tcPrChange>
          </w:tcPr>
          <w:p w:rsidR="009A1DE8" w:rsidRDefault="009A1DE8" w:rsidP="006F298E">
            <w:pPr>
              <w:pStyle w:val="TableText0"/>
              <w:keepNext/>
            </w:pPr>
          </w:p>
        </w:tc>
        <w:tc>
          <w:tcPr>
            <w:tcW w:w="992" w:type="dxa"/>
            <w:tcPrChange w:id="379" w:author="Yoshinori Koike" w:date="2011-02-22T13:53:00Z">
              <w:tcPr>
                <w:tcW w:w="1012" w:type="dxa"/>
              </w:tcPr>
            </w:tcPrChange>
          </w:tcPr>
          <w:p w:rsidR="009A1DE8" w:rsidRDefault="009A1DE8" w:rsidP="006F298E">
            <w:pPr>
              <w:pStyle w:val="TableText0"/>
              <w:keepNext/>
            </w:pPr>
            <w:r>
              <w:rPr>
                <w:rFonts w:hint="eastAsia"/>
                <w:lang w:eastAsia="ja-JP"/>
              </w:rPr>
              <w:t xml:space="preserve">G.707, G.783, </w:t>
            </w:r>
            <w:r>
              <w:t>G.841, G.842</w:t>
            </w:r>
          </w:p>
        </w:tc>
        <w:tc>
          <w:tcPr>
            <w:tcW w:w="1134" w:type="dxa"/>
            <w:tcPrChange w:id="380" w:author="Yoshinori Koike" w:date="2011-02-22T13:53:00Z">
              <w:tcPr>
                <w:tcW w:w="1115" w:type="dxa"/>
              </w:tcPr>
            </w:tcPrChange>
          </w:tcPr>
          <w:p w:rsidR="009A1DE8" w:rsidRDefault="009A1DE8" w:rsidP="006F298E">
            <w:pPr>
              <w:pStyle w:val="TableText0"/>
              <w:keepNext/>
              <w:rPr>
                <w:lang w:eastAsia="ja-JP"/>
              </w:rPr>
            </w:pPr>
            <w:r>
              <w:rPr>
                <w:rFonts w:hint="eastAsia"/>
                <w:lang w:eastAsia="ja-JP"/>
              </w:rPr>
              <w:t>I.610, I.630</w:t>
            </w:r>
          </w:p>
        </w:tc>
        <w:tc>
          <w:tcPr>
            <w:tcW w:w="1134" w:type="dxa"/>
            <w:tcPrChange w:id="381" w:author="Yoshinori Koike" w:date="2011-02-22T13:53:00Z">
              <w:tcPr>
                <w:tcW w:w="992" w:type="dxa"/>
              </w:tcPr>
            </w:tcPrChange>
          </w:tcPr>
          <w:p w:rsidR="009A1DE8" w:rsidRDefault="009A1DE8" w:rsidP="006F298E">
            <w:pPr>
              <w:pStyle w:val="TableText0"/>
              <w:keepNext/>
              <w:rPr>
                <w:lang w:eastAsia="ja-JP"/>
              </w:rPr>
            </w:pPr>
            <w:r>
              <w:rPr>
                <w:rFonts w:hint="eastAsia"/>
                <w:lang w:eastAsia="ja-JP"/>
              </w:rPr>
              <w:t>G.873.1</w:t>
            </w:r>
          </w:p>
        </w:tc>
        <w:tc>
          <w:tcPr>
            <w:tcW w:w="1134" w:type="dxa"/>
            <w:tcPrChange w:id="382" w:author="Yoshinori Koike" w:date="2011-02-22T13:53:00Z">
              <w:tcPr>
                <w:tcW w:w="1134" w:type="dxa"/>
              </w:tcPr>
            </w:tcPrChange>
          </w:tcPr>
          <w:p w:rsidR="009A1DE8" w:rsidRPr="00A5450D" w:rsidRDefault="009A1DE8" w:rsidP="006F298E">
            <w:pPr>
              <w:pStyle w:val="TableText0"/>
              <w:keepNext/>
              <w:rPr>
                <w:bCs/>
                <w:lang w:val="sv-SE" w:eastAsia="ja-JP"/>
              </w:rPr>
            </w:pPr>
            <w:r w:rsidRPr="00A5450D">
              <w:rPr>
                <w:rFonts w:hint="eastAsia"/>
                <w:bCs/>
                <w:lang w:val="sv-SE" w:eastAsia="ja-JP"/>
              </w:rPr>
              <w:t xml:space="preserve">Y.1730, </w:t>
            </w:r>
            <w:r w:rsidRPr="00A5450D">
              <w:rPr>
                <w:bCs/>
                <w:lang w:val="sv-SE" w:eastAsia="ja-JP"/>
              </w:rPr>
              <w:t>Y.1731</w:t>
            </w:r>
            <w:r w:rsidRPr="00A5450D">
              <w:rPr>
                <w:rFonts w:hint="eastAsia"/>
                <w:bCs/>
                <w:lang w:val="sv-SE" w:eastAsia="ja-JP"/>
              </w:rPr>
              <w:t xml:space="preserve">, </w:t>
            </w:r>
            <w:r w:rsidRPr="00A5450D">
              <w:rPr>
                <w:bCs/>
                <w:lang w:val="sv-SE" w:eastAsia="ja-JP"/>
              </w:rPr>
              <w:t xml:space="preserve">G.8031, G.8032 </w:t>
            </w:r>
            <w:r w:rsidRPr="00A5450D">
              <w:rPr>
                <w:rFonts w:hint="eastAsia"/>
                <w:bCs/>
                <w:lang w:val="sv-SE" w:eastAsia="ja-JP"/>
              </w:rPr>
              <w:t>[IEEE] 802.1ag, 802.3,</w:t>
            </w:r>
            <w:r w:rsidRPr="00A5450D">
              <w:rPr>
                <w:bCs/>
                <w:lang w:val="sv-SE" w:eastAsia="ja-JP"/>
              </w:rPr>
              <w:t xml:space="preserve"> 802.3av,</w:t>
            </w:r>
            <w:r w:rsidRPr="00A5450D">
              <w:rPr>
                <w:rFonts w:hint="eastAsia"/>
                <w:bCs/>
                <w:lang w:val="sv-SE" w:eastAsia="ja-JP"/>
              </w:rPr>
              <w:t>, 802.1aq, 802.1Qay</w:t>
            </w:r>
            <w:ins w:id="383" w:author="koike" w:date="2011-02-02T17:31:00Z">
              <w:r w:rsidR="00FA1FAC">
                <w:rPr>
                  <w:rFonts w:hint="eastAsia"/>
                  <w:bCs/>
                  <w:lang w:val="sv-SE" w:eastAsia="ja-JP"/>
                </w:rPr>
                <w:t xml:space="preserve"> 802.1Qbf</w:t>
              </w:r>
            </w:ins>
          </w:p>
        </w:tc>
        <w:tc>
          <w:tcPr>
            <w:tcW w:w="1134" w:type="dxa"/>
            <w:tcPrChange w:id="384" w:author="Yoshinori Koike" w:date="2011-02-22T13:53:00Z">
              <w:tcPr>
                <w:tcW w:w="1134" w:type="dxa"/>
              </w:tcPr>
            </w:tcPrChange>
          </w:tcPr>
          <w:p w:rsidR="009A1DE8" w:rsidRPr="009A1DE8" w:rsidRDefault="00202477" w:rsidP="006F298E">
            <w:pPr>
              <w:pStyle w:val="TableText0"/>
              <w:keepNext/>
              <w:rPr>
                <w:bCs/>
                <w:lang w:val="sv-SE" w:eastAsia="ja-JP"/>
                <w:rPrChange w:id="385" w:author="koike" w:date="2011-01-28T20:01:00Z">
                  <w:rPr>
                    <w:bCs/>
                    <w:lang w:eastAsia="ja-JP"/>
                  </w:rPr>
                </w:rPrChange>
              </w:rPr>
            </w:pPr>
            <w:r w:rsidRPr="00202477">
              <w:rPr>
                <w:bCs/>
                <w:lang w:val="sv-SE" w:eastAsia="ja-JP"/>
                <w:rPrChange w:id="386" w:author="koike" w:date="2011-01-28T20:01:00Z">
                  <w:rPr>
                    <w:bCs/>
                    <w:color w:val="0000FF"/>
                    <w:sz w:val="20"/>
                    <w:u w:val="single"/>
                    <w:lang w:eastAsia="ja-JP"/>
                  </w:rPr>
                </w:rPrChange>
              </w:rPr>
              <w:t xml:space="preserve">Y.1710, Y.1711, Y.1712, Y.1713,  Y.1720, </w:t>
            </w:r>
          </w:p>
          <w:p w:rsidR="009A1DE8" w:rsidRPr="009A1DE8" w:rsidRDefault="00202477" w:rsidP="006F298E">
            <w:pPr>
              <w:pStyle w:val="TableText0"/>
              <w:keepNext/>
              <w:rPr>
                <w:bCs/>
                <w:lang w:val="sv-SE" w:eastAsia="ja-JP"/>
                <w:rPrChange w:id="387" w:author="koike" w:date="2011-01-28T20:01:00Z">
                  <w:rPr>
                    <w:bCs/>
                    <w:lang w:eastAsia="ja-JP"/>
                  </w:rPr>
                </w:rPrChange>
              </w:rPr>
            </w:pPr>
            <w:r w:rsidRPr="00202477">
              <w:rPr>
                <w:bCs/>
                <w:lang w:val="sv-SE" w:eastAsia="ja-JP"/>
                <w:rPrChange w:id="388" w:author="koike" w:date="2011-01-28T20:01:00Z">
                  <w:rPr>
                    <w:bCs/>
                    <w:color w:val="0000FF"/>
                    <w:sz w:val="20"/>
                    <w:u w:val="single"/>
                    <w:lang w:eastAsia="ja-JP"/>
                  </w:rPr>
                </w:rPrChange>
              </w:rPr>
              <w:t>[IETF]</w:t>
            </w:r>
          </w:p>
          <w:p w:rsidR="009A1DE8" w:rsidRPr="009A1DE8" w:rsidRDefault="00202477" w:rsidP="006F298E">
            <w:pPr>
              <w:pStyle w:val="TableText0"/>
              <w:keepNext/>
              <w:rPr>
                <w:bCs/>
                <w:lang w:val="sv-SE" w:eastAsia="ja-JP"/>
                <w:rPrChange w:id="389" w:author="koike" w:date="2011-01-28T20:01:00Z">
                  <w:rPr>
                    <w:bCs/>
                    <w:lang w:eastAsia="ja-JP"/>
                  </w:rPr>
                </w:rPrChange>
              </w:rPr>
            </w:pPr>
            <w:r w:rsidRPr="00202477">
              <w:rPr>
                <w:bCs/>
                <w:lang w:val="sv-SE" w:eastAsia="ja-JP"/>
                <w:rPrChange w:id="390" w:author="koike" w:date="2011-01-28T20:01:00Z">
                  <w:rPr>
                    <w:bCs/>
                    <w:color w:val="0000FF"/>
                    <w:sz w:val="20"/>
                    <w:u w:val="single"/>
                    <w:lang w:eastAsia="ja-JP"/>
                  </w:rPr>
                </w:rPrChange>
              </w:rPr>
              <w:t>RFC3429, RFC4377, RFC4378, RFC4379, RFC3469, RFC4090</w:t>
            </w:r>
          </w:p>
        </w:tc>
        <w:tc>
          <w:tcPr>
            <w:tcW w:w="931" w:type="dxa"/>
            <w:tcPrChange w:id="391" w:author="Yoshinori Koike" w:date="2011-02-22T13:53:00Z">
              <w:tcPr>
                <w:tcW w:w="931" w:type="dxa"/>
              </w:tcPr>
            </w:tcPrChange>
          </w:tcPr>
          <w:p w:rsidR="009A1DE8" w:rsidRDefault="009A1DE8" w:rsidP="006F298E">
            <w:pPr>
              <w:pStyle w:val="TableText0"/>
              <w:keepNext/>
              <w:rPr>
                <w:bCs/>
                <w:lang w:val="pt-BR" w:eastAsia="ja-JP"/>
              </w:rPr>
            </w:pPr>
            <w:r w:rsidRPr="00F22FE2">
              <w:rPr>
                <w:bCs/>
                <w:lang w:val="pt-BR" w:eastAsia="ja-JP"/>
              </w:rPr>
              <w:t>G.8131</w:t>
            </w:r>
            <w:r w:rsidRPr="00F22FE2">
              <w:rPr>
                <w:rFonts w:hint="eastAsia"/>
                <w:bCs/>
                <w:lang w:val="pt-BR" w:eastAsia="ja-JP"/>
              </w:rPr>
              <w:t xml:space="preserve"> </w:t>
            </w:r>
          </w:p>
          <w:p w:rsidR="009A1DE8" w:rsidRDefault="009A1DE8" w:rsidP="006F298E">
            <w:pPr>
              <w:pStyle w:val="TableText0"/>
              <w:keepNext/>
              <w:rPr>
                <w:bCs/>
                <w:lang w:val="pt-BR" w:eastAsia="ja-JP"/>
              </w:rPr>
            </w:pPr>
            <w:r>
              <w:rPr>
                <w:rFonts w:hint="eastAsia"/>
                <w:bCs/>
                <w:lang w:val="pt-BR" w:eastAsia="ja-JP"/>
              </w:rPr>
              <w:t>[SG13]</w:t>
            </w:r>
          </w:p>
          <w:p w:rsidR="009A1DE8" w:rsidRPr="00356343" w:rsidRDefault="009A1DE8" w:rsidP="006F298E">
            <w:pPr>
              <w:pStyle w:val="TableText0"/>
              <w:keepNext/>
              <w:rPr>
                <w:bCs/>
                <w:lang w:val="pt-BR" w:eastAsia="ja-JP"/>
              </w:rPr>
            </w:pPr>
            <w:r>
              <w:rPr>
                <w:bCs/>
                <w:lang w:val="pt-BR" w:eastAsia="ja-JP"/>
              </w:rPr>
              <w:t>Y.Sup4</w:t>
            </w:r>
          </w:p>
        </w:tc>
      </w:tr>
      <w:tr w:rsidR="00851CEE" w:rsidTr="00851CEE">
        <w:trPr>
          <w:cantSplit/>
          <w:trPrChange w:id="392" w:author="Yoshinori Koike" w:date="2011-02-22T13:53:00Z">
            <w:trPr>
              <w:cantSplit/>
            </w:trPr>
          </w:trPrChange>
        </w:trPr>
        <w:tc>
          <w:tcPr>
            <w:tcW w:w="1526" w:type="dxa"/>
            <w:tcPrChange w:id="393" w:author="Yoshinori Koike" w:date="2011-02-22T13:53:00Z">
              <w:tcPr>
                <w:tcW w:w="1526" w:type="dxa"/>
              </w:tcPr>
            </w:tcPrChange>
          </w:tcPr>
          <w:p w:rsidR="009A1DE8" w:rsidRDefault="009A1DE8" w:rsidP="006F298E">
            <w:pPr>
              <w:pStyle w:val="TableText0"/>
              <w:keepNext/>
            </w:pPr>
            <w:r>
              <w:t>Management aspects</w:t>
            </w:r>
          </w:p>
        </w:tc>
        <w:tc>
          <w:tcPr>
            <w:tcW w:w="992" w:type="dxa"/>
            <w:tcPrChange w:id="394" w:author="Yoshinori Koike" w:date="2011-02-22T13:53:00Z">
              <w:tcPr>
                <w:tcW w:w="992" w:type="dxa"/>
              </w:tcPr>
            </w:tcPrChange>
          </w:tcPr>
          <w:p w:rsidR="009A1DE8" w:rsidRDefault="009A1DE8" w:rsidP="006F298E">
            <w:pPr>
              <w:pStyle w:val="TableText0"/>
              <w:keepNext/>
            </w:pPr>
            <w:r w:rsidRPr="00AB6CBA">
              <w:t>G.7710</w:t>
            </w:r>
            <w:r>
              <w:t>G.7712</w:t>
            </w:r>
          </w:p>
          <w:p w:rsidR="009A1DE8" w:rsidRDefault="009A1DE8" w:rsidP="006F298E">
            <w:pPr>
              <w:pStyle w:val="TableText0"/>
              <w:keepNext/>
            </w:pPr>
            <w:r>
              <w:t>M.3010</w:t>
            </w:r>
          </w:p>
          <w:p w:rsidR="009A1DE8" w:rsidRDefault="009A1DE8" w:rsidP="006F298E">
            <w:pPr>
              <w:pStyle w:val="TableText0"/>
              <w:keepNext/>
            </w:pPr>
            <w:r>
              <w:t>M.3013</w:t>
            </w:r>
          </w:p>
        </w:tc>
        <w:tc>
          <w:tcPr>
            <w:tcW w:w="851" w:type="dxa"/>
            <w:tcPrChange w:id="395" w:author="Yoshinori Koike" w:date="2011-02-22T13:53:00Z">
              <w:tcPr>
                <w:tcW w:w="992" w:type="dxa"/>
              </w:tcPr>
            </w:tcPrChange>
          </w:tcPr>
          <w:p w:rsidR="009A1DE8" w:rsidRDefault="009A1DE8" w:rsidP="006F298E">
            <w:pPr>
              <w:pStyle w:val="TableText0"/>
              <w:keepNext/>
            </w:pPr>
          </w:p>
        </w:tc>
        <w:tc>
          <w:tcPr>
            <w:tcW w:w="992" w:type="dxa"/>
            <w:tcPrChange w:id="396" w:author="Yoshinori Koike" w:date="2011-02-22T13:53:00Z">
              <w:tcPr>
                <w:tcW w:w="1012" w:type="dxa"/>
              </w:tcPr>
            </w:tcPrChange>
          </w:tcPr>
          <w:p w:rsidR="009A1DE8" w:rsidRDefault="009A1DE8" w:rsidP="006F298E">
            <w:pPr>
              <w:pStyle w:val="TableText0"/>
              <w:keepNext/>
            </w:pPr>
            <w:r>
              <w:t>G.774-x, G.784, G.831, G.7710, M.3100 am3</w:t>
            </w:r>
          </w:p>
        </w:tc>
        <w:tc>
          <w:tcPr>
            <w:tcW w:w="1134" w:type="dxa"/>
            <w:tcPrChange w:id="397" w:author="Yoshinori Koike" w:date="2011-02-22T13:53:00Z">
              <w:tcPr>
                <w:tcW w:w="1115" w:type="dxa"/>
              </w:tcPr>
            </w:tcPrChange>
          </w:tcPr>
          <w:p w:rsidR="009A1DE8" w:rsidRDefault="009A1DE8" w:rsidP="006F298E">
            <w:pPr>
              <w:pStyle w:val="TableText0"/>
              <w:keepNext/>
            </w:pPr>
            <w:r>
              <w:t>I.751</w:t>
            </w:r>
          </w:p>
        </w:tc>
        <w:tc>
          <w:tcPr>
            <w:tcW w:w="1134" w:type="dxa"/>
            <w:tcPrChange w:id="398" w:author="Yoshinori Koike" w:date="2011-02-22T13:53:00Z">
              <w:tcPr>
                <w:tcW w:w="992" w:type="dxa"/>
              </w:tcPr>
            </w:tcPrChange>
          </w:tcPr>
          <w:p w:rsidR="009A1DE8" w:rsidRDefault="009A1DE8" w:rsidP="006F298E">
            <w:pPr>
              <w:pStyle w:val="TableText0"/>
              <w:keepNext/>
            </w:pPr>
            <w:r>
              <w:t>G.874, G.874.1, G.875, G.7710, M.3100 am3</w:t>
            </w:r>
          </w:p>
        </w:tc>
        <w:tc>
          <w:tcPr>
            <w:tcW w:w="1134" w:type="dxa"/>
            <w:tcPrChange w:id="399" w:author="Yoshinori Koike" w:date="2011-02-22T13:53:00Z">
              <w:tcPr>
                <w:tcW w:w="1134" w:type="dxa"/>
              </w:tcPr>
            </w:tcPrChange>
          </w:tcPr>
          <w:p w:rsidR="009A1DE8" w:rsidRDefault="009A1DE8" w:rsidP="006F298E">
            <w:pPr>
              <w:pStyle w:val="TableText0"/>
              <w:keepNext/>
              <w:rPr>
                <w:bCs/>
                <w:lang w:eastAsia="ja-JP"/>
              </w:rPr>
            </w:pPr>
            <w:r>
              <w:rPr>
                <w:rFonts w:hint="eastAsia"/>
                <w:bCs/>
                <w:lang w:eastAsia="ja-JP"/>
              </w:rPr>
              <w:t>G.8051,</w:t>
            </w:r>
          </w:p>
          <w:p w:rsidR="009A1DE8" w:rsidRDefault="009A1DE8" w:rsidP="006F298E">
            <w:pPr>
              <w:pStyle w:val="TableText0"/>
              <w:keepNext/>
              <w:rPr>
                <w:bCs/>
                <w:lang w:eastAsia="ja-JP"/>
              </w:rPr>
            </w:pPr>
            <w:r>
              <w:rPr>
                <w:rFonts w:hint="eastAsia"/>
                <w:bCs/>
                <w:lang w:eastAsia="ja-JP"/>
              </w:rPr>
              <w:t>G.8052</w:t>
            </w:r>
          </w:p>
          <w:p w:rsidR="009A1DE8" w:rsidRDefault="009A1DE8" w:rsidP="006F298E">
            <w:pPr>
              <w:pStyle w:val="TableText0"/>
              <w:keepNext/>
              <w:rPr>
                <w:ins w:id="400" w:author="koike" w:date="2011-02-02T17:31:00Z"/>
                <w:bCs/>
                <w:lang w:eastAsia="ja-JP"/>
              </w:rPr>
            </w:pPr>
            <w:r>
              <w:rPr>
                <w:rFonts w:hint="eastAsia"/>
                <w:bCs/>
                <w:lang w:eastAsia="ja-JP"/>
              </w:rPr>
              <w:t xml:space="preserve">[IEEE] </w:t>
            </w:r>
            <w:r>
              <w:rPr>
                <w:bCs/>
                <w:lang w:eastAsia="ja-JP"/>
              </w:rPr>
              <w:t>802.1ap,</w:t>
            </w:r>
          </w:p>
          <w:p w:rsidR="00FA1FAC" w:rsidRDefault="00FA1FAC" w:rsidP="006F298E">
            <w:pPr>
              <w:pStyle w:val="TableText0"/>
              <w:keepNext/>
              <w:numPr>
                <w:ins w:id="401" w:author="koike" w:date="2011-02-02T17:31:00Z"/>
              </w:numPr>
              <w:rPr>
                <w:bCs/>
                <w:lang w:eastAsia="ja-JP"/>
              </w:rPr>
            </w:pPr>
            <w:ins w:id="402" w:author="koike" w:date="2011-02-02T17:31:00Z">
              <w:r>
                <w:rPr>
                  <w:rFonts w:hint="eastAsia"/>
                  <w:bCs/>
                  <w:lang w:eastAsia="ja-JP"/>
                </w:rPr>
                <w:t>802.1Qbe,</w:t>
              </w:r>
            </w:ins>
          </w:p>
          <w:p w:rsidR="009A1DE8" w:rsidRDefault="009A1DE8" w:rsidP="006F298E">
            <w:pPr>
              <w:pStyle w:val="TableText0"/>
              <w:keepNext/>
              <w:rPr>
                <w:bCs/>
                <w:lang w:eastAsia="ja-JP"/>
              </w:rPr>
            </w:pPr>
            <w:r>
              <w:rPr>
                <w:bCs/>
                <w:lang w:eastAsia="ja-JP"/>
              </w:rPr>
              <w:t>P802.3.1</w:t>
            </w:r>
          </w:p>
        </w:tc>
        <w:tc>
          <w:tcPr>
            <w:tcW w:w="1134" w:type="dxa"/>
            <w:tcPrChange w:id="403" w:author="Yoshinori Koike" w:date="2011-02-22T13:53:00Z">
              <w:tcPr>
                <w:tcW w:w="1134" w:type="dxa"/>
              </w:tcPr>
            </w:tcPrChange>
          </w:tcPr>
          <w:p w:rsidR="009A1DE8" w:rsidRDefault="009A1DE8" w:rsidP="006F298E">
            <w:pPr>
              <w:pStyle w:val="TableText0"/>
              <w:keepNext/>
              <w:rPr>
                <w:ins w:id="404" w:author="Yoshinori Koike" w:date="2011-02-22T13:52:00Z"/>
                <w:bCs/>
                <w:lang w:eastAsia="ja-JP"/>
              </w:rPr>
            </w:pPr>
            <w:r>
              <w:rPr>
                <w:rFonts w:hint="eastAsia"/>
                <w:bCs/>
                <w:lang w:eastAsia="ja-JP"/>
              </w:rPr>
              <w:t xml:space="preserve">Y.1714 </w:t>
            </w:r>
          </w:p>
          <w:p w:rsidR="00851CEE" w:rsidRDefault="00851CEE" w:rsidP="006F298E">
            <w:pPr>
              <w:pStyle w:val="TableText0"/>
              <w:keepNext/>
              <w:rPr>
                <w:ins w:id="405" w:author="Yoshinori Koike" w:date="2011-02-22T13:52:00Z"/>
                <w:bCs/>
                <w:lang w:eastAsia="ja-JP"/>
              </w:rPr>
            </w:pPr>
            <w:ins w:id="406" w:author="Yoshinori Koike" w:date="2011-02-22T13:52:00Z">
              <w:r>
                <w:rPr>
                  <w:rFonts w:hint="eastAsia"/>
                  <w:bCs/>
                  <w:lang w:eastAsia="ja-JP"/>
                </w:rPr>
                <w:t>[IETF]</w:t>
              </w:r>
            </w:ins>
          </w:p>
          <w:p w:rsidR="00851CEE" w:rsidRDefault="00851CEE" w:rsidP="006F298E">
            <w:pPr>
              <w:pStyle w:val="TableText0"/>
              <w:keepNext/>
              <w:rPr>
                <w:bCs/>
                <w:lang w:eastAsia="ja-JP"/>
              </w:rPr>
            </w:pPr>
            <w:ins w:id="407" w:author="Yoshinori Koike" w:date="2011-02-22T13:52:00Z">
              <w:r>
                <w:rPr>
                  <w:rFonts w:hint="eastAsia"/>
                  <w:bCs/>
                  <w:lang w:eastAsia="ja-JP"/>
                </w:rPr>
                <w:t>RFC4221</w:t>
              </w:r>
            </w:ins>
          </w:p>
        </w:tc>
        <w:tc>
          <w:tcPr>
            <w:tcW w:w="931" w:type="dxa"/>
            <w:tcPrChange w:id="408" w:author="Yoshinori Koike" w:date="2011-02-22T13:53:00Z">
              <w:tcPr>
                <w:tcW w:w="931" w:type="dxa"/>
              </w:tcPr>
            </w:tcPrChange>
          </w:tcPr>
          <w:p w:rsidR="009A1DE8" w:rsidRDefault="009A1DE8" w:rsidP="006F298E">
            <w:pPr>
              <w:pStyle w:val="TableText0"/>
              <w:keepNext/>
              <w:rPr>
                <w:bCs/>
                <w:lang w:eastAsia="ja-JP"/>
              </w:rPr>
            </w:pPr>
            <w:r>
              <w:rPr>
                <w:bCs/>
                <w:lang w:eastAsia="ja-JP"/>
              </w:rPr>
              <w:t>G.8151</w:t>
            </w:r>
          </w:p>
        </w:tc>
      </w:tr>
      <w:tr w:rsidR="00851CEE" w:rsidTr="00851CEE">
        <w:trPr>
          <w:cantSplit/>
          <w:trPrChange w:id="409" w:author="Yoshinori Koike" w:date="2011-02-22T13:53:00Z">
            <w:trPr>
              <w:cantSplit/>
            </w:trPr>
          </w:trPrChange>
        </w:trPr>
        <w:tc>
          <w:tcPr>
            <w:tcW w:w="1526" w:type="dxa"/>
            <w:tcPrChange w:id="410" w:author="Yoshinori Koike" w:date="2011-02-22T13:53:00Z">
              <w:tcPr>
                <w:tcW w:w="1526" w:type="dxa"/>
              </w:tcPr>
            </w:tcPrChange>
          </w:tcPr>
          <w:p w:rsidR="009A1DE8" w:rsidRDefault="009A1DE8" w:rsidP="006F298E">
            <w:pPr>
              <w:pStyle w:val="TableText0"/>
              <w:keepNext/>
            </w:pPr>
            <w:r>
              <w:t>Physical layer characteristics</w:t>
            </w:r>
          </w:p>
        </w:tc>
        <w:tc>
          <w:tcPr>
            <w:tcW w:w="992" w:type="dxa"/>
            <w:tcPrChange w:id="411" w:author="Yoshinori Koike" w:date="2011-02-22T13:53:00Z">
              <w:tcPr>
                <w:tcW w:w="992" w:type="dxa"/>
              </w:tcPr>
            </w:tcPrChange>
          </w:tcPr>
          <w:p w:rsidR="009A1DE8" w:rsidRDefault="009A1DE8" w:rsidP="006F298E">
            <w:pPr>
              <w:pStyle w:val="TableText0"/>
              <w:keepNext/>
            </w:pPr>
          </w:p>
        </w:tc>
        <w:tc>
          <w:tcPr>
            <w:tcW w:w="851" w:type="dxa"/>
            <w:tcPrChange w:id="412" w:author="Yoshinori Koike" w:date="2011-02-22T13:53:00Z">
              <w:tcPr>
                <w:tcW w:w="992" w:type="dxa"/>
              </w:tcPr>
            </w:tcPrChange>
          </w:tcPr>
          <w:p w:rsidR="009A1DE8" w:rsidRDefault="009A1DE8" w:rsidP="006F298E">
            <w:pPr>
              <w:pStyle w:val="TableText0"/>
              <w:keepNext/>
            </w:pPr>
            <w:r>
              <w:t>G.703</w:t>
            </w:r>
          </w:p>
        </w:tc>
        <w:tc>
          <w:tcPr>
            <w:tcW w:w="992" w:type="dxa"/>
            <w:tcPrChange w:id="413" w:author="Yoshinori Koike" w:date="2011-02-22T13:53:00Z">
              <w:tcPr>
                <w:tcW w:w="1012" w:type="dxa"/>
              </w:tcPr>
            </w:tcPrChange>
          </w:tcPr>
          <w:p w:rsidR="009A1DE8" w:rsidRDefault="009A1DE8" w:rsidP="006F298E">
            <w:pPr>
              <w:pStyle w:val="TableText0"/>
              <w:keepNext/>
            </w:pPr>
            <w:r>
              <w:t xml:space="preserve">G.664, G.691, </w:t>
            </w:r>
            <w:r>
              <w:br/>
              <w:t xml:space="preserve">G.692, G.693, G.703, G.957 </w:t>
            </w:r>
          </w:p>
        </w:tc>
        <w:tc>
          <w:tcPr>
            <w:tcW w:w="1134" w:type="dxa"/>
            <w:tcPrChange w:id="414" w:author="Yoshinori Koike" w:date="2011-02-22T13:53:00Z">
              <w:tcPr>
                <w:tcW w:w="1115" w:type="dxa"/>
              </w:tcPr>
            </w:tcPrChange>
          </w:tcPr>
          <w:p w:rsidR="009A1DE8" w:rsidRDefault="009A1DE8" w:rsidP="006F298E">
            <w:pPr>
              <w:pStyle w:val="TableText0"/>
              <w:keepNext/>
            </w:pPr>
            <w:r>
              <w:t>G.703, G.957, I.432</w:t>
            </w:r>
          </w:p>
        </w:tc>
        <w:tc>
          <w:tcPr>
            <w:tcW w:w="1134" w:type="dxa"/>
            <w:tcPrChange w:id="415" w:author="Yoshinori Koike" w:date="2011-02-22T13:53:00Z">
              <w:tcPr>
                <w:tcW w:w="992" w:type="dxa"/>
              </w:tcPr>
            </w:tcPrChange>
          </w:tcPr>
          <w:p w:rsidR="009A1DE8" w:rsidRDefault="009A1DE8" w:rsidP="006F298E">
            <w:pPr>
              <w:pStyle w:val="TableText0"/>
              <w:keepNext/>
              <w:rPr>
                <w:lang w:eastAsia="ja-JP"/>
              </w:rPr>
            </w:pPr>
            <w:r>
              <w:t>G.664, G.680, G.693, G.698.1 G.698.2 G.959.1</w:t>
            </w:r>
          </w:p>
        </w:tc>
        <w:tc>
          <w:tcPr>
            <w:tcW w:w="1134" w:type="dxa"/>
            <w:tcPrChange w:id="416" w:author="Yoshinori Koike" w:date="2011-02-22T13:53:00Z">
              <w:tcPr>
                <w:tcW w:w="1134" w:type="dxa"/>
              </w:tcPr>
            </w:tcPrChange>
          </w:tcPr>
          <w:p w:rsidR="009A1DE8" w:rsidRDefault="009A1DE8" w:rsidP="006F298E">
            <w:pPr>
              <w:pStyle w:val="TableText0"/>
              <w:keepNext/>
              <w:rPr>
                <w:bCs/>
                <w:lang w:eastAsia="ja-JP"/>
              </w:rPr>
            </w:pPr>
            <w:r>
              <w:rPr>
                <w:rFonts w:hint="eastAsia"/>
                <w:bCs/>
                <w:lang w:eastAsia="ja-JP"/>
              </w:rPr>
              <w:t xml:space="preserve">[IEEE] 802.3, </w:t>
            </w:r>
            <w:r>
              <w:rPr>
                <w:bCs/>
                <w:lang w:eastAsia="ja-JP"/>
              </w:rPr>
              <w:t>802.3av</w:t>
            </w:r>
          </w:p>
        </w:tc>
        <w:tc>
          <w:tcPr>
            <w:tcW w:w="1134" w:type="dxa"/>
            <w:tcPrChange w:id="417" w:author="Yoshinori Koike" w:date="2011-02-22T13:53:00Z">
              <w:tcPr>
                <w:tcW w:w="1134" w:type="dxa"/>
              </w:tcPr>
            </w:tcPrChange>
          </w:tcPr>
          <w:p w:rsidR="009A1DE8" w:rsidRDefault="009A1DE8" w:rsidP="006F298E">
            <w:pPr>
              <w:pStyle w:val="TableText0"/>
              <w:keepNext/>
              <w:rPr>
                <w:bCs/>
              </w:rPr>
            </w:pPr>
          </w:p>
        </w:tc>
        <w:tc>
          <w:tcPr>
            <w:tcW w:w="931" w:type="dxa"/>
            <w:tcPrChange w:id="418" w:author="Yoshinori Koike" w:date="2011-02-22T13:53:00Z">
              <w:tcPr>
                <w:tcW w:w="931" w:type="dxa"/>
              </w:tcPr>
            </w:tcPrChange>
          </w:tcPr>
          <w:p w:rsidR="009A1DE8" w:rsidRDefault="009A1DE8" w:rsidP="006F298E">
            <w:pPr>
              <w:pStyle w:val="TableText0"/>
              <w:keepNext/>
              <w:rPr>
                <w:bCs/>
              </w:rPr>
            </w:pPr>
          </w:p>
        </w:tc>
      </w:tr>
      <w:tr w:rsidR="00851CEE" w:rsidTr="00851CEE">
        <w:trPr>
          <w:cantSplit/>
          <w:trPrChange w:id="419" w:author="Yoshinori Koike" w:date="2011-02-22T13:53:00Z">
            <w:trPr>
              <w:cantSplit/>
            </w:trPr>
          </w:trPrChange>
        </w:trPr>
        <w:tc>
          <w:tcPr>
            <w:tcW w:w="1526" w:type="dxa"/>
            <w:tcPrChange w:id="420" w:author="Yoshinori Koike" w:date="2011-02-22T13:53:00Z">
              <w:tcPr>
                <w:tcW w:w="1526" w:type="dxa"/>
              </w:tcPr>
            </w:tcPrChange>
          </w:tcPr>
          <w:p w:rsidR="009A1DE8" w:rsidRDefault="009A1DE8" w:rsidP="006F298E">
            <w:pPr>
              <w:pStyle w:val="TableText0"/>
              <w:keepNext/>
            </w:pPr>
            <w:r>
              <w:rPr>
                <w:rFonts w:hint="eastAsia"/>
                <w:lang w:eastAsia="ja-JP"/>
              </w:rPr>
              <w:t>P</w:t>
            </w:r>
            <w:r>
              <w:t>erformance</w:t>
            </w:r>
          </w:p>
        </w:tc>
        <w:tc>
          <w:tcPr>
            <w:tcW w:w="992" w:type="dxa"/>
            <w:tcPrChange w:id="421" w:author="Yoshinori Koike" w:date="2011-02-22T13:53:00Z">
              <w:tcPr>
                <w:tcW w:w="992" w:type="dxa"/>
              </w:tcPr>
            </w:tcPrChange>
          </w:tcPr>
          <w:p w:rsidR="009A1DE8" w:rsidRDefault="009A1DE8" w:rsidP="006F298E">
            <w:pPr>
              <w:pStyle w:val="TableText0"/>
              <w:keepNext/>
            </w:pPr>
          </w:p>
        </w:tc>
        <w:tc>
          <w:tcPr>
            <w:tcW w:w="851" w:type="dxa"/>
            <w:tcPrChange w:id="422" w:author="Yoshinori Koike" w:date="2011-02-22T13:53:00Z">
              <w:tcPr>
                <w:tcW w:w="992" w:type="dxa"/>
              </w:tcPr>
            </w:tcPrChange>
          </w:tcPr>
          <w:p w:rsidR="009A1DE8" w:rsidRDefault="009A1DE8" w:rsidP="006F298E">
            <w:pPr>
              <w:pStyle w:val="TableText0"/>
              <w:keepNext/>
            </w:pPr>
            <w:r>
              <w:t>G.821, G.822,  G.826</w:t>
            </w:r>
            <w:r>
              <w:rPr>
                <w:rFonts w:hint="eastAsia"/>
                <w:lang w:eastAsia="ja-JP"/>
              </w:rPr>
              <w:t>,</w:t>
            </w:r>
            <w:r>
              <w:t xml:space="preserve"> G.823, G.824</w:t>
            </w:r>
          </w:p>
        </w:tc>
        <w:tc>
          <w:tcPr>
            <w:tcW w:w="992" w:type="dxa"/>
            <w:tcPrChange w:id="423" w:author="Yoshinori Koike" w:date="2011-02-22T13:53:00Z">
              <w:tcPr>
                <w:tcW w:w="1012" w:type="dxa"/>
              </w:tcPr>
            </w:tcPrChange>
          </w:tcPr>
          <w:p w:rsidR="009A1DE8" w:rsidRDefault="009A1DE8" w:rsidP="006F298E">
            <w:pPr>
              <w:pStyle w:val="TableText0"/>
              <w:keepNext/>
            </w:pPr>
            <w:r>
              <w:t>G.826, G.827, G.828, G.829</w:t>
            </w:r>
            <w:r>
              <w:rPr>
                <w:rFonts w:hint="eastAsia"/>
                <w:lang w:eastAsia="ja-JP"/>
              </w:rPr>
              <w:t>,</w:t>
            </w:r>
            <w:r>
              <w:t xml:space="preserve"> G.783, G.825</w:t>
            </w:r>
          </w:p>
        </w:tc>
        <w:tc>
          <w:tcPr>
            <w:tcW w:w="1134" w:type="dxa"/>
            <w:tcPrChange w:id="424" w:author="Yoshinori Koike" w:date="2011-02-22T13:53:00Z">
              <w:tcPr>
                <w:tcW w:w="1115" w:type="dxa"/>
              </w:tcPr>
            </w:tcPrChange>
          </w:tcPr>
          <w:p w:rsidR="009A1DE8" w:rsidRDefault="009A1DE8" w:rsidP="006F298E">
            <w:pPr>
              <w:pStyle w:val="TableText0"/>
              <w:keepNext/>
              <w:rPr>
                <w:ins w:id="425" w:author="Yoshinori Koike" w:date="2011-02-22T13:50:00Z"/>
                <w:lang w:eastAsia="ja-JP"/>
              </w:rPr>
            </w:pPr>
            <w:r>
              <w:t>I.356, I.357</w:t>
            </w:r>
          </w:p>
          <w:p w:rsidR="00851CEE" w:rsidRDefault="00851CEE" w:rsidP="006F298E">
            <w:pPr>
              <w:pStyle w:val="TableText0"/>
              <w:keepNext/>
              <w:rPr>
                <w:ins w:id="426" w:author="Yoshinori Koike" w:date="2011-02-22T13:52:00Z"/>
                <w:lang w:eastAsia="ja-JP"/>
              </w:rPr>
            </w:pPr>
            <w:ins w:id="427" w:author="Yoshinori Koike" w:date="2011-02-22T13:50:00Z">
              <w:r>
                <w:rPr>
                  <w:rFonts w:hint="eastAsia"/>
                  <w:lang w:eastAsia="ja-JP"/>
                </w:rPr>
                <w:t>[IETF]</w:t>
              </w:r>
            </w:ins>
          </w:p>
          <w:p w:rsidR="00851CEE" w:rsidRDefault="00851CEE" w:rsidP="006F298E">
            <w:pPr>
              <w:pStyle w:val="TableText0"/>
              <w:keepNext/>
              <w:rPr>
                <w:lang w:eastAsia="ja-JP"/>
              </w:rPr>
            </w:pPr>
            <w:ins w:id="428" w:author="Yoshinori Koike" w:date="2011-02-22T13:50:00Z">
              <w:r>
                <w:rPr>
                  <w:rFonts w:hint="eastAsia"/>
                  <w:lang w:eastAsia="ja-JP"/>
                </w:rPr>
                <w:t>RFC3116</w:t>
              </w:r>
            </w:ins>
          </w:p>
        </w:tc>
        <w:tc>
          <w:tcPr>
            <w:tcW w:w="1134" w:type="dxa"/>
            <w:tcPrChange w:id="429" w:author="Yoshinori Koike" w:date="2011-02-22T13:53:00Z">
              <w:tcPr>
                <w:tcW w:w="992" w:type="dxa"/>
              </w:tcPr>
            </w:tcPrChange>
          </w:tcPr>
          <w:p w:rsidR="009A1DE8" w:rsidRDefault="009A1DE8" w:rsidP="006F298E">
            <w:pPr>
              <w:pStyle w:val="TableText0"/>
              <w:keepNext/>
            </w:pPr>
            <w:r>
              <w:t>G.</w:t>
            </w:r>
            <w:r>
              <w:rPr>
                <w:rFonts w:hint="eastAsia"/>
                <w:lang w:eastAsia="ja-JP"/>
              </w:rPr>
              <w:t xml:space="preserve">8201, </w:t>
            </w:r>
            <w:r>
              <w:t>G.8251</w:t>
            </w:r>
          </w:p>
        </w:tc>
        <w:tc>
          <w:tcPr>
            <w:tcW w:w="1134" w:type="dxa"/>
            <w:tcPrChange w:id="430" w:author="Yoshinori Koike" w:date="2011-02-22T13:53:00Z">
              <w:tcPr>
                <w:tcW w:w="1134" w:type="dxa"/>
              </w:tcPr>
            </w:tcPrChange>
          </w:tcPr>
          <w:p w:rsidR="009A1DE8" w:rsidRDefault="009A1DE8" w:rsidP="006F298E">
            <w:pPr>
              <w:pStyle w:val="TableText0"/>
              <w:keepNext/>
              <w:rPr>
                <w:bCs/>
                <w:lang w:eastAsia="ja-JP"/>
              </w:rPr>
            </w:pPr>
            <w:r>
              <w:rPr>
                <w:bCs/>
                <w:lang w:eastAsia="ja-JP"/>
              </w:rPr>
              <w:t>Y.1563</w:t>
            </w:r>
            <w:r>
              <w:rPr>
                <w:rFonts w:hint="eastAsia"/>
                <w:bCs/>
                <w:lang w:eastAsia="ja-JP"/>
              </w:rPr>
              <w:t xml:space="preserve"> </w:t>
            </w:r>
          </w:p>
          <w:p w:rsidR="009A1DE8" w:rsidRDefault="009A1DE8" w:rsidP="006F298E">
            <w:pPr>
              <w:pStyle w:val="TableText0"/>
              <w:keepNext/>
              <w:rPr>
                <w:bCs/>
                <w:lang w:eastAsia="ja-JP"/>
              </w:rPr>
            </w:pPr>
            <w:r w:rsidRPr="00C40ADF">
              <w:rPr>
                <w:bCs/>
                <w:lang w:eastAsia="ja-JP"/>
              </w:rPr>
              <w:t>Y.1730, Y.1731</w:t>
            </w:r>
          </w:p>
        </w:tc>
        <w:tc>
          <w:tcPr>
            <w:tcW w:w="1134" w:type="dxa"/>
            <w:tcPrChange w:id="431" w:author="Yoshinori Koike" w:date="2011-02-22T13:53:00Z">
              <w:tcPr>
                <w:tcW w:w="1134" w:type="dxa"/>
              </w:tcPr>
            </w:tcPrChange>
          </w:tcPr>
          <w:p w:rsidR="009A1DE8" w:rsidRDefault="009A1DE8" w:rsidP="006F298E">
            <w:pPr>
              <w:pStyle w:val="TableText0"/>
              <w:keepNext/>
              <w:rPr>
                <w:ins w:id="432" w:author="Yoshinori Koike" w:date="2011-02-22T13:52:00Z"/>
                <w:bCs/>
                <w:lang w:eastAsia="ja-JP"/>
              </w:rPr>
            </w:pPr>
            <w:r>
              <w:rPr>
                <w:rFonts w:hint="eastAsia"/>
                <w:bCs/>
                <w:lang w:eastAsia="ja-JP"/>
              </w:rPr>
              <w:t>Y.1561</w:t>
            </w:r>
          </w:p>
          <w:p w:rsidR="00851CEE" w:rsidRDefault="00851CEE" w:rsidP="006F298E">
            <w:pPr>
              <w:pStyle w:val="TableText0"/>
              <w:keepNext/>
              <w:rPr>
                <w:ins w:id="433" w:author="Yoshinori Koike" w:date="2011-02-22T13:52:00Z"/>
                <w:bCs/>
                <w:lang w:eastAsia="ja-JP"/>
              </w:rPr>
            </w:pPr>
            <w:ins w:id="434" w:author="Yoshinori Koike" w:date="2011-02-22T13:52:00Z">
              <w:r>
                <w:rPr>
                  <w:rFonts w:hint="eastAsia"/>
                  <w:bCs/>
                  <w:lang w:eastAsia="ja-JP"/>
                </w:rPr>
                <w:t>[IETF]</w:t>
              </w:r>
            </w:ins>
          </w:p>
          <w:p w:rsidR="00851CEE" w:rsidRDefault="00A91C79" w:rsidP="006F298E">
            <w:pPr>
              <w:pStyle w:val="TableText0"/>
              <w:keepNext/>
              <w:rPr>
                <w:bCs/>
                <w:lang w:eastAsia="ja-JP"/>
              </w:rPr>
            </w:pPr>
            <w:ins w:id="435" w:author="Yoshinori Koike" w:date="2011-02-22T13:54:00Z">
              <w:r>
                <w:rPr>
                  <w:rFonts w:hint="eastAsia"/>
                  <w:bCs/>
                  <w:lang w:eastAsia="ja-JP"/>
                </w:rPr>
                <w:t>RFC</w:t>
              </w:r>
            </w:ins>
            <w:ins w:id="436" w:author="Yoshinori Koike" w:date="2011-02-22T13:52:00Z">
              <w:r w:rsidR="00851CEE">
                <w:rPr>
                  <w:rFonts w:hint="eastAsia"/>
                  <w:bCs/>
                  <w:lang w:eastAsia="ja-JP"/>
                </w:rPr>
                <w:t>5695</w:t>
              </w:r>
            </w:ins>
          </w:p>
        </w:tc>
        <w:tc>
          <w:tcPr>
            <w:tcW w:w="931" w:type="dxa"/>
            <w:tcPrChange w:id="437" w:author="Yoshinori Koike" w:date="2011-02-22T13:53:00Z">
              <w:tcPr>
                <w:tcW w:w="931" w:type="dxa"/>
              </w:tcPr>
            </w:tcPrChange>
          </w:tcPr>
          <w:p w:rsidR="009A1DE8" w:rsidRDefault="009A1DE8" w:rsidP="006F298E">
            <w:pPr>
              <w:pStyle w:val="TableText0"/>
              <w:keepNext/>
              <w:rPr>
                <w:bCs/>
                <w:lang w:eastAsia="ja-JP"/>
              </w:rPr>
            </w:pPr>
          </w:p>
        </w:tc>
      </w:tr>
      <w:tr w:rsidR="00851CEE" w:rsidTr="00851CEE">
        <w:trPr>
          <w:cantSplit/>
          <w:trPrChange w:id="438" w:author="Yoshinori Koike" w:date="2011-02-22T13:53:00Z">
            <w:trPr>
              <w:cantSplit/>
            </w:trPr>
          </w:trPrChange>
        </w:trPr>
        <w:tc>
          <w:tcPr>
            <w:tcW w:w="1526" w:type="dxa"/>
            <w:tcPrChange w:id="439" w:author="Yoshinori Koike" w:date="2011-02-22T13:53:00Z">
              <w:tcPr>
                <w:tcW w:w="1526" w:type="dxa"/>
              </w:tcPr>
            </w:tcPrChange>
          </w:tcPr>
          <w:p w:rsidR="009A1DE8" w:rsidRDefault="009A1DE8" w:rsidP="006F298E">
            <w:pPr>
              <w:pStyle w:val="TableText0"/>
              <w:keepNext/>
              <w:rPr>
                <w:lang w:eastAsia="ja-JP"/>
              </w:rPr>
            </w:pPr>
            <w:r>
              <w:rPr>
                <w:rFonts w:hint="eastAsia"/>
                <w:lang w:eastAsia="ja-JP"/>
              </w:rPr>
              <w:t>Terminology</w:t>
            </w:r>
          </w:p>
        </w:tc>
        <w:tc>
          <w:tcPr>
            <w:tcW w:w="992" w:type="dxa"/>
            <w:tcPrChange w:id="440" w:author="Yoshinori Koike" w:date="2011-02-22T13:53:00Z">
              <w:tcPr>
                <w:tcW w:w="992" w:type="dxa"/>
              </w:tcPr>
            </w:tcPrChange>
          </w:tcPr>
          <w:p w:rsidR="009A1DE8" w:rsidRDefault="009A1DE8" w:rsidP="006F298E">
            <w:pPr>
              <w:pStyle w:val="TableText0"/>
              <w:keepNext/>
            </w:pPr>
            <w:r>
              <w:t>G.870</w:t>
            </w:r>
          </w:p>
        </w:tc>
        <w:tc>
          <w:tcPr>
            <w:tcW w:w="851" w:type="dxa"/>
            <w:tcPrChange w:id="441" w:author="Yoshinori Koike" w:date="2011-02-22T13:53:00Z">
              <w:tcPr>
                <w:tcW w:w="992" w:type="dxa"/>
              </w:tcPr>
            </w:tcPrChange>
          </w:tcPr>
          <w:p w:rsidR="009A1DE8" w:rsidRDefault="009A1DE8" w:rsidP="006F298E">
            <w:pPr>
              <w:pStyle w:val="TableText0"/>
              <w:keepNext/>
            </w:pPr>
          </w:p>
        </w:tc>
        <w:tc>
          <w:tcPr>
            <w:tcW w:w="992" w:type="dxa"/>
            <w:tcPrChange w:id="442" w:author="Yoshinori Koike" w:date="2011-02-22T13:53:00Z">
              <w:tcPr>
                <w:tcW w:w="1012" w:type="dxa"/>
              </w:tcPr>
            </w:tcPrChange>
          </w:tcPr>
          <w:p w:rsidR="009A1DE8" w:rsidRDefault="009A1DE8" w:rsidP="006F298E">
            <w:pPr>
              <w:pStyle w:val="TableText0"/>
              <w:keepNext/>
              <w:rPr>
                <w:lang w:eastAsia="ja-JP"/>
              </w:rPr>
            </w:pPr>
            <w:r>
              <w:rPr>
                <w:rFonts w:hint="eastAsia"/>
                <w:lang w:eastAsia="ja-JP"/>
              </w:rPr>
              <w:t>G.780</w:t>
            </w:r>
          </w:p>
        </w:tc>
        <w:tc>
          <w:tcPr>
            <w:tcW w:w="1134" w:type="dxa"/>
            <w:tcPrChange w:id="443" w:author="Yoshinori Koike" w:date="2011-02-22T13:53:00Z">
              <w:tcPr>
                <w:tcW w:w="1115" w:type="dxa"/>
              </w:tcPr>
            </w:tcPrChange>
          </w:tcPr>
          <w:p w:rsidR="009A1DE8" w:rsidRDefault="009A1DE8" w:rsidP="006F298E">
            <w:pPr>
              <w:pStyle w:val="TableText0"/>
              <w:keepNext/>
            </w:pPr>
          </w:p>
        </w:tc>
        <w:tc>
          <w:tcPr>
            <w:tcW w:w="1134" w:type="dxa"/>
            <w:tcPrChange w:id="444" w:author="Yoshinori Koike" w:date="2011-02-22T13:53:00Z">
              <w:tcPr>
                <w:tcW w:w="992" w:type="dxa"/>
              </w:tcPr>
            </w:tcPrChange>
          </w:tcPr>
          <w:p w:rsidR="009A1DE8" w:rsidRDefault="009A1DE8" w:rsidP="006F298E">
            <w:pPr>
              <w:pStyle w:val="TableText0"/>
              <w:keepNext/>
              <w:rPr>
                <w:lang w:eastAsia="ja-JP"/>
              </w:rPr>
            </w:pPr>
            <w:r>
              <w:rPr>
                <w:rFonts w:hint="eastAsia"/>
                <w:lang w:eastAsia="ja-JP"/>
              </w:rPr>
              <w:t>G.870, G.8081</w:t>
            </w:r>
          </w:p>
        </w:tc>
        <w:tc>
          <w:tcPr>
            <w:tcW w:w="1134" w:type="dxa"/>
            <w:tcPrChange w:id="445" w:author="Yoshinori Koike" w:date="2011-02-22T13:53:00Z">
              <w:tcPr>
                <w:tcW w:w="1134" w:type="dxa"/>
              </w:tcPr>
            </w:tcPrChange>
          </w:tcPr>
          <w:p w:rsidR="009A1DE8" w:rsidRDefault="009A1DE8" w:rsidP="006F298E">
            <w:pPr>
              <w:pStyle w:val="TableText0"/>
              <w:keepNext/>
              <w:rPr>
                <w:bCs/>
                <w:lang w:eastAsia="ja-JP"/>
              </w:rPr>
            </w:pPr>
            <w:r>
              <w:rPr>
                <w:rFonts w:hint="eastAsia"/>
                <w:bCs/>
                <w:lang w:eastAsia="ja-JP"/>
              </w:rPr>
              <w:t>G.8001</w:t>
            </w:r>
          </w:p>
        </w:tc>
        <w:tc>
          <w:tcPr>
            <w:tcW w:w="1134" w:type="dxa"/>
            <w:tcPrChange w:id="446" w:author="Yoshinori Koike" w:date="2011-02-22T13:53:00Z">
              <w:tcPr>
                <w:tcW w:w="1134" w:type="dxa"/>
              </w:tcPr>
            </w:tcPrChange>
          </w:tcPr>
          <w:p w:rsidR="009A1DE8" w:rsidRDefault="009A1DE8" w:rsidP="006F298E">
            <w:pPr>
              <w:pStyle w:val="TableText0"/>
              <w:keepNext/>
              <w:rPr>
                <w:bCs/>
                <w:lang w:eastAsia="ja-JP"/>
              </w:rPr>
            </w:pPr>
          </w:p>
        </w:tc>
        <w:tc>
          <w:tcPr>
            <w:tcW w:w="931" w:type="dxa"/>
            <w:tcPrChange w:id="447" w:author="Yoshinori Koike" w:date="2011-02-22T13:53:00Z">
              <w:tcPr>
                <w:tcW w:w="931" w:type="dxa"/>
              </w:tcPr>
            </w:tcPrChange>
          </w:tcPr>
          <w:p w:rsidR="009A1DE8" w:rsidRDefault="009A1DE8" w:rsidP="006F298E">
            <w:pPr>
              <w:pStyle w:val="TableText0"/>
              <w:keepNext/>
            </w:pPr>
            <w:r>
              <w:t>G.8101</w:t>
            </w:r>
          </w:p>
        </w:tc>
      </w:tr>
    </w:tbl>
    <w:p w:rsidR="009A1DE8" w:rsidRDefault="009A1DE8" w:rsidP="009A1DE8">
      <w:pPr>
        <w:widowControl w:val="0"/>
        <w:rPr>
          <w:lang w:eastAsia="ja-JP"/>
        </w:rPr>
      </w:pPr>
      <w:r>
        <w:rPr>
          <w:rFonts w:hint="eastAsia"/>
          <w:lang w:eastAsia="ja-JP"/>
        </w:rPr>
        <w:t>Note 1: G.73x, G.74x, G.75x denote series of Recommendations of which numbers start with G.73, G.74 or G.75.</w:t>
      </w:r>
    </w:p>
    <w:p w:rsidR="009A1DE8" w:rsidRDefault="009A1DE8" w:rsidP="009A1DE8">
      <w:pPr>
        <w:widowControl w:val="0"/>
        <w:rPr>
          <w:lang w:eastAsia="ja-JP"/>
        </w:rPr>
      </w:pPr>
      <w:r>
        <w:rPr>
          <w:rFonts w:hint="eastAsia"/>
          <w:lang w:eastAsia="ja-JP"/>
        </w:rPr>
        <w:t>Note 2: Y-series Recommendation numbers are assigned to NGN related Recommendations in addition to their original Recommendation numbers.</w:t>
      </w:r>
    </w:p>
    <w:p w:rsidR="00A91C79" w:rsidRDefault="009A1DE8" w:rsidP="009A1DE8">
      <w:pPr>
        <w:widowControl w:val="0"/>
        <w:rPr>
          <w:ins w:id="448" w:author="Yoshinori Koike" w:date="2011-02-22T13:57:00Z"/>
          <w:lang w:eastAsia="ja-JP"/>
        </w:rPr>
      </w:pPr>
      <w:r>
        <w:rPr>
          <w:rFonts w:hint="eastAsia"/>
          <w:lang w:eastAsia="ja-JP"/>
        </w:rPr>
        <w:t xml:space="preserve">Note 3: </w:t>
      </w:r>
      <w:r w:rsidRPr="007E6274">
        <w:rPr>
          <w:lang w:eastAsia="ja-JP"/>
        </w:rPr>
        <w:t xml:space="preserve">The next update of </w:t>
      </w:r>
      <w:r>
        <w:rPr>
          <w:rFonts w:hint="eastAsia"/>
          <w:lang w:eastAsia="ja-JP"/>
        </w:rPr>
        <w:t>the T-MPLS related</w:t>
      </w:r>
      <w:r w:rsidRPr="007E6274">
        <w:rPr>
          <w:lang w:eastAsia="ja-JP"/>
        </w:rPr>
        <w:t xml:space="preserve"> Recommendation</w:t>
      </w:r>
      <w:r>
        <w:rPr>
          <w:rFonts w:hint="eastAsia"/>
          <w:lang w:eastAsia="ja-JP"/>
        </w:rPr>
        <w:t>s shown in the right-most column of above table</w:t>
      </w:r>
      <w:r w:rsidRPr="007E6274">
        <w:rPr>
          <w:lang w:eastAsia="ja-JP"/>
        </w:rPr>
        <w:t xml:space="preserve"> will only describe MPLS-TP and will include normative references to the </w:t>
      </w:r>
      <w:r>
        <w:rPr>
          <w:lang w:eastAsia="ja-JP"/>
        </w:rPr>
        <w:t xml:space="preserve">IETF </w:t>
      </w:r>
      <w:r w:rsidRPr="007E6274">
        <w:rPr>
          <w:lang w:eastAsia="ja-JP"/>
        </w:rPr>
        <w:t>MPLS-TP RFCs under development to meet ITU-T transport requirements.</w:t>
      </w:r>
      <w:ins w:id="449" w:author="Yoshinori Koike" w:date="2011-02-22T13:55:00Z">
        <w:r w:rsidR="00A91C79">
          <w:rPr>
            <w:rFonts w:hint="eastAsia"/>
            <w:lang w:eastAsia="ja-JP"/>
          </w:rPr>
          <w:t xml:space="preserve"> Following RFCs will be added </w:t>
        </w:r>
      </w:ins>
      <w:ins w:id="450" w:author="Yoshinori Koike" w:date="2011-02-22T13:56:00Z">
        <w:r w:rsidR="00A91C79">
          <w:rPr>
            <w:rFonts w:hint="eastAsia"/>
            <w:lang w:eastAsia="ja-JP"/>
          </w:rPr>
          <w:t xml:space="preserve">when </w:t>
        </w:r>
      </w:ins>
      <w:ins w:id="451" w:author="Yoshinori Koike" w:date="2011-02-22T13:55:00Z">
        <w:r w:rsidR="00A91C79">
          <w:rPr>
            <w:rFonts w:hint="eastAsia"/>
            <w:lang w:eastAsia="ja-JP"/>
          </w:rPr>
          <w:t xml:space="preserve">MPLS-TP </w:t>
        </w:r>
      </w:ins>
      <w:ins w:id="452" w:author="Yoshinori Koike" w:date="2011-02-22T13:57:00Z">
        <w:r w:rsidR="00A91C79">
          <w:rPr>
            <w:rFonts w:hint="eastAsia"/>
            <w:lang w:eastAsia="ja-JP"/>
          </w:rPr>
          <w:t xml:space="preserve">related Recommendations are approved. </w:t>
        </w:r>
      </w:ins>
    </w:p>
    <w:p w:rsidR="00A91C79" w:rsidRPr="00A91C79" w:rsidRDefault="00A91C79" w:rsidP="00A91C79">
      <w:pPr>
        <w:widowControl w:val="0"/>
        <w:rPr>
          <w:ins w:id="453" w:author="Yoshinori Koike" w:date="2011-02-22T13:58:00Z"/>
          <w:lang w:eastAsia="ja-JP"/>
        </w:rPr>
      </w:pPr>
      <w:ins w:id="454" w:author="Yoshinori Koike" w:date="2011-02-22T13:59:00Z">
        <w:r>
          <w:rPr>
            <w:rFonts w:hint="eastAsia"/>
            <w:lang w:eastAsia="ja-JP"/>
          </w:rPr>
          <w:t>-</w:t>
        </w:r>
      </w:ins>
      <w:ins w:id="455" w:author="Yoshinori Koike" w:date="2011-02-22T13:58:00Z">
        <w:r w:rsidRPr="00A91C79">
          <w:rPr>
            <w:lang w:eastAsia="ja-JP"/>
          </w:rPr>
          <w:t>Architectural Aspects of MPLS-TP</w:t>
        </w:r>
        <w:r>
          <w:rPr>
            <w:rFonts w:hint="eastAsia"/>
            <w:lang w:eastAsia="ja-JP"/>
          </w:rPr>
          <w:t xml:space="preserve">: </w:t>
        </w:r>
        <w:r w:rsidRPr="00A91C79">
          <w:rPr>
            <w:lang w:eastAsia="ja-JP"/>
          </w:rPr>
          <w:t>RFC 5921, RFC 5950, RFC 5960</w:t>
        </w:r>
      </w:ins>
    </w:p>
    <w:p w:rsidR="00A91C79" w:rsidRPr="00A91C79" w:rsidRDefault="00A91C79" w:rsidP="00A91C79">
      <w:pPr>
        <w:widowControl w:val="0"/>
        <w:rPr>
          <w:ins w:id="456" w:author="Yoshinori Koike" w:date="2011-02-22T13:58:00Z"/>
          <w:lang w:eastAsia="ja-JP"/>
        </w:rPr>
      </w:pPr>
      <w:ins w:id="457" w:author="Yoshinori Koike" w:date="2011-02-22T13:59:00Z">
        <w:r>
          <w:rPr>
            <w:rFonts w:hint="eastAsia"/>
            <w:lang w:eastAsia="ja-JP"/>
          </w:rPr>
          <w:t>-</w:t>
        </w:r>
      </w:ins>
      <w:ins w:id="458" w:author="Yoshinori Koike" w:date="2011-02-22T13:58:00Z">
        <w:r w:rsidRPr="00A91C79">
          <w:rPr>
            <w:lang w:eastAsia="ja-JP"/>
          </w:rPr>
          <w:t>Equipment Functional Characteristics of MPLS-TP</w:t>
        </w:r>
        <w:r>
          <w:rPr>
            <w:rFonts w:hint="eastAsia"/>
            <w:lang w:eastAsia="ja-JP"/>
          </w:rPr>
          <w:t xml:space="preserve">: </w:t>
        </w:r>
        <w:r w:rsidRPr="00A91C79">
          <w:rPr>
            <w:lang w:eastAsia="ja-JP"/>
          </w:rPr>
          <w:t>RFC 5960</w:t>
        </w:r>
      </w:ins>
    </w:p>
    <w:p w:rsidR="00A91C79" w:rsidRPr="00A91C79" w:rsidRDefault="00A91C79" w:rsidP="00A91C79">
      <w:pPr>
        <w:widowControl w:val="0"/>
        <w:rPr>
          <w:ins w:id="459" w:author="Yoshinori Koike" w:date="2011-02-22T13:58:00Z"/>
          <w:lang w:eastAsia="ja-JP"/>
        </w:rPr>
      </w:pPr>
      <w:ins w:id="460" w:author="Yoshinori Koike" w:date="2011-02-22T13:59:00Z">
        <w:r>
          <w:rPr>
            <w:rFonts w:hint="eastAsia"/>
            <w:lang w:eastAsia="ja-JP"/>
          </w:rPr>
          <w:t>-</w:t>
        </w:r>
      </w:ins>
      <w:ins w:id="461" w:author="Yoshinori Koike" w:date="2011-02-22T13:58:00Z">
        <w:r w:rsidRPr="00A91C79">
          <w:rPr>
            <w:lang w:eastAsia="ja-JP"/>
          </w:rPr>
          <w:t>OAM and Protection Switching of MPLS-TP</w:t>
        </w:r>
      </w:ins>
      <w:ins w:id="462" w:author="Yoshinori Koike" w:date="2011-02-22T13:59:00Z">
        <w:r>
          <w:rPr>
            <w:rFonts w:hint="eastAsia"/>
            <w:lang w:eastAsia="ja-JP"/>
          </w:rPr>
          <w:t xml:space="preserve">: </w:t>
        </w:r>
      </w:ins>
      <w:ins w:id="463" w:author="Yoshinori Koike" w:date="2011-02-22T13:58:00Z">
        <w:r w:rsidRPr="00A91C79">
          <w:rPr>
            <w:lang w:eastAsia="ja-JP"/>
          </w:rPr>
          <w:t>RFC 5860</w:t>
        </w:r>
      </w:ins>
    </w:p>
    <w:p w:rsidR="009A1DE8" w:rsidRPr="00A91C79" w:rsidDel="00A91C79" w:rsidRDefault="00A91C79" w:rsidP="009A1DE8">
      <w:pPr>
        <w:widowControl w:val="0"/>
        <w:rPr>
          <w:del w:id="464" w:author="Yoshinori Koike" w:date="2011-02-22T13:59:00Z"/>
          <w:lang w:eastAsia="ja-JP"/>
        </w:rPr>
      </w:pPr>
      <w:ins w:id="465" w:author="Yoshinori Koike" w:date="2011-02-22T13:59:00Z">
        <w:r>
          <w:rPr>
            <w:rFonts w:hint="eastAsia"/>
            <w:lang w:eastAsia="ja-JP"/>
          </w:rPr>
          <w:lastRenderedPageBreak/>
          <w:t>-</w:t>
        </w:r>
      </w:ins>
      <w:ins w:id="466" w:author="Yoshinori Koike" w:date="2011-02-22T13:58:00Z">
        <w:r w:rsidRPr="00A91C79">
          <w:rPr>
            <w:lang w:eastAsia="ja-JP"/>
          </w:rPr>
          <w:t>Management Aspects of MPLS-TP</w:t>
        </w:r>
      </w:ins>
      <w:ins w:id="467" w:author="Yoshinori Koike" w:date="2011-02-22T13:59:00Z">
        <w:r>
          <w:rPr>
            <w:rFonts w:hint="eastAsia"/>
            <w:lang w:eastAsia="ja-JP"/>
          </w:rPr>
          <w:t xml:space="preserve">: </w:t>
        </w:r>
      </w:ins>
      <w:ins w:id="468" w:author="Yoshinori Koike" w:date="2011-02-22T13:58:00Z">
        <w:r w:rsidRPr="00A91C79">
          <w:rPr>
            <w:lang w:eastAsia="ja-JP"/>
          </w:rPr>
          <w:t xml:space="preserve"> RFC 5950, RFC 5951</w:t>
        </w:r>
      </w:ins>
    </w:p>
    <w:p w:rsidR="009A1DE8" w:rsidRPr="00225ADC" w:rsidRDefault="009A1DE8" w:rsidP="009A1DE8">
      <w:pPr>
        <w:widowControl w:val="0"/>
        <w:rPr>
          <w:lang w:eastAsia="ja-JP"/>
        </w:rPr>
      </w:pPr>
      <w:r>
        <w:rPr>
          <w:rFonts w:hint="eastAsia"/>
          <w:lang w:eastAsia="ja-JP"/>
        </w:rPr>
        <w:t>Note 4: ASON related Recommendations are shown in Table</w:t>
      </w:r>
      <w:r w:rsidRPr="00225ADC">
        <w:rPr>
          <w:lang w:eastAsia="ja-JP"/>
        </w:rPr>
        <w:t xml:space="preserve"> 7-</w:t>
      </w:r>
      <w:r>
        <w:rPr>
          <w:rFonts w:hint="eastAsia"/>
          <w:lang w:eastAsia="ja-JP"/>
        </w:rPr>
        <w:t>4-2</w:t>
      </w:r>
      <w:r w:rsidRPr="00225ADC">
        <w:rPr>
          <w:lang w:eastAsia="ja-JP"/>
        </w:rPr>
        <w:t>: Estimated mapping of protocol-specific documents in ITU-T ASON Recommendations</w:t>
      </w:r>
      <w:r>
        <w:rPr>
          <w:rFonts w:hint="eastAsia"/>
          <w:lang w:eastAsia="ja-JP"/>
        </w:rPr>
        <w:t>.</w:t>
      </w:r>
    </w:p>
    <w:p w:rsidR="009A1DE8" w:rsidRDefault="009A1DE8" w:rsidP="009A1DE8">
      <w:pPr>
        <w:pStyle w:val="Heading2"/>
        <w:rPr>
          <w:lang w:eastAsia="ja-JP"/>
        </w:rPr>
      </w:pPr>
      <w:r>
        <w:rPr>
          <w:rFonts w:hint="eastAsia"/>
          <w:lang w:eastAsia="ja-JP"/>
        </w:rPr>
        <w:t>5.7.3  Further details</w:t>
      </w:r>
    </w:p>
    <w:p w:rsidR="009A1DE8" w:rsidRDefault="009A1DE8" w:rsidP="009A1DE8">
      <w:pPr>
        <w:rPr>
          <w:lang w:eastAsia="ja-JP"/>
        </w:rPr>
      </w:pPr>
      <w:r>
        <w:rPr>
          <w:rFonts w:hint="eastAsia"/>
          <w:lang w:eastAsia="ja-JP"/>
        </w:rPr>
        <w:t>Further details about NGN standardization can be obtained from SG13, SG11 and FG-NGN websites as below.</w:t>
      </w:r>
    </w:p>
    <w:p w:rsidR="009A1DE8" w:rsidRDefault="009A1DE8" w:rsidP="009A1DE8">
      <w:pPr>
        <w:rPr>
          <w:lang w:val="fr-FR" w:eastAsia="ja-JP"/>
        </w:rPr>
      </w:pPr>
      <w:r>
        <w:rPr>
          <w:rFonts w:hint="eastAsia"/>
          <w:lang w:val="fr-FR" w:eastAsia="ja-JP"/>
        </w:rPr>
        <w:t xml:space="preserve">ITU-T SG13: </w:t>
      </w:r>
      <w:hyperlink r:id="rId23" w:history="1">
        <w:r w:rsidRPr="00861C9B">
          <w:rPr>
            <w:rStyle w:val="Hyperlink"/>
            <w:sz w:val="24"/>
            <w:lang w:val="fr-FR" w:eastAsia="ja-JP"/>
          </w:rPr>
          <w:t>http://www.itu.int/ITU-T/studygroups/com13/index.asp</w:t>
        </w:r>
      </w:hyperlink>
    </w:p>
    <w:p w:rsidR="009A1DE8" w:rsidRDefault="009A1DE8" w:rsidP="009A1DE8">
      <w:pPr>
        <w:rPr>
          <w:lang w:val="fr-FR" w:eastAsia="ja-JP"/>
        </w:rPr>
      </w:pPr>
      <w:r>
        <w:rPr>
          <w:rFonts w:hint="eastAsia"/>
          <w:lang w:val="fr-FR" w:eastAsia="ja-JP"/>
        </w:rPr>
        <w:t xml:space="preserve">ITU-T SG11: </w:t>
      </w:r>
      <w:hyperlink r:id="rId24" w:history="1">
        <w:r w:rsidRPr="00861C9B">
          <w:rPr>
            <w:rStyle w:val="Hyperlink"/>
            <w:sz w:val="24"/>
            <w:lang w:val="fr-FR" w:eastAsia="ja-JP"/>
          </w:rPr>
          <w:t>http://www.itu.int/ITU-T/studygroups/com11/index.asp</w:t>
        </w:r>
      </w:hyperlink>
    </w:p>
    <w:p w:rsidR="009A1DE8" w:rsidRDefault="009A1DE8" w:rsidP="009A1DE8">
      <w:pPr>
        <w:pStyle w:val="Heading1"/>
      </w:pPr>
      <w:bookmarkStart w:id="469" w:name="_Toc10880883"/>
      <w:r>
        <w:t>6.</w:t>
      </w:r>
      <w:r>
        <w:tab/>
        <w:t>OTNT Correspondence and Liaison Tracking</w:t>
      </w:r>
      <w:bookmarkEnd w:id="469"/>
    </w:p>
    <w:p w:rsidR="009A1DE8" w:rsidRDefault="009A1DE8" w:rsidP="009A1DE8">
      <w:pPr>
        <w:pStyle w:val="Heading2"/>
      </w:pPr>
      <w:bookmarkStart w:id="470" w:name="_Toc10880884"/>
      <w:r>
        <w:t>6.1</w:t>
      </w:r>
      <w:r>
        <w:tab/>
        <w:t>OTNT Related Contacts</w:t>
      </w:r>
      <w:bookmarkEnd w:id="470"/>
    </w:p>
    <w:p w:rsidR="009A1DE8" w:rsidRDefault="009A1DE8" w:rsidP="009A1DE8">
      <w:pPr>
        <w:rPr>
          <w:snapToGrid w:val="0"/>
          <w:lang w:eastAsia="ja-JP"/>
        </w:rPr>
      </w:pPr>
      <w:r>
        <w:rPr>
          <w:snapToGrid w:val="0"/>
        </w:rPr>
        <w:t xml:space="preserve">The International Telecommunication </w:t>
      </w:r>
      <w:smartTag w:uri="urn:schemas-microsoft-com:office:smarttags" w:element="place">
        <w:r>
          <w:rPr>
            <w:snapToGrid w:val="0"/>
          </w:rPr>
          <w:t>Union</w:t>
        </w:r>
      </w:smartTag>
      <w:r>
        <w:rPr>
          <w:snapToGrid w:val="0"/>
        </w:rPr>
        <w:t xml:space="preserve">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Pr>
          <w:rFonts w:hint="eastAsia"/>
          <w:snapToGrid w:val="0"/>
          <w:lang w:eastAsia="ja-JP"/>
        </w:rPr>
        <w:t>their URL for further information.</w:t>
      </w:r>
    </w:p>
    <w:p w:rsidR="009A1DE8" w:rsidRPr="00132939" w:rsidRDefault="009A1DE8" w:rsidP="009A1DE8">
      <w:pPr>
        <w:rPr>
          <w:snapToGrid w:val="0"/>
          <w:lang w:eastAsia="ja-JP"/>
        </w:rPr>
      </w:pPr>
      <w:r w:rsidRPr="00132939">
        <w:rPr>
          <w:snapToGrid w:val="0"/>
        </w:rPr>
        <w:t xml:space="preserve">ATIS - </w:t>
      </w:r>
      <w:smartTag w:uri="urn:schemas-microsoft-com:office:smarttags" w:element="place">
        <w:smartTag w:uri="urn:schemas-microsoft-com:office:smarttags" w:element="City">
          <w:r w:rsidRPr="00132939">
            <w:rPr>
              <w:snapToGrid w:val="0"/>
            </w:rPr>
            <w:t>Alliance</w:t>
          </w:r>
        </w:smartTag>
      </w:smartTag>
      <w:r w:rsidRPr="00132939">
        <w:rPr>
          <w:snapToGrid w:val="0"/>
        </w:rPr>
        <w:t xml:space="preserve"> for Telecommunications Industry Solutions</w:t>
      </w:r>
      <w:r w:rsidRPr="00132939">
        <w:rPr>
          <w:rFonts w:hint="eastAsia"/>
          <w:snapToGrid w:val="0"/>
          <w:lang w:eastAsia="ja-JP"/>
        </w:rPr>
        <w:t xml:space="preserve">: </w:t>
      </w:r>
      <w:hyperlink r:id="rId25" w:history="1">
        <w:r w:rsidRPr="00132939">
          <w:rPr>
            <w:rStyle w:val="Hyperlink"/>
            <w:snapToGrid w:val="0"/>
            <w:sz w:val="24"/>
          </w:rPr>
          <w:t>http://www.atis.org</w:t>
        </w:r>
      </w:hyperlink>
    </w:p>
    <w:p w:rsidR="009A1DE8" w:rsidRPr="00132939" w:rsidRDefault="009A1DE8" w:rsidP="009A1DE8">
      <w:pPr>
        <w:rPr>
          <w:snapToGrid w:val="0"/>
          <w:lang w:eastAsia="ja-JP"/>
        </w:rPr>
      </w:pPr>
      <w:r w:rsidRPr="00132939">
        <w:rPr>
          <w:snapToGrid w:val="0"/>
        </w:rPr>
        <w:t>TIA - Telecommunications Industry Association</w:t>
      </w:r>
      <w:r w:rsidRPr="00132939">
        <w:rPr>
          <w:rFonts w:hint="eastAsia"/>
          <w:snapToGrid w:val="0"/>
          <w:lang w:eastAsia="ja-JP"/>
        </w:rPr>
        <w:t xml:space="preserve">: </w:t>
      </w:r>
      <w:hyperlink r:id="rId26" w:history="1">
        <w:r w:rsidRPr="00132939">
          <w:rPr>
            <w:rStyle w:val="Hyperlink"/>
            <w:snapToGrid w:val="0"/>
            <w:sz w:val="24"/>
          </w:rPr>
          <w:t>http://www.tiaonline.org</w:t>
        </w:r>
      </w:hyperlink>
    </w:p>
    <w:p w:rsidR="009A1DE8" w:rsidRPr="00132939" w:rsidRDefault="009A1DE8" w:rsidP="009A1DE8">
      <w:pPr>
        <w:rPr>
          <w:snapToGrid w:val="0"/>
          <w:lang w:eastAsia="ja-JP"/>
        </w:rPr>
      </w:pPr>
      <w:r w:rsidRPr="00132939">
        <w:rPr>
          <w:snapToGrid w:val="0"/>
        </w:rPr>
        <w:t>IEC - International Electrotechnical Commission</w:t>
      </w:r>
      <w:r w:rsidRPr="00132939">
        <w:rPr>
          <w:rFonts w:hint="eastAsia"/>
          <w:snapToGrid w:val="0"/>
          <w:lang w:eastAsia="ja-JP"/>
        </w:rPr>
        <w:t xml:space="preserve">: </w:t>
      </w:r>
      <w:hyperlink r:id="rId27" w:history="1">
        <w:r w:rsidRPr="00132939">
          <w:rPr>
            <w:rStyle w:val="Hyperlink"/>
            <w:snapToGrid w:val="0"/>
            <w:sz w:val="24"/>
          </w:rPr>
          <w:t>http://www.iec.ch/</w:t>
        </w:r>
      </w:hyperlink>
    </w:p>
    <w:p w:rsidR="009A1DE8" w:rsidRDefault="009A1DE8" w:rsidP="009A1DE8">
      <w:pPr>
        <w:rPr>
          <w:snapToGrid w:val="0"/>
          <w:lang w:eastAsia="ja-JP"/>
        </w:rPr>
      </w:pPr>
      <w:r>
        <w:rPr>
          <w:snapToGrid w:val="0"/>
        </w:rPr>
        <w:t>IETF - Internet Engineering Task Force</w:t>
      </w:r>
      <w:r>
        <w:rPr>
          <w:rFonts w:hint="eastAsia"/>
          <w:snapToGrid w:val="0"/>
          <w:lang w:eastAsia="ja-JP"/>
        </w:rPr>
        <w:t xml:space="preserve">: </w:t>
      </w:r>
      <w:hyperlink r:id="rId28" w:history="1">
        <w:r w:rsidRPr="00861C9B">
          <w:rPr>
            <w:rStyle w:val="Hyperlink"/>
            <w:rFonts w:hint="eastAsia"/>
            <w:snapToGrid w:val="0"/>
            <w:sz w:val="24"/>
            <w:lang w:eastAsia="ja-JP"/>
          </w:rPr>
          <w:t>http://www.ietf.org</w:t>
        </w:r>
      </w:hyperlink>
    </w:p>
    <w:p w:rsidR="009A1DE8" w:rsidRDefault="009A1DE8" w:rsidP="009A1DE8">
      <w:pPr>
        <w:rPr>
          <w:snapToGrid w:val="0"/>
          <w:lang w:eastAsia="ja-JP"/>
        </w:rPr>
      </w:pPr>
      <w:r>
        <w:rPr>
          <w:snapToGrid w:val="0"/>
        </w:rPr>
        <w:t>IEEE 802 LAN/MAN Standards Committee</w:t>
      </w:r>
      <w:r>
        <w:rPr>
          <w:rFonts w:hint="eastAsia"/>
          <w:snapToGrid w:val="0"/>
          <w:lang w:eastAsia="ja-JP"/>
        </w:rPr>
        <w:t xml:space="preserve">: </w:t>
      </w:r>
      <w:r w:rsidRPr="00743D62">
        <w:rPr>
          <w:snapToGrid w:val="0"/>
        </w:rPr>
        <w:t>http://grouper.ieee.org/groups/802/index.shtml</w:t>
      </w:r>
    </w:p>
    <w:p w:rsidR="009A1DE8" w:rsidRDefault="009A1DE8" w:rsidP="009A1DE8">
      <w:pPr>
        <w:rPr>
          <w:snapToGrid w:val="0"/>
          <w:lang w:eastAsia="ja-JP"/>
        </w:rPr>
      </w:pPr>
      <w:r>
        <w:rPr>
          <w:snapToGrid w:val="0"/>
        </w:rPr>
        <w:t>Optical Internetworking Forum (OIF) Technical Committee</w:t>
      </w:r>
      <w:r>
        <w:rPr>
          <w:rFonts w:hint="eastAsia"/>
          <w:snapToGrid w:val="0"/>
          <w:lang w:eastAsia="ja-JP"/>
        </w:rPr>
        <w:t xml:space="preserve">: </w:t>
      </w:r>
      <w:r w:rsidRPr="00E86FA1">
        <w:rPr>
          <w:snapToGrid w:val="0"/>
        </w:rPr>
        <w:t>http://www.oiforum.com/public/techcommittee.html</w:t>
      </w:r>
    </w:p>
    <w:p w:rsidR="009A1DE8" w:rsidRPr="00132939" w:rsidRDefault="009A1DE8" w:rsidP="009A1DE8">
      <w:pPr>
        <w:rPr>
          <w:snapToGrid w:val="0"/>
          <w:lang w:val="en-US" w:eastAsia="ja-JP"/>
        </w:rPr>
      </w:pPr>
      <w:r w:rsidRPr="00132939">
        <w:rPr>
          <w:snapToGrid w:val="0"/>
          <w:lang w:val="en-US" w:eastAsia="ja-JP"/>
        </w:rPr>
        <w:t xml:space="preserve">Broadband (ex. </w:t>
      </w:r>
      <w:r w:rsidRPr="00132939">
        <w:rPr>
          <w:rFonts w:hint="eastAsia"/>
          <w:snapToGrid w:val="0"/>
          <w:lang w:val="en-US" w:eastAsia="ja-JP"/>
        </w:rPr>
        <w:t>IP/MPLS</w:t>
      </w:r>
      <w:r w:rsidRPr="00132939">
        <w:rPr>
          <w:snapToGrid w:val="0"/>
          <w:lang w:val="en-US" w:eastAsia="ja-JP"/>
        </w:rPr>
        <w:t>)</w:t>
      </w:r>
      <w:r w:rsidRPr="00132939">
        <w:rPr>
          <w:rFonts w:hint="eastAsia"/>
          <w:snapToGrid w:val="0"/>
          <w:lang w:val="en-US" w:eastAsia="ja-JP"/>
        </w:rPr>
        <w:t xml:space="preserve"> Forum: </w:t>
      </w:r>
      <w:r w:rsidRPr="00132939">
        <w:rPr>
          <w:snapToGrid w:val="0"/>
          <w:lang w:val="en-US" w:eastAsia="ja-JP"/>
        </w:rPr>
        <w:t>http://www.broadband-forum.org/</w:t>
      </w:r>
    </w:p>
    <w:p w:rsidR="009A1DE8" w:rsidRDefault="009A1DE8" w:rsidP="009A1DE8">
      <w:pPr>
        <w:rPr>
          <w:snapToGrid w:val="0"/>
          <w:lang w:eastAsia="ja-JP"/>
        </w:rPr>
      </w:pPr>
      <w:r>
        <w:rPr>
          <w:snapToGrid w:val="0"/>
        </w:rPr>
        <w:t>Metro Ethernet Forum (MEF) Technical Committee</w:t>
      </w:r>
      <w:r>
        <w:rPr>
          <w:rFonts w:hint="eastAsia"/>
          <w:snapToGrid w:val="0"/>
          <w:lang w:eastAsia="ja-JP"/>
        </w:rPr>
        <w:t xml:space="preserve">: </w:t>
      </w:r>
      <w:r w:rsidRPr="00743D62">
        <w:rPr>
          <w:snapToGrid w:val="0"/>
          <w:lang w:eastAsia="ja-JP"/>
        </w:rPr>
        <w:t>http://metroethernetforum.org/</w:t>
      </w:r>
    </w:p>
    <w:p w:rsidR="009A1DE8" w:rsidRDefault="009A1DE8" w:rsidP="009A1DE8">
      <w:pPr>
        <w:rPr>
          <w:snapToGrid w:val="0"/>
          <w:lang w:eastAsia="ja-JP"/>
        </w:rPr>
      </w:pPr>
      <w:r w:rsidRPr="00C40ADF">
        <w:rPr>
          <w:snapToGrid w:val="0"/>
          <w:lang w:eastAsia="ja-JP"/>
        </w:rPr>
        <w:t>TMF- TeleManagement Forum:</w:t>
      </w:r>
      <w:r>
        <w:rPr>
          <w:snapToGrid w:val="0"/>
          <w:lang w:eastAsia="ja-JP"/>
        </w:rPr>
        <w:t xml:space="preserve"> </w:t>
      </w:r>
      <w:hyperlink r:id="rId29" w:history="1">
        <w:r w:rsidRPr="002F5A40">
          <w:rPr>
            <w:rStyle w:val="Hyperlink"/>
            <w:snapToGrid w:val="0"/>
            <w:sz w:val="24"/>
            <w:lang w:eastAsia="ja-JP"/>
          </w:rPr>
          <w:t>http://www.tmforum.org/browse.aspx</w:t>
        </w:r>
      </w:hyperlink>
      <w:bookmarkStart w:id="471" w:name="_Toc10880895"/>
    </w:p>
    <w:p w:rsidR="009A1DE8" w:rsidRDefault="009A1DE8" w:rsidP="009A1DE8">
      <w:r>
        <w:t>Overview of existing standards and activity</w:t>
      </w:r>
      <w:bookmarkEnd w:id="471"/>
    </w:p>
    <w:p w:rsidR="009A1DE8" w:rsidRDefault="009A1DE8" w:rsidP="009A1DE8">
      <w:r>
        <w:t>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section attempts to satisfy both of those objectives by providing concise tables of the relevant documents.</w:t>
      </w:r>
    </w:p>
    <w:p w:rsidR="009A1DE8" w:rsidRDefault="009A1DE8" w:rsidP="009A1DE8">
      <w:pPr>
        <w:pStyle w:val="Heading2"/>
      </w:pPr>
      <w:bookmarkStart w:id="472" w:name="_Toc10880896"/>
      <w:r>
        <w:t>7.1</w:t>
      </w:r>
      <w:r>
        <w:tab/>
        <w:t>New or Revised OTNT Standards or Implementation Agreements</w:t>
      </w:r>
      <w:bookmarkEnd w:id="472"/>
    </w:p>
    <w:p w:rsidR="009A1DE8" w:rsidRDefault="009A1DE8" w:rsidP="009A1DE8">
      <w:r>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rsidR="009A1DE8" w:rsidRDefault="009A1DE8" w:rsidP="009A1DE8">
      <w:pPr>
        <w:rPr>
          <w:lang w:eastAsia="ja-JP"/>
        </w:rPr>
      </w:pPr>
      <w:r>
        <w:t>Three major families of documents (and more) are represented by fields in the following table, SDH/SONET, OTN Transport Plane, and ASON Control Plane.  All of the recommendations and standards of these three different families are included in tables in later sections of this document.</w:t>
      </w:r>
    </w:p>
    <w:p w:rsidR="009A1DE8" w:rsidRDefault="009A1DE8" w:rsidP="009A1DE8"/>
    <w:p w:rsidR="009A1DE8" w:rsidRDefault="009A1DE8" w:rsidP="009A1DE8">
      <w:pPr>
        <w:pStyle w:val="Caption"/>
        <w:keepNext/>
        <w:rPr>
          <w:rFonts w:ascii="Times New Roman" w:hAnsi="Times New Roman"/>
          <w:lang w:val="en-GB" w:eastAsia="ja-JP"/>
        </w:rPr>
      </w:pPr>
      <w:bookmarkStart w:id="473" w:name="OLE_LINK2"/>
      <w:bookmarkStart w:id="474" w:name="OLE_LINK3"/>
      <w:r>
        <w:rPr>
          <w:rFonts w:ascii="Times New Roman" w:hAnsi="Times New Roman"/>
          <w:lang w:val="en-GB"/>
        </w:rPr>
        <w:t>TABLE 7-1</w:t>
      </w:r>
      <w:r>
        <w:rPr>
          <w:rFonts w:ascii="Times New Roman" w:hAnsi="Times New Roman" w:hint="eastAsia"/>
          <w:lang w:val="en-GB" w:eastAsia="ja-JP"/>
        </w:rPr>
        <w:t>-1</w:t>
      </w:r>
      <w:r>
        <w:rPr>
          <w:rFonts w:ascii="Times New Roman" w:hAnsi="Times New Roman"/>
          <w:lang w:val="en-GB"/>
        </w:rPr>
        <w:t>/</w:t>
      </w:r>
      <w:bookmarkEnd w:id="473"/>
      <w:bookmarkEnd w:id="474"/>
      <w:r>
        <w:rPr>
          <w:rFonts w:ascii="Times New Roman" w:hAnsi="Times New Roman"/>
          <w:lang w:val="en-GB"/>
        </w:rPr>
        <w:t>OTNT:  OTNT Related Standards and Industry Agreements</w:t>
      </w:r>
      <w:r>
        <w:rPr>
          <w:rFonts w:ascii="Times New Roman" w:hAnsi="Times New Roman" w:hint="eastAsia"/>
          <w:lang w:val="en-GB" w:eastAsia="ja-JP"/>
        </w:rPr>
        <w:t xml:space="preserve"> (ITU-T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604"/>
        <w:gridCol w:w="1985"/>
        <w:gridCol w:w="4596"/>
        <w:gridCol w:w="1260"/>
      </w:tblGrid>
      <w:tr w:rsidR="009A1DE8" w:rsidRPr="00AC3423" w:rsidTr="006F298E">
        <w:trPr>
          <w:cantSplit/>
          <w:tblHeader/>
          <w:jc w:val="center"/>
        </w:trPr>
        <w:tc>
          <w:tcPr>
            <w:tcW w:w="1604" w:type="dxa"/>
          </w:tcPr>
          <w:p w:rsidR="009A1DE8" w:rsidRPr="00AC3423" w:rsidRDefault="009A1DE8" w:rsidP="006F298E">
            <w:pPr>
              <w:rPr>
                <w:b/>
                <w:sz w:val="20"/>
              </w:rPr>
            </w:pPr>
            <w:r w:rsidRPr="00AC3423">
              <w:rPr>
                <w:b/>
                <w:sz w:val="20"/>
              </w:rPr>
              <w:t>Organisation (Subgroup responsible)</w:t>
            </w:r>
          </w:p>
        </w:tc>
        <w:tc>
          <w:tcPr>
            <w:tcW w:w="1985" w:type="dxa"/>
          </w:tcPr>
          <w:p w:rsidR="009A1DE8" w:rsidRPr="00AC3423" w:rsidRDefault="009A1DE8" w:rsidP="006F298E">
            <w:pPr>
              <w:rPr>
                <w:b/>
                <w:sz w:val="20"/>
              </w:rPr>
            </w:pPr>
            <w:r w:rsidRPr="00AC3423">
              <w:rPr>
                <w:b/>
                <w:sz w:val="20"/>
              </w:rPr>
              <w:t>Number</w:t>
            </w:r>
          </w:p>
        </w:tc>
        <w:tc>
          <w:tcPr>
            <w:tcW w:w="4596" w:type="dxa"/>
          </w:tcPr>
          <w:p w:rsidR="009A1DE8" w:rsidRPr="00AC3423" w:rsidRDefault="009A1DE8" w:rsidP="006F298E">
            <w:pPr>
              <w:rPr>
                <w:b/>
                <w:sz w:val="20"/>
              </w:rPr>
            </w:pPr>
            <w:r w:rsidRPr="00AC3423">
              <w:rPr>
                <w:b/>
                <w:sz w:val="20"/>
              </w:rPr>
              <w:t>Title</w:t>
            </w:r>
          </w:p>
        </w:tc>
        <w:tc>
          <w:tcPr>
            <w:tcW w:w="1260" w:type="dxa"/>
          </w:tcPr>
          <w:p w:rsidR="009A1DE8" w:rsidRPr="00AC3423" w:rsidRDefault="009A1DE8" w:rsidP="006F298E">
            <w:pPr>
              <w:rPr>
                <w:b/>
                <w:sz w:val="20"/>
              </w:rPr>
            </w:pPr>
            <w:r w:rsidRPr="00AC3423">
              <w:rPr>
                <w:b/>
                <w:sz w:val="20"/>
              </w:rPr>
              <w:t>Public</w:t>
            </w:r>
            <w:r>
              <w:rPr>
                <w:b/>
                <w:sz w:val="20"/>
              </w:rPr>
              <w:t>ation</w:t>
            </w:r>
            <w:r w:rsidRPr="00AC3423">
              <w:rPr>
                <w:b/>
                <w:sz w:val="20"/>
              </w:rPr>
              <w:t xml:space="preserve"> Date</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w:t>
            </w:r>
            <w:r>
              <w:rPr>
                <w:sz w:val="20"/>
              </w:rPr>
              <w:t>SG2</w:t>
            </w:r>
            <w:r w:rsidRPr="00AC3423">
              <w:rPr>
                <w:sz w:val="20"/>
              </w:rPr>
              <w:t>)</w:t>
            </w:r>
          </w:p>
        </w:tc>
        <w:tc>
          <w:tcPr>
            <w:tcW w:w="1985" w:type="dxa"/>
          </w:tcPr>
          <w:p w:rsidR="009A1DE8" w:rsidRPr="00AC3423" w:rsidRDefault="009A1DE8" w:rsidP="006F298E">
            <w:pPr>
              <w:rPr>
                <w:sz w:val="20"/>
              </w:rPr>
            </w:pPr>
            <w:r w:rsidRPr="00AC3423">
              <w:rPr>
                <w:sz w:val="20"/>
              </w:rPr>
              <w:t xml:space="preserve">M.2401 </w:t>
            </w:r>
          </w:p>
        </w:tc>
        <w:tc>
          <w:tcPr>
            <w:tcW w:w="4596" w:type="dxa"/>
          </w:tcPr>
          <w:p w:rsidR="009A1DE8" w:rsidRPr="00AC3423" w:rsidRDefault="009A1DE8" w:rsidP="006F298E">
            <w:pPr>
              <w:rPr>
                <w:sz w:val="20"/>
              </w:rPr>
            </w:pPr>
            <w:r w:rsidRPr="00AC3423">
              <w:rPr>
                <w:sz w:val="20"/>
              </w:rPr>
              <w:t>Error Performance Limits and Procedures for Bringing-Into-Service and Maintenance of multi-operator international paths and sections within Optical Transport Networks</w:t>
            </w:r>
          </w:p>
        </w:tc>
        <w:tc>
          <w:tcPr>
            <w:tcW w:w="1260" w:type="dxa"/>
          </w:tcPr>
          <w:p w:rsidR="009A1DE8" w:rsidRPr="00AC3423" w:rsidRDefault="009A1DE8" w:rsidP="006F298E">
            <w:pPr>
              <w:rPr>
                <w:sz w:val="20"/>
              </w:rPr>
            </w:pPr>
            <w:r w:rsidRPr="00AC3423">
              <w:rPr>
                <w:sz w:val="20"/>
              </w:rPr>
              <w:t>12/2003</w:t>
            </w:r>
          </w:p>
        </w:tc>
      </w:tr>
      <w:tr w:rsidR="009A1DE8" w:rsidRPr="00AC3423" w:rsidTr="006F298E">
        <w:trPr>
          <w:cantSplit/>
          <w:jc w:val="center"/>
        </w:trPr>
        <w:tc>
          <w:tcPr>
            <w:tcW w:w="1604" w:type="dxa"/>
          </w:tcPr>
          <w:p w:rsidR="009A1DE8" w:rsidRPr="00AC3423" w:rsidRDefault="009A1DE8" w:rsidP="006F298E">
            <w:pPr>
              <w:rPr>
                <w:sz w:val="20"/>
              </w:rPr>
            </w:pPr>
            <w:r>
              <w:rPr>
                <w:sz w:val="20"/>
              </w:rPr>
              <w:t>ITU-T (Q.17/12)</w:t>
            </w:r>
          </w:p>
        </w:tc>
        <w:tc>
          <w:tcPr>
            <w:tcW w:w="1985" w:type="dxa"/>
          </w:tcPr>
          <w:p w:rsidR="009A1DE8" w:rsidRPr="00AC3423" w:rsidRDefault="009A1DE8" w:rsidP="006F298E">
            <w:pPr>
              <w:rPr>
                <w:snapToGrid w:val="0"/>
                <w:sz w:val="20"/>
              </w:rPr>
            </w:pPr>
            <w:r>
              <w:rPr>
                <w:snapToGrid w:val="0"/>
                <w:sz w:val="20"/>
              </w:rPr>
              <w:t>G.1563</w:t>
            </w:r>
          </w:p>
        </w:tc>
        <w:tc>
          <w:tcPr>
            <w:tcW w:w="4596" w:type="dxa"/>
          </w:tcPr>
          <w:p w:rsidR="009A1DE8" w:rsidRPr="00AC3423" w:rsidRDefault="009A1DE8" w:rsidP="006F298E">
            <w:pPr>
              <w:rPr>
                <w:snapToGrid w:val="0"/>
                <w:sz w:val="20"/>
              </w:rPr>
            </w:pPr>
            <w:r w:rsidRPr="00856AB3">
              <w:rPr>
                <w:snapToGrid w:val="0"/>
                <w:sz w:val="20"/>
              </w:rPr>
              <w:t xml:space="preserve">Ethernet frame transfer and availability performance  </w:t>
            </w:r>
          </w:p>
        </w:tc>
        <w:tc>
          <w:tcPr>
            <w:tcW w:w="1260" w:type="dxa"/>
          </w:tcPr>
          <w:p w:rsidR="009A1DE8" w:rsidRPr="00AC3423" w:rsidRDefault="009A1DE8" w:rsidP="006F298E">
            <w:pPr>
              <w:rPr>
                <w:sz w:val="20"/>
              </w:rPr>
            </w:pPr>
            <w:r>
              <w:rPr>
                <w:sz w:val="20"/>
              </w:rPr>
              <w:t>01/2009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G.983.1</w:t>
            </w:r>
          </w:p>
        </w:tc>
        <w:tc>
          <w:tcPr>
            <w:tcW w:w="4596" w:type="dxa"/>
          </w:tcPr>
          <w:p w:rsidR="009A1DE8" w:rsidRPr="00AC3423" w:rsidRDefault="009A1DE8" w:rsidP="006F298E">
            <w:pPr>
              <w:rPr>
                <w:snapToGrid w:val="0"/>
                <w:sz w:val="20"/>
              </w:rPr>
            </w:pPr>
            <w:r w:rsidRPr="00AC3423">
              <w:rPr>
                <w:snapToGrid w:val="0"/>
                <w:sz w:val="20"/>
              </w:rPr>
              <w:t>Broadband optical access systems based on Passive Optical Networks (PON)</w:t>
            </w:r>
          </w:p>
        </w:tc>
        <w:tc>
          <w:tcPr>
            <w:tcW w:w="1260" w:type="dxa"/>
          </w:tcPr>
          <w:p w:rsidR="009A1DE8" w:rsidRPr="00AC3423" w:rsidRDefault="009A1DE8" w:rsidP="006F298E">
            <w:pPr>
              <w:rPr>
                <w:sz w:val="20"/>
              </w:rPr>
            </w:pPr>
            <w:r w:rsidRPr="00AC3423">
              <w:rPr>
                <w:sz w:val="20"/>
              </w:rPr>
              <w:t>01/2005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G.983.1 (Amend.1)</w:t>
            </w:r>
          </w:p>
        </w:tc>
        <w:tc>
          <w:tcPr>
            <w:tcW w:w="4596" w:type="dxa"/>
          </w:tcPr>
          <w:p w:rsidR="009A1DE8" w:rsidRPr="00AC3423" w:rsidRDefault="009A1DE8" w:rsidP="006F298E">
            <w:pPr>
              <w:rPr>
                <w:snapToGrid w:val="0"/>
                <w:sz w:val="20"/>
              </w:rPr>
            </w:pPr>
            <w:r w:rsidRPr="00AC3423">
              <w:rPr>
                <w:snapToGrid w:val="0"/>
                <w:sz w:val="20"/>
              </w:rPr>
              <w:t xml:space="preserve">PICS for OLT and ONU </w:t>
            </w:r>
            <w:r>
              <w:rPr>
                <w:snapToGrid w:val="0"/>
                <w:sz w:val="20"/>
              </w:rPr>
              <w:t>–</w:t>
            </w:r>
            <w:r w:rsidRPr="00AC3423">
              <w:rPr>
                <w:snapToGrid w:val="0"/>
                <w:sz w:val="20"/>
              </w:rPr>
              <w:t xml:space="preserve"> published in English only</w:t>
            </w:r>
          </w:p>
        </w:tc>
        <w:tc>
          <w:tcPr>
            <w:tcW w:w="1260" w:type="dxa"/>
          </w:tcPr>
          <w:p w:rsidR="009A1DE8" w:rsidRPr="00AC3423" w:rsidRDefault="009A1DE8" w:rsidP="006F298E">
            <w:pPr>
              <w:rPr>
                <w:sz w:val="20"/>
              </w:rPr>
            </w:pPr>
            <w:r w:rsidRPr="00AC3423">
              <w:rPr>
                <w:sz w:val="20"/>
              </w:rPr>
              <w:t xml:space="preserve">05/2005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G.983.2</w:t>
            </w:r>
          </w:p>
        </w:tc>
        <w:tc>
          <w:tcPr>
            <w:tcW w:w="4596" w:type="dxa"/>
          </w:tcPr>
          <w:p w:rsidR="009A1DE8" w:rsidRPr="00AC3423" w:rsidRDefault="009A1DE8" w:rsidP="006F298E">
            <w:pPr>
              <w:rPr>
                <w:snapToGrid w:val="0"/>
                <w:sz w:val="20"/>
              </w:rPr>
            </w:pPr>
            <w:r w:rsidRPr="00AC3423">
              <w:rPr>
                <w:snapToGrid w:val="0"/>
                <w:sz w:val="20"/>
              </w:rPr>
              <w:t>ONT management and control interface specification for ATM PON</w:t>
            </w:r>
          </w:p>
        </w:tc>
        <w:tc>
          <w:tcPr>
            <w:tcW w:w="1260" w:type="dxa"/>
          </w:tcPr>
          <w:p w:rsidR="009A1DE8" w:rsidRPr="00AC3423" w:rsidRDefault="009A1DE8" w:rsidP="006F298E">
            <w:pPr>
              <w:rPr>
                <w:sz w:val="20"/>
              </w:rPr>
            </w:pPr>
            <w:r w:rsidRPr="00AC3423">
              <w:rPr>
                <w:sz w:val="20"/>
              </w:rPr>
              <w:t xml:space="preserve">07/2005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G.983.2</w:t>
            </w:r>
            <w:r>
              <w:rPr>
                <w:snapToGrid w:val="0"/>
                <w:sz w:val="20"/>
              </w:rPr>
              <w:t xml:space="preserve"> (Amend. 1)</w:t>
            </w:r>
          </w:p>
        </w:tc>
        <w:tc>
          <w:tcPr>
            <w:tcW w:w="4596" w:type="dxa"/>
          </w:tcPr>
          <w:p w:rsidR="009A1DE8" w:rsidRPr="00AC3423" w:rsidRDefault="009A1DE8" w:rsidP="006F298E">
            <w:pPr>
              <w:rPr>
                <w:snapToGrid w:val="0"/>
                <w:sz w:val="20"/>
              </w:rPr>
            </w:pPr>
            <w:r w:rsidRPr="0020410E">
              <w:rPr>
                <w:snapToGrid w:val="0"/>
                <w:sz w:val="20"/>
              </w:rPr>
              <w:t>Omnibus improvements for OMCI</w:t>
            </w:r>
          </w:p>
        </w:tc>
        <w:tc>
          <w:tcPr>
            <w:tcW w:w="1260" w:type="dxa"/>
          </w:tcPr>
          <w:p w:rsidR="009A1DE8" w:rsidRPr="00AC3423" w:rsidRDefault="009A1DE8" w:rsidP="006F298E">
            <w:pPr>
              <w:rPr>
                <w:sz w:val="20"/>
              </w:rPr>
            </w:pPr>
            <w:r>
              <w:rPr>
                <w:sz w:val="20"/>
              </w:rPr>
              <w:t>03/2006</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G.983.2</w:t>
            </w:r>
            <w:r>
              <w:rPr>
                <w:snapToGrid w:val="0"/>
                <w:sz w:val="20"/>
              </w:rPr>
              <w:t xml:space="preserve"> (Amend. 2)</w:t>
            </w:r>
          </w:p>
        </w:tc>
        <w:tc>
          <w:tcPr>
            <w:tcW w:w="4596" w:type="dxa"/>
          </w:tcPr>
          <w:p w:rsidR="009A1DE8" w:rsidRPr="0020410E" w:rsidRDefault="009A1DE8" w:rsidP="006F298E">
            <w:pPr>
              <w:rPr>
                <w:snapToGrid w:val="0"/>
                <w:sz w:val="20"/>
              </w:rPr>
            </w:pPr>
            <w:r>
              <w:rPr>
                <w:snapToGrid w:val="0"/>
                <w:sz w:val="20"/>
              </w:rPr>
              <w:t>Various Enhancements to</w:t>
            </w:r>
            <w:r w:rsidRPr="0020410E">
              <w:rPr>
                <w:snapToGrid w:val="0"/>
                <w:sz w:val="20"/>
              </w:rPr>
              <w:t xml:space="preserve"> OMCI</w:t>
            </w:r>
          </w:p>
        </w:tc>
        <w:tc>
          <w:tcPr>
            <w:tcW w:w="1260" w:type="dxa"/>
          </w:tcPr>
          <w:p w:rsidR="009A1DE8" w:rsidRDefault="009A1DE8" w:rsidP="006F298E">
            <w:pPr>
              <w:rPr>
                <w:sz w:val="20"/>
              </w:rPr>
            </w:pPr>
            <w:r>
              <w:rPr>
                <w:sz w:val="20"/>
              </w:rPr>
              <w:t>01/2007</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G.Imp983.2</w:t>
            </w:r>
          </w:p>
        </w:tc>
        <w:tc>
          <w:tcPr>
            <w:tcW w:w="4596" w:type="dxa"/>
          </w:tcPr>
          <w:p w:rsidR="009A1DE8" w:rsidRPr="00AC3423" w:rsidRDefault="009A1DE8" w:rsidP="006F298E">
            <w:pPr>
              <w:rPr>
                <w:snapToGrid w:val="0"/>
                <w:sz w:val="20"/>
              </w:rPr>
            </w:pPr>
            <w:r w:rsidRPr="00AC3423">
              <w:rPr>
                <w:snapToGrid w:val="0"/>
                <w:sz w:val="20"/>
              </w:rPr>
              <w:t>Implementer's Guide to G.983.2</w:t>
            </w:r>
          </w:p>
        </w:tc>
        <w:tc>
          <w:tcPr>
            <w:tcW w:w="1260" w:type="dxa"/>
          </w:tcPr>
          <w:p w:rsidR="009A1DE8" w:rsidRPr="00AC3423" w:rsidRDefault="009A1DE8" w:rsidP="006F298E">
            <w:pPr>
              <w:rPr>
                <w:sz w:val="20"/>
                <w:lang w:eastAsia="ja-JP"/>
              </w:rPr>
            </w:pPr>
            <w:r w:rsidRPr="00AC3423">
              <w:rPr>
                <w:sz w:val="20"/>
              </w:rPr>
              <w:t>0</w:t>
            </w:r>
            <w:r w:rsidRPr="00AC3423">
              <w:rPr>
                <w:sz w:val="20"/>
                <w:lang w:eastAsia="ja-JP"/>
              </w:rPr>
              <w:t>2</w:t>
            </w:r>
            <w:r w:rsidRPr="00AC3423">
              <w:rPr>
                <w:sz w:val="20"/>
              </w:rPr>
              <w:t>/200</w:t>
            </w:r>
            <w:r w:rsidRPr="00AC3423">
              <w:rPr>
                <w:sz w:val="20"/>
                <w:lang w:eastAsia="ja-JP"/>
              </w:rPr>
              <w:t>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G.983.3</w:t>
            </w:r>
          </w:p>
        </w:tc>
        <w:tc>
          <w:tcPr>
            <w:tcW w:w="4596" w:type="dxa"/>
          </w:tcPr>
          <w:p w:rsidR="009A1DE8" w:rsidRPr="00AC3423" w:rsidRDefault="009A1DE8" w:rsidP="006F298E">
            <w:pPr>
              <w:rPr>
                <w:snapToGrid w:val="0"/>
                <w:sz w:val="20"/>
              </w:rPr>
            </w:pPr>
            <w:r w:rsidRPr="00AC3423">
              <w:rPr>
                <w:snapToGrid w:val="0"/>
                <w:sz w:val="20"/>
              </w:rPr>
              <w:t>A broadband optical access system with increased service capability by wavelength allocation</w:t>
            </w:r>
          </w:p>
        </w:tc>
        <w:tc>
          <w:tcPr>
            <w:tcW w:w="1260" w:type="dxa"/>
          </w:tcPr>
          <w:p w:rsidR="009A1DE8" w:rsidRPr="00AC3423" w:rsidRDefault="009A1DE8" w:rsidP="006F298E">
            <w:pPr>
              <w:rPr>
                <w:sz w:val="20"/>
              </w:rPr>
            </w:pPr>
            <w:r w:rsidRPr="00AC3423">
              <w:rPr>
                <w:sz w:val="20"/>
              </w:rPr>
              <w:t>03/2001</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G.983.3 (Amend. 1)</w:t>
            </w:r>
          </w:p>
        </w:tc>
        <w:tc>
          <w:tcPr>
            <w:tcW w:w="4596" w:type="dxa"/>
          </w:tcPr>
          <w:p w:rsidR="009A1DE8" w:rsidRPr="00AC3423" w:rsidRDefault="009A1DE8" w:rsidP="006F298E">
            <w:pPr>
              <w:rPr>
                <w:snapToGrid w:val="0"/>
                <w:sz w:val="20"/>
              </w:rPr>
            </w:pPr>
            <w:r w:rsidRPr="00AC3423">
              <w:rPr>
                <w:snapToGrid w:val="0"/>
                <w:sz w:val="20"/>
              </w:rPr>
              <w:t>A broadband optical access system with increased service capability by wavelength allocation</w:t>
            </w:r>
          </w:p>
        </w:tc>
        <w:tc>
          <w:tcPr>
            <w:tcW w:w="1260" w:type="dxa"/>
          </w:tcPr>
          <w:p w:rsidR="009A1DE8" w:rsidRPr="00AC3423" w:rsidRDefault="009A1DE8" w:rsidP="006F298E">
            <w:pPr>
              <w:rPr>
                <w:sz w:val="20"/>
              </w:rPr>
            </w:pPr>
            <w:r w:rsidRPr="00AC3423">
              <w:rPr>
                <w:sz w:val="20"/>
              </w:rPr>
              <w:t>02/2002</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G.983.3 (Amend. 2)</w:t>
            </w:r>
          </w:p>
        </w:tc>
        <w:tc>
          <w:tcPr>
            <w:tcW w:w="4596" w:type="dxa"/>
          </w:tcPr>
          <w:p w:rsidR="009A1DE8" w:rsidRPr="00AC3423" w:rsidRDefault="009A1DE8" w:rsidP="006F298E">
            <w:pPr>
              <w:rPr>
                <w:snapToGrid w:val="0"/>
                <w:sz w:val="20"/>
              </w:rPr>
            </w:pPr>
            <w:r w:rsidRPr="00AC3423">
              <w:rPr>
                <w:snapToGrid w:val="0"/>
                <w:sz w:val="20"/>
              </w:rPr>
              <w:t>A broadband optical access system with increased service capability by wavelength allocation</w:t>
            </w:r>
          </w:p>
        </w:tc>
        <w:tc>
          <w:tcPr>
            <w:tcW w:w="1260" w:type="dxa"/>
          </w:tcPr>
          <w:p w:rsidR="009A1DE8" w:rsidRPr="00AC3423" w:rsidRDefault="009A1DE8" w:rsidP="006F298E">
            <w:pPr>
              <w:rPr>
                <w:sz w:val="20"/>
              </w:rPr>
            </w:pPr>
            <w:r w:rsidRPr="00AC3423">
              <w:rPr>
                <w:sz w:val="20"/>
              </w:rPr>
              <w:t>07/2005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G.983.4</w:t>
            </w:r>
          </w:p>
        </w:tc>
        <w:tc>
          <w:tcPr>
            <w:tcW w:w="4596" w:type="dxa"/>
          </w:tcPr>
          <w:p w:rsidR="009A1DE8" w:rsidRPr="00AC3423" w:rsidRDefault="009A1DE8" w:rsidP="006F298E">
            <w:pPr>
              <w:rPr>
                <w:snapToGrid w:val="0"/>
                <w:sz w:val="20"/>
              </w:rPr>
            </w:pPr>
            <w:r w:rsidRPr="00AC3423">
              <w:rPr>
                <w:snapToGrid w:val="0"/>
                <w:sz w:val="20"/>
              </w:rPr>
              <w:t>A Broadband Optical Access System with increased service capability using Dynamic Bandwidth Assignment</w:t>
            </w:r>
          </w:p>
        </w:tc>
        <w:tc>
          <w:tcPr>
            <w:tcW w:w="1260" w:type="dxa"/>
          </w:tcPr>
          <w:p w:rsidR="009A1DE8" w:rsidRPr="00AC3423" w:rsidRDefault="009A1DE8" w:rsidP="006F298E">
            <w:pPr>
              <w:rPr>
                <w:sz w:val="20"/>
              </w:rPr>
            </w:pPr>
            <w:r w:rsidRPr="00AC3423">
              <w:rPr>
                <w:sz w:val="20"/>
              </w:rPr>
              <w:t xml:space="preserve">11/2001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G.983.4 (Amend. 1)</w:t>
            </w:r>
          </w:p>
        </w:tc>
        <w:tc>
          <w:tcPr>
            <w:tcW w:w="4596" w:type="dxa"/>
          </w:tcPr>
          <w:p w:rsidR="009A1DE8" w:rsidRPr="00AC3423" w:rsidRDefault="009A1DE8" w:rsidP="006F298E">
            <w:pPr>
              <w:rPr>
                <w:snapToGrid w:val="0"/>
                <w:sz w:val="20"/>
              </w:rPr>
            </w:pPr>
            <w:r w:rsidRPr="00AC3423">
              <w:rPr>
                <w:snapToGrid w:val="0"/>
                <w:sz w:val="20"/>
              </w:rPr>
              <w:t xml:space="preserve">New Annex A </w:t>
            </w:r>
            <w:r>
              <w:rPr>
                <w:snapToGrid w:val="0"/>
                <w:sz w:val="20"/>
              </w:rPr>
              <w:t>–</w:t>
            </w:r>
            <w:r w:rsidRPr="00AC3423">
              <w:rPr>
                <w:snapToGrid w:val="0"/>
                <w:sz w:val="20"/>
              </w:rPr>
              <w:t xml:space="preserve"> Performance monitoring parameters  </w:t>
            </w:r>
          </w:p>
        </w:tc>
        <w:tc>
          <w:tcPr>
            <w:tcW w:w="1260" w:type="dxa"/>
          </w:tcPr>
          <w:p w:rsidR="009A1DE8" w:rsidRPr="00AC3423" w:rsidRDefault="009A1DE8" w:rsidP="006F298E">
            <w:pPr>
              <w:rPr>
                <w:sz w:val="20"/>
              </w:rPr>
            </w:pPr>
            <w:r w:rsidRPr="00AC3423">
              <w:rPr>
                <w:sz w:val="20"/>
              </w:rPr>
              <w:t xml:space="preserve">12/2003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G.983.4 (Corrig. 1)</w:t>
            </w:r>
          </w:p>
        </w:tc>
        <w:tc>
          <w:tcPr>
            <w:tcW w:w="4596" w:type="dxa"/>
          </w:tcPr>
          <w:p w:rsidR="009A1DE8" w:rsidRPr="00AC3423" w:rsidRDefault="009A1DE8" w:rsidP="006F298E">
            <w:pPr>
              <w:rPr>
                <w:snapToGrid w:val="0"/>
                <w:sz w:val="20"/>
              </w:rPr>
            </w:pPr>
            <w:r w:rsidRPr="00AC3423">
              <w:rPr>
                <w:snapToGrid w:val="0"/>
                <w:sz w:val="20"/>
              </w:rPr>
              <w:t xml:space="preserve">New Annex A </w:t>
            </w:r>
            <w:r>
              <w:rPr>
                <w:snapToGrid w:val="0"/>
                <w:sz w:val="20"/>
              </w:rPr>
              <w:t>–</w:t>
            </w:r>
            <w:r w:rsidRPr="00AC3423">
              <w:rPr>
                <w:snapToGrid w:val="0"/>
                <w:sz w:val="20"/>
              </w:rPr>
              <w:t xml:space="preserve"> Performance monitoring parameters  </w:t>
            </w:r>
          </w:p>
        </w:tc>
        <w:tc>
          <w:tcPr>
            <w:tcW w:w="1260" w:type="dxa"/>
          </w:tcPr>
          <w:p w:rsidR="009A1DE8" w:rsidRPr="00AC3423" w:rsidRDefault="009A1DE8" w:rsidP="006F298E">
            <w:pPr>
              <w:rPr>
                <w:sz w:val="20"/>
              </w:rPr>
            </w:pPr>
            <w:r w:rsidRPr="00AC3423">
              <w:rPr>
                <w:sz w:val="20"/>
              </w:rPr>
              <w:t xml:space="preserve">01/2005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(Q.2/15)</w:t>
            </w:r>
          </w:p>
        </w:tc>
        <w:tc>
          <w:tcPr>
            <w:tcW w:w="1985" w:type="dxa"/>
          </w:tcPr>
          <w:p w:rsidR="009A1DE8" w:rsidRPr="00AC3423" w:rsidRDefault="009A1DE8" w:rsidP="006F298E">
            <w:pPr>
              <w:rPr>
                <w:snapToGrid w:val="0"/>
                <w:sz w:val="20"/>
              </w:rPr>
            </w:pPr>
            <w:r w:rsidRPr="00AC3423">
              <w:rPr>
                <w:snapToGrid w:val="0"/>
                <w:sz w:val="20"/>
              </w:rPr>
              <w:t>G.983.5</w:t>
            </w:r>
          </w:p>
        </w:tc>
        <w:tc>
          <w:tcPr>
            <w:tcW w:w="4596" w:type="dxa"/>
          </w:tcPr>
          <w:p w:rsidR="009A1DE8" w:rsidRPr="00AC3423" w:rsidRDefault="009A1DE8" w:rsidP="006F298E">
            <w:pPr>
              <w:rPr>
                <w:snapToGrid w:val="0"/>
                <w:sz w:val="20"/>
              </w:rPr>
            </w:pPr>
            <w:r w:rsidRPr="00AC3423">
              <w:rPr>
                <w:snapToGrid w:val="0"/>
                <w:sz w:val="20"/>
              </w:rPr>
              <w:t>A Broadband Optical Access System with enhanced survivability</w:t>
            </w:r>
          </w:p>
        </w:tc>
        <w:tc>
          <w:tcPr>
            <w:tcW w:w="1260" w:type="dxa"/>
          </w:tcPr>
          <w:p w:rsidR="009A1DE8" w:rsidRPr="00AC3423" w:rsidRDefault="009A1DE8" w:rsidP="006F298E">
            <w:pPr>
              <w:rPr>
                <w:sz w:val="20"/>
              </w:rPr>
            </w:pPr>
            <w:r w:rsidRPr="00AC3423">
              <w:rPr>
                <w:sz w:val="20"/>
              </w:rPr>
              <w:t xml:space="preserve">01/2002 </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lang w:val="fr-FR"/>
              </w:rPr>
            </w:pPr>
            <w:r w:rsidRPr="00AC3423">
              <w:rPr>
                <w:snapToGrid w:val="0"/>
                <w:sz w:val="20"/>
                <w:lang w:val="es-ES"/>
              </w:rPr>
              <w:t xml:space="preserve">G.984.1 </w:t>
            </w:r>
          </w:p>
        </w:tc>
        <w:tc>
          <w:tcPr>
            <w:tcW w:w="4596" w:type="dxa"/>
          </w:tcPr>
          <w:p w:rsidR="009A1DE8" w:rsidRPr="00AC3423" w:rsidRDefault="009A1DE8" w:rsidP="006F298E">
            <w:pPr>
              <w:rPr>
                <w:sz w:val="20"/>
              </w:rPr>
            </w:pPr>
            <w:r w:rsidRPr="00AC3423">
              <w:rPr>
                <w:sz w:val="20"/>
              </w:rPr>
              <w:t>Gigabit-capable Passive Optical Networks (GPON): General characteristics</w:t>
            </w:r>
          </w:p>
        </w:tc>
        <w:tc>
          <w:tcPr>
            <w:tcW w:w="1260" w:type="dxa"/>
          </w:tcPr>
          <w:p w:rsidR="009A1DE8" w:rsidRPr="00AC3423" w:rsidRDefault="009A1DE8" w:rsidP="006F298E">
            <w:pPr>
              <w:rPr>
                <w:sz w:val="20"/>
              </w:rPr>
            </w:pPr>
            <w:r w:rsidRPr="00AC3423">
              <w:rPr>
                <w:sz w:val="20"/>
              </w:rPr>
              <w:t>03/</w:t>
            </w:r>
            <w:r>
              <w:rPr>
                <w:sz w:val="20"/>
              </w:rPr>
              <w:t>2008</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lang w:val="fr-FR"/>
              </w:rPr>
            </w:pPr>
            <w:r w:rsidRPr="00AC3423">
              <w:rPr>
                <w:caps/>
                <w:sz w:val="20"/>
              </w:rPr>
              <w:t xml:space="preserve">G.984.2 </w:t>
            </w:r>
          </w:p>
        </w:tc>
        <w:tc>
          <w:tcPr>
            <w:tcW w:w="4596" w:type="dxa"/>
          </w:tcPr>
          <w:p w:rsidR="009A1DE8" w:rsidRPr="00AC3423" w:rsidRDefault="009A1DE8" w:rsidP="006F298E">
            <w:pPr>
              <w:rPr>
                <w:sz w:val="20"/>
              </w:rPr>
            </w:pPr>
            <w:r w:rsidRPr="00AC3423">
              <w:rPr>
                <w:sz w:val="20"/>
              </w:rPr>
              <w:t>Gigabit-capable Passive Optical Networks (GPON): Physical Media Dependent (PMD) layer specification</w:t>
            </w:r>
          </w:p>
        </w:tc>
        <w:tc>
          <w:tcPr>
            <w:tcW w:w="1260" w:type="dxa"/>
          </w:tcPr>
          <w:p w:rsidR="009A1DE8" w:rsidRPr="00AC3423" w:rsidRDefault="009A1DE8" w:rsidP="006F298E">
            <w:pPr>
              <w:rPr>
                <w:sz w:val="20"/>
              </w:rPr>
            </w:pPr>
            <w:r w:rsidRPr="00AC3423">
              <w:rPr>
                <w:sz w:val="20"/>
              </w:rPr>
              <w:t>03/2003</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caps/>
                <w:sz w:val="20"/>
              </w:rPr>
            </w:pPr>
            <w:r>
              <w:rPr>
                <w:caps/>
                <w:sz w:val="20"/>
              </w:rPr>
              <w:t xml:space="preserve">G.984.2 </w:t>
            </w:r>
            <w:r w:rsidRPr="00AC3423">
              <w:rPr>
                <w:sz w:val="20"/>
              </w:rPr>
              <w:t>(Amend. 1)</w:t>
            </w:r>
          </w:p>
        </w:tc>
        <w:tc>
          <w:tcPr>
            <w:tcW w:w="4596" w:type="dxa"/>
          </w:tcPr>
          <w:p w:rsidR="009A1DE8" w:rsidRPr="00AC3423" w:rsidRDefault="009A1DE8" w:rsidP="006F298E">
            <w:pPr>
              <w:rPr>
                <w:sz w:val="20"/>
              </w:rPr>
            </w:pPr>
            <w:r w:rsidRPr="00E3732A">
              <w:rPr>
                <w:sz w:val="20"/>
              </w:rPr>
              <w:t>New Appendix III – Industry best practice for 2.488 Gbit/s downstream, 1.244 Gbit/s upstr</w:t>
            </w:r>
            <w:r>
              <w:rPr>
                <w:sz w:val="20"/>
              </w:rPr>
              <w:t>eam</w:t>
            </w:r>
          </w:p>
        </w:tc>
        <w:tc>
          <w:tcPr>
            <w:tcW w:w="1260" w:type="dxa"/>
          </w:tcPr>
          <w:p w:rsidR="009A1DE8" w:rsidRPr="00AC3423" w:rsidRDefault="009A1DE8" w:rsidP="006F298E">
            <w:pPr>
              <w:rPr>
                <w:sz w:val="20"/>
              </w:rPr>
            </w:pPr>
            <w:r>
              <w:rPr>
                <w:sz w:val="20"/>
              </w:rPr>
              <w:t>02/2006</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Default="009A1DE8" w:rsidP="006F298E">
            <w:pPr>
              <w:rPr>
                <w:caps/>
                <w:sz w:val="20"/>
              </w:rPr>
            </w:pPr>
            <w:r>
              <w:rPr>
                <w:caps/>
                <w:sz w:val="20"/>
              </w:rPr>
              <w:t xml:space="preserve">G.984.2 </w:t>
            </w:r>
            <w:r>
              <w:rPr>
                <w:sz w:val="20"/>
              </w:rPr>
              <w:t>(Amend. 2</w:t>
            </w:r>
            <w:r w:rsidRPr="00AC3423">
              <w:rPr>
                <w:sz w:val="20"/>
              </w:rPr>
              <w:t>)</w:t>
            </w:r>
          </w:p>
        </w:tc>
        <w:tc>
          <w:tcPr>
            <w:tcW w:w="4596" w:type="dxa"/>
          </w:tcPr>
          <w:p w:rsidR="009A1DE8" w:rsidRPr="00E3732A" w:rsidRDefault="009A1DE8" w:rsidP="006F298E">
            <w:pPr>
              <w:rPr>
                <w:sz w:val="20"/>
              </w:rPr>
            </w:pPr>
            <w:r>
              <w:rPr>
                <w:sz w:val="20"/>
              </w:rPr>
              <w:t>E</w:t>
            </w:r>
            <w:r w:rsidRPr="00E3732A">
              <w:rPr>
                <w:sz w:val="20"/>
              </w:rPr>
              <w:t>nhancement to support optical layer supervision and a new optical line termination (OLT)</w:t>
            </w:r>
          </w:p>
        </w:tc>
        <w:tc>
          <w:tcPr>
            <w:tcW w:w="1260" w:type="dxa"/>
          </w:tcPr>
          <w:p w:rsidR="009A1DE8" w:rsidRDefault="009A1DE8" w:rsidP="006F298E">
            <w:pPr>
              <w:rPr>
                <w:sz w:val="20"/>
              </w:rPr>
            </w:pPr>
            <w:r>
              <w:rPr>
                <w:sz w:val="20"/>
              </w:rPr>
              <w:t>03/2008</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rPr>
            </w:pPr>
            <w:r w:rsidRPr="00AC3423">
              <w:rPr>
                <w:sz w:val="20"/>
              </w:rPr>
              <w:t xml:space="preserve">G.984.3 </w:t>
            </w:r>
          </w:p>
        </w:tc>
        <w:tc>
          <w:tcPr>
            <w:tcW w:w="4596" w:type="dxa"/>
          </w:tcPr>
          <w:p w:rsidR="009A1DE8" w:rsidRPr="00AC3423" w:rsidRDefault="009A1DE8" w:rsidP="006F298E">
            <w:pPr>
              <w:rPr>
                <w:sz w:val="20"/>
              </w:rPr>
            </w:pPr>
            <w:r w:rsidRPr="00AC3423">
              <w:rPr>
                <w:sz w:val="20"/>
              </w:rPr>
              <w:t>Gigabit-capable Passive Optical Networks (GPON): Transmission Convergence layer specification</w:t>
            </w:r>
          </w:p>
        </w:tc>
        <w:tc>
          <w:tcPr>
            <w:tcW w:w="1260" w:type="dxa"/>
          </w:tcPr>
          <w:p w:rsidR="009A1DE8" w:rsidRPr="00AC3423" w:rsidRDefault="009A1DE8" w:rsidP="006F298E">
            <w:pPr>
              <w:rPr>
                <w:sz w:val="20"/>
              </w:rPr>
            </w:pPr>
            <w:r>
              <w:rPr>
                <w:sz w:val="20"/>
              </w:rPr>
              <w:t>03/2008</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rPr>
            </w:pPr>
            <w:r w:rsidRPr="00AC3423">
              <w:rPr>
                <w:sz w:val="20"/>
              </w:rPr>
              <w:t>G.984.3 (Amend. 1)</w:t>
            </w:r>
          </w:p>
        </w:tc>
        <w:tc>
          <w:tcPr>
            <w:tcW w:w="4596" w:type="dxa"/>
          </w:tcPr>
          <w:p w:rsidR="009A1DE8" w:rsidRPr="00AC3423" w:rsidRDefault="009A1DE8" w:rsidP="006F298E">
            <w:pPr>
              <w:rPr>
                <w:sz w:val="20"/>
              </w:rPr>
            </w:pPr>
            <w:r w:rsidRPr="00CC2039">
              <w:rPr>
                <w:sz w:val="20"/>
              </w:rPr>
              <w:t>Specification of the ONU registration method and various clarifications</w:t>
            </w:r>
          </w:p>
        </w:tc>
        <w:tc>
          <w:tcPr>
            <w:tcW w:w="1260" w:type="dxa"/>
          </w:tcPr>
          <w:p w:rsidR="009A1DE8" w:rsidRPr="00AC3423" w:rsidRDefault="009A1DE8" w:rsidP="006F298E">
            <w:pPr>
              <w:rPr>
                <w:sz w:val="20"/>
              </w:rPr>
            </w:pPr>
            <w:r>
              <w:rPr>
                <w:sz w:val="20"/>
              </w:rPr>
              <w:t>02/2009</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rPr>
            </w:pPr>
            <w:r w:rsidRPr="00AC3423">
              <w:rPr>
                <w:sz w:val="20"/>
              </w:rPr>
              <w:t>G.984.3 (Amend.</w:t>
            </w:r>
            <w:r>
              <w:rPr>
                <w:rFonts w:hint="eastAsia"/>
                <w:sz w:val="20"/>
                <w:lang w:eastAsia="ja-JP"/>
              </w:rPr>
              <w:t>2</w:t>
            </w:r>
            <w:r w:rsidRPr="00AC3423">
              <w:rPr>
                <w:sz w:val="20"/>
              </w:rPr>
              <w:t>)</w:t>
            </w:r>
          </w:p>
        </w:tc>
        <w:tc>
          <w:tcPr>
            <w:tcW w:w="4596" w:type="dxa"/>
          </w:tcPr>
          <w:p w:rsidR="009A1DE8" w:rsidRPr="00AC3423" w:rsidRDefault="009A1DE8" w:rsidP="006F298E">
            <w:pPr>
              <w:rPr>
                <w:sz w:val="20"/>
              </w:rPr>
            </w:pPr>
            <w:r w:rsidRPr="00CC2039">
              <w:rPr>
                <w:sz w:val="20"/>
              </w:rPr>
              <w:t>Specification of the ONU registration method and various clarifications</w:t>
            </w:r>
          </w:p>
        </w:tc>
        <w:tc>
          <w:tcPr>
            <w:tcW w:w="1260" w:type="dxa"/>
          </w:tcPr>
          <w:p w:rsidR="009A1DE8" w:rsidRDefault="009A1DE8" w:rsidP="006F298E">
            <w:pPr>
              <w:rPr>
                <w:sz w:val="20"/>
                <w:lang w:eastAsia="ja-JP"/>
              </w:rPr>
            </w:pPr>
            <w:r>
              <w:rPr>
                <w:rFonts w:hint="eastAsia"/>
                <w:sz w:val="20"/>
                <w:lang w:eastAsia="ja-JP"/>
              </w:rPr>
              <w:t>11</w:t>
            </w:r>
            <w:r>
              <w:rPr>
                <w:sz w:val="20"/>
              </w:rPr>
              <w:t>/2009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lang w:val="fr-FR"/>
              </w:rPr>
              <w:lastRenderedPageBreak/>
              <w:t>ITU-T (Q.2/15)</w:t>
            </w:r>
          </w:p>
        </w:tc>
        <w:tc>
          <w:tcPr>
            <w:tcW w:w="1985" w:type="dxa"/>
          </w:tcPr>
          <w:p w:rsidR="009A1DE8" w:rsidRPr="00AC3423" w:rsidRDefault="009A1DE8" w:rsidP="006F298E">
            <w:pPr>
              <w:rPr>
                <w:sz w:val="20"/>
                <w:lang w:eastAsia="ja-JP"/>
              </w:rPr>
            </w:pPr>
            <w:r w:rsidRPr="00AC3423">
              <w:rPr>
                <w:sz w:val="20"/>
              </w:rPr>
              <w:t>G.984.</w:t>
            </w:r>
            <w:r w:rsidRPr="00AC3423">
              <w:rPr>
                <w:sz w:val="20"/>
                <w:lang w:eastAsia="ja-JP"/>
              </w:rPr>
              <w:t>4</w:t>
            </w:r>
          </w:p>
        </w:tc>
        <w:tc>
          <w:tcPr>
            <w:tcW w:w="4596" w:type="dxa"/>
          </w:tcPr>
          <w:p w:rsidR="009A1DE8" w:rsidRPr="00AC3423" w:rsidRDefault="009A1DE8" w:rsidP="006F298E">
            <w:pPr>
              <w:rPr>
                <w:sz w:val="20"/>
              </w:rPr>
            </w:pPr>
            <w:r w:rsidRPr="00AC3423">
              <w:rPr>
                <w:sz w:val="20"/>
              </w:rPr>
              <w:t>Gigabit-capable Passive Optical Networks (GPON): ONT Management and Control Interface specification</w:t>
            </w:r>
          </w:p>
        </w:tc>
        <w:tc>
          <w:tcPr>
            <w:tcW w:w="1260" w:type="dxa"/>
          </w:tcPr>
          <w:p w:rsidR="009A1DE8" w:rsidRPr="00AC3423" w:rsidRDefault="009A1DE8" w:rsidP="006F298E">
            <w:pPr>
              <w:rPr>
                <w:sz w:val="20"/>
              </w:rPr>
            </w:pPr>
            <w:r>
              <w:rPr>
                <w:sz w:val="20"/>
                <w:lang w:eastAsia="ja-JP"/>
              </w:rPr>
              <w:t>02/2008</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rPr>
            </w:pPr>
            <w:r w:rsidRPr="00AC3423">
              <w:rPr>
                <w:sz w:val="20"/>
              </w:rPr>
              <w:t>G.</w:t>
            </w:r>
            <w:r>
              <w:rPr>
                <w:sz w:val="20"/>
              </w:rPr>
              <w:t>Imp</w:t>
            </w:r>
            <w:r w:rsidRPr="00AC3423">
              <w:rPr>
                <w:sz w:val="20"/>
              </w:rPr>
              <w:t>984.</w:t>
            </w:r>
            <w:r w:rsidRPr="00AC3423">
              <w:rPr>
                <w:sz w:val="20"/>
                <w:lang w:eastAsia="ja-JP"/>
              </w:rPr>
              <w:t>4</w:t>
            </w:r>
          </w:p>
        </w:tc>
        <w:tc>
          <w:tcPr>
            <w:tcW w:w="4596" w:type="dxa"/>
          </w:tcPr>
          <w:p w:rsidR="009A1DE8" w:rsidRPr="00AC3423" w:rsidRDefault="009A1DE8" w:rsidP="006F298E">
            <w:pPr>
              <w:rPr>
                <w:sz w:val="20"/>
              </w:rPr>
            </w:pPr>
            <w:r>
              <w:rPr>
                <w:sz w:val="20"/>
              </w:rPr>
              <w:t>Implementer’s Guide to G.984.4</w:t>
            </w:r>
          </w:p>
        </w:tc>
        <w:tc>
          <w:tcPr>
            <w:tcW w:w="1260" w:type="dxa"/>
          </w:tcPr>
          <w:p w:rsidR="009A1DE8" w:rsidRPr="00AC3423" w:rsidDel="00CC2039" w:rsidRDefault="009A1DE8" w:rsidP="006F298E">
            <w:pPr>
              <w:rPr>
                <w:sz w:val="20"/>
                <w:lang w:eastAsia="ja-JP"/>
              </w:rPr>
            </w:pPr>
            <w:r>
              <w:rPr>
                <w:sz w:val="20"/>
                <w:lang w:eastAsia="ja-JP"/>
              </w:rPr>
              <w:t>12/2008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lang w:val="fr-FR"/>
              </w:rPr>
              <w:t>ITU-T (Q.2/15)</w:t>
            </w:r>
          </w:p>
        </w:tc>
        <w:tc>
          <w:tcPr>
            <w:tcW w:w="1985" w:type="dxa"/>
          </w:tcPr>
          <w:p w:rsidR="009A1DE8" w:rsidRPr="00AC3423" w:rsidRDefault="009A1DE8" w:rsidP="006F298E">
            <w:pPr>
              <w:rPr>
                <w:sz w:val="20"/>
                <w:lang w:eastAsia="ja-JP"/>
              </w:rPr>
            </w:pPr>
            <w:r w:rsidRPr="00AC3423">
              <w:rPr>
                <w:sz w:val="20"/>
              </w:rPr>
              <w:t>G.984.</w:t>
            </w:r>
            <w:r w:rsidRPr="00AC3423">
              <w:rPr>
                <w:sz w:val="20"/>
                <w:lang w:eastAsia="ja-JP"/>
              </w:rPr>
              <w:t>4 (Amend. 1)</w:t>
            </w:r>
          </w:p>
        </w:tc>
        <w:tc>
          <w:tcPr>
            <w:tcW w:w="4596" w:type="dxa"/>
          </w:tcPr>
          <w:p w:rsidR="009A1DE8" w:rsidRPr="00AC3423" w:rsidRDefault="009A1DE8" w:rsidP="006F298E">
            <w:pPr>
              <w:rPr>
                <w:sz w:val="20"/>
              </w:rPr>
            </w:pPr>
            <w:r w:rsidRPr="00AC3423">
              <w:rPr>
                <w:sz w:val="20"/>
              </w:rPr>
              <w:t>Gigabit-capable Passive Optical Networks (GPON): ONT Management and Control Interface specification</w:t>
            </w:r>
          </w:p>
        </w:tc>
        <w:tc>
          <w:tcPr>
            <w:tcW w:w="1260" w:type="dxa"/>
          </w:tcPr>
          <w:p w:rsidR="009A1DE8" w:rsidRPr="00AC3423" w:rsidRDefault="009A1DE8" w:rsidP="006F298E">
            <w:pPr>
              <w:rPr>
                <w:sz w:val="20"/>
              </w:rPr>
            </w:pPr>
            <w:r w:rsidRPr="00AC3423">
              <w:rPr>
                <w:sz w:val="20"/>
                <w:lang w:eastAsia="ja-JP"/>
              </w:rPr>
              <w:t>06/</w:t>
            </w:r>
            <w:r>
              <w:rPr>
                <w:sz w:val="20"/>
              </w:rPr>
              <w:t>2009</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Default="009A1DE8" w:rsidP="006F298E">
            <w:pPr>
              <w:rPr>
                <w:sz w:val="20"/>
              </w:rPr>
            </w:pPr>
            <w:r w:rsidRPr="00AC3423">
              <w:rPr>
                <w:sz w:val="20"/>
              </w:rPr>
              <w:t>G.984.</w:t>
            </w:r>
            <w:r w:rsidRPr="00AC3423">
              <w:rPr>
                <w:sz w:val="20"/>
                <w:lang w:eastAsia="ja-JP"/>
              </w:rPr>
              <w:t>4 (</w:t>
            </w:r>
            <w:r>
              <w:rPr>
                <w:rFonts w:hint="eastAsia"/>
                <w:sz w:val="20"/>
                <w:lang w:eastAsia="ja-JP"/>
              </w:rPr>
              <w:t>Corrig.</w:t>
            </w:r>
            <w:r w:rsidRPr="00AC3423">
              <w:rPr>
                <w:sz w:val="20"/>
                <w:lang w:eastAsia="ja-JP"/>
              </w:rPr>
              <w:t xml:space="preserve"> </w:t>
            </w:r>
            <w:r>
              <w:rPr>
                <w:rFonts w:hint="eastAsia"/>
                <w:sz w:val="20"/>
                <w:lang w:eastAsia="ja-JP"/>
              </w:rPr>
              <w:t>1</w:t>
            </w:r>
            <w:r w:rsidRPr="00AC3423">
              <w:rPr>
                <w:sz w:val="20"/>
                <w:lang w:eastAsia="ja-JP"/>
              </w:rPr>
              <w:t>)</w:t>
            </w:r>
          </w:p>
        </w:tc>
        <w:tc>
          <w:tcPr>
            <w:tcW w:w="4596" w:type="dxa"/>
          </w:tcPr>
          <w:p w:rsidR="009A1DE8" w:rsidRPr="00CC2039" w:rsidRDefault="009A1DE8" w:rsidP="006F298E">
            <w:pPr>
              <w:rPr>
                <w:sz w:val="20"/>
              </w:rPr>
            </w:pPr>
            <w:r w:rsidRPr="00AC3423">
              <w:rPr>
                <w:sz w:val="20"/>
              </w:rPr>
              <w:t>Gigabit-capable Passive Optical Networks (GPON): ONT Management and Control Interface specification</w:t>
            </w:r>
          </w:p>
        </w:tc>
        <w:tc>
          <w:tcPr>
            <w:tcW w:w="1260" w:type="dxa"/>
          </w:tcPr>
          <w:p w:rsidR="009A1DE8" w:rsidRDefault="009A1DE8" w:rsidP="006F298E">
            <w:pPr>
              <w:rPr>
                <w:sz w:val="20"/>
                <w:lang w:eastAsia="ja-JP"/>
              </w:rPr>
            </w:pPr>
            <w:r>
              <w:rPr>
                <w:sz w:val="20"/>
                <w:lang w:eastAsia="ja-JP"/>
              </w:rPr>
              <w:t>0</w:t>
            </w:r>
            <w:r>
              <w:rPr>
                <w:rFonts w:hint="eastAsia"/>
                <w:sz w:val="20"/>
                <w:lang w:eastAsia="ja-JP"/>
              </w:rPr>
              <w:t>3</w:t>
            </w:r>
            <w:r w:rsidRPr="00AC3423">
              <w:rPr>
                <w:sz w:val="20"/>
                <w:lang w:eastAsia="ja-JP"/>
              </w:rPr>
              <w:t>/</w:t>
            </w:r>
            <w:r>
              <w:rPr>
                <w:sz w:val="20"/>
              </w:rPr>
              <w:t>20</w:t>
            </w:r>
            <w:r>
              <w:rPr>
                <w:rFonts w:hint="eastAsia"/>
                <w:sz w:val="20"/>
                <w:lang w:eastAsia="ja-JP"/>
              </w:rPr>
              <w:t>10</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rPr>
            </w:pPr>
            <w:r>
              <w:rPr>
                <w:sz w:val="20"/>
              </w:rPr>
              <w:t>G.984.5</w:t>
            </w:r>
          </w:p>
        </w:tc>
        <w:tc>
          <w:tcPr>
            <w:tcW w:w="4596" w:type="dxa"/>
          </w:tcPr>
          <w:p w:rsidR="009A1DE8" w:rsidRPr="00AC3423" w:rsidRDefault="009A1DE8" w:rsidP="006F298E">
            <w:pPr>
              <w:rPr>
                <w:sz w:val="20"/>
              </w:rPr>
            </w:pPr>
            <w:r w:rsidRPr="00CC2039">
              <w:rPr>
                <w:sz w:val="20"/>
              </w:rPr>
              <w:t>Gigabit-capable Passive Optical Networks (G-PON): Enhancement band</w:t>
            </w:r>
          </w:p>
        </w:tc>
        <w:tc>
          <w:tcPr>
            <w:tcW w:w="1260" w:type="dxa"/>
          </w:tcPr>
          <w:p w:rsidR="009A1DE8" w:rsidRPr="00AC3423" w:rsidRDefault="009A1DE8" w:rsidP="006F298E">
            <w:pPr>
              <w:rPr>
                <w:sz w:val="20"/>
                <w:lang w:eastAsia="ja-JP"/>
              </w:rPr>
            </w:pPr>
            <w:r>
              <w:rPr>
                <w:sz w:val="20"/>
                <w:lang w:eastAsia="ja-JP"/>
              </w:rPr>
              <w:t>09/2007</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Default="009A1DE8" w:rsidP="006F298E">
            <w:pPr>
              <w:rPr>
                <w:sz w:val="20"/>
              </w:rPr>
            </w:pPr>
            <w:r>
              <w:rPr>
                <w:sz w:val="20"/>
              </w:rPr>
              <w:t>G.984.6</w:t>
            </w:r>
          </w:p>
        </w:tc>
        <w:tc>
          <w:tcPr>
            <w:tcW w:w="4596" w:type="dxa"/>
          </w:tcPr>
          <w:p w:rsidR="009A1DE8" w:rsidRPr="00CC2039" w:rsidRDefault="009A1DE8" w:rsidP="006F298E">
            <w:pPr>
              <w:rPr>
                <w:sz w:val="20"/>
              </w:rPr>
            </w:pPr>
            <w:r w:rsidRPr="00CC2039">
              <w:rPr>
                <w:sz w:val="20"/>
              </w:rPr>
              <w:t>Gigabit-capable passive optical networks (GPON): Reach extension</w:t>
            </w:r>
          </w:p>
        </w:tc>
        <w:tc>
          <w:tcPr>
            <w:tcW w:w="1260" w:type="dxa"/>
          </w:tcPr>
          <w:p w:rsidR="009A1DE8" w:rsidRDefault="009A1DE8" w:rsidP="006F298E">
            <w:pPr>
              <w:rPr>
                <w:sz w:val="20"/>
                <w:lang w:eastAsia="ja-JP"/>
              </w:rPr>
            </w:pPr>
            <w:r>
              <w:rPr>
                <w:sz w:val="20"/>
                <w:lang w:eastAsia="ja-JP"/>
              </w:rPr>
              <w:t>03/2008</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lang w:eastAsia="ja-JP"/>
              </w:rPr>
            </w:pPr>
            <w:r>
              <w:rPr>
                <w:sz w:val="20"/>
              </w:rPr>
              <w:t>G.984.6</w:t>
            </w:r>
            <w:r>
              <w:rPr>
                <w:rFonts w:hint="eastAsia"/>
                <w:sz w:val="20"/>
                <w:lang w:eastAsia="ja-JP"/>
              </w:rPr>
              <w:t xml:space="preserve"> (Amend. 1)</w:t>
            </w:r>
          </w:p>
        </w:tc>
        <w:tc>
          <w:tcPr>
            <w:tcW w:w="4596" w:type="dxa"/>
          </w:tcPr>
          <w:p w:rsidR="009A1DE8" w:rsidRPr="00AC3423" w:rsidRDefault="009A1DE8" w:rsidP="006F298E">
            <w:pPr>
              <w:rPr>
                <w:sz w:val="20"/>
              </w:rPr>
            </w:pPr>
            <w:r w:rsidRPr="00CC2039">
              <w:rPr>
                <w:sz w:val="20"/>
              </w:rPr>
              <w:t>Gigabit-capable passive optical networks (GPON): Reach extension</w:t>
            </w:r>
          </w:p>
        </w:tc>
        <w:tc>
          <w:tcPr>
            <w:tcW w:w="1260" w:type="dxa"/>
          </w:tcPr>
          <w:p w:rsidR="009A1DE8" w:rsidRPr="00AC3423" w:rsidRDefault="009A1DE8" w:rsidP="006F298E">
            <w:pPr>
              <w:rPr>
                <w:sz w:val="20"/>
              </w:rPr>
            </w:pPr>
            <w:r>
              <w:rPr>
                <w:rFonts w:hint="eastAsia"/>
                <w:sz w:val="20"/>
                <w:lang w:eastAsia="ja-JP"/>
              </w:rPr>
              <w:t>11</w:t>
            </w:r>
            <w:r>
              <w:rPr>
                <w:sz w:val="20"/>
                <w:lang w:eastAsia="ja-JP"/>
              </w:rPr>
              <w:t>/200</w:t>
            </w:r>
            <w:r>
              <w:rPr>
                <w:rFonts w:hint="eastAsia"/>
                <w:sz w:val="20"/>
                <w:lang w:eastAsia="ja-JP"/>
              </w:rPr>
              <w:t>9</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lang w:eastAsia="ja-JP"/>
              </w:rPr>
            </w:pPr>
            <w:r w:rsidRPr="00AC3423">
              <w:rPr>
                <w:sz w:val="20"/>
              </w:rPr>
              <w:t>G.985</w:t>
            </w:r>
          </w:p>
        </w:tc>
        <w:tc>
          <w:tcPr>
            <w:tcW w:w="4596" w:type="dxa"/>
          </w:tcPr>
          <w:p w:rsidR="009A1DE8" w:rsidRPr="00AC3423" w:rsidRDefault="009A1DE8" w:rsidP="006F298E">
            <w:pPr>
              <w:rPr>
                <w:sz w:val="20"/>
              </w:rPr>
            </w:pPr>
            <w:r w:rsidRPr="00AC3423">
              <w:rPr>
                <w:sz w:val="20"/>
              </w:rPr>
              <w:t xml:space="preserve">100 Mbit/s point-to-point Ethernet based optical access system  </w:t>
            </w:r>
          </w:p>
        </w:tc>
        <w:tc>
          <w:tcPr>
            <w:tcW w:w="1260" w:type="dxa"/>
          </w:tcPr>
          <w:p w:rsidR="009A1DE8" w:rsidRPr="00AC3423" w:rsidRDefault="009A1DE8" w:rsidP="006F298E">
            <w:pPr>
              <w:rPr>
                <w:sz w:val="20"/>
              </w:rPr>
            </w:pPr>
            <w:r w:rsidRPr="00AC3423">
              <w:rPr>
                <w:sz w:val="20"/>
              </w:rPr>
              <w:t>03/2003</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lang w:eastAsia="ja-JP"/>
              </w:rPr>
            </w:pPr>
            <w:r w:rsidRPr="00AC3423">
              <w:rPr>
                <w:sz w:val="20"/>
              </w:rPr>
              <w:t>G.985 (Corrig. 1)</w:t>
            </w:r>
          </w:p>
        </w:tc>
        <w:tc>
          <w:tcPr>
            <w:tcW w:w="4596" w:type="dxa"/>
          </w:tcPr>
          <w:p w:rsidR="009A1DE8" w:rsidRPr="00AC3423" w:rsidRDefault="009A1DE8" w:rsidP="006F298E">
            <w:pPr>
              <w:rPr>
                <w:sz w:val="20"/>
              </w:rPr>
            </w:pPr>
            <w:r w:rsidRPr="00AC3423">
              <w:rPr>
                <w:sz w:val="20"/>
              </w:rPr>
              <w:t xml:space="preserve">100 Mbit/s point-to-point Ethernet based optical access system  </w:t>
            </w:r>
          </w:p>
        </w:tc>
        <w:tc>
          <w:tcPr>
            <w:tcW w:w="1260" w:type="dxa"/>
          </w:tcPr>
          <w:p w:rsidR="009A1DE8" w:rsidRPr="00AC3423" w:rsidRDefault="009A1DE8" w:rsidP="006F298E">
            <w:pPr>
              <w:rPr>
                <w:sz w:val="20"/>
              </w:rPr>
            </w:pPr>
            <w:r w:rsidRPr="00AC3423">
              <w:rPr>
                <w:sz w:val="20"/>
              </w:rPr>
              <w:t>01/2005</w:t>
            </w:r>
          </w:p>
        </w:tc>
      </w:tr>
      <w:tr w:rsidR="009A1DE8" w:rsidRPr="00AC3423" w:rsidTr="006F298E">
        <w:trPr>
          <w:cantSplit/>
          <w:jc w:val="center"/>
        </w:trPr>
        <w:tc>
          <w:tcPr>
            <w:tcW w:w="1604" w:type="dxa"/>
          </w:tcPr>
          <w:p w:rsidR="009A1DE8" w:rsidRPr="00AC3423" w:rsidRDefault="009A1DE8" w:rsidP="006F298E">
            <w:pPr>
              <w:rPr>
                <w:sz w:val="20"/>
                <w:lang w:val="fr-FR"/>
              </w:rPr>
            </w:pPr>
            <w:r w:rsidRPr="00AC3423">
              <w:rPr>
                <w:sz w:val="20"/>
                <w:lang w:val="fr-FR"/>
              </w:rPr>
              <w:t>ITU-T (Q.2/15)</w:t>
            </w:r>
          </w:p>
        </w:tc>
        <w:tc>
          <w:tcPr>
            <w:tcW w:w="1985" w:type="dxa"/>
          </w:tcPr>
          <w:p w:rsidR="009A1DE8" w:rsidRPr="00AC3423" w:rsidRDefault="009A1DE8" w:rsidP="006F298E">
            <w:pPr>
              <w:rPr>
                <w:sz w:val="20"/>
              </w:rPr>
            </w:pPr>
            <w:r w:rsidRPr="00AC3423">
              <w:rPr>
                <w:sz w:val="20"/>
              </w:rPr>
              <w:t>G.985 (</w:t>
            </w:r>
            <w:r>
              <w:rPr>
                <w:sz w:val="20"/>
              </w:rPr>
              <w:t>Amend</w:t>
            </w:r>
            <w:r w:rsidRPr="00AC3423">
              <w:rPr>
                <w:sz w:val="20"/>
              </w:rPr>
              <w:t>. 1)</w:t>
            </w:r>
          </w:p>
        </w:tc>
        <w:tc>
          <w:tcPr>
            <w:tcW w:w="4596" w:type="dxa"/>
          </w:tcPr>
          <w:p w:rsidR="009A1DE8" w:rsidRPr="00AC3423" w:rsidRDefault="009A1DE8" w:rsidP="006F298E">
            <w:pPr>
              <w:rPr>
                <w:sz w:val="20"/>
              </w:rPr>
            </w:pPr>
            <w:r w:rsidRPr="00CC2039">
              <w:rPr>
                <w:sz w:val="20"/>
              </w:rPr>
              <w:t>Silent start function of optical network terminals</w:t>
            </w:r>
          </w:p>
        </w:tc>
        <w:tc>
          <w:tcPr>
            <w:tcW w:w="1260" w:type="dxa"/>
          </w:tcPr>
          <w:p w:rsidR="009A1DE8" w:rsidRPr="00AC3423" w:rsidRDefault="009A1DE8" w:rsidP="006F298E">
            <w:pPr>
              <w:rPr>
                <w:sz w:val="20"/>
              </w:rPr>
            </w:pPr>
            <w:r>
              <w:rPr>
                <w:sz w:val="20"/>
              </w:rPr>
              <w:t>01/2009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(Q.3/15)</w:t>
            </w:r>
          </w:p>
        </w:tc>
        <w:tc>
          <w:tcPr>
            <w:tcW w:w="1985" w:type="dxa"/>
          </w:tcPr>
          <w:p w:rsidR="009A1DE8" w:rsidRPr="00AC3423" w:rsidRDefault="009A1DE8" w:rsidP="006F298E">
            <w:pPr>
              <w:rPr>
                <w:sz w:val="20"/>
              </w:rPr>
            </w:pPr>
            <w:r w:rsidRPr="00AC3423">
              <w:rPr>
                <w:sz w:val="20"/>
              </w:rPr>
              <w:t>G.780/Y.1351</w:t>
            </w:r>
          </w:p>
        </w:tc>
        <w:tc>
          <w:tcPr>
            <w:tcW w:w="4596" w:type="dxa"/>
          </w:tcPr>
          <w:p w:rsidR="009A1DE8" w:rsidRPr="00AC3423" w:rsidRDefault="009A1DE8" w:rsidP="006F298E">
            <w:pPr>
              <w:rPr>
                <w:sz w:val="20"/>
              </w:rPr>
            </w:pPr>
            <w:r w:rsidRPr="00AC3423">
              <w:rPr>
                <w:sz w:val="20"/>
              </w:rPr>
              <w:t>Terms and definitions for synchronous digital hierarchy (SDH) networks</w:t>
            </w:r>
          </w:p>
        </w:tc>
        <w:tc>
          <w:tcPr>
            <w:tcW w:w="1260" w:type="dxa"/>
          </w:tcPr>
          <w:p w:rsidR="009A1DE8" w:rsidRPr="00AC3423" w:rsidRDefault="009A1DE8" w:rsidP="006F298E">
            <w:pPr>
              <w:rPr>
                <w:sz w:val="20"/>
                <w:lang w:eastAsia="ja-JP"/>
              </w:rPr>
            </w:pPr>
            <w:r>
              <w:rPr>
                <w:sz w:val="20"/>
              </w:rPr>
              <w:t>0</w:t>
            </w:r>
            <w:ins w:id="475" w:author="koike" w:date="2011-02-02T17:44:00Z">
              <w:r w:rsidR="00783820">
                <w:rPr>
                  <w:rFonts w:hint="eastAsia"/>
                  <w:sz w:val="20"/>
                  <w:lang w:eastAsia="ja-JP"/>
                </w:rPr>
                <w:t>8</w:t>
              </w:r>
            </w:ins>
            <w:del w:id="476" w:author="koike" w:date="2011-02-02T17:44:00Z">
              <w:r w:rsidDel="00783820">
                <w:rPr>
                  <w:sz w:val="20"/>
                </w:rPr>
                <w:delText>3</w:delText>
              </w:r>
            </w:del>
            <w:r>
              <w:rPr>
                <w:sz w:val="20"/>
              </w:rPr>
              <w:t>/20</w:t>
            </w:r>
            <w:del w:id="477" w:author="koike" w:date="2011-02-02T17:44:00Z">
              <w:r w:rsidDel="00783820">
                <w:rPr>
                  <w:sz w:val="20"/>
                </w:rPr>
                <w:delText>08</w:delText>
              </w:r>
            </w:del>
            <w:ins w:id="478" w:author="koike" w:date="2011-02-02T17:44:00Z">
              <w:r w:rsidR="00783820">
                <w:rPr>
                  <w:rFonts w:hint="eastAsia"/>
                  <w:sz w:val="20"/>
                  <w:lang w:eastAsia="ja-JP"/>
                </w:rPr>
                <w:t>10</w:t>
              </w:r>
            </w:ins>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(Q.3/15)</w:t>
            </w:r>
          </w:p>
        </w:tc>
        <w:tc>
          <w:tcPr>
            <w:tcW w:w="1985" w:type="dxa"/>
          </w:tcPr>
          <w:p w:rsidR="009A1DE8" w:rsidRPr="00AC3423" w:rsidRDefault="009A1DE8" w:rsidP="006F298E">
            <w:pPr>
              <w:rPr>
                <w:sz w:val="20"/>
              </w:rPr>
            </w:pPr>
            <w:r w:rsidRPr="00AC3423">
              <w:rPr>
                <w:sz w:val="20"/>
              </w:rPr>
              <w:t>G.870/Y.1352</w:t>
            </w:r>
          </w:p>
        </w:tc>
        <w:tc>
          <w:tcPr>
            <w:tcW w:w="4596" w:type="dxa"/>
          </w:tcPr>
          <w:p w:rsidR="009A1DE8" w:rsidRPr="00AC3423" w:rsidRDefault="009A1DE8" w:rsidP="006F298E">
            <w:pPr>
              <w:rPr>
                <w:sz w:val="20"/>
              </w:rPr>
            </w:pPr>
            <w:r w:rsidRPr="00AC3423">
              <w:rPr>
                <w:sz w:val="20"/>
              </w:rPr>
              <w:t>Terms and definitions for Optical Transport Networks (OTN)</w:t>
            </w:r>
          </w:p>
        </w:tc>
        <w:tc>
          <w:tcPr>
            <w:tcW w:w="1260" w:type="dxa"/>
          </w:tcPr>
          <w:p w:rsidR="009A1DE8" w:rsidRPr="00AC3423" w:rsidRDefault="009A1DE8" w:rsidP="006F298E">
            <w:pPr>
              <w:rPr>
                <w:sz w:val="20"/>
                <w:lang w:eastAsia="ja-JP"/>
              </w:rPr>
            </w:pPr>
            <w:r>
              <w:rPr>
                <w:sz w:val="20"/>
              </w:rPr>
              <w:t>0</w:t>
            </w:r>
            <w:ins w:id="479" w:author="koike" w:date="2011-02-02T17:40:00Z">
              <w:r w:rsidR="00783820">
                <w:rPr>
                  <w:rFonts w:hint="eastAsia"/>
                  <w:sz w:val="20"/>
                  <w:lang w:eastAsia="ja-JP"/>
                </w:rPr>
                <w:t>7</w:t>
              </w:r>
            </w:ins>
            <w:del w:id="480" w:author="koike" w:date="2011-02-02T17:40:00Z">
              <w:r w:rsidDel="00783820">
                <w:rPr>
                  <w:sz w:val="20"/>
                </w:rPr>
                <w:delText>3</w:delText>
              </w:r>
            </w:del>
            <w:r>
              <w:rPr>
                <w:sz w:val="20"/>
              </w:rPr>
              <w:t>/20</w:t>
            </w:r>
            <w:del w:id="481" w:author="koike" w:date="2011-02-02T17:40:00Z">
              <w:r w:rsidDel="00783820">
                <w:rPr>
                  <w:sz w:val="20"/>
                </w:rPr>
                <w:delText>08</w:delText>
              </w:r>
            </w:del>
            <w:ins w:id="482" w:author="koike" w:date="2011-02-02T17:40:00Z">
              <w:r w:rsidR="00783820">
                <w:rPr>
                  <w:rFonts w:hint="eastAsia"/>
                  <w:sz w:val="20"/>
                  <w:lang w:eastAsia="ja-JP"/>
                </w:rPr>
                <w:t>10</w:t>
              </w:r>
            </w:ins>
          </w:p>
        </w:tc>
      </w:tr>
      <w:tr w:rsidR="009A1DE8" w:rsidRPr="00AC3423" w:rsidDel="00783820" w:rsidTr="006F298E">
        <w:trPr>
          <w:cantSplit/>
          <w:jc w:val="center"/>
          <w:del w:id="483" w:author="koike" w:date="2011-02-02T17:40:00Z"/>
        </w:trPr>
        <w:tc>
          <w:tcPr>
            <w:tcW w:w="1604" w:type="dxa"/>
          </w:tcPr>
          <w:p w:rsidR="009A1DE8" w:rsidRPr="00AC3423" w:rsidDel="00783820" w:rsidRDefault="009A1DE8" w:rsidP="006F298E">
            <w:pPr>
              <w:rPr>
                <w:del w:id="484" w:author="koike" w:date="2011-02-02T17:40:00Z"/>
                <w:sz w:val="20"/>
              </w:rPr>
            </w:pPr>
            <w:del w:id="485" w:author="koike" w:date="2011-02-02T17:40:00Z">
              <w:r w:rsidRPr="00AC3423" w:rsidDel="00783820">
                <w:rPr>
                  <w:sz w:val="20"/>
                </w:rPr>
                <w:delText>ITU-T (Q.3/15)</w:delText>
              </w:r>
            </w:del>
          </w:p>
        </w:tc>
        <w:tc>
          <w:tcPr>
            <w:tcW w:w="1985" w:type="dxa"/>
          </w:tcPr>
          <w:p w:rsidR="009A1DE8" w:rsidRPr="00AC3423" w:rsidDel="00783820" w:rsidRDefault="009A1DE8" w:rsidP="006F298E">
            <w:pPr>
              <w:rPr>
                <w:del w:id="486" w:author="koike" w:date="2011-02-02T17:40:00Z"/>
                <w:sz w:val="20"/>
                <w:lang w:eastAsia="ja-JP"/>
              </w:rPr>
            </w:pPr>
            <w:del w:id="487" w:author="koike" w:date="2011-02-02T17:40:00Z">
              <w:r w:rsidRPr="00AC3423" w:rsidDel="00783820">
                <w:rPr>
                  <w:sz w:val="20"/>
                </w:rPr>
                <w:delText>G.870/Y.1352</w:delText>
              </w:r>
              <w:r w:rsidDel="00783820">
                <w:rPr>
                  <w:rFonts w:hint="eastAsia"/>
                  <w:sz w:val="20"/>
                  <w:lang w:eastAsia="ja-JP"/>
                </w:rPr>
                <w:delText xml:space="preserve"> (Amend. 1)</w:delText>
              </w:r>
            </w:del>
          </w:p>
        </w:tc>
        <w:tc>
          <w:tcPr>
            <w:tcW w:w="4596" w:type="dxa"/>
          </w:tcPr>
          <w:p w:rsidR="009A1DE8" w:rsidRPr="00AC3423" w:rsidDel="00783820" w:rsidRDefault="009A1DE8" w:rsidP="006F298E">
            <w:pPr>
              <w:rPr>
                <w:del w:id="488" w:author="koike" w:date="2011-02-02T17:40:00Z"/>
                <w:sz w:val="20"/>
              </w:rPr>
            </w:pPr>
            <w:del w:id="489" w:author="koike" w:date="2011-02-02T17:40:00Z">
              <w:r w:rsidRPr="00AC3423" w:rsidDel="00783820">
                <w:rPr>
                  <w:sz w:val="20"/>
                </w:rPr>
                <w:delText>Terms and definitions for Optical Transport Networks (OTN)</w:delText>
              </w:r>
            </w:del>
          </w:p>
        </w:tc>
        <w:tc>
          <w:tcPr>
            <w:tcW w:w="1260" w:type="dxa"/>
          </w:tcPr>
          <w:p w:rsidR="009A1DE8" w:rsidDel="00783820" w:rsidRDefault="009A1DE8" w:rsidP="006F298E">
            <w:pPr>
              <w:rPr>
                <w:del w:id="490" w:author="koike" w:date="2011-02-02T17:40:00Z"/>
                <w:sz w:val="20"/>
                <w:lang w:eastAsia="ja-JP"/>
              </w:rPr>
            </w:pPr>
            <w:del w:id="491" w:author="koike" w:date="2011-02-02T17:40:00Z">
              <w:r w:rsidDel="00783820">
                <w:rPr>
                  <w:rFonts w:hint="eastAsia"/>
                  <w:sz w:val="20"/>
                  <w:lang w:eastAsia="ja-JP"/>
                </w:rPr>
                <w:delText>11</w:delText>
              </w:r>
              <w:r w:rsidDel="00783820">
                <w:rPr>
                  <w:sz w:val="20"/>
                </w:rPr>
                <w:delText>/200</w:delText>
              </w:r>
              <w:r w:rsidDel="00783820">
                <w:rPr>
                  <w:rFonts w:hint="eastAsia"/>
                  <w:sz w:val="20"/>
                  <w:lang w:eastAsia="ja-JP"/>
                </w:rPr>
                <w:delText>9</w:delText>
              </w:r>
            </w:del>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(Q.3/15)</w:t>
            </w:r>
          </w:p>
        </w:tc>
        <w:tc>
          <w:tcPr>
            <w:tcW w:w="1985" w:type="dxa"/>
          </w:tcPr>
          <w:p w:rsidR="009A1DE8" w:rsidRPr="00AC3423" w:rsidRDefault="009A1DE8" w:rsidP="006F298E">
            <w:pPr>
              <w:rPr>
                <w:sz w:val="20"/>
              </w:rPr>
            </w:pPr>
            <w:r w:rsidRPr="00AC3423">
              <w:rPr>
                <w:sz w:val="20"/>
              </w:rPr>
              <w:t>G.8081/Y.1353</w:t>
            </w:r>
          </w:p>
        </w:tc>
        <w:tc>
          <w:tcPr>
            <w:tcW w:w="4596" w:type="dxa"/>
          </w:tcPr>
          <w:p w:rsidR="009A1DE8" w:rsidRPr="00AC3423" w:rsidRDefault="009A1DE8" w:rsidP="006F298E">
            <w:pPr>
              <w:rPr>
                <w:sz w:val="20"/>
              </w:rPr>
            </w:pPr>
            <w:r w:rsidRPr="00AC3423">
              <w:rPr>
                <w:sz w:val="20"/>
              </w:rPr>
              <w:t xml:space="preserve">Terms and definitions for Automatically Switched Optical Networks (ASON) </w:t>
            </w:r>
          </w:p>
        </w:tc>
        <w:tc>
          <w:tcPr>
            <w:tcW w:w="1260" w:type="dxa"/>
          </w:tcPr>
          <w:p w:rsidR="009A1DE8" w:rsidRPr="00AC3423" w:rsidRDefault="009A1DE8" w:rsidP="006F298E">
            <w:pPr>
              <w:rPr>
                <w:sz w:val="20"/>
              </w:rPr>
            </w:pPr>
            <w:r>
              <w:rPr>
                <w:sz w:val="20"/>
              </w:rPr>
              <w:t>0</w:t>
            </w:r>
            <w:del w:id="492" w:author="koike" w:date="2011-02-02T17:40:00Z">
              <w:r w:rsidDel="00783820">
                <w:rPr>
                  <w:sz w:val="20"/>
                </w:rPr>
                <w:delText>3</w:delText>
              </w:r>
            </w:del>
            <w:r>
              <w:rPr>
                <w:sz w:val="20"/>
              </w:rPr>
              <w:t>/2008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(Q.3/15)</w:t>
            </w:r>
          </w:p>
        </w:tc>
        <w:tc>
          <w:tcPr>
            <w:tcW w:w="1985" w:type="dxa"/>
          </w:tcPr>
          <w:p w:rsidR="009A1DE8" w:rsidRPr="00AC3423" w:rsidRDefault="009A1DE8" w:rsidP="006F298E">
            <w:pPr>
              <w:rPr>
                <w:sz w:val="20"/>
              </w:rPr>
            </w:pPr>
            <w:r w:rsidRPr="00AC3423">
              <w:rPr>
                <w:sz w:val="20"/>
              </w:rPr>
              <w:t>G.8001/Y.1354</w:t>
            </w:r>
          </w:p>
        </w:tc>
        <w:tc>
          <w:tcPr>
            <w:tcW w:w="4596" w:type="dxa"/>
          </w:tcPr>
          <w:p w:rsidR="009A1DE8" w:rsidRPr="00AC3423" w:rsidRDefault="009A1DE8" w:rsidP="006F298E">
            <w:pPr>
              <w:rPr>
                <w:sz w:val="20"/>
              </w:rPr>
            </w:pPr>
            <w:r w:rsidRPr="00AC3423">
              <w:rPr>
                <w:sz w:val="20"/>
              </w:rPr>
              <w:t xml:space="preserve">Terms and definitions for Ethernet Frames Over Transport Networks </w:t>
            </w:r>
          </w:p>
        </w:tc>
        <w:tc>
          <w:tcPr>
            <w:tcW w:w="1260" w:type="dxa"/>
          </w:tcPr>
          <w:p w:rsidR="009A1DE8" w:rsidRPr="00AC3423" w:rsidRDefault="009A1DE8" w:rsidP="006F298E">
            <w:pPr>
              <w:rPr>
                <w:sz w:val="20"/>
                <w:lang w:eastAsia="ja-JP"/>
              </w:rPr>
            </w:pPr>
            <w:r>
              <w:rPr>
                <w:sz w:val="20"/>
                <w:lang w:eastAsia="ja-JP"/>
              </w:rPr>
              <w:t>0</w:t>
            </w:r>
            <w:ins w:id="493" w:author="koike" w:date="2011-02-02T17:45:00Z">
              <w:r w:rsidR="00783820">
                <w:rPr>
                  <w:rFonts w:hint="eastAsia"/>
                  <w:sz w:val="20"/>
                  <w:lang w:eastAsia="ja-JP"/>
                </w:rPr>
                <w:t>7</w:t>
              </w:r>
            </w:ins>
            <w:del w:id="494" w:author="koike" w:date="2011-02-02T17:45:00Z">
              <w:r w:rsidDel="00783820">
                <w:rPr>
                  <w:sz w:val="20"/>
                  <w:lang w:eastAsia="ja-JP"/>
                </w:rPr>
                <w:delText>3</w:delText>
              </w:r>
            </w:del>
            <w:r>
              <w:rPr>
                <w:sz w:val="20"/>
                <w:lang w:eastAsia="ja-JP"/>
              </w:rPr>
              <w:t>/20</w:t>
            </w:r>
            <w:del w:id="495" w:author="koike" w:date="2011-02-02T17:45:00Z">
              <w:r w:rsidDel="00783820">
                <w:rPr>
                  <w:sz w:val="20"/>
                  <w:lang w:eastAsia="ja-JP"/>
                </w:rPr>
                <w:delText>08</w:delText>
              </w:r>
            </w:del>
            <w:ins w:id="496" w:author="koike" w:date="2011-02-02T17:45:00Z">
              <w:r w:rsidR="00783820">
                <w:rPr>
                  <w:rFonts w:hint="eastAsia"/>
                  <w:sz w:val="20"/>
                  <w:lang w:eastAsia="ja-JP"/>
                </w:rPr>
                <w:t>10</w:t>
              </w:r>
            </w:ins>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(Q.3/15)</w:t>
            </w:r>
          </w:p>
        </w:tc>
        <w:tc>
          <w:tcPr>
            <w:tcW w:w="1985" w:type="dxa"/>
          </w:tcPr>
          <w:p w:rsidR="009A1DE8" w:rsidRPr="00AC3423" w:rsidRDefault="009A1DE8" w:rsidP="006F298E">
            <w:pPr>
              <w:rPr>
                <w:sz w:val="20"/>
              </w:rPr>
            </w:pPr>
            <w:r>
              <w:rPr>
                <w:sz w:val="20"/>
              </w:rPr>
              <w:t>G.8101/Y.1355</w:t>
            </w:r>
            <w:del w:id="497" w:author="koike" w:date="2011-02-02T17:46:00Z">
              <w:r w:rsidDel="00783820">
                <w:rPr>
                  <w:sz w:val="20"/>
                </w:rPr>
                <w:delText xml:space="preserve"> *</w:delText>
              </w:r>
            </w:del>
          </w:p>
        </w:tc>
        <w:tc>
          <w:tcPr>
            <w:tcW w:w="4596" w:type="dxa"/>
          </w:tcPr>
          <w:p w:rsidR="009A1DE8" w:rsidRPr="00783820" w:rsidRDefault="00783820" w:rsidP="006F298E">
            <w:pPr>
              <w:rPr>
                <w:sz w:val="20"/>
              </w:rPr>
            </w:pPr>
            <w:ins w:id="498" w:author="koike" w:date="2011-02-02T17:46:00Z">
              <w:r w:rsidRPr="00783820">
                <w:rPr>
                  <w:sz w:val="20"/>
                </w:rPr>
                <w:t>Terms and definitions for MPLS Transport Profile (MPLS-TP)</w:t>
              </w:r>
            </w:ins>
            <w:del w:id="499" w:author="koike" w:date="2011-02-02T17:46:00Z">
              <w:r w:rsidR="009A1DE8" w:rsidRPr="0046166E" w:rsidDel="00783820">
                <w:rPr>
                  <w:sz w:val="20"/>
                </w:rPr>
                <w:delText>Terms and definitions for transport MPLS</w:delText>
              </w:r>
            </w:del>
          </w:p>
        </w:tc>
        <w:tc>
          <w:tcPr>
            <w:tcW w:w="1260" w:type="dxa"/>
          </w:tcPr>
          <w:p w:rsidR="009A1DE8" w:rsidRPr="00AC3423" w:rsidRDefault="009A1DE8" w:rsidP="006F298E">
            <w:pPr>
              <w:rPr>
                <w:sz w:val="20"/>
                <w:lang w:eastAsia="ja-JP"/>
              </w:rPr>
            </w:pPr>
            <w:del w:id="500" w:author="koike" w:date="2011-02-02T17:45:00Z">
              <w:r w:rsidDel="00783820">
                <w:rPr>
                  <w:sz w:val="20"/>
                </w:rPr>
                <w:delText>12</w:delText>
              </w:r>
            </w:del>
            <w:ins w:id="501" w:author="koike" w:date="2011-02-02T17:45:00Z">
              <w:r w:rsidR="00783820">
                <w:rPr>
                  <w:rFonts w:hint="eastAsia"/>
                  <w:sz w:val="20"/>
                  <w:lang w:eastAsia="ja-JP"/>
                </w:rPr>
                <w:t>07</w:t>
              </w:r>
            </w:ins>
            <w:r>
              <w:rPr>
                <w:sz w:val="20"/>
              </w:rPr>
              <w:t>/20</w:t>
            </w:r>
            <w:del w:id="502" w:author="koike" w:date="2011-02-02T17:45:00Z">
              <w:r w:rsidDel="00783820">
                <w:rPr>
                  <w:sz w:val="20"/>
                </w:rPr>
                <w:delText>06</w:delText>
              </w:r>
            </w:del>
            <w:ins w:id="503" w:author="koike" w:date="2011-02-02T17:45:00Z">
              <w:r w:rsidR="00783820">
                <w:rPr>
                  <w:rFonts w:hint="eastAsia"/>
                  <w:sz w:val="20"/>
                  <w:lang w:eastAsia="ja-JP"/>
                </w:rPr>
                <w:t>10</w:t>
              </w:r>
            </w:ins>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Pr="00AC3423" w:rsidRDefault="009A1DE8" w:rsidP="006F298E">
            <w:pPr>
              <w:rPr>
                <w:sz w:val="20"/>
              </w:rPr>
            </w:pPr>
            <w:r w:rsidRPr="00AC3423">
              <w:rPr>
                <w:sz w:val="20"/>
              </w:rPr>
              <w:t>G.650.1</w:t>
            </w:r>
          </w:p>
        </w:tc>
        <w:tc>
          <w:tcPr>
            <w:tcW w:w="4596" w:type="dxa"/>
          </w:tcPr>
          <w:p w:rsidR="009A1DE8" w:rsidRPr="00AC3423" w:rsidRDefault="009A1DE8" w:rsidP="006F298E">
            <w:pPr>
              <w:rPr>
                <w:sz w:val="20"/>
              </w:rPr>
            </w:pPr>
            <w:r w:rsidRPr="00AC3423">
              <w:rPr>
                <w:sz w:val="20"/>
              </w:rPr>
              <w:t>Definitions and test methods for linear, deterministic attributes of single-mode fibre and cable</w:t>
            </w:r>
          </w:p>
        </w:tc>
        <w:tc>
          <w:tcPr>
            <w:tcW w:w="1260" w:type="dxa"/>
          </w:tcPr>
          <w:p w:rsidR="009A1DE8" w:rsidRPr="00AC3423" w:rsidRDefault="009A1DE8" w:rsidP="006F298E">
            <w:pPr>
              <w:rPr>
                <w:sz w:val="20"/>
              </w:rPr>
            </w:pPr>
            <w:r w:rsidRPr="00AC3423">
              <w:rPr>
                <w:sz w:val="20"/>
              </w:rPr>
              <w:t>06/2004</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Pr="00AC3423" w:rsidRDefault="009A1DE8" w:rsidP="006F298E">
            <w:pPr>
              <w:rPr>
                <w:sz w:val="20"/>
              </w:rPr>
            </w:pPr>
            <w:r w:rsidRPr="00AC3423">
              <w:rPr>
                <w:sz w:val="20"/>
              </w:rPr>
              <w:t>G.650.2</w:t>
            </w:r>
          </w:p>
        </w:tc>
        <w:tc>
          <w:tcPr>
            <w:tcW w:w="4596" w:type="dxa"/>
          </w:tcPr>
          <w:p w:rsidR="009A1DE8" w:rsidRPr="00AC3423" w:rsidRDefault="009A1DE8" w:rsidP="006F298E">
            <w:pPr>
              <w:rPr>
                <w:sz w:val="20"/>
              </w:rPr>
            </w:pPr>
            <w:r w:rsidRPr="00AC3423">
              <w:rPr>
                <w:sz w:val="20"/>
              </w:rPr>
              <w:t>Definitions and test methods for statistical and non-linear attributes of single-mode fibre and cable</w:t>
            </w:r>
          </w:p>
        </w:tc>
        <w:tc>
          <w:tcPr>
            <w:tcW w:w="1260" w:type="dxa"/>
          </w:tcPr>
          <w:p w:rsidR="009A1DE8" w:rsidRPr="00AC3423" w:rsidRDefault="009A1DE8" w:rsidP="006F298E">
            <w:pPr>
              <w:rPr>
                <w:sz w:val="20"/>
              </w:rPr>
            </w:pPr>
            <w:r>
              <w:rPr>
                <w:sz w:val="20"/>
              </w:rPr>
              <w:t>07/2007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Pr="00AC3423" w:rsidRDefault="009A1DE8" w:rsidP="006F298E">
            <w:pPr>
              <w:rPr>
                <w:sz w:val="20"/>
              </w:rPr>
            </w:pPr>
            <w:r w:rsidRPr="00AC3423">
              <w:rPr>
                <w:sz w:val="20"/>
              </w:rPr>
              <w:t>G.650.</w:t>
            </w:r>
            <w:r>
              <w:rPr>
                <w:sz w:val="20"/>
              </w:rPr>
              <w:t>3</w:t>
            </w:r>
          </w:p>
        </w:tc>
        <w:tc>
          <w:tcPr>
            <w:tcW w:w="4596" w:type="dxa"/>
          </w:tcPr>
          <w:p w:rsidR="009A1DE8" w:rsidRPr="00AC3423" w:rsidRDefault="009A1DE8" w:rsidP="006F298E">
            <w:pPr>
              <w:rPr>
                <w:sz w:val="20"/>
              </w:rPr>
            </w:pPr>
            <w:r w:rsidRPr="00C91656">
              <w:rPr>
                <w:sz w:val="20"/>
              </w:rPr>
              <w:t>Test methods for installed single-mode optical fibre cable links</w:t>
            </w:r>
          </w:p>
        </w:tc>
        <w:tc>
          <w:tcPr>
            <w:tcW w:w="1260" w:type="dxa"/>
          </w:tcPr>
          <w:p w:rsidR="009A1DE8" w:rsidRPr="00AC3423" w:rsidRDefault="009A1DE8" w:rsidP="006F298E">
            <w:pPr>
              <w:rPr>
                <w:sz w:val="20"/>
              </w:rPr>
            </w:pPr>
            <w:r>
              <w:rPr>
                <w:sz w:val="20"/>
              </w:rPr>
              <w:t>03/2008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Pr="00AC3423" w:rsidRDefault="009A1DE8" w:rsidP="006F298E">
            <w:pPr>
              <w:rPr>
                <w:sz w:val="20"/>
              </w:rPr>
            </w:pPr>
            <w:r w:rsidRPr="00AC3423">
              <w:rPr>
                <w:sz w:val="20"/>
              </w:rPr>
              <w:t>G.651</w:t>
            </w:r>
            <w:r>
              <w:rPr>
                <w:sz w:val="20"/>
              </w:rPr>
              <w:t>.1</w:t>
            </w:r>
          </w:p>
        </w:tc>
        <w:tc>
          <w:tcPr>
            <w:tcW w:w="4596" w:type="dxa"/>
          </w:tcPr>
          <w:p w:rsidR="009A1DE8" w:rsidRPr="00AC3423" w:rsidRDefault="009A1DE8" w:rsidP="006F298E">
            <w:pPr>
              <w:rPr>
                <w:sz w:val="20"/>
              </w:rPr>
            </w:pPr>
            <w:r w:rsidRPr="00C91656">
              <w:rPr>
                <w:sz w:val="20"/>
              </w:rPr>
              <w:t>Characteristics of a 50/125 µm multimode graded index optical fibre cable for the optical access network</w:t>
            </w:r>
            <w:r w:rsidRPr="00AC3423">
              <w:rPr>
                <w:sz w:val="20"/>
              </w:rPr>
              <w:t xml:space="preserve"> </w:t>
            </w:r>
          </w:p>
        </w:tc>
        <w:tc>
          <w:tcPr>
            <w:tcW w:w="1260" w:type="dxa"/>
          </w:tcPr>
          <w:p w:rsidR="009A1DE8" w:rsidRPr="00AC3423" w:rsidRDefault="009A1DE8" w:rsidP="006F298E">
            <w:pPr>
              <w:rPr>
                <w:sz w:val="20"/>
              </w:rPr>
            </w:pPr>
            <w:r>
              <w:rPr>
                <w:sz w:val="20"/>
              </w:rPr>
              <w:t>07/2007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Pr="00AC3423" w:rsidRDefault="009A1DE8" w:rsidP="006F298E">
            <w:pPr>
              <w:rPr>
                <w:sz w:val="20"/>
              </w:rPr>
            </w:pPr>
            <w:r w:rsidRPr="00AC3423">
              <w:rPr>
                <w:sz w:val="20"/>
              </w:rPr>
              <w:t>G.652</w:t>
            </w:r>
          </w:p>
        </w:tc>
        <w:tc>
          <w:tcPr>
            <w:tcW w:w="4596" w:type="dxa"/>
          </w:tcPr>
          <w:p w:rsidR="009A1DE8" w:rsidRPr="00AC3423" w:rsidRDefault="009A1DE8" w:rsidP="006F298E">
            <w:pPr>
              <w:rPr>
                <w:sz w:val="20"/>
              </w:rPr>
            </w:pPr>
            <w:r w:rsidRPr="00AC3423">
              <w:rPr>
                <w:sz w:val="20"/>
              </w:rPr>
              <w:t>Characteristics of a single-mode optical fibre cable</w:t>
            </w:r>
          </w:p>
        </w:tc>
        <w:tc>
          <w:tcPr>
            <w:tcW w:w="1260" w:type="dxa"/>
          </w:tcPr>
          <w:p w:rsidR="009A1DE8" w:rsidRPr="00AC3423" w:rsidRDefault="009A1DE8" w:rsidP="006F298E">
            <w:pPr>
              <w:rPr>
                <w:sz w:val="20"/>
                <w:lang w:eastAsia="ja-JP"/>
              </w:rPr>
            </w:pPr>
            <w:r>
              <w:rPr>
                <w:rFonts w:hint="eastAsia"/>
                <w:sz w:val="20"/>
                <w:lang w:eastAsia="ja-JP"/>
              </w:rPr>
              <w:t>11</w:t>
            </w:r>
            <w:r w:rsidRPr="00AC3423">
              <w:rPr>
                <w:sz w:val="20"/>
              </w:rPr>
              <w:t>/200</w:t>
            </w:r>
            <w:r>
              <w:rPr>
                <w:rFonts w:hint="eastAsia"/>
                <w:sz w:val="20"/>
                <w:lang w:eastAsia="ja-JP"/>
              </w:rPr>
              <w:t>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Pr="00AC3423" w:rsidRDefault="009A1DE8" w:rsidP="006F298E">
            <w:pPr>
              <w:rPr>
                <w:sz w:val="20"/>
              </w:rPr>
            </w:pPr>
            <w:r w:rsidRPr="00AC3423">
              <w:rPr>
                <w:sz w:val="20"/>
              </w:rPr>
              <w:t>G.653</w:t>
            </w:r>
          </w:p>
        </w:tc>
        <w:tc>
          <w:tcPr>
            <w:tcW w:w="4596" w:type="dxa"/>
          </w:tcPr>
          <w:p w:rsidR="009A1DE8" w:rsidRPr="00AC3423" w:rsidRDefault="009A1DE8" w:rsidP="006F298E">
            <w:pPr>
              <w:rPr>
                <w:sz w:val="20"/>
              </w:rPr>
            </w:pPr>
            <w:r w:rsidRPr="00AC3423">
              <w:rPr>
                <w:sz w:val="20"/>
              </w:rPr>
              <w:t xml:space="preserve">Characteristics of a dispersion-shifted single-mode optical fibre </w:t>
            </w:r>
            <w:r>
              <w:rPr>
                <w:sz w:val="20"/>
              </w:rPr>
              <w:t xml:space="preserve">and </w:t>
            </w:r>
            <w:r w:rsidRPr="00AC3423">
              <w:rPr>
                <w:sz w:val="20"/>
              </w:rPr>
              <w:t>cable</w:t>
            </w:r>
          </w:p>
        </w:tc>
        <w:tc>
          <w:tcPr>
            <w:tcW w:w="1260" w:type="dxa"/>
          </w:tcPr>
          <w:p w:rsidR="009A1DE8" w:rsidRPr="00AC3423" w:rsidRDefault="009A1DE8" w:rsidP="006F298E">
            <w:pPr>
              <w:rPr>
                <w:sz w:val="20"/>
              </w:rPr>
            </w:pPr>
            <w:r w:rsidRPr="00AC3423">
              <w:rPr>
                <w:sz w:val="20"/>
              </w:rPr>
              <w:t>12/200</w:t>
            </w:r>
            <w:r>
              <w:rPr>
                <w:sz w:val="20"/>
              </w:rPr>
              <w:t>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Pr="00AC3423" w:rsidRDefault="009A1DE8" w:rsidP="006F298E">
            <w:pPr>
              <w:rPr>
                <w:sz w:val="20"/>
              </w:rPr>
            </w:pPr>
            <w:r w:rsidRPr="00AC3423">
              <w:rPr>
                <w:sz w:val="20"/>
              </w:rPr>
              <w:t>G.654</w:t>
            </w:r>
          </w:p>
        </w:tc>
        <w:tc>
          <w:tcPr>
            <w:tcW w:w="4596" w:type="dxa"/>
          </w:tcPr>
          <w:p w:rsidR="009A1DE8" w:rsidRPr="00AC3423" w:rsidRDefault="009A1DE8" w:rsidP="006F298E">
            <w:pPr>
              <w:rPr>
                <w:sz w:val="20"/>
              </w:rPr>
            </w:pPr>
            <w:r w:rsidRPr="00AC3423">
              <w:rPr>
                <w:sz w:val="20"/>
              </w:rPr>
              <w:t xml:space="preserve">Characteristics of a cut-off shifted single-mode optical fibre </w:t>
            </w:r>
            <w:r>
              <w:rPr>
                <w:sz w:val="20"/>
              </w:rPr>
              <w:t xml:space="preserve">and </w:t>
            </w:r>
            <w:r w:rsidRPr="00AC3423">
              <w:rPr>
                <w:sz w:val="20"/>
              </w:rPr>
              <w:t>cable</w:t>
            </w:r>
          </w:p>
        </w:tc>
        <w:tc>
          <w:tcPr>
            <w:tcW w:w="1260" w:type="dxa"/>
          </w:tcPr>
          <w:p w:rsidR="009A1DE8" w:rsidRPr="00AC3423" w:rsidRDefault="009A1DE8" w:rsidP="006F298E">
            <w:pPr>
              <w:rPr>
                <w:sz w:val="20"/>
              </w:rPr>
            </w:pPr>
            <w:r>
              <w:rPr>
                <w:sz w:val="20"/>
              </w:rPr>
              <w:t>12/2006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lastRenderedPageBreak/>
              <w:t>ITU-T (Q.5/15)</w:t>
            </w:r>
          </w:p>
        </w:tc>
        <w:tc>
          <w:tcPr>
            <w:tcW w:w="1985" w:type="dxa"/>
          </w:tcPr>
          <w:p w:rsidR="009A1DE8" w:rsidRPr="00AC3423" w:rsidRDefault="009A1DE8" w:rsidP="006F298E">
            <w:pPr>
              <w:rPr>
                <w:sz w:val="20"/>
              </w:rPr>
            </w:pPr>
            <w:r w:rsidRPr="00AC3423">
              <w:rPr>
                <w:sz w:val="20"/>
              </w:rPr>
              <w:t>G.655</w:t>
            </w:r>
          </w:p>
        </w:tc>
        <w:tc>
          <w:tcPr>
            <w:tcW w:w="4596" w:type="dxa"/>
          </w:tcPr>
          <w:p w:rsidR="009A1DE8" w:rsidRPr="00AC3423" w:rsidRDefault="009A1DE8" w:rsidP="006F298E">
            <w:pPr>
              <w:rPr>
                <w:sz w:val="20"/>
              </w:rPr>
            </w:pPr>
            <w:r w:rsidRPr="00AC3423">
              <w:rPr>
                <w:sz w:val="20"/>
              </w:rPr>
              <w:t xml:space="preserve">Characteristics of a non-zero dispersion shifted single-mode optical fibre </w:t>
            </w:r>
            <w:r>
              <w:rPr>
                <w:sz w:val="20"/>
              </w:rPr>
              <w:t xml:space="preserve">and </w:t>
            </w:r>
            <w:r w:rsidRPr="00AC3423">
              <w:rPr>
                <w:sz w:val="20"/>
              </w:rPr>
              <w:t>cable</w:t>
            </w:r>
          </w:p>
        </w:tc>
        <w:tc>
          <w:tcPr>
            <w:tcW w:w="1260" w:type="dxa"/>
          </w:tcPr>
          <w:p w:rsidR="009A1DE8" w:rsidRPr="00AC3423" w:rsidRDefault="009A1DE8" w:rsidP="006F298E">
            <w:pPr>
              <w:rPr>
                <w:sz w:val="20"/>
                <w:lang w:eastAsia="ja-JP"/>
              </w:rPr>
            </w:pPr>
            <w:r>
              <w:rPr>
                <w:rFonts w:hint="eastAsia"/>
                <w:sz w:val="20"/>
                <w:lang w:eastAsia="ja-JP"/>
              </w:rPr>
              <w:t>11</w:t>
            </w:r>
            <w:r w:rsidRPr="00AC3423">
              <w:rPr>
                <w:sz w:val="20"/>
              </w:rPr>
              <w:t>/200</w:t>
            </w:r>
            <w:r>
              <w:rPr>
                <w:rFonts w:hint="eastAsia"/>
                <w:sz w:val="20"/>
                <w:lang w:eastAsia="ja-JP"/>
              </w:rPr>
              <w:t>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Pr="00AC3423" w:rsidRDefault="009A1DE8" w:rsidP="006F298E">
            <w:pPr>
              <w:rPr>
                <w:sz w:val="20"/>
              </w:rPr>
            </w:pPr>
            <w:r>
              <w:rPr>
                <w:sz w:val="20"/>
              </w:rPr>
              <w:t>G.656</w:t>
            </w:r>
          </w:p>
        </w:tc>
        <w:tc>
          <w:tcPr>
            <w:tcW w:w="4596" w:type="dxa"/>
          </w:tcPr>
          <w:p w:rsidR="009A1DE8" w:rsidRPr="00AC3423" w:rsidRDefault="009A1DE8" w:rsidP="006F298E">
            <w:pPr>
              <w:rPr>
                <w:sz w:val="20"/>
              </w:rPr>
            </w:pPr>
            <w:r w:rsidRPr="00E73967">
              <w:rPr>
                <w:sz w:val="20"/>
              </w:rPr>
              <w:t>Characteristics of a fibre and cable with non-zero dispersion for wideband optical transport</w:t>
            </w:r>
          </w:p>
        </w:tc>
        <w:tc>
          <w:tcPr>
            <w:tcW w:w="1260" w:type="dxa"/>
          </w:tcPr>
          <w:p w:rsidR="009A1DE8" w:rsidRPr="00AC3423" w:rsidRDefault="009A1DE8" w:rsidP="006F298E">
            <w:pPr>
              <w:rPr>
                <w:sz w:val="20"/>
              </w:rPr>
            </w:pPr>
            <w:r>
              <w:rPr>
                <w:sz w:val="20"/>
              </w:rPr>
              <w:t>12/2006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Default="009A1DE8" w:rsidP="006F298E">
            <w:pPr>
              <w:rPr>
                <w:sz w:val="20"/>
              </w:rPr>
            </w:pPr>
            <w:r>
              <w:rPr>
                <w:sz w:val="20"/>
              </w:rPr>
              <w:t>G.657</w:t>
            </w:r>
          </w:p>
        </w:tc>
        <w:tc>
          <w:tcPr>
            <w:tcW w:w="4596" w:type="dxa"/>
          </w:tcPr>
          <w:p w:rsidR="009A1DE8" w:rsidRPr="00E73967" w:rsidRDefault="009A1DE8" w:rsidP="006F298E">
            <w:pPr>
              <w:rPr>
                <w:sz w:val="20"/>
              </w:rPr>
            </w:pPr>
            <w:r w:rsidRPr="00E73967">
              <w:rPr>
                <w:sz w:val="20"/>
              </w:rPr>
              <w:t xml:space="preserve">Characteristics of a bending loss insensitive single mode optical fibre and cable for the access network  </w:t>
            </w:r>
          </w:p>
        </w:tc>
        <w:tc>
          <w:tcPr>
            <w:tcW w:w="1260" w:type="dxa"/>
          </w:tcPr>
          <w:p w:rsidR="009A1DE8" w:rsidRDefault="009A1DE8" w:rsidP="006F298E">
            <w:pPr>
              <w:rPr>
                <w:sz w:val="20"/>
                <w:lang w:eastAsia="ja-JP"/>
              </w:rPr>
            </w:pPr>
            <w:r>
              <w:rPr>
                <w:sz w:val="20"/>
              </w:rPr>
              <w:t>1</w:t>
            </w:r>
            <w:r>
              <w:rPr>
                <w:rFonts w:hint="eastAsia"/>
                <w:sz w:val="20"/>
                <w:lang w:eastAsia="ja-JP"/>
              </w:rPr>
              <w:t>1</w:t>
            </w:r>
            <w:r>
              <w:rPr>
                <w:sz w:val="20"/>
              </w:rPr>
              <w:t>/200</w:t>
            </w:r>
            <w:r>
              <w:rPr>
                <w:rFonts w:hint="eastAsia"/>
                <w:sz w:val="20"/>
                <w:lang w:eastAsia="ja-JP"/>
              </w:rPr>
              <w:t>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(Q.5/15)</w:t>
            </w:r>
          </w:p>
        </w:tc>
        <w:tc>
          <w:tcPr>
            <w:tcW w:w="1985" w:type="dxa"/>
          </w:tcPr>
          <w:p w:rsidR="009A1DE8" w:rsidRPr="00AC3423" w:rsidRDefault="009A1DE8" w:rsidP="006F298E">
            <w:pPr>
              <w:rPr>
                <w:sz w:val="20"/>
              </w:rPr>
            </w:pPr>
            <w:r>
              <w:rPr>
                <w:sz w:val="20"/>
              </w:rPr>
              <w:t>G.Sup40</w:t>
            </w:r>
          </w:p>
        </w:tc>
        <w:tc>
          <w:tcPr>
            <w:tcW w:w="4596" w:type="dxa"/>
          </w:tcPr>
          <w:p w:rsidR="009A1DE8" w:rsidRPr="00AC3423" w:rsidRDefault="009A1DE8" w:rsidP="006F298E">
            <w:pPr>
              <w:rPr>
                <w:sz w:val="20"/>
              </w:rPr>
            </w:pPr>
            <w:r>
              <w:rPr>
                <w:sz w:val="20"/>
              </w:rPr>
              <w:t>Optical fibre and cable r</w:t>
            </w:r>
            <w:r w:rsidRPr="003276A5">
              <w:rPr>
                <w:sz w:val="20"/>
              </w:rPr>
              <w:t>ecommendations and standards guideline</w:t>
            </w:r>
          </w:p>
        </w:tc>
        <w:tc>
          <w:tcPr>
            <w:tcW w:w="1260" w:type="dxa"/>
          </w:tcPr>
          <w:p w:rsidR="009A1DE8" w:rsidRPr="00AC3423" w:rsidRDefault="009A1DE8" w:rsidP="006F298E">
            <w:pPr>
              <w:rPr>
                <w:sz w:val="20"/>
              </w:rPr>
            </w:pPr>
            <w:r>
              <w:rPr>
                <w:sz w:val="20"/>
              </w:rPr>
              <w:t>11/2006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G.664</w:t>
            </w:r>
          </w:p>
        </w:tc>
        <w:tc>
          <w:tcPr>
            <w:tcW w:w="4596" w:type="dxa"/>
          </w:tcPr>
          <w:p w:rsidR="009A1DE8" w:rsidRPr="00AC3423" w:rsidRDefault="009A1DE8" w:rsidP="006F298E">
            <w:pPr>
              <w:rPr>
                <w:sz w:val="20"/>
              </w:rPr>
            </w:pPr>
            <w:r w:rsidRPr="00AC3423">
              <w:rPr>
                <w:sz w:val="20"/>
              </w:rPr>
              <w:t xml:space="preserve">Optical safety procedures and requirements for optical transport systems </w:t>
            </w:r>
          </w:p>
        </w:tc>
        <w:tc>
          <w:tcPr>
            <w:tcW w:w="1260" w:type="dxa"/>
          </w:tcPr>
          <w:p w:rsidR="009A1DE8" w:rsidRPr="00AC3423" w:rsidRDefault="009A1DE8" w:rsidP="006F298E">
            <w:pPr>
              <w:rPr>
                <w:sz w:val="20"/>
              </w:rPr>
            </w:pPr>
            <w:r w:rsidRPr="00AC3423">
              <w:rPr>
                <w:sz w:val="20"/>
              </w:rPr>
              <w:t>03/200</w:t>
            </w:r>
            <w:r>
              <w:rPr>
                <w:sz w:val="20"/>
              </w:rPr>
              <w:t>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w:t>
            </w:r>
            <w:r>
              <w:rPr>
                <w:sz w:val="20"/>
              </w:rPr>
              <w:t>680</w:t>
            </w:r>
          </w:p>
        </w:tc>
        <w:tc>
          <w:tcPr>
            <w:tcW w:w="4596" w:type="dxa"/>
          </w:tcPr>
          <w:p w:rsidR="009A1DE8" w:rsidRPr="00AC3423" w:rsidRDefault="009A1DE8" w:rsidP="006F298E">
            <w:pPr>
              <w:rPr>
                <w:sz w:val="20"/>
              </w:rPr>
            </w:pPr>
            <w:r w:rsidRPr="00AB7FD3">
              <w:rPr>
                <w:sz w:val="20"/>
              </w:rPr>
              <w:t>Physical transfer functions of optical network elements</w:t>
            </w:r>
            <w:r w:rsidRPr="00AC3423">
              <w:rPr>
                <w:sz w:val="20"/>
              </w:rPr>
              <w:t xml:space="preserve"> </w:t>
            </w:r>
          </w:p>
        </w:tc>
        <w:tc>
          <w:tcPr>
            <w:tcW w:w="1260" w:type="dxa"/>
          </w:tcPr>
          <w:p w:rsidR="009A1DE8" w:rsidRPr="00AC3423" w:rsidRDefault="009A1DE8" w:rsidP="006F298E">
            <w:pPr>
              <w:rPr>
                <w:sz w:val="20"/>
              </w:rPr>
            </w:pPr>
            <w:r>
              <w:rPr>
                <w:sz w:val="20"/>
              </w:rPr>
              <w:t>07/2007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G.691</w:t>
            </w:r>
          </w:p>
        </w:tc>
        <w:tc>
          <w:tcPr>
            <w:tcW w:w="4596" w:type="dxa"/>
          </w:tcPr>
          <w:p w:rsidR="009A1DE8" w:rsidRPr="00AC3423" w:rsidRDefault="009A1DE8" w:rsidP="006F298E">
            <w:pPr>
              <w:rPr>
                <w:sz w:val="20"/>
              </w:rPr>
            </w:pPr>
            <w:r w:rsidRPr="00AC3423">
              <w:rPr>
                <w:sz w:val="20"/>
              </w:rPr>
              <w:t>Optical interfaces for single channel STM-64 and other SDH systems with optical amplifiers</w:t>
            </w:r>
          </w:p>
        </w:tc>
        <w:tc>
          <w:tcPr>
            <w:tcW w:w="1260" w:type="dxa"/>
          </w:tcPr>
          <w:p w:rsidR="009A1DE8" w:rsidRPr="00AC3423" w:rsidRDefault="009A1DE8" w:rsidP="006F298E">
            <w:pPr>
              <w:rPr>
                <w:sz w:val="20"/>
              </w:rPr>
            </w:pPr>
            <w:r>
              <w:rPr>
                <w:sz w:val="20"/>
              </w:rPr>
              <w:t>03/2006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G.692</w:t>
            </w:r>
          </w:p>
        </w:tc>
        <w:tc>
          <w:tcPr>
            <w:tcW w:w="4596" w:type="dxa"/>
          </w:tcPr>
          <w:p w:rsidR="009A1DE8" w:rsidRPr="00AC3423" w:rsidRDefault="009A1DE8" w:rsidP="006F298E">
            <w:pPr>
              <w:rPr>
                <w:sz w:val="20"/>
              </w:rPr>
            </w:pPr>
            <w:r w:rsidRPr="00AC3423">
              <w:rPr>
                <w:sz w:val="20"/>
              </w:rPr>
              <w:t>Optical interfaces for multichannel systems with optical amplifiers</w:t>
            </w:r>
          </w:p>
        </w:tc>
        <w:tc>
          <w:tcPr>
            <w:tcW w:w="1260" w:type="dxa"/>
          </w:tcPr>
          <w:p w:rsidR="009A1DE8" w:rsidRPr="00AC3423" w:rsidRDefault="009A1DE8" w:rsidP="006F298E">
            <w:pPr>
              <w:rPr>
                <w:sz w:val="20"/>
              </w:rPr>
            </w:pPr>
            <w:r w:rsidRPr="00AC3423">
              <w:rPr>
                <w:sz w:val="20"/>
              </w:rPr>
              <w:t>10/1998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G.692 (Corrig</w:t>
            </w:r>
            <w:r w:rsidRPr="00AC3423">
              <w:rPr>
                <w:caps/>
                <w:sz w:val="20"/>
              </w:rPr>
              <w:t>. 1</w:t>
            </w:r>
            <w:r w:rsidRPr="00AC3423">
              <w:rPr>
                <w:sz w:val="20"/>
              </w:rPr>
              <w:t>)</w:t>
            </w:r>
          </w:p>
        </w:tc>
        <w:tc>
          <w:tcPr>
            <w:tcW w:w="4596" w:type="dxa"/>
          </w:tcPr>
          <w:p w:rsidR="009A1DE8" w:rsidRPr="00AC3423" w:rsidRDefault="009A1DE8" w:rsidP="006F298E">
            <w:pPr>
              <w:rPr>
                <w:sz w:val="20"/>
              </w:rPr>
            </w:pPr>
            <w:r w:rsidRPr="00AC3423">
              <w:rPr>
                <w:sz w:val="20"/>
              </w:rPr>
              <w:t>Optical interfaces for multichannel systems with optical amplifiers</w:t>
            </w:r>
          </w:p>
        </w:tc>
        <w:tc>
          <w:tcPr>
            <w:tcW w:w="1260" w:type="dxa"/>
          </w:tcPr>
          <w:p w:rsidR="009A1DE8" w:rsidRPr="00AC3423" w:rsidRDefault="009A1DE8" w:rsidP="006F298E">
            <w:pPr>
              <w:rPr>
                <w:sz w:val="20"/>
              </w:rPr>
            </w:pPr>
            <w:r w:rsidRPr="00AC3423">
              <w:rPr>
                <w:sz w:val="20"/>
              </w:rPr>
              <w:t xml:space="preserve">01/2000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G.692 (Corrig. 2)</w:t>
            </w:r>
          </w:p>
        </w:tc>
        <w:tc>
          <w:tcPr>
            <w:tcW w:w="4596" w:type="dxa"/>
          </w:tcPr>
          <w:p w:rsidR="009A1DE8" w:rsidRPr="00AC3423" w:rsidRDefault="009A1DE8" w:rsidP="006F298E">
            <w:pPr>
              <w:rPr>
                <w:sz w:val="20"/>
              </w:rPr>
            </w:pPr>
            <w:r w:rsidRPr="00AC3423">
              <w:rPr>
                <w:sz w:val="20"/>
              </w:rPr>
              <w:t>Optical interfaces for multichannel systems with optical amplifiers</w:t>
            </w:r>
          </w:p>
        </w:tc>
        <w:tc>
          <w:tcPr>
            <w:tcW w:w="1260" w:type="dxa"/>
          </w:tcPr>
          <w:p w:rsidR="009A1DE8" w:rsidRPr="00AC3423" w:rsidRDefault="009A1DE8" w:rsidP="006F298E">
            <w:pPr>
              <w:rPr>
                <w:sz w:val="20"/>
              </w:rPr>
            </w:pPr>
            <w:r w:rsidRPr="00AC3423">
              <w:rPr>
                <w:sz w:val="20"/>
              </w:rPr>
              <w:t>06/2002</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G.692 (Amend. 1)</w:t>
            </w:r>
          </w:p>
        </w:tc>
        <w:tc>
          <w:tcPr>
            <w:tcW w:w="4596" w:type="dxa"/>
          </w:tcPr>
          <w:p w:rsidR="009A1DE8" w:rsidRPr="00AC3423" w:rsidRDefault="009A1DE8" w:rsidP="006F298E">
            <w:pPr>
              <w:rPr>
                <w:sz w:val="20"/>
              </w:rPr>
            </w:pPr>
            <w:r w:rsidRPr="00AC3423">
              <w:rPr>
                <w:sz w:val="20"/>
              </w:rPr>
              <w:t>Optical interfaces for multichannel systems with optical amplifiers</w:t>
            </w:r>
          </w:p>
        </w:tc>
        <w:tc>
          <w:tcPr>
            <w:tcW w:w="1260" w:type="dxa"/>
          </w:tcPr>
          <w:p w:rsidR="009A1DE8" w:rsidRPr="00AC3423" w:rsidRDefault="009A1DE8" w:rsidP="006F298E">
            <w:pPr>
              <w:rPr>
                <w:sz w:val="20"/>
              </w:rPr>
            </w:pPr>
            <w:r w:rsidRPr="00AC3423">
              <w:rPr>
                <w:sz w:val="20"/>
              </w:rPr>
              <w:t>01/2005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lang w:eastAsia="ja-JP"/>
              </w:rPr>
            </w:pPr>
            <w:r w:rsidRPr="00AC3423">
              <w:rPr>
                <w:sz w:val="20"/>
              </w:rPr>
              <w:t>G.693</w:t>
            </w:r>
          </w:p>
        </w:tc>
        <w:tc>
          <w:tcPr>
            <w:tcW w:w="4596" w:type="dxa"/>
          </w:tcPr>
          <w:p w:rsidR="009A1DE8" w:rsidRPr="00AC3423" w:rsidRDefault="009A1DE8" w:rsidP="006F298E">
            <w:pPr>
              <w:rPr>
                <w:sz w:val="20"/>
              </w:rPr>
            </w:pPr>
            <w:r w:rsidRPr="00AC3423">
              <w:rPr>
                <w:sz w:val="20"/>
              </w:rPr>
              <w:t>Optical interfaces for intra-office systems</w:t>
            </w:r>
          </w:p>
        </w:tc>
        <w:tc>
          <w:tcPr>
            <w:tcW w:w="1260" w:type="dxa"/>
          </w:tcPr>
          <w:p w:rsidR="009A1DE8" w:rsidRPr="00AC3423" w:rsidRDefault="009A1DE8" w:rsidP="006F298E">
            <w:pPr>
              <w:rPr>
                <w:sz w:val="20"/>
              </w:rPr>
            </w:pPr>
            <w:r>
              <w:rPr>
                <w:rFonts w:hint="eastAsia"/>
                <w:sz w:val="20"/>
                <w:lang w:eastAsia="ja-JP"/>
              </w:rPr>
              <w:t>11</w:t>
            </w:r>
            <w:r>
              <w:rPr>
                <w:sz w:val="20"/>
              </w:rPr>
              <w:t>/200</w:t>
            </w:r>
            <w:r>
              <w:rPr>
                <w:rFonts w:hint="eastAsia"/>
                <w:sz w:val="20"/>
                <w:lang w:eastAsia="ja-JP"/>
              </w:rPr>
              <w:t>9</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lang w:eastAsia="ja-JP"/>
              </w:rPr>
            </w:pPr>
            <w:r w:rsidRPr="00AC3423">
              <w:rPr>
                <w:sz w:val="20"/>
              </w:rPr>
              <w:t>G.694.1</w:t>
            </w:r>
          </w:p>
        </w:tc>
        <w:tc>
          <w:tcPr>
            <w:tcW w:w="4596" w:type="dxa"/>
          </w:tcPr>
          <w:p w:rsidR="009A1DE8" w:rsidRPr="00AC3423" w:rsidRDefault="009A1DE8" w:rsidP="006F298E">
            <w:pPr>
              <w:rPr>
                <w:sz w:val="20"/>
              </w:rPr>
            </w:pPr>
            <w:r w:rsidRPr="00AC3423">
              <w:rPr>
                <w:sz w:val="20"/>
              </w:rPr>
              <w:t>Spectral grids for WDM applications: DWDM frequency grid</w:t>
            </w:r>
          </w:p>
        </w:tc>
        <w:tc>
          <w:tcPr>
            <w:tcW w:w="1260" w:type="dxa"/>
          </w:tcPr>
          <w:p w:rsidR="009A1DE8" w:rsidRPr="00AC3423" w:rsidRDefault="009A1DE8" w:rsidP="006F298E">
            <w:pPr>
              <w:rPr>
                <w:sz w:val="20"/>
              </w:rPr>
            </w:pPr>
            <w:r w:rsidRPr="00AC3423">
              <w:rPr>
                <w:sz w:val="20"/>
              </w:rPr>
              <w:t xml:space="preserve">06/2002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 xml:space="preserve">G.694.2 </w:t>
            </w:r>
          </w:p>
        </w:tc>
        <w:tc>
          <w:tcPr>
            <w:tcW w:w="4596" w:type="dxa"/>
          </w:tcPr>
          <w:p w:rsidR="009A1DE8" w:rsidRPr="00AC3423" w:rsidRDefault="009A1DE8" w:rsidP="006F298E">
            <w:pPr>
              <w:rPr>
                <w:sz w:val="20"/>
              </w:rPr>
            </w:pPr>
            <w:r w:rsidRPr="00AC3423">
              <w:rPr>
                <w:sz w:val="20"/>
              </w:rPr>
              <w:t>Spectral grids for WDM applications: CWDM wavelength grid</w:t>
            </w:r>
          </w:p>
        </w:tc>
        <w:tc>
          <w:tcPr>
            <w:tcW w:w="1260" w:type="dxa"/>
          </w:tcPr>
          <w:p w:rsidR="009A1DE8" w:rsidRPr="00AC3423" w:rsidRDefault="009A1DE8" w:rsidP="006F298E">
            <w:pPr>
              <w:rPr>
                <w:sz w:val="20"/>
              </w:rPr>
            </w:pPr>
            <w:r w:rsidRPr="00AC3423">
              <w:rPr>
                <w:sz w:val="20"/>
              </w:rPr>
              <w:t xml:space="preserve">12/2003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G.695</w:t>
            </w:r>
          </w:p>
        </w:tc>
        <w:tc>
          <w:tcPr>
            <w:tcW w:w="4596" w:type="dxa"/>
          </w:tcPr>
          <w:p w:rsidR="009A1DE8" w:rsidRPr="00AC3423" w:rsidRDefault="009A1DE8" w:rsidP="006F298E">
            <w:pPr>
              <w:rPr>
                <w:sz w:val="20"/>
              </w:rPr>
            </w:pPr>
            <w:r w:rsidRPr="00AC3423">
              <w:rPr>
                <w:sz w:val="20"/>
              </w:rPr>
              <w:t>Optical interfaces for Coarse Wavelength Division Multiplexing applications</w:t>
            </w:r>
          </w:p>
        </w:tc>
        <w:tc>
          <w:tcPr>
            <w:tcW w:w="1260" w:type="dxa"/>
          </w:tcPr>
          <w:p w:rsidR="009A1DE8" w:rsidRPr="00AC3423" w:rsidRDefault="009A1DE8" w:rsidP="006F298E">
            <w:pPr>
              <w:rPr>
                <w:sz w:val="20"/>
              </w:rPr>
            </w:pPr>
            <w:r>
              <w:rPr>
                <w:sz w:val="20"/>
              </w:rPr>
              <w:t>12/2006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G.696.1</w:t>
            </w:r>
          </w:p>
        </w:tc>
        <w:tc>
          <w:tcPr>
            <w:tcW w:w="4596" w:type="dxa"/>
          </w:tcPr>
          <w:p w:rsidR="009A1DE8" w:rsidRPr="00AC3423" w:rsidRDefault="009A1DE8" w:rsidP="006F298E">
            <w:pPr>
              <w:rPr>
                <w:sz w:val="20"/>
              </w:rPr>
            </w:pPr>
            <w:r w:rsidRPr="00AC3423">
              <w:rPr>
                <w:sz w:val="20"/>
              </w:rPr>
              <w:t>Intra-Domain DWDM applications</w:t>
            </w:r>
          </w:p>
        </w:tc>
        <w:tc>
          <w:tcPr>
            <w:tcW w:w="1260" w:type="dxa"/>
          </w:tcPr>
          <w:p w:rsidR="009A1DE8" w:rsidRPr="00AC3423" w:rsidRDefault="009A1DE8" w:rsidP="006F298E">
            <w:pPr>
              <w:rPr>
                <w:sz w:val="20"/>
              </w:rPr>
            </w:pPr>
            <w:r w:rsidRPr="00AC3423">
              <w:rPr>
                <w:sz w:val="20"/>
              </w:rPr>
              <w:t>07/2005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 xml:space="preserve">G.697 </w:t>
            </w:r>
          </w:p>
        </w:tc>
        <w:tc>
          <w:tcPr>
            <w:tcW w:w="4596" w:type="dxa"/>
          </w:tcPr>
          <w:p w:rsidR="009A1DE8" w:rsidRPr="00AC3423" w:rsidRDefault="009A1DE8" w:rsidP="006F298E">
            <w:pPr>
              <w:rPr>
                <w:sz w:val="20"/>
              </w:rPr>
            </w:pPr>
            <w:r w:rsidRPr="00AC3423">
              <w:rPr>
                <w:sz w:val="20"/>
              </w:rPr>
              <w:t>Optical monitoring for DWDM system</w:t>
            </w:r>
          </w:p>
        </w:tc>
        <w:tc>
          <w:tcPr>
            <w:tcW w:w="1260" w:type="dxa"/>
          </w:tcPr>
          <w:p w:rsidR="009A1DE8" w:rsidRPr="00AC3423" w:rsidRDefault="009A1DE8" w:rsidP="006F298E">
            <w:pPr>
              <w:rPr>
                <w:sz w:val="20"/>
              </w:rPr>
            </w:pPr>
            <w:r w:rsidRPr="00AC3423">
              <w:rPr>
                <w:sz w:val="20"/>
                <w:lang w:eastAsia="ja-JP"/>
              </w:rPr>
              <w:t>06/</w:t>
            </w:r>
            <w:r w:rsidRPr="00AC3423">
              <w:rPr>
                <w:sz w:val="20"/>
              </w:rPr>
              <w:t xml:space="preserve">2004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Pr>
                <w:sz w:val="20"/>
              </w:rPr>
              <w:t>G.698.1</w:t>
            </w:r>
          </w:p>
        </w:tc>
        <w:tc>
          <w:tcPr>
            <w:tcW w:w="4596" w:type="dxa"/>
          </w:tcPr>
          <w:p w:rsidR="009A1DE8" w:rsidRPr="00AC3423" w:rsidRDefault="009A1DE8" w:rsidP="006F298E">
            <w:pPr>
              <w:rPr>
                <w:sz w:val="20"/>
              </w:rPr>
            </w:pPr>
            <w:r w:rsidRPr="00AB7FD3">
              <w:rPr>
                <w:sz w:val="20"/>
              </w:rPr>
              <w:t>Multichannel DWDM applications with single-channel optical interfaces</w:t>
            </w:r>
          </w:p>
        </w:tc>
        <w:tc>
          <w:tcPr>
            <w:tcW w:w="1260" w:type="dxa"/>
          </w:tcPr>
          <w:p w:rsidR="009A1DE8" w:rsidRPr="00AC3423" w:rsidRDefault="009A1DE8" w:rsidP="006F298E">
            <w:pPr>
              <w:rPr>
                <w:sz w:val="20"/>
                <w:lang w:eastAsia="ja-JP"/>
              </w:rPr>
            </w:pPr>
            <w:r>
              <w:rPr>
                <w:sz w:val="20"/>
              </w:rPr>
              <w:t>1</w:t>
            </w:r>
            <w:r>
              <w:rPr>
                <w:rFonts w:hint="eastAsia"/>
                <w:sz w:val="20"/>
                <w:lang w:eastAsia="ja-JP"/>
              </w:rPr>
              <w:t>1</w:t>
            </w:r>
            <w:r>
              <w:rPr>
                <w:sz w:val="20"/>
              </w:rPr>
              <w:t>/200</w:t>
            </w:r>
            <w:r>
              <w:rPr>
                <w:rFonts w:hint="eastAsia"/>
                <w:sz w:val="20"/>
                <w:lang w:eastAsia="ja-JP"/>
              </w:rPr>
              <w:t>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Default="009A1DE8" w:rsidP="006F298E">
            <w:pPr>
              <w:rPr>
                <w:sz w:val="20"/>
              </w:rPr>
            </w:pPr>
            <w:r>
              <w:rPr>
                <w:sz w:val="20"/>
              </w:rPr>
              <w:t>G.698.2</w:t>
            </w:r>
          </w:p>
        </w:tc>
        <w:tc>
          <w:tcPr>
            <w:tcW w:w="4596" w:type="dxa"/>
          </w:tcPr>
          <w:p w:rsidR="009A1DE8" w:rsidRPr="00AB7FD3" w:rsidRDefault="009A1DE8" w:rsidP="006F298E">
            <w:pPr>
              <w:rPr>
                <w:sz w:val="20"/>
              </w:rPr>
            </w:pPr>
            <w:r w:rsidRPr="003276A5">
              <w:rPr>
                <w:sz w:val="20"/>
              </w:rPr>
              <w:t>Amplified multichannel DWDM applications with single channel optical interfaces</w:t>
            </w:r>
          </w:p>
        </w:tc>
        <w:tc>
          <w:tcPr>
            <w:tcW w:w="1260" w:type="dxa"/>
          </w:tcPr>
          <w:p w:rsidR="009A1DE8" w:rsidRDefault="009A1DE8" w:rsidP="006F298E">
            <w:pPr>
              <w:rPr>
                <w:sz w:val="20"/>
                <w:lang w:eastAsia="ja-JP"/>
              </w:rPr>
            </w:pPr>
            <w:r>
              <w:rPr>
                <w:rFonts w:hint="eastAsia"/>
                <w:sz w:val="20"/>
                <w:lang w:eastAsia="ja-JP"/>
              </w:rPr>
              <w:t>11</w:t>
            </w:r>
            <w:r>
              <w:rPr>
                <w:sz w:val="20"/>
              </w:rPr>
              <w:t>/200</w:t>
            </w:r>
            <w:r>
              <w:rPr>
                <w:rFonts w:hint="eastAsia"/>
                <w:sz w:val="20"/>
                <w:lang w:eastAsia="ja-JP"/>
              </w:rPr>
              <w:t>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Pr>
                <w:sz w:val="20"/>
              </w:rPr>
              <w:t>G.911</w:t>
            </w:r>
          </w:p>
        </w:tc>
        <w:tc>
          <w:tcPr>
            <w:tcW w:w="4596" w:type="dxa"/>
          </w:tcPr>
          <w:p w:rsidR="009A1DE8" w:rsidRPr="00AC3423" w:rsidRDefault="009A1DE8" w:rsidP="006F298E">
            <w:pPr>
              <w:rPr>
                <w:sz w:val="20"/>
              </w:rPr>
            </w:pPr>
            <w:r w:rsidRPr="003276A5">
              <w:rPr>
                <w:sz w:val="20"/>
              </w:rPr>
              <w:t>Parameters and calculation methodologies for reliability and availability of fibre optic systems</w:t>
            </w:r>
          </w:p>
        </w:tc>
        <w:tc>
          <w:tcPr>
            <w:tcW w:w="1260" w:type="dxa"/>
          </w:tcPr>
          <w:p w:rsidR="009A1DE8" w:rsidRPr="00AC3423" w:rsidRDefault="009A1DE8" w:rsidP="006F298E">
            <w:pPr>
              <w:rPr>
                <w:sz w:val="20"/>
              </w:rPr>
            </w:pPr>
            <w:r>
              <w:rPr>
                <w:sz w:val="20"/>
              </w:rPr>
              <w:t>04/1997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G.957</w:t>
            </w:r>
          </w:p>
        </w:tc>
        <w:tc>
          <w:tcPr>
            <w:tcW w:w="4596" w:type="dxa"/>
          </w:tcPr>
          <w:p w:rsidR="009A1DE8" w:rsidRPr="00AC3423" w:rsidRDefault="009A1DE8" w:rsidP="006F298E">
            <w:pPr>
              <w:rPr>
                <w:sz w:val="20"/>
              </w:rPr>
            </w:pPr>
            <w:r w:rsidRPr="00AC3423">
              <w:rPr>
                <w:sz w:val="20"/>
              </w:rPr>
              <w:t xml:space="preserve">Optical interfaces for equipments and systems relating to the synchronous digital hierarchy   </w:t>
            </w:r>
          </w:p>
        </w:tc>
        <w:tc>
          <w:tcPr>
            <w:tcW w:w="1260" w:type="dxa"/>
          </w:tcPr>
          <w:p w:rsidR="009A1DE8" w:rsidRPr="00AC3423" w:rsidRDefault="009A1DE8" w:rsidP="006F298E">
            <w:pPr>
              <w:rPr>
                <w:sz w:val="20"/>
              </w:rPr>
            </w:pPr>
            <w:r>
              <w:rPr>
                <w:sz w:val="20"/>
              </w:rPr>
              <w:t>03/2006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sidRPr="00AC3423">
              <w:rPr>
                <w:sz w:val="20"/>
              </w:rPr>
              <w:t>G.959.1</w:t>
            </w:r>
          </w:p>
        </w:tc>
        <w:tc>
          <w:tcPr>
            <w:tcW w:w="4596" w:type="dxa"/>
          </w:tcPr>
          <w:p w:rsidR="009A1DE8" w:rsidRPr="00AC3423" w:rsidRDefault="009A1DE8" w:rsidP="006F298E">
            <w:pPr>
              <w:rPr>
                <w:sz w:val="20"/>
              </w:rPr>
            </w:pPr>
            <w:r w:rsidRPr="00AC3423">
              <w:rPr>
                <w:sz w:val="20"/>
              </w:rPr>
              <w:t>Optical transport network physical layer interfaces</w:t>
            </w:r>
          </w:p>
        </w:tc>
        <w:tc>
          <w:tcPr>
            <w:tcW w:w="1260" w:type="dxa"/>
          </w:tcPr>
          <w:p w:rsidR="009A1DE8" w:rsidRPr="00AC3423" w:rsidRDefault="009A1DE8" w:rsidP="006F298E">
            <w:pPr>
              <w:rPr>
                <w:sz w:val="20"/>
                <w:lang w:eastAsia="ja-JP"/>
              </w:rPr>
            </w:pPr>
            <w:r>
              <w:rPr>
                <w:rFonts w:hint="eastAsia"/>
                <w:sz w:val="20"/>
                <w:lang w:eastAsia="ja-JP"/>
              </w:rPr>
              <w:t>11</w:t>
            </w:r>
            <w:r>
              <w:rPr>
                <w:sz w:val="20"/>
              </w:rPr>
              <w:t>/200</w:t>
            </w:r>
            <w:r>
              <w:rPr>
                <w:rFonts w:hint="eastAsia"/>
                <w:sz w:val="20"/>
                <w:lang w:eastAsia="ja-JP"/>
              </w:rPr>
              <w:t>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(Q.6/15)</w:t>
            </w:r>
          </w:p>
        </w:tc>
        <w:tc>
          <w:tcPr>
            <w:tcW w:w="1985" w:type="dxa"/>
          </w:tcPr>
          <w:p w:rsidR="009A1DE8" w:rsidRPr="00AC3423" w:rsidRDefault="009A1DE8" w:rsidP="006F298E">
            <w:pPr>
              <w:rPr>
                <w:sz w:val="20"/>
              </w:rPr>
            </w:pPr>
            <w:r>
              <w:rPr>
                <w:sz w:val="20"/>
              </w:rPr>
              <w:t>G.</w:t>
            </w:r>
            <w:r w:rsidRPr="00AC3423">
              <w:rPr>
                <w:sz w:val="20"/>
              </w:rPr>
              <w:t>Su</w:t>
            </w:r>
            <w:r>
              <w:rPr>
                <w:sz w:val="20"/>
              </w:rPr>
              <w:t>p</w:t>
            </w:r>
            <w:r w:rsidRPr="00AC3423">
              <w:rPr>
                <w:sz w:val="20"/>
              </w:rPr>
              <w:t>39</w:t>
            </w:r>
          </w:p>
        </w:tc>
        <w:tc>
          <w:tcPr>
            <w:tcW w:w="4596" w:type="dxa"/>
          </w:tcPr>
          <w:p w:rsidR="009A1DE8" w:rsidRPr="00AC3423" w:rsidRDefault="009A1DE8" w:rsidP="006F298E">
            <w:pPr>
              <w:rPr>
                <w:sz w:val="20"/>
              </w:rPr>
            </w:pPr>
            <w:r w:rsidRPr="00AC3423">
              <w:rPr>
                <w:sz w:val="20"/>
              </w:rPr>
              <w:t>Optical system design and engineering considerations</w:t>
            </w:r>
          </w:p>
        </w:tc>
        <w:tc>
          <w:tcPr>
            <w:tcW w:w="1260" w:type="dxa"/>
          </w:tcPr>
          <w:p w:rsidR="009A1DE8" w:rsidRPr="00AC3423" w:rsidRDefault="009A1DE8" w:rsidP="006F298E">
            <w:pPr>
              <w:rPr>
                <w:sz w:val="20"/>
              </w:rPr>
            </w:pPr>
            <w:r>
              <w:rPr>
                <w:sz w:val="20"/>
              </w:rPr>
              <w:t>12/2008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(Q.7/15)</w:t>
            </w:r>
          </w:p>
        </w:tc>
        <w:tc>
          <w:tcPr>
            <w:tcW w:w="1985" w:type="dxa"/>
          </w:tcPr>
          <w:p w:rsidR="009A1DE8" w:rsidRPr="00AC3423" w:rsidRDefault="009A1DE8" w:rsidP="006F298E">
            <w:pPr>
              <w:rPr>
                <w:sz w:val="20"/>
              </w:rPr>
            </w:pPr>
            <w:r w:rsidRPr="00AC3423">
              <w:rPr>
                <w:sz w:val="20"/>
              </w:rPr>
              <w:t>G.671</w:t>
            </w:r>
          </w:p>
        </w:tc>
        <w:tc>
          <w:tcPr>
            <w:tcW w:w="4596" w:type="dxa"/>
          </w:tcPr>
          <w:p w:rsidR="009A1DE8" w:rsidRPr="00AC3423" w:rsidRDefault="009A1DE8" w:rsidP="006F298E">
            <w:pPr>
              <w:rPr>
                <w:sz w:val="20"/>
              </w:rPr>
            </w:pPr>
            <w:r w:rsidRPr="00AC3423">
              <w:rPr>
                <w:sz w:val="20"/>
              </w:rPr>
              <w:t>Transmission characteristics of optical components and subsystems</w:t>
            </w:r>
          </w:p>
        </w:tc>
        <w:tc>
          <w:tcPr>
            <w:tcW w:w="1260" w:type="dxa"/>
          </w:tcPr>
          <w:p w:rsidR="009A1DE8" w:rsidRPr="00AC3423" w:rsidRDefault="009A1DE8" w:rsidP="006F298E">
            <w:pPr>
              <w:rPr>
                <w:sz w:val="20"/>
              </w:rPr>
            </w:pPr>
            <w:r w:rsidRPr="00AC3423">
              <w:rPr>
                <w:sz w:val="20"/>
              </w:rPr>
              <w:t>01/200</w:t>
            </w:r>
            <w:r>
              <w:rPr>
                <w:sz w:val="20"/>
              </w:rPr>
              <w:t>9</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lastRenderedPageBreak/>
              <w:t>ITU-T (Q.9/15)</w:t>
            </w:r>
          </w:p>
        </w:tc>
        <w:tc>
          <w:tcPr>
            <w:tcW w:w="1985" w:type="dxa"/>
          </w:tcPr>
          <w:p w:rsidR="009A1DE8" w:rsidRPr="00AC3423" w:rsidRDefault="009A1DE8" w:rsidP="006F298E">
            <w:pPr>
              <w:rPr>
                <w:sz w:val="20"/>
              </w:rPr>
            </w:pPr>
            <w:r>
              <w:rPr>
                <w:rFonts w:hint="eastAsia"/>
                <w:sz w:val="20"/>
                <w:lang w:eastAsia="ja-JP"/>
              </w:rPr>
              <w:t>G.781</w:t>
            </w:r>
          </w:p>
        </w:tc>
        <w:tc>
          <w:tcPr>
            <w:tcW w:w="4596" w:type="dxa"/>
          </w:tcPr>
          <w:p w:rsidR="009A1DE8" w:rsidRPr="00AC3423" w:rsidRDefault="009A1DE8" w:rsidP="006F298E">
            <w:pPr>
              <w:rPr>
                <w:sz w:val="20"/>
              </w:rPr>
            </w:pPr>
            <w:r w:rsidRPr="00097E86">
              <w:rPr>
                <w:sz w:val="20"/>
              </w:rPr>
              <w:t>Synchronization layer functions</w:t>
            </w:r>
          </w:p>
        </w:tc>
        <w:tc>
          <w:tcPr>
            <w:tcW w:w="1260" w:type="dxa"/>
          </w:tcPr>
          <w:p w:rsidR="009A1DE8" w:rsidRPr="00AC3423" w:rsidDel="00E67A1A" w:rsidRDefault="009A1DE8" w:rsidP="006F298E">
            <w:pPr>
              <w:rPr>
                <w:sz w:val="20"/>
              </w:rPr>
            </w:pPr>
            <w:r>
              <w:rPr>
                <w:rFonts w:hint="eastAsia"/>
                <w:sz w:val="20"/>
                <w:lang w:eastAsia="ja-JP"/>
              </w:rPr>
              <w:t>09/2008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Pr>
                <w:rFonts w:hint="eastAsia"/>
                <w:sz w:val="20"/>
                <w:lang w:eastAsia="ja-JP"/>
              </w:rPr>
              <w:t>G.781</w:t>
            </w:r>
            <w:r>
              <w:rPr>
                <w:sz w:val="20"/>
              </w:rPr>
              <w:t>(Corrig. 1)</w:t>
            </w:r>
          </w:p>
        </w:tc>
        <w:tc>
          <w:tcPr>
            <w:tcW w:w="4596" w:type="dxa"/>
          </w:tcPr>
          <w:p w:rsidR="009A1DE8" w:rsidRPr="00AC3423" w:rsidRDefault="009A1DE8" w:rsidP="006F298E">
            <w:pPr>
              <w:rPr>
                <w:sz w:val="20"/>
              </w:rPr>
            </w:pPr>
            <w:r w:rsidRPr="00097E86">
              <w:rPr>
                <w:sz w:val="20"/>
              </w:rPr>
              <w:t>Synchronization layer functions</w:t>
            </w:r>
          </w:p>
        </w:tc>
        <w:tc>
          <w:tcPr>
            <w:tcW w:w="1260" w:type="dxa"/>
          </w:tcPr>
          <w:p w:rsidR="009A1DE8" w:rsidRDefault="009A1DE8" w:rsidP="006F298E">
            <w:pPr>
              <w:rPr>
                <w:sz w:val="20"/>
              </w:rPr>
            </w:pPr>
            <w:r>
              <w:rPr>
                <w:rFonts w:hint="eastAsia"/>
                <w:sz w:val="20"/>
                <w:lang w:eastAsia="ja-JP"/>
              </w:rPr>
              <w:t>11/2009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 xml:space="preserve">G.783 </w:t>
            </w:r>
          </w:p>
        </w:tc>
        <w:tc>
          <w:tcPr>
            <w:tcW w:w="4596" w:type="dxa"/>
          </w:tcPr>
          <w:p w:rsidR="009A1DE8" w:rsidRPr="00AC3423" w:rsidRDefault="009A1DE8" w:rsidP="006F298E">
            <w:pPr>
              <w:rPr>
                <w:sz w:val="20"/>
              </w:rPr>
            </w:pPr>
            <w:r w:rsidRPr="00AC3423">
              <w:rPr>
                <w:sz w:val="20"/>
              </w:rPr>
              <w:t>Characteristics of synchronous digital hierarchy (SDH) equipment functional blocks</w:t>
            </w:r>
          </w:p>
        </w:tc>
        <w:tc>
          <w:tcPr>
            <w:tcW w:w="1260" w:type="dxa"/>
          </w:tcPr>
          <w:p w:rsidR="009A1DE8" w:rsidRPr="00AC3423" w:rsidRDefault="009A1DE8" w:rsidP="006F298E">
            <w:pPr>
              <w:rPr>
                <w:sz w:val="20"/>
              </w:rPr>
            </w:pPr>
            <w:r>
              <w:rPr>
                <w:sz w:val="20"/>
              </w:rPr>
              <w:t>03/2006</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G.783 (Errata 1)</w:t>
            </w:r>
          </w:p>
        </w:tc>
        <w:tc>
          <w:tcPr>
            <w:tcW w:w="4596" w:type="dxa"/>
          </w:tcPr>
          <w:p w:rsidR="009A1DE8" w:rsidRPr="00AC3423" w:rsidRDefault="009A1DE8" w:rsidP="006F298E">
            <w:pPr>
              <w:rPr>
                <w:sz w:val="20"/>
              </w:rPr>
            </w:pPr>
            <w:r w:rsidRPr="00AC3423">
              <w:rPr>
                <w:sz w:val="20"/>
              </w:rPr>
              <w:t>Characteristics of synchronous digital hierarchy (SDH) equipment functional blocks</w:t>
            </w:r>
          </w:p>
        </w:tc>
        <w:tc>
          <w:tcPr>
            <w:tcW w:w="1260" w:type="dxa"/>
          </w:tcPr>
          <w:p w:rsidR="009A1DE8" w:rsidRPr="00AC3423" w:rsidRDefault="009A1DE8" w:rsidP="006F298E">
            <w:pPr>
              <w:rPr>
                <w:sz w:val="20"/>
              </w:rPr>
            </w:pPr>
            <w:r>
              <w:rPr>
                <w:sz w:val="20"/>
              </w:rPr>
              <w:t>11/2006</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 xml:space="preserve">G.783 (Amend. 1) </w:t>
            </w:r>
          </w:p>
        </w:tc>
        <w:tc>
          <w:tcPr>
            <w:tcW w:w="4596" w:type="dxa"/>
          </w:tcPr>
          <w:p w:rsidR="009A1DE8" w:rsidRPr="00AC3423" w:rsidRDefault="009A1DE8" w:rsidP="006F298E">
            <w:pPr>
              <w:rPr>
                <w:sz w:val="20"/>
              </w:rPr>
            </w:pPr>
            <w:r w:rsidRPr="00AC3423">
              <w:rPr>
                <w:sz w:val="20"/>
              </w:rPr>
              <w:t>Characteristics of synchronous digital hierarchy (SDH) equipment functional blocks</w:t>
            </w:r>
          </w:p>
        </w:tc>
        <w:tc>
          <w:tcPr>
            <w:tcW w:w="1260" w:type="dxa"/>
          </w:tcPr>
          <w:p w:rsidR="009A1DE8" w:rsidRPr="00AC3423" w:rsidRDefault="009A1DE8" w:rsidP="006F298E">
            <w:pPr>
              <w:rPr>
                <w:sz w:val="20"/>
              </w:rPr>
            </w:pPr>
            <w:r>
              <w:rPr>
                <w:sz w:val="20"/>
              </w:rPr>
              <w:t>05/2008</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 xml:space="preserve">G.783 (Amend. </w:t>
            </w:r>
            <w:r>
              <w:rPr>
                <w:rFonts w:hint="eastAsia"/>
                <w:sz w:val="20"/>
                <w:lang w:eastAsia="ja-JP"/>
              </w:rPr>
              <w:t>2</w:t>
            </w:r>
            <w:r w:rsidRPr="00AC3423">
              <w:rPr>
                <w:sz w:val="20"/>
              </w:rPr>
              <w:t xml:space="preserve">) </w:t>
            </w:r>
          </w:p>
        </w:tc>
        <w:tc>
          <w:tcPr>
            <w:tcW w:w="4596" w:type="dxa"/>
          </w:tcPr>
          <w:p w:rsidR="009A1DE8" w:rsidRPr="00AC3423" w:rsidRDefault="009A1DE8" w:rsidP="006F298E">
            <w:pPr>
              <w:rPr>
                <w:sz w:val="20"/>
              </w:rPr>
            </w:pPr>
            <w:r w:rsidRPr="00AC3423">
              <w:rPr>
                <w:sz w:val="20"/>
              </w:rPr>
              <w:t>Characteristics of synchronous digital hierarchy (SDH) equipment functional blocks</w:t>
            </w:r>
          </w:p>
        </w:tc>
        <w:tc>
          <w:tcPr>
            <w:tcW w:w="1260" w:type="dxa"/>
          </w:tcPr>
          <w:p w:rsidR="009A1DE8" w:rsidRDefault="009A1DE8" w:rsidP="006F298E">
            <w:pPr>
              <w:rPr>
                <w:sz w:val="20"/>
              </w:rPr>
            </w:pPr>
            <w:r>
              <w:rPr>
                <w:sz w:val="20"/>
              </w:rPr>
              <w:t>0</w:t>
            </w:r>
            <w:r>
              <w:rPr>
                <w:rFonts w:hint="eastAsia"/>
                <w:sz w:val="20"/>
                <w:lang w:eastAsia="ja-JP"/>
              </w:rPr>
              <w:t>3</w:t>
            </w:r>
            <w:r>
              <w:rPr>
                <w:sz w:val="20"/>
              </w:rPr>
              <w:t>/20</w:t>
            </w:r>
            <w:r>
              <w:rPr>
                <w:rFonts w:hint="eastAsia"/>
                <w:sz w:val="20"/>
                <w:lang w:eastAsia="ja-JP"/>
              </w:rPr>
              <w:t>10</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G.798</w:t>
            </w:r>
          </w:p>
        </w:tc>
        <w:tc>
          <w:tcPr>
            <w:tcW w:w="4596" w:type="dxa"/>
          </w:tcPr>
          <w:p w:rsidR="009A1DE8" w:rsidRPr="00AC3423" w:rsidRDefault="009A1DE8" w:rsidP="006F298E">
            <w:pPr>
              <w:rPr>
                <w:sz w:val="20"/>
              </w:rPr>
            </w:pPr>
            <w:r w:rsidRPr="00AC3423">
              <w:rPr>
                <w:sz w:val="20"/>
              </w:rPr>
              <w:t>Characteristics of Optical Transport Network Hierarchy Equipment Functional Blocks</w:t>
            </w:r>
          </w:p>
        </w:tc>
        <w:tc>
          <w:tcPr>
            <w:tcW w:w="1260" w:type="dxa"/>
          </w:tcPr>
          <w:p w:rsidR="009A1DE8" w:rsidRPr="00AC3423" w:rsidRDefault="00783820" w:rsidP="006F298E">
            <w:pPr>
              <w:rPr>
                <w:sz w:val="20"/>
              </w:rPr>
            </w:pPr>
            <w:ins w:id="504" w:author="koike" w:date="2011-02-02T17:47:00Z">
              <w:r>
                <w:rPr>
                  <w:rFonts w:hint="eastAsia"/>
                  <w:sz w:val="20"/>
                  <w:lang w:eastAsia="ja-JP"/>
                </w:rPr>
                <w:t>07</w:t>
              </w:r>
            </w:ins>
            <w:del w:id="505" w:author="koike" w:date="2011-02-02T17:47:00Z">
              <w:r w:rsidR="009A1DE8" w:rsidDel="00783820">
                <w:rPr>
                  <w:sz w:val="20"/>
                </w:rPr>
                <w:delText>12</w:delText>
              </w:r>
            </w:del>
            <w:r w:rsidR="009A1DE8">
              <w:rPr>
                <w:sz w:val="20"/>
              </w:rPr>
              <w:t>/20</w:t>
            </w:r>
            <w:ins w:id="506" w:author="koike" w:date="2011-02-02T17:47:00Z">
              <w:r>
                <w:rPr>
                  <w:rFonts w:hint="eastAsia"/>
                  <w:sz w:val="20"/>
                  <w:lang w:eastAsia="ja-JP"/>
                </w:rPr>
                <w:t>10</w:t>
              </w:r>
            </w:ins>
            <w:del w:id="507" w:author="koike" w:date="2011-02-02T17:47:00Z">
              <w:r w:rsidR="009A1DE8" w:rsidDel="00783820">
                <w:rPr>
                  <w:sz w:val="20"/>
                </w:rPr>
                <w:delText>06</w:delText>
              </w:r>
            </w:del>
            <w:r w:rsidR="009A1DE8" w:rsidRPr="00AC3423">
              <w:rPr>
                <w:sz w:val="20"/>
              </w:rPr>
              <w:t xml:space="preserve"> </w:t>
            </w:r>
          </w:p>
        </w:tc>
      </w:tr>
      <w:tr w:rsidR="009A1DE8" w:rsidRPr="00AC3423" w:rsidDel="00783820" w:rsidTr="006F298E">
        <w:trPr>
          <w:cantSplit/>
          <w:jc w:val="center"/>
          <w:del w:id="508" w:author="koike" w:date="2011-02-02T17:47:00Z"/>
        </w:trPr>
        <w:tc>
          <w:tcPr>
            <w:tcW w:w="1604" w:type="dxa"/>
          </w:tcPr>
          <w:p w:rsidR="009A1DE8" w:rsidRPr="00AC3423" w:rsidDel="00783820" w:rsidRDefault="009A1DE8" w:rsidP="006F298E">
            <w:pPr>
              <w:rPr>
                <w:del w:id="509" w:author="koike" w:date="2011-02-02T17:47:00Z"/>
                <w:sz w:val="20"/>
              </w:rPr>
            </w:pPr>
            <w:del w:id="510" w:author="koike" w:date="2011-02-02T17:47:00Z">
              <w:r w:rsidRPr="00AC3423" w:rsidDel="00783820">
                <w:rPr>
                  <w:sz w:val="20"/>
                </w:rPr>
                <w:delText>ITU-T (Q.9/15)</w:delText>
              </w:r>
            </w:del>
          </w:p>
        </w:tc>
        <w:tc>
          <w:tcPr>
            <w:tcW w:w="1985" w:type="dxa"/>
          </w:tcPr>
          <w:p w:rsidR="009A1DE8" w:rsidRPr="00AC3423" w:rsidDel="00783820" w:rsidRDefault="009A1DE8" w:rsidP="006F298E">
            <w:pPr>
              <w:rPr>
                <w:del w:id="511" w:author="koike" w:date="2011-02-02T17:47:00Z"/>
                <w:sz w:val="20"/>
              </w:rPr>
            </w:pPr>
            <w:del w:id="512" w:author="koike" w:date="2011-02-02T17:47:00Z">
              <w:r w:rsidRPr="00AC3423" w:rsidDel="00783820">
                <w:rPr>
                  <w:sz w:val="20"/>
                </w:rPr>
                <w:delText>G.798 (Amend.</w:delText>
              </w:r>
              <w:r w:rsidRPr="00AC3423" w:rsidDel="00783820">
                <w:rPr>
                  <w:caps/>
                  <w:sz w:val="20"/>
                </w:rPr>
                <w:delText xml:space="preserve"> 1</w:delText>
              </w:r>
              <w:r w:rsidRPr="00AC3423" w:rsidDel="00783820">
                <w:rPr>
                  <w:sz w:val="20"/>
                </w:rPr>
                <w:delText>)</w:delText>
              </w:r>
            </w:del>
          </w:p>
        </w:tc>
        <w:tc>
          <w:tcPr>
            <w:tcW w:w="4596" w:type="dxa"/>
          </w:tcPr>
          <w:p w:rsidR="009A1DE8" w:rsidRPr="00AC3423" w:rsidDel="00783820" w:rsidRDefault="009A1DE8" w:rsidP="006F298E">
            <w:pPr>
              <w:rPr>
                <w:del w:id="513" w:author="koike" w:date="2011-02-02T17:47:00Z"/>
                <w:sz w:val="20"/>
              </w:rPr>
            </w:pPr>
            <w:del w:id="514" w:author="koike" w:date="2011-02-02T17:47:00Z">
              <w:r w:rsidRPr="00AC3423" w:rsidDel="00783820">
                <w:rPr>
                  <w:sz w:val="20"/>
                </w:rPr>
                <w:delText>Characteristics of Optical Transport Network Hierarchy Equipment Functional Blocks</w:delText>
              </w:r>
            </w:del>
          </w:p>
        </w:tc>
        <w:tc>
          <w:tcPr>
            <w:tcW w:w="1260" w:type="dxa"/>
          </w:tcPr>
          <w:p w:rsidR="009A1DE8" w:rsidRPr="00AC3423" w:rsidDel="00783820" w:rsidRDefault="009A1DE8" w:rsidP="006F298E">
            <w:pPr>
              <w:rPr>
                <w:del w:id="515" w:author="koike" w:date="2011-02-02T17:47:00Z"/>
                <w:sz w:val="20"/>
              </w:rPr>
            </w:pPr>
            <w:del w:id="516" w:author="koike" w:date="2011-02-02T17:47:00Z">
              <w:r w:rsidDel="00783820">
                <w:rPr>
                  <w:sz w:val="20"/>
                </w:rPr>
                <w:delText>12/2008</w:delText>
              </w:r>
              <w:r w:rsidRPr="00AC3423" w:rsidDel="00783820">
                <w:rPr>
                  <w:sz w:val="20"/>
                </w:rPr>
                <w:delText xml:space="preserve"> </w:delText>
              </w:r>
            </w:del>
          </w:p>
        </w:tc>
      </w:tr>
      <w:tr w:rsidR="009A1DE8" w:rsidRPr="00AC3423" w:rsidDel="00783820" w:rsidTr="006F298E">
        <w:trPr>
          <w:cantSplit/>
          <w:jc w:val="center"/>
          <w:del w:id="517" w:author="koike" w:date="2011-02-02T17:47:00Z"/>
        </w:trPr>
        <w:tc>
          <w:tcPr>
            <w:tcW w:w="1604" w:type="dxa"/>
          </w:tcPr>
          <w:p w:rsidR="009A1DE8" w:rsidRPr="00AC3423" w:rsidDel="00783820" w:rsidRDefault="009A1DE8" w:rsidP="006F298E">
            <w:pPr>
              <w:rPr>
                <w:del w:id="518" w:author="koike" w:date="2011-02-02T17:47:00Z"/>
                <w:sz w:val="20"/>
              </w:rPr>
            </w:pPr>
            <w:del w:id="519" w:author="koike" w:date="2011-02-02T17:47:00Z">
              <w:r w:rsidRPr="00AC3423" w:rsidDel="00783820">
                <w:rPr>
                  <w:sz w:val="20"/>
                </w:rPr>
                <w:delText>ITU-T (Q.9/15)</w:delText>
              </w:r>
            </w:del>
          </w:p>
        </w:tc>
        <w:tc>
          <w:tcPr>
            <w:tcW w:w="1985" w:type="dxa"/>
          </w:tcPr>
          <w:p w:rsidR="009A1DE8" w:rsidRPr="00AC3423" w:rsidDel="00783820" w:rsidRDefault="009A1DE8" w:rsidP="006F298E">
            <w:pPr>
              <w:rPr>
                <w:del w:id="520" w:author="koike" w:date="2011-02-02T17:47:00Z"/>
                <w:sz w:val="20"/>
              </w:rPr>
            </w:pPr>
            <w:del w:id="521" w:author="koike" w:date="2011-02-02T17:47:00Z">
              <w:r w:rsidDel="00783820">
                <w:rPr>
                  <w:sz w:val="20"/>
                </w:rPr>
                <w:delText>G.798 (Corrig. 1)</w:delText>
              </w:r>
            </w:del>
          </w:p>
        </w:tc>
        <w:tc>
          <w:tcPr>
            <w:tcW w:w="4596" w:type="dxa"/>
          </w:tcPr>
          <w:p w:rsidR="009A1DE8" w:rsidRPr="00AC3423" w:rsidDel="00783820" w:rsidRDefault="009A1DE8" w:rsidP="006F298E">
            <w:pPr>
              <w:rPr>
                <w:del w:id="522" w:author="koike" w:date="2011-02-02T17:47:00Z"/>
                <w:sz w:val="20"/>
              </w:rPr>
            </w:pPr>
            <w:del w:id="523" w:author="koike" w:date="2011-02-02T17:47:00Z">
              <w:r w:rsidRPr="00E67A1A" w:rsidDel="00783820">
                <w:rPr>
                  <w:sz w:val="20"/>
                </w:rPr>
                <w:delText>Characteristics of optical transport network hierarchy equipment functional blocks</w:delText>
              </w:r>
            </w:del>
          </w:p>
        </w:tc>
        <w:tc>
          <w:tcPr>
            <w:tcW w:w="1260" w:type="dxa"/>
          </w:tcPr>
          <w:p w:rsidR="009A1DE8" w:rsidRPr="00AC3423" w:rsidDel="00783820" w:rsidRDefault="009A1DE8" w:rsidP="006F298E">
            <w:pPr>
              <w:rPr>
                <w:del w:id="524" w:author="koike" w:date="2011-02-02T17:47:00Z"/>
                <w:sz w:val="20"/>
              </w:rPr>
            </w:pPr>
            <w:del w:id="525" w:author="koike" w:date="2011-02-02T17:47:00Z">
              <w:r w:rsidDel="00783820">
                <w:rPr>
                  <w:sz w:val="20"/>
                </w:rPr>
                <w:delText>01/2009</w:delText>
              </w:r>
            </w:del>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G.Imp798</w:t>
            </w:r>
          </w:p>
        </w:tc>
        <w:tc>
          <w:tcPr>
            <w:tcW w:w="4596" w:type="dxa"/>
          </w:tcPr>
          <w:p w:rsidR="009A1DE8" w:rsidRPr="00AC3423" w:rsidRDefault="009A1DE8" w:rsidP="006F298E">
            <w:pPr>
              <w:rPr>
                <w:sz w:val="20"/>
              </w:rPr>
            </w:pPr>
            <w:r w:rsidRPr="00AC3423">
              <w:rPr>
                <w:sz w:val="20"/>
              </w:rPr>
              <w:t>Implementer's Guide to G.798</w:t>
            </w:r>
          </w:p>
        </w:tc>
        <w:tc>
          <w:tcPr>
            <w:tcW w:w="1260" w:type="dxa"/>
          </w:tcPr>
          <w:p w:rsidR="009A1DE8" w:rsidRPr="00AC3423" w:rsidRDefault="009A1DE8" w:rsidP="006F298E">
            <w:pPr>
              <w:rPr>
                <w:sz w:val="20"/>
              </w:rPr>
            </w:pPr>
            <w:r w:rsidRPr="00AC3423">
              <w:rPr>
                <w:sz w:val="20"/>
              </w:rPr>
              <w:t xml:space="preserve">05/2005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G.806</w:t>
            </w:r>
          </w:p>
        </w:tc>
        <w:tc>
          <w:tcPr>
            <w:tcW w:w="4596" w:type="dxa"/>
          </w:tcPr>
          <w:p w:rsidR="009A1DE8" w:rsidRPr="00AC3423" w:rsidRDefault="009A1DE8" w:rsidP="006F298E">
            <w:pPr>
              <w:rPr>
                <w:sz w:val="20"/>
              </w:rPr>
            </w:pPr>
            <w:r w:rsidRPr="00AC3423">
              <w:rPr>
                <w:sz w:val="20"/>
              </w:rPr>
              <w:t xml:space="preserve">Characteristics of transport equipment </w:t>
            </w:r>
            <w:r>
              <w:rPr>
                <w:sz w:val="20"/>
              </w:rPr>
              <w:t>–</w:t>
            </w:r>
            <w:r w:rsidRPr="00AC3423">
              <w:rPr>
                <w:sz w:val="20"/>
              </w:rPr>
              <w:t xml:space="preserve"> Description methodology and generic functionality</w:t>
            </w:r>
          </w:p>
        </w:tc>
        <w:tc>
          <w:tcPr>
            <w:tcW w:w="1260" w:type="dxa"/>
          </w:tcPr>
          <w:p w:rsidR="009A1DE8" w:rsidRPr="00AC3423" w:rsidRDefault="009A1DE8" w:rsidP="006F298E">
            <w:pPr>
              <w:rPr>
                <w:sz w:val="20"/>
              </w:rPr>
            </w:pPr>
            <w:r>
              <w:rPr>
                <w:sz w:val="20"/>
              </w:rPr>
              <w:t>01/2009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G.808.1</w:t>
            </w:r>
          </w:p>
        </w:tc>
        <w:tc>
          <w:tcPr>
            <w:tcW w:w="4596" w:type="dxa"/>
          </w:tcPr>
          <w:p w:rsidR="009A1DE8" w:rsidRPr="00AC3423" w:rsidRDefault="009A1DE8" w:rsidP="006F298E">
            <w:pPr>
              <w:rPr>
                <w:sz w:val="20"/>
              </w:rPr>
            </w:pPr>
            <w:r w:rsidRPr="00AC3423">
              <w:rPr>
                <w:sz w:val="20"/>
              </w:rPr>
              <w:t xml:space="preserve">Generic protection switching </w:t>
            </w:r>
            <w:r>
              <w:rPr>
                <w:sz w:val="20"/>
              </w:rPr>
              <w:t>–</w:t>
            </w:r>
            <w:r w:rsidRPr="00AC3423">
              <w:rPr>
                <w:sz w:val="20"/>
              </w:rPr>
              <w:t xml:space="preserve"> Linear trail and subnetwork protection</w:t>
            </w:r>
          </w:p>
        </w:tc>
        <w:tc>
          <w:tcPr>
            <w:tcW w:w="1260" w:type="dxa"/>
          </w:tcPr>
          <w:p w:rsidR="009A1DE8" w:rsidRPr="00AC3423" w:rsidRDefault="009A1DE8" w:rsidP="006F298E">
            <w:pPr>
              <w:rPr>
                <w:sz w:val="20"/>
              </w:rPr>
            </w:pPr>
            <w:r>
              <w:rPr>
                <w:sz w:val="20"/>
              </w:rPr>
              <w:t>0</w:t>
            </w:r>
            <w:r>
              <w:rPr>
                <w:rFonts w:hint="eastAsia"/>
                <w:sz w:val="20"/>
                <w:lang w:eastAsia="ja-JP"/>
              </w:rPr>
              <w:t>2</w:t>
            </w:r>
            <w:r>
              <w:rPr>
                <w:sz w:val="20"/>
              </w:rPr>
              <w:t>/20</w:t>
            </w:r>
            <w:r>
              <w:rPr>
                <w:rFonts w:hint="eastAsia"/>
                <w:sz w:val="20"/>
                <w:lang w:eastAsia="ja-JP"/>
              </w:rPr>
              <w:t>10</w:t>
            </w:r>
            <w:r w:rsidRPr="00AC3423">
              <w:rPr>
                <w:sz w:val="20"/>
              </w:rPr>
              <w:t xml:space="preserve">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G.Imp808.1</w:t>
            </w:r>
          </w:p>
        </w:tc>
        <w:tc>
          <w:tcPr>
            <w:tcW w:w="4596" w:type="dxa"/>
          </w:tcPr>
          <w:p w:rsidR="009A1DE8" w:rsidRPr="00AC3423" w:rsidRDefault="009A1DE8" w:rsidP="006F298E">
            <w:pPr>
              <w:rPr>
                <w:sz w:val="20"/>
              </w:rPr>
            </w:pPr>
            <w:r w:rsidRPr="00AC3423">
              <w:rPr>
                <w:sz w:val="20"/>
              </w:rPr>
              <w:t>Implementer's Guide to G.808.1</w:t>
            </w:r>
          </w:p>
        </w:tc>
        <w:tc>
          <w:tcPr>
            <w:tcW w:w="1260" w:type="dxa"/>
          </w:tcPr>
          <w:p w:rsidR="009A1DE8" w:rsidRPr="00AC3423" w:rsidRDefault="009A1DE8" w:rsidP="006F298E">
            <w:pPr>
              <w:rPr>
                <w:sz w:val="20"/>
              </w:rPr>
            </w:pPr>
            <w:r w:rsidRPr="00AC3423">
              <w:rPr>
                <w:sz w:val="20"/>
              </w:rPr>
              <w:t xml:space="preserve">05/2005 </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G.841</w:t>
            </w:r>
          </w:p>
        </w:tc>
        <w:tc>
          <w:tcPr>
            <w:tcW w:w="4596" w:type="dxa"/>
          </w:tcPr>
          <w:p w:rsidR="009A1DE8" w:rsidRPr="00AC3423" w:rsidRDefault="009A1DE8" w:rsidP="006F298E">
            <w:pPr>
              <w:rPr>
                <w:sz w:val="20"/>
              </w:rPr>
            </w:pPr>
            <w:r w:rsidRPr="00AC3423">
              <w:rPr>
                <w:sz w:val="20"/>
              </w:rPr>
              <w:t>Types and characteristics of SDH network protection architectures</w:t>
            </w:r>
          </w:p>
        </w:tc>
        <w:tc>
          <w:tcPr>
            <w:tcW w:w="1260" w:type="dxa"/>
          </w:tcPr>
          <w:p w:rsidR="009A1DE8" w:rsidRPr="00AC3423" w:rsidRDefault="009A1DE8" w:rsidP="006F298E">
            <w:pPr>
              <w:rPr>
                <w:sz w:val="20"/>
              </w:rPr>
            </w:pPr>
            <w:r w:rsidRPr="00AC3423">
              <w:rPr>
                <w:sz w:val="20"/>
              </w:rPr>
              <w:t>10/1998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G.841 (Corrig. 1)</w:t>
            </w:r>
          </w:p>
        </w:tc>
        <w:tc>
          <w:tcPr>
            <w:tcW w:w="4596" w:type="dxa"/>
          </w:tcPr>
          <w:p w:rsidR="009A1DE8" w:rsidRPr="00AC3423" w:rsidRDefault="009A1DE8" w:rsidP="006F298E">
            <w:pPr>
              <w:rPr>
                <w:sz w:val="20"/>
              </w:rPr>
            </w:pPr>
            <w:r w:rsidRPr="00AC3423">
              <w:rPr>
                <w:sz w:val="20"/>
              </w:rPr>
              <w:t>Types and characteristics of SDH network protection architectures</w:t>
            </w:r>
          </w:p>
        </w:tc>
        <w:tc>
          <w:tcPr>
            <w:tcW w:w="1260" w:type="dxa"/>
          </w:tcPr>
          <w:p w:rsidR="009A1DE8" w:rsidRPr="00AC3423" w:rsidRDefault="009A1DE8" w:rsidP="006F298E">
            <w:pPr>
              <w:rPr>
                <w:sz w:val="20"/>
              </w:rPr>
            </w:pPr>
            <w:r w:rsidRPr="00AC3423">
              <w:rPr>
                <w:sz w:val="20"/>
              </w:rPr>
              <w:t>08/2002</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G.842</w:t>
            </w:r>
          </w:p>
        </w:tc>
        <w:tc>
          <w:tcPr>
            <w:tcW w:w="4596" w:type="dxa"/>
          </w:tcPr>
          <w:p w:rsidR="009A1DE8" w:rsidRPr="00AC3423" w:rsidRDefault="009A1DE8" w:rsidP="006F298E">
            <w:pPr>
              <w:rPr>
                <w:sz w:val="20"/>
              </w:rPr>
            </w:pPr>
            <w:r w:rsidRPr="00AC3423">
              <w:rPr>
                <w:sz w:val="20"/>
              </w:rPr>
              <w:t>Interworking of SDH network protection architectures</w:t>
            </w:r>
          </w:p>
        </w:tc>
        <w:tc>
          <w:tcPr>
            <w:tcW w:w="1260" w:type="dxa"/>
          </w:tcPr>
          <w:p w:rsidR="009A1DE8" w:rsidRPr="00AC3423" w:rsidRDefault="009A1DE8" w:rsidP="006F298E">
            <w:pPr>
              <w:rPr>
                <w:sz w:val="20"/>
              </w:rPr>
            </w:pPr>
            <w:r w:rsidRPr="00AC3423">
              <w:rPr>
                <w:sz w:val="20"/>
              </w:rPr>
              <w:t>04/1997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G.873.1</w:t>
            </w:r>
          </w:p>
        </w:tc>
        <w:tc>
          <w:tcPr>
            <w:tcW w:w="4596" w:type="dxa"/>
          </w:tcPr>
          <w:p w:rsidR="009A1DE8" w:rsidRPr="00AC3423" w:rsidRDefault="009A1DE8" w:rsidP="006F298E">
            <w:pPr>
              <w:rPr>
                <w:sz w:val="20"/>
              </w:rPr>
            </w:pPr>
            <w:r w:rsidRPr="00AC3423">
              <w:rPr>
                <w:sz w:val="20"/>
              </w:rPr>
              <w:t>Optical Transport network (OTN) - Linear Protection</w:t>
            </w:r>
          </w:p>
        </w:tc>
        <w:tc>
          <w:tcPr>
            <w:tcW w:w="1260" w:type="dxa"/>
          </w:tcPr>
          <w:p w:rsidR="009A1DE8" w:rsidRPr="00AC3423" w:rsidRDefault="009A1DE8" w:rsidP="006F298E">
            <w:pPr>
              <w:rPr>
                <w:sz w:val="20"/>
              </w:rPr>
            </w:pPr>
            <w:r w:rsidRPr="00AC3423">
              <w:rPr>
                <w:sz w:val="20"/>
              </w:rPr>
              <w:t>03/200</w:t>
            </w:r>
            <w:r>
              <w:rPr>
                <w:sz w:val="20"/>
              </w:rPr>
              <w:t>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(Q.9/15)</w:t>
            </w:r>
          </w:p>
        </w:tc>
        <w:tc>
          <w:tcPr>
            <w:tcW w:w="1985" w:type="dxa"/>
          </w:tcPr>
          <w:p w:rsidR="009A1DE8" w:rsidRPr="00AC3423" w:rsidRDefault="009A1DE8" w:rsidP="006F298E">
            <w:pPr>
              <w:rPr>
                <w:sz w:val="20"/>
              </w:rPr>
            </w:pPr>
            <w:r w:rsidRPr="00AC3423">
              <w:rPr>
                <w:sz w:val="20"/>
              </w:rPr>
              <w:t>G.Imp873.1</w:t>
            </w:r>
          </w:p>
        </w:tc>
        <w:tc>
          <w:tcPr>
            <w:tcW w:w="4596" w:type="dxa"/>
          </w:tcPr>
          <w:p w:rsidR="009A1DE8" w:rsidRPr="00AC3423" w:rsidRDefault="009A1DE8" w:rsidP="006F298E">
            <w:pPr>
              <w:rPr>
                <w:sz w:val="20"/>
              </w:rPr>
            </w:pPr>
            <w:r w:rsidRPr="00AC3423">
              <w:rPr>
                <w:sz w:val="20"/>
              </w:rPr>
              <w:t>Implementer's Guide to G.873.1</w:t>
            </w:r>
          </w:p>
        </w:tc>
        <w:tc>
          <w:tcPr>
            <w:tcW w:w="1260" w:type="dxa"/>
          </w:tcPr>
          <w:p w:rsidR="009A1DE8" w:rsidRPr="00AC3423" w:rsidRDefault="009A1DE8" w:rsidP="006F298E">
            <w:pPr>
              <w:rPr>
                <w:sz w:val="20"/>
              </w:rPr>
            </w:pPr>
            <w:r w:rsidRPr="00AC3423">
              <w:rPr>
                <w:sz w:val="20"/>
              </w:rPr>
              <w:t>05/2005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w:t>
            </w:r>
            <w:r>
              <w:rPr>
                <w:sz w:val="20"/>
              </w:rPr>
              <w:t>9/15</w:t>
            </w:r>
            <w:r w:rsidRPr="00AC3423">
              <w:rPr>
                <w:sz w:val="20"/>
              </w:rPr>
              <w:t>)</w:t>
            </w:r>
          </w:p>
        </w:tc>
        <w:tc>
          <w:tcPr>
            <w:tcW w:w="1985" w:type="dxa"/>
          </w:tcPr>
          <w:p w:rsidR="009A1DE8" w:rsidRPr="00AC3423" w:rsidRDefault="009A1DE8" w:rsidP="006F298E">
            <w:pPr>
              <w:rPr>
                <w:sz w:val="20"/>
              </w:rPr>
            </w:pPr>
            <w:r>
              <w:rPr>
                <w:sz w:val="20"/>
              </w:rPr>
              <w:t>G.8021/Y.1341</w:t>
            </w:r>
          </w:p>
        </w:tc>
        <w:tc>
          <w:tcPr>
            <w:tcW w:w="4596" w:type="dxa"/>
          </w:tcPr>
          <w:p w:rsidR="009A1DE8" w:rsidRPr="00AC3423" w:rsidRDefault="009A1DE8" w:rsidP="006F298E">
            <w:pPr>
              <w:rPr>
                <w:sz w:val="20"/>
              </w:rPr>
            </w:pPr>
            <w:r w:rsidRPr="0095035B">
              <w:rPr>
                <w:sz w:val="20"/>
              </w:rPr>
              <w:t>Characteristics of Ethernet transport network equipment functional blocks</w:t>
            </w:r>
          </w:p>
        </w:tc>
        <w:tc>
          <w:tcPr>
            <w:tcW w:w="1260" w:type="dxa"/>
          </w:tcPr>
          <w:p w:rsidR="009A1DE8" w:rsidRPr="00AC3423" w:rsidRDefault="00783820" w:rsidP="006F298E">
            <w:pPr>
              <w:rPr>
                <w:sz w:val="20"/>
                <w:lang w:eastAsia="ja-JP"/>
              </w:rPr>
            </w:pPr>
            <w:ins w:id="526" w:author="koike" w:date="2011-02-02T17:50:00Z">
              <w:r>
                <w:rPr>
                  <w:rFonts w:hint="eastAsia"/>
                  <w:sz w:val="20"/>
                  <w:lang w:eastAsia="ja-JP"/>
                </w:rPr>
                <w:t>07</w:t>
              </w:r>
            </w:ins>
            <w:del w:id="527" w:author="koike" w:date="2011-02-02T17:50:00Z">
              <w:r w:rsidR="009A1DE8" w:rsidDel="00783820">
                <w:rPr>
                  <w:sz w:val="20"/>
                </w:rPr>
                <w:delText>12</w:delText>
              </w:r>
            </w:del>
            <w:r w:rsidR="009A1DE8">
              <w:rPr>
                <w:sz w:val="20"/>
              </w:rPr>
              <w:t>/20</w:t>
            </w:r>
            <w:ins w:id="528" w:author="koike" w:date="2011-02-02T17:50:00Z">
              <w:r>
                <w:rPr>
                  <w:rFonts w:hint="eastAsia"/>
                  <w:sz w:val="20"/>
                  <w:lang w:eastAsia="ja-JP"/>
                </w:rPr>
                <w:t>10</w:t>
              </w:r>
            </w:ins>
            <w:del w:id="529" w:author="koike" w:date="2011-02-02T17:50:00Z">
              <w:r w:rsidR="009A1DE8" w:rsidDel="00783820">
                <w:rPr>
                  <w:sz w:val="20"/>
                </w:rPr>
                <w:delText>07</w:delText>
              </w:r>
            </w:del>
          </w:p>
        </w:tc>
      </w:tr>
      <w:tr w:rsidR="009A1DE8" w:rsidRPr="00AC3423" w:rsidDel="00E13DD5" w:rsidTr="006F298E">
        <w:trPr>
          <w:cantSplit/>
          <w:jc w:val="center"/>
          <w:del w:id="530" w:author="koike" w:date="2011-02-02T17:50:00Z"/>
        </w:trPr>
        <w:tc>
          <w:tcPr>
            <w:tcW w:w="1604" w:type="dxa"/>
          </w:tcPr>
          <w:p w:rsidR="009A1DE8" w:rsidRPr="00AC3423" w:rsidDel="00E13DD5" w:rsidRDefault="009A1DE8" w:rsidP="006F298E">
            <w:pPr>
              <w:rPr>
                <w:del w:id="531" w:author="koike" w:date="2011-02-02T17:50:00Z"/>
                <w:sz w:val="20"/>
              </w:rPr>
            </w:pPr>
            <w:del w:id="532" w:author="koike" w:date="2011-02-02T17:50:00Z">
              <w:r w:rsidRPr="00AC3423" w:rsidDel="00E13DD5">
                <w:rPr>
                  <w:sz w:val="20"/>
                </w:rPr>
                <w:delText>ITU-T (Q.</w:delText>
              </w:r>
              <w:r w:rsidDel="00E13DD5">
                <w:rPr>
                  <w:sz w:val="20"/>
                </w:rPr>
                <w:delText>9/15</w:delText>
              </w:r>
              <w:r w:rsidRPr="00AC3423" w:rsidDel="00E13DD5">
                <w:rPr>
                  <w:sz w:val="20"/>
                </w:rPr>
                <w:delText>)</w:delText>
              </w:r>
            </w:del>
          </w:p>
        </w:tc>
        <w:tc>
          <w:tcPr>
            <w:tcW w:w="1985" w:type="dxa"/>
          </w:tcPr>
          <w:p w:rsidR="009A1DE8" w:rsidRPr="00AC3423" w:rsidDel="00E13DD5" w:rsidRDefault="009A1DE8" w:rsidP="006F298E">
            <w:pPr>
              <w:rPr>
                <w:del w:id="533" w:author="koike" w:date="2011-02-02T17:50:00Z"/>
                <w:sz w:val="20"/>
              </w:rPr>
            </w:pPr>
            <w:del w:id="534" w:author="koike" w:date="2011-02-02T17:50:00Z">
              <w:r w:rsidDel="00E13DD5">
                <w:rPr>
                  <w:sz w:val="20"/>
                </w:rPr>
                <w:delText>G.8021/Y.1341 (Amend. 1)</w:delText>
              </w:r>
            </w:del>
          </w:p>
        </w:tc>
        <w:tc>
          <w:tcPr>
            <w:tcW w:w="4596" w:type="dxa"/>
          </w:tcPr>
          <w:p w:rsidR="009A1DE8" w:rsidRPr="00AC3423" w:rsidDel="00E13DD5" w:rsidRDefault="009A1DE8" w:rsidP="006F298E">
            <w:pPr>
              <w:rPr>
                <w:del w:id="535" w:author="koike" w:date="2011-02-02T17:50:00Z"/>
                <w:sz w:val="20"/>
              </w:rPr>
            </w:pPr>
            <w:del w:id="536" w:author="koike" w:date="2011-02-02T17:50:00Z">
              <w:r w:rsidRPr="0095035B" w:rsidDel="00E13DD5">
                <w:rPr>
                  <w:sz w:val="20"/>
                </w:rPr>
                <w:delText>Characteristics of Ethernet transport network equipment functional blocks</w:delText>
              </w:r>
            </w:del>
          </w:p>
        </w:tc>
        <w:tc>
          <w:tcPr>
            <w:tcW w:w="1260" w:type="dxa"/>
          </w:tcPr>
          <w:p w:rsidR="009A1DE8" w:rsidRPr="00AC3423" w:rsidDel="00E13DD5" w:rsidRDefault="009A1DE8" w:rsidP="006F298E">
            <w:pPr>
              <w:rPr>
                <w:del w:id="537" w:author="koike" w:date="2011-02-02T17:50:00Z"/>
                <w:sz w:val="20"/>
              </w:rPr>
            </w:pPr>
            <w:del w:id="538" w:author="koike" w:date="2011-02-02T17:50:00Z">
              <w:r w:rsidDel="00E13DD5">
                <w:rPr>
                  <w:sz w:val="20"/>
                </w:rPr>
                <w:delText>01/2009</w:delText>
              </w:r>
            </w:del>
          </w:p>
        </w:tc>
      </w:tr>
      <w:tr w:rsidR="009A1DE8" w:rsidRPr="00AC3423" w:rsidDel="00E13DD5" w:rsidTr="006F298E">
        <w:trPr>
          <w:cantSplit/>
          <w:jc w:val="center"/>
          <w:del w:id="539" w:author="koike" w:date="2011-02-02T17:50:00Z"/>
        </w:trPr>
        <w:tc>
          <w:tcPr>
            <w:tcW w:w="1604" w:type="dxa"/>
          </w:tcPr>
          <w:p w:rsidR="009A1DE8" w:rsidRPr="00AC3423" w:rsidDel="00E13DD5" w:rsidRDefault="009A1DE8" w:rsidP="006F298E">
            <w:pPr>
              <w:rPr>
                <w:del w:id="540" w:author="koike" w:date="2011-02-02T17:50:00Z"/>
                <w:sz w:val="20"/>
              </w:rPr>
            </w:pPr>
            <w:del w:id="541" w:author="koike" w:date="2011-02-02T17:50:00Z">
              <w:r w:rsidRPr="00AC3423" w:rsidDel="00E13DD5">
                <w:rPr>
                  <w:sz w:val="20"/>
                </w:rPr>
                <w:delText>ITU-T (Q.</w:delText>
              </w:r>
              <w:r w:rsidDel="00E13DD5">
                <w:rPr>
                  <w:sz w:val="20"/>
                </w:rPr>
                <w:delText>9/15</w:delText>
              </w:r>
              <w:r w:rsidRPr="00AC3423" w:rsidDel="00E13DD5">
                <w:rPr>
                  <w:sz w:val="20"/>
                </w:rPr>
                <w:delText>)</w:delText>
              </w:r>
            </w:del>
          </w:p>
        </w:tc>
        <w:tc>
          <w:tcPr>
            <w:tcW w:w="1985" w:type="dxa"/>
          </w:tcPr>
          <w:p w:rsidR="009A1DE8" w:rsidDel="00E13DD5" w:rsidRDefault="009A1DE8" w:rsidP="006F298E">
            <w:pPr>
              <w:rPr>
                <w:del w:id="542" w:author="koike" w:date="2011-02-02T17:50:00Z"/>
                <w:sz w:val="20"/>
              </w:rPr>
            </w:pPr>
            <w:del w:id="543" w:author="koike" w:date="2011-02-02T17:50:00Z">
              <w:r w:rsidDel="00E13DD5">
                <w:rPr>
                  <w:sz w:val="20"/>
                </w:rPr>
                <w:delText xml:space="preserve">G.8021/Y.1341 (Amend. </w:delText>
              </w:r>
              <w:r w:rsidDel="00E13DD5">
                <w:rPr>
                  <w:rFonts w:hint="eastAsia"/>
                  <w:sz w:val="20"/>
                  <w:lang w:eastAsia="ja-JP"/>
                </w:rPr>
                <w:delText>2</w:delText>
              </w:r>
              <w:r w:rsidDel="00E13DD5">
                <w:rPr>
                  <w:sz w:val="20"/>
                </w:rPr>
                <w:delText>)</w:delText>
              </w:r>
            </w:del>
          </w:p>
        </w:tc>
        <w:tc>
          <w:tcPr>
            <w:tcW w:w="4596" w:type="dxa"/>
          </w:tcPr>
          <w:p w:rsidR="009A1DE8" w:rsidRPr="0095035B" w:rsidDel="00E13DD5" w:rsidRDefault="009A1DE8" w:rsidP="006F298E">
            <w:pPr>
              <w:rPr>
                <w:del w:id="544" w:author="koike" w:date="2011-02-02T17:50:00Z"/>
                <w:sz w:val="20"/>
              </w:rPr>
            </w:pPr>
            <w:del w:id="545" w:author="koike" w:date="2011-02-02T17:50:00Z">
              <w:r w:rsidRPr="0095035B" w:rsidDel="00E13DD5">
                <w:rPr>
                  <w:sz w:val="20"/>
                </w:rPr>
                <w:delText>Characteristics of Ethernet transport network equipment functional blocks</w:delText>
              </w:r>
            </w:del>
          </w:p>
        </w:tc>
        <w:tc>
          <w:tcPr>
            <w:tcW w:w="1260" w:type="dxa"/>
          </w:tcPr>
          <w:p w:rsidR="009A1DE8" w:rsidDel="00E13DD5" w:rsidRDefault="009A1DE8" w:rsidP="006F298E">
            <w:pPr>
              <w:rPr>
                <w:del w:id="546" w:author="koike" w:date="2011-02-02T17:50:00Z"/>
                <w:sz w:val="20"/>
                <w:lang w:eastAsia="ja-JP"/>
              </w:rPr>
            </w:pPr>
            <w:del w:id="547" w:author="koike" w:date="2011-02-02T17:50:00Z">
              <w:r w:rsidDel="00E13DD5">
                <w:rPr>
                  <w:sz w:val="20"/>
                </w:rPr>
                <w:delText>0</w:delText>
              </w:r>
              <w:r w:rsidDel="00E13DD5">
                <w:rPr>
                  <w:rFonts w:hint="eastAsia"/>
                  <w:sz w:val="20"/>
                  <w:lang w:eastAsia="ja-JP"/>
                </w:rPr>
                <w:delText>2</w:delText>
              </w:r>
              <w:r w:rsidDel="00E13DD5">
                <w:rPr>
                  <w:sz w:val="20"/>
                </w:rPr>
                <w:delText>/20</w:delText>
              </w:r>
              <w:r w:rsidDel="00E13DD5">
                <w:rPr>
                  <w:rFonts w:hint="eastAsia"/>
                  <w:sz w:val="20"/>
                  <w:lang w:eastAsia="ja-JP"/>
                </w:rPr>
                <w:delText>10</w:delText>
              </w:r>
            </w:del>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ITU-T (Q.</w:t>
            </w:r>
            <w:r>
              <w:rPr>
                <w:sz w:val="20"/>
              </w:rPr>
              <w:t>9/15</w:t>
            </w:r>
            <w:r w:rsidRPr="00AC3423">
              <w:rPr>
                <w:sz w:val="20"/>
              </w:rPr>
              <w:t>)</w:t>
            </w:r>
          </w:p>
        </w:tc>
        <w:tc>
          <w:tcPr>
            <w:tcW w:w="1985" w:type="dxa"/>
          </w:tcPr>
          <w:p w:rsidR="009A1DE8" w:rsidRDefault="009A1DE8" w:rsidP="006F298E">
            <w:pPr>
              <w:rPr>
                <w:sz w:val="20"/>
              </w:rPr>
            </w:pPr>
            <w:r>
              <w:rPr>
                <w:sz w:val="20"/>
              </w:rPr>
              <w:t>G.8031/Y.1342</w:t>
            </w:r>
          </w:p>
        </w:tc>
        <w:tc>
          <w:tcPr>
            <w:tcW w:w="4596" w:type="dxa"/>
          </w:tcPr>
          <w:p w:rsidR="009A1DE8" w:rsidRPr="0095035B" w:rsidRDefault="009A1DE8" w:rsidP="006F298E">
            <w:pPr>
              <w:rPr>
                <w:sz w:val="20"/>
              </w:rPr>
            </w:pPr>
            <w:r w:rsidRPr="0095035B">
              <w:rPr>
                <w:sz w:val="20"/>
              </w:rPr>
              <w:t xml:space="preserve">Ethernet linear protection switching  </w:t>
            </w:r>
          </w:p>
        </w:tc>
        <w:tc>
          <w:tcPr>
            <w:tcW w:w="1260" w:type="dxa"/>
          </w:tcPr>
          <w:p w:rsidR="009A1DE8" w:rsidRDefault="009A1DE8" w:rsidP="006F298E">
            <w:pPr>
              <w:rPr>
                <w:sz w:val="20"/>
                <w:lang w:eastAsia="ja-JP"/>
              </w:rPr>
            </w:pPr>
            <w:r>
              <w:rPr>
                <w:rFonts w:hint="eastAsia"/>
                <w:sz w:val="20"/>
                <w:lang w:eastAsia="ja-JP"/>
              </w:rPr>
              <w:t>11</w:t>
            </w:r>
            <w:r>
              <w:rPr>
                <w:sz w:val="20"/>
              </w:rPr>
              <w:t>/200</w:t>
            </w:r>
            <w:r>
              <w:rPr>
                <w:rFonts w:hint="eastAsia"/>
                <w:sz w:val="20"/>
                <w:lang w:eastAsia="ja-JP"/>
              </w:rPr>
              <w:t>9</w:t>
            </w:r>
          </w:p>
        </w:tc>
      </w:tr>
      <w:tr w:rsidR="00E13DD5" w:rsidRPr="00AC3423" w:rsidTr="006F298E">
        <w:trPr>
          <w:cantSplit/>
          <w:jc w:val="center"/>
          <w:ins w:id="548" w:author="koike" w:date="2011-02-02T17:50:00Z"/>
        </w:trPr>
        <w:tc>
          <w:tcPr>
            <w:tcW w:w="1604" w:type="dxa"/>
          </w:tcPr>
          <w:p w:rsidR="00000000" w:rsidRDefault="00E13DD5">
            <w:pPr>
              <w:tabs>
                <w:tab w:val="clear" w:pos="794"/>
                <w:tab w:val="clear" w:pos="1588"/>
                <w:tab w:val="clear" w:pos="1985"/>
              </w:tabs>
              <w:rPr>
                <w:ins w:id="549" w:author="koike" w:date="2011-02-02T17:50:00Z"/>
                <w:sz w:val="20"/>
              </w:rPr>
              <w:pPrChange w:id="550" w:author="koike" w:date="2011-02-02T17:50:00Z">
                <w:pPr/>
              </w:pPrChange>
            </w:pPr>
            <w:ins w:id="551" w:author="koike" w:date="2011-02-02T17:50:00Z">
              <w:r w:rsidRPr="00AC3423">
                <w:rPr>
                  <w:sz w:val="20"/>
                </w:rPr>
                <w:t>ITU-T (Q.</w:t>
              </w:r>
              <w:r>
                <w:rPr>
                  <w:sz w:val="20"/>
                </w:rPr>
                <w:t>9/15</w:t>
              </w:r>
              <w:r w:rsidRPr="00AC3423">
                <w:rPr>
                  <w:sz w:val="20"/>
                </w:rPr>
                <w:t>)</w:t>
              </w:r>
            </w:ins>
          </w:p>
        </w:tc>
        <w:tc>
          <w:tcPr>
            <w:tcW w:w="1985" w:type="dxa"/>
          </w:tcPr>
          <w:p w:rsidR="00E13DD5" w:rsidRDefault="00E13DD5" w:rsidP="006F298E">
            <w:pPr>
              <w:rPr>
                <w:ins w:id="552" w:author="koike" w:date="2011-02-02T17:50:00Z"/>
                <w:sz w:val="20"/>
                <w:lang w:eastAsia="ja-JP"/>
              </w:rPr>
            </w:pPr>
            <w:ins w:id="553" w:author="koike" w:date="2011-02-02T17:50:00Z">
              <w:r>
                <w:rPr>
                  <w:sz w:val="20"/>
                </w:rPr>
                <w:t>G.8031/Y.1342</w:t>
              </w:r>
            </w:ins>
          </w:p>
          <w:p w:rsidR="00E13DD5" w:rsidRDefault="00E13DD5" w:rsidP="006F298E">
            <w:pPr>
              <w:numPr>
                <w:ins w:id="554" w:author="koike" w:date="2011-02-02T17:50:00Z"/>
              </w:numPr>
              <w:rPr>
                <w:ins w:id="555" w:author="koike" w:date="2011-02-02T17:50:00Z"/>
                <w:sz w:val="20"/>
                <w:lang w:eastAsia="ja-JP"/>
              </w:rPr>
            </w:pPr>
            <w:ins w:id="556" w:author="koike" w:date="2011-02-02T17:50:00Z">
              <w:r>
                <w:rPr>
                  <w:rFonts w:hint="eastAsia"/>
                  <w:sz w:val="20"/>
                  <w:lang w:eastAsia="ja-JP"/>
                </w:rPr>
                <w:t>(Corrig. 1)</w:t>
              </w:r>
            </w:ins>
          </w:p>
        </w:tc>
        <w:tc>
          <w:tcPr>
            <w:tcW w:w="4596" w:type="dxa"/>
          </w:tcPr>
          <w:p w:rsidR="00E13DD5" w:rsidRPr="00527008" w:rsidRDefault="00E13DD5" w:rsidP="006F298E">
            <w:pPr>
              <w:rPr>
                <w:ins w:id="557" w:author="koike" w:date="2011-02-02T17:50:00Z"/>
                <w:sz w:val="20"/>
              </w:rPr>
            </w:pPr>
            <w:ins w:id="558" w:author="koike" w:date="2011-02-02T17:50:00Z">
              <w:r w:rsidRPr="0095035B">
                <w:rPr>
                  <w:sz w:val="20"/>
                </w:rPr>
                <w:t xml:space="preserve">Ethernet linear protection switching  </w:t>
              </w:r>
            </w:ins>
          </w:p>
        </w:tc>
        <w:tc>
          <w:tcPr>
            <w:tcW w:w="1260" w:type="dxa"/>
          </w:tcPr>
          <w:p w:rsidR="00E13DD5" w:rsidRDefault="00E13DD5" w:rsidP="006F298E">
            <w:pPr>
              <w:rPr>
                <w:ins w:id="559" w:author="koike" w:date="2011-02-02T17:50:00Z"/>
                <w:sz w:val="20"/>
                <w:lang w:eastAsia="ja-JP"/>
              </w:rPr>
            </w:pPr>
            <w:ins w:id="560" w:author="koike" w:date="2011-02-02T17:51:00Z">
              <w:r>
                <w:rPr>
                  <w:rFonts w:hint="eastAsia"/>
                  <w:sz w:val="20"/>
                  <w:lang w:eastAsia="ja-JP"/>
                </w:rPr>
                <w:t>07/2010</w:t>
              </w:r>
            </w:ins>
          </w:p>
        </w:tc>
      </w:tr>
      <w:tr w:rsidR="00E13DD5" w:rsidRPr="00AC3423" w:rsidTr="006F298E">
        <w:trPr>
          <w:cantSplit/>
          <w:jc w:val="center"/>
        </w:trPr>
        <w:tc>
          <w:tcPr>
            <w:tcW w:w="1604" w:type="dxa"/>
          </w:tcPr>
          <w:p w:rsidR="00E13DD5" w:rsidRPr="00AC3423" w:rsidRDefault="00E13DD5" w:rsidP="006F298E">
            <w:pPr>
              <w:rPr>
                <w:sz w:val="20"/>
              </w:rPr>
            </w:pPr>
            <w:r w:rsidRPr="00AC3423">
              <w:rPr>
                <w:sz w:val="20"/>
              </w:rPr>
              <w:t>ITU-T (Q.</w:t>
            </w:r>
            <w:r>
              <w:rPr>
                <w:sz w:val="20"/>
              </w:rPr>
              <w:t>9/15</w:t>
            </w:r>
            <w:r w:rsidRPr="00AC3423">
              <w:rPr>
                <w:sz w:val="20"/>
              </w:rPr>
              <w:t>)</w:t>
            </w:r>
          </w:p>
        </w:tc>
        <w:tc>
          <w:tcPr>
            <w:tcW w:w="1985" w:type="dxa"/>
          </w:tcPr>
          <w:p w:rsidR="00E13DD5" w:rsidRDefault="00E13DD5" w:rsidP="006F298E">
            <w:pPr>
              <w:rPr>
                <w:sz w:val="20"/>
              </w:rPr>
            </w:pPr>
            <w:r>
              <w:rPr>
                <w:sz w:val="20"/>
              </w:rPr>
              <w:t>G.8032//Y.1344</w:t>
            </w:r>
          </w:p>
        </w:tc>
        <w:tc>
          <w:tcPr>
            <w:tcW w:w="4596" w:type="dxa"/>
          </w:tcPr>
          <w:p w:rsidR="00E13DD5" w:rsidRPr="0095035B" w:rsidRDefault="00E13DD5" w:rsidP="006F298E">
            <w:pPr>
              <w:rPr>
                <w:sz w:val="20"/>
              </w:rPr>
            </w:pPr>
            <w:r w:rsidRPr="00527008">
              <w:rPr>
                <w:sz w:val="20"/>
              </w:rPr>
              <w:t xml:space="preserve">Ethernet ring protection switching  </w:t>
            </w:r>
          </w:p>
        </w:tc>
        <w:tc>
          <w:tcPr>
            <w:tcW w:w="1260" w:type="dxa"/>
          </w:tcPr>
          <w:p w:rsidR="00E13DD5" w:rsidRDefault="00E13DD5" w:rsidP="006F298E">
            <w:pPr>
              <w:rPr>
                <w:sz w:val="20"/>
                <w:lang w:eastAsia="ja-JP"/>
              </w:rPr>
            </w:pPr>
            <w:r>
              <w:rPr>
                <w:sz w:val="20"/>
              </w:rPr>
              <w:t>0</w:t>
            </w:r>
            <w:r>
              <w:rPr>
                <w:rFonts w:hint="eastAsia"/>
                <w:sz w:val="20"/>
                <w:lang w:eastAsia="ja-JP"/>
              </w:rPr>
              <w:t>3</w:t>
            </w:r>
            <w:r>
              <w:rPr>
                <w:sz w:val="20"/>
              </w:rPr>
              <w:t>/20</w:t>
            </w:r>
            <w:r>
              <w:rPr>
                <w:rFonts w:hint="eastAsia"/>
                <w:sz w:val="20"/>
                <w:lang w:eastAsia="ja-JP"/>
              </w:rPr>
              <w:t>10</w:t>
            </w:r>
          </w:p>
        </w:tc>
      </w:tr>
      <w:tr w:rsidR="00BB7173" w:rsidRPr="00AC3423" w:rsidTr="006F298E">
        <w:trPr>
          <w:cantSplit/>
          <w:jc w:val="center"/>
          <w:ins w:id="561" w:author="koike" w:date="2011-02-02T17:51:00Z"/>
        </w:trPr>
        <w:tc>
          <w:tcPr>
            <w:tcW w:w="1604" w:type="dxa"/>
          </w:tcPr>
          <w:p w:rsidR="00BB7173" w:rsidRPr="00AC3423" w:rsidRDefault="00BB7173" w:rsidP="006F298E">
            <w:pPr>
              <w:rPr>
                <w:ins w:id="562" w:author="koike" w:date="2011-02-02T17:51:00Z"/>
                <w:sz w:val="20"/>
              </w:rPr>
            </w:pPr>
            <w:ins w:id="563" w:author="koike" w:date="2011-02-02T17:52:00Z">
              <w:r w:rsidRPr="00AC3423">
                <w:rPr>
                  <w:sz w:val="20"/>
                </w:rPr>
                <w:t>ITU-T (Q.</w:t>
              </w:r>
              <w:r>
                <w:rPr>
                  <w:sz w:val="20"/>
                </w:rPr>
                <w:t>9/15</w:t>
              </w:r>
              <w:r w:rsidRPr="00AC3423">
                <w:rPr>
                  <w:sz w:val="20"/>
                </w:rPr>
                <w:t>)</w:t>
              </w:r>
            </w:ins>
          </w:p>
        </w:tc>
        <w:tc>
          <w:tcPr>
            <w:tcW w:w="1985" w:type="dxa"/>
          </w:tcPr>
          <w:p w:rsidR="00BB7173" w:rsidRDefault="00BB7173" w:rsidP="006F298E">
            <w:pPr>
              <w:rPr>
                <w:ins w:id="564" w:author="koike" w:date="2011-02-02T17:52:00Z"/>
                <w:sz w:val="20"/>
                <w:lang w:eastAsia="ja-JP"/>
              </w:rPr>
            </w:pPr>
            <w:ins w:id="565" w:author="koike" w:date="2011-02-02T17:52:00Z">
              <w:r>
                <w:rPr>
                  <w:sz w:val="20"/>
                </w:rPr>
                <w:t>G.8032//Y.1344</w:t>
              </w:r>
            </w:ins>
          </w:p>
          <w:p w:rsidR="00BB7173" w:rsidRDefault="00BB7173" w:rsidP="006F298E">
            <w:pPr>
              <w:numPr>
                <w:ins w:id="566" w:author="koike" w:date="2011-02-02T17:52:00Z"/>
              </w:numPr>
              <w:rPr>
                <w:ins w:id="567" w:author="koike" w:date="2011-02-02T17:51:00Z"/>
                <w:sz w:val="20"/>
                <w:lang w:eastAsia="ja-JP"/>
              </w:rPr>
            </w:pPr>
            <w:ins w:id="568" w:author="koike" w:date="2011-02-02T17:52:00Z">
              <w:r>
                <w:rPr>
                  <w:rFonts w:hint="eastAsia"/>
                  <w:sz w:val="20"/>
                  <w:lang w:eastAsia="ja-JP"/>
                </w:rPr>
                <w:t>(Corrig. 1)</w:t>
              </w:r>
            </w:ins>
          </w:p>
        </w:tc>
        <w:tc>
          <w:tcPr>
            <w:tcW w:w="4596" w:type="dxa"/>
          </w:tcPr>
          <w:p w:rsidR="00BB7173" w:rsidRPr="00527008" w:rsidRDefault="00BB7173" w:rsidP="006F298E">
            <w:pPr>
              <w:rPr>
                <w:ins w:id="569" w:author="koike" w:date="2011-02-02T17:51:00Z"/>
                <w:sz w:val="20"/>
              </w:rPr>
            </w:pPr>
            <w:ins w:id="570" w:author="koike" w:date="2011-02-02T17:52:00Z">
              <w:r w:rsidRPr="00527008">
                <w:rPr>
                  <w:sz w:val="20"/>
                </w:rPr>
                <w:t xml:space="preserve">Ethernet ring protection switching  </w:t>
              </w:r>
            </w:ins>
          </w:p>
        </w:tc>
        <w:tc>
          <w:tcPr>
            <w:tcW w:w="1260" w:type="dxa"/>
          </w:tcPr>
          <w:p w:rsidR="00BB7173" w:rsidRDefault="00BB7173" w:rsidP="006F298E">
            <w:pPr>
              <w:rPr>
                <w:ins w:id="571" w:author="koike" w:date="2011-02-02T17:51:00Z"/>
                <w:sz w:val="20"/>
              </w:rPr>
            </w:pPr>
            <w:ins w:id="572" w:author="koike" w:date="2011-02-02T17:52:00Z">
              <w:r>
                <w:rPr>
                  <w:sz w:val="20"/>
                </w:rPr>
                <w:t>0</w:t>
              </w:r>
              <w:r>
                <w:rPr>
                  <w:rFonts w:hint="eastAsia"/>
                  <w:sz w:val="20"/>
                  <w:lang w:eastAsia="ja-JP"/>
                </w:rPr>
                <w:t>7</w:t>
              </w:r>
              <w:r>
                <w:rPr>
                  <w:sz w:val="20"/>
                </w:rPr>
                <w:t>/20</w:t>
              </w:r>
              <w:r>
                <w:rPr>
                  <w:rFonts w:hint="eastAsia"/>
                  <w:sz w:val="20"/>
                  <w:lang w:eastAsia="ja-JP"/>
                </w:rPr>
                <w:t>10</w:t>
              </w:r>
            </w:ins>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lastRenderedPageBreak/>
              <w:t>ITU-T (Q.</w:t>
            </w:r>
            <w:r>
              <w:rPr>
                <w:sz w:val="20"/>
              </w:rPr>
              <w:t>9/15</w:t>
            </w:r>
            <w:r w:rsidRPr="00AC3423">
              <w:rPr>
                <w:sz w:val="20"/>
              </w:rPr>
              <w:t>)</w:t>
            </w:r>
          </w:p>
        </w:tc>
        <w:tc>
          <w:tcPr>
            <w:tcW w:w="1985" w:type="dxa"/>
          </w:tcPr>
          <w:p w:rsidR="00BB7173" w:rsidRDefault="00BB7173" w:rsidP="006F298E">
            <w:pPr>
              <w:rPr>
                <w:sz w:val="20"/>
              </w:rPr>
            </w:pPr>
            <w:r>
              <w:rPr>
                <w:sz w:val="20"/>
              </w:rPr>
              <w:t>G.8121/Y.1381 *</w:t>
            </w:r>
          </w:p>
        </w:tc>
        <w:tc>
          <w:tcPr>
            <w:tcW w:w="4596" w:type="dxa"/>
          </w:tcPr>
          <w:p w:rsidR="00BB7173" w:rsidRPr="00527008" w:rsidRDefault="00BB7173" w:rsidP="006F298E">
            <w:pPr>
              <w:rPr>
                <w:sz w:val="20"/>
              </w:rPr>
            </w:pPr>
            <w:r w:rsidRPr="00527008">
              <w:rPr>
                <w:sz w:val="20"/>
              </w:rPr>
              <w:t xml:space="preserve">Characteristics of Transport MPLS equipment functional blocks  </w:t>
            </w:r>
          </w:p>
        </w:tc>
        <w:tc>
          <w:tcPr>
            <w:tcW w:w="1260" w:type="dxa"/>
          </w:tcPr>
          <w:p w:rsidR="00BB7173" w:rsidRDefault="00BB7173" w:rsidP="006F298E">
            <w:pPr>
              <w:rPr>
                <w:sz w:val="20"/>
              </w:rPr>
            </w:pPr>
            <w:r>
              <w:rPr>
                <w:sz w:val="20"/>
              </w:rPr>
              <w:t>03/2006</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w:t>
            </w:r>
            <w:r>
              <w:rPr>
                <w:sz w:val="20"/>
              </w:rPr>
              <w:t>9/15</w:t>
            </w:r>
            <w:r w:rsidRPr="00AC3423">
              <w:rPr>
                <w:sz w:val="20"/>
              </w:rPr>
              <w:t>)</w:t>
            </w:r>
          </w:p>
        </w:tc>
        <w:tc>
          <w:tcPr>
            <w:tcW w:w="1985" w:type="dxa"/>
          </w:tcPr>
          <w:p w:rsidR="00BB7173" w:rsidRDefault="00BB7173" w:rsidP="006F298E">
            <w:pPr>
              <w:rPr>
                <w:sz w:val="20"/>
              </w:rPr>
            </w:pPr>
            <w:r>
              <w:rPr>
                <w:sz w:val="20"/>
              </w:rPr>
              <w:t>G.8121/Y.1381 * (Corrig. 1)</w:t>
            </w:r>
          </w:p>
        </w:tc>
        <w:tc>
          <w:tcPr>
            <w:tcW w:w="4596" w:type="dxa"/>
          </w:tcPr>
          <w:p w:rsidR="00BB7173" w:rsidRPr="00527008" w:rsidRDefault="00BB7173" w:rsidP="006F298E">
            <w:pPr>
              <w:rPr>
                <w:sz w:val="20"/>
              </w:rPr>
            </w:pPr>
            <w:r w:rsidRPr="00527008">
              <w:rPr>
                <w:sz w:val="20"/>
              </w:rPr>
              <w:t xml:space="preserve">Characteristics of Transport MPLS equipment functional blocks  </w:t>
            </w:r>
          </w:p>
        </w:tc>
        <w:tc>
          <w:tcPr>
            <w:tcW w:w="1260" w:type="dxa"/>
          </w:tcPr>
          <w:p w:rsidR="00BB7173" w:rsidRDefault="00BB7173" w:rsidP="006F298E">
            <w:pPr>
              <w:rPr>
                <w:sz w:val="20"/>
              </w:rPr>
            </w:pPr>
            <w:r>
              <w:rPr>
                <w:sz w:val="20"/>
              </w:rPr>
              <w:t>12/2006</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w:t>
            </w:r>
            <w:r>
              <w:rPr>
                <w:sz w:val="20"/>
              </w:rPr>
              <w:t>9/15</w:t>
            </w:r>
            <w:r w:rsidRPr="00AC3423">
              <w:rPr>
                <w:sz w:val="20"/>
              </w:rPr>
              <w:t>)</w:t>
            </w:r>
          </w:p>
        </w:tc>
        <w:tc>
          <w:tcPr>
            <w:tcW w:w="1985" w:type="dxa"/>
          </w:tcPr>
          <w:p w:rsidR="00BB7173" w:rsidRDefault="00BB7173" w:rsidP="006F298E">
            <w:pPr>
              <w:rPr>
                <w:sz w:val="20"/>
              </w:rPr>
            </w:pPr>
            <w:r>
              <w:rPr>
                <w:sz w:val="20"/>
              </w:rPr>
              <w:t>G.8121/Y.1381 * (Amend. 1)</w:t>
            </w:r>
          </w:p>
        </w:tc>
        <w:tc>
          <w:tcPr>
            <w:tcW w:w="4596" w:type="dxa"/>
          </w:tcPr>
          <w:p w:rsidR="00BB7173" w:rsidRPr="00527008" w:rsidRDefault="00BB7173" w:rsidP="006F298E">
            <w:pPr>
              <w:rPr>
                <w:sz w:val="20"/>
              </w:rPr>
            </w:pPr>
            <w:r w:rsidRPr="00527008">
              <w:rPr>
                <w:sz w:val="20"/>
              </w:rPr>
              <w:t xml:space="preserve">Characteristics of Transport MPLS equipment functional blocks  </w:t>
            </w:r>
          </w:p>
        </w:tc>
        <w:tc>
          <w:tcPr>
            <w:tcW w:w="1260" w:type="dxa"/>
          </w:tcPr>
          <w:p w:rsidR="00BB7173" w:rsidRDefault="00BB7173" w:rsidP="006F298E">
            <w:pPr>
              <w:rPr>
                <w:sz w:val="20"/>
              </w:rPr>
            </w:pPr>
            <w:r>
              <w:rPr>
                <w:sz w:val="20"/>
              </w:rPr>
              <w:t>10/2007</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w:t>
            </w:r>
            <w:r>
              <w:rPr>
                <w:sz w:val="20"/>
              </w:rPr>
              <w:t>9/15</w:t>
            </w:r>
            <w:r w:rsidRPr="00AC3423">
              <w:rPr>
                <w:sz w:val="20"/>
              </w:rPr>
              <w:t>)</w:t>
            </w:r>
          </w:p>
        </w:tc>
        <w:tc>
          <w:tcPr>
            <w:tcW w:w="1985" w:type="dxa"/>
          </w:tcPr>
          <w:p w:rsidR="00BB7173" w:rsidRDefault="00BB7173" w:rsidP="006F298E">
            <w:pPr>
              <w:rPr>
                <w:sz w:val="20"/>
              </w:rPr>
            </w:pPr>
            <w:r>
              <w:rPr>
                <w:sz w:val="20"/>
              </w:rPr>
              <w:t>G.8131/Y.1382 *</w:t>
            </w:r>
          </w:p>
        </w:tc>
        <w:tc>
          <w:tcPr>
            <w:tcW w:w="4596" w:type="dxa"/>
          </w:tcPr>
          <w:p w:rsidR="00BB7173" w:rsidRPr="00527008" w:rsidRDefault="00BB7173" w:rsidP="006F298E">
            <w:pPr>
              <w:rPr>
                <w:sz w:val="20"/>
              </w:rPr>
            </w:pPr>
            <w:r w:rsidRPr="00527008">
              <w:rPr>
                <w:sz w:val="20"/>
              </w:rPr>
              <w:t xml:space="preserve">Linear protection switching for transport MPLS (T-MPLS) networks  </w:t>
            </w:r>
          </w:p>
        </w:tc>
        <w:tc>
          <w:tcPr>
            <w:tcW w:w="1260" w:type="dxa"/>
          </w:tcPr>
          <w:p w:rsidR="00BB7173" w:rsidRDefault="00BB7173" w:rsidP="006F298E">
            <w:pPr>
              <w:rPr>
                <w:sz w:val="20"/>
              </w:rPr>
            </w:pPr>
            <w:r>
              <w:rPr>
                <w:sz w:val="20"/>
              </w:rPr>
              <w:t>02/2007</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w:t>
            </w:r>
            <w:r>
              <w:rPr>
                <w:sz w:val="20"/>
              </w:rPr>
              <w:t>9/15</w:t>
            </w:r>
            <w:r w:rsidRPr="00AC3423">
              <w:rPr>
                <w:sz w:val="20"/>
              </w:rPr>
              <w:t>)</w:t>
            </w:r>
          </w:p>
        </w:tc>
        <w:tc>
          <w:tcPr>
            <w:tcW w:w="1985" w:type="dxa"/>
          </w:tcPr>
          <w:p w:rsidR="00BB7173" w:rsidRDefault="00BB7173" w:rsidP="006F298E">
            <w:pPr>
              <w:rPr>
                <w:sz w:val="20"/>
              </w:rPr>
            </w:pPr>
            <w:r>
              <w:rPr>
                <w:sz w:val="20"/>
              </w:rPr>
              <w:t>G.8131/Y.1382 * (Amend. 1)</w:t>
            </w:r>
          </w:p>
        </w:tc>
        <w:tc>
          <w:tcPr>
            <w:tcW w:w="4596" w:type="dxa"/>
          </w:tcPr>
          <w:p w:rsidR="00BB7173" w:rsidRPr="00527008" w:rsidRDefault="00BB7173" w:rsidP="006F298E">
            <w:pPr>
              <w:rPr>
                <w:sz w:val="20"/>
              </w:rPr>
            </w:pPr>
            <w:r w:rsidRPr="00527008">
              <w:rPr>
                <w:sz w:val="20"/>
              </w:rPr>
              <w:t xml:space="preserve">Linear protection switching for transport MPLS (T-MPLS) networks  </w:t>
            </w:r>
          </w:p>
        </w:tc>
        <w:tc>
          <w:tcPr>
            <w:tcW w:w="1260" w:type="dxa"/>
          </w:tcPr>
          <w:p w:rsidR="00BB7173" w:rsidRDefault="00BB7173" w:rsidP="006F298E">
            <w:pPr>
              <w:rPr>
                <w:sz w:val="20"/>
              </w:rPr>
            </w:pPr>
            <w:r>
              <w:rPr>
                <w:sz w:val="20"/>
              </w:rPr>
              <w:t>09/2007</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w:t>
            </w:r>
            <w:r>
              <w:rPr>
                <w:sz w:val="20"/>
              </w:rPr>
              <w:t>9/15</w:t>
            </w:r>
            <w:r w:rsidRPr="00AC3423">
              <w:rPr>
                <w:sz w:val="20"/>
              </w:rPr>
              <w:t>)</w:t>
            </w:r>
          </w:p>
        </w:tc>
        <w:tc>
          <w:tcPr>
            <w:tcW w:w="1985" w:type="dxa"/>
          </w:tcPr>
          <w:p w:rsidR="00BB7173" w:rsidRPr="00AC3423" w:rsidRDefault="00BB7173" w:rsidP="006F298E">
            <w:pPr>
              <w:rPr>
                <w:sz w:val="20"/>
              </w:rPr>
            </w:pPr>
            <w:r w:rsidRPr="00AC3423">
              <w:rPr>
                <w:sz w:val="20"/>
              </w:rPr>
              <w:t xml:space="preserve">G.8201 </w:t>
            </w:r>
          </w:p>
        </w:tc>
        <w:tc>
          <w:tcPr>
            <w:tcW w:w="4596" w:type="dxa"/>
          </w:tcPr>
          <w:p w:rsidR="00BB7173" w:rsidRPr="00AC3423" w:rsidRDefault="00BB7173" w:rsidP="006F298E">
            <w:pPr>
              <w:rPr>
                <w:sz w:val="20"/>
              </w:rPr>
            </w:pPr>
            <w:r w:rsidRPr="00AC3423">
              <w:rPr>
                <w:sz w:val="20"/>
              </w:rPr>
              <w:t>Error performance parameters and objectives for multi-operator international paths within the Optical Transport Network (OTN)</w:t>
            </w:r>
          </w:p>
        </w:tc>
        <w:tc>
          <w:tcPr>
            <w:tcW w:w="1260" w:type="dxa"/>
          </w:tcPr>
          <w:p w:rsidR="00BB7173" w:rsidRPr="00AC3423" w:rsidRDefault="00BB7173" w:rsidP="006F298E">
            <w:pPr>
              <w:rPr>
                <w:sz w:val="20"/>
              </w:rPr>
            </w:pPr>
            <w:r w:rsidRPr="00AC3423">
              <w:rPr>
                <w:sz w:val="20"/>
              </w:rPr>
              <w:t>09/2003</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w:t>
            </w:r>
            <w:r>
              <w:rPr>
                <w:sz w:val="20"/>
              </w:rPr>
              <w:t>9/15</w:t>
            </w:r>
            <w:r w:rsidRPr="00AC3423">
              <w:rPr>
                <w:sz w:val="20"/>
              </w:rPr>
              <w:t>)</w:t>
            </w:r>
          </w:p>
        </w:tc>
        <w:tc>
          <w:tcPr>
            <w:tcW w:w="1985" w:type="dxa"/>
          </w:tcPr>
          <w:p w:rsidR="00BB7173" w:rsidRPr="00AC3423" w:rsidRDefault="00BB7173" w:rsidP="006F298E">
            <w:pPr>
              <w:rPr>
                <w:sz w:val="20"/>
              </w:rPr>
            </w:pPr>
            <w:r>
              <w:rPr>
                <w:sz w:val="20"/>
              </w:rPr>
              <w:t>Y.1720</w:t>
            </w:r>
          </w:p>
        </w:tc>
        <w:tc>
          <w:tcPr>
            <w:tcW w:w="4596" w:type="dxa"/>
          </w:tcPr>
          <w:p w:rsidR="00BB7173" w:rsidRPr="00AC3423" w:rsidRDefault="00BB7173" w:rsidP="006F298E">
            <w:pPr>
              <w:rPr>
                <w:sz w:val="20"/>
              </w:rPr>
            </w:pPr>
            <w:r w:rsidRPr="000D1F4A">
              <w:rPr>
                <w:sz w:val="20"/>
              </w:rPr>
              <w:t xml:space="preserve">Protection switching for MPLS networks  </w:t>
            </w:r>
          </w:p>
        </w:tc>
        <w:tc>
          <w:tcPr>
            <w:tcW w:w="1260" w:type="dxa"/>
          </w:tcPr>
          <w:p w:rsidR="00BB7173" w:rsidRPr="00AC3423" w:rsidRDefault="00BB7173" w:rsidP="006F298E">
            <w:pPr>
              <w:rPr>
                <w:sz w:val="20"/>
              </w:rPr>
            </w:pPr>
            <w:r>
              <w:rPr>
                <w:sz w:val="20"/>
              </w:rPr>
              <w:t>12/2006</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w:t>
            </w:r>
            <w:r>
              <w:rPr>
                <w:sz w:val="20"/>
              </w:rPr>
              <w:t>9/15</w:t>
            </w:r>
            <w:r w:rsidRPr="00AC3423">
              <w:rPr>
                <w:sz w:val="20"/>
              </w:rPr>
              <w:t>)</w:t>
            </w:r>
          </w:p>
        </w:tc>
        <w:tc>
          <w:tcPr>
            <w:tcW w:w="1985" w:type="dxa"/>
          </w:tcPr>
          <w:p w:rsidR="00BB7173" w:rsidRPr="00AC3423" w:rsidRDefault="00BB7173" w:rsidP="006F298E">
            <w:pPr>
              <w:rPr>
                <w:sz w:val="20"/>
              </w:rPr>
            </w:pPr>
            <w:r>
              <w:rPr>
                <w:sz w:val="20"/>
              </w:rPr>
              <w:t>Y.1720 (Amend. 1)</w:t>
            </w:r>
          </w:p>
        </w:tc>
        <w:tc>
          <w:tcPr>
            <w:tcW w:w="4596" w:type="dxa"/>
          </w:tcPr>
          <w:p w:rsidR="00BB7173" w:rsidRPr="00AC3423" w:rsidRDefault="00BB7173" w:rsidP="006F298E">
            <w:pPr>
              <w:rPr>
                <w:sz w:val="20"/>
              </w:rPr>
            </w:pPr>
            <w:r w:rsidRPr="000D1F4A">
              <w:rPr>
                <w:sz w:val="20"/>
              </w:rPr>
              <w:t xml:space="preserve">Protection switching for MPLS networks  </w:t>
            </w:r>
          </w:p>
        </w:tc>
        <w:tc>
          <w:tcPr>
            <w:tcW w:w="1260" w:type="dxa"/>
          </w:tcPr>
          <w:p w:rsidR="00BB7173" w:rsidRPr="00AC3423" w:rsidRDefault="00BB7173" w:rsidP="006F298E">
            <w:pPr>
              <w:rPr>
                <w:sz w:val="20"/>
              </w:rPr>
            </w:pPr>
            <w:r>
              <w:rPr>
                <w:sz w:val="20"/>
              </w:rPr>
              <w:t>02/2008</w:t>
            </w:r>
          </w:p>
        </w:tc>
      </w:tr>
      <w:tr w:rsidR="00BB7173" w:rsidRPr="00AC3423" w:rsidTr="006F298E">
        <w:trPr>
          <w:cantSplit/>
          <w:jc w:val="center"/>
        </w:trPr>
        <w:tc>
          <w:tcPr>
            <w:tcW w:w="1604" w:type="dxa"/>
          </w:tcPr>
          <w:p w:rsidR="00BB7173" w:rsidRPr="00AC3423" w:rsidRDefault="00BB7173" w:rsidP="006F298E">
            <w:pPr>
              <w:rPr>
                <w:sz w:val="20"/>
              </w:rPr>
            </w:pPr>
            <w:r>
              <w:rPr>
                <w:sz w:val="20"/>
              </w:rPr>
              <w:t>ITU-T (Q.10</w:t>
            </w:r>
            <w:r w:rsidRPr="00AC3423">
              <w:rPr>
                <w:sz w:val="20"/>
              </w:rPr>
              <w:t>/15)</w:t>
            </w:r>
          </w:p>
        </w:tc>
        <w:tc>
          <w:tcPr>
            <w:tcW w:w="1985" w:type="dxa"/>
          </w:tcPr>
          <w:p w:rsidR="00BB7173" w:rsidRPr="00AC3423" w:rsidRDefault="00BB7173" w:rsidP="006F298E">
            <w:pPr>
              <w:rPr>
                <w:sz w:val="20"/>
              </w:rPr>
            </w:pPr>
            <w:r w:rsidRPr="00AC3423">
              <w:rPr>
                <w:sz w:val="20"/>
              </w:rPr>
              <w:t>G.8011/Y.1307</w:t>
            </w:r>
          </w:p>
        </w:tc>
        <w:tc>
          <w:tcPr>
            <w:tcW w:w="4596" w:type="dxa"/>
          </w:tcPr>
          <w:p w:rsidR="00BB7173" w:rsidRPr="00AC3423" w:rsidRDefault="00BB7173" w:rsidP="006F298E">
            <w:pPr>
              <w:rPr>
                <w:sz w:val="20"/>
              </w:rPr>
            </w:pPr>
            <w:r w:rsidRPr="00AC3423">
              <w:rPr>
                <w:sz w:val="20"/>
              </w:rPr>
              <w:t xml:space="preserve">Ethernet </w:t>
            </w:r>
            <w:r>
              <w:rPr>
                <w:sz w:val="20"/>
              </w:rPr>
              <w:t>service characteristics</w:t>
            </w:r>
          </w:p>
        </w:tc>
        <w:tc>
          <w:tcPr>
            <w:tcW w:w="1260" w:type="dxa"/>
          </w:tcPr>
          <w:p w:rsidR="00BB7173" w:rsidRPr="00AC3423" w:rsidRDefault="00BB7173" w:rsidP="006F298E">
            <w:pPr>
              <w:rPr>
                <w:sz w:val="20"/>
                <w:lang w:eastAsia="ja-JP"/>
              </w:rPr>
            </w:pPr>
            <w:r>
              <w:rPr>
                <w:sz w:val="20"/>
                <w:lang w:eastAsia="ja-JP"/>
              </w:rPr>
              <w:t>01/2009</w:t>
            </w:r>
            <w:r w:rsidRPr="00AC3423">
              <w:rPr>
                <w:sz w:val="20"/>
              </w:rPr>
              <w:t xml:space="preserve"> </w:t>
            </w:r>
          </w:p>
        </w:tc>
      </w:tr>
      <w:tr w:rsidR="00BB7173" w:rsidRPr="00AC3423" w:rsidTr="006F298E">
        <w:trPr>
          <w:cantSplit/>
          <w:jc w:val="center"/>
        </w:trPr>
        <w:tc>
          <w:tcPr>
            <w:tcW w:w="1604" w:type="dxa"/>
          </w:tcPr>
          <w:p w:rsidR="00BB7173" w:rsidRPr="00AC3423" w:rsidRDefault="00BB7173" w:rsidP="006F298E">
            <w:pPr>
              <w:rPr>
                <w:sz w:val="20"/>
              </w:rPr>
            </w:pPr>
            <w:r>
              <w:rPr>
                <w:sz w:val="20"/>
              </w:rPr>
              <w:t>ITU-T (Q.10</w:t>
            </w:r>
            <w:r w:rsidRPr="00AC3423">
              <w:rPr>
                <w:sz w:val="20"/>
              </w:rPr>
              <w:t>/15)</w:t>
            </w:r>
          </w:p>
        </w:tc>
        <w:tc>
          <w:tcPr>
            <w:tcW w:w="1985" w:type="dxa"/>
          </w:tcPr>
          <w:p w:rsidR="00BB7173" w:rsidRPr="00AC3423" w:rsidRDefault="00BB7173" w:rsidP="006F298E">
            <w:pPr>
              <w:rPr>
                <w:sz w:val="20"/>
              </w:rPr>
            </w:pPr>
            <w:r w:rsidRPr="00AC3423">
              <w:rPr>
                <w:sz w:val="20"/>
              </w:rPr>
              <w:t>G.8011.1/Y.1307.1</w:t>
            </w:r>
          </w:p>
        </w:tc>
        <w:tc>
          <w:tcPr>
            <w:tcW w:w="4596" w:type="dxa"/>
          </w:tcPr>
          <w:p w:rsidR="00BB7173" w:rsidRPr="00AC3423" w:rsidRDefault="00BB7173" w:rsidP="006F298E">
            <w:pPr>
              <w:rPr>
                <w:sz w:val="20"/>
                <w:lang w:eastAsia="ja-JP"/>
              </w:rPr>
            </w:pPr>
            <w:r w:rsidRPr="00AC3423">
              <w:rPr>
                <w:sz w:val="20"/>
              </w:rPr>
              <w:t>Ethernet Private Line </w:t>
            </w:r>
            <w:r w:rsidRPr="00AC3423">
              <w:rPr>
                <w:sz w:val="20"/>
                <w:lang w:eastAsia="ja-JP"/>
              </w:rPr>
              <w:t>Service</w:t>
            </w:r>
          </w:p>
        </w:tc>
        <w:tc>
          <w:tcPr>
            <w:tcW w:w="1260" w:type="dxa"/>
          </w:tcPr>
          <w:p w:rsidR="00BB7173" w:rsidRPr="00AC3423" w:rsidRDefault="00BB7173" w:rsidP="006F298E">
            <w:pPr>
              <w:rPr>
                <w:sz w:val="20"/>
                <w:lang w:eastAsia="ja-JP"/>
              </w:rPr>
            </w:pPr>
            <w:r>
              <w:rPr>
                <w:sz w:val="20"/>
                <w:lang w:eastAsia="ja-JP"/>
              </w:rPr>
              <w:t>01/2009</w:t>
            </w:r>
            <w:r w:rsidRPr="00AC3423">
              <w:rPr>
                <w:sz w:val="20"/>
              </w:rPr>
              <w:t xml:space="preserve"> </w:t>
            </w:r>
          </w:p>
        </w:tc>
      </w:tr>
      <w:tr w:rsidR="00BB7173" w:rsidRPr="00AC3423" w:rsidTr="006F298E">
        <w:trPr>
          <w:cantSplit/>
          <w:jc w:val="center"/>
        </w:trPr>
        <w:tc>
          <w:tcPr>
            <w:tcW w:w="1604" w:type="dxa"/>
          </w:tcPr>
          <w:p w:rsidR="00BB7173" w:rsidRPr="00AC3423" w:rsidRDefault="00BB7173" w:rsidP="006F298E">
            <w:pPr>
              <w:rPr>
                <w:sz w:val="20"/>
              </w:rPr>
            </w:pPr>
            <w:r>
              <w:rPr>
                <w:sz w:val="20"/>
                <w:lang w:eastAsia="ja-JP"/>
              </w:rPr>
              <w:t>ITU-T (Q.10</w:t>
            </w:r>
            <w:r w:rsidRPr="00AC3423">
              <w:rPr>
                <w:sz w:val="20"/>
                <w:lang w:eastAsia="ja-JP"/>
              </w:rPr>
              <w:t>/15)</w:t>
            </w:r>
          </w:p>
        </w:tc>
        <w:tc>
          <w:tcPr>
            <w:tcW w:w="1985" w:type="dxa"/>
          </w:tcPr>
          <w:p w:rsidR="00BB7173" w:rsidRPr="00AC3423" w:rsidRDefault="00BB7173" w:rsidP="006F298E">
            <w:pPr>
              <w:rPr>
                <w:sz w:val="20"/>
              </w:rPr>
            </w:pPr>
            <w:r w:rsidRPr="00AC3423">
              <w:rPr>
                <w:sz w:val="20"/>
                <w:lang w:eastAsia="ja-JP"/>
              </w:rPr>
              <w:t>G.8011.2/Y.1307.2</w:t>
            </w:r>
          </w:p>
        </w:tc>
        <w:tc>
          <w:tcPr>
            <w:tcW w:w="4596" w:type="dxa"/>
          </w:tcPr>
          <w:p w:rsidR="00BB7173" w:rsidRPr="00AC3423" w:rsidRDefault="00BB7173" w:rsidP="006F298E">
            <w:pPr>
              <w:rPr>
                <w:sz w:val="20"/>
              </w:rPr>
            </w:pPr>
            <w:r w:rsidRPr="00AC3423">
              <w:rPr>
                <w:sz w:val="20"/>
              </w:rPr>
              <w:t>Ethernet Virtual Private Line Service</w:t>
            </w:r>
          </w:p>
        </w:tc>
        <w:tc>
          <w:tcPr>
            <w:tcW w:w="1260" w:type="dxa"/>
          </w:tcPr>
          <w:p w:rsidR="00BB7173" w:rsidRPr="00AC3423" w:rsidRDefault="00BB7173" w:rsidP="006F298E">
            <w:pPr>
              <w:rPr>
                <w:sz w:val="20"/>
              </w:rPr>
            </w:pPr>
            <w:r>
              <w:rPr>
                <w:sz w:val="20"/>
                <w:lang w:eastAsia="ja-JP"/>
              </w:rPr>
              <w:t>01/2009</w:t>
            </w:r>
          </w:p>
        </w:tc>
      </w:tr>
      <w:tr w:rsidR="00BB7173" w:rsidRPr="00AC3423" w:rsidTr="006F298E">
        <w:trPr>
          <w:cantSplit/>
          <w:jc w:val="center"/>
        </w:trPr>
        <w:tc>
          <w:tcPr>
            <w:tcW w:w="1604" w:type="dxa"/>
          </w:tcPr>
          <w:p w:rsidR="00BB7173" w:rsidRDefault="00BB7173"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985" w:type="dxa"/>
          </w:tcPr>
          <w:p w:rsidR="00BB7173" w:rsidRPr="00AC3423" w:rsidRDefault="00BB7173" w:rsidP="006F298E">
            <w:pPr>
              <w:rPr>
                <w:sz w:val="20"/>
                <w:lang w:eastAsia="ja-JP"/>
              </w:rPr>
            </w:pPr>
            <w:r w:rsidRPr="00AC3423">
              <w:rPr>
                <w:sz w:val="20"/>
                <w:lang w:eastAsia="ja-JP"/>
              </w:rPr>
              <w:t>G.8011.</w:t>
            </w:r>
            <w:r>
              <w:rPr>
                <w:rFonts w:hint="eastAsia"/>
                <w:sz w:val="20"/>
                <w:lang w:eastAsia="ja-JP"/>
              </w:rPr>
              <w:t>3</w:t>
            </w:r>
            <w:r w:rsidRPr="00AC3423">
              <w:rPr>
                <w:sz w:val="20"/>
                <w:lang w:eastAsia="ja-JP"/>
              </w:rPr>
              <w:t>/Y.1307.</w:t>
            </w:r>
            <w:r>
              <w:rPr>
                <w:rFonts w:hint="eastAsia"/>
                <w:sz w:val="20"/>
                <w:lang w:eastAsia="ja-JP"/>
              </w:rPr>
              <w:t>3</w:t>
            </w:r>
          </w:p>
        </w:tc>
        <w:tc>
          <w:tcPr>
            <w:tcW w:w="4596" w:type="dxa"/>
          </w:tcPr>
          <w:p w:rsidR="00BB7173" w:rsidRPr="00AC3423" w:rsidRDefault="00BB7173" w:rsidP="006F298E">
            <w:pPr>
              <w:rPr>
                <w:sz w:val="20"/>
              </w:rPr>
            </w:pPr>
            <w:r w:rsidRPr="00BF1825">
              <w:rPr>
                <w:sz w:val="20"/>
              </w:rPr>
              <w:t>Ethernet Virtual Private LAN Service</w:t>
            </w:r>
          </w:p>
        </w:tc>
        <w:tc>
          <w:tcPr>
            <w:tcW w:w="1260" w:type="dxa"/>
          </w:tcPr>
          <w:p w:rsidR="00BB7173" w:rsidRPr="00AC3423" w:rsidRDefault="00BB7173" w:rsidP="006F298E">
            <w:pPr>
              <w:rPr>
                <w:sz w:val="20"/>
                <w:lang w:eastAsia="ja-JP"/>
              </w:rPr>
            </w:pPr>
            <w:r>
              <w:rPr>
                <w:rFonts w:hint="eastAsia"/>
                <w:sz w:val="20"/>
                <w:lang w:eastAsia="ja-JP"/>
              </w:rPr>
              <w:t>02/2010</w:t>
            </w:r>
          </w:p>
        </w:tc>
      </w:tr>
      <w:tr w:rsidR="00BB7173" w:rsidRPr="00AC3423" w:rsidTr="006F298E">
        <w:trPr>
          <w:cantSplit/>
          <w:jc w:val="center"/>
        </w:trPr>
        <w:tc>
          <w:tcPr>
            <w:tcW w:w="1604" w:type="dxa"/>
          </w:tcPr>
          <w:p w:rsidR="00BB7173" w:rsidRDefault="00BB7173"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985" w:type="dxa"/>
          </w:tcPr>
          <w:p w:rsidR="00BB7173" w:rsidRPr="00AC3423" w:rsidRDefault="00BB7173" w:rsidP="006F298E">
            <w:pPr>
              <w:rPr>
                <w:sz w:val="20"/>
                <w:lang w:eastAsia="ja-JP"/>
              </w:rPr>
            </w:pPr>
            <w:r>
              <w:rPr>
                <w:sz w:val="20"/>
                <w:lang w:eastAsia="ja-JP"/>
              </w:rPr>
              <w:t>G.8011.</w:t>
            </w:r>
            <w:r>
              <w:rPr>
                <w:rFonts w:hint="eastAsia"/>
                <w:sz w:val="20"/>
                <w:lang w:eastAsia="ja-JP"/>
              </w:rPr>
              <w:t>4</w:t>
            </w:r>
            <w:r w:rsidRPr="00AC3423">
              <w:rPr>
                <w:sz w:val="20"/>
                <w:lang w:eastAsia="ja-JP"/>
              </w:rPr>
              <w:t>/Y.1307.</w:t>
            </w:r>
            <w:r>
              <w:rPr>
                <w:rFonts w:hint="eastAsia"/>
                <w:sz w:val="20"/>
                <w:lang w:eastAsia="ja-JP"/>
              </w:rPr>
              <w:t>4</w:t>
            </w:r>
          </w:p>
        </w:tc>
        <w:tc>
          <w:tcPr>
            <w:tcW w:w="4596" w:type="dxa"/>
          </w:tcPr>
          <w:p w:rsidR="00BB7173" w:rsidRPr="00AC3423" w:rsidRDefault="00BB7173" w:rsidP="006F298E">
            <w:pPr>
              <w:rPr>
                <w:sz w:val="20"/>
              </w:rPr>
            </w:pPr>
            <w:r w:rsidRPr="00BF1825">
              <w:rPr>
                <w:sz w:val="20"/>
              </w:rPr>
              <w:t xml:space="preserve">Ethernet Virtual Private Routed </w:t>
            </w:r>
            <w:smartTag w:uri="urn:schemas-microsoft-com:office:smarttags" w:element="place">
              <w:smartTag w:uri="urn:schemas-microsoft-com:office:smarttags" w:element="PlaceType">
                <w:r w:rsidRPr="00BF1825">
                  <w:rPr>
                    <w:sz w:val="20"/>
                  </w:rPr>
                  <w:t>Multipoint</w:t>
                </w:r>
              </w:smartTag>
              <w:r w:rsidRPr="00BF1825">
                <w:rPr>
                  <w:sz w:val="20"/>
                </w:rPr>
                <w:t xml:space="preserve"> </w:t>
              </w:r>
              <w:smartTag w:uri="urn:schemas-microsoft-com:office:smarttags" w:element="PlaceName">
                <w:r w:rsidRPr="00BF1825">
                  <w:rPr>
                    <w:sz w:val="20"/>
                  </w:rPr>
                  <w:t>Service</w:t>
                </w:r>
              </w:smartTag>
            </w:smartTag>
          </w:p>
        </w:tc>
        <w:tc>
          <w:tcPr>
            <w:tcW w:w="1260" w:type="dxa"/>
          </w:tcPr>
          <w:p w:rsidR="00BB7173" w:rsidRPr="00AC3423" w:rsidRDefault="00BB7173" w:rsidP="006F298E">
            <w:pPr>
              <w:rPr>
                <w:sz w:val="20"/>
                <w:lang w:eastAsia="ja-JP"/>
              </w:rPr>
            </w:pPr>
            <w:r>
              <w:rPr>
                <w:rFonts w:hint="eastAsia"/>
                <w:sz w:val="20"/>
                <w:lang w:eastAsia="ja-JP"/>
              </w:rPr>
              <w:t>02/2010</w:t>
            </w:r>
          </w:p>
        </w:tc>
      </w:tr>
      <w:tr w:rsidR="00BB7173" w:rsidRPr="00AC3423" w:rsidTr="006F298E">
        <w:trPr>
          <w:cantSplit/>
          <w:jc w:val="center"/>
        </w:trPr>
        <w:tc>
          <w:tcPr>
            <w:tcW w:w="1604" w:type="dxa"/>
          </w:tcPr>
          <w:p w:rsidR="00BB7173" w:rsidRDefault="00BB7173"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985" w:type="dxa"/>
          </w:tcPr>
          <w:p w:rsidR="00BB7173" w:rsidRPr="00AC3423" w:rsidRDefault="00BB7173" w:rsidP="006F298E">
            <w:pPr>
              <w:rPr>
                <w:sz w:val="20"/>
                <w:lang w:eastAsia="ja-JP"/>
              </w:rPr>
            </w:pPr>
            <w:r w:rsidRPr="00AC3423">
              <w:rPr>
                <w:sz w:val="20"/>
                <w:lang w:eastAsia="ja-JP"/>
              </w:rPr>
              <w:t>G.8011.</w:t>
            </w:r>
            <w:r>
              <w:rPr>
                <w:rFonts w:hint="eastAsia"/>
                <w:sz w:val="20"/>
                <w:lang w:eastAsia="ja-JP"/>
              </w:rPr>
              <w:t>5</w:t>
            </w:r>
            <w:r w:rsidRPr="00AC3423">
              <w:rPr>
                <w:sz w:val="20"/>
                <w:lang w:eastAsia="ja-JP"/>
              </w:rPr>
              <w:t>/Y.1307.</w:t>
            </w:r>
            <w:r>
              <w:rPr>
                <w:rFonts w:hint="eastAsia"/>
                <w:sz w:val="20"/>
                <w:lang w:eastAsia="ja-JP"/>
              </w:rPr>
              <w:t>5</w:t>
            </w:r>
          </w:p>
        </w:tc>
        <w:tc>
          <w:tcPr>
            <w:tcW w:w="4596" w:type="dxa"/>
          </w:tcPr>
          <w:p w:rsidR="00BB7173" w:rsidRPr="00AC3423" w:rsidRDefault="00BB7173" w:rsidP="006F298E">
            <w:pPr>
              <w:rPr>
                <w:sz w:val="20"/>
              </w:rPr>
            </w:pPr>
            <w:r w:rsidRPr="00BF1825">
              <w:rPr>
                <w:sz w:val="20"/>
              </w:rPr>
              <w:t>Ethernet Private LAN service</w:t>
            </w:r>
          </w:p>
        </w:tc>
        <w:tc>
          <w:tcPr>
            <w:tcW w:w="1260" w:type="dxa"/>
          </w:tcPr>
          <w:p w:rsidR="00BB7173" w:rsidRPr="00AC3423" w:rsidRDefault="00BB7173" w:rsidP="006F298E">
            <w:pPr>
              <w:rPr>
                <w:sz w:val="20"/>
                <w:lang w:eastAsia="ja-JP"/>
              </w:rPr>
            </w:pPr>
            <w:r>
              <w:rPr>
                <w:rFonts w:hint="eastAsia"/>
                <w:sz w:val="20"/>
                <w:lang w:eastAsia="ja-JP"/>
              </w:rPr>
              <w:t>02/2010</w:t>
            </w:r>
          </w:p>
        </w:tc>
      </w:tr>
      <w:tr w:rsidR="00BB7173" w:rsidRPr="00AC3423" w:rsidTr="006F298E">
        <w:trPr>
          <w:cantSplit/>
          <w:jc w:val="center"/>
        </w:trPr>
        <w:tc>
          <w:tcPr>
            <w:tcW w:w="1604" w:type="dxa"/>
          </w:tcPr>
          <w:p w:rsidR="00BB7173" w:rsidRPr="00AC3423" w:rsidRDefault="00BB7173" w:rsidP="006F298E">
            <w:pPr>
              <w:rPr>
                <w:sz w:val="20"/>
              </w:rPr>
            </w:pPr>
            <w:r>
              <w:rPr>
                <w:sz w:val="20"/>
                <w:lang w:eastAsia="ja-JP"/>
              </w:rPr>
              <w:t>ITU-T (Q.10</w:t>
            </w:r>
            <w:r w:rsidRPr="00AC3423">
              <w:rPr>
                <w:sz w:val="20"/>
                <w:lang w:eastAsia="ja-JP"/>
              </w:rPr>
              <w:t>/15)</w:t>
            </w:r>
          </w:p>
        </w:tc>
        <w:tc>
          <w:tcPr>
            <w:tcW w:w="1985" w:type="dxa"/>
          </w:tcPr>
          <w:p w:rsidR="00BB7173" w:rsidRPr="00AC3423" w:rsidRDefault="00BB7173" w:rsidP="006F298E">
            <w:pPr>
              <w:rPr>
                <w:sz w:val="20"/>
              </w:rPr>
            </w:pPr>
            <w:r w:rsidRPr="00AC3423">
              <w:rPr>
                <w:sz w:val="20"/>
                <w:lang w:eastAsia="ja-JP"/>
              </w:rPr>
              <w:t>G.8012/Y.1308</w:t>
            </w:r>
          </w:p>
        </w:tc>
        <w:tc>
          <w:tcPr>
            <w:tcW w:w="4596" w:type="dxa"/>
          </w:tcPr>
          <w:p w:rsidR="00BB7173" w:rsidRPr="00AC3423" w:rsidRDefault="00BB7173" w:rsidP="006F298E">
            <w:pPr>
              <w:rPr>
                <w:sz w:val="20"/>
              </w:rPr>
            </w:pPr>
            <w:r w:rsidRPr="00AC3423">
              <w:rPr>
                <w:sz w:val="20"/>
              </w:rPr>
              <w:t>Ethernet UNI and Ethernet NNI</w:t>
            </w:r>
          </w:p>
        </w:tc>
        <w:tc>
          <w:tcPr>
            <w:tcW w:w="1260" w:type="dxa"/>
          </w:tcPr>
          <w:p w:rsidR="00BB7173" w:rsidRPr="00AC3423" w:rsidRDefault="00BB7173" w:rsidP="006F298E">
            <w:pPr>
              <w:rPr>
                <w:sz w:val="20"/>
              </w:rPr>
            </w:pPr>
            <w:r w:rsidRPr="00AC3423">
              <w:rPr>
                <w:sz w:val="20"/>
                <w:lang w:eastAsia="ja-JP"/>
              </w:rPr>
              <w:t>08/2004</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Pr="00AC3423" w:rsidRDefault="00BB7173" w:rsidP="006F298E">
            <w:pPr>
              <w:rPr>
                <w:sz w:val="20"/>
                <w:lang w:eastAsia="ja-JP"/>
              </w:rPr>
            </w:pPr>
            <w:r w:rsidRPr="00AC3423">
              <w:rPr>
                <w:sz w:val="20"/>
                <w:lang w:eastAsia="ja-JP"/>
              </w:rPr>
              <w:t>G.8012/Y.1308</w:t>
            </w:r>
            <w:r>
              <w:rPr>
                <w:sz w:val="20"/>
                <w:lang w:eastAsia="ja-JP"/>
              </w:rPr>
              <w:t xml:space="preserve"> (Amend. 1)</w:t>
            </w:r>
          </w:p>
        </w:tc>
        <w:tc>
          <w:tcPr>
            <w:tcW w:w="4596" w:type="dxa"/>
          </w:tcPr>
          <w:p w:rsidR="00BB7173" w:rsidRPr="00AC3423" w:rsidRDefault="00BB7173" w:rsidP="006F298E">
            <w:pPr>
              <w:rPr>
                <w:sz w:val="20"/>
              </w:rPr>
            </w:pPr>
            <w:r w:rsidRPr="00AC3423">
              <w:rPr>
                <w:sz w:val="20"/>
              </w:rPr>
              <w:t>Ethernet UNI and Ethernet NNI</w:t>
            </w:r>
          </w:p>
        </w:tc>
        <w:tc>
          <w:tcPr>
            <w:tcW w:w="1260" w:type="dxa"/>
          </w:tcPr>
          <w:p w:rsidR="00BB7173" w:rsidRPr="00AC3423" w:rsidRDefault="00BB7173" w:rsidP="006F298E">
            <w:pPr>
              <w:rPr>
                <w:sz w:val="20"/>
                <w:lang w:eastAsia="ja-JP"/>
              </w:rPr>
            </w:pPr>
            <w:r>
              <w:rPr>
                <w:sz w:val="20"/>
                <w:lang w:eastAsia="ja-JP"/>
              </w:rPr>
              <w:t>05/2006</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Pr="00AC3423" w:rsidRDefault="00BB7173" w:rsidP="006F298E">
            <w:pPr>
              <w:rPr>
                <w:sz w:val="20"/>
                <w:lang w:eastAsia="ja-JP"/>
              </w:rPr>
            </w:pPr>
            <w:r>
              <w:rPr>
                <w:sz w:val="20"/>
                <w:lang w:eastAsia="ja-JP"/>
              </w:rPr>
              <w:t>G.8112/Y.1371 *</w:t>
            </w:r>
          </w:p>
        </w:tc>
        <w:tc>
          <w:tcPr>
            <w:tcW w:w="4596" w:type="dxa"/>
          </w:tcPr>
          <w:p w:rsidR="00BB7173" w:rsidRPr="00AC3423" w:rsidRDefault="00BB7173" w:rsidP="006F298E">
            <w:pPr>
              <w:rPr>
                <w:sz w:val="20"/>
              </w:rPr>
            </w:pPr>
            <w:r w:rsidRPr="000B1C72">
              <w:rPr>
                <w:sz w:val="20"/>
              </w:rPr>
              <w:t xml:space="preserve">Interfaces for the Transport MPLS (T-MPLS) hierarchy  </w:t>
            </w:r>
          </w:p>
        </w:tc>
        <w:tc>
          <w:tcPr>
            <w:tcW w:w="1260" w:type="dxa"/>
          </w:tcPr>
          <w:p w:rsidR="00BB7173" w:rsidRDefault="00BB7173" w:rsidP="006F298E">
            <w:pPr>
              <w:rPr>
                <w:sz w:val="20"/>
                <w:lang w:eastAsia="ja-JP"/>
              </w:rPr>
            </w:pPr>
            <w:r>
              <w:rPr>
                <w:sz w:val="20"/>
                <w:lang w:eastAsia="ja-JP"/>
              </w:rPr>
              <w:t>10/2006</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Pr="00AC3423" w:rsidRDefault="00BB7173" w:rsidP="006F298E">
            <w:pPr>
              <w:rPr>
                <w:sz w:val="20"/>
                <w:lang w:eastAsia="ja-JP"/>
              </w:rPr>
            </w:pPr>
            <w:r>
              <w:rPr>
                <w:sz w:val="20"/>
                <w:lang w:eastAsia="ja-JP"/>
              </w:rPr>
              <w:t>G.8112/Y.1371) * (Corrig. 1)</w:t>
            </w:r>
          </w:p>
        </w:tc>
        <w:tc>
          <w:tcPr>
            <w:tcW w:w="4596" w:type="dxa"/>
          </w:tcPr>
          <w:p w:rsidR="00BB7173" w:rsidRPr="00AC3423" w:rsidRDefault="00BB7173" w:rsidP="006F298E">
            <w:pPr>
              <w:rPr>
                <w:sz w:val="20"/>
              </w:rPr>
            </w:pPr>
            <w:r w:rsidRPr="000B1C72">
              <w:rPr>
                <w:sz w:val="20"/>
              </w:rPr>
              <w:t xml:space="preserve">Interfaces for the Transport MPLS (T-MPLS) hierarchy  </w:t>
            </w:r>
          </w:p>
        </w:tc>
        <w:tc>
          <w:tcPr>
            <w:tcW w:w="1260" w:type="dxa"/>
          </w:tcPr>
          <w:p w:rsidR="00BB7173" w:rsidRDefault="00BB7173" w:rsidP="006F298E">
            <w:pPr>
              <w:rPr>
                <w:sz w:val="20"/>
                <w:lang w:eastAsia="ja-JP"/>
              </w:rPr>
            </w:pPr>
            <w:r>
              <w:rPr>
                <w:sz w:val="20"/>
                <w:lang w:eastAsia="ja-JP"/>
              </w:rPr>
              <w:t>01/2007</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Default="00BB7173" w:rsidP="006F298E">
            <w:pPr>
              <w:rPr>
                <w:sz w:val="20"/>
                <w:lang w:eastAsia="ja-JP"/>
              </w:rPr>
            </w:pPr>
            <w:r w:rsidRPr="00AC3423">
              <w:rPr>
                <w:sz w:val="20"/>
                <w:lang w:eastAsia="ja-JP"/>
              </w:rPr>
              <w:t>Y.1710</w:t>
            </w:r>
          </w:p>
        </w:tc>
        <w:tc>
          <w:tcPr>
            <w:tcW w:w="4596" w:type="dxa"/>
          </w:tcPr>
          <w:p w:rsidR="00BB7173" w:rsidRPr="000B1C72" w:rsidRDefault="00BB7173" w:rsidP="006F298E">
            <w:pPr>
              <w:rPr>
                <w:sz w:val="20"/>
              </w:rPr>
            </w:pPr>
            <w:r w:rsidRPr="00AC3423">
              <w:rPr>
                <w:sz w:val="20"/>
              </w:rPr>
              <w:t>Requirements for OAM functionality for MPLS networks</w:t>
            </w:r>
          </w:p>
        </w:tc>
        <w:tc>
          <w:tcPr>
            <w:tcW w:w="1260" w:type="dxa"/>
          </w:tcPr>
          <w:p w:rsidR="00BB7173" w:rsidRDefault="00BB7173" w:rsidP="006F298E">
            <w:pPr>
              <w:rPr>
                <w:sz w:val="20"/>
                <w:lang w:eastAsia="ja-JP"/>
              </w:rPr>
            </w:pPr>
            <w:r w:rsidRPr="00AC3423">
              <w:rPr>
                <w:sz w:val="20"/>
                <w:lang w:eastAsia="ja-JP"/>
              </w:rPr>
              <w:t>11/2002</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Default="00BB7173" w:rsidP="006F298E">
            <w:pPr>
              <w:rPr>
                <w:sz w:val="20"/>
                <w:lang w:eastAsia="ja-JP"/>
              </w:rPr>
            </w:pPr>
            <w:r w:rsidRPr="00AC3423">
              <w:rPr>
                <w:sz w:val="20"/>
                <w:lang w:eastAsia="ja-JP"/>
              </w:rPr>
              <w:t>Y.1711</w:t>
            </w:r>
          </w:p>
        </w:tc>
        <w:tc>
          <w:tcPr>
            <w:tcW w:w="4596" w:type="dxa"/>
          </w:tcPr>
          <w:p w:rsidR="00BB7173" w:rsidRPr="000B1C72" w:rsidRDefault="00BB7173" w:rsidP="006F298E">
            <w:pPr>
              <w:rPr>
                <w:sz w:val="20"/>
              </w:rPr>
            </w:pPr>
            <w:r w:rsidRPr="00AC3423">
              <w:rPr>
                <w:sz w:val="20"/>
              </w:rPr>
              <w:t>Operation &amp; Maintenance mechanism for MPLS networks</w:t>
            </w:r>
          </w:p>
        </w:tc>
        <w:tc>
          <w:tcPr>
            <w:tcW w:w="1260" w:type="dxa"/>
          </w:tcPr>
          <w:p w:rsidR="00BB7173" w:rsidRDefault="00BB7173" w:rsidP="006F298E">
            <w:pPr>
              <w:rPr>
                <w:sz w:val="20"/>
                <w:lang w:eastAsia="ja-JP"/>
              </w:rPr>
            </w:pPr>
            <w:r w:rsidRPr="00AC3423">
              <w:rPr>
                <w:sz w:val="20"/>
                <w:lang w:eastAsia="ja-JP"/>
              </w:rPr>
              <w:t>02/2004</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Default="00BB7173" w:rsidP="006F298E">
            <w:pPr>
              <w:rPr>
                <w:sz w:val="20"/>
                <w:lang w:eastAsia="ja-JP"/>
              </w:rPr>
            </w:pPr>
            <w:r w:rsidRPr="00AC3423">
              <w:rPr>
                <w:sz w:val="20"/>
                <w:lang w:eastAsia="ja-JP"/>
              </w:rPr>
              <w:t>Y.1711 (Corr. 1)</w:t>
            </w:r>
          </w:p>
        </w:tc>
        <w:tc>
          <w:tcPr>
            <w:tcW w:w="4596" w:type="dxa"/>
          </w:tcPr>
          <w:p w:rsidR="00BB7173" w:rsidRPr="000B1C72" w:rsidRDefault="00BB7173" w:rsidP="006F298E">
            <w:pPr>
              <w:rPr>
                <w:sz w:val="20"/>
              </w:rPr>
            </w:pPr>
            <w:r w:rsidRPr="00AC3423">
              <w:rPr>
                <w:sz w:val="20"/>
              </w:rPr>
              <w:t>Operation &amp; Maintenance mechanism for MPLS networks</w:t>
            </w:r>
          </w:p>
        </w:tc>
        <w:tc>
          <w:tcPr>
            <w:tcW w:w="1260" w:type="dxa"/>
          </w:tcPr>
          <w:p w:rsidR="00BB7173" w:rsidRDefault="00BB7173" w:rsidP="006F298E">
            <w:pPr>
              <w:rPr>
                <w:sz w:val="20"/>
                <w:lang w:eastAsia="ja-JP"/>
              </w:rPr>
            </w:pPr>
            <w:r w:rsidRPr="00AC3423">
              <w:rPr>
                <w:sz w:val="20"/>
                <w:lang w:eastAsia="ja-JP"/>
              </w:rPr>
              <w:t>02/2005</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Default="00BB7173" w:rsidP="006F298E">
            <w:pPr>
              <w:rPr>
                <w:sz w:val="20"/>
                <w:lang w:eastAsia="ja-JP"/>
              </w:rPr>
            </w:pPr>
            <w:r w:rsidRPr="00AC3423">
              <w:rPr>
                <w:sz w:val="20"/>
                <w:lang w:eastAsia="ja-JP"/>
              </w:rPr>
              <w:t>Y.1711 (Amend. 1)</w:t>
            </w:r>
          </w:p>
        </w:tc>
        <w:tc>
          <w:tcPr>
            <w:tcW w:w="4596" w:type="dxa"/>
          </w:tcPr>
          <w:p w:rsidR="00BB7173" w:rsidRPr="000B1C72" w:rsidRDefault="00BB7173" w:rsidP="006F298E">
            <w:pPr>
              <w:rPr>
                <w:sz w:val="20"/>
              </w:rPr>
            </w:pPr>
            <w:r w:rsidRPr="00AC3423">
              <w:rPr>
                <w:sz w:val="20"/>
              </w:rPr>
              <w:t>Operation &amp; Maintenance mechanism for MPLS networks</w:t>
            </w:r>
          </w:p>
        </w:tc>
        <w:tc>
          <w:tcPr>
            <w:tcW w:w="1260" w:type="dxa"/>
          </w:tcPr>
          <w:p w:rsidR="00BB7173" w:rsidRDefault="00BB7173" w:rsidP="006F298E">
            <w:pPr>
              <w:rPr>
                <w:sz w:val="20"/>
                <w:lang w:eastAsia="ja-JP"/>
              </w:rPr>
            </w:pPr>
            <w:r w:rsidRPr="00AC3423">
              <w:rPr>
                <w:sz w:val="20"/>
                <w:lang w:eastAsia="ja-JP"/>
              </w:rPr>
              <w:t>10/2005</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Default="00BB7173" w:rsidP="006F298E">
            <w:pPr>
              <w:rPr>
                <w:sz w:val="20"/>
                <w:lang w:eastAsia="ja-JP"/>
              </w:rPr>
            </w:pPr>
            <w:r w:rsidRPr="00AC3423">
              <w:rPr>
                <w:sz w:val="20"/>
                <w:lang w:eastAsia="ja-JP"/>
              </w:rPr>
              <w:t>Y.1712</w:t>
            </w:r>
          </w:p>
        </w:tc>
        <w:tc>
          <w:tcPr>
            <w:tcW w:w="4596" w:type="dxa"/>
          </w:tcPr>
          <w:p w:rsidR="00BB7173" w:rsidRPr="000B1C72" w:rsidRDefault="00BB7173" w:rsidP="006F298E">
            <w:pPr>
              <w:rPr>
                <w:sz w:val="20"/>
              </w:rPr>
            </w:pPr>
            <w:r w:rsidRPr="00AC3423">
              <w:rPr>
                <w:sz w:val="20"/>
              </w:rPr>
              <w:t>OAM functionality for ATM-MPLS interworking</w:t>
            </w:r>
          </w:p>
        </w:tc>
        <w:tc>
          <w:tcPr>
            <w:tcW w:w="1260" w:type="dxa"/>
          </w:tcPr>
          <w:p w:rsidR="00BB7173" w:rsidRDefault="00BB7173" w:rsidP="006F298E">
            <w:pPr>
              <w:rPr>
                <w:sz w:val="20"/>
                <w:lang w:eastAsia="ja-JP"/>
              </w:rPr>
            </w:pPr>
            <w:r w:rsidRPr="00AC3423">
              <w:rPr>
                <w:sz w:val="20"/>
                <w:lang w:eastAsia="ja-JP"/>
              </w:rPr>
              <w:t>01/2004</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Default="00BB7173" w:rsidP="006F298E">
            <w:pPr>
              <w:rPr>
                <w:sz w:val="20"/>
                <w:lang w:eastAsia="ja-JP"/>
              </w:rPr>
            </w:pPr>
            <w:r w:rsidRPr="00AC3423">
              <w:rPr>
                <w:sz w:val="20"/>
                <w:lang w:eastAsia="ja-JP"/>
              </w:rPr>
              <w:t>Y.1713</w:t>
            </w:r>
          </w:p>
        </w:tc>
        <w:tc>
          <w:tcPr>
            <w:tcW w:w="4596" w:type="dxa"/>
          </w:tcPr>
          <w:p w:rsidR="00BB7173" w:rsidRPr="000B1C72" w:rsidRDefault="00BB7173" w:rsidP="006F298E">
            <w:pPr>
              <w:rPr>
                <w:sz w:val="20"/>
              </w:rPr>
            </w:pPr>
            <w:r w:rsidRPr="00AC3423">
              <w:rPr>
                <w:sz w:val="20"/>
              </w:rPr>
              <w:t>Misbranching detection for MPLS networks</w:t>
            </w:r>
          </w:p>
        </w:tc>
        <w:tc>
          <w:tcPr>
            <w:tcW w:w="1260" w:type="dxa"/>
          </w:tcPr>
          <w:p w:rsidR="00BB7173" w:rsidRDefault="00BB7173" w:rsidP="006F298E">
            <w:pPr>
              <w:rPr>
                <w:sz w:val="20"/>
                <w:lang w:eastAsia="ja-JP"/>
              </w:rPr>
            </w:pPr>
            <w:r w:rsidRPr="00AC3423">
              <w:rPr>
                <w:sz w:val="20"/>
                <w:lang w:eastAsia="ja-JP"/>
              </w:rPr>
              <w:t>03/2004</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Default="00BB7173" w:rsidP="006F298E">
            <w:pPr>
              <w:rPr>
                <w:sz w:val="20"/>
                <w:lang w:eastAsia="ja-JP"/>
              </w:rPr>
            </w:pPr>
            <w:r w:rsidRPr="00AC3423">
              <w:rPr>
                <w:sz w:val="20"/>
                <w:lang w:eastAsia="ja-JP"/>
              </w:rPr>
              <w:t>Y.1714</w:t>
            </w:r>
          </w:p>
        </w:tc>
        <w:tc>
          <w:tcPr>
            <w:tcW w:w="4596" w:type="dxa"/>
          </w:tcPr>
          <w:p w:rsidR="00BB7173" w:rsidRPr="000B1C72" w:rsidRDefault="00BB7173" w:rsidP="006F298E">
            <w:pPr>
              <w:rPr>
                <w:sz w:val="20"/>
              </w:rPr>
            </w:pPr>
            <w:r w:rsidRPr="00AC3423">
              <w:rPr>
                <w:sz w:val="20"/>
              </w:rPr>
              <w:t>MPLS management and OAM framework</w:t>
            </w:r>
          </w:p>
        </w:tc>
        <w:tc>
          <w:tcPr>
            <w:tcW w:w="1260" w:type="dxa"/>
          </w:tcPr>
          <w:p w:rsidR="00BB7173" w:rsidRDefault="00BB7173" w:rsidP="006F298E">
            <w:pPr>
              <w:rPr>
                <w:sz w:val="20"/>
                <w:lang w:eastAsia="ja-JP"/>
              </w:rPr>
            </w:pPr>
            <w:r>
              <w:rPr>
                <w:rFonts w:hint="eastAsia"/>
                <w:sz w:val="20"/>
                <w:lang w:eastAsia="ja-JP"/>
              </w:rPr>
              <w:t>01/200</w:t>
            </w:r>
            <w:r>
              <w:rPr>
                <w:sz w:val="20"/>
                <w:lang w:eastAsia="ja-JP"/>
              </w:rPr>
              <w:t>9</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t>ITU-T (Q.10</w:t>
            </w:r>
            <w:r w:rsidRPr="00AC3423">
              <w:rPr>
                <w:sz w:val="20"/>
                <w:lang w:eastAsia="ja-JP"/>
              </w:rPr>
              <w:t>/15)</w:t>
            </w:r>
          </w:p>
        </w:tc>
        <w:tc>
          <w:tcPr>
            <w:tcW w:w="1985" w:type="dxa"/>
          </w:tcPr>
          <w:p w:rsidR="00BB7173" w:rsidRPr="00AC3423" w:rsidRDefault="00BB7173" w:rsidP="006F298E">
            <w:pPr>
              <w:rPr>
                <w:sz w:val="20"/>
                <w:lang w:eastAsia="ja-JP"/>
              </w:rPr>
            </w:pPr>
            <w:r w:rsidRPr="00AC3423">
              <w:rPr>
                <w:sz w:val="20"/>
                <w:lang w:eastAsia="ja-JP"/>
              </w:rPr>
              <w:t>Y.1730</w:t>
            </w:r>
          </w:p>
        </w:tc>
        <w:tc>
          <w:tcPr>
            <w:tcW w:w="4596" w:type="dxa"/>
          </w:tcPr>
          <w:p w:rsidR="00BB7173" w:rsidRPr="00AC3423" w:rsidRDefault="00BB7173" w:rsidP="006F298E">
            <w:pPr>
              <w:rPr>
                <w:sz w:val="20"/>
              </w:rPr>
            </w:pPr>
            <w:r w:rsidRPr="00AC3423">
              <w:rPr>
                <w:sz w:val="20"/>
              </w:rPr>
              <w:t>Requirements for OAM functions in Ethernet-based networks and Ethernet services</w:t>
            </w:r>
          </w:p>
        </w:tc>
        <w:tc>
          <w:tcPr>
            <w:tcW w:w="1260" w:type="dxa"/>
          </w:tcPr>
          <w:p w:rsidR="00BB7173" w:rsidRDefault="00BB7173" w:rsidP="006F298E">
            <w:pPr>
              <w:rPr>
                <w:sz w:val="20"/>
                <w:lang w:eastAsia="ja-JP"/>
              </w:rPr>
            </w:pPr>
            <w:r w:rsidRPr="00AC3423">
              <w:rPr>
                <w:sz w:val="20"/>
                <w:lang w:eastAsia="ja-JP"/>
              </w:rPr>
              <w:t>01/2004</w:t>
            </w:r>
          </w:p>
        </w:tc>
      </w:tr>
      <w:tr w:rsidR="00BB7173" w:rsidRPr="00AC3423" w:rsidTr="006F298E">
        <w:trPr>
          <w:cantSplit/>
          <w:jc w:val="center"/>
        </w:trPr>
        <w:tc>
          <w:tcPr>
            <w:tcW w:w="1604" w:type="dxa"/>
          </w:tcPr>
          <w:p w:rsidR="00BB7173" w:rsidRDefault="00BB7173" w:rsidP="006F298E">
            <w:pPr>
              <w:rPr>
                <w:sz w:val="20"/>
                <w:lang w:eastAsia="ja-JP"/>
              </w:rPr>
            </w:pPr>
            <w:r>
              <w:rPr>
                <w:sz w:val="20"/>
                <w:lang w:eastAsia="ja-JP"/>
              </w:rPr>
              <w:lastRenderedPageBreak/>
              <w:t>ITU-T (Q.10</w:t>
            </w:r>
            <w:r w:rsidRPr="00AC3423">
              <w:rPr>
                <w:sz w:val="20"/>
                <w:lang w:eastAsia="ja-JP"/>
              </w:rPr>
              <w:t>/15)</w:t>
            </w:r>
          </w:p>
        </w:tc>
        <w:tc>
          <w:tcPr>
            <w:tcW w:w="1985" w:type="dxa"/>
          </w:tcPr>
          <w:p w:rsidR="00BB7173" w:rsidRPr="00AC3423" w:rsidRDefault="00BB7173" w:rsidP="006F298E">
            <w:pPr>
              <w:rPr>
                <w:sz w:val="20"/>
                <w:lang w:eastAsia="ja-JP"/>
              </w:rPr>
            </w:pPr>
            <w:r w:rsidRPr="00AC3423">
              <w:rPr>
                <w:sz w:val="20"/>
                <w:lang w:eastAsia="ja-JP"/>
              </w:rPr>
              <w:t xml:space="preserve">Y.1731 </w:t>
            </w:r>
          </w:p>
        </w:tc>
        <w:tc>
          <w:tcPr>
            <w:tcW w:w="4596" w:type="dxa"/>
          </w:tcPr>
          <w:p w:rsidR="00BB7173" w:rsidRPr="00AC3423" w:rsidRDefault="00BB7173" w:rsidP="006F298E">
            <w:pPr>
              <w:rPr>
                <w:sz w:val="20"/>
              </w:rPr>
            </w:pPr>
            <w:r w:rsidRPr="00AC3423">
              <w:rPr>
                <w:sz w:val="20"/>
              </w:rPr>
              <w:t>OAM functions and mechanisms for Ethernet based networks</w:t>
            </w:r>
          </w:p>
        </w:tc>
        <w:tc>
          <w:tcPr>
            <w:tcW w:w="1260" w:type="dxa"/>
          </w:tcPr>
          <w:p w:rsidR="00BB7173" w:rsidRDefault="00BB7173" w:rsidP="006F298E">
            <w:pPr>
              <w:rPr>
                <w:sz w:val="20"/>
                <w:lang w:eastAsia="ja-JP"/>
              </w:rPr>
            </w:pPr>
            <w:r>
              <w:rPr>
                <w:sz w:val="20"/>
                <w:lang w:eastAsia="ja-JP"/>
              </w:rPr>
              <w:t>02/2008</w:t>
            </w:r>
          </w:p>
        </w:tc>
      </w:tr>
      <w:tr w:rsidR="00BB7173" w:rsidRPr="00AC3423" w:rsidTr="006F298E">
        <w:trPr>
          <w:cantSplit/>
          <w:jc w:val="center"/>
          <w:ins w:id="573" w:author="koike" w:date="2011-02-02T17:52:00Z"/>
        </w:trPr>
        <w:tc>
          <w:tcPr>
            <w:tcW w:w="1604" w:type="dxa"/>
          </w:tcPr>
          <w:p w:rsidR="00BB7173" w:rsidRPr="00AC3423" w:rsidRDefault="00BB7173" w:rsidP="006F298E">
            <w:pPr>
              <w:rPr>
                <w:ins w:id="574" w:author="koike" w:date="2011-02-02T17:52:00Z"/>
                <w:sz w:val="20"/>
              </w:rPr>
            </w:pPr>
            <w:ins w:id="575" w:author="koike" w:date="2011-02-02T17:52:00Z">
              <w:r>
                <w:rPr>
                  <w:sz w:val="20"/>
                  <w:lang w:eastAsia="ja-JP"/>
                </w:rPr>
                <w:t>ITU-T (Q.10</w:t>
              </w:r>
              <w:r w:rsidRPr="00AC3423">
                <w:rPr>
                  <w:sz w:val="20"/>
                  <w:lang w:eastAsia="ja-JP"/>
                </w:rPr>
                <w:t>/15)</w:t>
              </w:r>
            </w:ins>
          </w:p>
        </w:tc>
        <w:tc>
          <w:tcPr>
            <w:tcW w:w="1985" w:type="dxa"/>
          </w:tcPr>
          <w:p w:rsidR="00BB7173" w:rsidRPr="00AC3423" w:rsidRDefault="00BB7173" w:rsidP="006F298E">
            <w:pPr>
              <w:rPr>
                <w:ins w:id="576" w:author="koike" w:date="2011-02-02T17:52:00Z"/>
                <w:sz w:val="20"/>
              </w:rPr>
            </w:pPr>
            <w:ins w:id="577" w:author="koike" w:date="2011-02-02T17:52:00Z">
              <w:r w:rsidRPr="00AC3423">
                <w:rPr>
                  <w:sz w:val="20"/>
                  <w:lang w:eastAsia="ja-JP"/>
                </w:rPr>
                <w:t>Y.1731 (Amend. 1)</w:t>
              </w:r>
            </w:ins>
          </w:p>
        </w:tc>
        <w:tc>
          <w:tcPr>
            <w:tcW w:w="4596" w:type="dxa"/>
          </w:tcPr>
          <w:p w:rsidR="00BB7173" w:rsidRPr="00AC3423" w:rsidRDefault="00BB7173" w:rsidP="006F298E">
            <w:pPr>
              <w:rPr>
                <w:ins w:id="578" w:author="koike" w:date="2011-02-02T17:52:00Z"/>
                <w:sz w:val="20"/>
              </w:rPr>
            </w:pPr>
            <w:ins w:id="579" w:author="koike" w:date="2011-02-02T17:52:00Z">
              <w:r w:rsidRPr="00AC3423">
                <w:rPr>
                  <w:sz w:val="20"/>
                </w:rPr>
                <w:t>OAM functions and mechanisms for Ethernet based networks</w:t>
              </w:r>
            </w:ins>
          </w:p>
        </w:tc>
        <w:tc>
          <w:tcPr>
            <w:tcW w:w="1260" w:type="dxa"/>
          </w:tcPr>
          <w:p w:rsidR="00BB7173" w:rsidRDefault="00BB7173" w:rsidP="006F298E">
            <w:pPr>
              <w:rPr>
                <w:ins w:id="580" w:author="koike" w:date="2011-02-02T17:52:00Z"/>
                <w:sz w:val="20"/>
                <w:lang w:eastAsia="ja-JP"/>
              </w:rPr>
            </w:pPr>
            <w:ins w:id="581" w:author="koike" w:date="2011-02-02T17:53:00Z">
              <w:r>
                <w:rPr>
                  <w:rFonts w:hint="eastAsia"/>
                  <w:sz w:val="20"/>
                  <w:lang w:eastAsia="ja-JP"/>
                </w:rPr>
                <w:t>07/2010</w:t>
              </w:r>
            </w:ins>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G.707/Y.1322</w:t>
            </w:r>
          </w:p>
        </w:tc>
        <w:tc>
          <w:tcPr>
            <w:tcW w:w="4596" w:type="dxa"/>
          </w:tcPr>
          <w:p w:rsidR="00BB7173" w:rsidRPr="00AC3423" w:rsidRDefault="00BB7173" w:rsidP="006F298E">
            <w:pPr>
              <w:rPr>
                <w:sz w:val="20"/>
              </w:rPr>
            </w:pPr>
            <w:r w:rsidRPr="00AC3423">
              <w:rPr>
                <w:sz w:val="20"/>
              </w:rPr>
              <w:t>Network node interface for the synchronous digital hierarchy (SDH)</w:t>
            </w:r>
          </w:p>
        </w:tc>
        <w:tc>
          <w:tcPr>
            <w:tcW w:w="1260" w:type="dxa"/>
          </w:tcPr>
          <w:p w:rsidR="00BB7173" w:rsidRPr="00AC3423" w:rsidRDefault="00BB7173" w:rsidP="006F298E">
            <w:pPr>
              <w:rPr>
                <w:sz w:val="20"/>
              </w:rPr>
            </w:pPr>
            <w:r>
              <w:rPr>
                <w:sz w:val="20"/>
              </w:rPr>
              <w:t>01/2007</w:t>
            </w:r>
            <w:r w:rsidRPr="00AC3423">
              <w:rPr>
                <w:sz w:val="20"/>
              </w:rPr>
              <w:t xml:space="preserve"> </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G.707/Y.1322</w:t>
            </w:r>
            <w:r>
              <w:rPr>
                <w:sz w:val="20"/>
              </w:rPr>
              <w:t xml:space="preserve"> (Amend. 1)</w:t>
            </w:r>
          </w:p>
        </w:tc>
        <w:tc>
          <w:tcPr>
            <w:tcW w:w="4596" w:type="dxa"/>
          </w:tcPr>
          <w:p w:rsidR="00BB7173" w:rsidRPr="00AC3423" w:rsidRDefault="00BB7173" w:rsidP="006F298E">
            <w:pPr>
              <w:rPr>
                <w:sz w:val="20"/>
              </w:rPr>
            </w:pPr>
            <w:r w:rsidRPr="00AC3423">
              <w:rPr>
                <w:sz w:val="20"/>
              </w:rPr>
              <w:t>Network node interface for the synchronous digital hierarchy (SDH)</w:t>
            </w:r>
          </w:p>
        </w:tc>
        <w:tc>
          <w:tcPr>
            <w:tcW w:w="1260" w:type="dxa"/>
          </w:tcPr>
          <w:p w:rsidR="00BB7173" w:rsidRPr="00AC3423" w:rsidDel="007B3F09" w:rsidRDefault="00BB7173" w:rsidP="006F298E">
            <w:pPr>
              <w:rPr>
                <w:sz w:val="20"/>
              </w:rPr>
            </w:pPr>
            <w:r>
              <w:rPr>
                <w:sz w:val="20"/>
              </w:rPr>
              <w:t>07/2007</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G.707/Y.1322</w:t>
            </w:r>
            <w:r>
              <w:rPr>
                <w:sz w:val="20"/>
              </w:rPr>
              <w:t xml:space="preserve"> (Amend. </w:t>
            </w:r>
            <w:r>
              <w:rPr>
                <w:rFonts w:hint="eastAsia"/>
                <w:sz w:val="20"/>
                <w:lang w:eastAsia="ja-JP"/>
              </w:rPr>
              <w:t>2</w:t>
            </w:r>
            <w:r>
              <w:rPr>
                <w:sz w:val="20"/>
              </w:rPr>
              <w:t>)</w:t>
            </w:r>
          </w:p>
        </w:tc>
        <w:tc>
          <w:tcPr>
            <w:tcW w:w="4596" w:type="dxa"/>
          </w:tcPr>
          <w:p w:rsidR="00BB7173" w:rsidRPr="00AC3423" w:rsidRDefault="00BB7173" w:rsidP="006F298E">
            <w:pPr>
              <w:rPr>
                <w:sz w:val="20"/>
              </w:rPr>
            </w:pPr>
            <w:r w:rsidRPr="00AC3423">
              <w:rPr>
                <w:sz w:val="20"/>
              </w:rPr>
              <w:t>Network node interface for the synchronous digital hierarchy (SDH)</w:t>
            </w:r>
          </w:p>
        </w:tc>
        <w:tc>
          <w:tcPr>
            <w:tcW w:w="1260" w:type="dxa"/>
          </w:tcPr>
          <w:p w:rsidR="00BB7173" w:rsidRPr="00AC3423" w:rsidRDefault="00BB7173" w:rsidP="006F298E">
            <w:pPr>
              <w:rPr>
                <w:sz w:val="20"/>
                <w:lang w:eastAsia="ja-JP"/>
              </w:rPr>
            </w:pPr>
            <w:r>
              <w:rPr>
                <w:rFonts w:hint="eastAsia"/>
                <w:sz w:val="20"/>
                <w:lang w:eastAsia="ja-JP"/>
              </w:rPr>
              <w:t>11</w:t>
            </w:r>
            <w:r>
              <w:rPr>
                <w:sz w:val="20"/>
              </w:rPr>
              <w:t>/200</w:t>
            </w:r>
            <w:r>
              <w:rPr>
                <w:rFonts w:hint="eastAsia"/>
                <w:sz w:val="20"/>
                <w:lang w:eastAsia="ja-JP"/>
              </w:rPr>
              <w:t>9</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G.709/Y.1331</w:t>
            </w:r>
          </w:p>
        </w:tc>
        <w:tc>
          <w:tcPr>
            <w:tcW w:w="4596" w:type="dxa"/>
          </w:tcPr>
          <w:p w:rsidR="00BB7173" w:rsidRPr="00AC3423" w:rsidRDefault="00BB7173" w:rsidP="006F298E">
            <w:pPr>
              <w:rPr>
                <w:sz w:val="20"/>
              </w:rPr>
            </w:pPr>
            <w:r w:rsidRPr="00AC3423">
              <w:rPr>
                <w:sz w:val="20"/>
              </w:rPr>
              <w:t>Interfaces for the optical transport network (OTN)</w:t>
            </w:r>
          </w:p>
        </w:tc>
        <w:tc>
          <w:tcPr>
            <w:tcW w:w="1260" w:type="dxa"/>
          </w:tcPr>
          <w:p w:rsidR="00BB7173" w:rsidRPr="00AC3423" w:rsidRDefault="00BB7173" w:rsidP="006F298E">
            <w:pPr>
              <w:rPr>
                <w:sz w:val="20"/>
                <w:lang w:eastAsia="ja-JP"/>
              </w:rPr>
            </w:pPr>
            <w:r>
              <w:rPr>
                <w:rFonts w:hint="eastAsia"/>
                <w:sz w:val="20"/>
                <w:lang w:eastAsia="ja-JP"/>
              </w:rPr>
              <w:t>12</w:t>
            </w:r>
            <w:r w:rsidRPr="00AC3423">
              <w:rPr>
                <w:sz w:val="20"/>
              </w:rPr>
              <w:t>/200</w:t>
            </w:r>
            <w:r>
              <w:rPr>
                <w:rFonts w:hint="eastAsia"/>
                <w:sz w:val="20"/>
                <w:lang w:eastAsia="ja-JP"/>
              </w:rPr>
              <w:t>9</w:t>
            </w:r>
          </w:p>
        </w:tc>
      </w:tr>
      <w:tr w:rsidR="00BB7173" w:rsidRPr="00AC3423" w:rsidTr="006F298E">
        <w:trPr>
          <w:cantSplit/>
          <w:jc w:val="center"/>
          <w:ins w:id="582" w:author="koike" w:date="2011-02-02T17:57:00Z"/>
        </w:trPr>
        <w:tc>
          <w:tcPr>
            <w:tcW w:w="1604" w:type="dxa"/>
          </w:tcPr>
          <w:p w:rsidR="00BB7173" w:rsidRPr="00AC3423" w:rsidRDefault="00BB7173" w:rsidP="006F298E">
            <w:pPr>
              <w:rPr>
                <w:ins w:id="583" w:author="koike" w:date="2011-02-02T17:57:00Z"/>
                <w:sz w:val="20"/>
              </w:rPr>
            </w:pPr>
            <w:ins w:id="584" w:author="koike" w:date="2011-02-02T17:57:00Z">
              <w:r w:rsidRPr="00AC3423">
                <w:rPr>
                  <w:sz w:val="20"/>
                </w:rPr>
                <w:t>ITU-T (Q.11/15)</w:t>
              </w:r>
            </w:ins>
          </w:p>
        </w:tc>
        <w:tc>
          <w:tcPr>
            <w:tcW w:w="1985" w:type="dxa"/>
          </w:tcPr>
          <w:p w:rsidR="00BB7173" w:rsidRPr="00AC3423" w:rsidRDefault="00BB7173" w:rsidP="006F298E">
            <w:pPr>
              <w:rPr>
                <w:ins w:id="585" w:author="koike" w:date="2011-02-02T17:57:00Z"/>
                <w:sz w:val="20"/>
              </w:rPr>
            </w:pPr>
            <w:ins w:id="586" w:author="koike" w:date="2011-02-02T17:57:00Z">
              <w:r w:rsidRPr="00AC3423">
                <w:rPr>
                  <w:sz w:val="20"/>
                </w:rPr>
                <w:t>G.709/Y.1331</w:t>
              </w:r>
              <w:r w:rsidRPr="00AC3423">
                <w:rPr>
                  <w:sz w:val="20"/>
                  <w:lang w:eastAsia="ja-JP"/>
                </w:rPr>
                <w:t xml:space="preserve"> (Amend. 1)</w:t>
              </w:r>
            </w:ins>
          </w:p>
        </w:tc>
        <w:tc>
          <w:tcPr>
            <w:tcW w:w="4596" w:type="dxa"/>
          </w:tcPr>
          <w:p w:rsidR="00BB7173" w:rsidRPr="00AC3423" w:rsidRDefault="00BB7173" w:rsidP="006F298E">
            <w:pPr>
              <w:rPr>
                <w:ins w:id="587" w:author="koike" w:date="2011-02-02T17:57:00Z"/>
                <w:sz w:val="20"/>
              </w:rPr>
            </w:pPr>
            <w:ins w:id="588" w:author="koike" w:date="2011-02-02T17:57:00Z">
              <w:r w:rsidRPr="00AC3423">
                <w:rPr>
                  <w:sz w:val="20"/>
                </w:rPr>
                <w:t>Interfaces for the optical transport network (OTN)</w:t>
              </w:r>
            </w:ins>
          </w:p>
        </w:tc>
        <w:tc>
          <w:tcPr>
            <w:tcW w:w="1260" w:type="dxa"/>
          </w:tcPr>
          <w:p w:rsidR="00BB7173" w:rsidRPr="00AC3423" w:rsidRDefault="00BB7173" w:rsidP="006F298E">
            <w:pPr>
              <w:rPr>
                <w:ins w:id="589" w:author="koike" w:date="2011-02-02T17:57:00Z"/>
                <w:sz w:val="20"/>
                <w:lang w:eastAsia="ja-JP"/>
              </w:rPr>
            </w:pPr>
            <w:ins w:id="590" w:author="koike" w:date="2011-02-02T17:58:00Z">
              <w:r>
                <w:rPr>
                  <w:rFonts w:hint="eastAsia"/>
                  <w:sz w:val="20"/>
                  <w:lang w:eastAsia="ja-JP"/>
                </w:rPr>
                <w:t>07/2010</w:t>
              </w:r>
            </w:ins>
          </w:p>
        </w:tc>
      </w:tr>
      <w:tr w:rsidR="00BB7173" w:rsidRPr="00AC3423" w:rsidTr="006F298E">
        <w:trPr>
          <w:cantSplit/>
          <w:jc w:val="center"/>
          <w:ins w:id="591" w:author="koike" w:date="2011-02-02T17:57:00Z"/>
        </w:trPr>
        <w:tc>
          <w:tcPr>
            <w:tcW w:w="1604" w:type="dxa"/>
          </w:tcPr>
          <w:p w:rsidR="00BB7173" w:rsidRPr="00AC3423" w:rsidRDefault="00BB7173" w:rsidP="006F298E">
            <w:pPr>
              <w:rPr>
                <w:ins w:id="592" w:author="koike" w:date="2011-02-02T17:57:00Z"/>
                <w:sz w:val="20"/>
              </w:rPr>
            </w:pPr>
            <w:ins w:id="593" w:author="koike" w:date="2011-02-02T17:57:00Z">
              <w:r w:rsidRPr="00AC3423">
                <w:rPr>
                  <w:sz w:val="20"/>
                </w:rPr>
                <w:t>ITU-T (Q.11/15)</w:t>
              </w:r>
            </w:ins>
          </w:p>
        </w:tc>
        <w:tc>
          <w:tcPr>
            <w:tcW w:w="1985" w:type="dxa"/>
          </w:tcPr>
          <w:p w:rsidR="00BB7173" w:rsidRPr="00AC3423" w:rsidRDefault="00BB7173" w:rsidP="006F298E">
            <w:pPr>
              <w:rPr>
                <w:ins w:id="594" w:author="koike" w:date="2011-02-02T17:57:00Z"/>
                <w:sz w:val="20"/>
              </w:rPr>
            </w:pPr>
            <w:ins w:id="595" w:author="koike" w:date="2011-02-02T17:57:00Z">
              <w:r w:rsidRPr="00AC3423">
                <w:rPr>
                  <w:sz w:val="20"/>
                </w:rPr>
                <w:t>G.709/Y.1331</w:t>
              </w:r>
              <w:r w:rsidRPr="00AC3423">
                <w:rPr>
                  <w:sz w:val="20"/>
                  <w:lang w:eastAsia="ja-JP"/>
                </w:rPr>
                <w:t xml:space="preserve"> (</w:t>
              </w:r>
              <w:r>
                <w:rPr>
                  <w:sz w:val="20"/>
                </w:rPr>
                <w:t>Corrig</w:t>
              </w:r>
              <w:r w:rsidRPr="00AC3423">
                <w:rPr>
                  <w:sz w:val="20"/>
                  <w:lang w:eastAsia="ja-JP"/>
                </w:rPr>
                <w:t>. 1)</w:t>
              </w:r>
            </w:ins>
          </w:p>
        </w:tc>
        <w:tc>
          <w:tcPr>
            <w:tcW w:w="4596" w:type="dxa"/>
          </w:tcPr>
          <w:p w:rsidR="00BB7173" w:rsidRPr="00AC3423" w:rsidRDefault="00BB7173" w:rsidP="006F298E">
            <w:pPr>
              <w:rPr>
                <w:ins w:id="596" w:author="koike" w:date="2011-02-02T17:57:00Z"/>
                <w:sz w:val="20"/>
              </w:rPr>
            </w:pPr>
            <w:ins w:id="597" w:author="koike" w:date="2011-02-02T17:57:00Z">
              <w:r w:rsidRPr="00AC3423">
                <w:rPr>
                  <w:sz w:val="20"/>
                </w:rPr>
                <w:t>Interfaces for the optical transport network (OTN)</w:t>
              </w:r>
            </w:ins>
          </w:p>
        </w:tc>
        <w:tc>
          <w:tcPr>
            <w:tcW w:w="1260" w:type="dxa"/>
          </w:tcPr>
          <w:p w:rsidR="00BB7173" w:rsidRPr="00AC3423" w:rsidRDefault="00BB7173" w:rsidP="006F298E">
            <w:pPr>
              <w:rPr>
                <w:ins w:id="598" w:author="koike" w:date="2011-02-02T17:57:00Z"/>
                <w:sz w:val="20"/>
                <w:lang w:eastAsia="ja-JP"/>
              </w:rPr>
            </w:pPr>
            <w:ins w:id="599" w:author="koike" w:date="2011-02-02T17:58:00Z">
              <w:r>
                <w:rPr>
                  <w:rFonts w:hint="eastAsia"/>
                  <w:sz w:val="20"/>
                  <w:lang w:eastAsia="ja-JP"/>
                </w:rPr>
                <w:t>07/2010</w:t>
              </w:r>
            </w:ins>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G.Imp709/Y.1331</w:t>
            </w:r>
          </w:p>
        </w:tc>
        <w:tc>
          <w:tcPr>
            <w:tcW w:w="4596" w:type="dxa"/>
          </w:tcPr>
          <w:p w:rsidR="00BB7173" w:rsidRPr="00AC3423" w:rsidRDefault="00BB7173" w:rsidP="006F298E">
            <w:pPr>
              <w:rPr>
                <w:sz w:val="20"/>
              </w:rPr>
            </w:pPr>
            <w:r w:rsidRPr="00AC3423">
              <w:rPr>
                <w:sz w:val="20"/>
              </w:rPr>
              <w:t>Implementer's Guide</w:t>
            </w:r>
            <w:r>
              <w:rPr>
                <w:sz w:val="20"/>
              </w:rPr>
              <w:t xml:space="preserve"> to G.709</w:t>
            </w:r>
          </w:p>
        </w:tc>
        <w:tc>
          <w:tcPr>
            <w:tcW w:w="1260" w:type="dxa"/>
          </w:tcPr>
          <w:p w:rsidR="00BB7173" w:rsidRPr="00AC3423" w:rsidRDefault="00BB7173" w:rsidP="006F298E">
            <w:pPr>
              <w:rPr>
                <w:sz w:val="20"/>
              </w:rPr>
            </w:pPr>
            <w:r w:rsidRPr="00AC3423">
              <w:rPr>
                <w:sz w:val="20"/>
              </w:rPr>
              <w:t xml:space="preserve">05/2005 </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lang w:eastAsia="ja-JP"/>
              </w:rPr>
            </w:pPr>
            <w:r w:rsidRPr="00AC3423">
              <w:rPr>
                <w:sz w:val="20"/>
              </w:rPr>
              <w:t>G.7041/Y.1303</w:t>
            </w:r>
          </w:p>
        </w:tc>
        <w:tc>
          <w:tcPr>
            <w:tcW w:w="4596" w:type="dxa"/>
          </w:tcPr>
          <w:p w:rsidR="00BB7173" w:rsidRPr="00AC3423" w:rsidRDefault="00BB7173" w:rsidP="006F298E">
            <w:pPr>
              <w:rPr>
                <w:sz w:val="20"/>
              </w:rPr>
            </w:pPr>
            <w:r w:rsidRPr="00AC3423">
              <w:rPr>
                <w:sz w:val="20"/>
              </w:rPr>
              <w:t>Generic framing procedure (GFP)</w:t>
            </w:r>
          </w:p>
        </w:tc>
        <w:tc>
          <w:tcPr>
            <w:tcW w:w="1260" w:type="dxa"/>
          </w:tcPr>
          <w:p w:rsidR="00BB7173" w:rsidRPr="00AC3423" w:rsidRDefault="00BB7173" w:rsidP="006F298E">
            <w:pPr>
              <w:rPr>
                <w:sz w:val="20"/>
              </w:rPr>
            </w:pPr>
            <w:r>
              <w:rPr>
                <w:sz w:val="20"/>
              </w:rPr>
              <w:t>10/2008</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G.7041/Y.1303</w:t>
            </w:r>
            <w:r>
              <w:rPr>
                <w:sz w:val="20"/>
              </w:rPr>
              <w:t xml:space="preserve"> (Amend. 1)</w:t>
            </w:r>
          </w:p>
        </w:tc>
        <w:tc>
          <w:tcPr>
            <w:tcW w:w="4596" w:type="dxa"/>
          </w:tcPr>
          <w:p w:rsidR="00BB7173" w:rsidRPr="00AC3423" w:rsidRDefault="00BB7173" w:rsidP="006F298E">
            <w:pPr>
              <w:rPr>
                <w:sz w:val="20"/>
              </w:rPr>
            </w:pPr>
            <w:r w:rsidRPr="00AC3423">
              <w:rPr>
                <w:sz w:val="20"/>
              </w:rPr>
              <w:t>Generic framing procedure (GFP)</w:t>
            </w:r>
          </w:p>
        </w:tc>
        <w:tc>
          <w:tcPr>
            <w:tcW w:w="1260" w:type="dxa"/>
          </w:tcPr>
          <w:p w:rsidR="00BB7173" w:rsidRPr="00AC3423" w:rsidDel="006F35A8" w:rsidRDefault="00BB7173" w:rsidP="006F298E">
            <w:pPr>
              <w:rPr>
                <w:sz w:val="20"/>
              </w:rPr>
            </w:pPr>
            <w:r>
              <w:rPr>
                <w:sz w:val="20"/>
              </w:rPr>
              <w:t>01/2009</w:t>
            </w:r>
          </w:p>
        </w:tc>
      </w:tr>
      <w:tr w:rsidR="00BB7173" w:rsidRPr="00AC3423" w:rsidTr="006F298E">
        <w:trPr>
          <w:cantSplit/>
          <w:jc w:val="center"/>
          <w:ins w:id="600" w:author="koike" w:date="2011-02-02T17:58:00Z"/>
        </w:trPr>
        <w:tc>
          <w:tcPr>
            <w:tcW w:w="1604" w:type="dxa"/>
          </w:tcPr>
          <w:p w:rsidR="00BB7173" w:rsidRPr="00AC3423" w:rsidRDefault="00BB7173" w:rsidP="006F298E">
            <w:pPr>
              <w:rPr>
                <w:ins w:id="601" w:author="koike" w:date="2011-02-02T17:58:00Z"/>
                <w:sz w:val="20"/>
              </w:rPr>
            </w:pPr>
            <w:ins w:id="602" w:author="koike" w:date="2011-02-02T17:58:00Z">
              <w:r w:rsidRPr="00AC3423">
                <w:rPr>
                  <w:sz w:val="20"/>
                </w:rPr>
                <w:t>ITU-T (Q.11/15)</w:t>
              </w:r>
            </w:ins>
          </w:p>
        </w:tc>
        <w:tc>
          <w:tcPr>
            <w:tcW w:w="1985" w:type="dxa"/>
          </w:tcPr>
          <w:p w:rsidR="00BB7173" w:rsidRPr="00AC3423" w:rsidRDefault="00BB7173" w:rsidP="006F298E">
            <w:pPr>
              <w:rPr>
                <w:ins w:id="603" w:author="koike" w:date="2011-02-02T17:58:00Z"/>
                <w:sz w:val="20"/>
              </w:rPr>
            </w:pPr>
            <w:ins w:id="604" w:author="koike" w:date="2011-02-02T17:58:00Z">
              <w:r w:rsidRPr="00AC3423">
                <w:rPr>
                  <w:sz w:val="20"/>
                </w:rPr>
                <w:t>G.7041/Y.1303</w:t>
              </w:r>
              <w:r>
                <w:rPr>
                  <w:sz w:val="20"/>
                </w:rPr>
                <w:t xml:space="preserve"> (Amend. </w:t>
              </w:r>
              <w:r>
                <w:rPr>
                  <w:rFonts w:hint="eastAsia"/>
                  <w:sz w:val="20"/>
                  <w:lang w:eastAsia="ja-JP"/>
                </w:rPr>
                <w:t>2</w:t>
              </w:r>
              <w:r>
                <w:rPr>
                  <w:sz w:val="20"/>
                </w:rPr>
                <w:t>)</w:t>
              </w:r>
            </w:ins>
          </w:p>
        </w:tc>
        <w:tc>
          <w:tcPr>
            <w:tcW w:w="4596" w:type="dxa"/>
          </w:tcPr>
          <w:p w:rsidR="00BB7173" w:rsidRPr="00AC3423" w:rsidRDefault="00BB7173" w:rsidP="006F298E">
            <w:pPr>
              <w:rPr>
                <w:ins w:id="605" w:author="koike" w:date="2011-02-02T17:58:00Z"/>
                <w:sz w:val="20"/>
              </w:rPr>
            </w:pPr>
            <w:ins w:id="606" w:author="koike" w:date="2011-02-02T17:58:00Z">
              <w:r w:rsidRPr="00AC3423">
                <w:rPr>
                  <w:sz w:val="20"/>
                </w:rPr>
                <w:t>Generic framing procedure (GFP)</w:t>
              </w:r>
            </w:ins>
          </w:p>
        </w:tc>
        <w:tc>
          <w:tcPr>
            <w:tcW w:w="1260" w:type="dxa"/>
          </w:tcPr>
          <w:p w:rsidR="00BB7173" w:rsidRDefault="00BB7173" w:rsidP="006F298E">
            <w:pPr>
              <w:rPr>
                <w:ins w:id="607" w:author="koike" w:date="2011-02-02T17:58:00Z"/>
                <w:sz w:val="20"/>
                <w:lang w:eastAsia="ja-JP"/>
              </w:rPr>
            </w:pPr>
            <w:ins w:id="608" w:author="koike" w:date="2011-02-02T17:58:00Z">
              <w:r>
                <w:rPr>
                  <w:sz w:val="20"/>
                </w:rPr>
                <w:t>0</w:t>
              </w:r>
            </w:ins>
            <w:ins w:id="609" w:author="koike" w:date="2011-02-02T17:59:00Z">
              <w:r>
                <w:rPr>
                  <w:rFonts w:hint="eastAsia"/>
                  <w:sz w:val="20"/>
                  <w:lang w:eastAsia="ja-JP"/>
                </w:rPr>
                <w:t>7</w:t>
              </w:r>
            </w:ins>
            <w:ins w:id="610" w:author="koike" w:date="2011-02-02T17:58:00Z">
              <w:r>
                <w:rPr>
                  <w:sz w:val="20"/>
                </w:rPr>
                <w:t>/20</w:t>
              </w:r>
            </w:ins>
            <w:ins w:id="611" w:author="koike" w:date="2011-02-02T17:59:00Z">
              <w:r>
                <w:rPr>
                  <w:rFonts w:hint="eastAsia"/>
                  <w:sz w:val="20"/>
                  <w:lang w:eastAsia="ja-JP"/>
                </w:rPr>
                <w:t>10</w:t>
              </w:r>
            </w:ins>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G.7042/Y.1305</w:t>
            </w:r>
          </w:p>
        </w:tc>
        <w:tc>
          <w:tcPr>
            <w:tcW w:w="4596" w:type="dxa"/>
          </w:tcPr>
          <w:p w:rsidR="00BB7173" w:rsidRPr="00AC3423" w:rsidRDefault="00BB7173" w:rsidP="006F298E">
            <w:pPr>
              <w:rPr>
                <w:sz w:val="20"/>
              </w:rPr>
            </w:pPr>
            <w:r w:rsidRPr="00AC3423">
              <w:rPr>
                <w:sz w:val="20"/>
              </w:rPr>
              <w:t>Link capacity adjustment scheme (LCAS) for virtual concatenated signals</w:t>
            </w:r>
          </w:p>
        </w:tc>
        <w:tc>
          <w:tcPr>
            <w:tcW w:w="1260" w:type="dxa"/>
          </w:tcPr>
          <w:p w:rsidR="00BB7173" w:rsidRPr="00AC3423" w:rsidRDefault="00BB7173" w:rsidP="006F298E">
            <w:pPr>
              <w:rPr>
                <w:sz w:val="20"/>
              </w:rPr>
            </w:pPr>
            <w:r>
              <w:rPr>
                <w:sz w:val="20"/>
              </w:rPr>
              <w:t>03/2006</w:t>
            </w:r>
            <w:r w:rsidRPr="00AC3423">
              <w:rPr>
                <w:sz w:val="20"/>
              </w:rPr>
              <w:t xml:space="preserve"> </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G.7043/Y.1343</w:t>
            </w:r>
          </w:p>
        </w:tc>
        <w:tc>
          <w:tcPr>
            <w:tcW w:w="4596" w:type="dxa"/>
          </w:tcPr>
          <w:p w:rsidR="00BB7173" w:rsidRPr="00AC3423" w:rsidRDefault="00BB7173" w:rsidP="006F298E">
            <w:pPr>
              <w:rPr>
                <w:sz w:val="20"/>
              </w:rPr>
            </w:pPr>
            <w:r w:rsidRPr="00AC3423">
              <w:rPr>
                <w:sz w:val="20"/>
              </w:rPr>
              <w:t>Virtual Concatenation of PDH Signals</w:t>
            </w:r>
          </w:p>
        </w:tc>
        <w:tc>
          <w:tcPr>
            <w:tcW w:w="1260" w:type="dxa"/>
          </w:tcPr>
          <w:p w:rsidR="00BB7173" w:rsidRPr="00AC3423" w:rsidRDefault="00BB7173" w:rsidP="006F298E">
            <w:pPr>
              <w:rPr>
                <w:sz w:val="20"/>
              </w:rPr>
            </w:pPr>
            <w:r w:rsidRPr="00AC3423">
              <w:rPr>
                <w:sz w:val="20"/>
              </w:rPr>
              <w:t>07/2004</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G.7043/Y.1343 (Amend. 1)</w:t>
            </w:r>
          </w:p>
        </w:tc>
        <w:tc>
          <w:tcPr>
            <w:tcW w:w="4596" w:type="dxa"/>
          </w:tcPr>
          <w:p w:rsidR="00BB7173" w:rsidRPr="00AC3423" w:rsidRDefault="00BB7173" w:rsidP="006F298E">
            <w:pPr>
              <w:rPr>
                <w:sz w:val="20"/>
              </w:rPr>
            </w:pPr>
            <w:r w:rsidRPr="00AC3423">
              <w:rPr>
                <w:sz w:val="20"/>
              </w:rPr>
              <w:t>Virtual Concatenation of PDH Signals</w:t>
            </w:r>
          </w:p>
        </w:tc>
        <w:tc>
          <w:tcPr>
            <w:tcW w:w="1260" w:type="dxa"/>
          </w:tcPr>
          <w:p w:rsidR="00BB7173" w:rsidRPr="00AC3423" w:rsidRDefault="00BB7173" w:rsidP="006F298E">
            <w:pPr>
              <w:rPr>
                <w:sz w:val="20"/>
              </w:rPr>
            </w:pPr>
            <w:r w:rsidRPr="00AC3423">
              <w:rPr>
                <w:sz w:val="20"/>
              </w:rPr>
              <w:t>01/2005</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sidRPr="00AC3423">
              <w:rPr>
                <w:sz w:val="20"/>
              </w:rPr>
              <w:t>G.7043/Y.1343 (</w:t>
            </w:r>
            <w:r>
              <w:rPr>
                <w:sz w:val="20"/>
              </w:rPr>
              <w:t>Corrig.</w:t>
            </w:r>
            <w:r w:rsidRPr="00AC3423">
              <w:rPr>
                <w:sz w:val="20"/>
              </w:rPr>
              <w:t>. 1)</w:t>
            </w:r>
          </w:p>
        </w:tc>
        <w:tc>
          <w:tcPr>
            <w:tcW w:w="4596" w:type="dxa"/>
          </w:tcPr>
          <w:p w:rsidR="00BB7173" w:rsidRPr="00AC3423" w:rsidRDefault="00BB7173" w:rsidP="006F298E">
            <w:pPr>
              <w:rPr>
                <w:sz w:val="20"/>
              </w:rPr>
            </w:pPr>
            <w:r w:rsidRPr="00AC3423">
              <w:rPr>
                <w:sz w:val="20"/>
              </w:rPr>
              <w:t>Virtual Concatenation of PDH Signals</w:t>
            </w:r>
          </w:p>
        </w:tc>
        <w:tc>
          <w:tcPr>
            <w:tcW w:w="1260" w:type="dxa"/>
          </w:tcPr>
          <w:p w:rsidR="00BB7173" w:rsidRPr="00AC3423" w:rsidRDefault="00BB7173" w:rsidP="006F298E">
            <w:pPr>
              <w:rPr>
                <w:sz w:val="20"/>
              </w:rPr>
            </w:pPr>
            <w:r>
              <w:rPr>
                <w:sz w:val="20"/>
              </w:rPr>
              <w:t>12/2006</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(Q.11/15)</w:t>
            </w:r>
          </w:p>
        </w:tc>
        <w:tc>
          <w:tcPr>
            <w:tcW w:w="1985" w:type="dxa"/>
          </w:tcPr>
          <w:p w:rsidR="00BB7173" w:rsidRPr="00AC3423" w:rsidRDefault="00BB7173" w:rsidP="006F298E">
            <w:pPr>
              <w:rPr>
                <w:sz w:val="20"/>
              </w:rPr>
            </w:pPr>
            <w:r>
              <w:rPr>
                <w:sz w:val="20"/>
              </w:rPr>
              <w:t>G.Sup43</w:t>
            </w:r>
          </w:p>
        </w:tc>
        <w:tc>
          <w:tcPr>
            <w:tcW w:w="4596" w:type="dxa"/>
          </w:tcPr>
          <w:p w:rsidR="00BB7173" w:rsidRPr="00AC3423" w:rsidRDefault="00BB7173" w:rsidP="006F298E">
            <w:pPr>
              <w:rPr>
                <w:sz w:val="20"/>
              </w:rPr>
            </w:pPr>
            <w:r w:rsidRPr="006F35A8">
              <w:rPr>
                <w:sz w:val="20"/>
              </w:rPr>
              <w:t>Transport of IEEE 10GBASE-R in optical transport networks (OTN)</w:t>
            </w:r>
          </w:p>
        </w:tc>
        <w:tc>
          <w:tcPr>
            <w:tcW w:w="1260" w:type="dxa"/>
          </w:tcPr>
          <w:p w:rsidR="00BB7173" w:rsidRPr="00AC3423" w:rsidRDefault="00BB7173" w:rsidP="006F298E">
            <w:pPr>
              <w:rPr>
                <w:sz w:val="20"/>
              </w:rPr>
            </w:pPr>
            <w:r>
              <w:rPr>
                <w:sz w:val="20"/>
              </w:rPr>
              <w:t>01/2009</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Pr>
                <w:sz w:val="20"/>
              </w:rPr>
              <w:t>G.800</w:t>
            </w:r>
          </w:p>
        </w:tc>
        <w:tc>
          <w:tcPr>
            <w:tcW w:w="4596" w:type="dxa"/>
          </w:tcPr>
          <w:p w:rsidR="00BB7173" w:rsidRPr="00AC3423" w:rsidRDefault="00BB7173" w:rsidP="006F298E">
            <w:pPr>
              <w:rPr>
                <w:sz w:val="20"/>
              </w:rPr>
            </w:pPr>
            <w:r w:rsidRPr="007E5E8C">
              <w:rPr>
                <w:sz w:val="20"/>
              </w:rPr>
              <w:t xml:space="preserve">Unified functional architecture of transport networks  </w:t>
            </w:r>
          </w:p>
        </w:tc>
        <w:tc>
          <w:tcPr>
            <w:tcW w:w="1260" w:type="dxa"/>
          </w:tcPr>
          <w:p w:rsidR="00BB7173" w:rsidRPr="00AC3423" w:rsidRDefault="00BB7173" w:rsidP="006F298E">
            <w:pPr>
              <w:rPr>
                <w:sz w:val="20"/>
              </w:rPr>
            </w:pPr>
            <w:r>
              <w:rPr>
                <w:sz w:val="20"/>
              </w:rPr>
              <w:t>09/2007</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Default="00BB7173" w:rsidP="006F298E">
            <w:pPr>
              <w:rPr>
                <w:sz w:val="20"/>
              </w:rPr>
            </w:pPr>
            <w:r>
              <w:rPr>
                <w:sz w:val="20"/>
              </w:rPr>
              <w:t>G.800 (Amend. 1)</w:t>
            </w:r>
          </w:p>
        </w:tc>
        <w:tc>
          <w:tcPr>
            <w:tcW w:w="4596" w:type="dxa"/>
          </w:tcPr>
          <w:p w:rsidR="00BB7173" w:rsidRPr="007E5E8C" w:rsidRDefault="00BB7173" w:rsidP="006F298E">
            <w:pPr>
              <w:rPr>
                <w:sz w:val="20"/>
              </w:rPr>
            </w:pPr>
            <w:r w:rsidRPr="007E5E8C">
              <w:rPr>
                <w:sz w:val="20"/>
              </w:rPr>
              <w:t>Techniques to enhance the availability of transport networks</w:t>
            </w:r>
          </w:p>
        </w:tc>
        <w:tc>
          <w:tcPr>
            <w:tcW w:w="1260" w:type="dxa"/>
          </w:tcPr>
          <w:p w:rsidR="00BB7173" w:rsidRDefault="00BB7173" w:rsidP="006F298E">
            <w:pPr>
              <w:rPr>
                <w:sz w:val="20"/>
              </w:rPr>
            </w:pPr>
            <w:r>
              <w:rPr>
                <w:sz w:val="20"/>
              </w:rPr>
              <w:t>03/2009</w:t>
            </w:r>
          </w:p>
        </w:tc>
      </w:tr>
      <w:tr w:rsidR="00BB7173" w:rsidRPr="00AC3423" w:rsidTr="006F298E">
        <w:trPr>
          <w:cantSplit/>
          <w:jc w:val="center"/>
          <w:ins w:id="612" w:author="koike" w:date="2011-02-02T17:59:00Z"/>
        </w:trPr>
        <w:tc>
          <w:tcPr>
            <w:tcW w:w="1604" w:type="dxa"/>
          </w:tcPr>
          <w:p w:rsidR="00BB7173" w:rsidRPr="00AC3423" w:rsidRDefault="00BB7173" w:rsidP="006F298E">
            <w:pPr>
              <w:rPr>
                <w:ins w:id="613" w:author="koike" w:date="2011-02-02T17:59:00Z"/>
                <w:sz w:val="20"/>
              </w:rPr>
            </w:pPr>
            <w:ins w:id="614" w:author="koike" w:date="2011-02-02T17:59:00Z">
              <w:r w:rsidRPr="00AC3423">
                <w:rPr>
                  <w:sz w:val="20"/>
                </w:rPr>
                <w:t>ITU-T (Q.12/15)</w:t>
              </w:r>
            </w:ins>
          </w:p>
        </w:tc>
        <w:tc>
          <w:tcPr>
            <w:tcW w:w="1985" w:type="dxa"/>
          </w:tcPr>
          <w:p w:rsidR="00BB7173" w:rsidRDefault="00BB7173" w:rsidP="006F298E">
            <w:pPr>
              <w:rPr>
                <w:ins w:id="615" w:author="koike" w:date="2011-02-02T17:59:00Z"/>
                <w:sz w:val="20"/>
              </w:rPr>
            </w:pPr>
            <w:ins w:id="616" w:author="koike" w:date="2011-02-02T17:59:00Z">
              <w:r>
                <w:rPr>
                  <w:sz w:val="20"/>
                </w:rPr>
                <w:t xml:space="preserve">G.800 (Amend. </w:t>
              </w:r>
              <w:r>
                <w:rPr>
                  <w:rFonts w:hint="eastAsia"/>
                  <w:sz w:val="20"/>
                  <w:lang w:eastAsia="ja-JP"/>
                </w:rPr>
                <w:t>2</w:t>
              </w:r>
              <w:r>
                <w:rPr>
                  <w:sz w:val="20"/>
                </w:rPr>
                <w:t>)</w:t>
              </w:r>
            </w:ins>
          </w:p>
        </w:tc>
        <w:tc>
          <w:tcPr>
            <w:tcW w:w="4596" w:type="dxa"/>
          </w:tcPr>
          <w:p w:rsidR="00BB7173" w:rsidRPr="00E449AF" w:rsidRDefault="00BB7173" w:rsidP="006F298E">
            <w:pPr>
              <w:rPr>
                <w:ins w:id="617" w:author="koike" w:date="2011-02-02T17:59:00Z"/>
                <w:sz w:val="20"/>
              </w:rPr>
            </w:pPr>
            <w:ins w:id="618" w:author="koike" w:date="2011-02-02T17:59:00Z">
              <w:r w:rsidRPr="007E5E8C">
                <w:rPr>
                  <w:sz w:val="20"/>
                </w:rPr>
                <w:t>Techniques to enhance the availability of transport networks</w:t>
              </w:r>
            </w:ins>
          </w:p>
        </w:tc>
        <w:tc>
          <w:tcPr>
            <w:tcW w:w="1260" w:type="dxa"/>
          </w:tcPr>
          <w:p w:rsidR="00BB7173" w:rsidRDefault="00BB7173" w:rsidP="006F298E">
            <w:pPr>
              <w:rPr>
                <w:ins w:id="619" w:author="koike" w:date="2011-02-02T17:59:00Z"/>
                <w:sz w:val="20"/>
                <w:lang w:eastAsia="ja-JP"/>
              </w:rPr>
            </w:pPr>
            <w:ins w:id="620" w:author="koike" w:date="2011-02-02T17:59:00Z">
              <w:r>
                <w:rPr>
                  <w:rFonts w:hint="eastAsia"/>
                  <w:sz w:val="20"/>
                  <w:lang w:eastAsia="ja-JP"/>
                </w:rPr>
                <w:t>07</w:t>
              </w:r>
              <w:r>
                <w:rPr>
                  <w:sz w:val="20"/>
                </w:rPr>
                <w:t>/20</w:t>
              </w:r>
              <w:r>
                <w:rPr>
                  <w:rFonts w:hint="eastAsia"/>
                  <w:sz w:val="20"/>
                  <w:lang w:eastAsia="ja-JP"/>
                </w:rPr>
                <w:t>10</w:t>
              </w:r>
            </w:ins>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Pr>
                <w:sz w:val="20"/>
              </w:rPr>
              <w:t>G.805</w:t>
            </w:r>
          </w:p>
        </w:tc>
        <w:tc>
          <w:tcPr>
            <w:tcW w:w="4596" w:type="dxa"/>
          </w:tcPr>
          <w:p w:rsidR="00BB7173" w:rsidRPr="00AC3423" w:rsidRDefault="00BB7173" w:rsidP="006F298E">
            <w:pPr>
              <w:rPr>
                <w:sz w:val="20"/>
              </w:rPr>
            </w:pPr>
            <w:r w:rsidRPr="00E449AF">
              <w:rPr>
                <w:sz w:val="20"/>
              </w:rPr>
              <w:t>Generic functional architecture of transport networks</w:t>
            </w:r>
          </w:p>
        </w:tc>
        <w:tc>
          <w:tcPr>
            <w:tcW w:w="1260" w:type="dxa"/>
          </w:tcPr>
          <w:p w:rsidR="00BB7173" w:rsidRPr="00AC3423" w:rsidRDefault="00BB7173" w:rsidP="006F298E">
            <w:pPr>
              <w:rPr>
                <w:sz w:val="20"/>
              </w:rPr>
            </w:pPr>
            <w:r>
              <w:rPr>
                <w:sz w:val="20"/>
              </w:rPr>
              <w:t>03/2000</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sidRPr="00AC3423">
              <w:rPr>
                <w:sz w:val="20"/>
              </w:rPr>
              <w:t>G.872</w:t>
            </w:r>
          </w:p>
        </w:tc>
        <w:tc>
          <w:tcPr>
            <w:tcW w:w="4596" w:type="dxa"/>
          </w:tcPr>
          <w:p w:rsidR="00BB7173" w:rsidRPr="00AC3423" w:rsidRDefault="00BB7173" w:rsidP="006F298E">
            <w:pPr>
              <w:rPr>
                <w:sz w:val="20"/>
              </w:rPr>
            </w:pPr>
            <w:r w:rsidRPr="00AC3423">
              <w:rPr>
                <w:sz w:val="20"/>
              </w:rPr>
              <w:t>Architecture of optical transport networks</w:t>
            </w:r>
          </w:p>
        </w:tc>
        <w:tc>
          <w:tcPr>
            <w:tcW w:w="1260" w:type="dxa"/>
          </w:tcPr>
          <w:p w:rsidR="00BB7173" w:rsidRPr="00AC3423" w:rsidRDefault="00BB7173" w:rsidP="006F298E">
            <w:pPr>
              <w:rPr>
                <w:sz w:val="20"/>
              </w:rPr>
            </w:pPr>
            <w:r w:rsidRPr="00AC3423">
              <w:rPr>
                <w:sz w:val="20"/>
              </w:rPr>
              <w:t xml:space="preserve">11/2001 </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sidRPr="00AC3423">
              <w:rPr>
                <w:sz w:val="20"/>
              </w:rPr>
              <w:t>G.872 (Amend. 1)</w:t>
            </w:r>
          </w:p>
        </w:tc>
        <w:tc>
          <w:tcPr>
            <w:tcW w:w="4596" w:type="dxa"/>
          </w:tcPr>
          <w:p w:rsidR="00BB7173" w:rsidRPr="00AC3423" w:rsidRDefault="00BB7173" w:rsidP="006F298E">
            <w:pPr>
              <w:rPr>
                <w:sz w:val="20"/>
              </w:rPr>
            </w:pPr>
            <w:r w:rsidRPr="00AC3423">
              <w:rPr>
                <w:sz w:val="20"/>
              </w:rPr>
              <w:t>Architecture of optical transport networks</w:t>
            </w:r>
          </w:p>
        </w:tc>
        <w:tc>
          <w:tcPr>
            <w:tcW w:w="1260" w:type="dxa"/>
          </w:tcPr>
          <w:p w:rsidR="00BB7173" w:rsidRPr="00AC3423" w:rsidRDefault="00BB7173" w:rsidP="006F298E">
            <w:pPr>
              <w:rPr>
                <w:sz w:val="20"/>
              </w:rPr>
            </w:pPr>
            <w:r w:rsidRPr="00AC3423">
              <w:rPr>
                <w:sz w:val="20"/>
              </w:rPr>
              <w:t>12/2003</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sidRPr="00AC3423">
              <w:rPr>
                <w:sz w:val="20"/>
              </w:rPr>
              <w:t>G.872 (</w:t>
            </w:r>
            <w:r w:rsidRPr="00AC3423">
              <w:rPr>
                <w:sz w:val="20"/>
                <w:lang w:eastAsia="ja-JP"/>
              </w:rPr>
              <w:t>Corrig</w:t>
            </w:r>
            <w:r w:rsidRPr="00AC3423">
              <w:rPr>
                <w:sz w:val="20"/>
              </w:rPr>
              <w:t>. 1)</w:t>
            </w:r>
          </w:p>
        </w:tc>
        <w:tc>
          <w:tcPr>
            <w:tcW w:w="4596" w:type="dxa"/>
          </w:tcPr>
          <w:p w:rsidR="00BB7173" w:rsidRPr="00AC3423" w:rsidRDefault="00BB7173" w:rsidP="006F298E">
            <w:pPr>
              <w:rPr>
                <w:sz w:val="20"/>
              </w:rPr>
            </w:pPr>
            <w:r w:rsidRPr="00AC3423">
              <w:rPr>
                <w:sz w:val="20"/>
              </w:rPr>
              <w:t>Architecture of optical transport networks</w:t>
            </w:r>
          </w:p>
        </w:tc>
        <w:tc>
          <w:tcPr>
            <w:tcW w:w="1260" w:type="dxa"/>
          </w:tcPr>
          <w:p w:rsidR="00BB7173" w:rsidRPr="00AC3423" w:rsidRDefault="00BB7173" w:rsidP="006F298E">
            <w:pPr>
              <w:rPr>
                <w:sz w:val="20"/>
                <w:lang w:eastAsia="ja-JP"/>
              </w:rPr>
            </w:pPr>
            <w:r w:rsidRPr="00AC3423">
              <w:rPr>
                <w:sz w:val="20"/>
                <w:lang w:eastAsia="ja-JP"/>
              </w:rPr>
              <w:t>01</w:t>
            </w:r>
            <w:r w:rsidRPr="00AC3423">
              <w:rPr>
                <w:sz w:val="20"/>
              </w:rPr>
              <w:t>/200</w:t>
            </w:r>
            <w:r w:rsidRPr="00AC3423">
              <w:rPr>
                <w:sz w:val="20"/>
                <w:lang w:eastAsia="ja-JP"/>
              </w:rPr>
              <w:t>5</w:t>
            </w:r>
          </w:p>
        </w:tc>
      </w:tr>
      <w:tr w:rsidR="00BB7173" w:rsidRPr="00AC3423" w:rsidTr="006F298E">
        <w:trPr>
          <w:cantSplit/>
          <w:jc w:val="center"/>
          <w:ins w:id="621" w:author="koike" w:date="2011-02-02T18:00:00Z"/>
        </w:trPr>
        <w:tc>
          <w:tcPr>
            <w:tcW w:w="1604" w:type="dxa"/>
          </w:tcPr>
          <w:p w:rsidR="00BB7173" w:rsidRPr="00AC3423" w:rsidRDefault="00BB7173" w:rsidP="006F298E">
            <w:pPr>
              <w:rPr>
                <w:ins w:id="622" w:author="koike" w:date="2011-02-02T18:00:00Z"/>
                <w:sz w:val="20"/>
              </w:rPr>
            </w:pPr>
            <w:ins w:id="623" w:author="koike" w:date="2011-02-02T18:00:00Z">
              <w:r w:rsidRPr="00AC3423">
                <w:rPr>
                  <w:sz w:val="20"/>
                </w:rPr>
                <w:t>ITU-T (Q.12/15)</w:t>
              </w:r>
            </w:ins>
          </w:p>
        </w:tc>
        <w:tc>
          <w:tcPr>
            <w:tcW w:w="1985" w:type="dxa"/>
          </w:tcPr>
          <w:p w:rsidR="00BB7173" w:rsidRPr="00AC3423" w:rsidRDefault="00BB7173" w:rsidP="006F298E">
            <w:pPr>
              <w:rPr>
                <w:ins w:id="624" w:author="koike" w:date="2011-02-02T18:00:00Z"/>
                <w:sz w:val="20"/>
              </w:rPr>
            </w:pPr>
            <w:ins w:id="625" w:author="koike" w:date="2011-02-02T18:00:00Z">
              <w:r w:rsidRPr="00AC3423">
                <w:rPr>
                  <w:sz w:val="20"/>
                </w:rPr>
                <w:t xml:space="preserve">G.872 (Amend. </w:t>
              </w:r>
              <w:r>
                <w:rPr>
                  <w:rFonts w:hint="eastAsia"/>
                  <w:sz w:val="20"/>
                  <w:lang w:eastAsia="ja-JP"/>
                </w:rPr>
                <w:t>2</w:t>
              </w:r>
              <w:r w:rsidRPr="00AC3423">
                <w:rPr>
                  <w:sz w:val="20"/>
                </w:rPr>
                <w:t>)</w:t>
              </w:r>
            </w:ins>
          </w:p>
        </w:tc>
        <w:tc>
          <w:tcPr>
            <w:tcW w:w="4596" w:type="dxa"/>
          </w:tcPr>
          <w:p w:rsidR="00BB7173" w:rsidRPr="00AC3423" w:rsidRDefault="00BB7173" w:rsidP="006F298E">
            <w:pPr>
              <w:rPr>
                <w:ins w:id="626" w:author="koike" w:date="2011-02-02T18:00:00Z"/>
                <w:sz w:val="20"/>
              </w:rPr>
            </w:pPr>
            <w:ins w:id="627" w:author="koike" w:date="2011-02-02T18:00:00Z">
              <w:r w:rsidRPr="00AC3423">
                <w:rPr>
                  <w:sz w:val="20"/>
                </w:rPr>
                <w:t>Architecture of optical transport networks</w:t>
              </w:r>
            </w:ins>
          </w:p>
        </w:tc>
        <w:tc>
          <w:tcPr>
            <w:tcW w:w="1260" w:type="dxa"/>
          </w:tcPr>
          <w:p w:rsidR="00BB7173" w:rsidRPr="00AC3423" w:rsidRDefault="00BB7173" w:rsidP="006F298E">
            <w:pPr>
              <w:rPr>
                <w:ins w:id="628" w:author="koike" w:date="2011-02-02T18:00:00Z"/>
                <w:sz w:val="20"/>
                <w:lang w:eastAsia="ja-JP"/>
              </w:rPr>
            </w:pPr>
            <w:ins w:id="629" w:author="koike" w:date="2011-02-02T18:00:00Z">
              <w:r>
                <w:rPr>
                  <w:rFonts w:hint="eastAsia"/>
                  <w:sz w:val="20"/>
                  <w:lang w:eastAsia="ja-JP"/>
                </w:rPr>
                <w:t>07/2010</w:t>
              </w:r>
            </w:ins>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sidRPr="00AC3423">
              <w:rPr>
                <w:sz w:val="20"/>
              </w:rPr>
              <w:t>G.Imp872</w:t>
            </w:r>
          </w:p>
        </w:tc>
        <w:tc>
          <w:tcPr>
            <w:tcW w:w="4596" w:type="dxa"/>
          </w:tcPr>
          <w:p w:rsidR="00BB7173" w:rsidRPr="00AC3423" w:rsidRDefault="00BB7173" w:rsidP="006F298E">
            <w:pPr>
              <w:rPr>
                <w:sz w:val="20"/>
              </w:rPr>
            </w:pPr>
            <w:r w:rsidRPr="00AC3423">
              <w:rPr>
                <w:sz w:val="20"/>
              </w:rPr>
              <w:t>Implementer's Guide to G.872</w:t>
            </w:r>
          </w:p>
        </w:tc>
        <w:tc>
          <w:tcPr>
            <w:tcW w:w="1260" w:type="dxa"/>
          </w:tcPr>
          <w:p w:rsidR="00BB7173" w:rsidRPr="00AC3423" w:rsidRDefault="00BB7173" w:rsidP="006F298E">
            <w:pPr>
              <w:rPr>
                <w:sz w:val="20"/>
                <w:lang w:eastAsia="ja-JP"/>
              </w:rPr>
            </w:pPr>
            <w:r w:rsidRPr="00AC3423">
              <w:rPr>
                <w:sz w:val="20"/>
                <w:lang w:eastAsia="ja-JP"/>
              </w:rPr>
              <w:t>05</w:t>
            </w:r>
            <w:r w:rsidRPr="00AC3423">
              <w:rPr>
                <w:sz w:val="20"/>
              </w:rPr>
              <w:t>/200</w:t>
            </w:r>
            <w:r w:rsidRPr="00AC3423">
              <w:rPr>
                <w:sz w:val="20"/>
                <w:lang w:eastAsia="ja-JP"/>
              </w:rPr>
              <w:t>5</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lastRenderedPageBreak/>
              <w:t>ITU-T (Q.12/15)</w:t>
            </w:r>
          </w:p>
        </w:tc>
        <w:tc>
          <w:tcPr>
            <w:tcW w:w="1985" w:type="dxa"/>
          </w:tcPr>
          <w:p w:rsidR="00BB7173" w:rsidRPr="00AC3423" w:rsidRDefault="00BB7173" w:rsidP="006F298E">
            <w:pPr>
              <w:rPr>
                <w:sz w:val="20"/>
                <w:lang w:eastAsia="ja-JP"/>
              </w:rPr>
            </w:pPr>
            <w:r w:rsidRPr="00AC3423">
              <w:rPr>
                <w:sz w:val="20"/>
              </w:rPr>
              <w:t>G.8080/Y.1304</w:t>
            </w:r>
          </w:p>
        </w:tc>
        <w:tc>
          <w:tcPr>
            <w:tcW w:w="4596" w:type="dxa"/>
          </w:tcPr>
          <w:p w:rsidR="00BB7173" w:rsidRPr="00AC3423" w:rsidRDefault="00BB7173" w:rsidP="006F298E">
            <w:pPr>
              <w:rPr>
                <w:sz w:val="20"/>
              </w:rPr>
            </w:pPr>
            <w:r w:rsidRPr="00AC3423">
              <w:rPr>
                <w:sz w:val="20"/>
              </w:rPr>
              <w:t>Architecture for the Automatic</w:t>
            </w:r>
            <w:r>
              <w:rPr>
                <w:sz w:val="20"/>
              </w:rPr>
              <w:t>ally</w:t>
            </w:r>
            <w:r w:rsidRPr="00AC3423">
              <w:rPr>
                <w:sz w:val="20"/>
              </w:rPr>
              <w:t xml:space="preserve"> Switched Optical Network</w:t>
            </w:r>
            <w:r>
              <w:rPr>
                <w:sz w:val="20"/>
              </w:rPr>
              <w:t xml:space="preserve"> (ASON)</w:t>
            </w:r>
          </w:p>
        </w:tc>
        <w:tc>
          <w:tcPr>
            <w:tcW w:w="1260" w:type="dxa"/>
          </w:tcPr>
          <w:p w:rsidR="00BB7173" w:rsidRPr="00AC3423" w:rsidRDefault="00BB7173" w:rsidP="006F298E">
            <w:pPr>
              <w:rPr>
                <w:sz w:val="20"/>
              </w:rPr>
            </w:pPr>
            <w:r>
              <w:rPr>
                <w:sz w:val="20"/>
              </w:rPr>
              <w:t>06/2006</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lang w:eastAsia="ja-JP"/>
              </w:rPr>
            </w:pPr>
            <w:r w:rsidRPr="00AC3423">
              <w:rPr>
                <w:sz w:val="20"/>
              </w:rPr>
              <w:t>G.8080/Y.1304 (</w:t>
            </w:r>
            <w:r>
              <w:rPr>
                <w:sz w:val="20"/>
              </w:rPr>
              <w:t>Err</w:t>
            </w:r>
            <w:r w:rsidRPr="00AC3423">
              <w:rPr>
                <w:sz w:val="20"/>
              </w:rPr>
              <w:t xml:space="preserve">. </w:t>
            </w:r>
            <w:r>
              <w:rPr>
                <w:sz w:val="20"/>
              </w:rPr>
              <w:t>1</w:t>
            </w:r>
            <w:r w:rsidRPr="00AC3423">
              <w:rPr>
                <w:sz w:val="20"/>
              </w:rPr>
              <w:t>)</w:t>
            </w:r>
          </w:p>
        </w:tc>
        <w:tc>
          <w:tcPr>
            <w:tcW w:w="4596" w:type="dxa"/>
          </w:tcPr>
          <w:p w:rsidR="00BB7173" w:rsidRPr="00AC3423" w:rsidRDefault="00BB7173" w:rsidP="006F298E">
            <w:pPr>
              <w:rPr>
                <w:sz w:val="20"/>
              </w:rPr>
            </w:pPr>
            <w:r w:rsidRPr="00AC3423">
              <w:rPr>
                <w:sz w:val="20"/>
              </w:rPr>
              <w:t>Architecture for the Automatic</w:t>
            </w:r>
            <w:r>
              <w:rPr>
                <w:sz w:val="20"/>
              </w:rPr>
              <w:t>ally</w:t>
            </w:r>
            <w:r w:rsidRPr="00AC3423">
              <w:rPr>
                <w:sz w:val="20"/>
              </w:rPr>
              <w:t xml:space="preserve"> Switched Optical Network </w:t>
            </w:r>
            <w:r>
              <w:rPr>
                <w:sz w:val="20"/>
              </w:rPr>
              <w:t>(ASON)</w:t>
            </w:r>
          </w:p>
        </w:tc>
        <w:tc>
          <w:tcPr>
            <w:tcW w:w="1260" w:type="dxa"/>
          </w:tcPr>
          <w:p w:rsidR="00BB7173" w:rsidRPr="00AC3423" w:rsidRDefault="00BB7173" w:rsidP="006F298E">
            <w:pPr>
              <w:rPr>
                <w:sz w:val="20"/>
              </w:rPr>
            </w:pPr>
            <w:r>
              <w:rPr>
                <w:sz w:val="20"/>
              </w:rPr>
              <w:t>04/2007</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sidRPr="00AC3423">
              <w:rPr>
                <w:sz w:val="20"/>
              </w:rPr>
              <w:t>G.8080/Y.1304</w:t>
            </w:r>
            <w:r>
              <w:rPr>
                <w:sz w:val="20"/>
              </w:rPr>
              <w:t xml:space="preserve"> (Corrig. 1)</w:t>
            </w:r>
          </w:p>
        </w:tc>
        <w:tc>
          <w:tcPr>
            <w:tcW w:w="4596" w:type="dxa"/>
          </w:tcPr>
          <w:p w:rsidR="00BB7173" w:rsidRPr="00AC3423" w:rsidRDefault="00BB7173" w:rsidP="006F298E">
            <w:pPr>
              <w:rPr>
                <w:sz w:val="20"/>
              </w:rPr>
            </w:pPr>
            <w:r w:rsidRPr="00AC3423">
              <w:rPr>
                <w:sz w:val="20"/>
              </w:rPr>
              <w:t>Architecture for the Automatic</w:t>
            </w:r>
            <w:r>
              <w:rPr>
                <w:sz w:val="20"/>
              </w:rPr>
              <w:t>ally</w:t>
            </w:r>
            <w:r w:rsidRPr="00AC3423">
              <w:rPr>
                <w:sz w:val="20"/>
              </w:rPr>
              <w:t xml:space="preserve"> Switched Optical Network</w:t>
            </w:r>
            <w:r>
              <w:rPr>
                <w:sz w:val="20"/>
              </w:rPr>
              <w:t xml:space="preserve"> (ASON)</w:t>
            </w:r>
          </w:p>
        </w:tc>
        <w:tc>
          <w:tcPr>
            <w:tcW w:w="1260" w:type="dxa"/>
          </w:tcPr>
          <w:p w:rsidR="00BB7173" w:rsidRPr="00AC3423" w:rsidRDefault="00BB7173" w:rsidP="006F298E">
            <w:pPr>
              <w:rPr>
                <w:sz w:val="20"/>
              </w:rPr>
            </w:pPr>
            <w:r>
              <w:rPr>
                <w:sz w:val="20"/>
              </w:rPr>
              <w:t>09/2007</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sidRPr="00AC3423">
              <w:rPr>
                <w:sz w:val="20"/>
              </w:rPr>
              <w:t>G.8080/Y.1304</w:t>
            </w:r>
            <w:r>
              <w:rPr>
                <w:sz w:val="20"/>
              </w:rPr>
              <w:t xml:space="preserve"> (Amend. 1)</w:t>
            </w:r>
          </w:p>
        </w:tc>
        <w:tc>
          <w:tcPr>
            <w:tcW w:w="4596" w:type="dxa"/>
          </w:tcPr>
          <w:p w:rsidR="00BB7173" w:rsidRPr="00AC3423" w:rsidRDefault="00BB7173" w:rsidP="006F298E">
            <w:pPr>
              <w:rPr>
                <w:sz w:val="20"/>
              </w:rPr>
            </w:pPr>
            <w:r w:rsidRPr="00AC3423">
              <w:rPr>
                <w:sz w:val="20"/>
              </w:rPr>
              <w:t>Architecture for the Automatic</w:t>
            </w:r>
            <w:r>
              <w:rPr>
                <w:sz w:val="20"/>
              </w:rPr>
              <w:t>ally</w:t>
            </w:r>
            <w:r w:rsidRPr="00AC3423">
              <w:rPr>
                <w:sz w:val="20"/>
              </w:rPr>
              <w:t xml:space="preserve"> Switched Optical Network</w:t>
            </w:r>
            <w:r>
              <w:rPr>
                <w:sz w:val="20"/>
              </w:rPr>
              <w:t xml:space="preserve"> (ASON)</w:t>
            </w:r>
          </w:p>
        </w:tc>
        <w:tc>
          <w:tcPr>
            <w:tcW w:w="1260" w:type="dxa"/>
          </w:tcPr>
          <w:p w:rsidR="00BB7173" w:rsidRPr="00AC3423" w:rsidRDefault="00BB7173" w:rsidP="006F298E">
            <w:pPr>
              <w:rPr>
                <w:sz w:val="20"/>
              </w:rPr>
            </w:pPr>
            <w:r>
              <w:rPr>
                <w:sz w:val="20"/>
              </w:rPr>
              <w:t>03/2008</w:t>
            </w:r>
          </w:p>
        </w:tc>
      </w:tr>
      <w:tr w:rsidR="00BB7173" w:rsidRPr="00AC3423" w:rsidTr="006F298E">
        <w:trPr>
          <w:cantSplit/>
          <w:jc w:val="center"/>
          <w:ins w:id="630" w:author="koike" w:date="2011-02-02T18:02:00Z"/>
        </w:trPr>
        <w:tc>
          <w:tcPr>
            <w:tcW w:w="1604" w:type="dxa"/>
          </w:tcPr>
          <w:p w:rsidR="00BB7173" w:rsidRPr="00AC3423" w:rsidRDefault="00BB7173" w:rsidP="006F298E">
            <w:pPr>
              <w:rPr>
                <w:ins w:id="631" w:author="koike" w:date="2011-02-02T18:02:00Z"/>
                <w:sz w:val="20"/>
              </w:rPr>
            </w:pPr>
            <w:ins w:id="632" w:author="koike" w:date="2011-02-02T18:02:00Z">
              <w:r w:rsidRPr="00AC3423">
                <w:rPr>
                  <w:sz w:val="20"/>
                </w:rPr>
                <w:t>ITU-T (Q.12/15)</w:t>
              </w:r>
            </w:ins>
          </w:p>
        </w:tc>
        <w:tc>
          <w:tcPr>
            <w:tcW w:w="1985" w:type="dxa"/>
          </w:tcPr>
          <w:p w:rsidR="00BB7173" w:rsidRPr="00AC3423" w:rsidRDefault="00BB7173" w:rsidP="006F298E">
            <w:pPr>
              <w:rPr>
                <w:ins w:id="633" w:author="koike" w:date="2011-02-02T18:02:00Z"/>
                <w:sz w:val="20"/>
              </w:rPr>
            </w:pPr>
            <w:ins w:id="634" w:author="koike" w:date="2011-02-02T18:02:00Z">
              <w:r w:rsidRPr="00AC3423">
                <w:rPr>
                  <w:sz w:val="20"/>
                </w:rPr>
                <w:t>G.8080/Y.1304</w:t>
              </w:r>
              <w:r>
                <w:rPr>
                  <w:sz w:val="20"/>
                </w:rPr>
                <w:t xml:space="preserve"> (Amend. </w:t>
              </w:r>
              <w:r>
                <w:rPr>
                  <w:rFonts w:hint="eastAsia"/>
                  <w:sz w:val="20"/>
                  <w:lang w:eastAsia="ja-JP"/>
                </w:rPr>
                <w:t>2</w:t>
              </w:r>
              <w:r>
                <w:rPr>
                  <w:sz w:val="20"/>
                </w:rPr>
                <w:t>)</w:t>
              </w:r>
            </w:ins>
          </w:p>
        </w:tc>
        <w:tc>
          <w:tcPr>
            <w:tcW w:w="4596" w:type="dxa"/>
          </w:tcPr>
          <w:p w:rsidR="00BB7173" w:rsidRPr="00AC3423" w:rsidRDefault="00BB7173" w:rsidP="006F298E">
            <w:pPr>
              <w:rPr>
                <w:ins w:id="635" w:author="koike" w:date="2011-02-02T18:02:00Z"/>
                <w:sz w:val="20"/>
              </w:rPr>
            </w:pPr>
            <w:ins w:id="636" w:author="koike" w:date="2011-02-02T18:02:00Z">
              <w:r w:rsidRPr="00AC3423">
                <w:rPr>
                  <w:sz w:val="20"/>
                </w:rPr>
                <w:t>Architecture for the Automatic</w:t>
              </w:r>
              <w:r>
                <w:rPr>
                  <w:sz w:val="20"/>
                </w:rPr>
                <w:t>ally</w:t>
              </w:r>
              <w:r w:rsidRPr="00AC3423">
                <w:rPr>
                  <w:sz w:val="20"/>
                </w:rPr>
                <w:t xml:space="preserve"> Switched Optical Network</w:t>
              </w:r>
              <w:r>
                <w:rPr>
                  <w:sz w:val="20"/>
                </w:rPr>
                <w:t xml:space="preserve"> (ASON)</w:t>
              </w:r>
            </w:ins>
          </w:p>
        </w:tc>
        <w:tc>
          <w:tcPr>
            <w:tcW w:w="1260" w:type="dxa"/>
          </w:tcPr>
          <w:p w:rsidR="00BB7173" w:rsidRDefault="00BB7173" w:rsidP="006F298E">
            <w:pPr>
              <w:rPr>
                <w:ins w:id="637" w:author="koike" w:date="2011-02-02T18:02:00Z"/>
                <w:sz w:val="20"/>
                <w:lang w:eastAsia="ja-JP"/>
              </w:rPr>
            </w:pPr>
            <w:ins w:id="638" w:author="koike" w:date="2011-02-02T18:02:00Z">
              <w:r>
                <w:rPr>
                  <w:rFonts w:hint="eastAsia"/>
                  <w:sz w:val="20"/>
                  <w:lang w:eastAsia="ja-JP"/>
                </w:rPr>
                <w:t>07/2010</w:t>
              </w:r>
            </w:ins>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lang w:eastAsia="ja-JP"/>
              </w:rPr>
            </w:pPr>
            <w:r w:rsidRPr="00AC3423">
              <w:rPr>
                <w:sz w:val="20"/>
              </w:rPr>
              <w:t>G.Imp8080/</w:t>
            </w:r>
            <w:r>
              <w:rPr>
                <w:sz w:val="20"/>
              </w:rPr>
              <w:t xml:space="preserve"> </w:t>
            </w:r>
            <w:r w:rsidRPr="00AC3423">
              <w:rPr>
                <w:sz w:val="20"/>
              </w:rPr>
              <w:t>Y.1304</w:t>
            </w:r>
          </w:p>
        </w:tc>
        <w:tc>
          <w:tcPr>
            <w:tcW w:w="4596" w:type="dxa"/>
          </w:tcPr>
          <w:p w:rsidR="00BB7173" w:rsidRPr="00AC3423" w:rsidRDefault="00BB7173" w:rsidP="006F298E">
            <w:pPr>
              <w:rPr>
                <w:sz w:val="20"/>
              </w:rPr>
            </w:pPr>
            <w:r w:rsidRPr="00AC3423">
              <w:rPr>
                <w:sz w:val="20"/>
              </w:rPr>
              <w:t>Implementer's Guide to G.8080/Y.1304</w:t>
            </w:r>
          </w:p>
        </w:tc>
        <w:tc>
          <w:tcPr>
            <w:tcW w:w="1260" w:type="dxa"/>
          </w:tcPr>
          <w:p w:rsidR="00BB7173" w:rsidRPr="00AC3423" w:rsidRDefault="00BB7173" w:rsidP="006F298E">
            <w:pPr>
              <w:rPr>
                <w:sz w:val="20"/>
              </w:rPr>
            </w:pPr>
            <w:r>
              <w:rPr>
                <w:sz w:val="20"/>
              </w:rPr>
              <w:t>06/2007</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lang w:eastAsia="ja-JP"/>
              </w:rPr>
            </w:pPr>
            <w:r w:rsidRPr="00AC3423">
              <w:rPr>
                <w:sz w:val="20"/>
              </w:rPr>
              <w:t>G.8010/Y.1306</w:t>
            </w:r>
          </w:p>
        </w:tc>
        <w:tc>
          <w:tcPr>
            <w:tcW w:w="4596" w:type="dxa"/>
          </w:tcPr>
          <w:p w:rsidR="00BB7173" w:rsidRPr="00AC3423" w:rsidRDefault="00BB7173" w:rsidP="006F298E">
            <w:pPr>
              <w:rPr>
                <w:sz w:val="20"/>
              </w:rPr>
            </w:pPr>
            <w:r w:rsidRPr="00AC3423">
              <w:rPr>
                <w:sz w:val="20"/>
              </w:rPr>
              <w:t>Ethernet Layer Network Architecture    </w:t>
            </w:r>
          </w:p>
        </w:tc>
        <w:tc>
          <w:tcPr>
            <w:tcW w:w="1260" w:type="dxa"/>
          </w:tcPr>
          <w:p w:rsidR="00BB7173" w:rsidRPr="00AC3423" w:rsidRDefault="00BB7173" w:rsidP="006F298E">
            <w:pPr>
              <w:rPr>
                <w:sz w:val="20"/>
                <w:lang w:eastAsia="ja-JP"/>
              </w:rPr>
            </w:pPr>
            <w:r w:rsidRPr="00AC3423">
              <w:rPr>
                <w:sz w:val="20"/>
              </w:rPr>
              <w:t xml:space="preserve">02/2004 </w:t>
            </w:r>
          </w:p>
        </w:tc>
      </w:tr>
      <w:tr w:rsidR="00BB7173" w:rsidRPr="00AC3423" w:rsidTr="006F298E">
        <w:trPr>
          <w:cantSplit/>
          <w:jc w:val="center"/>
        </w:trPr>
        <w:tc>
          <w:tcPr>
            <w:tcW w:w="1604" w:type="dxa"/>
          </w:tcPr>
          <w:p w:rsidR="00BB7173" w:rsidRPr="00AC3423" w:rsidRDefault="00BB7173" w:rsidP="006F298E">
            <w:pPr>
              <w:rPr>
                <w:sz w:val="20"/>
              </w:rPr>
            </w:pPr>
            <w:r>
              <w:rPr>
                <w:sz w:val="20"/>
              </w:rPr>
              <w:t>ITU-T (Q.12/15)</w:t>
            </w:r>
          </w:p>
        </w:tc>
        <w:tc>
          <w:tcPr>
            <w:tcW w:w="1985" w:type="dxa"/>
          </w:tcPr>
          <w:p w:rsidR="00BB7173" w:rsidRPr="00AC3423" w:rsidRDefault="00BB7173" w:rsidP="006F298E">
            <w:pPr>
              <w:rPr>
                <w:sz w:val="20"/>
              </w:rPr>
            </w:pPr>
            <w:r>
              <w:rPr>
                <w:sz w:val="20"/>
              </w:rPr>
              <w:t>G.8010/Y.1306 (Amend 1)</w:t>
            </w:r>
          </w:p>
        </w:tc>
        <w:tc>
          <w:tcPr>
            <w:tcW w:w="4596" w:type="dxa"/>
          </w:tcPr>
          <w:p w:rsidR="00BB7173" w:rsidRPr="00AC3423" w:rsidRDefault="00BB7173" w:rsidP="006F298E">
            <w:pPr>
              <w:rPr>
                <w:sz w:val="20"/>
              </w:rPr>
            </w:pPr>
            <w:r w:rsidRPr="00AC3423">
              <w:rPr>
                <w:sz w:val="20"/>
              </w:rPr>
              <w:t>Ethernet Layer Network Architecture    </w:t>
            </w:r>
          </w:p>
        </w:tc>
        <w:tc>
          <w:tcPr>
            <w:tcW w:w="1260" w:type="dxa"/>
          </w:tcPr>
          <w:p w:rsidR="00BB7173" w:rsidRPr="00AC3423" w:rsidRDefault="00BB7173" w:rsidP="006F298E">
            <w:pPr>
              <w:rPr>
                <w:sz w:val="20"/>
                <w:lang w:eastAsia="ja-JP"/>
              </w:rPr>
            </w:pPr>
            <w:r>
              <w:rPr>
                <w:sz w:val="20"/>
                <w:lang w:eastAsia="ja-JP"/>
              </w:rPr>
              <w:t>05/2006</w:t>
            </w:r>
          </w:p>
        </w:tc>
      </w:tr>
      <w:tr w:rsidR="00BB7173" w:rsidRPr="00AC3423" w:rsidTr="006F298E">
        <w:trPr>
          <w:cantSplit/>
          <w:jc w:val="center"/>
        </w:trPr>
        <w:tc>
          <w:tcPr>
            <w:tcW w:w="1604" w:type="dxa"/>
          </w:tcPr>
          <w:p w:rsidR="00BB7173" w:rsidRDefault="00BB7173" w:rsidP="006F298E">
            <w:pPr>
              <w:rPr>
                <w:sz w:val="20"/>
              </w:rPr>
            </w:pPr>
            <w:r w:rsidRPr="00AC3423">
              <w:rPr>
                <w:sz w:val="20"/>
              </w:rPr>
              <w:t>ITU-T (Q.12/15)</w:t>
            </w:r>
          </w:p>
        </w:tc>
        <w:tc>
          <w:tcPr>
            <w:tcW w:w="1985" w:type="dxa"/>
          </w:tcPr>
          <w:p w:rsidR="00BB7173" w:rsidRDefault="00BB7173" w:rsidP="006F298E">
            <w:pPr>
              <w:rPr>
                <w:sz w:val="20"/>
              </w:rPr>
            </w:pPr>
            <w:r w:rsidRPr="00AC3423">
              <w:rPr>
                <w:sz w:val="20"/>
              </w:rPr>
              <w:t>G.8010/Y.1306</w:t>
            </w:r>
            <w:r>
              <w:rPr>
                <w:sz w:val="20"/>
              </w:rPr>
              <w:t xml:space="preserve"> (Err. 1)</w:t>
            </w:r>
          </w:p>
        </w:tc>
        <w:tc>
          <w:tcPr>
            <w:tcW w:w="4596" w:type="dxa"/>
          </w:tcPr>
          <w:p w:rsidR="00BB7173" w:rsidRPr="00AC3423" w:rsidRDefault="00BB7173" w:rsidP="006F298E">
            <w:pPr>
              <w:rPr>
                <w:sz w:val="20"/>
              </w:rPr>
            </w:pPr>
            <w:r w:rsidRPr="00AC3423">
              <w:rPr>
                <w:sz w:val="20"/>
              </w:rPr>
              <w:t>Ethernet Layer Network Architecture    </w:t>
            </w:r>
          </w:p>
        </w:tc>
        <w:tc>
          <w:tcPr>
            <w:tcW w:w="1260" w:type="dxa"/>
          </w:tcPr>
          <w:p w:rsidR="00BB7173" w:rsidRDefault="00BB7173" w:rsidP="006F298E">
            <w:pPr>
              <w:rPr>
                <w:sz w:val="20"/>
                <w:lang w:eastAsia="ja-JP"/>
              </w:rPr>
            </w:pPr>
            <w:r>
              <w:rPr>
                <w:sz w:val="20"/>
              </w:rPr>
              <w:t>09/2007</w:t>
            </w:r>
            <w:r w:rsidRPr="00AC3423">
              <w:rPr>
                <w:sz w:val="20"/>
              </w:rPr>
              <w:t xml:space="preserve"> </w:t>
            </w:r>
          </w:p>
        </w:tc>
      </w:tr>
      <w:tr w:rsidR="00BB7173" w:rsidRPr="00AC3423" w:rsidTr="006F298E">
        <w:trPr>
          <w:cantSplit/>
          <w:jc w:val="center"/>
        </w:trPr>
        <w:tc>
          <w:tcPr>
            <w:tcW w:w="1604" w:type="dxa"/>
          </w:tcPr>
          <w:p w:rsidR="00BB7173" w:rsidRDefault="00BB7173" w:rsidP="006F298E">
            <w:pPr>
              <w:rPr>
                <w:sz w:val="20"/>
              </w:rPr>
            </w:pPr>
            <w:r w:rsidRPr="00AC3423">
              <w:rPr>
                <w:sz w:val="20"/>
              </w:rPr>
              <w:t>ITU-T (Q.12/15)</w:t>
            </w:r>
          </w:p>
        </w:tc>
        <w:tc>
          <w:tcPr>
            <w:tcW w:w="1985" w:type="dxa"/>
          </w:tcPr>
          <w:p w:rsidR="00BB7173" w:rsidRDefault="00BB7173" w:rsidP="006F298E">
            <w:pPr>
              <w:rPr>
                <w:sz w:val="20"/>
              </w:rPr>
            </w:pPr>
            <w:r w:rsidRPr="00AC3423">
              <w:rPr>
                <w:sz w:val="20"/>
              </w:rPr>
              <w:t>G.8010/Y.1306</w:t>
            </w:r>
            <w:r>
              <w:rPr>
                <w:sz w:val="20"/>
              </w:rPr>
              <w:t xml:space="preserve"> (Err. 2</w:t>
            </w:r>
          </w:p>
        </w:tc>
        <w:tc>
          <w:tcPr>
            <w:tcW w:w="4596" w:type="dxa"/>
          </w:tcPr>
          <w:p w:rsidR="00BB7173" w:rsidRPr="00AC3423" w:rsidRDefault="00BB7173" w:rsidP="006F298E">
            <w:pPr>
              <w:rPr>
                <w:sz w:val="20"/>
              </w:rPr>
            </w:pPr>
            <w:r w:rsidRPr="00AC3423">
              <w:rPr>
                <w:sz w:val="20"/>
              </w:rPr>
              <w:t>Ethernet Layer Network Architecture    </w:t>
            </w:r>
          </w:p>
        </w:tc>
        <w:tc>
          <w:tcPr>
            <w:tcW w:w="1260" w:type="dxa"/>
          </w:tcPr>
          <w:p w:rsidR="00BB7173" w:rsidRDefault="00BB7173" w:rsidP="006F298E">
            <w:pPr>
              <w:rPr>
                <w:sz w:val="20"/>
                <w:lang w:eastAsia="ja-JP"/>
              </w:rPr>
            </w:pPr>
            <w:r>
              <w:rPr>
                <w:sz w:val="20"/>
              </w:rPr>
              <w:t>10/2007</w:t>
            </w:r>
            <w:r w:rsidRPr="00AC3423">
              <w:rPr>
                <w:sz w:val="20"/>
              </w:rPr>
              <w:t xml:space="preserve"> </w:t>
            </w:r>
          </w:p>
        </w:tc>
      </w:tr>
      <w:tr w:rsidR="00BB7173" w:rsidRPr="00AC3423" w:rsidTr="006F298E">
        <w:trPr>
          <w:cantSplit/>
          <w:jc w:val="center"/>
          <w:ins w:id="639" w:author="koike" w:date="2011-02-02T18:01:00Z"/>
        </w:trPr>
        <w:tc>
          <w:tcPr>
            <w:tcW w:w="1604" w:type="dxa"/>
          </w:tcPr>
          <w:p w:rsidR="00BB7173" w:rsidRPr="00AC3423" w:rsidRDefault="00BB7173" w:rsidP="006F298E">
            <w:pPr>
              <w:rPr>
                <w:ins w:id="640" w:author="koike" w:date="2011-02-02T18:01:00Z"/>
                <w:sz w:val="20"/>
              </w:rPr>
            </w:pPr>
            <w:ins w:id="641" w:author="koike" w:date="2011-02-02T18:01:00Z">
              <w:r w:rsidRPr="00AC3423">
                <w:rPr>
                  <w:sz w:val="20"/>
                </w:rPr>
                <w:t>ITU-T (Q.12/15)</w:t>
              </w:r>
            </w:ins>
          </w:p>
        </w:tc>
        <w:tc>
          <w:tcPr>
            <w:tcW w:w="1985" w:type="dxa"/>
          </w:tcPr>
          <w:p w:rsidR="00BB7173" w:rsidRPr="00AC3423" w:rsidRDefault="00BB7173" w:rsidP="006F298E">
            <w:pPr>
              <w:rPr>
                <w:ins w:id="642" w:author="koike" w:date="2011-02-02T18:01:00Z"/>
                <w:sz w:val="20"/>
                <w:lang w:eastAsia="ja-JP"/>
              </w:rPr>
            </w:pPr>
            <w:ins w:id="643" w:author="koike" w:date="2011-02-02T18:01:00Z">
              <w:r w:rsidRPr="00AC3423">
                <w:rPr>
                  <w:sz w:val="20"/>
                </w:rPr>
                <w:t>G.8010/Y.1306</w:t>
              </w:r>
              <w:r>
                <w:rPr>
                  <w:sz w:val="20"/>
                </w:rPr>
                <w:t xml:space="preserve"> (</w:t>
              </w:r>
              <w:r>
                <w:rPr>
                  <w:rFonts w:hint="eastAsia"/>
                  <w:sz w:val="20"/>
                  <w:lang w:eastAsia="ja-JP"/>
                </w:rPr>
                <w:t>Amend</w:t>
              </w:r>
              <w:r>
                <w:rPr>
                  <w:sz w:val="20"/>
                </w:rPr>
                <w:t>. 2</w:t>
              </w:r>
              <w:r>
                <w:rPr>
                  <w:rFonts w:hint="eastAsia"/>
                  <w:sz w:val="20"/>
                  <w:lang w:eastAsia="ja-JP"/>
                </w:rPr>
                <w:t>)</w:t>
              </w:r>
            </w:ins>
          </w:p>
        </w:tc>
        <w:tc>
          <w:tcPr>
            <w:tcW w:w="4596" w:type="dxa"/>
          </w:tcPr>
          <w:p w:rsidR="00BB7173" w:rsidRPr="00AC3423" w:rsidRDefault="00BB7173" w:rsidP="006F298E">
            <w:pPr>
              <w:rPr>
                <w:ins w:id="644" w:author="koike" w:date="2011-02-02T18:01:00Z"/>
                <w:sz w:val="20"/>
              </w:rPr>
            </w:pPr>
            <w:ins w:id="645" w:author="koike" w:date="2011-02-02T18:01:00Z">
              <w:r w:rsidRPr="00AC3423">
                <w:rPr>
                  <w:sz w:val="20"/>
                </w:rPr>
                <w:t>Ethernet Layer Network Architecture    </w:t>
              </w:r>
            </w:ins>
          </w:p>
        </w:tc>
        <w:tc>
          <w:tcPr>
            <w:tcW w:w="1260" w:type="dxa"/>
          </w:tcPr>
          <w:p w:rsidR="00BB7173" w:rsidRPr="00AC3423" w:rsidRDefault="00BB7173" w:rsidP="006F298E">
            <w:pPr>
              <w:rPr>
                <w:ins w:id="646" w:author="koike" w:date="2011-02-02T18:01:00Z"/>
                <w:sz w:val="20"/>
                <w:lang w:eastAsia="ja-JP"/>
              </w:rPr>
            </w:pPr>
            <w:ins w:id="647" w:author="koike" w:date="2011-02-02T18:01:00Z">
              <w:r>
                <w:rPr>
                  <w:rFonts w:hint="eastAsia"/>
                  <w:sz w:val="20"/>
                  <w:lang w:eastAsia="ja-JP"/>
                </w:rPr>
                <w:t>07/2010</w:t>
              </w:r>
            </w:ins>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sidRPr="00AC3423">
              <w:rPr>
                <w:sz w:val="20"/>
              </w:rPr>
              <w:t>G.8110/Y.1370</w:t>
            </w:r>
          </w:p>
        </w:tc>
        <w:tc>
          <w:tcPr>
            <w:tcW w:w="4596" w:type="dxa"/>
          </w:tcPr>
          <w:p w:rsidR="00BB7173" w:rsidRPr="00AC3423" w:rsidRDefault="00BB7173" w:rsidP="006F298E">
            <w:pPr>
              <w:rPr>
                <w:sz w:val="20"/>
                <w:lang w:eastAsia="ja-JP"/>
              </w:rPr>
            </w:pPr>
            <w:r w:rsidRPr="00AC3423">
              <w:rPr>
                <w:sz w:val="20"/>
              </w:rPr>
              <w:t>MPLS Layer Network Architecture</w:t>
            </w:r>
          </w:p>
        </w:tc>
        <w:tc>
          <w:tcPr>
            <w:tcW w:w="1260" w:type="dxa"/>
          </w:tcPr>
          <w:p w:rsidR="00BB7173" w:rsidRPr="00AC3423" w:rsidRDefault="00BB7173" w:rsidP="006F298E">
            <w:pPr>
              <w:rPr>
                <w:sz w:val="20"/>
                <w:lang w:eastAsia="ja-JP"/>
              </w:rPr>
            </w:pPr>
            <w:r w:rsidRPr="00AC3423">
              <w:rPr>
                <w:sz w:val="20"/>
                <w:lang w:eastAsia="ja-JP"/>
              </w:rPr>
              <w:t>01/</w:t>
            </w:r>
            <w:r w:rsidRPr="00AC3423">
              <w:rPr>
                <w:sz w:val="20"/>
              </w:rPr>
              <w:t xml:space="preserve">2005 </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Pr>
                <w:sz w:val="20"/>
              </w:rPr>
              <w:t>G.8110.1/Y.1370.1 *</w:t>
            </w:r>
          </w:p>
        </w:tc>
        <w:tc>
          <w:tcPr>
            <w:tcW w:w="4596" w:type="dxa"/>
          </w:tcPr>
          <w:p w:rsidR="00BB7173" w:rsidRPr="00AC3423" w:rsidRDefault="00BB7173" w:rsidP="006F298E">
            <w:pPr>
              <w:rPr>
                <w:sz w:val="20"/>
              </w:rPr>
            </w:pPr>
            <w:r w:rsidRPr="00A76E0D">
              <w:rPr>
                <w:sz w:val="20"/>
              </w:rPr>
              <w:t>Architecture of Transport MPLS (T-MPLS) layer network</w:t>
            </w:r>
          </w:p>
        </w:tc>
        <w:tc>
          <w:tcPr>
            <w:tcW w:w="1260" w:type="dxa"/>
          </w:tcPr>
          <w:p w:rsidR="00BB7173" w:rsidRPr="00AC3423" w:rsidRDefault="00BB7173" w:rsidP="006F298E">
            <w:pPr>
              <w:rPr>
                <w:sz w:val="20"/>
                <w:lang w:eastAsia="ja-JP"/>
              </w:rPr>
            </w:pPr>
            <w:r>
              <w:rPr>
                <w:sz w:val="20"/>
                <w:lang w:eastAsia="ja-JP"/>
              </w:rPr>
              <w:t>11/2006</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(Q.12/15)</w:t>
            </w:r>
          </w:p>
        </w:tc>
        <w:tc>
          <w:tcPr>
            <w:tcW w:w="1985" w:type="dxa"/>
          </w:tcPr>
          <w:p w:rsidR="00BB7173" w:rsidRPr="00AC3423" w:rsidRDefault="00BB7173" w:rsidP="006F298E">
            <w:pPr>
              <w:rPr>
                <w:sz w:val="20"/>
              </w:rPr>
            </w:pPr>
            <w:r>
              <w:rPr>
                <w:sz w:val="20"/>
              </w:rPr>
              <w:t>G.8110.1/Y.1370.1 * (Amend. 1)</w:t>
            </w:r>
          </w:p>
        </w:tc>
        <w:tc>
          <w:tcPr>
            <w:tcW w:w="4596" w:type="dxa"/>
          </w:tcPr>
          <w:p w:rsidR="00BB7173" w:rsidRPr="00AC3423" w:rsidRDefault="00BB7173" w:rsidP="006F298E">
            <w:pPr>
              <w:rPr>
                <w:sz w:val="20"/>
              </w:rPr>
            </w:pPr>
            <w:r w:rsidRPr="00A76E0D">
              <w:rPr>
                <w:sz w:val="20"/>
              </w:rPr>
              <w:t>Architecture of Transport MPLS (T-MPLS) layer network</w:t>
            </w:r>
          </w:p>
        </w:tc>
        <w:tc>
          <w:tcPr>
            <w:tcW w:w="1260" w:type="dxa"/>
          </w:tcPr>
          <w:p w:rsidR="00BB7173" w:rsidRPr="00AC3423" w:rsidRDefault="00BB7173" w:rsidP="006F298E">
            <w:pPr>
              <w:rPr>
                <w:sz w:val="20"/>
                <w:lang w:eastAsia="ja-JP"/>
              </w:rPr>
            </w:pPr>
            <w:r>
              <w:rPr>
                <w:sz w:val="20"/>
                <w:lang w:eastAsia="ja-JP"/>
              </w:rPr>
              <w:t>07/2007</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(Q.13/15)</w:t>
            </w:r>
          </w:p>
        </w:tc>
        <w:tc>
          <w:tcPr>
            <w:tcW w:w="1985" w:type="dxa"/>
          </w:tcPr>
          <w:p w:rsidR="00BB7173" w:rsidRPr="00AC3423" w:rsidRDefault="00BB7173" w:rsidP="006F298E">
            <w:pPr>
              <w:rPr>
                <w:sz w:val="20"/>
              </w:rPr>
            </w:pPr>
            <w:r w:rsidRPr="00AC3423">
              <w:rPr>
                <w:sz w:val="20"/>
              </w:rPr>
              <w:t>G.813</w:t>
            </w:r>
          </w:p>
        </w:tc>
        <w:tc>
          <w:tcPr>
            <w:tcW w:w="4596" w:type="dxa"/>
          </w:tcPr>
          <w:p w:rsidR="00BB7173" w:rsidRPr="00AC3423" w:rsidRDefault="00BB7173" w:rsidP="006F298E">
            <w:pPr>
              <w:rPr>
                <w:sz w:val="20"/>
              </w:rPr>
            </w:pPr>
            <w:r w:rsidRPr="00AC3423">
              <w:rPr>
                <w:sz w:val="20"/>
              </w:rPr>
              <w:t>Timing Characteristics of SDH Equipment Slave Clocks (SEC)</w:t>
            </w:r>
          </w:p>
        </w:tc>
        <w:tc>
          <w:tcPr>
            <w:tcW w:w="1260" w:type="dxa"/>
          </w:tcPr>
          <w:p w:rsidR="00BB7173" w:rsidRPr="00AC3423" w:rsidRDefault="00BB7173" w:rsidP="006F298E">
            <w:pPr>
              <w:rPr>
                <w:sz w:val="20"/>
                <w:lang w:val="fr-FR"/>
              </w:rPr>
            </w:pPr>
            <w:r w:rsidRPr="00AC3423">
              <w:rPr>
                <w:sz w:val="20"/>
                <w:lang w:val="fr-FR"/>
              </w:rPr>
              <w:t>03/2003</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(Q.13/15)</w:t>
            </w:r>
          </w:p>
        </w:tc>
        <w:tc>
          <w:tcPr>
            <w:tcW w:w="1985" w:type="dxa"/>
          </w:tcPr>
          <w:p w:rsidR="00BB7173" w:rsidRPr="00AC3423" w:rsidRDefault="00BB7173" w:rsidP="006F298E">
            <w:pPr>
              <w:rPr>
                <w:sz w:val="20"/>
              </w:rPr>
            </w:pPr>
            <w:r w:rsidRPr="00AC3423">
              <w:rPr>
                <w:sz w:val="20"/>
              </w:rPr>
              <w:t>G.813 (Corrig. 1)</w:t>
            </w:r>
          </w:p>
        </w:tc>
        <w:tc>
          <w:tcPr>
            <w:tcW w:w="4596" w:type="dxa"/>
          </w:tcPr>
          <w:p w:rsidR="00BB7173" w:rsidRPr="00AC3423" w:rsidRDefault="00BB7173" w:rsidP="006F298E">
            <w:pPr>
              <w:rPr>
                <w:sz w:val="20"/>
              </w:rPr>
            </w:pPr>
            <w:r w:rsidRPr="00AC3423">
              <w:rPr>
                <w:sz w:val="20"/>
              </w:rPr>
              <w:t>Timing Characteristics of SDH Equipment Slave Clocks (SEC)</w:t>
            </w:r>
          </w:p>
        </w:tc>
        <w:tc>
          <w:tcPr>
            <w:tcW w:w="1260" w:type="dxa"/>
          </w:tcPr>
          <w:p w:rsidR="00BB7173" w:rsidRPr="00AC3423" w:rsidRDefault="00BB7173" w:rsidP="006F298E">
            <w:pPr>
              <w:rPr>
                <w:sz w:val="20"/>
                <w:lang w:val="fr-FR"/>
              </w:rPr>
            </w:pPr>
            <w:r w:rsidRPr="00AC3423">
              <w:rPr>
                <w:sz w:val="20"/>
                <w:lang w:val="fr-FR"/>
              </w:rPr>
              <w:t>06/2005</w:t>
            </w:r>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(Q.13/15)</w:t>
            </w:r>
          </w:p>
        </w:tc>
        <w:tc>
          <w:tcPr>
            <w:tcW w:w="1985" w:type="dxa"/>
          </w:tcPr>
          <w:p w:rsidR="00BB7173" w:rsidRPr="00AC3423" w:rsidRDefault="00BB7173" w:rsidP="006F298E">
            <w:pPr>
              <w:rPr>
                <w:sz w:val="20"/>
                <w:lang w:eastAsia="ja-JP"/>
              </w:rPr>
            </w:pPr>
            <w:r w:rsidRPr="00AC3423">
              <w:rPr>
                <w:sz w:val="20"/>
              </w:rPr>
              <w:t>G.8251</w:t>
            </w:r>
          </w:p>
        </w:tc>
        <w:tc>
          <w:tcPr>
            <w:tcW w:w="4596" w:type="dxa"/>
          </w:tcPr>
          <w:p w:rsidR="00BB7173" w:rsidRPr="00AC3423" w:rsidRDefault="00BB7173" w:rsidP="006F298E">
            <w:pPr>
              <w:rPr>
                <w:sz w:val="20"/>
              </w:rPr>
            </w:pPr>
            <w:r w:rsidRPr="00AC3423">
              <w:rPr>
                <w:sz w:val="20"/>
              </w:rPr>
              <w:t xml:space="preserve">The Control of Jitter and Wander within the Optical Transport Network (OTN) </w:t>
            </w:r>
          </w:p>
        </w:tc>
        <w:tc>
          <w:tcPr>
            <w:tcW w:w="1260" w:type="dxa"/>
          </w:tcPr>
          <w:p w:rsidR="00BB7173" w:rsidRPr="00AC3423" w:rsidRDefault="00BB7173" w:rsidP="006F298E">
            <w:pPr>
              <w:rPr>
                <w:sz w:val="20"/>
              </w:rPr>
            </w:pPr>
            <w:ins w:id="648" w:author="koike" w:date="2011-02-02T18:03:00Z">
              <w:r>
                <w:rPr>
                  <w:rFonts w:hint="eastAsia"/>
                  <w:sz w:val="20"/>
                  <w:lang w:eastAsia="ja-JP"/>
                </w:rPr>
                <w:t>0</w:t>
              </w:r>
            </w:ins>
            <w:del w:id="649" w:author="koike" w:date="2011-02-02T18:03:00Z">
              <w:r w:rsidRPr="00AC3423" w:rsidDel="00BB7173">
                <w:rPr>
                  <w:sz w:val="20"/>
                </w:rPr>
                <w:delText>1</w:delText>
              </w:r>
            </w:del>
            <w:ins w:id="650" w:author="koike" w:date="2011-02-02T18:03:00Z">
              <w:r>
                <w:rPr>
                  <w:rFonts w:hint="eastAsia"/>
                  <w:sz w:val="20"/>
                  <w:lang w:eastAsia="ja-JP"/>
                </w:rPr>
                <w:t>7</w:t>
              </w:r>
            </w:ins>
            <w:del w:id="651" w:author="koike" w:date="2011-02-02T18:03:00Z">
              <w:r w:rsidRPr="00AC3423" w:rsidDel="00BB7173">
                <w:rPr>
                  <w:sz w:val="20"/>
                </w:rPr>
                <w:delText>1</w:delText>
              </w:r>
            </w:del>
            <w:r w:rsidRPr="00AC3423">
              <w:rPr>
                <w:sz w:val="20"/>
              </w:rPr>
              <w:t>/20</w:t>
            </w:r>
            <w:del w:id="652" w:author="koike" w:date="2011-02-02T18:03:00Z">
              <w:r w:rsidRPr="00AC3423" w:rsidDel="00BB7173">
                <w:rPr>
                  <w:sz w:val="20"/>
                </w:rPr>
                <w:delText>01</w:delText>
              </w:r>
            </w:del>
            <w:ins w:id="653" w:author="koike" w:date="2011-02-02T18:03:00Z">
              <w:r>
                <w:rPr>
                  <w:rFonts w:hint="eastAsia"/>
                  <w:sz w:val="20"/>
                  <w:lang w:eastAsia="ja-JP"/>
                </w:rPr>
                <w:t>10</w:t>
              </w:r>
            </w:ins>
            <w:r w:rsidRPr="00AC3423">
              <w:rPr>
                <w:sz w:val="20"/>
              </w:rPr>
              <w:t xml:space="preserve"> </w:t>
            </w:r>
          </w:p>
        </w:tc>
      </w:tr>
      <w:tr w:rsidR="00BB7173" w:rsidRPr="00AC3423" w:rsidDel="00BB7173" w:rsidTr="006F298E">
        <w:trPr>
          <w:cantSplit/>
          <w:jc w:val="center"/>
          <w:del w:id="654" w:author="koike" w:date="2011-02-02T18:02:00Z"/>
        </w:trPr>
        <w:tc>
          <w:tcPr>
            <w:tcW w:w="1604" w:type="dxa"/>
          </w:tcPr>
          <w:p w:rsidR="00BB7173" w:rsidRPr="00AC3423" w:rsidDel="00BB7173" w:rsidRDefault="00BB7173" w:rsidP="006F298E">
            <w:pPr>
              <w:rPr>
                <w:del w:id="655" w:author="koike" w:date="2011-02-02T18:02:00Z"/>
                <w:sz w:val="20"/>
              </w:rPr>
            </w:pPr>
            <w:del w:id="656" w:author="koike" w:date="2011-02-02T18:02:00Z">
              <w:r w:rsidRPr="00AC3423" w:rsidDel="00BB7173">
                <w:rPr>
                  <w:sz w:val="20"/>
                </w:rPr>
                <w:delText>ITU-T (Q.13/15)</w:delText>
              </w:r>
            </w:del>
          </w:p>
        </w:tc>
        <w:tc>
          <w:tcPr>
            <w:tcW w:w="1985" w:type="dxa"/>
          </w:tcPr>
          <w:p w:rsidR="00BB7173" w:rsidRPr="00AC3423" w:rsidDel="00BB7173" w:rsidRDefault="00BB7173" w:rsidP="006F298E">
            <w:pPr>
              <w:rPr>
                <w:del w:id="657" w:author="koike" w:date="2011-02-02T18:02:00Z"/>
                <w:sz w:val="20"/>
              </w:rPr>
            </w:pPr>
            <w:del w:id="658" w:author="koike" w:date="2011-02-02T18:02:00Z">
              <w:r w:rsidRPr="00AC3423" w:rsidDel="00BB7173">
                <w:rPr>
                  <w:sz w:val="20"/>
                </w:rPr>
                <w:delText>G.8251 (Amend. 1)</w:delText>
              </w:r>
            </w:del>
          </w:p>
        </w:tc>
        <w:tc>
          <w:tcPr>
            <w:tcW w:w="4596" w:type="dxa"/>
          </w:tcPr>
          <w:p w:rsidR="00BB7173" w:rsidRPr="00AC3423" w:rsidDel="00BB7173" w:rsidRDefault="00BB7173" w:rsidP="006F298E">
            <w:pPr>
              <w:rPr>
                <w:del w:id="659" w:author="koike" w:date="2011-02-02T18:02:00Z"/>
                <w:sz w:val="20"/>
              </w:rPr>
            </w:pPr>
            <w:del w:id="660" w:author="koike" w:date="2011-02-02T18:02:00Z">
              <w:r w:rsidRPr="00AC3423" w:rsidDel="00BB7173">
                <w:rPr>
                  <w:sz w:val="20"/>
                </w:rPr>
                <w:delText xml:space="preserve">The Control of Jitter and Wander within the Optical Transport Network (OTN) </w:delText>
              </w:r>
            </w:del>
          </w:p>
        </w:tc>
        <w:tc>
          <w:tcPr>
            <w:tcW w:w="1260" w:type="dxa"/>
          </w:tcPr>
          <w:p w:rsidR="00BB7173" w:rsidRPr="00AC3423" w:rsidDel="00BB7173" w:rsidRDefault="00BB7173" w:rsidP="006F298E">
            <w:pPr>
              <w:rPr>
                <w:del w:id="661" w:author="koike" w:date="2011-02-02T18:02:00Z"/>
                <w:sz w:val="20"/>
              </w:rPr>
            </w:pPr>
            <w:del w:id="662" w:author="koike" w:date="2011-02-02T18:02:00Z">
              <w:r w:rsidRPr="00AC3423" w:rsidDel="00BB7173">
                <w:rPr>
                  <w:sz w:val="20"/>
                </w:rPr>
                <w:delText xml:space="preserve">06/2002 </w:delText>
              </w:r>
            </w:del>
          </w:p>
        </w:tc>
      </w:tr>
      <w:tr w:rsidR="00BB7173" w:rsidRPr="00AC3423" w:rsidDel="00BB7173" w:rsidTr="006F298E">
        <w:trPr>
          <w:cantSplit/>
          <w:jc w:val="center"/>
          <w:del w:id="663" w:author="koike" w:date="2011-02-02T18:02:00Z"/>
        </w:trPr>
        <w:tc>
          <w:tcPr>
            <w:tcW w:w="1604" w:type="dxa"/>
          </w:tcPr>
          <w:p w:rsidR="00BB7173" w:rsidRPr="00AC3423" w:rsidDel="00BB7173" w:rsidRDefault="00BB7173" w:rsidP="006F298E">
            <w:pPr>
              <w:rPr>
                <w:del w:id="664" w:author="koike" w:date="2011-02-02T18:02:00Z"/>
                <w:sz w:val="20"/>
              </w:rPr>
            </w:pPr>
            <w:del w:id="665" w:author="koike" w:date="2011-02-02T18:02:00Z">
              <w:r w:rsidRPr="00AC3423" w:rsidDel="00BB7173">
                <w:rPr>
                  <w:sz w:val="20"/>
                </w:rPr>
                <w:delText>ITU-T (Q.13/15)</w:delText>
              </w:r>
            </w:del>
          </w:p>
        </w:tc>
        <w:tc>
          <w:tcPr>
            <w:tcW w:w="1985" w:type="dxa"/>
          </w:tcPr>
          <w:p w:rsidR="00BB7173" w:rsidRPr="00AC3423" w:rsidDel="00BB7173" w:rsidRDefault="00BB7173" w:rsidP="006F298E">
            <w:pPr>
              <w:rPr>
                <w:del w:id="666" w:author="koike" w:date="2011-02-02T18:02:00Z"/>
                <w:sz w:val="20"/>
              </w:rPr>
            </w:pPr>
            <w:del w:id="667" w:author="koike" w:date="2011-02-02T18:02:00Z">
              <w:r w:rsidRPr="00AC3423" w:rsidDel="00BB7173">
                <w:rPr>
                  <w:sz w:val="20"/>
                </w:rPr>
                <w:delText>G.8251 (Corrig. 1)</w:delText>
              </w:r>
            </w:del>
          </w:p>
        </w:tc>
        <w:tc>
          <w:tcPr>
            <w:tcW w:w="4596" w:type="dxa"/>
          </w:tcPr>
          <w:p w:rsidR="00BB7173" w:rsidRPr="00AC3423" w:rsidDel="00BB7173" w:rsidRDefault="00BB7173" w:rsidP="006F298E">
            <w:pPr>
              <w:rPr>
                <w:del w:id="668" w:author="koike" w:date="2011-02-02T18:02:00Z"/>
                <w:sz w:val="20"/>
              </w:rPr>
            </w:pPr>
            <w:del w:id="669" w:author="koike" w:date="2011-02-02T18:02:00Z">
              <w:r w:rsidRPr="00AC3423" w:rsidDel="00BB7173">
                <w:rPr>
                  <w:sz w:val="20"/>
                </w:rPr>
                <w:delText xml:space="preserve">The Control of Jitter and Wander within the Optical Transport Network (OTN) </w:delText>
              </w:r>
            </w:del>
          </w:p>
        </w:tc>
        <w:tc>
          <w:tcPr>
            <w:tcW w:w="1260" w:type="dxa"/>
          </w:tcPr>
          <w:p w:rsidR="00BB7173" w:rsidRPr="00AC3423" w:rsidDel="00BB7173" w:rsidRDefault="00BB7173" w:rsidP="006F298E">
            <w:pPr>
              <w:rPr>
                <w:del w:id="670" w:author="koike" w:date="2011-02-02T18:02:00Z"/>
                <w:sz w:val="20"/>
              </w:rPr>
            </w:pPr>
            <w:del w:id="671" w:author="koike" w:date="2011-02-02T18:02:00Z">
              <w:r w:rsidRPr="00AC3423" w:rsidDel="00BB7173">
                <w:rPr>
                  <w:sz w:val="20"/>
                </w:rPr>
                <w:delText xml:space="preserve">06/2002 </w:delText>
              </w:r>
            </w:del>
          </w:p>
        </w:tc>
      </w:tr>
      <w:tr w:rsidR="00BB7173" w:rsidRPr="00AC3423" w:rsidDel="00BB7173" w:rsidTr="006F298E">
        <w:trPr>
          <w:cantSplit/>
          <w:jc w:val="center"/>
          <w:del w:id="672" w:author="koike" w:date="2011-02-02T18:02:00Z"/>
        </w:trPr>
        <w:tc>
          <w:tcPr>
            <w:tcW w:w="1604" w:type="dxa"/>
          </w:tcPr>
          <w:p w:rsidR="00BB7173" w:rsidRPr="00AC3423" w:rsidDel="00BB7173" w:rsidRDefault="00BB7173" w:rsidP="006F298E">
            <w:pPr>
              <w:rPr>
                <w:del w:id="673" w:author="koike" w:date="2011-02-02T18:02:00Z"/>
                <w:sz w:val="20"/>
              </w:rPr>
            </w:pPr>
            <w:del w:id="674" w:author="koike" w:date="2011-02-02T18:02:00Z">
              <w:r w:rsidRPr="00AC3423" w:rsidDel="00BB7173">
                <w:rPr>
                  <w:sz w:val="20"/>
                </w:rPr>
                <w:delText>ITU-T (Q.13/15)</w:delText>
              </w:r>
            </w:del>
          </w:p>
        </w:tc>
        <w:tc>
          <w:tcPr>
            <w:tcW w:w="1985" w:type="dxa"/>
          </w:tcPr>
          <w:p w:rsidR="00BB7173" w:rsidRPr="00AC3423" w:rsidDel="00BB7173" w:rsidRDefault="00BB7173" w:rsidP="006F298E">
            <w:pPr>
              <w:rPr>
                <w:del w:id="675" w:author="koike" w:date="2011-02-02T18:02:00Z"/>
                <w:sz w:val="20"/>
              </w:rPr>
            </w:pPr>
            <w:del w:id="676" w:author="koike" w:date="2011-02-02T18:02:00Z">
              <w:r w:rsidDel="00BB7173">
                <w:rPr>
                  <w:sz w:val="20"/>
                </w:rPr>
                <w:delText>G.8251 (Corrig. 2</w:delText>
              </w:r>
              <w:r w:rsidRPr="00AC3423" w:rsidDel="00BB7173">
                <w:rPr>
                  <w:sz w:val="20"/>
                </w:rPr>
                <w:delText>)</w:delText>
              </w:r>
            </w:del>
          </w:p>
        </w:tc>
        <w:tc>
          <w:tcPr>
            <w:tcW w:w="4596" w:type="dxa"/>
          </w:tcPr>
          <w:p w:rsidR="00BB7173" w:rsidRPr="00AC3423" w:rsidDel="00BB7173" w:rsidRDefault="00BB7173" w:rsidP="006F298E">
            <w:pPr>
              <w:rPr>
                <w:del w:id="677" w:author="koike" w:date="2011-02-02T18:02:00Z"/>
                <w:sz w:val="20"/>
              </w:rPr>
            </w:pPr>
            <w:del w:id="678" w:author="koike" w:date="2011-02-02T18:02:00Z">
              <w:r w:rsidRPr="00AC3423" w:rsidDel="00BB7173">
                <w:rPr>
                  <w:sz w:val="20"/>
                </w:rPr>
                <w:delText xml:space="preserve">The Control of Jitter and Wander within the Optical Transport Network (OTN) </w:delText>
              </w:r>
            </w:del>
          </w:p>
        </w:tc>
        <w:tc>
          <w:tcPr>
            <w:tcW w:w="1260" w:type="dxa"/>
          </w:tcPr>
          <w:p w:rsidR="00BB7173" w:rsidRPr="00AC3423" w:rsidDel="00BB7173" w:rsidRDefault="00BB7173" w:rsidP="006F298E">
            <w:pPr>
              <w:rPr>
                <w:del w:id="679" w:author="koike" w:date="2011-02-02T18:02:00Z"/>
                <w:sz w:val="20"/>
              </w:rPr>
            </w:pPr>
            <w:del w:id="680" w:author="koike" w:date="2011-02-02T18:02:00Z">
              <w:r w:rsidDel="00BB7173">
                <w:rPr>
                  <w:sz w:val="20"/>
                </w:rPr>
                <w:delText>05/2008</w:delText>
              </w:r>
              <w:r w:rsidRPr="00AC3423" w:rsidDel="00BB7173">
                <w:rPr>
                  <w:sz w:val="20"/>
                </w:rPr>
                <w:delText xml:space="preserve"> </w:delText>
              </w:r>
            </w:del>
          </w:p>
        </w:tc>
      </w:tr>
      <w:tr w:rsidR="00BB7173" w:rsidRPr="00AC3423" w:rsidDel="00BB7173" w:rsidTr="006F298E">
        <w:trPr>
          <w:cantSplit/>
          <w:jc w:val="center"/>
          <w:del w:id="681" w:author="koike" w:date="2011-02-02T18:02:00Z"/>
        </w:trPr>
        <w:tc>
          <w:tcPr>
            <w:tcW w:w="1604" w:type="dxa"/>
          </w:tcPr>
          <w:p w:rsidR="00BB7173" w:rsidRPr="00AC3423" w:rsidDel="00BB7173" w:rsidRDefault="00BB7173" w:rsidP="006F298E">
            <w:pPr>
              <w:jc w:val="center"/>
              <w:rPr>
                <w:del w:id="682" w:author="koike" w:date="2011-02-02T18:02:00Z"/>
                <w:sz w:val="20"/>
              </w:rPr>
            </w:pPr>
            <w:del w:id="683" w:author="koike" w:date="2011-02-02T18:02:00Z">
              <w:r w:rsidRPr="00AC3423" w:rsidDel="00BB7173">
                <w:rPr>
                  <w:sz w:val="20"/>
                </w:rPr>
                <w:delText>ITU-T (Q.13/15)</w:delText>
              </w:r>
            </w:del>
          </w:p>
        </w:tc>
        <w:tc>
          <w:tcPr>
            <w:tcW w:w="1985" w:type="dxa"/>
          </w:tcPr>
          <w:p w:rsidR="00BB7173" w:rsidDel="00BB7173" w:rsidRDefault="00BB7173" w:rsidP="006F298E">
            <w:pPr>
              <w:rPr>
                <w:del w:id="684" w:author="koike" w:date="2011-02-02T18:02:00Z"/>
                <w:sz w:val="20"/>
              </w:rPr>
            </w:pPr>
            <w:del w:id="685" w:author="koike" w:date="2011-02-02T18:02:00Z">
              <w:r w:rsidDel="00BB7173">
                <w:rPr>
                  <w:sz w:val="20"/>
                </w:rPr>
                <w:delText xml:space="preserve">G.8251 (Amend. </w:delText>
              </w:r>
              <w:r w:rsidDel="00BB7173">
                <w:rPr>
                  <w:rFonts w:hint="eastAsia"/>
                  <w:sz w:val="20"/>
                  <w:lang w:eastAsia="ja-JP"/>
                </w:rPr>
                <w:delText>2</w:delText>
              </w:r>
              <w:r w:rsidRPr="00AC3423" w:rsidDel="00BB7173">
                <w:rPr>
                  <w:sz w:val="20"/>
                </w:rPr>
                <w:delText>)</w:delText>
              </w:r>
            </w:del>
          </w:p>
        </w:tc>
        <w:tc>
          <w:tcPr>
            <w:tcW w:w="4596" w:type="dxa"/>
          </w:tcPr>
          <w:p w:rsidR="00BB7173" w:rsidRPr="0073743F" w:rsidDel="00BB7173" w:rsidRDefault="00BB7173" w:rsidP="006F298E">
            <w:pPr>
              <w:rPr>
                <w:del w:id="686" w:author="koike" w:date="2011-02-02T18:02:00Z"/>
                <w:sz w:val="20"/>
              </w:rPr>
            </w:pPr>
            <w:del w:id="687" w:author="koike" w:date="2011-02-02T18:02:00Z">
              <w:r w:rsidRPr="00AC3423" w:rsidDel="00BB7173">
                <w:rPr>
                  <w:sz w:val="20"/>
                </w:rPr>
                <w:delText xml:space="preserve">The Control of Jitter and Wander within the Optical Transport Network (OTN) </w:delText>
              </w:r>
            </w:del>
          </w:p>
        </w:tc>
        <w:tc>
          <w:tcPr>
            <w:tcW w:w="1260" w:type="dxa"/>
          </w:tcPr>
          <w:p w:rsidR="00BB7173" w:rsidDel="00BB7173" w:rsidRDefault="00BB7173" w:rsidP="006F298E">
            <w:pPr>
              <w:rPr>
                <w:del w:id="688" w:author="koike" w:date="2011-02-02T18:02:00Z"/>
                <w:sz w:val="20"/>
              </w:rPr>
            </w:pPr>
            <w:del w:id="689" w:author="koike" w:date="2011-02-02T18:02:00Z">
              <w:r w:rsidRPr="00AC3423" w:rsidDel="00BB7173">
                <w:rPr>
                  <w:sz w:val="20"/>
                </w:rPr>
                <w:delText>0</w:delText>
              </w:r>
              <w:r w:rsidDel="00BB7173">
                <w:rPr>
                  <w:rFonts w:hint="eastAsia"/>
                  <w:sz w:val="20"/>
                  <w:lang w:eastAsia="ja-JP"/>
                </w:rPr>
                <w:delText>1</w:delText>
              </w:r>
              <w:r w:rsidRPr="00AC3423" w:rsidDel="00BB7173">
                <w:rPr>
                  <w:sz w:val="20"/>
                </w:rPr>
                <w:delText>/20</w:delText>
              </w:r>
              <w:r w:rsidDel="00BB7173">
                <w:rPr>
                  <w:rFonts w:hint="eastAsia"/>
                  <w:sz w:val="20"/>
                  <w:lang w:eastAsia="ja-JP"/>
                </w:rPr>
                <w:delText>10</w:delText>
              </w:r>
              <w:r w:rsidRPr="00AC3423" w:rsidDel="00BB7173">
                <w:rPr>
                  <w:sz w:val="20"/>
                </w:rPr>
                <w:delText xml:space="preserve"> </w:delText>
              </w:r>
            </w:del>
          </w:p>
        </w:tc>
      </w:tr>
      <w:tr w:rsidR="00BB7173" w:rsidRPr="00AC3423" w:rsidTr="006F298E">
        <w:trPr>
          <w:cantSplit/>
          <w:jc w:val="center"/>
          <w:ins w:id="690" w:author="koike" w:date="2011-02-02T18:03:00Z"/>
        </w:trPr>
        <w:tc>
          <w:tcPr>
            <w:tcW w:w="1604" w:type="dxa"/>
          </w:tcPr>
          <w:p w:rsidR="00BB7173" w:rsidRPr="00AC3423" w:rsidRDefault="00BB7173" w:rsidP="006F298E">
            <w:pPr>
              <w:rPr>
                <w:ins w:id="691" w:author="koike" w:date="2011-02-02T18:03:00Z"/>
                <w:sz w:val="20"/>
                <w:lang w:eastAsia="ja-JP"/>
              </w:rPr>
            </w:pPr>
            <w:ins w:id="692" w:author="koike" w:date="2011-02-02T18:03:00Z">
              <w:r>
                <w:rPr>
                  <w:rFonts w:hint="eastAsia"/>
                  <w:sz w:val="20"/>
                  <w:lang w:eastAsia="ja-JP"/>
                </w:rPr>
                <w:t>ITU-T (Q13/15)</w:t>
              </w:r>
            </w:ins>
          </w:p>
        </w:tc>
        <w:tc>
          <w:tcPr>
            <w:tcW w:w="1985" w:type="dxa"/>
          </w:tcPr>
          <w:p w:rsidR="00BB7173" w:rsidRDefault="00BB7173" w:rsidP="006F298E">
            <w:pPr>
              <w:rPr>
                <w:ins w:id="693" w:author="koike" w:date="2011-02-02T18:03:00Z"/>
                <w:sz w:val="20"/>
                <w:lang w:eastAsia="ja-JP"/>
              </w:rPr>
            </w:pPr>
            <w:ins w:id="694" w:author="koike" w:date="2011-02-02T18:03:00Z">
              <w:r>
                <w:rPr>
                  <w:rFonts w:hint="eastAsia"/>
                  <w:sz w:val="20"/>
                  <w:lang w:eastAsia="ja-JP"/>
                </w:rPr>
                <w:t>G.8260</w:t>
              </w:r>
            </w:ins>
          </w:p>
        </w:tc>
        <w:tc>
          <w:tcPr>
            <w:tcW w:w="4596" w:type="dxa"/>
          </w:tcPr>
          <w:p w:rsidR="00BB7173" w:rsidRPr="00BB7173" w:rsidRDefault="00BB7173" w:rsidP="006F298E">
            <w:pPr>
              <w:rPr>
                <w:ins w:id="695" w:author="koike" w:date="2011-02-02T18:03:00Z"/>
                <w:sz w:val="20"/>
              </w:rPr>
            </w:pPr>
            <w:ins w:id="696" w:author="koike" w:date="2011-02-02T18:03:00Z">
              <w:r w:rsidRPr="00BB7173">
                <w:rPr>
                  <w:sz w:val="20"/>
                </w:rPr>
                <w:t>Definitions and terminology for synchronization in packet networks</w:t>
              </w:r>
            </w:ins>
          </w:p>
        </w:tc>
        <w:tc>
          <w:tcPr>
            <w:tcW w:w="1260" w:type="dxa"/>
          </w:tcPr>
          <w:p w:rsidR="00BB7173" w:rsidRDefault="00BB7173" w:rsidP="006F298E">
            <w:pPr>
              <w:rPr>
                <w:ins w:id="697" w:author="koike" w:date="2011-02-02T18:03:00Z"/>
                <w:sz w:val="20"/>
                <w:lang w:eastAsia="ja-JP"/>
              </w:rPr>
            </w:pPr>
            <w:ins w:id="698" w:author="koike" w:date="2011-02-02T18:03:00Z">
              <w:r>
                <w:rPr>
                  <w:rFonts w:hint="eastAsia"/>
                  <w:sz w:val="20"/>
                  <w:lang w:eastAsia="ja-JP"/>
                </w:rPr>
                <w:t>07/2010</w:t>
              </w:r>
            </w:ins>
          </w:p>
        </w:tc>
      </w:tr>
      <w:tr w:rsidR="00BB7173" w:rsidRPr="00AC3423" w:rsidTr="006F298E">
        <w:trPr>
          <w:cantSplit/>
          <w:jc w:val="center"/>
        </w:trPr>
        <w:tc>
          <w:tcPr>
            <w:tcW w:w="1604" w:type="dxa"/>
          </w:tcPr>
          <w:p w:rsidR="00BB7173" w:rsidRPr="00AC3423" w:rsidRDefault="00BB7173" w:rsidP="006F298E">
            <w:pPr>
              <w:rPr>
                <w:sz w:val="20"/>
              </w:rPr>
            </w:pPr>
            <w:r w:rsidRPr="00AC3423">
              <w:rPr>
                <w:sz w:val="20"/>
              </w:rPr>
              <w:t>ITU-T (Q.13/15)</w:t>
            </w:r>
          </w:p>
        </w:tc>
        <w:tc>
          <w:tcPr>
            <w:tcW w:w="1985" w:type="dxa"/>
          </w:tcPr>
          <w:p w:rsidR="00BB7173" w:rsidRDefault="00BB7173" w:rsidP="006F298E">
            <w:pPr>
              <w:rPr>
                <w:sz w:val="20"/>
              </w:rPr>
            </w:pPr>
            <w:r>
              <w:rPr>
                <w:sz w:val="20"/>
              </w:rPr>
              <w:t>G.826</w:t>
            </w:r>
            <w:r w:rsidRPr="00AC3423">
              <w:rPr>
                <w:sz w:val="20"/>
              </w:rPr>
              <w:t>1</w:t>
            </w:r>
            <w:r>
              <w:rPr>
                <w:sz w:val="20"/>
              </w:rPr>
              <w:t>/Y.1361</w:t>
            </w:r>
          </w:p>
        </w:tc>
        <w:tc>
          <w:tcPr>
            <w:tcW w:w="4596" w:type="dxa"/>
          </w:tcPr>
          <w:p w:rsidR="00BB7173" w:rsidRPr="00AC3423" w:rsidRDefault="00BB7173" w:rsidP="006F298E">
            <w:pPr>
              <w:rPr>
                <w:sz w:val="20"/>
              </w:rPr>
            </w:pPr>
            <w:r w:rsidRPr="0073743F">
              <w:rPr>
                <w:sz w:val="20"/>
              </w:rPr>
              <w:t xml:space="preserve">Timing and synchronization aspects in packet networks  </w:t>
            </w:r>
          </w:p>
        </w:tc>
        <w:tc>
          <w:tcPr>
            <w:tcW w:w="1260" w:type="dxa"/>
          </w:tcPr>
          <w:p w:rsidR="00BB7173" w:rsidRDefault="00BB7173" w:rsidP="006F298E">
            <w:pPr>
              <w:rPr>
                <w:sz w:val="20"/>
              </w:rPr>
            </w:pPr>
            <w:r>
              <w:rPr>
                <w:sz w:val="20"/>
              </w:rPr>
              <w:t>04/2008</w:t>
            </w:r>
          </w:p>
        </w:tc>
      </w:tr>
      <w:tr w:rsidR="00202F25" w:rsidRPr="00AC3423" w:rsidTr="006F298E">
        <w:trPr>
          <w:cantSplit/>
          <w:jc w:val="center"/>
          <w:ins w:id="699" w:author="koike" w:date="2011-02-02T18:04:00Z"/>
        </w:trPr>
        <w:tc>
          <w:tcPr>
            <w:tcW w:w="1604" w:type="dxa"/>
          </w:tcPr>
          <w:p w:rsidR="00202F25" w:rsidRPr="00AC3423" w:rsidRDefault="00202F25" w:rsidP="006F298E">
            <w:pPr>
              <w:rPr>
                <w:ins w:id="700" w:author="koike" w:date="2011-02-02T18:04:00Z"/>
                <w:sz w:val="20"/>
              </w:rPr>
            </w:pPr>
            <w:ins w:id="701" w:author="koike" w:date="2011-02-02T18:04:00Z">
              <w:r w:rsidRPr="00AC3423">
                <w:rPr>
                  <w:sz w:val="20"/>
                </w:rPr>
                <w:lastRenderedPageBreak/>
                <w:t>ITU-T (Q.13/15)</w:t>
              </w:r>
            </w:ins>
          </w:p>
        </w:tc>
        <w:tc>
          <w:tcPr>
            <w:tcW w:w="1985" w:type="dxa"/>
          </w:tcPr>
          <w:p w:rsidR="00202F25" w:rsidRDefault="00202F25" w:rsidP="006F298E">
            <w:pPr>
              <w:rPr>
                <w:ins w:id="702" w:author="koike" w:date="2011-02-02T18:04:00Z"/>
                <w:sz w:val="20"/>
                <w:lang w:eastAsia="ja-JP"/>
              </w:rPr>
            </w:pPr>
            <w:ins w:id="703" w:author="koike" w:date="2011-02-02T18:04:00Z">
              <w:r>
                <w:rPr>
                  <w:sz w:val="20"/>
                </w:rPr>
                <w:t>G.826</w:t>
              </w:r>
              <w:r w:rsidRPr="00AC3423">
                <w:rPr>
                  <w:sz w:val="20"/>
                </w:rPr>
                <w:t>1</w:t>
              </w:r>
              <w:r>
                <w:rPr>
                  <w:sz w:val="20"/>
                </w:rPr>
                <w:t>/Y.1361</w:t>
              </w:r>
              <w:r>
                <w:rPr>
                  <w:rFonts w:hint="eastAsia"/>
                  <w:sz w:val="20"/>
                  <w:lang w:eastAsia="ja-JP"/>
                </w:rPr>
                <w:t>(Amend. 1)</w:t>
              </w:r>
            </w:ins>
          </w:p>
        </w:tc>
        <w:tc>
          <w:tcPr>
            <w:tcW w:w="4596" w:type="dxa"/>
          </w:tcPr>
          <w:p w:rsidR="00202F25" w:rsidRPr="0073743F" w:rsidRDefault="00202F25" w:rsidP="006F298E">
            <w:pPr>
              <w:rPr>
                <w:ins w:id="704" w:author="koike" w:date="2011-02-02T18:04:00Z"/>
                <w:sz w:val="20"/>
              </w:rPr>
            </w:pPr>
            <w:ins w:id="705" w:author="koike" w:date="2011-02-02T18:04:00Z">
              <w:r w:rsidRPr="0073743F">
                <w:rPr>
                  <w:sz w:val="20"/>
                </w:rPr>
                <w:t xml:space="preserve">Timing and synchronization aspects in packet networks  </w:t>
              </w:r>
            </w:ins>
          </w:p>
        </w:tc>
        <w:tc>
          <w:tcPr>
            <w:tcW w:w="1260" w:type="dxa"/>
          </w:tcPr>
          <w:p w:rsidR="00202F25" w:rsidRDefault="00202F25" w:rsidP="006F298E">
            <w:pPr>
              <w:rPr>
                <w:ins w:id="706" w:author="koike" w:date="2011-02-02T18:04:00Z"/>
                <w:sz w:val="20"/>
              </w:rPr>
            </w:pPr>
            <w:ins w:id="707" w:author="koike" w:date="2011-02-02T18:04:00Z">
              <w:r>
                <w:rPr>
                  <w:rFonts w:hint="eastAsia"/>
                  <w:sz w:val="20"/>
                  <w:lang w:eastAsia="ja-JP"/>
                </w:rPr>
                <w:t>07/2010</w:t>
              </w:r>
            </w:ins>
          </w:p>
        </w:tc>
      </w:tr>
      <w:tr w:rsidR="00202F25" w:rsidRPr="00AC3423" w:rsidTr="006F298E">
        <w:trPr>
          <w:cantSplit/>
          <w:jc w:val="center"/>
        </w:trPr>
        <w:tc>
          <w:tcPr>
            <w:tcW w:w="1604" w:type="dxa"/>
          </w:tcPr>
          <w:p w:rsidR="00202F25" w:rsidRPr="00AC3423" w:rsidRDefault="00202F25" w:rsidP="006F298E">
            <w:pPr>
              <w:rPr>
                <w:sz w:val="20"/>
              </w:rPr>
            </w:pPr>
            <w:r w:rsidRPr="00AC3423">
              <w:rPr>
                <w:sz w:val="20"/>
              </w:rPr>
              <w:t>ITU-T (Q.13/15)</w:t>
            </w:r>
          </w:p>
        </w:tc>
        <w:tc>
          <w:tcPr>
            <w:tcW w:w="1985" w:type="dxa"/>
          </w:tcPr>
          <w:p w:rsidR="00202F25" w:rsidRDefault="00202F25" w:rsidP="006F298E">
            <w:pPr>
              <w:rPr>
                <w:sz w:val="20"/>
              </w:rPr>
            </w:pPr>
            <w:r>
              <w:rPr>
                <w:sz w:val="20"/>
              </w:rPr>
              <w:t>G.8262/Y.1362</w:t>
            </w:r>
          </w:p>
        </w:tc>
        <w:tc>
          <w:tcPr>
            <w:tcW w:w="4596" w:type="dxa"/>
          </w:tcPr>
          <w:p w:rsidR="00202F25" w:rsidRPr="00AC3423" w:rsidRDefault="00202F25" w:rsidP="006F298E">
            <w:pPr>
              <w:rPr>
                <w:sz w:val="20"/>
              </w:rPr>
            </w:pPr>
            <w:r w:rsidRPr="0073743F">
              <w:rPr>
                <w:sz w:val="20"/>
              </w:rPr>
              <w:t>Timing characteristics of synchronous Ethernet equipment slave clock (EEC)</w:t>
            </w:r>
          </w:p>
        </w:tc>
        <w:tc>
          <w:tcPr>
            <w:tcW w:w="1260" w:type="dxa"/>
          </w:tcPr>
          <w:p w:rsidR="00202F25" w:rsidRDefault="00DC2D9E" w:rsidP="006F298E">
            <w:pPr>
              <w:rPr>
                <w:sz w:val="20"/>
                <w:lang w:eastAsia="ja-JP"/>
              </w:rPr>
            </w:pPr>
            <w:ins w:id="708" w:author="koike" w:date="2011-02-02T18:05:00Z">
              <w:r>
                <w:rPr>
                  <w:rFonts w:hint="eastAsia"/>
                  <w:sz w:val="20"/>
                  <w:lang w:eastAsia="ja-JP"/>
                </w:rPr>
                <w:t>07</w:t>
              </w:r>
            </w:ins>
            <w:del w:id="709" w:author="koike" w:date="2011-02-02T18:05:00Z">
              <w:r w:rsidR="00202F25" w:rsidDel="00DC2D9E">
                <w:rPr>
                  <w:sz w:val="20"/>
                </w:rPr>
                <w:delText>08</w:delText>
              </w:r>
            </w:del>
            <w:r w:rsidR="00202F25">
              <w:rPr>
                <w:sz w:val="20"/>
              </w:rPr>
              <w:t>/20</w:t>
            </w:r>
            <w:del w:id="710" w:author="koike" w:date="2011-02-02T18:05:00Z">
              <w:r w:rsidR="00202F25" w:rsidDel="00DC2D9E">
                <w:rPr>
                  <w:sz w:val="20"/>
                </w:rPr>
                <w:delText>07</w:delText>
              </w:r>
            </w:del>
            <w:ins w:id="711" w:author="koike" w:date="2011-02-02T18:05:00Z">
              <w:r>
                <w:rPr>
                  <w:rFonts w:hint="eastAsia"/>
                  <w:sz w:val="20"/>
                  <w:lang w:eastAsia="ja-JP"/>
                </w:rPr>
                <w:t>10</w:t>
              </w:r>
            </w:ins>
          </w:p>
        </w:tc>
      </w:tr>
      <w:tr w:rsidR="00202F25" w:rsidRPr="00AC3423" w:rsidDel="00DC2D9E" w:rsidTr="006F298E">
        <w:trPr>
          <w:cantSplit/>
          <w:jc w:val="center"/>
          <w:del w:id="712" w:author="koike" w:date="2011-02-02T18:05:00Z"/>
        </w:trPr>
        <w:tc>
          <w:tcPr>
            <w:tcW w:w="1604" w:type="dxa"/>
          </w:tcPr>
          <w:p w:rsidR="00202F25" w:rsidRPr="00AC3423" w:rsidDel="00DC2D9E" w:rsidRDefault="00202F25" w:rsidP="006F298E">
            <w:pPr>
              <w:rPr>
                <w:del w:id="713" w:author="koike" w:date="2011-02-02T18:05:00Z"/>
                <w:sz w:val="20"/>
              </w:rPr>
            </w:pPr>
            <w:del w:id="714" w:author="koike" w:date="2011-02-02T18:05:00Z">
              <w:r w:rsidRPr="00AC3423" w:rsidDel="00DC2D9E">
                <w:rPr>
                  <w:sz w:val="20"/>
                </w:rPr>
                <w:delText>ITU-T (Q.13/15)</w:delText>
              </w:r>
            </w:del>
          </w:p>
        </w:tc>
        <w:tc>
          <w:tcPr>
            <w:tcW w:w="1985" w:type="dxa"/>
          </w:tcPr>
          <w:p w:rsidR="00202F25" w:rsidDel="00DC2D9E" w:rsidRDefault="00202F25" w:rsidP="006F298E">
            <w:pPr>
              <w:rPr>
                <w:del w:id="715" w:author="koike" w:date="2011-02-02T18:05:00Z"/>
                <w:sz w:val="20"/>
              </w:rPr>
            </w:pPr>
            <w:del w:id="716" w:author="koike" w:date="2011-02-02T18:05:00Z">
              <w:r w:rsidDel="00DC2D9E">
                <w:rPr>
                  <w:sz w:val="20"/>
                </w:rPr>
                <w:delText>G.8262/Y.1362 (Amend. 1)</w:delText>
              </w:r>
            </w:del>
          </w:p>
        </w:tc>
        <w:tc>
          <w:tcPr>
            <w:tcW w:w="4596" w:type="dxa"/>
          </w:tcPr>
          <w:p w:rsidR="00202F25" w:rsidRPr="0073743F" w:rsidDel="00DC2D9E" w:rsidRDefault="00202F25" w:rsidP="006F298E">
            <w:pPr>
              <w:rPr>
                <w:del w:id="717" w:author="koike" w:date="2011-02-02T18:05:00Z"/>
                <w:sz w:val="20"/>
              </w:rPr>
            </w:pPr>
            <w:del w:id="718" w:author="koike" w:date="2011-02-02T18:05:00Z">
              <w:r w:rsidRPr="0073743F" w:rsidDel="00DC2D9E">
                <w:rPr>
                  <w:sz w:val="20"/>
                </w:rPr>
                <w:delText>Timing characteristics of synchronous Ethernet equipment slave clock (EEC)</w:delText>
              </w:r>
            </w:del>
          </w:p>
        </w:tc>
        <w:tc>
          <w:tcPr>
            <w:tcW w:w="1260" w:type="dxa"/>
          </w:tcPr>
          <w:p w:rsidR="00202F25" w:rsidDel="00DC2D9E" w:rsidRDefault="00202F25" w:rsidP="006F298E">
            <w:pPr>
              <w:rPr>
                <w:del w:id="719" w:author="koike" w:date="2011-02-02T18:05:00Z"/>
                <w:sz w:val="20"/>
              </w:rPr>
            </w:pPr>
            <w:del w:id="720" w:author="koike" w:date="2011-02-02T18:05:00Z">
              <w:r w:rsidDel="00DC2D9E">
                <w:rPr>
                  <w:sz w:val="20"/>
                </w:rPr>
                <w:delText>04/2008</w:delText>
              </w:r>
            </w:del>
          </w:p>
        </w:tc>
      </w:tr>
      <w:tr w:rsidR="00202F25" w:rsidRPr="00AC3423" w:rsidDel="00DC2D9E" w:rsidTr="006F298E">
        <w:trPr>
          <w:cantSplit/>
          <w:jc w:val="center"/>
          <w:del w:id="721" w:author="koike" w:date="2011-02-02T18:05:00Z"/>
        </w:trPr>
        <w:tc>
          <w:tcPr>
            <w:tcW w:w="1604" w:type="dxa"/>
          </w:tcPr>
          <w:p w:rsidR="00202F25" w:rsidRPr="00AC3423" w:rsidDel="00DC2D9E" w:rsidRDefault="00202F25" w:rsidP="006F298E">
            <w:pPr>
              <w:rPr>
                <w:del w:id="722" w:author="koike" w:date="2011-02-02T18:05:00Z"/>
                <w:sz w:val="20"/>
              </w:rPr>
            </w:pPr>
            <w:del w:id="723" w:author="koike" w:date="2011-02-02T18:05:00Z">
              <w:r w:rsidRPr="00AC3423" w:rsidDel="00DC2D9E">
                <w:rPr>
                  <w:sz w:val="20"/>
                </w:rPr>
                <w:delText>ITU-T (Q.13/15)</w:delText>
              </w:r>
            </w:del>
          </w:p>
        </w:tc>
        <w:tc>
          <w:tcPr>
            <w:tcW w:w="1985" w:type="dxa"/>
          </w:tcPr>
          <w:p w:rsidR="00202F25" w:rsidRPr="007F1517" w:rsidDel="00DC2D9E" w:rsidRDefault="00202F25" w:rsidP="006F298E">
            <w:pPr>
              <w:rPr>
                <w:del w:id="724" w:author="koike" w:date="2011-02-02T18:05:00Z"/>
                <w:sz w:val="20"/>
              </w:rPr>
            </w:pPr>
            <w:del w:id="725" w:author="koike" w:date="2011-02-02T18:05:00Z">
              <w:r w:rsidDel="00DC2D9E">
                <w:rPr>
                  <w:sz w:val="20"/>
                </w:rPr>
                <w:delText xml:space="preserve">G.8262/Y.1362 (Amend. </w:delText>
              </w:r>
              <w:r w:rsidDel="00DC2D9E">
                <w:rPr>
                  <w:rFonts w:hint="eastAsia"/>
                  <w:sz w:val="20"/>
                  <w:lang w:eastAsia="ja-JP"/>
                </w:rPr>
                <w:delText>2</w:delText>
              </w:r>
              <w:r w:rsidDel="00DC2D9E">
                <w:rPr>
                  <w:sz w:val="20"/>
                </w:rPr>
                <w:delText>)</w:delText>
              </w:r>
            </w:del>
          </w:p>
        </w:tc>
        <w:tc>
          <w:tcPr>
            <w:tcW w:w="4596" w:type="dxa"/>
          </w:tcPr>
          <w:p w:rsidR="00202F25" w:rsidRPr="007F1517" w:rsidDel="00DC2D9E" w:rsidRDefault="00202F25" w:rsidP="006F298E">
            <w:pPr>
              <w:rPr>
                <w:del w:id="726" w:author="koike" w:date="2011-02-02T18:05:00Z"/>
                <w:sz w:val="20"/>
                <w:lang w:val="en-US"/>
              </w:rPr>
            </w:pPr>
            <w:del w:id="727" w:author="koike" w:date="2011-02-02T18:05:00Z">
              <w:r w:rsidRPr="0073743F" w:rsidDel="00DC2D9E">
                <w:rPr>
                  <w:sz w:val="20"/>
                </w:rPr>
                <w:delText>Timing characteristics of synchronous Ethernet equipment slave clock (EEC)</w:delText>
              </w:r>
            </w:del>
          </w:p>
        </w:tc>
        <w:tc>
          <w:tcPr>
            <w:tcW w:w="1260" w:type="dxa"/>
          </w:tcPr>
          <w:p w:rsidR="00202F25" w:rsidDel="00DC2D9E" w:rsidRDefault="00202F25" w:rsidP="006F298E">
            <w:pPr>
              <w:rPr>
                <w:del w:id="728" w:author="koike" w:date="2011-02-02T18:05:00Z"/>
                <w:sz w:val="20"/>
                <w:lang w:eastAsia="ja-JP"/>
              </w:rPr>
            </w:pPr>
            <w:del w:id="729" w:author="koike" w:date="2011-02-02T18:05:00Z">
              <w:r w:rsidDel="00DC2D9E">
                <w:rPr>
                  <w:sz w:val="20"/>
                </w:rPr>
                <w:delText>0</w:delText>
              </w:r>
              <w:r w:rsidDel="00DC2D9E">
                <w:rPr>
                  <w:rFonts w:hint="eastAsia"/>
                  <w:sz w:val="20"/>
                  <w:lang w:eastAsia="ja-JP"/>
                </w:rPr>
                <w:delText>1</w:delText>
              </w:r>
              <w:r w:rsidDel="00DC2D9E">
                <w:rPr>
                  <w:sz w:val="20"/>
                </w:rPr>
                <w:delText>/20</w:delText>
              </w:r>
              <w:r w:rsidDel="00DC2D9E">
                <w:rPr>
                  <w:rFonts w:hint="eastAsia"/>
                  <w:sz w:val="20"/>
                  <w:lang w:eastAsia="ja-JP"/>
                </w:rPr>
                <w:delText>10</w:delText>
              </w:r>
            </w:del>
          </w:p>
        </w:tc>
      </w:tr>
      <w:tr w:rsidR="00202F25" w:rsidRPr="00AC3423" w:rsidTr="006F298E">
        <w:trPr>
          <w:cantSplit/>
          <w:jc w:val="center"/>
        </w:trPr>
        <w:tc>
          <w:tcPr>
            <w:tcW w:w="1604" w:type="dxa"/>
          </w:tcPr>
          <w:p w:rsidR="00202F25" w:rsidRPr="00AC3423" w:rsidRDefault="00202F25" w:rsidP="006F298E">
            <w:pPr>
              <w:rPr>
                <w:sz w:val="20"/>
              </w:rPr>
            </w:pPr>
            <w:r w:rsidRPr="00AC3423">
              <w:rPr>
                <w:sz w:val="20"/>
              </w:rPr>
              <w:t>ITU-T (Q.13/15)</w:t>
            </w:r>
          </w:p>
        </w:tc>
        <w:tc>
          <w:tcPr>
            <w:tcW w:w="1985" w:type="dxa"/>
          </w:tcPr>
          <w:p w:rsidR="00202F25" w:rsidRDefault="00202F25" w:rsidP="006F298E">
            <w:pPr>
              <w:rPr>
                <w:sz w:val="20"/>
              </w:rPr>
            </w:pPr>
            <w:r w:rsidRPr="007F1517">
              <w:rPr>
                <w:sz w:val="20"/>
              </w:rPr>
              <w:t>G.8264/Y.1364</w:t>
            </w:r>
          </w:p>
        </w:tc>
        <w:tc>
          <w:tcPr>
            <w:tcW w:w="4596" w:type="dxa"/>
          </w:tcPr>
          <w:p w:rsidR="00202F25" w:rsidRPr="0073743F" w:rsidRDefault="00202F25" w:rsidP="006F298E">
            <w:pPr>
              <w:rPr>
                <w:sz w:val="20"/>
              </w:rPr>
            </w:pPr>
            <w:r w:rsidRPr="007F1517">
              <w:rPr>
                <w:sz w:val="20"/>
                <w:lang w:val="en-US"/>
              </w:rPr>
              <w:t>Distribution of timing information through packet networks</w:t>
            </w:r>
          </w:p>
        </w:tc>
        <w:tc>
          <w:tcPr>
            <w:tcW w:w="1260" w:type="dxa"/>
          </w:tcPr>
          <w:p w:rsidR="00202F25" w:rsidRDefault="00202F25" w:rsidP="006F298E">
            <w:pPr>
              <w:rPr>
                <w:sz w:val="20"/>
              </w:rPr>
            </w:pPr>
            <w:r>
              <w:rPr>
                <w:rFonts w:hint="eastAsia"/>
                <w:sz w:val="20"/>
                <w:lang w:eastAsia="ja-JP"/>
              </w:rPr>
              <w:t>10/2008</w:t>
            </w:r>
          </w:p>
        </w:tc>
      </w:tr>
      <w:tr w:rsidR="00202F25" w:rsidRPr="00AC3423" w:rsidTr="006F298E">
        <w:trPr>
          <w:cantSplit/>
          <w:jc w:val="center"/>
        </w:trPr>
        <w:tc>
          <w:tcPr>
            <w:tcW w:w="1604" w:type="dxa"/>
          </w:tcPr>
          <w:p w:rsidR="00202F25" w:rsidRPr="00AC3423" w:rsidRDefault="00202F25" w:rsidP="006F298E">
            <w:pPr>
              <w:rPr>
                <w:sz w:val="20"/>
              </w:rPr>
            </w:pPr>
            <w:r w:rsidRPr="00AC3423">
              <w:rPr>
                <w:sz w:val="20"/>
              </w:rPr>
              <w:t>ITU-T (Q.13/15)</w:t>
            </w:r>
          </w:p>
        </w:tc>
        <w:tc>
          <w:tcPr>
            <w:tcW w:w="1985" w:type="dxa"/>
          </w:tcPr>
          <w:p w:rsidR="00202F25" w:rsidRPr="00AC3423" w:rsidRDefault="00202F25" w:rsidP="006F298E">
            <w:pPr>
              <w:rPr>
                <w:sz w:val="20"/>
                <w:lang w:eastAsia="ja-JP"/>
              </w:rPr>
            </w:pPr>
            <w:r w:rsidRPr="007F1517">
              <w:rPr>
                <w:sz w:val="20"/>
              </w:rPr>
              <w:t>G.8264/Y.1364</w:t>
            </w:r>
            <w:r>
              <w:rPr>
                <w:rFonts w:hint="eastAsia"/>
                <w:sz w:val="20"/>
                <w:lang w:eastAsia="ja-JP"/>
              </w:rPr>
              <w:t xml:space="preserve"> (Corrig. 1)</w:t>
            </w:r>
          </w:p>
        </w:tc>
        <w:tc>
          <w:tcPr>
            <w:tcW w:w="4596" w:type="dxa"/>
          </w:tcPr>
          <w:p w:rsidR="00202F25" w:rsidRPr="00377C6A" w:rsidRDefault="00202F25" w:rsidP="006F298E">
            <w:pPr>
              <w:rPr>
                <w:sz w:val="20"/>
                <w:lang w:val="en-US"/>
              </w:rPr>
            </w:pPr>
            <w:r w:rsidRPr="007F1517">
              <w:rPr>
                <w:sz w:val="20"/>
                <w:lang w:val="en-US"/>
              </w:rPr>
              <w:t>Distribution of timing information through packet networks</w:t>
            </w:r>
          </w:p>
        </w:tc>
        <w:tc>
          <w:tcPr>
            <w:tcW w:w="1260" w:type="dxa"/>
          </w:tcPr>
          <w:p w:rsidR="00202F25" w:rsidRDefault="00202F25" w:rsidP="006F298E">
            <w:pPr>
              <w:rPr>
                <w:sz w:val="20"/>
              </w:rPr>
            </w:pPr>
            <w:r>
              <w:rPr>
                <w:rFonts w:hint="eastAsia"/>
                <w:sz w:val="20"/>
                <w:lang w:eastAsia="ja-JP"/>
              </w:rPr>
              <w:t>11/2009</w:t>
            </w:r>
          </w:p>
        </w:tc>
      </w:tr>
      <w:tr w:rsidR="00DC2D9E" w:rsidRPr="00AC3423" w:rsidTr="006F298E">
        <w:trPr>
          <w:cantSplit/>
          <w:jc w:val="center"/>
          <w:ins w:id="730" w:author="koike" w:date="2011-02-02T18:05:00Z"/>
        </w:trPr>
        <w:tc>
          <w:tcPr>
            <w:tcW w:w="1604" w:type="dxa"/>
          </w:tcPr>
          <w:p w:rsidR="00000000" w:rsidRDefault="00DC2D9E">
            <w:pPr>
              <w:jc w:val="center"/>
              <w:rPr>
                <w:ins w:id="731" w:author="koike" w:date="2011-02-02T18:05:00Z"/>
                <w:sz w:val="20"/>
              </w:rPr>
              <w:pPrChange w:id="732" w:author="koike" w:date="2011-02-02T18:05:00Z">
                <w:pPr/>
              </w:pPrChange>
            </w:pPr>
            <w:ins w:id="733" w:author="koike" w:date="2011-02-02T18:05:00Z">
              <w:r w:rsidRPr="00AC3423">
                <w:rPr>
                  <w:sz w:val="20"/>
                </w:rPr>
                <w:t>ITU-T (Q.13/15)</w:t>
              </w:r>
            </w:ins>
          </w:p>
        </w:tc>
        <w:tc>
          <w:tcPr>
            <w:tcW w:w="1985" w:type="dxa"/>
          </w:tcPr>
          <w:p w:rsidR="00DC2D9E" w:rsidRPr="00AC3423" w:rsidRDefault="00DC2D9E" w:rsidP="006F298E">
            <w:pPr>
              <w:rPr>
                <w:ins w:id="734" w:author="koike" w:date="2011-02-02T18:05:00Z"/>
                <w:sz w:val="20"/>
              </w:rPr>
            </w:pPr>
            <w:ins w:id="735" w:author="koike" w:date="2011-02-02T18:05:00Z">
              <w:r w:rsidRPr="007F1517">
                <w:rPr>
                  <w:sz w:val="20"/>
                </w:rPr>
                <w:t>G.8264/Y.1364</w:t>
              </w:r>
              <w:r>
                <w:rPr>
                  <w:rFonts w:hint="eastAsia"/>
                  <w:sz w:val="20"/>
                  <w:lang w:eastAsia="ja-JP"/>
                </w:rPr>
                <w:t xml:space="preserve"> (Amend. 1)</w:t>
              </w:r>
            </w:ins>
          </w:p>
        </w:tc>
        <w:tc>
          <w:tcPr>
            <w:tcW w:w="4596" w:type="dxa"/>
          </w:tcPr>
          <w:p w:rsidR="00DC2D9E" w:rsidRPr="00377C6A" w:rsidRDefault="00DC2D9E" w:rsidP="006F298E">
            <w:pPr>
              <w:rPr>
                <w:ins w:id="736" w:author="koike" w:date="2011-02-02T18:05:00Z"/>
                <w:sz w:val="20"/>
                <w:lang w:val="en-US"/>
              </w:rPr>
            </w:pPr>
            <w:ins w:id="737" w:author="koike" w:date="2011-02-02T18:05:00Z">
              <w:r w:rsidRPr="007F1517">
                <w:rPr>
                  <w:sz w:val="20"/>
                  <w:lang w:val="en-US"/>
                </w:rPr>
                <w:t>Distribution of timing information through packet networks</w:t>
              </w:r>
            </w:ins>
          </w:p>
        </w:tc>
        <w:tc>
          <w:tcPr>
            <w:tcW w:w="1260" w:type="dxa"/>
          </w:tcPr>
          <w:p w:rsidR="00DC2D9E" w:rsidRDefault="00DC2D9E" w:rsidP="006F298E">
            <w:pPr>
              <w:rPr>
                <w:ins w:id="738" w:author="koike" w:date="2011-02-02T18:05:00Z"/>
                <w:sz w:val="20"/>
                <w:lang w:eastAsia="ja-JP"/>
              </w:rPr>
            </w:pPr>
            <w:ins w:id="739" w:author="koike" w:date="2011-02-02T18:05:00Z">
              <w:r>
                <w:rPr>
                  <w:rFonts w:hint="eastAsia"/>
                  <w:sz w:val="20"/>
                  <w:lang w:eastAsia="ja-JP"/>
                </w:rPr>
                <w:t>07/2010</w:t>
              </w:r>
            </w:ins>
          </w:p>
        </w:tc>
      </w:tr>
      <w:tr w:rsidR="00A1736C" w:rsidRPr="00AC3423" w:rsidTr="006F298E">
        <w:trPr>
          <w:cantSplit/>
          <w:jc w:val="center"/>
          <w:ins w:id="740" w:author="koike" w:date="2011-02-02T18:06:00Z"/>
        </w:trPr>
        <w:tc>
          <w:tcPr>
            <w:tcW w:w="1604" w:type="dxa"/>
          </w:tcPr>
          <w:p w:rsidR="00A1736C" w:rsidRPr="00AC3423" w:rsidRDefault="00A1736C" w:rsidP="006F298E">
            <w:pPr>
              <w:rPr>
                <w:ins w:id="741" w:author="koike" w:date="2011-02-02T18:06:00Z"/>
                <w:sz w:val="20"/>
              </w:rPr>
            </w:pPr>
            <w:ins w:id="742" w:author="koike" w:date="2011-02-02T18:06:00Z">
              <w:r w:rsidRPr="00AC3423">
                <w:rPr>
                  <w:sz w:val="20"/>
                </w:rPr>
                <w:t>ITU-T (Q.13/15)</w:t>
              </w:r>
            </w:ins>
          </w:p>
        </w:tc>
        <w:tc>
          <w:tcPr>
            <w:tcW w:w="1985" w:type="dxa"/>
          </w:tcPr>
          <w:p w:rsidR="00A1736C" w:rsidRPr="00AC3423" w:rsidRDefault="00A1736C" w:rsidP="006F298E">
            <w:pPr>
              <w:rPr>
                <w:ins w:id="743" w:author="koike" w:date="2011-02-02T18:06:00Z"/>
                <w:sz w:val="20"/>
              </w:rPr>
            </w:pPr>
            <w:ins w:id="744" w:author="koike" w:date="2011-02-02T18:06:00Z">
              <w:r w:rsidRPr="00A1736C">
                <w:rPr>
                  <w:sz w:val="20"/>
                </w:rPr>
                <w:t>G.8265/Y.1365</w:t>
              </w:r>
            </w:ins>
          </w:p>
        </w:tc>
        <w:tc>
          <w:tcPr>
            <w:tcW w:w="4596" w:type="dxa"/>
          </w:tcPr>
          <w:p w:rsidR="00A1736C" w:rsidRPr="00A1736C" w:rsidRDefault="00A1736C" w:rsidP="006F298E">
            <w:pPr>
              <w:rPr>
                <w:ins w:id="745" w:author="koike" w:date="2011-02-02T18:06:00Z"/>
                <w:sz w:val="20"/>
                <w:lang w:val="en-US"/>
              </w:rPr>
            </w:pPr>
            <w:ins w:id="746" w:author="koike" w:date="2011-02-02T18:06:00Z">
              <w:r w:rsidRPr="00A1736C">
                <w:rPr>
                  <w:sz w:val="20"/>
                  <w:lang w:val="en-US"/>
                </w:rPr>
                <w:t>Architecture and requirements for packet based frequency delivery</w:t>
              </w:r>
            </w:ins>
          </w:p>
        </w:tc>
        <w:tc>
          <w:tcPr>
            <w:tcW w:w="1260" w:type="dxa"/>
          </w:tcPr>
          <w:p w:rsidR="00A1736C" w:rsidRDefault="00A1736C" w:rsidP="006F298E">
            <w:pPr>
              <w:rPr>
                <w:ins w:id="747" w:author="koike" w:date="2011-02-02T18:06:00Z"/>
                <w:sz w:val="20"/>
              </w:rPr>
            </w:pPr>
            <w:ins w:id="748" w:author="koike" w:date="2011-02-02T18:07:00Z">
              <w:r>
                <w:rPr>
                  <w:rFonts w:hint="eastAsia"/>
                  <w:sz w:val="20"/>
                  <w:lang w:eastAsia="ja-JP"/>
                </w:rPr>
                <w:t>07/2010</w:t>
              </w:r>
            </w:ins>
          </w:p>
        </w:tc>
      </w:tr>
      <w:tr w:rsidR="00A1736C" w:rsidRPr="00AC3423" w:rsidTr="006F298E">
        <w:trPr>
          <w:cantSplit/>
          <w:jc w:val="center"/>
          <w:ins w:id="749" w:author="koike" w:date="2011-02-02T18:06:00Z"/>
        </w:trPr>
        <w:tc>
          <w:tcPr>
            <w:tcW w:w="1604" w:type="dxa"/>
          </w:tcPr>
          <w:p w:rsidR="00000000" w:rsidRDefault="00A1736C">
            <w:pPr>
              <w:jc w:val="center"/>
              <w:rPr>
                <w:ins w:id="750" w:author="koike" w:date="2011-02-02T18:06:00Z"/>
                <w:sz w:val="20"/>
              </w:rPr>
              <w:pPrChange w:id="751" w:author="koike" w:date="2011-02-02T18:06:00Z">
                <w:pPr/>
              </w:pPrChange>
            </w:pPr>
            <w:ins w:id="752" w:author="koike" w:date="2011-02-02T18:06:00Z">
              <w:r w:rsidRPr="00AC3423">
                <w:rPr>
                  <w:sz w:val="20"/>
                </w:rPr>
                <w:t>ITU-T (Q.13/15)</w:t>
              </w:r>
            </w:ins>
          </w:p>
        </w:tc>
        <w:tc>
          <w:tcPr>
            <w:tcW w:w="1985" w:type="dxa"/>
          </w:tcPr>
          <w:p w:rsidR="00A1736C" w:rsidRPr="00A1736C" w:rsidRDefault="00A1736C" w:rsidP="00A1736C">
            <w:pPr>
              <w:rPr>
                <w:ins w:id="753" w:author="koike" w:date="2011-02-02T18:06:00Z"/>
                <w:sz w:val="20"/>
              </w:rPr>
            </w:pPr>
            <w:ins w:id="754" w:author="koike" w:date="2011-02-02T18:06:00Z">
              <w:r w:rsidRPr="00A1736C">
                <w:rPr>
                  <w:sz w:val="20"/>
                </w:rPr>
                <w:t>G.8265.1/Y.1365.1</w:t>
              </w:r>
            </w:ins>
          </w:p>
        </w:tc>
        <w:tc>
          <w:tcPr>
            <w:tcW w:w="4596" w:type="dxa"/>
          </w:tcPr>
          <w:p w:rsidR="00A1736C" w:rsidRPr="00A1736C" w:rsidRDefault="00A1736C" w:rsidP="006F298E">
            <w:pPr>
              <w:rPr>
                <w:ins w:id="755" w:author="koike" w:date="2011-02-02T18:06:00Z"/>
                <w:sz w:val="20"/>
                <w:lang w:val="en-US"/>
              </w:rPr>
            </w:pPr>
            <w:ins w:id="756" w:author="koike" w:date="2011-02-02T18:07:00Z">
              <w:r w:rsidRPr="00A1736C">
                <w:rPr>
                  <w:sz w:val="20"/>
                  <w:lang w:val="en-US"/>
                </w:rPr>
                <w:t>Precision Time Protocol Telecom Profile for frequency synchronization</w:t>
              </w:r>
            </w:ins>
          </w:p>
        </w:tc>
        <w:tc>
          <w:tcPr>
            <w:tcW w:w="1260" w:type="dxa"/>
          </w:tcPr>
          <w:p w:rsidR="00A1736C" w:rsidRDefault="00A1736C" w:rsidP="006F298E">
            <w:pPr>
              <w:rPr>
                <w:ins w:id="757" w:author="koike" w:date="2011-02-02T18:06:00Z"/>
                <w:sz w:val="20"/>
              </w:rPr>
            </w:pPr>
            <w:ins w:id="758" w:author="koike" w:date="2011-02-02T18:07:00Z">
              <w:r>
                <w:rPr>
                  <w:rFonts w:hint="eastAsia"/>
                  <w:sz w:val="20"/>
                  <w:lang w:eastAsia="ja-JP"/>
                </w:rPr>
                <w:t>07/2010</w:t>
              </w:r>
            </w:ins>
          </w:p>
        </w:tc>
      </w:tr>
      <w:tr w:rsidR="00A1736C" w:rsidRPr="00AC3423" w:rsidTr="006F298E">
        <w:trPr>
          <w:cantSplit/>
          <w:jc w:val="center"/>
        </w:trPr>
        <w:tc>
          <w:tcPr>
            <w:tcW w:w="1604" w:type="dxa"/>
          </w:tcPr>
          <w:p w:rsidR="00A1736C" w:rsidRPr="00AC3423" w:rsidRDefault="00A1736C" w:rsidP="006F298E">
            <w:pPr>
              <w:rPr>
                <w:sz w:val="20"/>
              </w:rPr>
            </w:pPr>
            <w:r w:rsidRPr="00AC3423">
              <w:rPr>
                <w:sz w:val="20"/>
              </w:rPr>
              <w:t>ITU-T (Q.14/15)</w:t>
            </w:r>
          </w:p>
        </w:tc>
        <w:tc>
          <w:tcPr>
            <w:tcW w:w="1985" w:type="dxa"/>
          </w:tcPr>
          <w:p w:rsidR="00A1736C" w:rsidRPr="00AC3423" w:rsidRDefault="00A1736C" w:rsidP="006F298E">
            <w:pPr>
              <w:rPr>
                <w:sz w:val="20"/>
              </w:rPr>
            </w:pPr>
            <w:r w:rsidRPr="00AC3423">
              <w:rPr>
                <w:sz w:val="20"/>
              </w:rPr>
              <w:t>G.784</w:t>
            </w:r>
          </w:p>
        </w:tc>
        <w:tc>
          <w:tcPr>
            <w:tcW w:w="4596" w:type="dxa"/>
          </w:tcPr>
          <w:p w:rsidR="00A1736C" w:rsidRPr="00377C6A" w:rsidRDefault="00A1736C" w:rsidP="006F298E">
            <w:pPr>
              <w:rPr>
                <w:sz w:val="20"/>
                <w:lang w:val="en-US"/>
              </w:rPr>
            </w:pPr>
            <w:r w:rsidRPr="00377C6A">
              <w:rPr>
                <w:sz w:val="20"/>
                <w:lang w:val="en-US"/>
              </w:rPr>
              <w:t xml:space="preserve">Management aspects of synchronous digital hierarchy (SDH) transport network elements </w:t>
            </w:r>
          </w:p>
        </w:tc>
        <w:tc>
          <w:tcPr>
            <w:tcW w:w="1260" w:type="dxa"/>
          </w:tcPr>
          <w:p w:rsidR="00A1736C" w:rsidRPr="00AC3423" w:rsidRDefault="00A1736C" w:rsidP="006F298E">
            <w:pPr>
              <w:rPr>
                <w:sz w:val="20"/>
              </w:rPr>
            </w:pPr>
            <w:r>
              <w:rPr>
                <w:sz w:val="20"/>
              </w:rPr>
              <w:t>03/2008</w:t>
            </w:r>
            <w:r w:rsidRPr="00AC3423">
              <w:rPr>
                <w:sz w:val="20"/>
              </w:rPr>
              <w:t xml:space="preserve"> </w:t>
            </w:r>
          </w:p>
        </w:tc>
      </w:tr>
      <w:tr w:rsidR="00A1736C" w:rsidRPr="00AC3423" w:rsidTr="006F298E">
        <w:trPr>
          <w:cantSplit/>
          <w:jc w:val="center"/>
        </w:trPr>
        <w:tc>
          <w:tcPr>
            <w:tcW w:w="1604" w:type="dxa"/>
          </w:tcPr>
          <w:p w:rsidR="00A1736C" w:rsidRPr="00AC3423" w:rsidRDefault="00A1736C" w:rsidP="006F298E">
            <w:pPr>
              <w:rPr>
                <w:sz w:val="20"/>
              </w:rPr>
            </w:pPr>
            <w:r w:rsidRPr="00AC3423">
              <w:rPr>
                <w:sz w:val="20"/>
              </w:rPr>
              <w:t>ITU-T (Q.14/15)</w:t>
            </w:r>
          </w:p>
        </w:tc>
        <w:tc>
          <w:tcPr>
            <w:tcW w:w="1985" w:type="dxa"/>
          </w:tcPr>
          <w:p w:rsidR="00A1736C" w:rsidRPr="00AC3423" w:rsidRDefault="00A1736C" w:rsidP="006F298E">
            <w:pPr>
              <w:rPr>
                <w:sz w:val="20"/>
              </w:rPr>
            </w:pPr>
            <w:r w:rsidRPr="00AC3423">
              <w:rPr>
                <w:sz w:val="20"/>
              </w:rPr>
              <w:t>G.874</w:t>
            </w:r>
          </w:p>
        </w:tc>
        <w:tc>
          <w:tcPr>
            <w:tcW w:w="4596" w:type="dxa"/>
          </w:tcPr>
          <w:p w:rsidR="00A1736C" w:rsidRPr="00AC3423" w:rsidRDefault="00A1736C" w:rsidP="006F298E">
            <w:pPr>
              <w:rPr>
                <w:sz w:val="20"/>
              </w:rPr>
            </w:pPr>
            <w:r w:rsidRPr="00AC3423">
              <w:rPr>
                <w:sz w:val="20"/>
              </w:rPr>
              <w:t>Management aspects of optical transport network element</w:t>
            </w:r>
            <w:r>
              <w:rPr>
                <w:sz w:val="20"/>
              </w:rPr>
              <w:t>s</w:t>
            </w:r>
          </w:p>
        </w:tc>
        <w:tc>
          <w:tcPr>
            <w:tcW w:w="1260" w:type="dxa"/>
          </w:tcPr>
          <w:p w:rsidR="00A1736C" w:rsidRPr="00AC3423" w:rsidRDefault="00A1736C" w:rsidP="006F298E">
            <w:pPr>
              <w:rPr>
                <w:sz w:val="20"/>
              </w:rPr>
            </w:pPr>
            <w:r>
              <w:rPr>
                <w:sz w:val="20"/>
              </w:rPr>
              <w:t>0</w:t>
            </w:r>
            <w:del w:id="759" w:author="koike" w:date="2011-02-02T18:07:00Z">
              <w:r w:rsidDel="0067589E">
                <w:rPr>
                  <w:sz w:val="20"/>
                </w:rPr>
                <w:delText>3</w:delText>
              </w:r>
            </w:del>
            <w:ins w:id="760" w:author="koike" w:date="2011-02-02T18:07:00Z">
              <w:r w:rsidR="0067589E">
                <w:rPr>
                  <w:rFonts w:hint="eastAsia"/>
                  <w:sz w:val="20"/>
                  <w:lang w:eastAsia="ja-JP"/>
                </w:rPr>
                <w:t>7</w:t>
              </w:r>
            </w:ins>
            <w:r>
              <w:rPr>
                <w:sz w:val="20"/>
              </w:rPr>
              <w:t>/20</w:t>
            </w:r>
            <w:del w:id="761" w:author="koike" w:date="2011-02-02T18:07:00Z">
              <w:r w:rsidDel="0067589E">
                <w:rPr>
                  <w:sz w:val="20"/>
                </w:rPr>
                <w:delText>08</w:delText>
              </w:r>
            </w:del>
            <w:ins w:id="762" w:author="koike" w:date="2011-02-02T18:07:00Z">
              <w:r w:rsidR="0067589E">
                <w:rPr>
                  <w:rFonts w:hint="eastAsia"/>
                  <w:sz w:val="20"/>
                  <w:lang w:eastAsia="ja-JP"/>
                </w:rPr>
                <w:t>10</w:t>
              </w:r>
            </w:ins>
            <w:r w:rsidRPr="00AC3423">
              <w:rPr>
                <w:sz w:val="20"/>
              </w:rPr>
              <w:t xml:space="preserve"> </w:t>
            </w:r>
          </w:p>
        </w:tc>
      </w:tr>
      <w:tr w:rsidR="00A1736C" w:rsidRPr="00AC3423" w:rsidTr="006F298E">
        <w:trPr>
          <w:cantSplit/>
          <w:jc w:val="center"/>
        </w:trPr>
        <w:tc>
          <w:tcPr>
            <w:tcW w:w="1604" w:type="dxa"/>
          </w:tcPr>
          <w:p w:rsidR="00A1736C" w:rsidRPr="00AC3423" w:rsidRDefault="00A1736C" w:rsidP="006F298E">
            <w:pPr>
              <w:rPr>
                <w:sz w:val="20"/>
              </w:rPr>
            </w:pPr>
            <w:r w:rsidRPr="00AC3423">
              <w:rPr>
                <w:sz w:val="20"/>
              </w:rPr>
              <w:t>ITU-T (Q.14/15)</w:t>
            </w:r>
          </w:p>
        </w:tc>
        <w:tc>
          <w:tcPr>
            <w:tcW w:w="1985" w:type="dxa"/>
          </w:tcPr>
          <w:p w:rsidR="00A1736C" w:rsidRPr="00AC3423" w:rsidRDefault="00A1736C" w:rsidP="006F298E">
            <w:pPr>
              <w:rPr>
                <w:sz w:val="20"/>
              </w:rPr>
            </w:pPr>
            <w:r w:rsidRPr="00AC3423">
              <w:rPr>
                <w:sz w:val="20"/>
              </w:rPr>
              <w:t>G.Imp874</w:t>
            </w:r>
          </w:p>
        </w:tc>
        <w:tc>
          <w:tcPr>
            <w:tcW w:w="4596" w:type="dxa"/>
          </w:tcPr>
          <w:p w:rsidR="00A1736C" w:rsidRPr="00AC3423" w:rsidRDefault="00A1736C" w:rsidP="006F298E">
            <w:pPr>
              <w:rPr>
                <w:sz w:val="20"/>
              </w:rPr>
            </w:pPr>
            <w:r w:rsidRPr="00AC3423">
              <w:rPr>
                <w:sz w:val="20"/>
              </w:rPr>
              <w:t>Implementer's Guide to G.874</w:t>
            </w:r>
          </w:p>
        </w:tc>
        <w:tc>
          <w:tcPr>
            <w:tcW w:w="1260" w:type="dxa"/>
          </w:tcPr>
          <w:p w:rsidR="00A1736C" w:rsidRPr="00AC3423" w:rsidRDefault="00A1736C" w:rsidP="006F298E">
            <w:pPr>
              <w:rPr>
                <w:sz w:val="20"/>
              </w:rPr>
            </w:pPr>
            <w:r w:rsidRPr="00AC3423">
              <w:rPr>
                <w:sz w:val="20"/>
              </w:rPr>
              <w:t xml:space="preserve">05/2005 </w:t>
            </w:r>
          </w:p>
        </w:tc>
      </w:tr>
      <w:tr w:rsidR="00A1736C" w:rsidRPr="00AC3423" w:rsidTr="006F298E">
        <w:trPr>
          <w:cantSplit/>
          <w:jc w:val="center"/>
        </w:trPr>
        <w:tc>
          <w:tcPr>
            <w:tcW w:w="1604" w:type="dxa"/>
          </w:tcPr>
          <w:p w:rsidR="00A1736C" w:rsidRPr="00AC3423" w:rsidRDefault="00A1736C" w:rsidP="006F298E">
            <w:pPr>
              <w:rPr>
                <w:sz w:val="20"/>
              </w:rPr>
            </w:pPr>
            <w:r w:rsidRPr="00AC3423">
              <w:rPr>
                <w:sz w:val="20"/>
              </w:rPr>
              <w:t>ITU-T (Q.14/15)</w:t>
            </w:r>
          </w:p>
        </w:tc>
        <w:tc>
          <w:tcPr>
            <w:tcW w:w="1985" w:type="dxa"/>
          </w:tcPr>
          <w:p w:rsidR="00A1736C" w:rsidRPr="00AC3423" w:rsidRDefault="00A1736C" w:rsidP="006F298E">
            <w:pPr>
              <w:rPr>
                <w:sz w:val="20"/>
              </w:rPr>
            </w:pPr>
            <w:r w:rsidRPr="00AC3423">
              <w:rPr>
                <w:sz w:val="20"/>
              </w:rPr>
              <w:t>G.874.1</w:t>
            </w:r>
          </w:p>
        </w:tc>
        <w:tc>
          <w:tcPr>
            <w:tcW w:w="4596" w:type="dxa"/>
          </w:tcPr>
          <w:p w:rsidR="00A1736C" w:rsidRPr="00AC3423" w:rsidRDefault="00A1736C" w:rsidP="006F298E">
            <w:pPr>
              <w:rPr>
                <w:sz w:val="20"/>
              </w:rPr>
            </w:pPr>
            <w:r w:rsidRPr="00AC3423">
              <w:rPr>
                <w:sz w:val="20"/>
              </w:rPr>
              <w:t>Optical Transport Network (OTN) Protocol-Neutral Management Information Model For The Network Element View</w:t>
            </w:r>
          </w:p>
        </w:tc>
        <w:tc>
          <w:tcPr>
            <w:tcW w:w="1260" w:type="dxa"/>
          </w:tcPr>
          <w:p w:rsidR="00A1736C" w:rsidRPr="00AC3423" w:rsidRDefault="00A1736C" w:rsidP="006F298E">
            <w:pPr>
              <w:rPr>
                <w:sz w:val="20"/>
              </w:rPr>
            </w:pPr>
            <w:r w:rsidRPr="00AC3423">
              <w:rPr>
                <w:sz w:val="20"/>
              </w:rPr>
              <w:t xml:space="preserve">01/2002 </w:t>
            </w:r>
          </w:p>
        </w:tc>
      </w:tr>
      <w:tr w:rsidR="00A1736C" w:rsidRPr="00AC3423" w:rsidTr="006F298E">
        <w:trPr>
          <w:cantSplit/>
          <w:jc w:val="center"/>
        </w:trPr>
        <w:tc>
          <w:tcPr>
            <w:tcW w:w="1604" w:type="dxa"/>
          </w:tcPr>
          <w:p w:rsidR="00A1736C" w:rsidRPr="00AC3423" w:rsidRDefault="00A1736C" w:rsidP="006F298E">
            <w:pPr>
              <w:rPr>
                <w:sz w:val="20"/>
              </w:rPr>
            </w:pPr>
            <w:r w:rsidRPr="00AC3423">
              <w:rPr>
                <w:sz w:val="20"/>
              </w:rPr>
              <w:t>ITU-T (Q.14/15)</w:t>
            </w:r>
          </w:p>
        </w:tc>
        <w:tc>
          <w:tcPr>
            <w:tcW w:w="1985" w:type="dxa"/>
          </w:tcPr>
          <w:p w:rsidR="00A1736C" w:rsidRPr="00AC3423" w:rsidRDefault="00A1736C" w:rsidP="006F298E">
            <w:pPr>
              <w:rPr>
                <w:sz w:val="20"/>
              </w:rPr>
            </w:pPr>
            <w:r w:rsidRPr="00AC3423">
              <w:rPr>
                <w:sz w:val="20"/>
              </w:rPr>
              <w:t>G.Imp874.1</w:t>
            </w:r>
          </w:p>
        </w:tc>
        <w:tc>
          <w:tcPr>
            <w:tcW w:w="4596" w:type="dxa"/>
          </w:tcPr>
          <w:p w:rsidR="00A1736C" w:rsidRPr="00AC3423" w:rsidRDefault="00A1736C" w:rsidP="006F298E">
            <w:pPr>
              <w:rPr>
                <w:sz w:val="20"/>
              </w:rPr>
            </w:pPr>
            <w:r w:rsidRPr="00AC3423">
              <w:rPr>
                <w:sz w:val="20"/>
              </w:rPr>
              <w:t>Implementer's Guide to G.874.1</w:t>
            </w:r>
          </w:p>
        </w:tc>
        <w:tc>
          <w:tcPr>
            <w:tcW w:w="1260" w:type="dxa"/>
          </w:tcPr>
          <w:p w:rsidR="00A1736C" w:rsidRPr="00AC3423" w:rsidRDefault="00A1736C" w:rsidP="006F298E">
            <w:pPr>
              <w:rPr>
                <w:sz w:val="20"/>
              </w:rPr>
            </w:pPr>
            <w:r w:rsidRPr="00AC3423">
              <w:rPr>
                <w:sz w:val="20"/>
              </w:rPr>
              <w:t xml:space="preserve">05/2005 </w:t>
            </w:r>
          </w:p>
        </w:tc>
      </w:tr>
      <w:tr w:rsidR="00A1736C" w:rsidRPr="00AC3423" w:rsidTr="006F298E">
        <w:trPr>
          <w:cantSplit/>
          <w:jc w:val="center"/>
        </w:trPr>
        <w:tc>
          <w:tcPr>
            <w:tcW w:w="1604" w:type="dxa"/>
          </w:tcPr>
          <w:p w:rsidR="00A1736C" w:rsidRPr="00AC3423" w:rsidRDefault="00A1736C" w:rsidP="006F298E">
            <w:pPr>
              <w:rPr>
                <w:sz w:val="20"/>
              </w:rPr>
            </w:pPr>
            <w:r w:rsidRPr="00AC3423">
              <w:rPr>
                <w:sz w:val="20"/>
              </w:rPr>
              <w:t>ITU-T (Q.14/15)</w:t>
            </w:r>
          </w:p>
        </w:tc>
        <w:tc>
          <w:tcPr>
            <w:tcW w:w="1985" w:type="dxa"/>
          </w:tcPr>
          <w:p w:rsidR="00A1736C" w:rsidRPr="00AC3423" w:rsidRDefault="00A1736C" w:rsidP="006F298E">
            <w:pPr>
              <w:rPr>
                <w:sz w:val="20"/>
                <w:lang w:eastAsia="ja-JP"/>
              </w:rPr>
            </w:pPr>
            <w:r w:rsidRPr="00AC3423">
              <w:rPr>
                <w:sz w:val="20"/>
              </w:rPr>
              <w:t>G.7710/Y.1701</w:t>
            </w:r>
          </w:p>
        </w:tc>
        <w:tc>
          <w:tcPr>
            <w:tcW w:w="4596" w:type="dxa"/>
          </w:tcPr>
          <w:p w:rsidR="00A1736C" w:rsidRPr="00AC3423" w:rsidRDefault="00A1736C" w:rsidP="006F298E">
            <w:pPr>
              <w:rPr>
                <w:sz w:val="20"/>
              </w:rPr>
            </w:pPr>
            <w:r w:rsidRPr="00AC3423">
              <w:rPr>
                <w:sz w:val="20"/>
              </w:rPr>
              <w:t>Common equipment management function requirements</w:t>
            </w:r>
          </w:p>
        </w:tc>
        <w:tc>
          <w:tcPr>
            <w:tcW w:w="1260" w:type="dxa"/>
          </w:tcPr>
          <w:p w:rsidR="00A1736C" w:rsidRPr="00AC3423" w:rsidRDefault="00A1736C" w:rsidP="006F298E">
            <w:pPr>
              <w:rPr>
                <w:sz w:val="20"/>
              </w:rPr>
            </w:pPr>
            <w:r>
              <w:rPr>
                <w:sz w:val="20"/>
              </w:rPr>
              <w:t>07/2007</w:t>
            </w:r>
            <w:r w:rsidRPr="00AC3423">
              <w:rPr>
                <w:sz w:val="20"/>
              </w:rPr>
              <w:t xml:space="preserve"> </w:t>
            </w:r>
          </w:p>
        </w:tc>
      </w:tr>
      <w:tr w:rsidR="00A1736C" w:rsidRPr="00AC3423" w:rsidTr="006F298E">
        <w:trPr>
          <w:cantSplit/>
          <w:jc w:val="center"/>
        </w:trPr>
        <w:tc>
          <w:tcPr>
            <w:tcW w:w="1604" w:type="dxa"/>
          </w:tcPr>
          <w:p w:rsidR="00A1736C" w:rsidRPr="00AC3423" w:rsidRDefault="00A1736C" w:rsidP="006F298E">
            <w:pPr>
              <w:rPr>
                <w:sz w:val="20"/>
              </w:rPr>
            </w:pPr>
            <w:r w:rsidRPr="00AC3423">
              <w:rPr>
                <w:sz w:val="20"/>
              </w:rPr>
              <w:t>ITU-T (Q.14/15)</w:t>
            </w:r>
          </w:p>
        </w:tc>
        <w:tc>
          <w:tcPr>
            <w:tcW w:w="1985" w:type="dxa"/>
          </w:tcPr>
          <w:p w:rsidR="00A1736C" w:rsidRPr="00AC3423" w:rsidRDefault="00A1736C" w:rsidP="006F298E">
            <w:pPr>
              <w:rPr>
                <w:sz w:val="20"/>
                <w:lang w:eastAsia="ja-JP"/>
              </w:rPr>
            </w:pPr>
            <w:r w:rsidRPr="00AC3423">
              <w:rPr>
                <w:sz w:val="20"/>
              </w:rPr>
              <w:t>G.7710/Y.1701</w:t>
            </w:r>
            <w:r>
              <w:rPr>
                <w:rFonts w:hint="eastAsia"/>
                <w:sz w:val="20"/>
                <w:lang w:eastAsia="ja-JP"/>
              </w:rPr>
              <w:t xml:space="preserve"> (Corrig. 1)</w:t>
            </w:r>
          </w:p>
        </w:tc>
        <w:tc>
          <w:tcPr>
            <w:tcW w:w="4596" w:type="dxa"/>
          </w:tcPr>
          <w:p w:rsidR="00A1736C" w:rsidRPr="00AC3423" w:rsidRDefault="00A1736C" w:rsidP="006F298E">
            <w:pPr>
              <w:rPr>
                <w:sz w:val="20"/>
              </w:rPr>
            </w:pPr>
            <w:r w:rsidRPr="00AC3423">
              <w:rPr>
                <w:sz w:val="20"/>
              </w:rPr>
              <w:t>Common equipment management function requirements</w:t>
            </w:r>
          </w:p>
        </w:tc>
        <w:tc>
          <w:tcPr>
            <w:tcW w:w="1260" w:type="dxa"/>
          </w:tcPr>
          <w:p w:rsidR="00A1736C" w:rsidRDefault="00A1736C" w:rsidP="006F298E">
            <w:pPr>
              <w:rPr>
                <w:sz w:val="20"/>
              </w:rPr>
            </w:pPr>
            <w:r>
              <w:rPr>
                <w:rFonts w:hint="eastAsia"/>
                <w:sz w:val="20"/>
                <w:lang w:eastAsia="ja-JP"/>
              </w:rPr>
              <w:t>11</w:t>
            </w:r>
            <w:r>
              <w:rPr>
                <w:sz w:val="20"/>
              </w:rPr>
              <w:t>/200</w:t>
            </w:r>
            <w:r>
              <w:rPr>
                <w:rFonts w:hint="eastAsia"/>
                <w:sz w:val="20"/>
                <w:lang w:eastAsia="ja-JP"/>
              </w:rPr>
              <w:t>9</w:t>
            </w:r>
            <w:r w:rsidRPr="00AC3423">
              <w:rPr>
                <w:sz w:val="20"/>
              </w:rPr>
              <w:t xml:space="preserve"> </w:t>
            </w:r>
          </w:p>
        </w:tc>
      </w:tr>
      <w:tr w:rsidR="0067589E" w:rsidRPr="00AC3423" w:rsidTr="006F298E">
        <w:trPr>
          <w:cantSplit/>
          <w:jc w:val="center"/>
          <w:ins w:id="763" w:author="koike" w:date="2011-02-02T18:07:00Z"/>
        </w:trPr>
        <w:tc>
          <w:tcPr>
            <w:tcW w:w="1604" w:type="dxa"/>
          </w:tcPr>
          <w:p w:rsidR="0067589E" w:rsidRPr="00AC3423" w:rsidRDefault="0067589E" w:rsidP="006F298E">
            <w:pPr>
              <w:rPr>
                <w:ins w:id="764" w:author="koike" w:date="2011-02-02T18:07:00Z"/>
                <w:sz w:val="20"/>
              </w:rPr>
            </w:pPr>
            <w:ins w:id="765" w:author="koike" w:date="2011-02-02T18:07:00Z">
              <w:r w:rsidRPr="00AC3423">
                <w:rPr>
                  <w:sz w:val="20"/>
                </w:rPr>
                <w:t>ITU-T (Q.14/15)</w:t>
              </w:r>
            </w:ins>
          </w:p>
        </w:tc>
        <w:tc>
          <w:tcPr>
            <w:tcW w:w="1985" w:type="dxa"/>
          </w:tcPr>
          <w:p w:rsidR="0067589E" w:rsidRPr="00AC3423" w:rsidRDefault="0067589E" w:rsidP="006F298E">
            <w:pPr>
              <w:rPr>
                <w:ins w:id="766" w:author="koike" w:date="2011-02-02T18:07:00Z"/>
                <w:sz w:val="20"/>
              </w:rPr>
            </w:pPr>
            <w:ins w:id="767" w:author="koike" w:date="2011-02-02T18:07:00Z">
              <w:r w:rsidRPr="00AC3423">
                <w:rPr>
                  <w:sz w:val="20"/>
                </w:rPr>
                <w:t>G.7710/Y.1701</w:t>
              </w:r>
              <w:r>
                <w:rPr>
                  <w:rFonts w:hint="eastAsia"/>
                  <w:sz w:val="20"/>
                  <w:lang w:eastAsia="ja-JP"/>
                </w:rPr>
                <w:t xml:space="preserve"> (Amend. 1)</w:t>
              </w:r>
            </w:ins>
          </w:p>
        </w:tc>
        <w:tc>
          <w:tcPr>
            <w:tcW w:w="4596" w:type="dxa"/>
          </w:tcPr>
          <w:p w:rsidR="0067589E" w:rsidRPr="00AC3423" w:rsidRDefault="0067589E" w:rsidP="006F298E">
            <w:pPr>
              <w:rPr>
                <w:ins w:id="768" w:author="koike" w:date="2011-02-02T18:07:00Z"/>
                <w:sz w:val="20"/>
              </w:rPr>
            </w:pPr>
            <w:ins w:id="769" w:author="koike" w:date="2011-02-02T18:07:00Z">
              <w:r w:rsidRPr="00AC3423">
                <w:rPr>
                  <w:sz w:val="20"/>
                </w:rPr>
                <w:t>Common equipment management function requirements</w:t>
              </w:r>
            </w:ins>
          </w:p>
        </w:tc>
        <w:tc>
          <w:tcPr>
            <w:tcW w:w="1260" w:type="dxa"/>
          </w:tcPr>
          <w:p w:rsidR="0067589E" w:rsidRDefault="0067589E" w:rsidP="006F298E">
            <w:pPr>
              <w:rPr>
                <w:ins w:id="770" w:author="koike" w:date="2011-02-02T18:07:00Z"/>
                <w:sz w:val="20"/>
                <w:lang w:eastAsia="ja-JP"/>
              </w:rPr>
            </w:pPr>
            <w:ins w:id="771" w:author="koike" w:date="2011-02-02T18:08:00Z">
              <w:r>
                <w:rPr>
                  <w:rFonts w:hint="eastAsia"/>
                  <w:sz w:val="20"/>
                  <w:lang w:eastAsia="ja-JP"/>
                </w:rPr>
                <w:t>07/2010</w:t>
              </w:r>
            </w:ins>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lang w:eastAsia="ja-JP"/>
              </w:rPr>
            </w:pPr>
            <w:r w:rsidRPr="00AC3423">
              <w:rPr>
                <w:sz w:val="20"/>
              </w:rPr>
              <w:t xml:space="preserve">G.7712/Y.1703 </w:t>
            </w:r>
          </w:p>
        </w:tc>
        <w:tc>
          <w:tcPr>
            <w:tcW w:w="4596" w:type="dxa"/>
          </w:tcPr>
          <w:p w:rsidR="0067589E" w:rsidRPr="00AC3423" w:rsidRDefault="0067589E" w:rsidP="006F298E">
            <w:pPr>
              <w:rPr>
                <w:sz w:val="20"/>
                <w:lang w:eastAsia="ja-JP"/>
              </w:rPr>
            </w:pPr>
            <w:r w:rsidRPr="00AC3423">
              <w:rPr>
                <w:sz w:val="20"/>
              </w:rPr>
              <w:t>Architecture and specification of data communication network</w:t>
            </w:r>
          </w:p>
        </w:tc>
        <w:tc>
          <w:tcPr>
            <w:tcW w:w="1260" w:type="dxa"/>
          </w:tcPr>
          <w:p w:rsidR="0067589E" w:rsidRPr="00AC3423" w:rsidRDefault="0067589E" w:rsidP="006F298E">
            <w:pPr>
              <w:rPr>
                <w:sz w:val="20"/>
                <w:lang w:eastAsia="ja-JP"/>
              </w:rPr>
            </w:pPr>
            <w:ins w:id="772" w:author="koike" w:date="2011-02-02T18:10:00Z">
              <w:r>
                <w:rPr>
                  <w:rFonts w:hint="eastAsia"/>
                  <w:sz w:val="20"/>
                  <w:lang w:eastAsia="ja-JP"/>
                </w:rPr>
                <w:t>07</w:t>
              </w:r>
            </w:ins>
            <w:del w:id="773" w:author="koike" w:date="2011-02-02T18:09:00Z">
              <w:r w:rsidDel="0067589E">
                <w:rPr>
                  <w:sz w:val="20"/>
                </w:rPr>
                <w:delText>06</w:delText>
              </w:r>
            </w:del>
            <w:r>
              <w:rPr>
                <w:sz w:val="20"/>
              </w:rPr>
              <w:t>/20</w:t>
            </w:r>
            <w:del w:id="774" w:author="koike" w:date="2011-02-02T18:10:00Z">
              <w:r w:rsidDel="0067589E">
                <w:rPr>
                  <w:sz w:val="20"/>
                </w:rPr>
                <w:delText>08</w:delText>
              </w:r>
            </w:del>
            <w:ins w:id="775" w:author="koike" w:date="2011-02-02T18:10:00Z">
              <w:r>
                <w:rPr>
                  <w:rFonts w:hint="eastAsia"/>
                  <w:sz w:val="20"/>
                  <w:lang w:eastAsia="ja-JP"/>
                </w:rPr>
                <w:t>10</w:t>
              </w:r>
            </w:ins>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G.7713/Y.1704</w:t>
            </w:r>
          </w:p>
        </w:tc>
        <w:tc>
          <w:tcPr>
            <w:tcW w:w="4596" w:type="dxa"/>
          </w:tcPr>
          <w:p w:rsidR="0067589E" w:rsidRPr="00AC3423" w:rsidRDefault="0067589E" w:rsidP="006F298E">
            <w:pPr>
              <w:rPr>
                <w:sz w:val="20"/>
              </w:rPr>
            </w:pPr>
            <w:r w:rsidRPr="00AC3423">
              <w:rPr>
                <w:sz w:val="20"/>
              </w:rPr>
              <w:t>Distributed call and connection management (DCM)</w:t>
            </w:r>
          </w:p>
        </w:tc>
        <w:tc>
          <w:tcPr>
            <w:tcW w:w="1260" w:type="dxa"/>
          </w:tcPr>
          <w:p w:rsidR="0067589E" w:rsidRPr="00AC3423" w:rsidRDefault="0067589E" w:rsidP="006F298E">
            <w:pPr>
              <w:rPr>
                <w:sz w:val="20"/>
              </w:rPr>
            </w:pPr>
            <w:r>
              <w:rPr>
                <w:rFonts w:hint="eastAsia"/>
                <w:sz w:val="20"/>
                <w:lang w:eastAsia="ja-JP"/>
              </w:rPr>
              <w:t>11</w:t>
            </w:r>
            <w:r>
              <w:rPr>
                <w:sz w:val="20"/>
              </w:rPr>
              <w:t>/200</w:t>
            </w:r>
            <w:r>
              <w:rPr>
                <w:rFonts w:hint="eastAsia"/>
                <w:sz w:val="20"/>
                <w:lang w:eastAsia="ja-JP"/>
              </w:rPr>
              <w:t>9</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G.Imp7713/</w:t>
            </w:r>
            <w:r>
              <w:rPr>
                <w:sz w:val="20"/>
              </w:rPr>
              <w:br/>
            </w:r>
            <w:r w:rsidRPr="00AC3423">
              <w:rPr>
                <w:sz w:val="20"/>
              </w:rPr>
              <w:t>Y.1704</w:t>
            </w:r>
          </w:p>
        </w:tc>
        <w:tc>
          <w:tcPr>
            <w:tcW w:w="4596" w:type="dxa"/>
          </w:tcPr>
          <w:p w:rsidR="0067589E" w:rsidRPr="00AC3423" w:rsidRDefault="0067589E" w:rsidP="006F298E">
            <w:pPr>
              <w:rPr>
                <w:sz w:val="20"/>
              </w:rPr>
            </w:pPr>
            <w:r w:rsidRPr="00AC3423">
              <w:rPr>
                <w:sz w:val="20"/>
              </w:rPr>
              <w:t>Implementer's Guide to G.7713/Y.1704</w:t>
            </w:r>
          </w:p>
        </w:tc>
        <w:tc>
          <w:tcPr>
            <w:tcW w:w="1260" w:type="dxa"/>
          </w:tcPr>
          <w:p w:rsidR="0067589E" w:rsidRPr="00AC3423" w:rsidRDefault="0067589E" w:rsidP="006F298E">
            <w:pPr>
              <w:rPr>
                <w:sz w:val="20"/>
              </w:rPr>
            </w:pPr>
            <w:r w:rsidRPr="00AC3423">
              <w:rPr>
                <w:sz w:val="20"/>
              </w:rPr>
              <w:t>05/2005</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G.7713.1/</w:t>
            </w:r>
            <w:r>
              <w:rPr>
                <w:sz w:val="20"/>
              </w:rPr>
              <w:br/>
            </w:r>
            <w:r w:rsidRPr="00AC3423">
              <w:rPr>
                <w:sz w:val="20"/>
              </w:rPr>
              <w:t>Y.1704.1</w:t>
            </w:r>
          </w:p>
        </w:tc>
        <w:tc>
          <w:tcPr>
            <w:tcW w:w="4596" w:type="dxa"/>
          </w:tcPr>
          <w:p w:rsidR="0067589E" w:rsidRPr="00AC3423" w:rsidRDefault="0067589E" w:rsidP="006F298E">
            <w:pPr>
              <w:rPr>
                <w:sz w:val="20"/>
              </w:rPr>
            </w:pPr>
            <w:r w:rsidRPr="00AC3423">
              <w:rPr>
                <w:sz w:val="20"/>
              </w:rPr>
              <w:t xml:space="preserve">Distributed Call and Connection Management </w:t>
            </w:r>
            <w:r w:rsidRPr="00170AA7">
              <w:rPr>
                <w:sz w:val="20"/>
              </w:rPr>
              <w:t xml:space="preserve">(DCM) based on PNNI  </w:t>
            </w:r>
          </w:p>
        </w:tc>
        <w:tc>
          <w:tcPr>
            <w:tcW w:w="1260" w:type="dxa"/>
          </w:tcPr>
          <w:p w:rsidR="0067589E" w:rsidRPr="00AC3423" w:rsidRDefault="0067589E" w:rsidP="006F298E">
            <w:pPr>
              <w:rPr>
                <w:sz w:val="20"/>
              </w:rPr>
            </w:pPr>
            <w:r w:rsidRPr="00AC3423">
              <w:rPr>
                <w:sz w:val="20"/>
              </w:rPr>
              <w:t>03/2003</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G.Imp7713.1/</w:t>
            </w:r>
            <w:r>
              <w:rPr>
                <w:sz w:val="20"/>
              </w:rPr>
              <w:br/>
            </w:r>
            <w:r w:rsidRPr="00AC3423">
              <w:rPr>
                <w:sz w:val="20"/>
              </w:rPr>
              <w:t>Y.1704.1</w:t>
            </w:r>
          </w:p>
        </w:tc>
        <w:tc>
          <w:tcPr>
            <w:tcW w:w="4596" w:type="dxa"/>
          </w:tcPr>
          <w:p w:rsidR="0067589E" w:rsidRPr="00AC3423" w:rsidRDefault="0067589E" w:rsidP="006F298E">
            <w:pPr>
              <w:rPr>
                <w:sz w:val="20"/>
              </w:rPr>
            </w:pPr>
            <w:r w:rsidRPr="00AC3423">
              <w:rPr>
                <w:sz w:val="20"/>
              </w:rPr>
              <w:t>Implementer's Guide to G.7713.1/Y.1704.1</w:t>
            </w:r>
          </w:p>
        </w:tc>
        <w:tc>
          <w:tcPr>
            <w:tcW w:w="1260" w:type="dxa"/>
          </w:tcPr>
          <w:p w:rsidR="0067589E" w:rsidRPr="00AC3423" w:rsidRDefault="0067589E" w:rsidP="006F298E">
            <w:pPr>
              <w:rPr>
                <w:sz w:val="20"/>
              </w:rPr>
            </w:pPr>
            <w:r w:rsidRPr="00AC3423">
              <w:rPr>
                <w:sz w:val="20"/>
              </w:rPr>
              <w:t>05/2005</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lastRenderedPageBreak/>
              <w:t>ITU-T (Q.14/15)</w:t>
            </w:r>
          </w:p>
        </w:tc>
        <w:tc>
          <w:tcPr>
            <w:tcW w:w="1985" w:type="dxa"/>
          </w:tcPr>
          <w:p w:rsidR="0067589E" w:rsidRPr="00AC3423" w:rsidRDefault="0067589E" w:rsidP="006F298E">
            <w:pPr>
              <w:rPr>
                <w:sz w:val="20"/>
              </w:rPr>
            </w:pPr>
            <w:r w:rsidRPr="00AC3423">
              <w:rPr>
                <w:sz w:val="20"/>
              </w:rPr>
              <w:t>G.7713.2/</w:t>
            </w:r>
            <w:r>
              <w:rPr>
                <w:sz w:val="20"/>
              </w:rPr>
              <w:br/>
            </w:r>
            <w:r w:rsidRPr="00AC3423">
              <w:rPr>
                <w:sz w:val="20"/>
              </w:rPr>
              <w:t>Y.1704.2</w:t>
            </w:r>
          </w:p>
        </w:tc>
        <w:tc>
          <w:tcPr>
            <w:tcW w:w="4596" w:type="dxa"/>
          </w:tcPr>
          <w:p w:rsidR="0067589E" w:rsidRPr="00AC3423" w:rsidRDefault="0067589E" w:rsidP="006F298E">
            <w:pPr>
              <w:rPr>
                <w:sz w:val="20"/>
              </w:rPr>
            </w:pPr>
            <w:r w:rsidRPr="00AC3423">
              <w:rPr>
                <w:sz w:val="20"/>
              </w:rPr>
              <w:t>Distributed Call and Connection Management</w:t>
            </w:r>
            <w:r>
              <w:rPr>
                <w:sz w:val="20"/>
              </w:rPr>
              <w:t>:</w:t>
            </w:r>
            <w:r w:rsidRPr="00AC3423">
              <w:rPr>
                <w:sz w:val="20"/>
              </w:rPr>
              <w:t xml:space="preserve"> </w:t>
            </w:r>
            <w:r w:rsidRPr="00170AA7">
              <w:rPr>
                <w:sz w:val="20"/>
              </w:rPr>
              <w:t>Signalling mechanism using GMPLS RSVP-TE</w:t>
            </w:r>
          </w:p>
        </w:tc>
        <w:tc>
          <w:tcPr>
            <w:tcW w:w="1260" w:type="dxa"/>
          </w:tcPr>
          <w:p w:rsidR="0067589E" w:rsidRPr="00AC3423" w:rsidRDefault="0067589E" w:rsidP="006F298E">
            <w:pPr>
              <w:rPr>
                <w:sz w:val="20"/>
              </w:rPr>
            </w:pPr>
            <w:r w:rsidRPr="00AC3423">
              <w:rPr>
                <w:sz w:val="20"/>
              </w:rPr>
              <w:t>03/2003</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G.Imp7713.2/</w:t>
            </w:r>
            <w:r>
              <w:rPr>
                <w:sz w:val="20"/>
              </w:rPr>
              <w:br/>
            </w:r>
            <w:r w:rsidRPr="00AC3423">
              <w:rPr>
                <w:sz w:val="20"/>
              </w:rPr>
              <w:t>Y.1704.2</w:t>
            </w:r>
          </w:p>
        </w:tc>
        <w:tc>
          <w:tcPr>
            <w:tcW w:w="4596" w:type="dxa"/>
          </w:tcPr>
          <w:p w:rsidR="0067589E" w:rsidRPr="00AC3423" w:rsidRDefault="0067589E" w:rsidP="006F298E">
            <w:pPr>
              <w:rPr>
                <w:sz w:val="20"/>
              </w:rPr>
            </w:pPr>
            <w:r w:rsidRPr="00AC3423">
              <w:rPr>
                <w:sz w:val="20"/>
              </w:rPr>
              <w:t>Implementer's Guide to G.7713.2/Y.1704.2</w:t>
            </w:r>
          </w:p>
        </w:tc>
        <w:tc>
          <w:tcPr>
            <w:tcW w:w="1260" w:type="dxa"/>
          </w:tcPr>
          <w:p w:rsidR="0067589E" w:rsidRPr="00AC3423" w:rsidRDefault="0067589E" w:rsidP="006F298E">
            <w:pPr>
              <w:rPr>
                <w:sz w:val="20"/>
              </w:rPr>
            </w:pPr>
            <w:r w:rsidRPr="00AC3423">
              <w:rPr>
                <w:sz w:val="20"/>
              </w:rPr>
              <w:t>05/2005</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G.7713.3/</w:t>
            </w:r>
            <w:r>
              <w:rPr>
                <w:sz w:val="20"/>
              </w:rPr>
              <w:br/>
            </w:r>
            <w:r w:rsidRPr="00AC3423">
              <w:rPr>
                <w:sz w:val="20"/>
              </w:rPr>
              <w:t>Y.1704.3</w:t>
            </w:r>
          </w:p>
        </w:tc>
        <w:tc>
          <w:tcPr>
            <w:tcW w:w="4596" w:type="dxa"/>
          </w:tcPr>
          <w:p w:rsidR="0067589E" w:rsidRPr="00AC3423" w:rsidRDefault="0067589E" w:rsidP="006F298E">
            <w:pPr>
              <w:rPr>
                <w:sz w:val="20"/>
              </w:rPr>
            </w:pPr>
            <w:r w:rsidRPr="00AC3423">
              <w:rPr>
                <w:sz w:val="20"/>
              </w:rPr>
              <w:t>Distributed Call and Connection Management</w:t>
            </w:r>
            <w:r>
              <w:rPr>
                <w:sz w:val="20"/>
              </w:rPr>
              <w:t>:</w:t>
            </w:r>
            <w:r w:rsidRPr="00AC3423">
              <w:rPr>
                <w:sz w:val="20"/>
              </w:rPr>
              <w:t xml:space="preserve"> </w:t>
            </w:r>
            <w:r w:rsidRPr="00170AA7">
              <w:rPr>
                <w:sz w:val="20"/>
              </w:rPr>
              <w:t>Signalling mechanism using GMPLS CR-LDP</w:t>
            </w:r>
          </w:p>
        </w:tc>
        <w:tc>
          <w:tcPr>
            <w:tcW w:w="1260" w:type="dxa"/>
          </w:tcPr>
          <w:p w:rsidR="0067589E" w:rsidRPr="00AC3423" w:rsidRDefault="0067589E" w:rsidP="006F298E">
            <w:pPr>
              <w:rPr>
                <w:sz w:val="20"/>
              </w:rPr>
            </w:pPr>
            <w:r w:rsidRPr="00AC3423">
              <w:rPr>
                <w:sz w:val="20"/>
              </w:rPr>
              <w:t>03/2003</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G.Imp7713.3/</w:t>
            </w:r>
            <w:r>
              <w:rPr>
                <w:sz w:val="20"/>
              </w:rPr>
              <w:br/>
            </w:r>
            <w:r w:rsidRPr="00AC3423">
              <w:rPr>
                <w:sz w:val="20"/>
              </w:rPr>
              <w:t>Y.1704.3</w:t>
            </w:r>
          </w:p>
        </w:tc>
        <w:tc>
          <w:tcPr>
            <w:tcW w:w="4596" w:type="dxa"/>
          </w:tcPr>
          <w:p w:rsidR="0067589E" w:rsidRPr="00AC3423" w:rsidRDefault="0067589E" w:rsidP="006F298E">
            <w:pPr>
              <w:rPr>
                <w:sz w:val="20"/>
              </w:rPr>
            </w:pPr>
            <w:r w:rsidRPr="00AC3423">
              <w:rPr>
                <w:sz w:val="20"/>
              </w:rPr>
              <w:t>Implementer's Guide to G.7713.3/Y.1704.3</w:t>
            </w:r>
          </w:p>
        </w:tc>
        <w:tc>
          <w:tcPr>
            <w:tcW w:w="1260" w:type="dxa"/>
          </w:tcPr>
          <w:p w:rsidR="0067589E" w:rsidRPr="00AC3423" w:rsidRDefault="0067589E" w:rsidP="006F298E">
            <w:pPr>
              <w:rPr>
                <w:sz w:val="20"/>
              </w:rPr>
            </w:pPr>
            <w:r w:rsidRPr="00AC3423">
              <w:rPr>
                <w:sz w:val="20"/>
              </w:rPr>
              <w:t>05/2005</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G.7714/Y.1705</w:t>
            </w:r>
          </w:p>
        </w:tc>
        <w:tc>
          <w:tcPr>
            <w:tcW w:w="4596" w:type="dxa"/>
          </w:tcPr>
          <w:p w:rsidR="0067589E" w:rsidRPr="00AC3423" w:rsidRDefault="0067589E" w:rsidP="006F298E">
            <w:pPr>
              <w:rPr>
                <w:sz w:val="20"/>
              </w:rPr>
            </w:pPr>
            <w:r w:rsidRPr="00AC3423">
              <w:rPr>
                <w:sz w:val="20"/>
              </w:rPr>
              <w:t xml:space="preserve">Generalized automatic discovery </w:t>
            </w:r>
            <w:r w:rsidRPr="00170AA7">
              <w:rPr>
                <w:sz w:val="20"/>
              </w:rPr>
              <w:t xml:space="preserve">for transport entities  </w:t>
            </w:r>
          </w:p>
        </w:tc>
        <w:tc>
          <w:tcPr>
            <w:tcW w:w="1260" w:type="dxa"/>
          </w:tcPr>
          <w:p w:rsidR="0067589E" w:rsidRPr="00AC3423" w:rsidRDefault="0067589E" w:rsidP="006F298E">
            <w:pPr>
              <w:rPr>
                <w:sz w:val="20"/>
              </w:rPr>
            </w:pPr>
            <w:r w:rsidRPr="00AC3423">
              <w:rPr>
                <w:sz w:val="20"/>
              </w:rPr>
              <w:t>08/2005</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G.7714.1/</w:t>
            </w:r>
            <w:r>
              <w:rPr>
                <w:sz w:val="20"/>
              </w:rPr>
              <w:br/>
            </w:r>
            <w:r w:rsidRPr="00AC3423">
              <w:rPr>
                <w:sz w:val="20"/>
              </w:rPr>
              <w:t>Y.1705.1</w:t>
            </w:r>
          </w:p>
        </w:tc>
        <w:tc>
          <w:tcPr>
            <w:tcW w:w="4596" w:type="dxa"/>
          </w:tcPr>
          <w:p w:rsidR="0067589E" w:rsidRPr="00AC3423" w:rsidRDefault="0067589E" w:rsidP="006F298E">
            <w:pPr>
              <w:rPr>
                <w:sz w:val="20"/>
              </w:rPr>
            </w:pPr>
            <w:r w:rsidRPr="00AC3423">
              <w:rPr>
                <w:sz w:val="20"/>
              </w:rPr>
              <w:t>Protocol for automatic discovery in SDH and OTN networks</w:t>
            </w:r>
          </w:p>
        </w:tc>
        <w:tc>
          <w:tcPr>
            <w:tcW w:w="1260" w:type="dxa"/>
          </w:tcPr>
          <w:p w:rsidR="0067589E" w:rsidRPr="00AC3423" w:rsidRDefault="0067589E" w:rsidP="006F298E">
            <w:pPr>
              <w:rPr>
                <w:sz w:val="20"/>
              </w:rPr>
            </w:pPr>
            <w:r w:rsidRPr="00AC3423">
              <w:rPr>
                <w:sz w:val="20"/>
              </w:rPr>
              <w:t>04/2003</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G.7714.1/</w:t>
            </w:r>
            <w:r>
              <w:rPr>
                <w:sz w:val="20"/>
              </w:rPr>
              <w:br/>
            </w:r>
            <w:r w:rsidRPr="00AC3423">
              <w:rPr>
                <w:sz w:val="20"/>
              </w:rPr>
              <w:t>Y.1705.1</w:t>
            </w:r>
            <w:r>
              <w:rPr>
                <w:sz w:val="20"/>
              </w:rPr>
              <w:t xml:space="preserve"> (Amend. 1)</w:t>
            </w:r>
          </w:p>
        </w:tc>
        <w:tc>
          <w:tcPr>
            <w:tcW w:w="4596" w:type="dxa"/>
          </w:tcPr>
          <w:p w:rsidR="0067589E" w:rsidRPr="00AC3423" w:rsidRDefault="0067589E" w:rsidP="006F298E">
            <w:pPr>
              <w:rPr>
                <w:sz w:val="20"/>
              </w:rPr>
            </w:pPr>
            <w:r w:rsidRPr="00AC3423">
              <w:rPr>
                <w:sz w:val="20"/>
              </w:rPr>
              <w:t>Protocol for automatic discovery in SDH and OTN networks</w:t>
            </w:r>
          </w:p>
        </w:tc>
        <w:tc>
          <w:tcPr>
            <w:tcW w:w="1260" w:type="dxa"/>
          </w:tcPr>
          <w:p w:rsidR="0067589E" w:rsidRPr="00AC3423" w:rsidRDefault="0067589E" w:rsidP="006F298E">
            <w:pPr>
              <w:rPr>
                <w:sz w:val="20"/>
                <w:lang w:eastAsia="ja-JP"/>
              </w:rPr>
            </w:pPr>
            <w:r>
              <w:rPr>
                <w:sz w:val="20"/>
              </w:rPr>
              <w:t>0</w:t>
            </w:r>
            <w:ins w:id="776" w:author="koike" w:date="2011-02-02T18:12:00Z">
              <w:r>
                <w:rPr>
                  <w:rFonts w:hint="eastAsia"/>
                  <w:sz w:val="20"/>
                  <w:lang w:eastAsia="ja-JP"/>
                </w:rPr>
                <w:t>7</w:t>
              </w:r>
            </w:ins>
            <w:del w:id="777" w:author="koike" w:date="2011-02-02T18:12:00Z">
              <w:r w:rsidDel="0067589E">
                <w:rPr>
                  <w:sz w:val="20"/>
                </w:rPr>
                <w:delText>2</w:delText>
              </w:r>
            </w:del>
            <w:r>
              <w:rPr>
                <w:sz w:val="20"/>
              </w:rPr>
              <w:t>/20</w:t>
            </w:r>
            <w:del w:id="778" w:author="koike" w:date="2011-02-02T18:12:00Z">
              <w:r w:rsidDel="0067589E">
                <w:rPr>
                  <w:sz w:val="20"/>
                </w:rPr>
                <w:delText>06</w:delText>
              </w:r>
            </w:del>
            <w:ins w:id="779" w:author="koike" w:date="2011-02-02T18:12:00Z">
              <w:r>
                <w:rPr>
                  <w:rFonts w:hint="eastAsia"/>
                  <w:sz w:val="20"/>
                  <w:lang w:eastAsia="ja-JP"/>
                </w:rPr>
                <w:t>10</w:t>
              </w:r>
            </w:ins>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G.Imp7714.1/</w:t>
            </w:r>
            <w:r>
              <w:rPr>
                <w:sz w:val="20"/>
              </w:rPr>
              <w:br/>
            </w:r>
            <w:r w:rsidRPr="00AC3423">
              <w:rPr>
                <w:sz w:val="20"/>
              </w:rPr>
              <w:t>Y.1705.1</w:t>
            </w:r>
          </w:p>
        </w:tc>
        <w:tc>
          <w:tcPr>
            <w:tcW w:w="4596" w:type="dxa"/>
          </w:tcPr>
          <w:p w:rsidR="0067589E" w:rsidRPr="00AC3423" w:rsidRDefault="0067589E" w:rsidP="006F298E">
            <w:pPr>
              <w:rPr>
                <w:sz w:val="20"/>
              </w:rPr>
            </w:pPr>
            <w:r w:rsidRPr="00AC3423">
              <w:rPr>
                <w:sz w:val="20"/>
              </w:rPr>
              <w:t>Implementer's Guide to G.7714.1/Y.1705.1</w:t>
            </w:r>
          </w:p>
        </w:tc>
        <w:tc>
          <w:tcPr>
            <w:tcW w:w="1260" w:type="dxa"/>
          </w:tcPr>
          <w:p w:rsidR="0067589E" w:rsidRPr="00AC3423" w:rsidRDefault="0067589E" w:rsidP="006F298E">
            <w:pPr>
              <w:rPr>
                <w:sz w:val="20"/>
              </w:rPr>
            </w:pPr>
            <w:r w:rsidRPr="00AC3423">
              <w:rPr>
                <w:sz w:val="20"/>
              </w:rPr>
              <w:t>05/2005</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G.7715/Y.1706</w:t>
            </w:r>
          </w:p>
        </w:tc>
        <w:tc>
          <w:tcPr>
            <w:tcW w:w="4596" w:type="dxa"/>
          </w:tcPr>
          <w:p w:rsidR="0067589E" w:rsidRPr="00AC3423" w:rsidRDefault="0067589E" w:rsidP="006F298E">
            <w:pPr>
              <w:rPr>
                <w:sz w:val="20"/>
              </w:rPr>
            </w:pPr>
            <w:r w:rsidRPr="00AC3423">
              <w:rPr>
                <w:sz w:val="20"/>
              </w:rPr>
              <w:t>Architecture and requirements for routing in automatically switched optical networks</w:t>
            </w:r>
          </w:p>
        </w:tc>
        <w:tc>
          <w:tcPr>
            <w:tcW w:w="1260" w:type="dxa"/>
          </w:tcPr>
          <w:p w:rsidR="0067589E" w:rsidRPr="00AC3423" w:rsidRDefault="0067589E" w:rsidP="006F298E">
            <w:pPr>
              <w:rPr>
                <w:sz w:val="20"/>
              </w:rPr>
            </w:pPr>
            <w:r w:rsidRPr="00AC3423">
              <w:rPr>
                <w:sz w:val="20"/>
              </w:rPr>
              <w:t xml:space="preserve">06/2002 </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G.7715/Y.1706</w:t>
            </w:r>
            <w:r>
              <w:rPr>
                <w:sz w:val="20"/>
              </w:rPr>
              <w:t xml:space="preserve"> (Amend. 1)</w:t>
            </w:r>
          </w:p>
        </w:tc>
        <w:tc>
          <w:tcPr>
            <w:tcW w:w="4596" w:type="dxa"/>
          </w:tcPr>
          <w:p w:rsidR="0067589E" w:rsidRPr="00AC3423" w:rsidRDefault="0067589E" w:rsidP="006F298E">
            <w:pPr>
              <w:rPr>
                <w:sz w:val="20"/>
              </w:rPr>
            </w:pPr>
            <w:r w:rsidRPr="00AC3423">
              <w:rPr>
                <w:sz w:val="20"/>
              </w:rPr>
              <w:t>Architecture and requirements for routing in automatically switched optical networks</w:t>
            </w:r>
          </w:p>
        </w:tc>
        <w:tc>
          <w:tcPr>
            <w:tcW w:w="1260" w:type="dxa"/>
          </w:tcPr>
          <w:p w:rsidR="0067589E" w:rsidRPr="00AC3423" w:rsidRDefault="0067589E" w:rsidP="006F298E">
            <w:pPr>
              <w:rPr>
                <w:sz w:val="20"/>
              </w:rPr>
            </w:pPr>
            <w:r>
              <w:rPr>
                <w:sz w:val="20"/>
              </w:rPr>
              <w:t>02/2007</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C3423" w:rsidRDefault="0067589E" w:rsidP="006F298E">
            <w:pPr>
              <w:rPr>
                <w:sz w:val="20"/>
              </w:rPr>
            </w:pPr>
            <w:r w:rsidRPr="00AC3423">
              <w:rPr>
                <w:sz w:val="20"/>
              </w:rPr>
              <w:t>G.7715.1/Y.1706.1</w:t>
            </w:r>
          </w:p>
        </w:tc>
        <w:tc>
          <w:tcPr>
            <w:tcW w:w="4596" w:type="dxa"/>
          </w:tcPr>
          <w:p w:rsidR="0067589E" w:rsidRPr="00AC3423" w:rsidRDefault="0067589E" w:rsidP="006F298E">
            <w:pPr>
              <w:rPr>
                <w:sz w:val="20"/>
              </w:rPr>
            </w:pPr>
            <w:r w:rsidRPr="00AC3423">
              <w:rPr>
                <w:sz w:val="20"/>
              </w:rPr>
              <w:t xml:space="preserve">ASON routing architecture and requirements for link state protocols </w:t>
            </w:r>
          </w:p>
        </w:tc>
        <w:tc>
          <w:tcPr>
            <w:tcW w:w="1260" w:type="dxa"/>
          </w:tcPr>
          <w:p w:rsidR="0067589E" w:rsidRPr="00AC3423" w:rsidRDefault="0067589E" w:rsidP="006F298E">
            <w:pPr>
              <w:rPr>
                <w:sz w:val="20"/>
              </w:rPr>
            </w:pPr>
            <w:r w:rsidRPr="00AC3423">
              <w:rPr>
                <w:sz w:val="20"/>
              </w:rPr>
              <w:t>02/2004</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F5518" w:rsidRDefault="0067589E" w:rsidP="006F298E">
            <w:pPr>
              <w:rPr>
                <w:sz w:val="20"/>
                <w:lang w:eastAsia="ja-JP"/>
              </w:rPr>
            </w:pPr>
            <w:r w:rsidRPr="00AF5518">
              <w:rPr>
                <w:sz w:val="20"/>
              </w:rPr>
              <w:t>G.7715.2/Y.1706.</w:t>
            </w:r>
            <w:r>
              <w:rPr>
                <w:sz w:val="20"/>
              </w:rPr>
              <w:t>2</w:t>
            </w:r>
          </w:p>
        </w:tc>
        <w:tc>
          <w:tcPr>
            <w:tcW w:w="4596" w:type="dxa"/>
          </w:tcPr>
          <w:p w:rsidR="0067589E" w:rsidRPr="00AF5518" w:rsidRDefault="0067589E" w:rsidP="006F298E">
            <w:pPr>
              <w:rPr>
                <w:sz w:val="20"/>
              </w:rPr>
            </w:pPr>
            <w:r w:rsidRPr="00AF5518">
              <w:rPr>
                <w:sz w:val="20"/>
              </w:rPr>
              <w:t>ASON routing architecture and requirements for remote route query</w:t>
            </w:r>
          </w:p>
        </w:tc>
        <w:tc>
          <w:tcPr>
            <w:tcW w:w="1260" w:type="dxa"/>
          </w:tcPr>
          <w:p w:rsidR="0067589E" w:rsidRPr="00AC3423" w:rsidRDefault="0067589E" w:rsidP="006F298E">
            <w:pPr>
              <w:rPr>
                <w:sz w:val="20"/>
                <w:lang w:eastAsia="ja-JP"/>
              </w:rPr>
            </w:pPr>
            <w:r>
              <w:rPr>
                <w:rFonts w:hint="eastAsia"/>
                <w:sz w:val="20"/>
                <w:lang w:eastAsia="ja-JP"/>
              </w:rPr>
              <w:t>02/2007</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Default="0067589E" w:rsidP="006F298E">
            <w:pPr>
              <w:rPr>
                <w:sz w:val="20"/>
                <w:lang w:eastAsia="ja-JP"/>
              </w:rPr>
            </w:pPr>
            <w:r w:rsidRPr="00AF5518">
              <w:rPr>
                <w:sz w:val="20"/>
              </w:rPr>
              <w:t>G.771</w:t>
            </w:r>
            <w:r>
              <w:rPr>
                <w:rFonts w:hint="eastAsia"/>
                <w:sz w:val="20"/>
                <w:lang w:eastAsia="ja-JP"/>
              </w:rPr>
              <w:t>6/Y</w:t>
            </w:r>
            <w:r w:rsidRPr="00AF5518">
              <w:rPr>
                <w:sz w:val="20"/>
              </w:rPr>
              <w:t>.170</w:t>
            </w:r>
            <w:r>
              <w:rPr>
                <w:rFonts w:hint="eastAsia"/>
                <w:sz w:val="20"/>
                <w:lang w:eastAsia="ja-JP"/>
              </w:rPr>
              <w:t>7</w:t>
            </w:r>
          </w:p>
        </w:tc>
        <w:tc>
          <w:tcPr>
            <w:tcW w:w="4596" w:type="dxa"/>
          </w:tcPr>
          <w:p w:rsidR="0067589E" w:rsidRPr="00142713" w:rsidRDefault="0067589E" w:rsidP="006F298E">
            <w:pPr>
              <w:rPr>
                <w:sz w:val="20"/>
                <w:lang w:eastAsia="ja-JP"/>
              </w:rPr>
            </w:pPr>
            <w:r>
              <w:rPr>
                <w:rFonts w:hint="eastAsia"/>
                <w:sz w:val="20"/>
                <w:lang w:eastAsia="ja-JP"/>
              </w:rPr>
              <w:t>Architecture of Control Plane Operations</w:t>
            </w:r>
          </w:p>
        </w:tc>
        <w:tc>
          <w:tcPr>
            <w:tcW w:w="1260" w:type="dxa"/>
          </w:tcPr>
          <w:p w:rsidR="0067589E" w:rsidRPr="00BF1825" w:rsidRDefault="0067589E" w:rsidP="006F298E">
            <w:pPr>
              <w:rPr>
                <w:sz w:val="20"/>
                <w:lang w:eastAsia="ja-JP"/>
              </w:rPr>
            </w:pPr>
            <w:r>
              <w:rPr>
                <w:rFonts w:hint="eastAsia"/>
                <w:sz w:val="20"/>
                <w:lang w:eastAsia="ja-JP"/>
              </w:rPr>
              <w:t>01/2010</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F5518" w:rsidRDefault="0067589E" w:rsidP="006F298E">
            <w:pPr>
              <w:rPr>
                <w:sz w:val="20"/>
              </w:rPr>
            </w:pPr>
            <w:r>
              <w:rPr>
                <w:sz w:val="20"/>
              </w:rPr>
              <w:t>G.7718/Y.1709</w:t>
            </w:r>
          </w:p>
        </w:tc>
        <w:tc>
          <w:tcPr>
            <w:tcW w:w="4596" w:type="dxa"/>
          </w:tcPr>
          <w:p w:rsidR="0067589E" w:rsidRPr="00AF5518" w:rsidRDefault="0067589E" w:rsidP="006F298E">
            <w:pPr>
              <w:rPr>
                <w:sz w:val="20"/>
              </w:rPr>
            </w:pPr>
            <w:r w:rsidRPr="00142713">
              <w:rPr>
                <w:sz w:val="20"/>
              </w:rPr>
              <w:t>Framework for ASON management</w:t>
            </w:r>
          </w:p>
        </w:tc>
        <w:tc>
          <w:tcPr>
            <w:tcW w:w="1260" w:type="dxa"/>
          </w:tcPr>
          <w:p w:rsidR="0067589E" w:rsidRDefault="0067589E" w:rsidP="006F298E">
            <w:pPr>
              <w:rPr>
                <w:sz w:val="20"/>
                <w:lang w:eastAsia="ja-JP"/>
              </w:rPr>
            </w:pPr>
            <w:r>
              <w:rPr>
                <w:sz w:val="20"/>
                <w:lang w:eastAsia="ja-JP"/>
              </w:rPr>
              <w:t>0</w:t>
            </w:r>
            <w:ins w:id="780" w:author="koike" w:date="2011-02-02T18:12:00Z">
              <w:r>
                <w:rPr>
                  <w:rFonts w:hint="eastAsia"/>
                  <w:sz w:val="20"/>
                  <w:lang w:eastAsia="ja-JP"/>
                </w:rPr>
                <w:t>7</w:t>
              </w:r>
            </w:ins>
            <w:del w:id="781" w:author="koike" w:date="2011-02-02T18:12:00Z">
              <w:r w:rsidDel="0067589E">
                <w:rPr>
                  <w:sz w:val="20"/>
                  <w:lang w:eastAsia="ja-JP"/>
                </w:rPr>
                <w:delText>2</w:delText>
              </w:r>
            </w:del>
            <w:r>
              <w:rPr>
                <w:sz w:val="20"/>
                <w:lang w:eastAsia="ja-JP"/>
              </w:rPr>
              <w:t>/20</w:t>
            </w:r>
            <w:ins w:id="782" w:author="koike" w:date="2011-02-02T18:12:00Z">
              <w:r>
                <w:rPr>
                  <w:rFonts w:hint="eastAsia"/>
                  <w:sz w:val="20"/>
                  <w:lang w:eastAsia="ja-JP"/>
                </w:rPr>
                <w:t>10</w:t>
              </w:r>
            </w:ins>
            <w:del w:id="783" w:author="koike" w:date="2011-02-02T18:12:00Z">
              <w:r w:rsidDel="0067589E">
                <w:rPr>
                  <w:sz w:val="20"/>
                  <w:lang w:eastAsia="ja-JP"/>
                </w:rPr>
                <w:delText>05</w:delText>
              </w:r>
            </w:del>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F5518" w:rsidRDefault="0067589E" w:rsidP="006F298E">
            <w:pPr>
              <w:rPr>
                <w:sz w:val="20"/>
              </w:rPr>
            </w:pPr>
            <w:r>
              <w:rPr>
                <w:sz w:val="20"/>
              </w:rPr>
              <w:t>G.7718.1/Y.1709.1</w:t>
            </w:r>
          </w:p>
        </w:tc>
        <w:tc>
          <w:tcPr>
            <w:tcW w:w="4596" w:type="dxa"/>
          </w:tcPr>
          <w:p w:rsidR="0067589E" w:rsidRPr="00AF5518" w:rsidRDefault="0067589E" w:rsidP="006F298E">
            <w:pPr>
              <w:rPr>
                <w:sz w:val="20"/>
              </w:rPr>
            </w:pPr>
            <w:r w:rsidRPr="00142713">
              <w:rPr>
                <w:sz w:val="20"/>
              </w:rPr>
              <w:t>Protocol-neutral management information model for the control plane view</w:t>
            </w:r>
          </w:p>
        </w:tc>
        <w:tc>
          <w:tcPr>
            <w:tcW w:w="1260" w:type="dxa"/>
          </w:tcPr>
          <w:p w:rsidR="0067589E" w:rsidRDefault="0067589E" w:rsidP="006F298E">
            <w:pPr>
              <w:rPr>
                <w:sz w:val="20"/>
                <w:lang w:eastAsia="ja-JP"/>
              </w:rPr>
            </w:pPr>
            <w:r>
              <w:rPr>
                <w:sz w:val="20"/>
                <w:lang w:eastAsia="ja-JP"/>
              </w:rPr>
              <w:t>12/2006</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F5518" w:rsidRDefault="0067589E" w:rsidP="006F298E">
            <w:pPr>
              <w:rPr>
                <w:sz w:val="20"/>
              </w:rPr>
            </w:pPr>
            <w:r w:rsidRPr="00142713">
              <w:rPr>
                <w:sz w:val="20"/>
              </w:rPr>
              <w:t>G.8051/Y.1345</w:t>
            </w:r>
          </w:p>
        </w:tc>
        <w:tc>
          <w:tcPr>
            <w:tcW w:w="4596" w:type="dxa"/>
          </w:tcPr>
          <w:p w:rsidR="0067589E" w:rsidRPr="00AF5518" w:rsidRDefault="0067589E" w:rsidP="006F298E">
            <w:pPr>
              <w:rPr>
                <w:sz w:val="20"/>
              </w:rPr>
            </w:pPr>
            <w:r w:rsidRPr="007B4819">
              <w:rPr>
                <w:sz w:val="20"/>
              </w:rPr>
              <w:t>Management aspects of the Ethernet-over-Transport (EoT) capable network element</w:t>
            </w:r>
          </w:p>
        </w:tc>
        <w:tc>
          <w:tcPr>
            <w:tcW w:w="1260" w:type="dxa"/>
          </w:tcPr>
          <w:p w:rsidR="0067589E" w:rsidRDefault="0067589E" w:rsidP="006F298E">
            <w:pPr>
              <w:rPr>
                <w:sz w:val="20"/>
                <w:lang w:eastAsia="ja-JP"/>
              </w:rPr>
            </w:pPr>
            <w:r>
              <w:rPr>
                <w:rFonts w:hint="eastAsia"/>
                <w:sz w:val="20"/>
                <w:lang w:eastAsia="ja-JP"/>
              </w:rPr>
              <w:t>11</w:t>
            </w:r>
            <w:r>
              <w:rPr>
                <w:sz w:val="20"/>
                <w:lang w:eastAsia="ja-JP"/>
              </w:rPr>
              <w:t>/200</w:t>
            </w:r>
            <w:r>
              <w:rPr>
                <w:rFonts w:hint="eastAsia"/>
                <w:sz w:val="20"/>
                <w:lang w:eastAsia="ja-JP"/>
              </w:rPr>
              <w:t>9</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rPr>
              <w:t>ITU-T (Q.14/15)</w:t>
            </w:r>
          </w:p>
        </w:tc>
        <w:tc>
          <w:tcPr>
            <w:tcW w:w="1985" w:type="dxa"/>
          </w:tcPr>
          <w:p w:rsidR="0067589E" w:rsidRPr="00AF5518" w:rsidRDefault="0067589E" w:rsidP="006F298E">
            <w:pPr>
              <w:rPr>
                <w:sz w:val="20"/>
              </w:rPr>
            </w:pPr>
            <w:r>
              <w:rPr>
                <w:sz w:val="20"/>
              </w:rPr>
              <w:t>G.81</w:t>
            </w:r>
            <w:r w:rsidRPr="00142713">
              <w:rPr>
                <w:sz w:val="20"/>
              </w:rPr>
              <w:t>51/Y.13</w:t>
            </w:r>
            <w:r>
              <w:rPr>
                <w:sz w:val="20"/>
              </w:rPr>
              <w:t>74 *</w:t>
            </w:r>
          </w:p>
        </w:tc>
        <w:tc>
          <w:tcPr>
            <w:tcW w:w="4596" w:type="dxa"/>
          </w:tcPr>
          <w:p w:rsidR="0067589E" w:rsidRPr="00AF5518" w:rsidRDefault="0067589E" w:rsidP="006F298E">
            <w:pPr>
              <w:rPr>
                <w:sz w:val="20"/>
              </w:rPr>
            </w:pPr>
            <w:r w:rsidRPr="007B4819">
              <w:rPr>
                <w:sz w:val="20"/>
              </w:rPr>
              <w:t>Management aspects of the T-MPLS network element</w:t>
            </w:r>
          </w:p>
        </w:tc>
        <w:tc>
          <w:tcPr>
            <w:tcW w:w="1260" w:type="dxa"/>
          </w:tcPr>
          <w:p w:rsidR="0067589E" w:rsidRDefault="0067589E" w:rsidP="006F298E">
            <w:pPr>
              <w:rPr>
                <w:sz w:val="20"/>
                <w:lang w:eastAsia="ja-JP"/>
              </w:rPr>
            </w:pPr>
            <w:r>
              <w:rPr>
                <w:sz w:val="20"/>
                <w:lang w:eastAsia="ja-JP"/>
              </w:rPr>
              <w:t>10/2007</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lang w:val="fr-FR"/>
              </w:rPr>
              <w:t>ITU-T (Q.</w:t>
            </w:r>
            <w:r>
              <w:rPr>
                <w:sz w:val="20"/>
                <w:lang w:val="fr-FR"/>
              </w:rPr>
              <w:t>15/15</w:t>
            </w:r>
            <w:r w:rsidRPr="00AC3423">
              <w:rPr>
                <w:sz w:val="20"/>
                <w:lang w:val="fr-FR"/>
              </w:rPr>
              <w:t>)</w:t>
            </w:r>
          </w:p>
        </w:tc>
        <w:tc>
          <w:tcPr>
            <w:tcW w:w="1985" w:type="dxa"/>
          </w:tcPr>
          <w:p w:rsidR="0067589E" w:rsidRPr="00AF5518" w:rsidRDefault="0067589E" w:rsidP="006F298E">
            <w:pPr>
              <w:rPr>
                <w:sz w:val="20"/>
              </w:rPr>
            </w:pPr>
            <w:r>
              <w:rPr>
                <w:sz w:val="20"/>
              </w:rPr>
              <w:t>O.172</w:t>
            </w:r>
          </w:p>
        </w:tc>
        <w:tc>
          <w:tcPr>
            <w:tcW w:w="4596" w:type="dxa"/>
          </w:tcPr>
          <w:p w:rsidR="0067589E" w:rsidRPr="00AF5518" w:rsidRDefault="0067589E" w:rsidP="006F298E">
            <w:pPr>
              <w:rPr>
                <w:sz w:val="20"/>
              </w:rPr>
            </w:pPr>
            <w:r w:rsidRPr="009B31D1">
              <w:rPr>
                <w:sz w:val="20"/>
              </w:rPr>
              <w:t>Jitter and wander measuring equipment for digital systems which are based on the synchronous digital hierarchy (SDH)</w:t>
            </w:r>
          </w:p>
        </w:tc>
        <w:tc>
          <w:tcPr>
            <w:tcW w:w="1260" w:type="dxa"/>
          </w:tcPr>
          <w:p w:rsidR="0067589E" w:rsidRDefault="0067589E" w:rsidP="006F298E">
            <w:pPr>
              <w:rPr>
                <w:sz w:val="20"/>
                <w:lang w:eastAsia="ja-JP"/>
              </w:rPr>
            </w:pPr>
            <w:r>
              <w:rPr>
                <w:sz w:val="20"/>
                <w:lang w:eastAsia="ja-JP"/>
              </w:rPr>
              <w:t>04/2005</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lang w:val="fr-FR"/>
              </w:rPr>
              <w:t>ITU-T (Q.</w:t>
            </w:r>
            <w:r>
              <w:rPr>
                <w:sz w:val="20"/>
                <w:lang w:val="fr-FR"/>
              </w:rPr>
              <w:t>15/15</w:t>
            </w:r>
            <w:r w:rsidRPr="00AC3423">
              <w:rPr>
                <w:sz w:val="20"/>
                <w:lang w:val="fr-FR"/>
              </w:rPr>
              <w:t>)</w:t>
            </w:r>
          </w:p>
        </w:tc>
        <w:tc>
          <w:tcPr>
            <w:tcW w:w="1985" w:type="dxa"/>
          </w:tcPr>
          <w:p w:rsidR="0067589E" w:rsidRPr="00AF5518" w:rsidRDefault="0067589E" w:rsidP="006F298E">
            <w:pPr>
              <w:rPr>
                <w:sz w:val="20"/>
              </w:rPr>
            </w:pPr>
            <w:r>
              <w:rPr>
                <w:sz w:val="20"/>
              </w:rPr>
              <w:t>O.172 (Erratum 1)</w:t>
            </w:r>
          </w:p>
        </w:tc>
        <w:tc>
          <w:tcPr>
            <w:tcW w:w="4596" w:type="dxa"/>
          </w:tcPr>
          <w:p w:rsidR="0067589E" w:rsidRPr="00AF5518" w:rsidRDefault="0067589E" w:rsidP="006F298E">
            <w:pPr>
              <w:rPr>
                <w:sz w:val="20"/>
              </w:rPr>
            </w:pPr>
            <w:r w:rsidRPr="009B31D1">
              <w:rPr>
                <w:sz w:val="20"/>
              </w:rPr>
              <w:t>Jitter and wander measuring equipment for digital systems which are based on the synchronous digital hierarchy (SDH)</w:t>
            </w:r>
          </w:p>
        </w:tc>
        <w:tc>
          <w:tcPr>
            <w:tcW w:w="1260" w:type="dxa"/>
          </w:tcPr>
          <w:p w:rsidR="0067589E" w:rsidRDefault="0067589E" w:rsidP="006F298E">
            <w:pPr>
              <w:rPr>
                <w:sz w:val="20"/>
                <w:lang w:eastAsia="ja-JP"/>
              </w:rPr>
            </w:pPr>
            <w:r>
              <w:rPr>
                <w:sz w:val="20"/>
                <w:lang w:eastAsia="ja-JP"/>
              </w:rPr>
              <w:t>10/2005</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lang w:val="fr-FR"/>
              </w:rPr>
              <w:t>ITU-T (Q.</w:t>
            </w:r>
            <w:r>
              <w:rPr>
                <w:sz w:val="20"/>
                <w:lang w:val="fr-FR"/>
              </w:rPr>
              <w:t>15/15</w:t>
            </w:r>
            <w:r w:rsidRPr="00AC3423">
              <w:rPr>
                <w:sz w:val="20"/>
                <w:lang w:val="fr-FR"/>
              </w:rPr>
              <w:t>)</w:t>
            </w:r>
          </w:p>
        </w:tc>
        <w:tc>
          <w:tcPr>
            <w:tcW w:w="1985" w:type="dxa"/>
          </w:tcPr>
          <w:p w:rsidR="0067589E" w:rsidRPr="00AF5518" w:rsidRDefault="0067589E" w:rsidP="006F298E">
            <w:pPr>
              <w:rPr>
                <w:sz w:val="20"/>
              </w:rPr>
            </w:pPr>
            <w:r>
              <w:rPr>
                <w:sz w:val="20"/>
              </w:rPr>
              <w:t>O.172 (Amend. 1)</w:t>
            </w:r>
          </w:p>
        </w:tc>
        <w:tc>
          <w:tcPr>
            <w:tcW w:w="4596" w:type="dxa"/>
          </w:tcPr>
          <w:p w:rsidR="0067589E" w:rsidRPr="00AF5518" w:rsidRDefault="0067589E" w:rsidP="006F298E">
            <w:pPr>
              <w:rPr>
                <w:sz w:val="20"/>
              </w:rPr>
            </w:pPr>
            <w:r w:rsidRPr="009B31D1">
              <w:rPr>
                <w:sz w:val="20"/>
              </w:rPr>
              <w:t>Jitter and wander measuring equipment for digital systems which are based on the synchronous digital hierarchy (SDH)</w:t>
            </w:r>
          </w:p>
        </w:tc>
        <w:tc>
          <w:tcPr>
            <w:tcW w:w="1260" w:type="dxa"/>
          </w:tcPr>
          <w:p w:rsidR="0067589E" w:rsidRDefault="0067589E" w:rsidP="006F298E">
            <w:pPr>
              <w:rPr>
                <w:sz w:val="20"/>
                <w:lang w:eastAsia="ja-JP"/>
              </w:rPr>
            </w:pPr>
            <w:r>
              <w:rPr>
                <w:sz w:val="20"/>
                <w:lang w:eastAsia="ja-JP"/>
              </w:rPr>
              <w:t>06/2008</w:t>
            </w:r>
          </w:p>
        </w:tc>
      </w:tr>
      <w:tr w:rsidR="0067589E" w:rsidRPr="00AC3423" w:rsidTr="006F298E">
        <w:trPr>
          <w:cantSplit/>
          <w:jc w:val="center"/>
          <w:ins w:id="784" w:author="koike" w:date="2011-02-02T18:12:00Z"/>
        </w:trPr>
        <w:tc>
          <w:tcPr>
            <w:tcW w:w="1604" w:type="dxa"/>
          </w:tcPr>
          <w:p w:rsidR="0067589E" w:rsidRPr="00AC3423" w:rsidRDefault="0067589E" w:rsidP="006F298E">
            <w:pPr>
              <w:rPr>
                <w:ins w:id="785" w:author="koike" w:date="2011-02-02T18:12:00Z"/>
                <w:sz w:val="20"/>
                <w:lang w:val="fr-FR"/>
              </w:rPr>
            </w:pPr>
            <w:ins w:id="786" w:author="koike" w:date="2011-02-02T18:12:00Z">
              <w:r w:rsidRPr="00AC3423">
                <w:rPr>
                  <w:sz w:val="20"/>
                  <w:lang w:val="fr-FR"/>
                </w:rPr>
                <w:t>ITU-T (Q.</w:t>
              </w:r>
              <w:r>
                <w:rPr>
                  <w:sz w:val="20"/>
                  <w:lang w:val="fr-FR"/>
                </w:rPr>
                <w:t>15/15</w:t>
              </w:r>
              <w:r w:rsidRPr="00AC3423">
                <w:rPr>
                  <w:sz w:val="20"/>
                  <w:lang w:val="fr-FR"/>
                </w:rPr>
                <w:t>)</w:t>
              </w:r>
            </w:ins>
          </w:p>
        </w:tc>
        <w:tc>
          <w:tcPr>
            <w:tcW w:w="1985" w:type="dxa"/>
          </w:tcPr>
          <w:p w:rsidR="0067589E" w:rsidRDefault="0067589E" w:rsidP="006F298E">
            <w:pPr>
              <w:rPr>
                <w:ins w:id="787" w:author="koike" w:date="2011-02-02T18:12:00Z"/>
                <w:sz w:val="20"/>
              </w:rPr>
            </w:pPr>
            <w:ins w:id="788" w:author="koike" w:date="2011-02-02T18:12:00Z">
              <w:r>
                <w:rPr>
                  <w:sz w:val="20"/>
                </w:rPr>
                <w:t>O.172 (Amend. 1)</w:t>
              </w:r>
            </w:ins>
          </w:p>
        </w:tc>
        <w:tc>
          <w:tcPr>
            <w:tcW w:w="4596" w:type="dxa"/>
          </w:tcPr>
          <w:p w:rsidR="0067589E" w:rsidRPr="009B31D1" w:rsidRDefault="0067589E" w:rsidP="006F298E">
            <w:pPr>
              <w:rPr>
                <w:ins w:id="789" w:author="koike" w:date="2011-02-02T18:12:00Z"/>
                <w:sz w:val="20"/>
              </w:rPr>
            </w:pPr>
            <w:ins w:id="790" w:author="koike" w:date="2011-02-02T18:12:00Z">
              <w:r w:rsidRPr="009B31D1">
                <w:rPr>
                  <w:sz w:val="20"/>
                </w:rPr>
                <w:t>Jitter and wander measuring equipment for digital systems which are based on the synchronous digital hierarchy (SDH)</w:t>
              </w:r>
            </w:ins>
          </w:p>
        </w:tc>
        <w:tc>
          <w:tcPr>
            <w:tcW w:w="1260" w:type="dxa"/>
          </w:tcPr>
          <w:p w:rsidR="0067589E" w:rsidRDefault="0067589E" w:rsidP="006F298E">
            <w:pPr>
              <w:rPr>
                <w:ins w:id="791" w:author="koike" w:date="2011-02-02T18:12:00Z"/>
                <w:sz w:val="20"/>
                <w:lang w:eastAsia="ja-JP"/>
              </w:rPr>
            </w:pPr>
            <w:ins w:id="792" w:author="koike" w:date="2011-02-02T18:12:00Z">
              <w:r>
                <w:rPr>
                  <w:rFonts w:hint="eastAsia"/>
                  <w:sz w:val="20"/>
                  <w:lang w:eastAsia="ja-JP"/>
                </w:rPr>
                <w:t>07/2010</w:t>
              </w:r>
            </w:ins>
          </w:p>
        </w:tc>
      </w:tr>
      <w:tr w:rsidR="0067589E" w:rsidRPr="00AC3423" w:rsidTr="006F298E">
        <w:trPr>
          <w:cantSplit/>
          <w:jc w:val="center"/>
        </w:trPr>
        <w:tc>
          <w:tcPr>
            <w:tcW w:w="1604" w:type="dxa"/>
          </w:tcPr>
          <w:p w:rsidR="0067589E" w:rsidRPr="00AC3423" w:rsidRDefault="0067589E" w:rsidP="006F298E">
            <w:pPr>
              <w:rPr>
                <w:sz w:val="20"/>
              </w:rPr>
            </w:pPr>
            <w:r w:rsidRPr="00AC3423">
              <w:rPr>
                <w:sz w:val="20"/>
                <w:lang w:val="fr-FR"/>
              </w:rPr>
              <w:t>ITU-T (Q.</w:t>
            </w:r>
            <w:r>
              <w:rPr>
                <w:sz w:val="20"/>
                <w:lang w:val="fr-FR"/>
              </w:rPr>
              <w:t>15/15</w:t>
            </w:r>
            <w:r w:rsidRPr="00AC3423">
              <w:rPr>
                <w:sz w:val="20"/>
                <w:lang w:val="fr-FR"/>
              </w:rPr>
              <w:t>)</w:t>
            </w:r>
          </w:p>
        </w:tc>
        <w:tc>
          <w:tcPr>
            <w:tcW w:w="1985" w:type="dxa"/>
          </w:tcPr>
          <w:p w:rsidR="0067589E" w:rsidRPr="00AF5518" w:rsidRDefault="0067589E" w:rsidP="006F298E">
            <w:pPr>
              <w:rPr>
                <w:sz w:val="20"/>
              </w:rPr>
            </w:pPr>
            <w:r>
              <w:rPr>
                <w:sz w:val="20"/>
              </w:rPr>
              <w:t>O.173</w:t>
            </w:r>
          </w:p>
        </w:tc>
        <w:tc>
          <w:tcPr>
            <w:tcW w:w="4596" w:type="dxa"/>
          </w:tcPr>
          <w:p w:rsidR="0067589E" w:rsidRPr="00AF5518" w:rsidRDefault="0067589E" w:rsidP="006F298E">
            <w:pPr>
              <w:rPr>
                <w:sz w:val="20"/>
              </w:rPr>
            </w:pPr>
            <w:r w:rsidRPr="009B31D1">
              <w:rPr>
                <w:sz w:val="20"/>
              </w:rPr>
              <w:t>Jitter measuring equipment for digital systems which are based on the Optical Transport Network (OTN)</w:t>
            </w:r>
          </w:p>
        </w:tc>
        <w:tc>
          <w:tcPr>
            <w:tcW w:w="1260" w:type="dxa"/>
          </w:tcPr>
          <w:p w:rsidR="0067589E" w:rsidRDefault="0067589E" w:rsidP="006F298E">
            <w:pPr>
              <w:rPr>
                <w:sz w:val="20"/>
                <w:lang w:eastAsia="ja-JP"/>
              </w:rPr>
            </w:pPr>
            <w:r>
              <w:rPr>
                <w:sz w:val="20"/>
                <w:lang w:eastAsia="ja-JP"/>
              </w:rPr>
              <w:t>03/2007</w:t>
            </w:r>
          </w:p>
        </w:tc>
      </w:tr>
      <w:tr w:rsidR="0067589E" w:rsidRPr="00AC3423" w:rsidTr="006F298E">
        <w:trPr>
          <w:cantSplit/>
          <w:jc w:val="center"/>
          <w:ins w:id="793" w:author="koike" w:date="2011-02-02T18:12:00Z"/>
        </w:trPr>
        <w:tc>
          <w:tcPr>
            <w:tcW w:w="1604" w:type="dxa"/>
          </w:tcPr>
          <w:p w:rsidR="0067589E" w:rsidRPr="00AC3423" w:rsidRDefault="0067589E" w:rsidP="006F298E">
            <w:pPr>
              <w:rPr>
                <w:ins w:id="794" w:author="koike" w:date="2011-02-02T18:12:00Z"/>
                <w:sz w:val="20"/>
                <w:lang w:val="fr-FR"/>
              </w:rPr>
            </w:pPr>
            <w:ins w:id="795" w:author="koike" w:date="2011-02-02T18:13:00Z">
              <w:r w:rsidRPr="00AC3423">
                <w:rPr>
                  <w:sz w:val="20"/>
                  <w:lang w:val="fr-FR"/>
                </w:rPr>
                <w:lastRenderedPageBreak/>
                <w:t>ITU-T (Q.</w:t>
              </w:r>
              <w:r>
                <w:rPr>
                  <w:sz w:val="20"/>
                  <w:lang w:val="fr-FR"/>
                </w:rPr>
                <w:t>15/15</w:t>
              </w:r>
              <w:r w:rsidRPr="00AC3423">
                <w:rPr>
                  <w:sz w:val="20"/>
                  <w:lang w:val="fr-FR"/>
                </w:rPr>
                <w:t>)</w:t>
              </w:r>
            </w:ins>
          </w:p>
        </w:tc>
        <w:tc>
          <w:tcPr>
            <w:tcW w:w="1985" w:type="dxa"/>
          </w:tcPr>
          <w:p w:rsidR="0067589E" w:rsidRDefault="0067589E" w:rsidP="006F298E">
            <w:pPr>
              <w:rPr>
                <w:ins w:id="796" w:author="koike" w:date="2011-02-02T18:12:00Z"/>
                <w:sz w:val="20"/>
                <w:lang w:eastAsia="ja-JP"/>
              </w:rPr>
            </w:pPr>
            <w:ins w:id="797" w:author="koike" w:date="2011-02-02T18:13:00Z">
              <w:r>
                <w:rPr>
                  <w:sz w:val="20"/>
                </w:rPr>
                <w:t>O.173</w:t>
              </w:r>
              <w:r>
                <w:rPr>
                  <w:rFonts w:hint="eastAsia"/>
                  <w:sz w:val="20"/>
                  <w:lang w:eastAsia="ja-JP"/>
                </w:rPr>
                <w:t xml:space="preserve"> (Amend. 1)</w:t>
              </w:r>
            </w:ins>
          </w:p>
        </w:tc>
        <w:tc>
          <w:tcPr>
            <w:tcW w:w="4596" w:type="dxa"/>
          </w:tcPr>
          <w:p w:rsidR="0067589E" w:rsidRPr="006F67B8" w:rsidRDefault="0067589E" w:rsidP="006F298E">
            <w:pPr>
              <w:rPr>
                <w:ins w:id="798" w:author="koike" w:date="2011-02-02T18:12:00Z"/>
                <w:sz w:val="20"/>
              </w:rPr>
            </w:pPr>
            <w:ins w:id="799" w:author="koike" w:date="2011-02-02T18:13:00Z">
              <w:r w:rsidRPr="009B31D1">
                <w:rPr>
                  <w:sz w:val="20"/>
                </w:rPr>
                <w:t>Jitter measuring equipment for digital systems which are based on the Optical Transport Network (OTN)</w:t>
              </w:r>
            </w:ins>
          </w:p>
        </w:tc>
        <w:tc>
          <w:tcPr>
            <w:tcW w:w="1260" w:type="dxa"/>
          </w:tcPr>
          <w:p w:rsidR="0067589E" w:rsidRDefault="0067589E" w:rsidP="006F298E">
            <w:pPr>
              <w:rPr>
                <w:ins w:id="800" w:author="koike" w:date="2011-02-02T18:12:00Z"/>
                <w:sz w:val="20"/>
                <w:lang w:eastAsia="ja-JP"/>
              </w:rPr>
            </w:pPr>
            <w:ins w:id="801" w:author="koike" w:date="2011-02-02T18:13:00Z">
              <w:r>
                <w:rPr>
                  <w:rFonts w:hint="eastAsia"/>
                  <w:sz w:val="20"/>
                  <w:lang w:eastAsia="ja-JP"/>
                </w:rPr>
                <w:t>07/2010</w:t>
              </w:r>
            </w:ins>
          </w:p>
        </w:tc>
      </w:tr>
      <w:tr w:rsidR="0067589E" w:rsidRPr="00AC3423" w:rsidTr="006F298E">
        <w:trPr>
          <w:cantSplit/>
          <w:jc w:val="center"/>
        </w:trPr>
        <w:tc>
          <w:tcPr>
            <w:tcW w:w="1604" w:type="dxa"/>
          </w:tcPr>
          <w:p w:rsidR="0067589E" w:rsidRPr="00AC3423" w:rsidRDefault="0067589E" w:rsidP="006F298E">
            <w:pPr>
              <w:rPr>
                <w:sz w:val="20"/>
                <w:lang w:val="fr-FR"/>
              </w:rPr>
            </w:pPr>
            <w:r w:rsidRPr="00AC3423">
              <w:rPr>
                <w:sz w:val="20"/>
                <w:lang w:val="fr-FR"/>
              </w:rPr>
              <w:t>ITU-T (Q.</w:t>
            </w:r>
            <w:r>
              <w:rPr>
                <w:sz w:val="20"/>
                <w:lang w:val="fr-FR"/>
              </w:rPr>
              <w:t>15/15</w:t>
            </w:r>
            <w:r w:rsidRPr="00AC3423">
              <w:rPr>
                <w:sz w:val="20"/>
                <w:lang w:val="fr-FR"/>
              </w:rPr>
              <w:t>)</w:t>
            </w:r>
          </w:p>
        </w:tc>
        <w:tc>
          <w:tcPr>
            <w:tcW w:w="1985" w:type="dxa"/>
          </w:tcPr>
          <w:p w:rsidR="0067589E" w:rsidRDefault="0067589E" w:rsidP="006F298E">
            <w:pPr>
              <w:rPr>
                <w:sz w:val="20"/>
                <w:lang w:eastAsia="ja-JP"/>
              </w:rPr>
            </w:pPr>
            <w:r>
              <w:rPr>
                <w:rFonts w:hint="eastAsia"/>
                <w:sz w:val="20"/>
                <w:lang w:eastAsia="ja-JP"/>
              </w:rPr>
              <w:t>O.174</w:t>
            </w:r>
          </w:p>
        </w:tc>
        <w:tc>
          <w:tcPr>
            <w:tcW w:w="4596" w:type="dxa"/>
          </w:tcPr>
          <w:p w:rsidR="0067589E" w:rsidRPr="006F67B8" w:rsidRDefault="0067589E" w:rsidP="006F298E">
            <w:pPr>
              <w:rPr>
                <w:sz w:val="20"/>
              </w:rPr>
            </w:pPr>
            <w:r w:rsidRPr="006F67B8">
              <w:rPr>
                <w:sz w:val="20"/>
              </w:rPr>
              <w:t>Jitter and wander measuring equipment for a synchronous packet network</w:t>
            </w:r>
          </w:p>
        </w:tc>
        <w:tc>
          <w:tcPr>
            <w:tcW w:w="1260" w:type="dxa"/>
          </w:tcPr>
          <w:p w:rsidR="0067589E" w:rsidRDefault="0067589E" w:rsidP="006F298E">
            <w:pPr>
              <w:rPr>
                <w:sz w:val="20"/>
                <w:lang w:eastAsia="ja-JP"/>
              </w:rPr>
            </w:pPr>
            <w:r>
              <w:rPr>
                <w:rFonts w:hint="eastAsia"/>
                <w:sz w:val="20"/>
                <w:lang w:eastAsia="ja-JP"/>
              </w:rPr>
              <w:t>11/2009</w:t>
            </w:r>
          </w:p>
        </w:tc>
      </w:tr>
      <w:tr w:rsidR="0067589E" w:rsidRPr="00AC3423" w:rsidTr="006F298E">
        <w:trPr>
          <w:cantSplit/>
          <w:jc w:val="center"/>
          <w:ins w:id="802" w:author="koike" w:date="2011-02-02T18:13:00Z"/>
        </w:trPr>
        <w:tc>
          <w:tcPr>
            <w:tcW w:w="1604" w:type="dxa"/>
          </w:tcPr>
          <w:p w:rsidR="0067589E" w:rsidRPr="00AC3423" w:rsidRDefault="0067589E" w:rsidP="006F298E">
            <w:pPr>
              <w:rPr>
                <w:ins w:id="803" w:author="koike" w:date="2011-02-02T18:13:00Z"/>
                <w:sz w:val="20"/>
                <w:lang w:val="fr-FR"/>
              </w:rPr>
            </w:pPr>
            <w:ins w:id="804" w:author="koike" w:date="2011-02-02T18:13:00Z">
              <w:r w:rsidRPr="00AC3423">
                <w:rPr>
                  <w:sz w:val="20"/>
                  <w:lang w:val="fr-FR"/>
                </w:rPr>
                <w:t>ITU-T (Q.</w:t>
              </w:r>
              <w:r>
                <w:rPr>
                  <w:sz w:val="20"/>
                  <w:lang w:val="fr-FR"/>
                </w:rPr>
                <w:t>15/15</w:t>
              </w:r>
              <w:r w:rsidRPr="00AC3423">
                <w:rPr>
                  <w:sz w:val="20"/>
                  <w:lang w:val="fr-FR"/>
                </w:rPr>
                <w:t>)</w:t>
              </w:r>
            </w:ins>
          </w:p>
        </w:tc>
        <w:tc>
          <w:tcPr>
            <w:tcW w:w="1985" w:type="dxa"/>
          </w:tcPr>
          <w:p w:rsidR="0067589E" w:rsidRDefault="0067589E" w:rsidP="006F298E">
            <w:pPr>
              <w:rPr>
                <w:ins w:id="805" w:author="koike" w:date="2011-02-02T18:13:00Z"/>
                <w:sz w:val="20"/>
              </w:rPr>
            </w:pPr>
            <w:ins w:id="806" w:author="koike" w:date="2011-02-02T18:13:00Z">
              <w:r>
                <w:rPr>
                  <w:rFonts w:hint="eastAsia"/>
                  <w:sz w:val="20"/>
                  <w:lang w:eastAsia="ja-JP"/>
                </w:rPr>
                <w:t>O.174 (Corrig. 1)</w:t>
              </w:r>
            </w:ins>
          </w:p>
        </w:tc>
        <w:tc>
          <w:tcPr>
            <w:tcW w:w="4596" w:type="dxa"/>
          </w:tcPr>
          <w:p w:rsidR="0067589E" w:rsidRPr="009B31D1" w:rsidRDefault="0067589E" w:rsidP="006F298E">
            <w:pPr>
              <w:rPr>
                <w:ins w:id="807" w:author="koike" w:date="2011-02-02T18:13:00Z"/>
                <w:sz w:val="20"/>
              </w:rPr>
            </w:pPr>
            <w:ins w:id="808" w:author="koike" w:date="2011-02-02T18:13:00Z">
              <w:r w:rsidRPr="006F67B8">
                <w:rPr>
                  <w:sz w:val="20"/>
                </w:rPr>
                <w:t>Jitter and wander measuring equipment for a synchronous packet network</w:t>
              </w:r>
            </w:ins>
          </w:p>
        </w:tc>
        <w:tc>
          <w:tcPr>
            <w:tcW w:w="1260" w:type="dxa"/>
          </w:tcPr>
          <w:p w:rsidR="0067589E" w:rsidRDefault="0067589E" w:rsidP="006F298E">
            <w:pPr>
              <w:rPr>
                <w:ins w:id="809" w:author="koike" w:date="2011-02-02T18:13:00Z"/>
                <w:sz w:val="20"/>
                <w:lang w:eastAsia="ja-JP"/>
              </w:rPr>
            </w:pPr>
            <w:ins w:id="810" w:author="koike" w:date="2011-02-02T18:13:00Z">
              <w:r>
                <w:rPr>
                  <w:rFonts w:hint="eastAsia"/>
                  <w:sz w:val="20"/>
                  <w:lang w:eastAsia="ja-JP"/>
                </w:rPr>
                <w:t>07/2010</w:t>
              </w:r>
            </w:ins>
          </w:p>
        </w:tc>
      </w:tr>
      <w:tr w:rsidR="0067589E" w:rsidRPr="00AC3423" w:rsidTr="006F298E">
        <w:trPr>
          <w:cantSplit/>
          <w:jc w:val="center"/>
        </w:trPr>
        <w:tc>
          <w:tcPr>
            <w:tcW w:w="1604" w:type="dxa"/>
          </w:tcPr>
          <w:p w:rsidR="0067589E" w:rsidRPr="00AC3423" w:rsidRDefault="0067589E" w:rsidP="006F298E">
            <w:pPr>
              <w:rPr>
                <w:sz w:val="20"/>
              </w:rPr>
            </w:pPr>
            <w:r w:rsidRPr="00AC3423">
              <w:rPr>
                <w:sz w:val="20"/>
                <w:lang w:val="fr-FR"/>
              </w:rPr>
              <w:t>ITU-T (Q.</w:t>
            </w:r>
            <w:r>
              <w:rPr>
                <w:sz w:val="20"/>
                <w:lang w:val="fr-FR"/>
              </w:rPr>
              <w:t>15/15</w:t>
            </w:r>
            <w:r w:rsidRPr="00AC3423">
              <w:rPr>
                <w:sz w:val="20"/>
                <w:lang w:val="fr-FR"/>
              </w:rPr>
              <w:t>)</w:t>
            </w:r>
          </w:p>
        </w:tc>
        <w:tc>
          <w:tcPr>
            <w:tcW w:w="1985" w:type="dxa"/>
          </w:tcPr>
          <w:p w:rsidR="0067589E" w:rsidRPr="00AF5518" w:rsidRDefault="0067589E" w:rsidP="006F298E">
            <w:pPr>
              <w:rPr>
                <w:sz w:val="20"/>
              </w:rPr>
            </w:pPr>
            <w:r>
              <w:rPr>
                <w:sz w:val="20"/>
              </w:rPr>
              <w:t>O.182</w:t>
            </w:r>
          </w:p>
        </w:tc>
        <w:tc>
          <w:tcPr>
            <w:tcW w:w="4596" w:type="dxa"/>
          </w:tcPr>
          <w:p w:rsidR="0067589E" w:rsidRPr="00AF5518" w:rsidRDefault="0067589E" w:rsidP="006F298E">
            <w:pPr>
              <w:rPr>
                <w:sz w:val="20"/>
              </w:rPr>
            </w:pPr>
            <w:r w:rsidRPr="009B31D1">
              <w:rPr>
                <w:sz w:val="20"/>
              </w:rPr>
              <w:t>Equipment to assess error performance on Optical Transport Network interfaces</w:t>
            </w:r>
          </w:p>
        </w:tc>
        <w:tc>
          <w:tcPr>
            <w:tcW w:w="1260" w:type="dxa"/>
          </w:tcPr>
          <w:p w:rsidR="0067589E" w:rsidRDefault="0067589E" w:rsidP="006F298E">
            <w:pPr>
              <w:rPr>
                <w:sz w:val="20"/>
                <w:lang w:eastAsia="ja-JP"/>
              </w:rPr>
            </w:pPr>
            <w:r>
              <w:rPr>
                <w:sz w:val="20"/>
                <w:lang w:eastAsia="ja-JP"/>
              </w:rPr>
              <w:t>07/2007</w:t>
            </w:r>
          </w:p>
        </w:tc>
      </w:tr>
      <w:tr w:rsidR="0067589E" w:rsidRPr="00AC3423" w:rsidTr="006F298E">
        <w:trPr>
          <w:cantSplit/>
          <w:jc w:val="center"/>
        </w:trPr>
        <w:tc>
          <w:tcPr>
            <w:tcW w:w="1604" w:type="dxa"/>
          </w:tcPr>
          <w:p w:rsidR="0067589E" w:rsidRPr="00AC3423" w:rsidRDefault="0067589E" w:rsidP="006F298E">
            <w:pPr>
              <w:rPr>
                <w:sz w:val="20"/>
              </w:rPr>
            </w:pPr>
            <w:r w:rsidRPr="00AC3423">
              <w:rPr>
                <w:sz w:val="20"/>
                <w:lang w:val="fr-FR"/>
              </w:rPr>
              <w:t>ITU-T (Q.</w:t>
            </w:r>
            <w:r>
              <w:rPr>
                <w:sz w:val="20"/>
                <w:lang w:val="fr-FR"/>
              </w:rPr>
              <w:t>15/15</w:t>
            </w:r>
            <w:r w:rsidRPr="00AC3423">
              <w:rPr>
                <w:sz w:val="20"/>
                <w:lang w:val="fr-FR"/>
              </w:rPr>
              <w:t>)</w:t>
            </w:r>
          </w:p>
        </w:tc>
        <w:tc>
          <w:tcPr>
            <w:tcW w:w="1985" w:type="dxa"/>
          </w:tcPr>
          <w:p w:rsidR="0067589E" w:rsidRPr="00AF5518" w:rsidRDefault="0067589E" w:rsidP="006F298E">
            <w:pPr>
              <w:rPr>
                <w:sz w:val="20"/>
              </w:rPr>
            </w:pPr>
            <w:r>
              <w:rPr>
                <w:sz w:val="20"/>
              </w:rPr>
              <w:t>O.182 (Amend. 1)</w:t>
            </w:r>
          </w:p>
        </w:tc>
        <w:tc>
          <w:tcPr>
            <w:tcW w:w="4596" w:type="dxa"/>
          </w:tcPr>
          <w:p w:rsidR="0067589E" w:rsidRPr="00AF5518" w:rsidRDefault="0067589E" w:rsidP="006F298E">
            <w:pPr>
              <w:rPr>
                <w:sz w:val="20"/>
              </w:rPr>
            </w:pPr>
            <w:r w:rsidRPr="009B31D1">
              <w:rPr>
                <w:sz w:val="20"/>
              </w:rPr>
              <w:t>Equipment to assess error performance on Optical Transport Network interfaces</w:t>
            </w:r>
          </w:p>
        </w:tc>
        <w:tc>
          <w:tcPr>
            <w:tcW w:w="1260" w:type="dxa"/>
          </w:tcPr>
          <w:p w:rsidR="0067589E" w:rsidRDefault="0067589E" w:rsidP="006F298E">
            <w:pPr>
              <w:rPr>
                <w:sz w:val="20"/>
                <w:lang w:eastAsia="ja-JP"/>
              </w:rPr>
            </w:pPr>
            <w:r>
              <w:rPr>
                <w:sz w:val="20"/>
                <w:lang w:eastAsia="ja-JP"/>
              </w:rPr>
              <w:t>01/2009</w:t>
            </w:r>
          </w:p>
        </w:tc>
      </w:tr>
      <w:tr w:rsidR="0067589E" w:rsidRPr="00AC3423" w:rsidTr="006F298E">
        <w:trPr>
          <w:cantSplit/>
          <w:jc w:val="center"/>
        </w:trPr>
        <w:tc>
          <w:tcPr>
            <w:tcW w:w="1604" w:type="dxa"/>
          </w:tcPr>
          <w:p w:rsidR="0067589E" w:rsidRPr="00AC3423" w:rsidRDefault="0067589E" w:rsidP="006F298E">
            <w:pPr>
              <w:rPr>
                <w:sz w:val="20"/>
                <w:lang w:val="fr-FR"/>
              </w:rPr>
            </w:pPr>
            <w:r w:rsidRPr="00AC3423">
              <w:rPr>
                <w:sz w:val="20"/>
                <w:lang w:val="fr-FR"/>
              </w:rPr>
              <w:t>ITU-T (Q.</w:t>
            </w:r>
            <w:r>
              <w:rPr>
                <w:sz w:val="20"/>
                <w:lang w:val="fr-FR"/>
              </w:rPr>
              <w:t>15/15</w:t>
            </w:r>
            <w:r w:rsidRPr="00AC3423">
              <w:rPr>
                <w:sz w:val="20"/>
                <w:lang w:val="fr-FR"/>
              </w:rPr>
              <w:t>)</w:t>
            </w:r>
          </w:p>
        </w:tc>
        <w:tc>
          <w:tcPr>
            <w:tcW w:w="1985" w:type="dxa"/>
          </w:tcPr>
          <w:p w:rsidR="0067589E" w:rsidRPr="00AC3423" w:rsidRDefault="0067589E" w:rsidP="006F298E">
            <w:pPr>
              <w:rPr>
                <w:sz w:val="20"/>
              </w:rPr>
            </w:pPr>
            <w:r w:rsidRPr="00AC3423">
              <w:rPr>
                <w:sz w:val="20"/>
              </w:rPr>
              <w:t>O.201</w:t>
            </w:r>
          </w:p>
        </w:tc>
        <w:tc>
          <w:tcPr>
            <w:tcW w:w="4596" w:type="dxa"/>
          </w:tcPr>
          <w:p w:rsidR="0067589E" w:rsidRPr="00AC3423" w:rsidRDefault="0067589E" w:rsidP="006F298E">
            <w:pPr>
              <w:rPr>
                <w:sz w:val="20"/>
              </w:rPr>
            </w:pPr>
            <w:r w:rsidRPr="00AC3423">
              <w:rPr>
                <w:sz w:val="20"/>
              </w:rPr>
              <w:t>Q-factor test equipment to estimate the transmission performance of optical channels</w:t>
            </w:r>
          </w:p>
        </w:tc>
        <w:tc>
          <w:tcPr>
            <w:tcW w:w="1260" w:type="dxa"/>
          </w:tcPr>
          <w:p w:rsidR="0067589E" w:rsidRPr="00AC3423" w:rsidRDefault="0067589E" w:rsidP="006F298E">
            <w:pPr>
              <w:rPr>
                <w:sz w:val="20"/>
              </w:rPr>
            </w:pPr>
            <w:r w:rsidRPr="00AC3423">
              <w:rPr>
                <w:sz w:val="20"/>
              </w:rPr>
              <w:t>07/2003</w:t>
            </w:r>
          </w:p>
        </w:tc>
      </w:tr>
    </w:tbl>
    <w:p w:rsidR="009A1DE8" w:rsidRDefault="009A1DE8" w:rsidP="009A1DE8">
      <w:pPr>
        <w:rPr>
          <w:lang w:eastAsia="ja-JP"/>
        </w:rPr>
      </w:pPr>
      <w:r>
        <w:rPr>
          <w:lang w:eastAsia="ja-JP"/>
        </w:rPr>
        <w:t>*  The next update of the</w:t>
      </w:r>
      <w:r w:rsidRPr="007B4819">
        <w:rPr>
          <w:lang w:eastAsia="ja-JP"/>
        </w:rPr>
        <w:t>s</w:t>
      </w:r>
      <w:r>
        <w:rPr>
          <w:lang w:eastAsia="ja-JP"/>
        </w:rPr>
        <w:t>e</w:t>
      </w:r>
      <w:r w:rsidRPr="007B4819">
        <w:rPr>
          <w:lang w:eastAsia="ja-JP"/>
        </w:rPr>
        <w:t xml:space="preserve"> Recommendation</w:t>
      </w:r>
      <w:r>
        <w:rPr>
          <w:lang w:eastAsia="ja-JP"/>
        </w:rPr>
        <w:t>s</w:t>
      </w:r>
      <w:r w:rsidRPr="007B4819">
        <w:rPr>
          <w:lang w:eastAsia="ja-JP"/>
        </w:rPr>
        <w:t xml:space="preserve"> will only describe MPLS-TP and will include normative references to </w:t>
      </w:r>
      <w:r>
        <w:rPr>
          <w:lang w:eastAsia="ja-JP"/>
        </w:rPr>
        <w:t>IETF</w:t>
      </w:r>
      <w:r w:rsidRPr="007B4819">
        <w:rPr>
          <w:lang w:eastAsia="ja-JP"/>
        </w:rPr>
        <w:t xml:space="preserve"> MPLS-TP RFCs under development to meet ITU-T transport requirements</w:t>
      </w:r>
      <w:r>
        <w:rPr>
          <w:lang w:eastAsia="ja-JP"/>
        </w:rPr>
        <w:t>.</w:t>
      </w:r>
    </w:p>
    <w:p w:rsidR="009A1DE8" w:rsidRDefault="009A1DE8" w:rsidP="009A1DE8">
      <w:pPr>
        <w:rPr>
          <w:lang w:eastAsia="ja-JP"/>
        </w:rPr>
      </w:pPr>
    </w:p>
    <w:p w:rsidR="009A1DE8" w:rsidRDefault="009A1DE8" w:rsidP="009A1DE8">
      <w:pPr>
        <w:rPr>
          <w:lang w:val="en-US" w:eastAsia="ja-JP"/>
        </w:rPr>
      </w:pPr>
      <w:r>
        <w:rPr>
          <w:rFonts w:hint="eastAsia"/>
          <w:lang w:eastAsia="ja-JP"/>
        </w:rPr>
        <w:t xml:space="preserve">Table </w:t>
      </w:r>
      <w:smartTag w:uri="urn:schemas-microsoft-com:office:smarttags" w:element="date">
        <w:smartTagPr>
          <w:attr w:name="Month" w:val="1"/>
          <w:attr w:name="Day" w:val="2"/>
          <w:attr w:name="Year" w:val="2007"/>
        </w:smartTagPr>
        <w:r>
          <w:rPr>
            <w:rFonts w:hint="eastAsia"/>
            <w:lang w:eastAsia="ja-JP"/>
          </w:rPr>
          <w:t>7-1-2</w:t>
        </w:r>
      </w:smartTag>
      <w:r>
        <w:rPr>
          <w:rFonts w:hint="eastAsia"/>
          <w:lang w:eastAsia="ja-JP"/>
        </w:rPr>
        <w:t xml:space="preserve"> below lists </w:t>
      </w:r>
      <w:r w:rsidRPr="00445985">
        <w:rPr>
          <w:lang w:eastAsia="ja-JP"/>
        </w:rPr>
        <w:t>IETF RFCs and Internet Drafts</w:t>
      </w:r>
      <w:r>
        <w:rPr>
          <w:rFonts w:hint="eastAsia"/>
          <w:lang w:eastAsia="ja-JP"/>
        </w:rPr>
        <w:t xml:space="preserve">.  It should be noted that </w:t>
      </w:r>
      <w:r>
        <w:rPr>
          <w:rFonts w:hint="eastAsia"/>
          <w:lang w:val="en-US" w:eastAsia="ja-JP"/>
        </w:rPr>
        <w:t>a</w:t>
      </w:r>
      <w:r w:rsidRPr="00666940">
        <w:rPr>
          <w:lang w:val="en-US"/>
        </w:rPr>
        <w:t>ll Internet-Drafts should be identified as "work</w:t>
      </w:r>
      <w:r>
        <w:rPr>
          <w:lang w:val="en-US"/>
        </w:rPr>
        <w:t xml:space="preserve"> </w:t>
      </w:r>
      <w:r w:rsidRPr="00666940">
        <w:rPr>
          <w:lang w:val="en-US"/>
        </w:rPr>
        <w:t>in progress". This request is made, as standard, by</w:t>
      </w:r>
      <w:r>
        <w:rPr>
          <w:lang w:val="en-US"/>
        </w:rPr>
        <w:t xml:space="preserve"> </w:t>
      </w:r>
      <w:r w:rsidRPr="00666940">
        <w:rPr>
          <w:lang w:val="en-US"/>
        </w:rPr>
        <w:t>the IETF in the following text at the</w:t>
      </w:r>
      <w:r>
        <w:rPr>
          <w:lang w:val="en-US"/>
        </w:rPr>
        <w:t xml:space="preserve"> </w:t>
      </w:r>
      <w:r w:rsidRPr="00666940">
        <w:rPr>
          <w:lang w:val="en-US"/>
        </w:rPr>
        <w:t>head of every Internet-Draft</w:t>
      </w:r>
      <w:r>
        <w:rPr>
          <w:rFonts w:hint="eastAsia"/>
          <w:lang w:val="en-US" w:eastAsia="ja-JP"/>
        </w:rPr>
        <w:t>:</w:t>
      </w:r>
    </w:p>
    <w:p w:rsidR="009A1DE8" w:rsidRPr="006A4CED" w:rsidRDefault="009A1DE8" w:rsidP="009A1DE8">
      <w:pPr>
        <w:rPr>
          <w:lang w:eastAsia="ja-JP"/>
        </w:rPr>
      </w:pPr>
      <w:r w:rsidRPr="006A4CED">
        <w:rPr>
          <w:lang w:eastAsia="ja-JP"/>
        </w:rPr>
        <w:t>Internet-Drafts are draft documents valid for a maximum of six months and may be updated, replaced, or obsoleted by other documents at any time. It is inappropriate to use Internet-Drafts as reference material or to cite them other than as "work in progress."</w:t>
      </w:r>
    </w:p>
    <w:p w:rsidR="009A1DE8" w:rsidRPr="00E941E4" w:rsidRDefault="009A1DE8" w:rsidP="009A1DE8">
      <w:pPr>
        <w:rPr>
          <w:lang w:eastAsia="ja-JP"/>
        </w:rPr>
      </w:pPr>
    </w:p>
    <w:p w:rsidR="009A1DE8" w:rsidRDefault="009A1DE8" w:rsidP="009A1DE8">
      <w:pPr>
        <w:pStyle w:val="Caption"/>
        <w:keepNext/>
        <w:rPr>
          <w:rFonts w:ascii="Times New Roman" w:hAnsi="Times New Roman"/>
          <w:lang w:val="en-GB" w:eastAsia="ja-JP"/>
        </w:rPr>
      </w:pPr>
      <w:r>
        <w:rPr>
          <w:rFonts w:ascii="Times New Roman" w:hAnsi="Times New Roman"/>
          <w:lang w:val="en-GB"/>
        </w:rPr>
        <w:t>TABLE 7-1</w:t>
      </w:r>
      <w:r>
        <w:rPr>
          <w:rFonts w:ascii="Times New Roman" w:hAnsi="Times New Roman" w:hint="eastAsia"/>
          <w:lang w:val="en-GB" w:eastAsia="ja-JP"/>
        </w:rPr>
        <w:t>-2</w:t>
      </w:r>
      <w:r>
        <w:rPr>
          <w:rFonts w:ascii="Times New Roman" w:hAnsi="Times New Roman"/>
          <w:lang w:val="en-GB"/>
        </w:rPr>
        <w:t>/OTNT:  OTNT Related Standards and Industry Agreements</w:t>
      </w:r>
      <w:r>
        <w:rPr>
          <w:rFonts w:ascii="Times New Roman" w:hAnsi="Times New Roman" w:hint="eastAsia"/>
          <w:lang w:val="en-GB" w:eastAsia="ja-JP"/>
        </w:rPr>
        <w:t xml:space="preserve"> (IETF RFCs and Internet Drafts)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604"/>
        <w:gridCol w:w="1985"/>
        <w:gridCol w:w="4590"/>
        <w:gridCol w:w="1260"/>
      </w:tblGrid>
      <w:tr w:rsidR="009A1DE8" w:rsidRPr="00AC3423" w:rsidTr="006F298E">
        <w:trPr>
          <w:cantSplit/>
          <w:tblHeader/>
          <w:jc w:val="center"/>
        </w:trPr>
        <w:tc>
          <w:tcPr>
            <w:tcW w:w="1604" w:type="dxa"/>
          </w:tcPr>
          <w:p w:rsidR="009A1DE8" w:rsidRPr="00AC3423" w:rsidRDefault="009A1DE8" w:rsidP="006F298E">
            <w:pPr>
              <w:rPr>
                <w:b/>
                <w:sz w:val="20"/>
              </w:rPr>
            </w:pPr>
            <w:r w:rsidRPr="00AC3423">
              <w:rPr>
                <w:b/>
                <w:sz w:val="20"/>
              </w:rPr>
              <w:t>Organisation (Subgroup responsible)</w:t>
            </w:r>
          </w:p>
        </w:tc>
        <w:tc>
          <w:tcPr>
            <w:tcW w:w="1985" w:type="dxa"/>
          </w:tcPr>
          <w:p w:rsidR="009A1DE8" w:rsidRPr="00AC3423" w:rsidRDefault="009A1DE8" w:rsidP="006F298E">
            <w:pPr>
              <w:rPr>
                <w:b/>
                <w:sz w:val="20"/>
              </w:rPr>
            </w:pPr>
            <w:r w:rsidRPr="00AC3423">
              <w:rPr>
                <w:b/>
                <w:sz w:val="20"/>
              </w:rPr>
              <w:t>Number</w:t>
            </w:r>
          </w:p>
        </w:tc>
        <w:tc>
          <w:tcPr>
            <w:tcW w:w="4590" w:type="dxa"/>
          </w:tcPr>
          <w:p w:rsidR="009A1DE8" w:rsidRPr="00AC3423" w:rsidRDefault="009A1DE8" w:rsidP="006F298E">
            <w:pPr>
              <w:rPr>
                <w:b/>
                <w:sz w:val="20"/>
              </w:rPr>
            </w:pPr>
            <w:r w:rsidRPr="00AC3423">
              <w:rPr>
                <w:b/>
                <w:sz w:val="20"/>
              </w:rPr>
              <w:t>Title</w:t>
            </w:r>
          </w:p>
        </w:tc>
        <w:tc>
          <w:tcPr>
            <w:tcW w:w="1260" w:type="dxa"/>
          </w:tcPr>
          <w:p w:rsidR="009A1DE8" w:rsidRPr="00AC3423" w:rsidRDefault="009A1DE8" w:rsidP="006F298E">
            <w:pPr>
              <w:rPr>
                <w:b/>
                <w:sz w:val="20"/>
              </w:rPr>
            </w:pPr>
            <w:r w:rsidRPr="00AC3423">
              <w:rPr>
                <w:b/>
                <w:sz w:val="20"/>
              </w:rPr>
              <w:t>Public</w:t>
            </w:r>
            <w:r>
              <w:rPr>
                <w:b/>
                <w:sz w:val="20"/>
              </w:rPr>
              <w:t>ation</w:t>
            </w:r>
            <w:r w:rsidRPr="00AC3423">
              <w:rPr>
                <w:b/>
                <w:sz w:val="20"/>
              </w:rPr>
              <w:t xml:space="preserve"> Date</w:t>
            </w:r>
          </w:p>
        </w:tc>
      </w:tr>
      <w:tr w:rsidR="009A1DE8" w:rsidRPr="00AC3423" w:rsidTr="006F298E">
        <w:trPr>
          <w:cantSplit/>
          <w:jc w:val="center"/>
        </w:trPr>
        <w:tc>
          <w:tcPr>
            <w:tcW w:w="1604" w:type="dxa"/>
          </w:tcPr>
          <w:p w:rsidR="009A1DE8" w:rsidRPr="00AC3423" w:rsidRDefault="009A1DE8" w:rsidP="006F298E">
            <w:pPr>
              <w:rPr>
                <w:sz w:val="20"/>
              </w:rPr>
            </w:pPr>
            <w:r>
              <w:rPr>
                <w:sz w:val="20"/>
                <w:lang w:eastAsia="ja-JP"/>
              </w:rPr>
              <w:t xml:space="preserve">IETF </w:t>
            </w:r>
            <w:r>
              <w:rPr>
                <w:rFonts w:hint="eastAsia"/>
                <w:sz w:val="20"/>
                <w:lang w:eastAsia="ja-JP"/>
              </w:rPr>
              <w:t>(mpls)</w:t>
            </w:r>
          </w:p>
        </w:tc>
        <w:tc>
          <w:tcPr>
            <w:tcW w:w="1985" w:type="dxa"/>
          </w:tcPr>
          <w:p w:rsidR="009A1DE8" w:rsidRPr="00AC3423" w:rsidRDefault="009A1DE8" w:rsidP="006F298E">
            <w:pPr>
              <w:rPr>
                <w:sz w:val="20"/>
              </w:rPr>
            </w:pPr>
            <w:r>
              <w:rPr>
                <w:sz w:val="20"/>
                <w:lang w:eastAsia="ja-JP"/>
              </w:rPr>
              <w:t>RFC5317</w:t>
            </w:r>
          </w:p>
        </w:tc>
        <w:tc>
          <w:tcPr>
            <w:tcW w:w="4590" w:type="dxa"/>
          </w:tcPr>
          <w:p w:rsidR="009A1DE8" w:rsidRPr="00AC3423" w:rsidRDefault="009A1DE8" w:rsidP="006F298E">
            <w:pPr>
              <w:rPr>
                <w:sz w:val="20"/>
              </w:rPr>
            </w:pPr>
            <w:r w:rsidRPr="0002272B">
              <w:rPr>
                <w:sz w:val="20"/>
                <w:lang w:eastAsia="ja-JP"/>
              </w:rPr>
              <w:t>JWT Report on MPLS Architectural Considerations for a Transport Profile</w:t>
            </w:r>
          </w:p>
        </w:tc>
        <w:tc>
          <w:tcPr>
            <w:tcW w:w="1260" w:type="dxa"/>
          </w:tcPr>
          <w:p w:rsidR="009A1DE8" w:rsidRPr="00AC3423" w:rsidRDefault="009A1DE8" w:rsidP="006F298E">
            <w:pPr>
              <w:rPr>
                <w:sz w:val="20"/>
                <w:lang w:eastAsia="ja-JP"/>
              </w:rPr>
            </w:pPr>
            <w:r>
              <w:rPr>
                <w:sz w:val="20"/>
                <w:lang w:eastAsia="ja-JP"/>
              </w:rPr>
              <w:t>02/2009</w:t>
            </w:r>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t xml:space="preserve">IETF </w:t>
            </w:r>
            <w:r>
              <w:rPr>
                <w:rFonts w:hint="eastAsia"/>
                <w:sz w:val="20"/>
                <w:lang w:eastAsia="ja-JP"/>
              </w:rPr>
              <w:t>(mpls)</w:t>
            </w:r>
          </w:p>
        </w:tc>
        <w:tc>
          <w:tcPr>
            <w:tcW w:w="1985" w:type="dxa"/>
          </w:tcPr>
          <w:p w:rsidR="009A1DE8" w:rsidRPr="00AC3423" w:rsidRDefault="009A1DE8" w:rsidP="006F298E">
            <w:pPr>
              <w:rPr>
                <w:sz w:val="20"/>
              </w:rPr>
            </w:pPr>
            <w:r>
              <w:rPr>
                <w:sz w:val="20"/>
                <w:lang w:eastAsia="ja-JP"/>
              </w:rPr>
              <w:t>RFC5586</w:t>
            </w:r>
          </w:p>
        </w:tc>
        <w:tc>
          <w:tcPr>
            <w:tcW w:w="4590" w:type="dxa"/>
          </w:tcPr>
          <w:p w:rsidR="009A1DE8" w:rsidRPr="00AC3423" w:rsidRDefault="009A1DE8" w:rsidP="006F298E">
            <w:pPr>
              <w:rPr>
                <w:sz w:val="20"/>
              </w:rPr>
            </w:pPr>
            <w:r w:rsidRPr="008D4DC7">
              <w:rPr>
                <w:sz w:val="20"/>
                <w:lang w:eastAsia="ja-JP"/>
              </w:rPr>
              <w:t>MPLS Generic Associated Channel</w:t>
            </w:r>
          </w:p>
        </w:tc>
        <w:tc>
          <w:tcPr>
            <w:tcW w:w="1260" w:type="dxa"/>
          </w:tcPr>
          <w:p w:rsidR="009A1DE8" w:rsidRPr="00AC3423" w:rsidRDefault="009A1DE8" w:rsidP="006F298E">
            <w:pPr>
              <w:rPr>
                <w:sz w:val="20"/>
                <w:lang w:eastAsia="ja-JP"/>
              </w:rPr>
            </w:pPr>
            <w:r>
              <w:rPr>
                <w:sz w:val="20"/>
                <w:lang w:eastAsia="ja-JP"/>
              </w:rPr>
              <w:t>06/2009</w:t>
            </w:r>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t xml:space="preserve">IETF </w:t>
            </w:r>
            <w:r>
              <w:rPr>
                <w:rFonts w:hint="eastAsia"/>
                <w:sz w:val="20"/>
                <w:lang w:eastAsia="ja-JP"/>
              </w:rPr>
              <w:t>(mpls)</w:t>
            </w:r>
          </w:p>
        </w:tc>
        <w:tc>
          <w:tcPr>
            <w:tcW w:w="1985" w:type="dxa"/>
          </w:tcPr>
          <w:p w:rsidR="009A1DE8" w:rsidRPr="003E6711" w:rsidRDefault="009A1DE8" w:rsidP="006F298E">
            <w:pPr>
              <w:rPr>
                <w:sz w:val="20"/>
                <w:lang w:eastAsia="ja-JP"/>
              </w:rPr>
            </w:pPr>
            <w:r>
              <w:rPr>
                <w:sz w:val="20"/>
                <w:lang w:eastAsia="ja-JP"/>
              </w:rPr>
              <w:t>RFC5654</w:t>
            </w:r>
          </w:p>
          <w:p w:rsidR="009A1DE8" w:rsidRPr="00AC3423" w:rsidRDefault="009A1DE8" w:rsidP="006F298E">
            <w:pPr>
              <w:rPr>
                <w:sz w:val="20"/>
              </w:rPr>
            </w:pPr>
          </w:p>
        </w:tc>
        <w:tc>
          <w:tcPr>
            <w:tcW w:w="4590" w:type="dxa"/>
          </w:tcPr>
          <w:p w:rsidR="009A1DE8" w:rsidRPr="00AC3423" w:rsidRDefault="009A1DE8" w:rsidP="006F298E">
            <w:pPr>
              <w:rPr>
                <w:sz w:val="20"/>
              </w:rPr>
            </w:pPr>
            <w:r w:rsidRPr="003E6711">
              <w:rPr>
                <w:sz w:val="20"/>
                <w:lang w:eastAsia="ja-JP"/>
              </w:rPr>
              <w:t>MPLS-TP Requirements</w:t>
            </w:r>
          </w:p>
        </w:tc>
        <w:tc>
          <w:tcPr>
            <w:tcW w:w="1260" w:type="dxa"/>
          </w:tcPr>
          <w:p w:rsidR="009A1DE8" w:rsidRPr="00AC3423" w:rsidRDefault="009A1DE8" w:rsidP="006F298E">
            <w:pPr>
              <w:rPr>
                <w:sz w:val="20"/>
                <w:lang w:eastAsia="ja-JP"/>
              </w:rPr>
            </w:pPr>
            <w:r>
              <w:rPr>
                <w:sz w:val="20"/>
                <w:lang w:eastAsia="ja-JP"/>
              </w:rPr>
              <w:t xml:space="preserve">08/2009 </w:t>
            </w:r>
          </w:p>
        </w:tc>
      </w:tr>
      <w:tr w:rsidR="009A1DE8" w:rsidRPr="00AC3423" w:rsidTr="006F298E">
        <w:trPr>
          <w:cantSplit/>
          <w:jc w:val="center"/>
        </w:trPr>
        <w:tc>
          <w:tcPr>
            <w:tcW w:w="1604" w:type="dxa"/>
          </w:tcPr>
          <w:p w:rsidR="009A1DE8" w:rsidRPr="00D217F5" w:rsidRDefault="009A1DE8" w:rsidP="006F298E">
            <w:pPr>
              <w:rPr>
                <w:sz w:val="20"/>
                <w:lang w:eastAsia="ja-JP"/>
              </w:rPr>
            </w:pPr>
            <w:r w:rsidRPr="00D217F5">
              <w:rPr>
                <w:sz w:val="20"/>
                <w:lang w:eastAsia="ja-JP"/>
              </w:rPr>
              <w:t xml:space="preserve">IETF </w:t>
            </w:r>
            <w:r>
              <w:rPr>
                <w:rFonts w:hint="eastAsia"/>
                <w:sz w:val="20"/>
                <w:lang w:eastAsia="ja-JP"/>
              </w:rPr>
              <w:t>(mpls)</w:t>
            </w:r>
          </w:p>
        </w:tc>
        <w:tc>
          <w:tcPr>
            <w:tcW w:w="1985" w:type="dxa"/>
          </w:tcPr>
          <w:p w:rsidR="009A1DE8" w:rsidRPr="003E6711" w:rsidRDefault="009A1DE8" w:rsidP="006F298E">
            <w:pPr>
              <w:rPr>
                <w:sz w:val="20"/>
                <w:lang w:eastAsia="ja-JP"/>
              </w:rPr>
            </w:pPr>
            <w:r>
              <w:rPr>
                <w:sz w:val="20"/>
                <w:lang w:eastAsia="ja-JP"/>
              </w:rPr>
              <w:t>RFC5</w:t>
            </w:r>
            <w:r>
              <w:rPr>
                <w:rFonts w:hint="eastAsia"/>
                <w:sz w:val="20"/>
                <w:lang w:eastAsia="ja-JP"/>
              </w:rPr>
              <w:t>718</w:t>
            </w:r>
          </w:p>
        </w:tc>
        <w:tc>
          <w:tcPr>
            <w:tcW w:w="4590" w:type="dxa"/>
          </w:tcPr>
          <w:p w:rsidR="009A1DE8" w:rsidRPr="003E6711" w:rsidRDefault="009A1DE8" w:rsidP="006F298E">
            <w:pPr>
              <w:rPr>
                <w:sz w:val="20"/>
                <w:lang w:eastAsia="ja-JP"/>
              </w:rPr>
            </w:pPr>
            <w:r w:rsidRPr="00270F14">
              <w:rPr>
                <w:sz w:val="20"/>
                <w:lang w:eastAsia="ja-JP"/>
              </w:rPr>
              <w:t>An Inband Data Communication Network For the MPLS Transport Profile</w:t>
            </w:r>
          </w:p>
        </w:tc>
        <w:tc>
          <w:tcPr>
            <w:tcW w:w="1260" w:type="dxa"/>
          </w:tcPr>
          <w:p w:rsidR="009A1DE8" w:rsidRDefault="009A1DE8" w:rsidP="006F298E">
            <w:pPr>
              <w:rPr>
                <w:sz w:val="20"/>
                <w:lang w:eastAsia="ja-JP"/>
              </w:rPr>
            </w:pPr>
            <w:r>
              <w:rPr>
                <w:sz w:val="20"/>
                <w:lang w:eastAsia="ja-JP"/>
              </w:rPr>
              <w:t>08/2009</w:t>
            </w:r>
          </w:p>
        </w:tc>
      </w:tr>
      <w:tr w:rsidR="009A1DE8" w:rsidRPr="00AC3423" w:rsidTr="006F298E">
        <w:trPr>
          <w:cantSplit/>
          <w:jc w:val="center"/>
        </w:trPr>
        <w:tc>
          <w:tcPr>
            <w:tcW w:w="1604" w:type="dxa"/>
          </w:tcPr>
          <w:p w:rsidR="009A1DE8" w:rsidRPr="00D217F5" w:rsidRDefault="009A1DE8" w:rsidP="006F298E">
            <w:pPr>
              <w:rPr>
                <w:sz w:val="20"/>
                <w:lang w:eastAsia="ja-JP"/>
              </w:rPr>
            </w:pPr>
            <w:r w:rsidRPr="00D217F5">
              <w:rPr>
                <w:sz w:val="20"/>
                <w:lang w:eastAsia="ja-JP"/>
              </w:rPr>
              <w:t xml:space="preserve">IETF </w:t>
            </w:r>
            <w:r>
              <w:rPr>
                <w:rFonts w:hint="eastAsia"/>
                <w:sz w:val="20"/>
                <w:lang w:eastAsia="ja-JP"/>
              </w:rPr>
              <w:t>(mpls)</w:t>
            </w:r>
          </w:p>
        </w:tc>
        <w:tc>
          <w:tcPr>
            <w:tcW w:w="1985" w:type="dxa"/>
          </w:tcPr>
          <w:p w:rsidR="009A1DE8" w:rsidRPr="003E6711" w:rsidRDefault="009A1DE8" w:rsidP="006F298E">
            <w:pPr>
              <w:rPr>
                <w:sz w:val="20"/>
                <w:lang w:eastAsia="ja-JP"/>
              </w:rPr>
            </w:pPr>
            <w:r>
              <w:rPr>
                <w:sz w:val="20"/>
                <w:lang w:eastAsia="ja-JP"/>
              </w:rPr>
              <w:t>RFC5</w:t>
            </w:r>
            <w:r>
              <w:rPr>
                <w:rFonts w:hint="eastAsia"/>
                <w:sz w:val="20"/>
                <w:lang w:eastAsia="ja-JP"/>
              </w:rPr>
              <w:t>860</w:t>
            </w:r>
          </w:p>
        </w:tc>
        <w:tc>
          <w:tcPr>
            <w:tcW w:w="4590" w:type="dxa"/>
          </w:tcPr>
          <w:p w:rsidR="009A1DE8" w:rsidRPr="003E6711" w:rsidRDefault="009A1DE8" w:rsidP="006F298E">
            <w:pPr>
              <w:rPr>
                <w:sz w:val="20"/>
                <w:lang w:eastAsia="ja-JP"/>
              </w:rPr>
            </w:pPr>
            <w:r w:rsidRPr="003E6711">
              <w:rPr>
                <w:sz w:val="20"/>
                <w:lang w:eastAsia="ja-JP"/>
              </w:rPr>
              <w:t>Requirements for OAM in MPLS Transport Networks</w:t>
            </w:r>
          </w:p>
        </w:tc>
        <w:tc>
          <w:tcPr>
            <w:tcW w:w="1260" w:type="dxa"/>
          </w:tcPr>
          <w:p w:rsidR="009A1DE8" w:rsidRDefault="009A1DE8" w:rsidP="006F298E">
            <w:pPr>
              <w:rPr>
                <w:sz w:val="20"/>
                <w:lang w:eastAsia="ja-JP"/>
              </w:rPr>
            </w:pPr>
            <w:r>
              <w:rPr>
                <w:rFonts w:hint="eastAsia"/>
                <w:sz w:val="20"/>
                <w:lang w:eastAsia="ja-JP"/>
              </w:rPr>
              <w:t>03</w:t>
            </w:r>
            <w:r>
              <w:rPr>
                <w:sz w:val="20"/>
                <w:lang w:eastAsia="ja-JP"/>
              </w:rPr>
              <w:t>/20</w:t>
            </w:r>
            <w:r>
              <w:rPr>
                <w:rFonts w:hint="eastAsia"/>
                <w:sz w:val="20"/>
                <w:lang w:eastAsia="ja-JP"/>
              </w:rPr>
              <w:t>10</w:t>
            </w:r>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t xml:space="preserve">IETF </w:t>
            </w:r>
            <w:r>
              <w:rPr>
                <w:rFonts w:hint="eastAsia"/>
                <w:sz w:val="20"/>
                <w:lang w:eastAsia="ja-JP"/>
              </w:rPr>
              <w:t>(mpls)</w:t>
            </w:r>
          </w:p>
        </w:tc>
        <w:tc>
          <w:tcPr>
            <w:tcW w:w="1985" w:type="dxa"/>
          </w:tcPr>
          <w:p w:rsidR="009A1DE8" w:rsidRPr="00AC3423" w:rsidRDefault="009A1DE8" w:rsidP="006F298E">
            <w:pPr>
              <w:rPr>
                <w:sz w:val="20"/>
              </w:rPr>
            </w:pPr>
            <w:del w:id="811" w:author="Yoshinori Koike" w:date="2011-02-22T14:00:00Z">
              <w:r w:rsidRPr="003E6711" w:rsidDel="006E62CA">
                <w:rPr>
                  <w:sz w:val="20"/>
                  <w:lang w:eastAsia="ja-JP"/>
                </w:rPr>
                <w:delText>draft-ietf-mpls-tp-framework-</w:delText>
              </w:r>
              <w:r w:rsidDel="006E62CA">
                <w:rPr>
                  <w:rFonts w:hint="eastAsia"/>
                  <w:sz w:val="20"/>
                  <w:lang w:eastAsia="ja-JP"/>
                </w:rPr>
                <w:delText>12</w:delText>
              </w:r>
              <w:r w:rsidDel="006E62CA">
                <w:rPr>
                  <w:sz w:val="20"/>
                  <w:lang w:eastAsia="ja-JP"/>
                </w:rPr>
                <w:delText>.txt</w:delText>
              </w:r>
            </w:del>
            <w:ins w:id="812" w:author="Yoshinori Koike" w:date="2011-02-22T14:00:00Z">
              <w:r w:rsidR="006E62CA">
                <w:rPr>
                  <w:rFonts w:hint="eastAsia"/>
                  <w:sz w:val="20"/>
                  <w:lang w:eastAsia="ja-JP"/>
                </w:rPr>
                <w:t>RFC5921</w:t>
              </w:r>
            </w:ins>
          </w:p>
        </w:tc>
        <w:tc>
          <w:tcPr>
            <w:tcW w:w="4590" w:type="dxa"/>
          </w:tcPr>
          <w:p w:rsidR="009A1DE8" w:rsidRPr="00AC3423" w:rsidRDefault="009A1DE8" w:rsidP="006F298E">
            <w:pPr>
              <w:rPr>
                <w:sz w:val="20"/>
              </w:rPr>
            </w:pPr>
            <w:r w:rsidRPr="003E6711">
              <w:rPr>
                <w:sz w:val="20"/>
                <w:lang w:eastAsia="ja-JP"/>
              </w:rPr>
              <w:t>A Framework for MPLS in Transport Networks</w:t>
            </w:r>
          </w:p>
        </w:tc>
        <w:tc>
          <w:tcPr>
            <w:tcW w:w="1260" w:type="dxa"/>
          </w:tcPr>
          <w:p w:rsidR="009A1DE8" w:rsidRPr="00AC3423" w:rsidRDefault="009A1DE8" w:rsidP="006F298E">
            <w:pPr>
              <w:rPr>
                <w:sz w:val="20"/>
                <w:lang w:eastAsia="ja-JP"/>
              </w:rPr>
            </w:pPr>
            <w:r>
              <w:rPr>
                <w:sz w:val="20"/>
                <w:lang w:eastAsia="ja-JP"/>
              </w:rPr>
              <w:t>0</w:t>
            </w:r>
            <w:ins w:id="813" w:author="Yoshinori Koike" w:date="2011-02-22T14:01:00Z">
              <w:r w:rsidR="006E62CA">
                <w:rPr>
                  <w:rFonts w:hint="eastAsia"/>
                  <w:sz w:val="20"/>
                  <w:lang w:eastAsia="ja-JP"/>
                </w:rPr>
                <w:t>7</w:t>
              </w:r>
            </w:ins>
            <w:del w:id="814" w:author="Yoshinori Koike" w:date="2011-02-22T14:01:00Z">
              <w:r w:rsidDel="006E62CA">
                <w:rPr>
                  <w:rFonts w:hint="eastAsia"/>
                  <w:sz w:val="20"/>
                  <w:lang w:eastAsia="ja-JP"/>
                </w:rPr>
                <w:delText>5</w:delText>
              </w:r>
            </w:del>
            <w:r>
              <w:rPr>
                <w:sz w:val="20"/>
                <w:lang w:eastAsia="ja-JP"/>
              </w:rPr>
              <w:t>/20</w:t>
            </w:r>
            <w:r>
              <w:rPr>
                <w:rFonts w:hint="eastAsia"/>
                <w:sz w:val="20"/>
                <w:lang w:eastAsia="ja-JP"/>
              </w:rPr>
              <w:t>10</w:t>
            </w:r>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t>IETF</w:t>
            </w:r>
            <w:r>
              <w:rPr>
                <w:sz w:val="20"/>
                <w:lang w:eastAsia="ja-JP"/>
              </w:rPr>
              <w:t xml:space="preserve"> </w:t>
            </w:r>
            <w:r>
              <w:rPr>
                <w:rFonts w:hint="eastAsia"/>
                <w:sz w:val="20"/>
                <w:lang w:eastAsia="ja-JP"/>
              </w:rPr>
              <w:t>(mpls)</w:t>
            </w:r>
          </w:p>
        </w:tc>
        <w:tc>
          <w:tcPr>
            <w:tcW w:w="1985" w:type="dxa"/>
          </w:tcPr>
          <w:p w:rsidR="009A1DE8" w:rsidRPr="00AC3423" w:rsidRDefault="009A1DE8" w:rsidP="006F298E">
            <w:pPr>
              <w:rPr>
                <w:sz w:val="20"/>
              </w:rPr>
            </w:pPr>
            <w:del w:id="815" w:author="Yoshinori Koike" w:date="2011-02-22T14:01:00Z">
              <w:r w:rsidRPr="003E6711" w:rsidDel="006E62CA">
                <w:rPr>
                  <w:sz w:val="20"/>
                  <w:lang w:eastAsia="ja-JP"/>
                </w:rPr>
                <w:delText>draft-ietf-mpls-tp-nm-req-0</w:delText>
              </w:r>
              <w:r w:rsidDel="006E62CA">
                <w:rPr>
                  <w:rFonts w:hint="eastAsia"/>
                  <w:sz w:val="20"/>
                  <w:lang w:eastAsia="ja-JP"/>
                </w:rPr>
                <w:delText>6</w:delText>
              </w:r>
              <w:r w:rsidRPr="003E6711" w:rsidDel="006E62CA">
                <w:rPr>
                  <w:sz w:val="20"/>
                  <w:lang w:eastAsia="ja-JP"/>
                </w:rPr>
                <w:delText>.txt</w:delText>
              </w:r>
            </w:del>
            <w:ins w:id="816" w:author="Yoshinori Koike" w:date="2011-02-22T14:01:00Z">
              <w:r w:rsidR="006E62CA">
                <w:rPr>
                  <w:rFonts w:hint="eastAsia"/>
                  <w:sz w:val="20"/>
                  <w:lang w:eastAsia="ja-JP"/>
                </w:rPr>
                <w:t>RFC5951</w:t>
              </w:r>
            </w:ins>
          </w:p>
        </w:tc>
        <w:tc>
          <w:tcPr>
            <w:tcW w:w="4590" w:type="dxa"/>
          </w:tcPr>
          <w:p w:rsidR="009A1DE8" w:rsidRPr="00AC3423" w:rsidRDefault="009A1DE8" w:rsidP="006F298E">
            <w:pPr>
              <w:rPr>
                <w:sz w:val="20"/>
              </w:rPr>
            </w:pPr>
            <w:r w:rsidRPr="003E6711">
              <w:rPr>
                <w:sz w:val="20"/>
                <w:lang w:eastAsia="ja-JP"/>
              </w:rPr>
              <w:t>MPLS TP Network Management Requirements</w:t>
            </w:r>
          </w:p>
        </w:tc>
        <w:tc>
          <w:tcPr>
            <w:tcW w:w="1260" w:type="dxa"/>
          </w:tcPr>
          <w:p w:rsidR="009A1DE8" w:rsidRPr="00AC3423" w:rsidRDefault="006E62CA" w:rsidP="006E62CA">
            <w:pPr>
              <w:rPr>
                <w:sz w:val="20"/>
                <w:lang w:eastAsia="ja-JP"/>
              </w:rPr>
            </w:pPr>
            <w:ins w:id="817" w:author="Yoshinori Koike" w:date="2011-02-22T14:02:00Z">
              <w:r>
                <w:rPr>
                  <w:rFonts w:hint="eastAsia"/>
                  <w:sz w:val="20"/>
                  <w:lang w:eastAsia="ja-JP"/>
                </w:rPr>
                <w:t>9</w:t>
              </w:r>
            </w:ins>
            <w:del w:id="818" w:author="Yoshinori Koike" w:date="2011-02-22T14:02:00Z">
              <w:r w:rsidR="009A1DE8" w:rsidDel="006E62CA">
                <w:rPr>
                  <w:rFonts w:hint="eastAsia"/>
                  <w:sz w:val="20"/>
                  <w:lang w:eastAsia="ja-JP"/>
                </w:rPr>
                <w:delText>10</w:delText>
              </w:r>
            </w:del>
            <w:r w:rsidR="009A1DE8">
              <w:rPr>
                <w:sz w:val="20"/>
                <w:lang w:eastAsia="ja-JP"/>
              </w:rPr>
              <w:t>/20</w:t>
            </w:r>
            <w:del w:id="819" w:author="Yoshinori Koike" w:date="2011-02-22T14:02:00Z">
              <w:r w:rsidR="009A1DE8" w:rsidDel="006E62CA">
                <w:rPr>
                  <w:sz w:val="20"/>
                  <w:lang w:eastAsia="ja-JP"/>
                </w:rPr>
                <w:delText>09</w:delText>
              </w:r>
            </w:del>
            <w:ins w:id="820" w:author="Yoshinori Koike" w:date="2011-02-22T14:02:00Z">
              <w:r>
                <w:rPr>
                  <w:rFonts w:hint="eastAsia"/>
                  <w:sz w:val="20"/>
                  <w:lang w:eastAsia="ja-JP"/>
                </w:rPr>
                <w:t>10</w:t>
              </w:r>
            </w:ins>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lastRenderedPageBreak/>
              <w:t xml:space="preserve">IETF </w:t>
            </w:r>
            <w:r>
              <w:rPr>
                <w:rFonts w:hint="eastAsia"/>
                <w:sz w:val="20"/>
                <w:lang w:eastAsia="ja-JP"/>
              </w:rPr>
              <w:t>(mpls)</w:t>
            </w:r>
          </w:p>
        </w:tc>
        <w:tc>
          <w:tcPr>
            <w:tcW w:w="1985" w:type="dxa"/>
          </w:tcPr>
          <w:p w:rsidR="009A1DE8" w:rsidRPr="00AC3423" w:rsidRDefault="009A1DE8" w:rsidP="006E62CA">
            <w:pPr>
              <w:rPr>
                <w:sz w:val="20"/>
              </w:rPr>
            </w:pPr>
            <w:r w:rsidRPr="003E6711">
              <w:rPr>
                <w:sz w:val="20"/>
                <w:lang w:eastAsia="ja-JP"/>
              </w:rPr>
              <w:t>draft-ietf-mpls-tp-survive-fwk-0</w:t>
            </w:r>
            <w:del w:id="821" w:author="Yoshinori Koike" w:date="2011-02-22T14:02:00Z">
              <w:r w:rsidDel="006E62CA">
                <w:rPr>
                  <w:rFonts w:hint="eastAsia"/>
                  <w:sz w:val="20"/>
                  <w:lang w:eastAsia="ja-JP"/>
                </w:rPr>
                <w:delText>5</w:delText>
              </w:r>
            </w:del>
            <w:ins w:id="822" w:author="Yoshinori Koike" w:date="2011-02-22T14:02:00Z">
              <w:r w:rsidR="006E62CA">
                <w:rPr>
                  <w:rFonts w:hint="eastAsia"/>
                  <w:sz w:val="20"/>
                  <w:lang w:eastAsia="ja-JP"/>
                </w:rPr>
                <w:t>6</w:t>
              </w:r>
            </w:ins>
            <w:r w:rsidRPr="003E6711">
              <w:rPr>
                <w:sz w:val="20"/>
                <w:lang w:eastAsia="ja-JP"/>
              </w:rPr>
              <w:t>.txt</w:t>
            </w:r>
          </w:p>
        </w:tc>
        <w:tc>
          <w:tcPr>
            <w:tcW w:w="4590" w:type="dxa"/>
          </w:tcPr>
          <w:p w:rsidR="009A1DE8" w:rsidRPr="00AC3423" w:rsidRDefault="009A1DE8" w:rsidP="006F298E">
            <w:pPr>
              <w:rPr>
                <w:sz w:val="20"/>
              </w:rPr>
            </w:pPr>
            <w:r w:rsidRPr="003E6711">
              <w:rPr>
                <w:sz w:val="20"/>
                <w:lang w:eastAsia="ja-JP"/>
              </w:rPr>
              <w:t>Multiprotocol Label Switching Transport Profile</w:t>
            </w:r>
            <w:r>
              <w:rPr>
                <w:sz w:val="20"/>
                <w:lang w:eastAsia="ja-JP"/>
              </w:rPr>
              <w:t xml:space="preserve"> </w:t>
            </w:r>
            <w:r w:rsidRPr="003E6711">
              <w:rPr>
                <w:sz w:val="20"/>
                <w:lang w:eastAsia="ja-JP"/>
              </w:rPr>
              <w:t>Survivability Framework</w:t>
            </w:r>
          </w:p>
        </w:tc>
        <w:tc>
          <w:tcPr>
            <w:tcW w:w="1260" w:type="dxa"/>
          </w:tcPr>
          <w:p w:rsidR="009A1DE8" w:rsidRPr="00AC3423" w:rsidRDefault="009A1DE8" w:rsidP="006E62CA">
            <w:pPr>
              <w:rPr>
                <w:sz w:val="20"/>
                <w:lang w:eastAsia="ja-JP"/>
              </w:rPr>
            </w:pPr>
            <w:r>
              <w:rPr>
                <w:sz w:val="20"/>
                <w:lang w:eastAsia="ja-JP"/>
              </w:rPr>
              <w:t>0</w:t>
            </w:r>
            <w:ins w:id="823" w:author="Yoshinori Koike" w:date="2011-02-22T14:02:00Z">
              <w:r w:rsidR="006E62CA">
                <w:rPr>
                  <w:rFonts w:hint="eastAsia"/>
                  <w:sz w:val="20"/>
                  <w:lang w:eastAsia="ja-JP"/>
                </w:rPr>
                <w:t>6</w:t>
              </w:r>
            </w:ins>
            <w:del w:id="824" w:author="Yoshinori Koike" w:date="2011-02-22T14:02:00Z">
              <w:r w:rsidDel="006E62CA">
                <w:rPr>
                  <w:rFonts w:hint="eastAsia"/>
                  <w:sz w:val="20"/>
                  <w:lang w:eastAsia="ja-JP"/>
                </w:rPr>
                <w:delText>4</w:delText>
              </w:r>
            </w:del>
            <w:r>
              <w:rPr>
                <w:sz w:val="20"/>
                <w:lang w:eastAsia="ja-JP"/>
              </w:rPr>
              <w:t>/20</w:t>
            </w:r>
            <w:del w:id="825" w:author="Yoshinori Koike" w:date="2011-02-22T14:02:00Z">
              <w:r w:rsidDel="006E62CA">
                <w:rPr>
                  <w:sz w:val="20"/>
                  <w:lang w:eastAsia="ja-JP"/>
                </w:rPr>
                <w:delText>09</w:delText>
              </w:r>
            </w:del>
            <w:ins w:id="826" w:author="Yoshinori Koike" w:date="2011-02-22T14:02:00Z">
              <w:r w:rsidR="006E62CA">
                <w:rPr>
                  <w:rFonts w:hint="eastAsia"/>
                  <w:sz w:val="20"/>
                  <w:lang w:eastAsia="ja-JP"/>
                </w:rPr>
                <w:t>10</w:t>
              </w:r>
            </w:ins>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t xml:space="preserve">IETF </w:t>
            </w:r>
            <w:r>
              <w:rPr>
                <w:rFonts w:hint="eastAsia"/>
                <w:sz w:val="20"/>
                <w:lang w:eastAsia="ja-JP"/>
              </w:rPr>
              <w:t>(mpls)</w:t>
            </w:r>
          </w:p>
        </w:tc>
        <w:tc>
          <w:tcPr>
            <w:tcW w:w="1985" w:type="dxa"/>
          </w:tcPr>
          <w:p w:rsidR="009A1DE8" w:rsidRPr="00AC3423" w:rsidRDefault="009A1DE8" w:rsidP="006F298E">
            <w:pPr>
              <w:rPr>
                <w:sz w:val="20"/>
              </w:rPr>
            </w:pPr>
            <w:r w:rsidRPr="00270F14">
              <w:rPr>
                <w:sz w:val="20"/>
                <w:lang w:eastAsia="ja-JP"/>
              </w:rPr>
              <w:t>draft-ie</w:t>
            </w:r>
            <w:r>
              <w:rPr>
                <w:sz w:val="20"/>
                <w:lang w:eastAsia="ja-JP"/>
              </w:rPr>
              <w:t>tf-mpls-tp-oam-framework-</w:t>
            </w:r>
            <w:ins w:id="827" w:author="Yoshinori Koike" w:date="2011-02-22T14:03:00Z">
              <w:r w:rsidR="006E62CA">
                <w:rPr>
                  <w:rFonts w:hint="eastAsia"/>
                  <w:sz w:val="20"/>
                  <w:lang w:eastAsia="ja-JP"/>
                </w:rPr>
                <w:t>1</w:t>
              </w:r>
            </w:ins>
            <w:ins w:id="828" w:author="Yoshinori Koike" w:date="2011-02-22T14:04:00Z">
              <w:r w:rsidR="006E62CA">
                <w:rPr>
                  <w:rFonts w:hint="eastAsia"/>
                  <w:sz w:val="20"/>
                  <w:lang w:eastAsia="ja-JP"/>
                </w:rPr>
                <w:t>1</w:t>
              </w:r>
            </w:ins>
            <w:del w:id="829" w:author="Yoshinori Koike" w:date="2011-02-22T14:03:00Z">
              <w:r w:rsidDel="006E62CA">
                <w:rPr>
                  <w:sz w:val="20"/>
                  <w:lang w:eastAsia="ja-JP"/>
                </w:rPr>
                <w:delText>0</w:delText>
              </w:r>
              <w:r w:rsidDel="006E62CA">
                <w:rPr>
                  <w:rFonts w:hint="eastAsia"/>
                  <w:sz w:val="20"/>
                  <w:lang w:eastAsia="ja-JP"/>
                </w:rPr>
                <w:delText>6</w:delText>
              </w:r>
            </w:del>
            <w:r>
              <w:rPr>
                <w:sz w:val="20"/>
                <w:lang w:eastAsia="ja-JP"/>
              </w:rPr>
              <w:t>.txt</w:t>
            </w:r>
          </w:p>
        </w:tc>
        <w:tc>
          <w:tcPr>
            <w:tcW w:w="4590" w:type="dxa"/>
          </w:tcPr>
          <w:p w:rsidR="009A1DE8" w:rsidRPr="00AC3423" w:rsidRDefault="009A1DE8" w:rsidP="006F298E">
            <w:pPr>
              <w:rPr>
                <w:sz w:val="20"/>
              </w:rPr>
            </w:pPr>
            <w:r w:rsidRPr="00270F14">
              <w:rPr>
                <w:sz w:val="20"/>
                <w:lang w:eastAsia="ja-JP"/>
              </w:rPr>
              <w:t>MPLS-TP OAM Framework</w:t>
            </w:r>
          </w:p>
        </w:tc>
        <w:tc>
          <w:tcPr>
            <w:tcW w:w="1260" w:type="dxa"/>
          </w:tcPr>
          <w:p w:rsidR="009A1DE8" w:rsidRPr="00AC3423" w:rsidRDefault="009A1DE8" w:rsidP="006E62CA">
            <w:pPr>
              <w:rPr>
                <w:sz w:val="20"/>
                <w:lang w:eastAsia="ja-JP"/>
              </w:rPr>
            </w:pPr>
            <w:r>
              <w:rPr>
                <w:sz w:val="20"/>
                <w:lang w:eastAsia="ja-JP"/>
              </w:rPr>
              <w:t>0</w:t>
            </w:r>
            <w:ins w:id="830" w:author="Yoshinori Koike" w:date="2011-02-22T14:04:00Z">
              <w:r w:rsidR="006E62CA">
                <w:rPr>
                  <w:rFonts w:hint="eastAsia"/>
                  <w:sz w:val="20"/>
                  <w:lang w:eastAsia="ja-JP"/>
                </w:rPr>
                <w:t>2</w:t>
              </w:r>
            </w:ins>
            <w:del w:id="831" w:author="Yoshinori Koike" w:date="2011-02-22T14:04:00Z">
              <w:r w:rsidDel="006E62CA">
                <w:rPr>
                  <w:rFonts w:hint="eastAsia"/>
                  <w:sz w:val="20"/>
                  <w:lang w:eastAsia="ja-JP"/>
                </w:rPr>
                <w:delText>4</w:delText>
              </w:r>
            </w:del>
            <w:r>
              <w:rPr>
                <w:sz w:val="20"/>
                <w:lang w:eastAsia="ja-JP"/>
              </w:rPr>
              <w:t>/20</w:t>
            </w:r>
            <w:r>
              <w:rPr>
                <w:rFonts w:hint="eastAsia"/>
                <w:sz w:val="20"/>
                <w:lang w:eastAsia="ja-JP"/>
              </w:rPr>
              <w:t>1</w:t>
            </w:r>
            <w:del w:id="832" w:author="Yoshinori Koike" w:date="2011-02-22T14:04:00Z">
              <w:r w:rsidDel="006E62CA">
                <w:rPr>
                  <w:rFonts w:hint="eastAsia"/>
                  <w:sz w:val="20"/>
                  <w:lang w:eastAsia="ja-JP"/>
                </w:rPr>
                <w:delText>0</w:delText>
              </w:r>
            </w:del>
            <w:ins w:id="833" w:author="Yoshinori Koike" w:date="2011-02-22T14:04:00Z">
              <w:r w:rsidR="006E62CA">
                <w:rPr>
                  <w:rFonts w:hint="eastAsia"/>
                  <w:sz w:val="20"/>
                  <w:lang w:eastAsia="ja-JP"/>
                </w:rPr>
                <w:t>1</w:t>
              </w:r>
            </w:ins>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t xml:space="preserve">IETF </w:t>
            </w:r>
            <w:r>
              <w:rPr>
                <w:rFonts w:hint="eastAsia"/>
                <w:sz w:val="20"/>
                <w:lang w:eastAsia="ja-JP"/>
              </w:rPr>
              <w:t>(mpls)</w:t>
            </w:r>
          </w:p>
        </w:tc>
        <w:tc>
          <w:tcPr>
            <w:tcW w:w="1985" w:type="dxa"/>
          </w:tcPr>
          <w:p w:rsidR="009A1DE8" w:rsidRPr="00AC3423" w:rsidRDefault="009A1DE8" w:rsidP="006F298E">
            <w:pPr>
              <w:rPr>
                <w:sz w:val="20"/>
              </w:rPr>
            </w:pPr>
            <w:del w:id="834" w:author="Yoshinori Koike" w:date="2011-02-22T14:04:00Z">
              <w:r w:rsidRPr="00270F14" w:rsidDel="006E62CA">
                <w:rPr>
                  <w:sz w:val="20"/>
                  <w:lang w:eastAsia="ja-JP"/>
                </w:rPr>
                <w:delText>draft-ietf-mpls-tp-nm-framework-0</w:delText>
              </w:r>
              <w:r w:rsidDel="006E62CA">
                <w:rPr>
                  <w:rFonts w:hint="eastAsia"/>
                  <w:sz w:val="20"/>
                  <w:lang w:eastAsia="ja-JP"/>
                </w:rPr>
                <w:delText>5</w:delText>
              </w:r>
              <w:r w:rsidDel="006E62CA">
                <w:rPr>
                  <w:sz w:val="20"/>
                  <w:lang w:eastAsia="ja-JP"/>
                </w:rPr>
                <w:delText>.txt</w:delText>
              </w:r>
            </w:del>
            <w:ins w:id="835" w:author="Yoshinori Koike" w:date="2011-02-22T14:04:00Z">
              <w:r w:rsidR="006E62CA">
                <w:rPr>
                  <w:rFonts w:hint="eastAsia"/>
                  <w:sz w:val="20"/>
                  <w:lang w:eastAsia="ja-JP"/>
                </w:rPr>
                <w:t>RFC5950</w:t>
              </w:r>
            </w:ins>
          </w:p>
        </w:tc>
        <w:tc>
          <w:tcPr>
            <w:tcW w:w="4590" w:type="dxa"/>
          </w:tcPr>
          <w:p w:rsidR="009A1DE8" w:rsidRPr="00AC3423" w:rsidRDefault="009A1DE8" w:rsidP="006F298E">
            <w:pPr>
              <w:rPr>
                <w:sz w:val="20"/>
              </w:rPr>
            </w:pPr>
            <w:r w:rsidRPr="00270F14">
              <w:rPr>
                <w:sz w:val="20"/>
                <w:lang w:eastAsia="ja-JP"/>
              </w:rPr>
              <w:t>MPLS-TP Network Management Framework</w:t>
            </w:r>
          </w:p>
        </w:tc>
        <w:tc>
          <w:tcPr>
            <w:tcW w:w="1260" w:type="dxa"/>
          </w:tcPr>
          <w:p w:rsidR="009A1DE8" w:rsidRPr="00AC3423" w:rsidRDefault="009A1DE8" w:rsidP="006F298E">
            <w:pPr>
              <w:rPr>
                <w:sz w:val="20"/>
                <w:lang w:eastAsia="ja-JP"/>
              </w:rPr>
            </w:pPr>
            <w:r>
              <w:rPr>
                <w:sz w:val="20"/>
                <w:lang w:eastAsia="ja-JP"/>
              </w:rPr>
              <w:t>0</w:t>
            </w:r>
            <w:ins w:id="836" w:author="Yoshinori Koike" w:date="2011-02-22T14:05:00Z">
              <w:r w:rsidR="006E62CA">
                <w:rPr>
                  <w:rFonts w:hint="eastAsia"/>
                  <w:sz w:val="20"/>
                  <w:lang w:eastAsia="ja-JP"/>
                </w:rPr>
                <w:t>9</w:t>
              </w:r>
            </w:ins>
            <w:del w:id="837" w:author="Yoshinori Koike" w:date="2011-02-22T14:05:00Z">
              <w:r w:rsidDel="006E62CA">
                <w:rPr>
                  <w:rFonts w:hint="eastAsia"/>
                  <w:sz w:val="20"/>
                  <w:lang w:eastAsia="ja-JP"/>
                </w:rPr>
                <w:delText>2</w:delText>
              </w:r>
            </w:del>
            <w:r>
              <w:rPr>
                <w:sz w:val="20"/>
                <w:lang w:eastAsia="ja-JP"/>
              </w:rPr>
              <w:t>/20</w:t>
            </w:r>
            <w:r>
              <w:rPr>
                <w:rFonts w:hint="eastAsia"/>
                <w:sz w:val="20"/>
                <w:lang w:eastAsia="ja-JP"/>
              </w:rPr>
              <w:t>10</w:t>
            </w:r>
          </w:p>
        </w:tc>
      </w:tr>
      <w:tr w:rsidR="009A1DE8" w:rsidTr="006F298E">
        <w:trPr>
          <w:cantSplit/>
          <w:jc w:val="center"/>
        </w:trPr>
        <w:tc>
          <w:tcPr>
            <w:tcW w:w="1604" w:type="dxa"/>
          </w:tcPr>
          <w:p w:rsidR="009A1DE8" w:rsidRPr="00D217F5" w:rsidRDefault="009A1DE8" w:rsidP="006F298E">
            <w:pPr>
              <w:rPr>
                <w:sz w:val="20"/>
                <w:lang w:eastAsia="ja-JP"/>
              </w:rPr>
            </w:pPr>
            <w:r w:rsidRPr="00BA0005">
              <w:rPr>
                <w:sz w:val="20"/>
                <w:lang w:eastAsia="ja-JP"/>
              </w:rPr>
              <w:t xml:space="preserve">IETF </w:t>
            </w:r>
            <w:r>
              <w:rPr>
                <w:rFonts w:hint="eastAsia"/>
                <w:sz w:val="20"/>
                <w:lang w:eastAsia="ja-JP"/>
              </w:rPr>
              <w:t>(mpls)</w:t>
            </w:r>
          </w:p>
        </w:tc>
        <w:tc>
          <w:tcPr>
            <w:tcW w:w="1985" w:type="dxa"/>
          </w:tcPr>
          <w:p w:rsidR="009A1DE8" w:rsidRPr="003E6711" w:rsidRDefault="009A1DE8" w:rsidP="006F298E">
            <w:pPr>
              <w:rPr>
                <w:sz w:val="20"/>
                <w:lang w:eastAsia="ja-JP"/>
              </w:rPr>
            </w:pPr>
            <w:r w:rsidRPr="00BA0005">
              <w:rPr>
                <w:sz w:val="20"/>
                <w:lang w:eastAsia="ja-JP"/>
              </w:rPr>
              <w:t>draft-ietf-mpls-tp-process-0</w:t>
            </w:r>
            <w:r>
              <w:rPr>
                <w:rFonts w:hint="eastAsia"/>
                <w:sz w:val="20"/>
                <w:lang w:eastAsia="ja-JP"/>
              </w:rPr>
              <w:t>5</w:t>
            </w:r>
            <w:r w:rsidRPr="00BA0005">
              <w:rPr>
                <w:sz w:val="20"/>
                <w:lang w:eastAsia="ja-JP"/>
              </w:rPr>
              <w:t>.txt</w:t>
            </w:r>
          </w:p>
        </w:tc>
        <w:tc>
          <w:tcPr>
            <w:tcW w:w="4590" w:type="dxa"/>
          </w:tcPr>
          <w:p w:rsidR="009A1DE8" w:rsidRPr="00014FAB" w:rsidRDefault="009A1DE8" w:rsidP="006F298E">
            <w:pPr>
              <w:rPr>
                <w:sz w:val="20"/>
                <w:lang w:val="fr-FR" w:eastAsia="ja-JP"/>
              </w:rPr>
            </w:pPr>
            <w:r w:rsidRPr="00014FAB">
              <w:rPr>
                <w:sz w:val="20"/>
                <w:lang w:val="it-IT" w:eastAsia="ja-JP"/>
              </w:rPr>
              <w:t xml:space="preserve">IETF Multi-Protocol Label Switching (MPLS) </w:t>
            </w:r>
            <w:r w:rsidRPr="00014FAB">
              <w:rPr>
                <w:sz w:val="20"/>
                <w:lang w:val="fr-FR" w:eastAsia="ja-JP"/>
              </w:rPr>
              <w:t>Transport Profile (MPLS-TP) Document Process</w:t>
            </w:r>
          </w:p>
        </w:tc>
        <w:tc>
          <w:tcPr>
            <w:tcW w:w="1260" w:type="dxa"/>
          </w:tcPr>
          <w:p w:rsidR="009A1DE8" w:rsidRDefault="009A1DE8" w:rsidP="006F298E">
            <w:pPr>
              <w:rPr>
                <w:sz w:val="20"/>
                <w:lang w:eastAsia="ja-JP"/>
              </w:rPr>
            </w:pPr>
            <w:r>
              <w:rPr>
                <w:sz w:val="20"/>
                <w:lang w:eastAsia="ja-JP"/>
              </w:rPr>
              <w:t>0</w:t>
            </w:r>
            <w:r>
              <w:rPr>
                <w:rFonts w:hint="eastAsia"/>
                <w:sz w:val="20"/>
                <w:lang w:eastAsia="ja-JP"/>
              </w:rPr>
              <w:t>1</w:t>
            </w:r>
            <w:r>
              <w:rPr>
                <w:sz w:val="20"/>
                <w:lang w:eastAsia="ja-JP"/>
              </w:rPr>
              <w:t>/20</w:t>
            </w:r>
            <w:r>
              <w:rPr>
                <w:rFonts w:hint="eastAsia"/>
                <w:sz w:val="20"/>
                <w:lang w:eastAsia="ja-JP"/>
              </w:rPr>
              <w:t>10</w:t>
            </w:r>
          </w:p>
        </w:tc>
      </w:tr>
      <w:tr w:rsidR="009A1DE8" w:rsidTr="006F298E">
        <w:trPr>
          <w:cantSplit/>
          <w:jc w:val="center"/>
        </w:trPr>
        <w:tc>
          <w:tcPr>
            <w:tcW w:w="1604" w:type="dxa"/>
          </w:tcPr>
          <w:p w:rsidR="009A1DE8" w:rsidRPr="00D217F5" w:rsidRDefault="009A1DE8" w:rsidP="006F298E">
            <w:pPr>
              <w:rPr>
                <w:sz w:val="20"/>
                <w:lang w:eastAsia="ja-JP"/>
              </w:rPr>
            </w:pPr>
            <w:r w:rsidRPr="00BA0005">
              <w:rPr>
                <w:sz w:val="20"/>
                <w:lang w:eastAsia="ja-JP"/>
              </w:rPr>
              <w:t xml:space="preserve">IETF </w:t>
            </w:r>
            <w:r>
              <w:rPr>
                <w:rFonts w:hint="eastAsia"/>
                <w:sz w:val="20"/>
                <w:lang w:eastAsia="ja-JP"/>
              </w:rPr>
              <w:t>(mpls)</w:t>
            </w:r>
          </w:p>
        </w:tc>
        <w:tc>
          <w:tcPr>
            <w:tcW w:w="1985" w:type="dxa"/>
          </w:tcPr>
          <w:p w:rsidR="009A1DE8" w:rsidRPr="003E6711" w:rsidRDefault="009A1DE8" w:rsidP="006E62CA">
            <w:pPr>
              <w:rPr>
                <w:sz w:val="20"/>
                <w:lang w:eastAsia="ja-JP"/>
              </w:rPr>
            </w:pPr>
            <w:r w:rsidRPr="00BA0005">
              <w:rPr>
                <w:sz w:val="20"/>
                <w:lang w:eastAsia="ja-JP"/>
              </w:rPr>
              <w:t>draft-ietf-mpls-tp-rosetta-stone-0</w:t>
            </w:r>
            <w:del w:id="838" w:author="Yoshinori Koike" w:date="2011-02-22T14:05:00Z">
              <w:r w:rsidDel="006E62CA">
                <w:rPr>
                  <w:rFonts w:hint="eastAsia"/>
                  <w:sz w:val="20"/>
                  <w:lang w:eastAsia="ja-JP"/>
                </w:rPr>
                <w:delText>2</w:delText>
              </w:r>
            </w:del>
            <w:ins w:id="839" w:author="Yoshinori Koike" w:date="2011-02-22T14:05:00Z">
              <w:r w:rsidR="006E62CA">
                <w:rPr>
                  <w:rFonts w:hint="eastAsia"/>
                  <w:sz w:val="20"/>
                  <w:lang w:eastAsia="ja-JP"/>
                </w:rPr>
                <w:t>3</w:t>
              </w:r>
            </w:ins>
            <w:r w:rsidRPr="00BA0005">
              <w:rPr>
                <w:sz w:val="20"/>
                <w:lang w:eastAsia="ja-JP"/>
              </w:rPr>
              <w:t>.txt</w:t>
            </w:r>
          </w:p>
        </w:tc>
        <w:tc>
          <w:tcPr>
            <w:tcW w:w="4590" w:type="dxa"/>
          </w:tcPr>
          <w:p w:rsidR="009A1DE8" w:rsidRPr="00766C20" w:rsidRDefault="009A1DE8" w:rsidP="006F298E">
            <w:pPr>
              <w:rPr>
                <w:sz w:val="20"/>
                <w:lang w:eastAsia="ja-JP"/>
              </w:rPr>
            </w:pPr>
            <w:r w:rsidRPr="00766C20">
              <w:rPr>
                <w:sz w:val="20"/>
                <w:lang w:eastAsia="ja-JP"/>
              </w:rPr>
              <w:t>A Thesaurus for the Terminology used in Multiprotocol Label Switching Transport Profile (MPLS-TP) drafts/RFCs and ITU-T's</w:t>
            </w:r>
            <w:r>
              <w:rPr>
                <w:rFonts w:hint="eastAsia"/>
                <w:sz w:val="20"/>
                <w:lang w:eastAsia="ja-JP"/>
              </w:rPr>
              <w:t xml:space="preserve"> </w:t>
            </w:r>
            <w:r w:rsidRPr="00766C20">
              <w:rPr>
                <w:sz w:val="20"/>
                <w:lang w:eastAsia="ja-JP"/>
              </w:rPr>
              <w:t>Transport Network Recommendations.</w:t>
            </w:r>
          </w:p>
        </w:tc>
        <w:tc>
          <w:tcPr>
            <w:tcW w:w="1260" w:type="dxa"/>
          </w:tcPr>
          <w:p w:rsidR="009A1DE8" w:rsidRDefault="006E62CA" w:rsidP="006F298E">
            <w:pPr>
              <w:rPr>
                <w:sz w:val="20"/>
                <w:lang w:eastAsia="ja-JP"/>
              </w:rPr>
            </w:pPr>
            <w:ins w:id="840" w:author="Yoshinori Koike" w:date="2011-02-22T14:05:00Z">
              <w:r>
                <w:rPr>
                  <w:rFonts w:hint="eastAsia"/>
                  <w:sz w:val="20"/>
                  <w:lang w:eastAsia="ja-JP"/>
                </w:rPr>
                <w:t>11</w:t>
              </w:r>
            </w:ins>
            <w:del w:id="841" w:author="Yoshinori Koike" w:date="2011-02-22T14:05:00Z">
              <w:r w:rsidR="009A1DE8" w:rsidDel="006E62CA">
                <w:rPr>
                  <w:sz w:val="20"/>
                  <w:lang w:eastAsia="ja-JP"/>
                </w:rPr>
                <w:delText>0</w:delText>
              </w:r>
              <w:r w:rsidR="009A1DE8" w:rsidDel="006E62CA">
                <w:rPr>
                  <w:rFonts w:hint="eastAsia"/>
                  <w:sz w:val="20"/>
                  <w:lang w:eastAsia="ja-JP"/>
                </w:rPr>
                <w:delText>5</w:delText>
              </w:r>
            </w:del>
            <w:r w:rsidR="009A1DE8">
              <w:rPr>
                <w:sz w:val="20"/>
                <w:lang w:eastAsia="ja-JP"/>
              </w:rPr>
              <w:t>/2</w:t>
            </w:r>
            <w:r w:rsidR="009A1DE8">
              <w:rPr>
                <w:rFonts w:hint="eastAsia"/>
                <w:sz w:val="20"/>
                <w:lang w:eastAsia="ja-JP"/>
              </w:rPr>
              <w:t>010</w:t>
            </w:r>
          </w:p>
        </w:tc>
      </w:tr>
      <w:tr w:rsidR="009A1DE8" w:rsidTr="006F298E">
        <w:trPr>
          <w:cantSplit/>
          <w:jc w:val="center"/>
        </w:trPr>
        <w:tc>
          <w:tcPr>
            <w:tcW w:w="1604" w:type="dxa"/>
          </w:tcPr>
          <w:p w:rsidR="009A1DE8" w:rsidRPr="00BA0005" w:rsidRDefault="009A1DE8" w:rsidP="006F298E">
            <w:pPr>
              <w:rPr>
                <w:sz w:val="20"/>
                <w:lang w:eastAsia="ja-JP"/>
              </w:rPr>
            </w:pPr>
            <w:r w:rsidRPr="00BA0005">
              <w:rPr>
                <w:sz w:val="20"/>
                <w:lang w:eastAsia="ja-JP"/>
              </w:rPr>
              <w:t xml:space="preserve">IETF </w:t>
            </w:r>
            <w:r>
              <w:rPr>
                <w:rFonts w:hint="eastAsia"/>
                <w:sz w:val="20"/>
                <w:lang w:eastAsia="ja-JP"/>
              </w:rPr>
              <w:t>(mpls)</w:t>
            </w:r>
          </w:p>
        </w:tc>
        <w:tc>
          <w:tcPr>
            <w:tcW w:w="1985" w:type="dxa"/>
          </w:tcPr>
          <w:p w:rsidR="009A1DE8" w:rsidRPr="00BA0005" w:rsidRDefault="009A1DE8" w:rsidP="006F298E">
            <w:pPr>
              <w:rPr>
                <w:sz w:val="20"/>
                <w:lang w:eastAsia="ja-JP"/>
              </w:rPr>
            </w:pPr>
            <w:r w:rsidRPr="00BA0005">
              <w:rPr>
                <w:sz w:val="20"/>
                <w:lang w:eastAsia="ja-JP"/>
              </w:rPr>
              <w:t>draft-ietf-opsawg-mpls-tp-oam-def-0</w:t>
            </w:r>
            <w:ins w:id="842" w:author="Yoshinori Koike" w:date="2011-02-22T14:08:00Z">
              <w:r w:rsidR="006E62CA">
                <w:rPr>
                  <w:rFonts w:hint="eastAsia"/>
                  <w:sz w:val="20"/>
                  <w:lang w:eastAsia="ja-JP"/>
                </w:rPr>
                <w:t>7</w:t>
              </w:r>
            </w:ins>
            <w:del w:id="843" w:author="Yoshinori Koike" w:date="2011-02-22T14:08:00Z">
              <w:r w:rsidRPr="00BA0005" w:rsidDel="006E62CA">
                <w:rPr>
                  <w:sz w:val="20"/>
                  <w:lang w:eastAsia="ja-JP"/>
                </w:rPr>
                <w:delText>0</w:delText>
              </w:r>
            </w:del>
            <w:r w:rsidRPr="00BA0005">
              <w:rPr>
                <w:sz w:val="20"/>
                <w:lang w:eastAsia="ja-JP"/>
              </w:rPr>
              <w:t>.txt</w:t>
            </w:r>
          </w:p>
        </w:tc>
        <w:tc>
          <w:tcPr>
            <w:tcW w:w="4590" w:type="dxa"/>
          </w:tcPr>
          <w:p w:rsidR="009A1DE8" w:rsidRPr="00BA0005" w:rsidRDefault="006E62CA" w:rsidP="006F298E">
            <w:pPr>
              <w:rPr>
                <w:sz w:val="20"/>
                <w:lang w:eastAsia="ja-JP"/>
              </w:rPr>
            </w:pPr>
            <w:ins w:id="844" w:author="Yoshinori Koike" w:date="2011-02-22T14:09:00Z">
              <w:r w:rsidRPr="006E62CA">
                <w:rPr>
                  <w:sz w:val="20"/>
                  <w:lang w:eastAsia="ja-JP"/>
                </w:rPr>
                <w:t>Guidelines for the use of the OAM acronym in the IETF</w:t>
              </w:r>
            </w:ins>
            <w:del w:id="845" w:author="Yoshinori Koike" w:date="2011-02-22T14:09:00Z">
              <w:r w:rsidR="009A1DE8" w:rsidRPr="00BA0005" w:rsidDel="006E62CA">
                <w:rPr>
                  <w:sz w:val="20"/>
                  <w:lang w:eastAsia="ja-JP"/>
                </w:rPr>
                <w:delText>The OAM Acronym Soup</w:delText>
              </w:r>
            </w:del>
          </w:p>
        </w:tc>
        <w:tc>
          <w:tcPr>
            <w:tcW w:w="1260" w:type="dxa"/>
          </w:tcPr>
          <w:p w:rsidR="009A1DE8" w:rsidRDefault="009A1DE8" w:rsidP="006F298E">
            <w:pPr>
              <w:rPr>
                <w:sz w:val="20"/>
                <w:lang w:eastAsia="ja-JP"/>
              </w:rPr>
            </w:pPr>
            <w:r>
              <w:rPr>
                <w:sz w:val="20"/>
                <w:lang w:eastAsia="ja-JP"/>
              </w:rPr>
              <w:t>09/20</w:t>
            </w:r>
            <w:ins w:id="846" w:author="Yoshinori Koike" w:date="2011-02-22T14:08:00Z">
              <w:r w:rsidR="006E62CA">
                <w:rPr>
                  <w:rFonts w:hint="eastAsia"/>
                  <w:sz w:val="20"/>
                  <w:lang w:eastAsia="ja-JP"/>
                </w:rPr>
                <w:t>10</w:t>
              </w:r>
            </w:ins>
            <w:del w:id="847" w:author="Yoshinori Koike" w:date="2011-02-22T14:08:00Z">
              <w:r w:rsidDel="006E62CA">
                <w:rPr>
                  <w:sz w:val="20"/>
                  <w:lang w:eastAsia="ja-JP"/>
                </w:rPr>
                <w:delText>09</w:delText>
              </w:r>
            </w:del>
          </w:p>
        </w:tc>
      </w:tr>
      <w:tr w:rsidR="009A1DE8" w:rsidRPr="00AC3423" w:rsidTr="006F298E">
        <w:trPr>
          <w:cantSplit/>
          <w:jc w:val="center"/>
        </w:trPr>
        <w:tc>
          <w:tcPr>
            <w:tcW w:w="1604" w:type="dxa"/>
          </w:tcPr>
          <w:p w:rsidR="009A1DE8" w:rsidRPr="00AC3423" w:rsidRDefault="009A1DE8" w:rsidP="006F298E">
            <w:pPr>
              <w:rPr>
                <w:sz w:val="20"/>
              </w:rPr>
            </w:pPr>
            <w:r w:rsidRPr="00BA0005">
              <w:rPr>
                <w:sz w:val="20"/>
                <w:lang w:eastAsia="ja-JP"/>
              </w:rPr>
              <w:t xml:space="preserve">IETF </w:t>
            </w:r>
            <w:r>
              <w:rPr>
                <w:rFonts w:hint="eastAsia"/>
                <w:sz w:val="20"/>
                <w:lang w:eastAsia="ja-JP"/>
              </w:rPr>
              <w:t>(mpls)</w:t>
            </w:r>
          </w:p>
        </w:tc>
        <w:tc>
          <w:tcPr>
            <w:tcW w:w="1985" w:type="dxa"/>
          </w:tcPr>
          <w:p w:rsidR="009A1DE8" w:rsidRPr="006F7F0D" w:rsidRDefault="009A1DE8" w:rsidP="006E62CA">
            <w:pPr>
              <w:rPr>
                <w:sz w:val="20"/>
                <w:lang w:eastAsia="ja-JP"/>
              </w:rPr>
            </w:pPr>
            <w:del w:id="848" w:author="Yoshinori Koike" w:date="2011-02-22T14:10:00Z">
              <w:r w:rsidRPr="006F7F0D" w:rsidDel="006E62CA">
                <w:rPr>
                  <w:sz w:val="20"/>
                </w:rPr>
                <w:delText>draft-ietf-mpls-tp-data-plane-03</w:delText>
              </w:r>
            </w:del>
            <w:ins w:id="849" w:author="Yoshinori Koike" w:date="2011-02-22T14:10:00Z">
              <w:r w:rsidR="006E62CA">
                <w:rPr>
                  <w:rFonts w:hint="eastAsia"/>
                  <w:sz w:val="20"/>
                  <w:lang w:eastAsia="ja-JP"/>
                </w:rPr>
                <w:t>RFC5960</w:t>
              </w:r>
            </w:ins>
          </w:p>
        </w:tc>
        <w:tc>
          <w:tcPr>
            <w:tcW w:w="4590" w:type="dxa"/>
          </w:tcPr>
          <w:p w:rsidR="009A1DE8" w:rsidRPr="006F7F0D" w:rsidRDefault="009A1DE8" w:rsidP="006F298E">
            <w:pPr>
              <w:rPr>
                <w:sz w:val="20"/>
              </w:rPr>
            </w:pPr>
            <w:r w:rsidRPr="006F7F0D">
              <w:rPr>
                <w:sz w:val="20"/>
              </w:rPr>
              <w:t>MPLS Transport Profile Data Plane Architecture</w:t>
            </w:r>
          </w:p>
        </w:tc>
        <w:tc>
          <w:tcPr>
            <w:tcW w:w="1260" w:type="dxa"/>
          </w:tcPr>
          <w:p w:rsidR="009A1DE8" w:rsidRPr="00AC3423" w:rsidRDefault="009A1DE8" w:rsidP="006E62CA">
            <w:pPr>
              <w:rPr>
                <w:sz w:val="20"/>
                <w:lang w:eastAsia="ja-JP"/>
              </w:rPr>
            </w:pPr>
            <w:r>
              <w:rPr>
                <w:rFonts w:hint="eastAsia"/>
                <w:sz w:val="20"/>
                <w:lang w:eastAsia="ja-JP"/>
              </w:rPr>
              <w:t>0</w:t>
            </w:r>
            <w:del w:id="850" w:author="Yoshinori Koike" w:date="2011-02-22T14:10:00Z">
              <w:r w:rsidDel="006E62CA">
                <w:rPr>
                  <w:rFonts w:hint="eastAsia"/>
                  <w:sz w:val="20"/>
                  <w:lang w:eastAsia="ja-JP"/>
                </w:rPr>
                <w:delText>5</w:delText>
              </w:r>
            </w:del>
            <w:ins w:id="851" w:author="Yoshinori Koike" w:date="2011-02-22T14:10:00Z">
              <w:r w:rsidR="006E62CA">
                <w:rPr>
                  <w:rFonts w:hint="eastAsia"/>
                  <w:sz w:val="20"/>
                  <w:lang w:eastAsia="ja-JP"/>
                </w:rPr>
                <w:t>8</w:t>
              </w:r>
            </w:ins>
            <w:r>
              <w:rPr>
                <w:rFonts w:hint="eastAsia"/>
                <w:sz w:val="20"/>
                <w:lang w:eastAsia="ja-JP"/>
              </w:rPr>
              <w:t>/2010</w:t>
            </w:r>
          </w:p>
        </w:tc>
      </w:tr>
      <w:tr w:rsidR="009A1DE8" w:rsidRPr="00AC3423" w:rsidTr="006F298E">
        <w:trPr>
          <w:cantSplit/>
          <w:jc w:val="center"/>
        </w:trPr>
        <w:tc>
          <w:tcPr>
            <w:tcW w:w="1604" w:type="dxa"/>
          </w:tcPr>
          <w:p w:rsidR="009A1DE8" w:rsidRPr="00AC3423" w:rsidRDefault="009A1DE8" w:rsidP="006F298E">
            <w:pPr>
              <w:rPr>
                <w:sz w:val="20"/>
              </w:rPr>
            </w:pPr>
            <w:r w:rsidRPr="00BA0005">
              <w:rPr>
                <w:sz w:val="20"/>
                <w:lang w:eastAsia="ja-JP"/>
              </w:rPr>
              <w:t xml:space="preserve">IETF </w:t>
            </w:r>
            <w:r>
              <w:rPr>
                <w:rFonts w:hint="eastAsia"/>
                <w:sz w:val="20"/>
                <w:lang w:eastAsia="ja-JP"/>
              </w:rPr>
              <w:t>(mpls)</w:t>
            </w:r>
          </w:p>
        </w:tc>
        <w:tc>
          <w:tcPr>
            <w:tcW w:w="1985" w:type="dxa"/>
          </w:tcPr>
          <w:p w:rsidR="009A1DE8" w:rsidRPr="006F7F0D" w:rsidRDefault="009A1DE8" w:rsidP="006F298E">
            <w:pPr>
              <w:rPr>
                <w:sz w:val="20"/>
                <w:lang w:eastAsia="ja-JP"/>
              </w:rPr>
            </w:pPr>
            <w:r w:rsidRPr="006F7F0D">
              <w:rPr>
                <w:bCs/>
                <w:sz w:val="20"/>
              </w:rPr>
              <w:t>draft-ietf-mpls-tp-identifiers-0</w:t>
            </w:r>
            <w:ins w:id="852" w:author="Yoshinori Koike" w:date="2011-02-22T14:11:00Z">
              <w:r w:rsidR="00E12C82">
                <w:rPr>
                  <w:rFonts w:hint="eastAsia"/>
                  <w:bCs/>
                  <w:sz w:val="20"/>
                  <w:lang w:eastAsia="ja-JP"/>
                </w:rPr>
                <w:t>3</w:t>
              </w:r>
            </w:ins>
            <w:del w:id="853" w:author="Yoshinori Koike" w:date="2011-02-22T14:11:00Z">
              <w:r w:rsidRPr="006F7F0D" w:rsidDel="00E12C82">
                <w:rPr>
                  <w:bCs/>
                  <w:sz w:val="20"/>
                </w:rPr>
                <w:delText>1</w:delText>
              </w:r>
            </w:del>
          </w:p>
        </w:tc>
        <w:tc>
          <w:tcPr>
            <w:tcW w:w="4590" w:type="dxa"/>
          </w:tcPr>
          <w:p w:rsidR="009A1DE8" w:rsidRPr="006F7F0D" w:rsidRDefault="009A1DE8" w:rsidP="006F298E">
            <w:pPr>
              <w:rPr>
                <w:sz w:val="20"/>
              </w:rPr>
            </w:pPr>
            <w:r w:rsidRPr="006F7F0D">
              <w:rPr>
                <w:sz w:val="20"/>
              </w:rPr>
              <w:t>MPLS-TP Identifiers</w:t>
            </w:r>
          </w:p>
        </w:tc>
        <w:tc>
          <w:tcPr>
            <w:tcW w:w="1260" w:type="dxa"/>
          </w:tcPr>
          <w:p w:rsidR="009A1DE8" w:rsidRPr="00AC3423" w:rsidRDefault="00E12C82" w:rsidP="006F298E">
            <w:pPr>
              <w:rPr>
                <w:sz w:val="20"/>
                <w:lang w:eastAsia="ja-JP"/>
              </w:rPr>
            </w:pPr>
            <w:ins w:id="854" w:author="Yoshinori Koike" w:date="2011-02-22T14:11:00Z">
              <w:r>
                <w:rPr>
                  <w:rFonts w:hint="eastAsia"/>
                  <w:sz w:val="20"/>
                  <w:lang w:eastAsia="ja-JP"/>
                </w:rPr>
                <w:t>10</w:t>
              </w:r>
            </w:ins>
            <w:del w:id="855" w:author="Yoshinori Koike" w:date="2011-02-22T14:11:00Z">
              <w:r w:rsidR="009A1DE8" w:rsidDel="00E12C82">
                <w:rPr>
                  <w:rFonts w:hint="eastAsia"/>
                  <w:sz w:val="20"/>
                  <w:lang w:eastAsia="ja-JP"/>
                </w:rPr>
                <w:delText>03</w:delText>
              </w:r>
            </w:del>
            <w:r w:rsidR="009A1DE8">
              <w:rPr>
                <w:rFonts w:hint="eastAsia"/>
                <w:sz w:val="20"/>
                <w:lang w:eastAsia="ja-JP"/>
              </w:rPr>
              <w:t>/2010</w:t>
            </w:r>
          </w:p>
        </w:tc>
      </w:tr>
      <w:tr w:rsidR="009A1DE8" w:rsidRPr="00AC3423" w:rsidTr="006F298E">
        <w:trPr>
          <w:cantSplit/>
          <w:jc w:val="center"/>
        </w:trPr>
        <w:tc>
          <w:tcPr>
            <w:tcW w:w="1604" w:type="dxa"/>
          </w:tcPr>
          <w:p w:rsidR="009A1DE8" w:rsidRPr="00AC3423" w:rsidRDefault="009A1DE8" w:rsidP="006F298E">
            <w:pPr>
              <w:rPr>
                <w:sz w:val="20"/>
                <w:lang w:eastAsia="ja-JP"/>
              </w:rPr>
            </w:pPr>
            <w:r>
              <w:rPr>
                <w:rFonts w:hint="eastAsia"/>
                <w:sz w:val="20"/>
                <w:lang w:eastAsia="ja-JP"/>
              </w:rPr>
              <w:t>IETF(mpls)</w:t>
            </w:r>
          </w:p>
        </w:tc>
        <w:tc>
          <w:tcPr>
            <w:tcW w:w="1985" w:type="dxa"/>
          </w:tcPr>
          <w:p w:rsidR="009A1DE8" w:rsidRPr="00992D51" w:rsidRDefault="009A1DE8" w:rsidP="006F298E">
            <w:pPr>
              <w:rPr>
                <w:sz w:val="20"/>
              </w:rPr>
            </w:pPr>
            <w:r w:rsidRPr="00992D51">
              <w:rPr>
                <w:sz w:val="20"/>
              </w:rPr>
              <w:t>draft-ietf-mpls-tp-ach-tlv-02</w:t>
            </w:r>
          </w:p>
        </w:tc>
        <w:tc>
          <w:tcPr>
            <w:tcW w:w="4590" w:type="dxa"/>
          </w:tcPr>
          <w:p w:rsidR="009A1DE8" w:rsidRPr="00992D51" w:rsidRDefault="009A1DE8" w:rsidP="006F298E">
            <w:pPr>
              <w:rPr>
                <w:sz w:val="20"/>
              </w:rPr>
            </w:pPr>
            <w:r w:rsidRPr="00992D51">
              <w:rPr>
                <w:sz w:val="20"/>
              </w:rPr>
              <w:t>Definition of ACH TLV Structure</w:t>
            </w:r>
          </w:p>
        </w:tc>
        <w:tc>
          <w:tcPr>
            <w:tcW w:w="1260" w:type="dxa"/>
          </w:tcPr>
          <w:p w:rsidR="009A1DE8" w:rsidRPr="00992D51" w:rsidRDefault="009A1DE8" w:rsidP="00E12C82">
            <w:pPr>
              <w:rPr>
                <w:sz w:val="20"/>
                <w:lang w:eastAsia="ja-JP"/>
              </w:rPr>
            </w:pPr>
            <w:del w:id="856" w:author="Yoshinori Koike" w:date="2011-02-22T14:12:00Z">
              <w:r w:rsidDel="00E12C82">
                <w:rPr>
                  <w:rFonts w:hint="eastAsia"/>
                  <w:sz w:val="20"/>
                  <w:lang w:eastAsia="ja-JP"/>
                </w:rPr>
                <w:delText>03/2010</w:delText>
              </w:r>
            </w:del>
            <w:ins w:id="857" w:author="Yoshinori Koike" w:date="2011-02-22T14:12:00Z">
              <w:r w:rsidR="00E12C82">
                <w:rPr>
                  <w:rFonts w:hint="eastAsia"/>
                  <w:sz w:val="20"/>
                  <w:lang w:eastAsia="ja-JP"/>
                </w:rPr>
                <w:t>ab</w:t>
              </w:r>
            </w:ins>
            <w:ins w:id="858" w:author="Yoshinori Koike" w:date="2011-02-22T14:13:00Z">
              <w:r w:rsidR="00E12C82">
                <w:rPr>
                  <w:rFonts w:hint="eastAsia"/>
                  <w:sz w:val="20"/>
                  <w:lang w:eastAsia="ja-JP"/>
                </w:rPr>
                <w:t>a</w:t>
              </w:r>
            </w:ins>
            <w:ins w:id="859" w:author="Yoshinori Koike" w:date="2011-02-22T14:12:00Z">
              <w:r w:rsidR="00E12C82">
                <w:rPr>
                  <w:rFonts w:hint="eastAsia"/>
                  <w:sz w:val="20"/>
                  <w:lang w:eastAsia="ja-JP"/>
                </w:rPr>
                <w:t>ndoned</w:t>
              </w:r>
            </w:ins>
          </w:p>
        </w:tc>
      </w:tr>
      <w:tr w:rsidR="009A1DE8" w:rsidRPr="00AC3423" w:rsidTr="006F298E">
        <w:trPr>
          <w:cantSplit/>
          <w:jc w:val="center"/>
        </w:trPr>
        <w:tc>
          <w:tcPr>
            <w:tcW w:w="1604" w:type="dxa"/>
          </w:tcPr>
          <w:p w:rsidR="009A1DE8" w:rsidRPr="00AC3423" w:rsidRDefault="009A1DE8" w:rsidP="006F298E">
            <w:pPr>
              <w:rPr>
                <w:sz w:val="20"/>
                <w:lang w:eastAsia="ja-JP"/>
              </w:rPr>
            </w:pPr>
            <w:r>
              <w:rPr>
                <w:rFonts w:hint="eastAsia"/>
                <w:sz w:val="20"/>
                <w:lang w:eastAsia="ja-JP"/>
              </w:rPr>
              <w:t>IETF(mpls)</w:t>
            </w:r>
          </w:p>
        </w:tc>
        <w:tc>
          <w:tcPr>
            <w:tcW w:w="1985" w:type="dxa"/>
          </w:tcPr>
          <w:p w:rsidR="009A1DE8" w:rsidRPr="00766C20" w:rsidRDefault="009A1DE8" w:rsidP="00D05229">
            <w:pPr>
              <w:rPr>
                <w:sz w:val="20"/>
              </w:rPr>
            </w:pPr>
            <w:r w:rsidRPr="00766C20">
              <w:rPr>
                <w:sz w:val="20"/>
              </w:rPr>
              <w:t>draft-ietf-mpls-tp-oam-analysis-0</w:t>
            </w:r>
            <w:del w:id="860" w:author="Yoshinori Koike" w:date="2011-02-22T14:14:00Z">
              <w:r w:rsidRPr="00766C20" w:rsidDel="00D05229">
                <w:rPr>
                  <w:sz w:val="20"/>
                </w:rPr>
                <w:delText>1</w:delText>
              </w:r>
            </w:del>
            <w:ins w:id="861" w:author="Yoshinori Koike" w:date="2011-02-22T14:14:00Z">
              <w:r w:rsidR="00D05229">
                <w:rPr>
                  <w:rFonts w:hint="eastAsia"/>
                  <w:sz w:val="20"/>
                  <w:lang w:eastAsia="ja-JP"/>
                </w:rPr>
                <w:t>3</w:t>
              </w:r>
            </w:ins>
            <w:r w:rsidRPr="00766C20">
              <w:rPr>
                <w:sz w:val="20"/>
              </w:rPr>
              <w:t>.txt</w:t>
            </w:r>
          </w:p>
        </w:tc>
        <w:tc>
          <w:tcPr>
            <w:tcW w:w="4590" w:type="dxa"/>
          </w:tcPr>
          <w:p w:rsidR="009A1DE8" w:rsidRPr="00F52DB1" w:rsidRDefault="00D05229" w:rsidP="006F298E">
            <w:pPr>
              <w:rPr>
                <w:sz w:val="20"/>
              </w:rPr>
            </w:pPr>
            <w:ins w:id="862" w:author="Yoshinori Koike" w:date="2011-02-22T14:15:00Z">
              <w:r w:rsidRPr="00D05229">
                <w:rPr>
                  <w:sz w:val="20"/>
                </w:rPr>
                <w:t>OAM functions in MPLS based transport network</w:t>
              </w:r>
            </w:ins>
            <w:del w:id="863" w:author="Yoshinori Koike" w:date="2011-02-22T14:15:00Z">
              <w:r w:rsidR="009A1DE8" w:rsidRPr="00F52DB1" w:rsidDel="00D05229">
                <w:rPr>
                  <w:sz w:val="20"/>
                </w:rPr>
                <w:delText>MPLS-TP OAM Analysis</w:delText>
              </w:r>
            </w:del>
          </w:p>
        </w:tc>
        <w:tc>
          <w:tcPr>
            <w:tcW w:w="1260" w:type="dxa"/>
          </w:tcPr>
          <w:p w:rsidR="009A1DE8" w:rsidRPr="00AC3423" w:rsidRDefault="009A1DE8" w:rsidP="00D05229">
            <w:pPr>
              <w:rPr>
                <w:sz w:val="20"/>
                <w:lang w:eastAsia="ja-JP"/>
              </w:rPr>
            </w:pPr>
            <w:r>
              <w:rPr>
                <w:rFonts w:hint="eastAsia"/>
                <w:sz w:val="20"/>
                <w:lang w:eastAsia="ja-JP"/>
              </w:rPr>
              <w:t>0</w:t>
            </w:r>
            <w:ins w:id="864" w:author="Yoshinori Koike" w:date="2011-02-22T14:15:00Z">
              <w:r w:rsidR="00D05229">
                <w:rPr>
                  <w:rFonts w:hint="eastAsia"/>
                  <w:sz w:val="20"/>
                  <w:lang w:eastAsia="ja-JP"/>
                </w:rPr>
                <w:t>1</w:t>
              </w:r>
            </w:ins>
            <w:del w:id="865" w:author="Yoshinori Koike" w:date="2011-02-22T14:15:00Z">
              <w:r w:rsidDel="00D05229">
                <w:rPr>
                  <w:rFonts w:hint="eastAsia"/>
                  <w:sz w:val="20"/>
                  <w:lang w:eastAsia="ja-JP"/>
                </w:rPr>
                <w:delText>3</w:delText>
              </w:r>
            </w:del>
            <w:r>
              <w:rPr>
                <w:rFonts w:hint="eastAsia"/>
                <w:sz w:val="20"/>
                <w:lang w:eastAsia="ja-JP"/>
              </w:rPr>
              <w:t>/201</w:t>
            </w:r>
            <w:del w:id="866" w:author="Yoshinori Koike" w:date="2011-02-22T14:15:00Z">
              <w:r w:rsidDel="00D05229">
                <w:rPr>
                  <w:rFonts w:hint="eastAsia"/>
                  <w:sz w:val="20"/>
                  <w:lang w:eastAsia="ja-JP"/>
                </w:rPr>
                <w:delText>0</w:delText>
              </w:r>
            </w:del>
            <w:ins w:id="867" w:author="Yoshinori Koike" w:date="2011-02-22T14:15:00Z">
              <w:r w:rsidR="00D05229">
                <w:rPr>
                  <w:rFonts w:hint="eastAsia"/>
                  <w:sz w:val="20"/>
                  <w:lang w:eastAsia="ja-JP"/>
                </w:rPr>
                <w:t>1</w:t>
              </w:r>
            </w:ins>
          </w:p>
        </w:tc>
      </w:tr>
      <w:tr w:rsidR="009A1DE8" w:rsidRPr="00AC3423" w:rsidTr="006F298E">
        <w:trPr>
          <w:cantSplit/>
          <w:jc w:val="center"/>
        </w:trPr>
        <w:tc>
          <w:tcPr>
            <w:tcW w:w="1604" w:type="dxa"/>
          </w:tcPr>
          <w:p w:rsidR="009A1DE8" w:rsidRPr="00AC3423" w:rsidRDefault="009A1DE8" w:rsidP="006F298E">
            <w:pPr>
              <w:rPr>
                <w:sz w:val="20"/>
                <w:lang w:eastAsia="ja-JP"/>
              </w:rPr>
            </w:pPr>
            <w:r>
              <w:rPr>
                <w:rFonts w:hint="eastAsia"/>
                <w:sz w:val="20"/>
                <w:lang w:eastAsia="ja-JP"/>
              </w:rPr>
              <w:t>IETF(</w:t>
            </w:r>
            <w:del w:id="868" w:author="Yoshinori Koike" w:date="2011-02-22T14:59:00Z">
              <w:r w:rsidDel="00880DBE">
                <w:rPr>
                  <w:rFonts w:hint="eastAsia"/>
                  <w:sz w:val="20"/>
                  <w:lang w:eastAsia="ja-JP"/>
                </w:rPr>
                <w:delText>mpls</w:delText>
              </w:r>
            </w:del>
            <w:r>
              <w:rPr>
                <w:rFonts w:hint="eastAsia"/>
                <w:sz w:val="20"/>
                <w:lang w:eastAsia="ja-JP"/>
              </w:rPr>
              <w:t>)</w:t>
            </w:r>
          </w:p>
        </w:tc>
        <w:tc>
          <w:tcPr>
            <w:tcW w:w="1985" w:type="dxa"/>
          </w:tcPr>
          <w:p w:rsidR="009A1DE8" w:rsidRPr="00F52DB1" w:rsidRDefault="009A1DE8" w:rsidP="006F298E">
            <w:pPr>
              <w:rPr>
                <w:sz w:val="20"/>
              </w:rPr>
            </w:pPr>
            <w:r w:rsidRPr="00F52DB1">
              <w:rPr>
                <w:sz w:val="20"/>
              </w:rPr>
              <w:t>draft-ietf-ccamp-mpls-tp-cp-framework-0</w:t>
            </w:r>
            <w:ins w:id="869" w:author="Yoshinori Koike" w:date="2011-02-22T14:15:00Z">
              <w:r w:rsidR="00D05229">
                <w:rPr>
                  <w:rFonts w:hint="eastAsia"/>
                  <w:sz w:val="20"/>
                  <w:lang w:eastAsia="ja-JP"/>
                </w:rPr>
                <w:t>6</w:t>
              </w:r>
            </w:ins>
            <w:del w:id="870" w:author="Yoshinori Koike" w:date="2011-02-22T14:15:00Z">
              <w:r w:rsidRPr="00F52DB1" w:rsidDel="00D05229">
                <w:rPr>
                  <w:sz w:val="20"/>
                </w:rPr>
                <w:delText>1</w:delText>
              </w:r>
            </w:del>
            <w:r w:rsidRPr="00F52DB1">
              <w:rPr>
                <w:sz w:val="20"/>
              </w:rPr>
              <w:t>.txt</w:t>
            </w:r>
          </w:p>
        </w:tc>
        <w:tc>
          <w:tcPr>
            <w:tcW w:w="4590" w:type="dxa"/>
          </w:tcPr>
          <w:p w:rsidR="009A1DE8" w:rsidRPr="00F52DB1" w:rsidRDefault="009A1DE8" w:rsidP="006F298E">
            <w:pPr>
              <w:rPr>
                <w:sz w:val="20"/>
              </w:rPr>
            </w:pPr>
            <w:r w:rsidRPr="00F52DB1">
              <w:rPr>
                <w:sz w:val="20"/>
              </w:rPr>
              <w:t>MPLS-TP Control Plane Framework</w:t>
            </w:r>
          </w:p>
        </w:tc>
        <w:tc>
          <w:tcPr>
            <w:tcW w:w="1260" w:type="dxa"/>
          </w:tcPr>
          <w:p w:rsidR="009A1DE8" w:rsidRPr="00AC3423" w:rsidRDefault="009A1DE8" w:rsidP="00D05229">
            <w:pPr>
              <w:rPr>
                <w:sz w:val="20"/>
                <w:lang w:eastAsia="ja-JP"/>
              </w:rPr>
            </w:pPr>
            <w:r>
              <w:rPr>
                <w:rFonts w:hint="eastAsia"/>
                <w:sz w:val="20"/>
                <w:lang w:eastAsia="ja-JP"/>
              </w:rPr>
              <w:t>0</w:t>
            </w:r>
            <w:del w:id="871" w:author="Yoshinori Koike" w:date="2011-02-22T14:16:00Z">
              <w:r w:rsidDel="00D05229">
                <w:rPr>
                  <w:rFonts w:hint="eastAsia"/>
                  <w:sz w:val="20"/>
                  <w:lang w:eastAsia="ja-JP"/>
                </w:rPr>
                <w:delText>3</w:delText>
              </w:r>
            </w:del>
            <w:ins w:id="872" w:author="Yoshinori Koike" w:date="2011-02-22T14:16:00Z">
              <w:r w:rsidR="00D05229">
                <w:rPr>
                  <w:rFonts w:hint="eastAsia"/>
                  <w:sz w:val="20"/>
                  <w:lang w:eastAsia="ja-JP"/>
                </w:rPr>
                <w:t>2</w:t>
              </w:r>
            </w:ins>
            <w:r>
              <w:rPr>
                <w:rFonts w:hint="eastAsia"/>
                <w:sz w:val="20"/>
                <w:lang w:eastAsia="ja-JP"/>
              </w:rPr>
              <w:t>/201</w:t>
            </w:r>
            <w:del w:id="873" w:author="Yoshinori Koike" w:date="2011-02-22T14:16:00Z">
              <w:r w:rsidDel="00D05229">
                <w:rPr>
                  <w:rFonts w:hint="eastAsia"/>
                  <w:sz w:val="20"/>
                  <w:lang w:eastAsia="ja-JP"/>
                </w:rPr>
                <w:delText>0</w:delText>
              </w:r>
            </w:del>
            <w:ins w:id="874" w:author="Yoshinori Koike" w:date="2011-02-22T14:16:00Z">
              <w:r w:rsidR="00D05229">
                <w:rPr>
                  <w:rFonts w:hint="eastAsia"/>
                  <w:sz w:val="20"/>
                  <w:lang w:eastAsia="ja-JP"/>
                </w:rPr>
                <w:t>1</w:t>
              </w:r>
            </w:ins>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sidRPr="00AC3423">
              <w:rPr>
                <w:sz w:val="20"/>
              </w:rPr>
              <w:t xml:space="preserve">RFC </w:t>
            </w:r>
            <w:r w:rsidRPr="00AC3423">
              <w:rPr>
                <w:sz w:val="20"/>
                <w:lang w:eastAsia="ja-JP"/>
              </w:rPr>
              <w:t>3468</w:t>
            </w:r>
          </w:p>
        </w:tc>
        <w:tc>
          <w:tcPr>
            <w:tcW w:w="4590" w:type="dxa"/>
          </w:tcPr>
          <w:p w:rsidR="009A1DE8" w:rsidRPr="00AC3423" w:rsidRDefault="009A1DE8" w:rsidP="006F298E">
            <w:pPr>
              <w:rPr>
                <w:sz w:val="20"/>
              </w:rPr>
            </w:pPr>
            <w:r w:rsidRPr="00AC3423">
              <w:rPr>
                <w:sz w:val="20"/>
              </w:rPr>
              <w:t>The Multiprotocol Label Switching (MPLS) Working Group decision on MPLS signaling protocols</w:t>
            </w:r>
          </w:p>
        </w:tc>
        <w:tc>
          <w:tcPr>
            <w:tcW w:w="1260" w:type="dxa"/>
          </w:tcPr>
          <w:p w:rsidR="009A1DE8" w:rsidRPr="00AC3423" w:rsidRDefault="009A1DE8" w:rsidP="006F298E">
            <w:pPr>
              <w:rPr>
                <w:sz w:val="20"/>
                <w:lang w:eastAsia="ja-JP"/>
              </w:rPr>
            </w:pPr>
            <w:r w:rsidRPr="00AC3423">
              <w:rPr>
                <w:sz w:val="20"/>
                <w:lang w:eastAsia="ja-JP"/>
              </w:rPr>
              <w:t>02/2003</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sidRPr="00AC3423">
              <w:rPr>
                <w:sz w:val="20"/>
              </w:rPr>
              <w:t>RFC 3609</w:t>
            </w:r>
          </w:p>
        </w:tc>
        <w:tc>
          <w:tcPr>
            <w:tcW w:w="4590" w:type="dxa"/>
          </w:tcPr>
          <w:p w:rsidR="009A1DE8" w:rsidRPr="00AC3423" w:rsidRDefault="009A1DE8" w:rsidP="006F298E">
            <w:pPr>
              <w:rPr>
                <w:sz w:val="20"/>
              </w:rPr>
            </w:pPr>
            <w:r w:rsidRPr="00AC3423">
              <w:rPr>
                <w:sz w:val="20"/>
              </w:rPr>
              <w:t xml:space="preserve">Tracing Requirements for Generic Tunnels </w:t>
            </w:r>
          </w:p>
        </w:tc>
        <w:tc>
          <w:tcPr>
            <w:tcW w:w="1260" w:type="dxa"/>
          </w:tcPr>
          <w:p w:rsidR="009A1DE8" w:rsidRPr="00AC3423" w:rsidRDefault="009A1DE8" w:rsidP="006F298E">
            <w:pPr>
              <w:rPr>
                <w:sz w:val="20"/>
                <w:lang w:eastAsia="ja-JP"/>
              </w:rPr>
            </w:pPr>
            <w:r w:rsidRPr="00AC3423">
              <w:rPr>
                <w:sz w:val="20"/>
                <w:lang w:eastAsia="ja-JP"/>
              </w:rPr>
              <w:t>09/2003</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lang w:eastAsia="ja-JP"/>
              </w:rPr>
              <w:t>RFC 3945</w:t>
            </w:r>
          </w:p>
        </w:tc>
        <w:tc>
          <w:tcPr>
            <w:tcW w:w="4590" w:type="dxa"/>
          </w:tcPr>
          <w:p w:rsidR="009A1DE8" w:rsidRPr="00AC3423" w:rsidRDefault="009A1DE8" w:rsidP="006F298E">
            <w:pPr>
              <w:rPr>
                <w:sz w:val="20"/>
              </w:rPr>
            </w:pPr>
            <w:r w:rsidRPr="00AC3423">
              <w:rPr>
                <w:sz w:val="20"/>
              </w:rPr>
              <w:t>Generalized Multi-Protocol Label Switching Architecture</w:t>
            </w:r>
          </w:p>
        </w:tc>
        <w:tc>
          <w:tcPr>
            <w:tcW w:w="1260" w:type="dxa"/>
          </w:tcPr>
          <w:p w:rsidR="009A1DE8" w:rsidRPr="00AC3423" w:rsidRDefault="009A1DE8" w:rsidP="006F298E">
            <w:pPr>
              <w:rPr>
                <w:sz w:val="20"/>
                <w:lang w:eastAsia="ja-JP"/>
              </w:rPr>
            </w:pPr>
            <w:r w:rsidRPr="00AC3423">
              <w:rPr>
                <w:sz w:val="20"/>
                <w:lang w:eastAsia="ja-JP"/>
              </w:rPr>
              <w:t>10/2004</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 4003</w:t>
            </w:r>
          </w:p>
        </w:tc>
        <w:tc>
          <w:tcPr>
            <w:tcW w:w="4590" w:type="dxa"/>
          </w:tcPr>
          <w:p w:rsidR="009A1DE8" w:rsidRPr="00AC3423" w:rsidRDefault="009A1DE8" w:rsidP="006F298E">
            <w:pPr>
              <w:rPr>
                <w:sz w:val="20"/>
              </w:rPr>
            </w:pPr>
            <w:r w:rsidRPr="00AC3423">
              <w:rPr>
                <w:sz w:val="20"/>
              </w:rPr>
              <w:t xml:space="preserve">GMPLS Signaling Procedure For Egress Control </w:t>
            </w:r>
            <w:r>
              <w:rPr>
                <w:sz w:val="20"/>
              </w:rPr>
              <w:t>–</w:t>
            </w:r>
            <w:r w:rsidRPr="00AC3423">
              <w:rPr>
                <w:sz w:val="20"/>
              </w:rPr>
              <w:t xml:space="preserve"> updates RFC 3473</w:t>
            </w:r>
          </w:p>
        </w:tc>
        <w:tc>
          <w:tcPr>
            <w:tcW w:w="1260" w:type="dxa"/>
          </w:tcPr>
          <w:p w:rsidR="009A1DE8" w:rsidRPr="00AC3423" w:rsidRDefault="009A1DE8" w:rsidP="006F298E">
            <w:pPr>
              <w:rPr>
                <w:sz w:val="20"/>
                <w:lang w:eastAsia="ja-JP"/>
              </w:rPr>
            </w:pPr>
            <w:r w:rsidRPr="00AC3423">
              <w:rPr>
                <w:sz w:val="20"/>
                <w:lang w:eastAsia="ja-JP"/>
              </w:rPr>
              <w:t>02/2005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 4139</w:t>
            </w:r>
          </w:p>
        </w:tc>
        <w:tc>
          <w:tcPr>
            <w:tcW w:w="4590" w:type="dxa"/>
          </w:tcPr>
          <w:p w:rsidR="009A1DE8" w:rsidRPr="00AC3423" w:rsidRDefault="009A1DE8" w:rsidP="006F298E">
            <w:pPr>
              <w:rPr>
                <w:sz w:val="20"/>
              </w:rPr>
            </w:pPr>
            <w:r w:rsidRPr="00AC3423">
              <w:rPr>
                <w:sz w:val="20"/>
              </w:rPr>
              <w:t>Requirements for Generalized MPLS (GMPLS) Signaling Usage and Extensions for Automatically Switched Optical Network (ASON)</w:t>
            </w:r>
          </w:p>
        </w:tc>
        <w:tc>
          <w:tcPr>
            <w:tcW w:w="1260" w:type="dxa"/>
          </w:tcPr>
          <w:p w:rsidR="009A1DE8" w:rsidRPr="00AC3423" w:rsidRDefault="009A1DE8" w:rsidP="006F298E">
            <w:pPr>
              <w:rPr>
                <w:sz w:val="20"/>
                <w:lang w:eastAsia="ja-JP"/>
              </w:rPr>
            </w:pPr>
            <w:r w:rsidRPr="00AC3423">
              <w:rPr>
                <w:sz w:val="20"/>
                <w:lang w:eastAsia="ja-JP"/>
              </w:rPr>
              <w:t>07/2005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 420</w:t>
            </w:r>
            <w:r w:rsidRPr="00AC3423">
              <w:rPr>
                <w:sz w:val="20"/>
                <w:lang w:eastAsia="ja-JP"/>
              </w:rPr>
              <w:t>1</w:t>
            </w:r>
          </w:p>
        </w:tc>
        <w:tc>
          <w:tcPr>
            <w:tcW w:w="4590" w:type="dxa"/>
          </w:tcPr>
          <w:p w:rsidR="009A1DE8" w:rsidRPr="00AC3423" w:rsidRDefault="009A1DE8" w:rsidP="006F298E">
            <w:pPr>
              <w:rPr>
                <w:sz w:val="20"/>
                <w:lang w:eastAsia="ja-JP"/>
              </w:rPr>
            </w:pPr>
            <w:r w:rsidRPr="00AC3423">
              <w:rPr>
                <w:sz w:val="20"/>
              </w:rPr>
              <w:t>Link Bundling in MPLS Traffic Engineering (TE)</w:t>
            </w:r>
          </w:p>
        </w:tc>
        <w:tc>
          <w:tcPr>
            <w:tcW w:w="1260" w:type="dxa"/>
          </w:tcPr>
          <w:p w:rsidR="009A1DE8" w:rsidRPr="00AC3423" w:rsidRDefault="009A1DE8" w:rsidP="006F298E">
            <w:pPr>
              <w:rPr>
                <w:sz w:val="20"/>
                <w:lang w:eastAsia="ja-JP"/>
              </w:rPr>
            </w:pPr>
            <w:r w:rsidRPr="00AC3423">
              <w:rPr>
                <w:sz w:val="20"/>
                <w:lang w:eastAsia="ja-JP"/>
              </w:rPr>
              <w:t>10/2005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 4202</w:t>
            </w:r>
          </w:p>
        </w:tc>
        <w:tc>
          <w:tcPr>
            <w:tcW w:w="4590" w:type="dxa"/>
          </w:tcPr>
          <w:p w:rsidR="009A1DE8" w:rsidRPr="00AC3423" w:rsidRDefault="009A1DE8" w:rsidP="006F298E">
            <w:pPr>
              <w:rPr>
                <w:sz w:val="20"/>
              </w:rPr>
            </w:pPr>
            <w:r w:rsidRPr="00AC3423">
              <w:rPr>
                <w:sz w:val="20"/>
              </w:rPr>
              <w:t>Routing Extensions in Support of Generalized Multi-Protocol Label Switching (GMPLS)</w:t>
            </w:r>
          </w:p>
        </w:tc>
        <w:tc>
          <w:tcPr>
            <w:tcW w:w="1260" w:type="dxa"/>
          </w:tcPr>
          <w:p w:rsidR="009A1DE8" w:rsidRPr="00AC3423" w:rsidRDefault="009A1DE8" w:rsidP="006F298E">
            <w:pPr>
              <w:rPr>
                <w:sz w:val="20"/>
                <w:lang w:eastAsia="ja-JP"/>
              </w:rPr>
            </w:pPr>
            <w:r w:rsidRPr="00AC3423">
              <w:rPr>
                <w:sz w:val="20"/>
                <w:lang w:eastAsia="ja-JP"/>
              </w:rPr>
              <w:t>10/2005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 4203</w:t>
            </w:r>
          </w:p>
        </w:tc>
        <w:tc>
          <w:tcPr>
            <w:tcW w:w="4590" w:type="dxa"/>
          </w:tcPr>
          <w:p w:rsidR="009A1DE8" w:rsidRPr="00AC3423" w:rsidRDefault="009A1DE8" w:rsidP="006F298E">
            <w:pPr>
              <w:rPr>
                <w:sz w:val="20"/>
              </w:rPr>
            </w:pPr>
            <w:r w:rsidRPr="00AC3423">
              <w:rPr>
                <w:sz w:val="20"/>
              </w:rPr>
              <w:t xml:space="preserve">OSPF Extensions in Support of Generalized Multi-Protocol Label Switching </w:t>
            </w:r>
            <w:r>
              <w:rPr>
                <w:sz w:val="20"/>
              </w:rPr>
              <w:t>–</w:t>
            </w:r>
            <w:r w:rsidRPr="00AC3423">
              <w:rPr>
                <w:sz w:val="20"/>
              </w:rPr>
              <w:t xml:space="preserve"> updates RFC 3630</w:t>
            </w:r>
          </w:p>
        </w:tc>
        <w:tc>
          <w:tcPr>
            <w:tcW w:w="1260" w:type="dxa"/>
          </w:tcPr>
          <w:p w:rsidR="009A1DE8" w:rsidRPr="00AC3423" w:rsidRDefault="009A1DE8" w:rsidP="006F298E">
            <w:pPr>
              <w:rPr>
                <w:sz w:val="20"/>
                <w:lang w:eastAsia="ja-JP"/>
              </w:rPr>
            </w:pPr>
            <w:r w:rsidRPr="00AC3423">
              <w:rPr>
                <w:sz w:val="20"/>
                <w:lang w:eastAsia="ja-JP"/>
              </w:rPr>
              <w:t>10/2005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 4204</w:t>
            </w:r>
          </w:p>
        </w:tc>
        <w:tc>
          <w:tcPr>
            <w:tcW w:w="4590" w:type="dxa"/>
          </w:tcPr>
          <w:p w:rsidR="009A1DE8" w:rsidRPr="00AC3423" w:rsidRDefault="009A1DE8" w:rsidP="006F298E">
            <w:pPr>
              <w:rPr>
                <w:sz w:val="20"/>
              </w:rPr>
            </w:pPr>
            <w:r w:rsidRPr="00AC3423">
              <w:rPr>
                <w:sz w:val="20"/>
              </w:rPr>
              <w:t>Link Management Protocol (LMP)</w:t>
            </w:r>
          </w:p>
        </w:tc>
        <w:tc>
          <w:tcPr>
            <w:tcW w:w="1260" w:type="dxa"/>
          </w:tcPr>
          <w:p w:rsidR="009A1DE8" w:rsidRPr="00AC3423" w:rsidRDefault="009A1DE8" w:rsidP="006F298E">
            <w:pPr>
              <w:rPr>
                <w:sz w:val="20"/>
                <w:lang w:eastAsia="ja-JP"/>
              </w:rPr>
            </w:pPr>
            <w:r w:rsidRPr="00AC3423">
              <w:rPr>
                <w:sz w:val="20"/>
                <w:lang w:eastAsia="ja-JP"/>
              </w:rPr>
              <w:t>10/2005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lastRenderedPageBreak/>
              <w:t>IETF (ccamp)</w:t>
            </w:r>
          </w:p>
        </w:tc>
        <w:tc>
          <w:tcPr>
            <w:tcW w:w="1985" w:type="dxa"/>
          </w:tcPr>
          <w:p w:rsidR="009A1DE8" w:rsidRPr="00AC3423" w:rsidRDefault="009A1DE8" w:rsidP="006F298E">
            <w:pPr>
              <w:rPr>
                <w:sz w:val="20"/>
                <w:lang w:eastAsia="ja-JP"/>
              </w:rPr>
            </w:pPr>
            <w:r w:rsidRPr="00AC3423">
              <w:rPr>
                <w:sz w:val="20"/>
              </w:rPr>
              <w:t>RFC 4207</w:t>
            </w:r>
          </w:p>
        </w:tc>
        <w:tc>
          <w:tcPr>
            <w:tcW w:w="4590" w:type="dxa"/>
          </w:tcPr>
          <w:p w:rsidR="009A1DE8" w:rsidRPr="00AC3423" w:rsidRDefault="009A1DE8" w:rsidP="006F298E">
            <w:pPr>
              <w:rPr>
                <w:sz w:val="20"/>
              </w:rPr>
            </w:pPr>
            <w:r w:rsidRPr="00AC3423">
              <w:rPr>
                <w:sz w:val="20"/>
              </w:rPr>
              <w:t>Synchronous Optical Network (SONET)/Synchronous Digital Hierarchy (SDH) Encoding for Link Management Protocol (LMP) Test Messages</w:t>
            </w:r>
          </w:p>
        </w:tc>
        <w:tc>
          <w:tcPr>
            <w:tcW w:w="1260" w:type="dxa"/>
          </w:tcPr>
          <w:p w:rsidR="009A1DE8" w:rsidRPr="00AC3423" w:rsidRDefault="009A1DE8" w:rsidP="006F298E">
            <w:pPr>
              <w:rPr>
                <w:sz w:val="20"/>
                <w:lang w:eastAsia="ja-JP"/>
              </w:rPr>
            </w:pPr>
            <w:r w:rsidRPr="00AC3423">
              <w:rPr>
                <w:sz w:val="20"/>
                <w:lang w:eastAsia="ja-JP"/>
              </w:rPr>
              <w:t>10/2005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RFC4208</w:t>
            </w:r>
          </w:p>
        </w:tc>
        <w:tc>
          <w:tcPr>
            <w:tcW w:w="4590" w:type="dxa"/>
          </w:tcPr>
          <w:p w:rsidR="009A1DE8" w:rsidRPr="00AC3423" w:rsidRDefault="009A1DE8" w:rsidP="006F298E">
            <w:pPr>
              <w:rPr>
                <w:sz w:val="20"/>
              </w:rPr>
            </w:pPr>
            <w:r w:rsidRPr="00AC3423">
              <w:rPr>
                <w:sz w:val="20"/>
              </w:rPr>
              <w:t>Generalize Multiprotocol Label Switching(GMPLS) User-Network Interface (UNI): Resource ReserVation Protocol-Traffic Engineering (RSVP-TE) Support for the Overlay Model</w:t>
            </w:r>
          </w:p>
        </w:tc>
        <w:tc>
          <w:tcPr>
            <w:tcW w:w="1260" w:type="dxa"/>
          </w:tcPr>
          <w:p w:rsidR="009A1DE8" w:rsidRPr="00AC3423" w:rsidRDefault="009A1DE8" w:rsidP="006F298E">
            <w:pPr>
              <w:rPr>
                <w:sz w:val="20"/>
                <w:lang w:eastAsia="ja-JP"/>
              </w:rPr>
            </w:pPr>
            <w:r w:rsidRPr="00AC3423">
              <w:rPr>
                <w:sz w:val="20"/>
                <w:lang w:eastAsia="ja-JP"/>
              </w:rPr>
              <w:t>10/2005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RFC4209</w:t>
            </w:r>
          </w:p>
        </w:tc>
        <w:tc>
          <w:tcPr>
            <w:tcW w:w="4590" w:type="dxa"/>
          </w:tcPr>
          <w:p w:rsidR="009A1DE8" w:rsidRPr="00AC3423" w:rsidRDefault="009A1DE8" w:rsidP="006F298E">
            <w:pPr>
              <w:rPr>
                <w:sz w:val="20"/>
              </w:rPr>
            </w:pPr>
            <w:r w:rsidRPr="00AC3423">
              <w:rPr>
                <w:sz w:val="20"/>
              </w:rPr>
              <w:t>Link Management Protocol (LMP) for Dense Wavelength Division Multiplexing (DWDM) Optical Line Systems</w:t>
            </w:r>
          </w:p>
        </w:tc>
        <w:tc>
          <w:tcPr>
            <w:tcW w:w="1260" w:type="dxa"/>
          </w:tcPr>
          <w:p w:rsidR="009A1DE8" w:rsidRPr="00AC3423" w:rsidRDefault="009A1DE8" w:rsidP="006F298E">
            <w:pPr>
              <w:rPr>
                <w:sz w:val="20"/>
                <w:lang w:eastAsia="ja-JP"/>
              </w:rPr>
            </w:pPr>
            <w:r w:rsidRPr="00AC3423">
              <w:rPr>
                <w:sz w:val="20"/>
                <w:lang w:eastAsia="ja-JP"/>
              </w:rPr>
              <w:t>10/2005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RFC4258</w:t>
            </w:r>
          </w:p>
        </w:tc>
        <w:tc>
          <w:tcPr>
            <w:tcW w:w="4590" w:type="dxa"/>
          </w:tcPr>
          <w:p w:rsidR="009A1DE8" w:rsidRPr="00AC3423" w:rsidRDefault="009A1DE8" w:rsidP="006F298E">
            <w:pPr>
              <w:rPr>
                <w:sz w:val="20"/>
              </w:rPr>
            </w:pPr>
            <w:r w:rsidRPr="00AC3423">
              <w:rPr>
                <w:sz w:val="20"/>
              </w:rPr>
              <w:t>Requirements for Generalized Multi-Protocol Label Switching (GMPLS) Routing for the Automatically Switched Optical Network (ASON)</w:t>
            </w:r>
          </w:p>
        </w:tc>
        <w:tc>
          <w:tcPr>
            <w:tcW w:w="1260" w:type="dxa"/>
          </w:tcPr>
          <w:p w:rsidR="009A1DE8" w:rsidRPr="00AC3423" w:rsidRDefault="009A1DE8" w:rsidP="006F298E">
            <w:pPr>
              <w:rPr>
                <w:sz w:val="20"/>
                <w:lang w:eastAsia="ja-JP"/>
              </w:rPr>
            </w:pPr>
            <w:r w:rsidRPr="00AC3423">
              <w:rPr>
                <w:sz w:val="20"/>
                <w:lang w:eastAsia="ja-JP"/>
              </w:rPr>
              <w:t>11/2005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RFC4257</w:t>
            </w:r>
          </w:p>
        </w:tc>
        <w:tc>
          <w:tcPr>
            <w:tcW w:w="4590" w:type="dxa"/>
          </w:tcPr>
          <w:p w:rsidR="009A1DE8" w:rsidRPr="00AC3423" w:rsidRDefault="009A1DE8" w:rsidP="006F298E">
            <w:pPr>
              <w:rPr>
                <w:sz w:val="20"/>
              </w:rPr>
            </w:pPr>
            <w:r w:rsidRPr="00AC3423">
              <w:rPr>
                <w:sz w:val="20"/>
              </w:rPr>
              <w:t>Framework for Generalized Multi-Protocol Label Switching (GMPLS)-based Control of Synchronous Digital Hierarchy/Synchronous Optical Networking (SDH/SONET) Networks</w:t>
            </w:r>
          </w:p>
        </w:tc>
        <w:tc>
          <w:tcPr>
            <w:tcW w:w="1260" w:type="dxa"/>
          </w:tcPr>
          <w:p w:rsidR="009A1DE8" w:rsidRPr="00AC3423" w:rsidRDefault="009A1DE8" w:rsidP="006F298E">
            <w:pPr>
              <w:rPr>
                <w:sz w:val="20"/>
                <w:lang w:eastAsia="ja-JP"/>
              </w:rPr>
            </w:pPr>
            <w:r w:rsidRPr="00AC3423">
              <w:rPr>
                <w:sz w:val="20"/>
                <w:lang w:eastAsia="ja-JP"/>
              </w:rPr>
              <w:t>12/2005</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rPr>
              <w:t>RFC4328</w:t>
            </w:r>
          </w:p>
        </w:tc>
        <w:tc>
          <w:tcPr>
            <w:tcW w:w="4590" w:type="dxa"/>
          </w:tcPr>
          <w:p w:rsidR="009A1DE8" w:rsidRPr="00AC3423" w:rsidRDefault="009A1DE8" w:rsidP="006F298E">
            <w:pPr>
              <w:rPr>
                <w:sz w:val="20"/>
              </w:rPr>
            </w:pPr>
            <w:r w:rsidRPr="00AC3423">
              <w:rPr>
                <w:sz w:val="20"/>
              </w:rPr>
              <w:t xml:space="preserve">Generalized Multi-Protocol Label Switching (GMPLS) Signaling Extensions for G.709 Optical Transport Networks Control </w:t>
            </w:r>
            <w:r>
              <w:rPr>
                <w:sz w:val="20"/>
              </w:rPr>
              <w:t>–</w:t>
            </w:r>
            <w:r w:rsidRPr="00AC3423">
              <w:rPr>
                <w:sz w:val="20"/>
              </w:rPr>
              <w:t xml:space="preserve"> updates RFC 3471</w:t>
            </w:r>
          </w:p>
        </w:tc>
        <w:tc>
          <w:tcPr>
            <w:tcW w:w="1260" w:type="dxa"/>
          </w:tcPr>
          <w:p w:rsidR="009A1DE8" w:rsidRPr="00AC3423" w:rsidRDefault="009A1DE8" w:rsidP="006F298E">
            <w:pPr>
              <w:rPr>
                <w:sz w:val="20"/>
                <w:lang w:eastAsia="ja-JP"/>
              </w:rPr>
            </w:pPr>
            <w:r w:rsidRPr="00AC3423">
              <w:rPr>
                <w:sz w:val="20"/>
                <w:lang w:eastAsia="ja-JP"/>
              </w:rPr>
              <w:t>01/2006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lang w:eastAsia="ja-JP"/>
              </w:rPr>
              <w:t>RFC4394</w:t>
            </w:r>
          </w:p>
        </w:tc>
        <w:tc>
          <w:tcPr>
            <w:tcW w:w="4590" w:type="dxa"/>
          </w:tcPr>
          <w:p w:rsidR="009A1DE8" w:rsidRPr="00AC3423" w:rsidRDefault="009A1DE8" w:rsidP="006F298E">
            <w:pPr>
              <w:rPr>
                <w:sz w:val="20"/>
              </w:rPr>
            </w:pPr>
            <w:r w:rsidRPr="00AC3423">
              <w:rPr>
                <w:sz w:val="20"/>
              </w:rPr>
              <w:t>A Transport Network View of the Link Management Protocol</w:t>
            </w:r>
          </w:p>
        </w:tc>
        <w:tc>
          <w:tcPr>
            <w:tcW w:w="1260" w:type="dxa"/>
          </w:tcPr>
          <w:p w:rsidR="009A1DE8" w:rsidRPr="00AC3423" w:rsidRDefault="009A1DE8" w:rsidP="006F298E">
            <w:pPr>
              <w:rPr>
                <w:sz w:val="20"/>
                <w:lang w:eastAsia="ja-JP"/>
              </w:rPr>
            </w:pPr>
            <w:r w:rsidRPr="00AC3423">
              <w:rPr>
                <w:sz w:val="20"/>
                <w:lang w:eastAsia="ja-JP"/>
              </w:rPr>
              <w:t>02/2006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lang w:eastAsia="ja-JP"/>
              </w:rPr>
              <w:t>RFC4397</w:t>
            </w:r>
          </w:p>
        </w:tc>
        <w:tc>
          <w:tcPr>
            <w:tcW w:w="4590" w:type="dxa"/>
          </w:tcPr>
          <w:p w:rsidR="009A1DE8" w:rsidRPr="00AC3423" w:rsidRDefault="009A1DE8" w:rsidP="006F298E">
            <w:pPr>
              <w:rPr>
                <w:sz w:val="20"/>
              </w:rPr>
            </w:pPr>
            <w:r w:rsidRPr="00AC3423">
              <w:rPr>
                <w:sz w:val="20"/>
              </w:rPr>
              <w:t>A Lexicography for the Interpretation of Generalized Multiprotocol Label Switching (GMPLS) Terminology within The Context of the ITU-T's Automatically Switched Optical Network (ASON) Architecture</w:t>
            </w:r>
          </w:p>
        </w:tc>
        <w:tc>
          <w:tcPr>
            <w:tcW w:w="1260" w:type="dxa"/>
          </w:tcPr>
          <w:p w:rsidR="009A1DE8" w:rsidRPr="00AC3423" w:rsidRDefault="009A1DE8" w:rsidP="006F298E">
            <w:pPr>
              <w:rPr>
                <w:sz w:val="20"/>
                <w:lang w:eastAsia="ja-JP"/>
              </w:rPr>
            </w:pPr>
            <w:r w:rsidRPr="00AC3423">
              <w:rPr>
                <w:sz w:val="20"/>
                <w:lang w:eastAsia="ja-JP"/>
              </w:rPr>
              <w:t>02/2006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lang w:eastAsia="ja-JP"/>
              </w:rPr>
              <w:t>RFC4426</w:t>
            </w:r>
          </w:p>
        </w:tc>
        <w:tc>
          <w:tcPr>
            <w:tcW w:w="4590" w:type="dxa"/>
          </w:tcPr>
          <w:p w:rsidR="009A1DE8" w:rsidRPr="00AC3423" w:rsidRDefault="009A1DE8" w:rsidP="006F298E">
            <w:pPr>
              <w:rPr>
                <w:sz w:val="20"/>
              </w:rPr>
            </w:pPr>
            <w:r w:rsidRPr="00AC3423">
              <w:rPr>
                <w:sz w:val="20"/>
              </w:rPr>
              <w:t>Generalized Multi-Protocol Label Switching (GMPLS) Recovery Functional Specification</w:t>
            </w:r>
          </w:p>
        </w:tc>
        <w:tc>
          <w:tcPr>
            <w:tcW w:w="1260" w:type="dxa"/>
          </w:tcPr>
          <w:p w:rsidR="009A1DE8" w:rsidRPr="00AC3423" w:rsidRDefault="009A1DE8" w:rsidP="006F298E">
            <w:pPr>
              <w:rPr>
                <w:sz w:val="20"/>
                <w:lang w:eastAsia="ja-JP"/>
              </w:rPr>
            </w:pPr>
            <w:r w:rsidRPr="00AC3423">
              <w:rPr>
                <w:sz w:val="20"/>
                <w:lang w:eastAsia="ja-JP"/>
              </w:rPr>
              <w:t>03/2006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lang w:eastAsia="ja-JP"/>
              </w:rPr>
              <w:t>RFC4427</w:t>
            </w:r>
          </w:p>
        </w:tc>
        <w:tc>
          <w:tcPr>
            <w:tcW w:w="4590" w:type="dxa"/>
          </w:tcPr>
          <w:p w:rsidR="009A1DE8" w:rsidRPr="00AC3423" w:rsidRDefault="009A1DE8" w:rsidP="006F298E">
            <w:pPr>
              <w:rPr>
                <w:sz w:val="20"/>
              </w:rPr>
            </w:pPr>
            <w:r w:rsidRPr="00AC3423">
              <w:rPr>
                <w:sz w:val="20"/>
              </w:rPr>
              <w:t>Recovery (Protection and Restoration) Terminology for Generalized Multi-Protocol Label Switching (GMPLS)</w:t>
            </w:r>
          </w:p>
        </w:tc>
        <w:tc>
          <w:tcPr>
            <w:tcW w:w="1260" w:type="dxa"/>
          </w:tcPr>
          <w:p w:rsidR="009A1DE8" w:rsidRPr="00AC3423" w:rsidRDefault="009A1DE8" w:rsidP="006F298E">
            <w:pPr>
              <w:rPr>
                <w:sz w:val="20"/>
                <w:lang w:eastAsia="ja-JP"/>
              </w:rPr>
            </w:pPr>
            <w:r w:rsidRPr="00AC3423">
              <w:rPr>
                <w:sz w:val="20"/>
                <w:lang w:eastAsia="ja-JP"/>
              </w:rPr>
              <w:t>03/2006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lang w:eastAsia="ja-JP"/>
              </w:rPr>
              <w:t>RFC4428</w:t>
            </w:r>
          </w:p>
        </w:tc>
        <w:tc>
          <w:tcPr>
            <w:tcW w:w="4590" w:type="dxa"/>
          </w:tcPr>
          <w:p w:rsidR="009A1DE8" w:rsidRPr="00AC3423" w:rsidRDefault="009A1DE8" w:rsidP="006F298E">
            <w:pPr>
              <w:rPr>
                <w:sz w:val="20"/>
              </w:rPr>
            </w:pPr>
            <w:r w:rsidRPr="00AC3423">
              <w:rPr>
                <w:sz w:val="20"/>
              </w:rPr>
              <w:t>Analysis of Generalized Multi-Protocol Label Switching (GMPLS)-based Recovery Mechanisms (including Protection and Restoration)</w:t>
            </w:r>
          </w:p>
        </w:tc>
        <w:tc>
          <w:tcPr>
            <w:tcW w:w="1260" w:type="dxa"/>
          </w:tcPr>
          <w:p w:rsidR="009A1DE8" w:rsidRPr="00AC3423" w:rsidRDefault="009A1DE8" w:rsidP="006F298E">
            <w:pPr>
              <w:rPr>
                <w:sz w:val="20"/>
                <w:lang w:eastAsia="ja-JP"/>
              </w:rPr>
            </w:pPr>
            <w:r w:rsidRPr="00AC3423">
              <w:rPr>
                <w:sz w:val="20"/>
                <w:lang w:eastAsia="ja-JP"/>
              </w:rPr>
              <w:t>03/2006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lang w:eastAsia="ja-JP"/>
              </w:rPr>
              <w:t>RFC4558</w:t>
            </w:r>
          </w:p>
        </w:tc>
        <w:tc>
          <w:tcPr>
            <w:tcW w:w="4590" w:type="dxa"/>
          </w:tcPr>
          <w:p w:rsidR="009A1DE8" w:rsidRPr="00AC3423" w:rsidRDefault="009A1DE8" w:rsidP="006F298E">
            <w:pPr>
              <w:rPr>
                <w:sz w:val="20"/>
              </w:rPr>
            </w:pPr>
            <w:r w:rsidRPr="00AC3423">
              <w:rPr>
                <w:sz w:val="20"/>
              </w:rPr>
              <w:t>Node ID based RSVP Hello: A Clarification Statement</w:t>
            </w:r>
          </w:p>
        </w:tc>
        <w:tc>
          <w:tcPr>
            <w:tcW w:w="1260" w:type="dxa"/>
          </w:tcPr>
          <w:p w:rsidR="009A1DE8" w:rsidRPr="00AC3423" w:rsidRDefault="009A1DE8" w:rsidP="006F298E">
            <w:pPr>
              <w:rPr>
                <w:sz w:val="20"/>
                <w:lang w:eastAsia="ja-JP"/>
              </w:rPr>
            </w:pPr>
            <w:r w:rsidRPr="00AC3423">
              <w:rPr>
                <w:sz w:val="20"/>
                <w:lang w:eastAsia="ja-JP"/>
              </w:rPr>
              <w:t>06/2006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lang w:eastAsia="ja-JP"/>
              </w:rPr>
            </w:pPr>
            <w:r w:rsidRPr="00AC3423">
              <w:rPr>
                <w:sz w:val="20"/>
                <w:lang w:eastAsia="ja-JP"/>
              </w:rPr>
              <w:t>RFC4606</w:t>
            </w:r>
          </w:p>
        </w:tc>
        <w:tc>
          <w:tcPr>
            <w:tcW w:w="4590" w:type="dxa"/>
          </w:tcPr>
          <w:p w:rsidR="009A1DE8" w:rsidRPr="00AC3423" w:rsidRDefault="009A1DE8" w:rsidP="006F298E">
            <w:pPr>
              <w:rPr>
                <w:sz w:val="20"/>
              </w:rPr>
            </w:pPr>
            <w:r w:rsidRPr="00AC3423">
              <w:rPr>
                <w:sz w:val="20"/>
              </w:rPr>
              <w:t>Generalized Multi-Protocol Label Switching (GMPLS) Extensions for Synchronous Optical Network (SONET) and Synchronous Digital Hierarchy (SDH) Control</w:t>
            </w:r>
          </w:p>
        </w:tc>
        <w:tc>
          <w:tcPr>
            <w:tcW w:w="1260" w:type="dxa"/>
          </w:tcPr>
          <w:p w:rsidR="009A1DE8" w:rsidRPr="00AC3423" w:rsidRDefault="009A1DE8" w:rsidP="006F298E">
            <w:pPr>
              <w:rPr>
                <w:sz w:val="20"/>
                <w:lang w:eastAsia="ja-JP"/>
              </w:rPr>
            </w:pPr>
            <w:r w:rsidRPr="00AC3423">
              <w:rPr>
                <w:sz w:val="20"/>
                <w:lang w:eastAsia="ja-JP"/>
              </w:rPr>
              <w:t>08/2006</w:t>
            </w:r>
          </w:p>
        </w:tc>
      </w:tr>
      <w:tr w:rsidR="009A1DE8" w:rsidRPr="00AC3423" w:rsidTr="006F298E">
        <w:trPr>
          <w:cantSplit/>
          <w:jc w:val="center"/>
        </w:trPr>
        <w:tc>
          <w:tcPr>
            <w:tcW w:w="1604" w:type="dxa"/>
          </w:tcPr>
          <w:p w:rsidR="009A1DE8" w:rsidRPr="00172CDD" w:rsidRDefault="009A1DE8" w:rsidP="006F298E">
            <w:pPr>
              <w:rPr>
                <w:sz w:val="20"/>
              </w:rPr>
            </w:pPr>
            <w:r w:rsidRPr="00172CDD">
              <w:rPr>
                <w:sz w:val="20"/>
              </w:rPr>
              <w:t>IETF (ccamp)</w:t>
            </w:r>
          </w:p>
        </w:tc>
        <w:tc>
          <w:tcPr>
            <w:tcW w:w="1985" w:type="dxa"/>
          </w:tcPr>
          <w:p w:rsidR="009A1DE8" w:rsidRPr="00172CDD" w:rsidRDefault="009A1DE8" w:rsidP="006F298E">
            <w:pPr>
              <w:rPr>
                <w:sz w:val="20"/>
                <w:lang w:eastAsia="ja-JP"/>
              </w:rPr>
            </w:pPr>
            <w:r w:rsidRPr="00172CDD">
              <w:rPr>
                <w:sz w:val="20"/>
                <w:lang w:eastAsia="ja-JP"/>
              </w:rPr>
              <w:t>RFC4631</w:t>
            </w:r>
          </w:p>
        </w:tc>
        <w:tc>
          <w:tcPr>
            <w:tcW w:w="4590" w:type="dxa"/>
          </w:tcPr>
          <w:p w:rsidR="009A1DE8" w:rsidRPr="00132939" w:rsidRDefault="009A1DE8" w:rsidP="006F298E">
            <w:pPr>
              <w:rPr>
                <w:sz w:val="20"/>
                <w:lang w:val="fr-FR" w:eastAsia="ja-JP"/>
              </w:rPr>
            </w:pPr>
            <w:r w:rsidRPr="00132939">
              <w:rPr>
                <w:sz w:val="20"/>
                <w:lang w:val="fr-FR"/>
              </w:rPr>
              <w:t>Link Management Protocol (LMP) Management Information Base (MIB)</w:t>
            </w:r>
            <w:r w:rsidRPr="00132939">
              <w:rPr>
                <w:rFonts w:hint="eastAsia"/>
                <w:sz w:val="20"/>
                <w:lang w:val="fr-FR" w:eastAsia="ja-JP"/>
              </w:rPr>
              <w:t xml:space="preserve"> </w:t>
            </w:r>
            <w:r w:rsidRPr="00132939">
              <w:rPr>
                <w:sz w:val="20"/>
                <w:lang w:val="fr-FR" w:eastAsia="ja-JP"/>
              </w:rPr>
              <w:t>–</w:t>
            </w:r>
            <w:r w:rsidRPr="00132939">
              <w:rPr>
                <w:rFonts w:hint="eastAsia"/>
                <w:sz w:val="20"/>
                <w:lang w:val="fr-FR" w:eastAsia="ja-JP"/>
              </w:rPr>
              <w:t xml:space="preserve"> updates RFC4327</w:t>
            </w:r>
          </w:p>
        </w:tc>
        <w:tc>
          <w:tcPr>
            <w:tcW w:w="1260" w:type="dxa"/>
          </w:tcPr>
          <w:p w:rsidR="009A1DE8" w:rsidRPr="00172CDD" w:rsidRDefault="009A1DE8" w:rsidP="006F298E">
            <w:pPr>
              <w:rPr>
                <w:sz w:val="20"/>
                <w:lang w:eastAsia="ja-JP"/>
              </w:rPr>
            </w:pPr>
            <w:r w:rsidRPr="00172CDD">
              <w:rPr>
                <w:sz w:val="20"/>
                <w:lang w:eastAsia="ja-JP"/>
              </w:rPr>
              <w:t>09/2006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RFC4652</w:t>
            </w:r>
          </w:p>
        </w:tc>
        <w:tc>
          <w:tcPr>
            <w:tcW w:w="4590" w:type="dxa"/>
          </w:tcPr>
          <w:p w:rsidR="009A1DE8" w:rsidRPr="00AC3423" w:rsidRDefault="009A1DE8" w:rsidP="006F298E">
            <w:pPr>
              <w:rPr>
                <w:sz w:val="20"/>
              </w:rPr>
            </w:pPr>
            <w:r w:rsidRPr="00AC3423">
              <w:rPr>
                <w:sz w:val="20"/>
              </w:rPr>
              <w:t>Evaluation of existing Routing Protocols against ASON routing requirements</w:t>
            </w:r>
          </w:p>
        </w:tc>
        <w:tc>
          <w:tcPr>
            <w:tcW w:w="1260" w:type="dxa"/>
          </w:tcPr>
          <w:p w:rsidR="009A1DE8" w:rsidRPr="00AC3423" w:rsidRDefault="009A1DE8" w:rsidP="006F298E">
            <w:pPr>
              <w:rPr>
                <w:sz w:val="20"/>
              </w:rPr>
            </w:pPr>
            <w:r>
              <w:rPr>
                <w:rFonts w:hint="eastAsia"/>
                <w:sz w:val="20"/>
                <w:lang w:eastAsia="ja-JP"/>
              </w:rPr>
              <w:t>10/2006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RFC4726</w:t>
            </w:r>
          </w:p>
        </w:tc>
        <w:tc>
          <w:tcPr>
            <w:tcW w:w="4590" w:type="dxa"/>
          </w:tcPr>
          <w:p w:rsidR="009A1DE8" w:rsidRPr="00AC3423" w:rsidRDefault="009A1DE8" w:rsidP="006F298E">
            <w:pPr>
              <w:rPr>
                <w:sz w:val="20"/>
              </w:rPr>
            </w:pPr>
            <w:r w:rsidRPr="00AC3423">
              <w:rPr>
                <w:sz w:val="20"/>
              </w:rPr>
              <w:t>A Framework for Inter-Domain MPLS Traffic Engineering</w:t>
            </w:r>
          </w:p>
        </w:tc>
        <w:tc>
          <w:tcPr>
            <w:tcW w:w="1260" w:type="dxa"/>
          </w:tcPr>
          <w:p w:rsidR="009A1DE8" w:rsidRPr="00AC3423" w:rsidRDefault="009A1DE8" w:rsidP="006F298E">
            <w:pPr>
              <w:rPr>
                <w:sz w:val="20"/>
              </w:rPr>
            </w:pPr>
            <w:r>
              <w:rPr>
                <w:rFonts w:hint="eastAsia"/>
                <w:sz w:val="20"/>
                <w:lang w:eastAsia="ja-JP"/>
              </w:rPr>
              <w:t>11/2006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lastRenderedPageBreak/>
              <w:t>IETF (ccamp)</w:t>
            </w:r>
          </w:p>
        </w:tc>
        <w:tc>
          <w:tcPr>
            <w:tcW w:w="1985" w:type="dxa"/>
          </w:tcPr>
          <w:p w:rsidR="009A1DE8" w:rsidRPr="00AC3423" w:rsidRDefault="009A1DE8" w:rsidP="006F298E">
            <w:pPr>
              <w:rPr>
                <w:sz w:val="20"/>
              </w:rPr>
            </w:pPr>
            <w:r>
              <w:rPr>
                <w:rFonts w:hint="eastAsia"/>
                <w:sz w:val="20"/>
                <w:lang w:eastAsia="ja-JP"/>
              </w:rPr>
              <w:t>RFC4736</w:t>
            </w:r>
          </w:p>
        </w:tc>
        <w:tc>
          <w:tcPr>
            <w:tcW w:w="4590" w:type="dxa"/>
          </w:tcPr>
          <w:p w:rsidR="009A1DE8" w:rsidRPr="00AC3423" w:rsidRDefault="009A1DE8" w:rsidP="006F298E">
            <w:pPr>
              <w:rPr>
                <w:sz w:val="20"/>
              </w:rPr>
            </w:pPr>
            <w:r w:rsidRPr="00AC3423">
              <w:rPr>
                <w:sz w:val="20"/>
              </w:rPr>
              <w:t>Reoptimization of Multiprotocol Label Switching (MPLS) Traffic Engineering (TE) loosely routed Label Switch Path (LSP)</w:t>
            </w:r>
          </w:p>
        </w:tc>
        <w:tc>
          <w:tcPr>
            <w:tcW w:w="1260" w:type="dxa"/>
          </w:tcPr>
          <w:p w:rsidR="009A1DE8" w:rsidRPr="00AC3423" w:rsidRDefault="009A1DE8" w:rsidP="006F298E">
            <w:pPr>
              <w:rPr>
                <w:sz w:val="20"/>
              </w:rPr>
            </w:pPr>
            <w:r>
              <w:rPr>
                <w:rFonts w:hint="eastAsia"/>
                <w:sz w:val="20"/>
                <w:lang w:eastAsia="ja-JP"/>
              </w:rPr>
              <w:t>11/2006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RFC4783</w:t>
            </w:r>
          </w:p>
        </w:tc>
        <w:tc>
          <w:tcPr>
            <w:tcW w:w="4590" w:type="dxa"/>
          </w:tcPr>
          <w:p w:rsidR="009A1DE8" w:rsidRPr="00AC3423" w:rsidRDefault="009A1DE8" w:rsidP="006F298E">
            <w:pPr>
              <w:rPr>
                <w:sz w:val="20"/>
              </w:rPr>
            </w:pPr>
            <w:r w:rsidRPr="00AC3423">
              <w:rPr>
                <w:sz w:val="20"/>
              </w:rPr>
              <w:t xml:space="preserve">GMPLS </w:t>
            </w:r>
            <w:r>
              <w:rPr>
                <w:sz w:val="20"/>
              </w:rPr>
              <w:t>–</w:t>
            </w:r>
            <w:r w:rsidRPr="00AC3423">
              <w:rPr>
                <w:sz w:val="20"/>
              </w:rPr>
              <w:t xml:space="preserve"> Communication of Alarm Information</w:t>
            </w:r>
          </w:p>
        </w:tc>
        <w:tc>
          <w:tcPr>
            <w:tcW w:w="1260" w:type="dxa"/>
          </w:tcPr>
          <w:p w:rsidR="009A1DE8" w:rsidRPr="00AC3423" w:rsidRDefault="009A1DE8" w:rsidP="006F298E">
            <w:pPr>
              <w:rPr>
                <w:sz w:val="20"/>
              </w:rPr>
            </w:pPr>
            <w:r>
              <w:rPr>
                <w:rFonts w:hint="eastAsia"/>
                <w:sz w:val="20"/>
                <w:lang w:eastAsia="ja-JP"/>
              </w:rPr>
              <w:t>12/2006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RFC4801</w:t>
            </w:r>
          </w:p>
        </w:tc>
        <w:tc>
          <w:tcPr>
            <w:tcW w:w="4590" w:type="dxa"/>
          </w:tcPr>
          <w:p w:rsidR="009A1DE8" w:rsidRPr="00AC3423" w:rsidRDefault="009A1DE8" w:rsidP="006F298E">
            <w:pPr>
              <w:rPr>
                <w:sz w:val="20"/>
              </w:rPr>
            </w:pPr>
            <w:r w:rsidRPr="00AC3423">
              <w:rPr>
                <w:sz w:val="20"/>
              </w:rPr>
              <w:t>Definitions of Textual Conventions for Generalized Multiprotocol Label Switching (GMPLS) Management</w:t>
            </w:r>
          </w:p>
        </w:tc>
        <w:tc>
          <w:tcPr>
            <w:tcW w:w="1260" w:type="dxa"/>
          </w:tcPr>
          <w:p w:rsidR="009A1DE8" w:rsidRPr="00AC3423" w:rsidRDefault="009A1DE8" w:rsidP="006F298E">
            <w:pPr>
              <w:rPr>
                <w:sz w:val="20"/>
              </w:rPr>
            </w:pPr>
            <w:r>
              <w:rPr>
                <w:rFonts w:hint="eastAsia"/>
                <w:sz w:val="20"/>
                <w:lang w:eastAsia="ja-JP"/>
              </w:rPr>
              <w:t>02/2007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RFC4802</w:t>
            </w:r>
          </w:p>
        </w:tc>
        <w:tc>
          <w:tcPr>
            <w:tcW w:w="4590" w:type="dxa"/>
          </w:tcPr>
          <w:p w:rsidR="009A1DE8" w:rsidRPr="00AC3423" w:rsidRDefault="009A1DE8" w:rsidP="006F298E">
            <w:pPr>
              <w:rPr>
                <w:sz w:val="20"/>
              </w:rPr>
            </w:pPr>
            <w:r w:rsidRPr="00AC3423">
              <w:rPr>
                <w:sz w:val="20"/>
              </w:rPr>
              <w:t>Generalized Multiprotocol Label Switching (GMPLS) Traffic Engineering Management Information Base</w:t>
            </w:r>
          </w:p>
        </w:tc>
        <w:tc>
          <w:tcPr>
            <w:tcW w:w="1260" w:type="dxa"/>
          </w:tcPr>
          <w:p w:rsidR="009A1DE8" w:rsidRPr="00AC3423" w:rsidRDefault="009A1DE8" w:rsidP="006F298E">
            <w:pPr>
              <w:rPr>
                <w:sz w:val="20"/>
              </w:rPr>
            </w:pPr>
            <w:r>
              <w:rPr>
                <w:rFonts w:hint="eastAsia"/>
                <w:sz w:val="20"/>
                <w:lang w:eastAsia="ja-JP"/>
              </w:rPr>
              <w:t>02/2007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RFC4803</w:t>
            </w:r>
          </w:p>
        </w:tc>
        <w:tc>
          <w:tcPr>
            <w:tcW w:w="4590" w:type="dxa"/>
          </w:tcPr>
          <w:p w:rsidR="009A1DE8" w:rsidRPr="00AC3423" w:rsidRDefault="009A1DE8" w:rsidP="006F298E">
            <w:pPr>
              <w:rPr>
                <w:sz w:val="20"/>
              </w:rPr>
            </w:pPr>
            <w:r w:rsidRPr="00AC3423">
              <w:rPr>
                <w:sz w:val="20"/>
              </w:rPr>
              <w:t>Generalized Multiprotocol Label Switching (GMPLS) Label Switching Router (LSR) Management Information Base</w:t>
            </w:r>
          </w:p>
        </w:tc>
        <w:tc>
          <w:tcPr>
            <w:tcW w:w="1260" w:type="dxa"/>
          </w:tcPr>
          <w:p w:rsidR="009A1DE8" w:rsidRPr="00AC3423" w:rsidRDefault="009A1DE8" w:rsidP="006F298E">
            <w:pPr>
              <w:rPr>
                <w:sz w:val="20"/>
              </w:rPr>
            </w:pPr>
            <w:r>
              <w:rPr>
                <w:rFonts w:hint="eastAsia"/>
                <w:sz w:val="20"/>
                <w:lang w:eastAsia="ja-JP"/>
              </w:rPr>
              <w:t>02/2007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RFC4872</w:t>
            </w:r>
          </w:p>
        </w:tc>
        <w:tc>
          <w:tcPr>
            <w:tcW w:w="4590" w:type="dxa"/>
          </w:tcPr>
          <w:p w:rsidR="009A1DE8" w:rsidRPr="00AC3423" w:rsidRDefault="009A1DE8" w:rsidP="006F298E">
            <w:pPr>
              <w:rPr>
                <w:sz w:val="20"/>
              </w:rPr>
            </w:pPr>
            <w:r w:rsidRPr="00AC3423">
              <w:rPr>
                <w:sz w:val="20"/>
              </w:rPr>
              <w:t>RSVP-TE Extensions in support of End-to-End Generalized Multi-Protocol Label Switching (GMPLS)-based Recovery</w:t>
            </w:r>
          </w:p>
        </w:tc>
        <w:tc>
          <w:tcPr>
            <w:tcW w:w="1260" w:type="dxa"/>
          </w:tcPr>
          <w:p w:rsidR="009A1DE8" w:rsidRPr="00AC3423" w:rsidRDefault="009A1DE8" w:rsidP="006F298E">
            <w:pPr>
              <w:rPr>
                <w:sz w:val="20"/>
              </w:rPr>
            </w:pPr>
            <w:r>
              <w:rPr>
                <w:rFonts w:hint="eastAsia"/>
                <w:sz w:val="20"/>
                <w:lang w:eastAsia="ja-JP"/>
              </w:rPr>
              <w:t>05/2007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RFC4873</w:t>
            </w:r>
          </w:p>
        </w:tc>
        <w:tc>
          <w:tcPr>
            <w:tcW w:w="4590" w:type="dxa"/>
          </w:tcPr>
          <w:p w:rsidR="009A1DE8" w:rsidRPr="00AC3423" w:rsidRDefault="009A1DE8" w:rsidP="006F298E">
            <w:pPr>
              <w:rPr>
                <w:sz w:val="20"/>
              </w:rPr>
            </w:pPr>
            <w:r w:rsidRPr="00AC3423">
              <w:rPr>
                <w:sz w:val="20"/>
              </w:rPr>
              <w:t>GMPLS Based Segment Recovery</w:t>
            </w:r>
          </w:p>
        </w:tc>
        <w:tc>
          <w:tcPr>
            <w:tcW w:w="1260" w:type="dxa"/>
          </w:tcPr>
          <w:p w:rsidR="009A1DE8" w:rsidRPr="00AC3423" w:rsidRDefault="009A1DE8" w:rsidP="006F298E">
            <w:pPr>
              <w:rPr>
                <w:sz w:val="20"/>
              </w:rPr>
            </w:pPr>
            <w:r>
              <w:rPr>
                <w:rFonts w:hint="eastAsia"/>
                <w:sz w:val="20"/>
                <w:lang w:eastAsia="ja-JP"/>
              </w:rPr>
              <w:t>05/2007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RFC4874</w:t>
            </w:r>
          </w:p>
        </w:tc>
        <w:tc>
          <w:tcPr>
            <w:tcW w:w="4590" w:type="dxa"/>
          </w:tcPr>
          <w:p w:rsidR="009A1DE8" w:rsidRPr="00AC3423" w:rsidRDefault="009A1DE8" w:rsidP="006F298E">
            <w:pPr>
              <w:rPr>
                <w:sz w:val="20"/>
              </w:rPr>
            </w:pPr>
            <w:r w:rsidRPr="00AC3423">
              <w:rPr>
                <w:sz w:val="20"/>
              </w:rPr>
              <w:t xml:space="preserve">Exclude Routes </w:t>
            </w:r>
            <w:r>
              <w:rPr>
                <w:sz w:val="20"/>
              </w:rPr>
              <w:t>–</w:t>
            </w:r>
            <w:r w:rsidRPr="00AC3423">
              <w:rPr>
                <w:sz w:val="20"/>
              </w:rPr>
              <w:t xml:space="preserve"> Extension to RSVP-TE</w:t>
            </w:r>
          </w:p>
        </w:tc>
        <w:tc>
          <w:tcPr>
            <w:tcW w:w="1260" w:type="dxa"/>
          </w:tcPr>
          <w:p w:rsidR="009A1DE8" w:rsidRPr="00AC3423" w:rsidRDefault="009A1DE8" w:rsidP="006F298E">
            <w:pPr>
              <w:rPr>
                <w:sz w:val="20"/>
              </w:rPr>
            </w:pPr>
            <w:r>
              <w:rPr>
                <w:rFonts w:hint="eastAsia"/>
                <w:sz w:val="20"/>
                <w:lang w:eastAsia="ja-JP"/>
              </w:rPr>
              <w:t>04/2007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RFC4920</w:t>
            </w:r>
          </w:p>
        </w:tc>
        <w:tc>
          <w:tcPr>
            <w:tcW w:w="4590" w:type="dxa"/>
          </w:tcPr>
          <w:p w:rsidR="009A1DE8" w:rsidRPr="00AC3423" w:rsidRDefault="009A1DE8" w:rsidP="006F298E">
            <w:pPr>
              <w:rPr>
                <w:sz w:val="20"/>
              </w:rPr>
            </w:pPr>
            <w:r w:rsidRPr="00AC3423">
              <w:rPr>
                <w:sz w:val="20"/>
              </w:rPr>
              <w:t>Crankback Signaling Extensions for MPLS and GMPLS RSVP-TE</w:t>
            </w:r>
          </w:p>
        </w:tc>
        <w:tc>
          <w:tcPr>
            <w:tcW w:w="1260" w:type="dxa"/>
          </w:tcPr>
          <w:p w:rsidR="009A1DE8" w:rsidRPr="00AC3423" w:rsidRDefault="009A1DE8" w:rsidP="006F298E">
            <w:pPr>
              <w:rPr>
                <w:sz w:val="20"/>
              </w:rPr>
            </w:pPr>
            <w:r>
              <w:rPr>
                <w:rFonts w:hint="eastAsia"/>
                <w:sz w:val="20"/>
                <w:lang w:eastAsia="ja-JP"/>
              </w:rPr>
              <w:t>07/2007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RFC4972</w:t>
            </w:r>
          </w:p>
        </w:tc>
        <w:tc>
          <w:tcPr>
            <w:tcW w:w="4590" w:type="dxa"/>
          </w:tcPr>
          <w:p w:rsidR="009A1DE8" w:rsidRPr="00AC3423" w:rsidRDefault="009A1DE8" w:rsidP="006F298E">
            <w:pPr>
              <w:rPr>
                <w:sz w:val="20"/>
              </w:rPr>
            </w:pPr>
            <w:r w:rsidRPr="00AC3423">
              <w:rPr>
                <w:sz w:val="20"/>
              </w:rPr>
              <w:t>Routing extensions for discovery of Multiprotocol (MPLS) Label Switch Router (LSR) Traffic Engineering (TE) mesh membership</w:t>
            </w:r>
          </w:p>
        </w:tc>
        <w:tc>
          <w:tcPr>
            <w:tcW w:w="1260" w:type="dxa"/>
          </w:tcPr>
          <w:p w:rsidR="009A1DE8" w:rsidRPr="00AC3423" w:rsidRDefault="009A1DE8" w:rsidP="006F298E">
            <w:pPr>
              <w:rPr>
                <w:sz w:val="20"/>
              </w:rPr>
            </w:pPr>
            <w:r>
              <w:rPr>
                <w:rFonts w:hint="eastAsia"/>
                <w:sz w:val="20"/>
                <w:lang w:eastAsia="ja-JP"/>
              </w:rPr>
              <w:t>07/2007</w:t>
            </w:r>
          </w:p>
        </w:tc>
      </w:tr>
      <w:tr w:rsidR="009A1DE8" w:rsidRPr="00AC3423" w:rsidDel="006A4CED" w:rsidTr="006F298E">
        <w:trPr>
          <w:cantSplit/>
          <w:jc w:val="center"/>
        </w:trPr>
        <w:tc>
          <w:tcPr>
            <w:tcW w:w="1604" w:type="dxa"/>
          </w:tcPr>
          <w:p w:rsidR="009A1DE8" w:rsidRPr="00AC3423" w:rsidDel="006A4CED" w:rsidRDefault="009A1DE8" w:rsidP="006F298E">
            <w:pPr>
              <w:rPr>
                <w:sz w:val="20"/>
              </w:rPr>
            </w:pPr>
            <w:r w:rsidRPr="00AC3423">
              <w:rPr>
                <w:sz w:val="20"/>
              </w:rPr>
              <w:t>IETF (ccamp)</w:t>
            </w:r>
          </w:p>
        </w:tc>
        <w:tc>
          <w:tcPr>
            <w:tcW w:w="1985" w:type="dxa"/>
          </w:tcPr>
          <w:p w:rsidR="009A1DE8" w:rsidRPr="00E941E4" w:rsidDel="006A4CED" w:rsidRDefault="009A1DE8" w:rsidP="006F298E">
            <w:pPr>
              <w:rPr>
                <w:sz w:val="20"/>
                <w:lang w:val="en-US" w:eastAsia="ja-JP"/>
              </w:rPr>
            </w:pPr>
            <w:r>
              <w:rPr>
                <w:rFonts w:hint="eastAsia"/>
                <w:sz w:val="20"/>
                <w:lang w:val="en-US" w:eastAsia="ja-JP"/>
              </w:rPr>
              <w:t>RFC4974</w:t>
            </w:r>
          </w:p>
        </w:tc>
        <w:tc>
          <w:tcPr>
            <w:tcW w:w="4590" w:type="dxa"/>
          </w:tcPr>
          <w:p w:rsidR="009A1DE8" w:rsidRPr="00E941E4" w:rsidDel="006A4CED" w:rsidRDefault="009A1DE8" w:rsidP="006F298E">
            <w:pPr>
              <w:rPr>
                <w:sz w:val="20"/>
                <w:lang w:val="en-US" w:eastAsia="ja-JP"/>
              </w:rPr>
            </w:pPr>
            <w:r w:rsidRPr="00E941E4">
              <w:rPr>
                <w:sz w:val="20"/>
                <w:lang w:val="en-US"/>
              </w:rPr>
              <w:t>Generalized MPLS (GMPLS) RSVP-TE Signaling Extensions in support of Calls</w:t>
            </w:r>
          </w:p>
        </w:tc>
        <w:tc>
          <w:tcPr>
            <w:tcW w:w="1260" w:type="dxa"/>
          </w:tcPr>
          <w:p w:rsidR="009A1DE8" w:rsidRPr="00AC3423" w:rsidDel="006A4CED" w:rsidRDefault="009A1DE8" w:rsidP="006F298E">
            <w:pPr>
              <w:rPr>
                <w:sz w:val="20"/>
              </w:rPr>
            </w:pPr>
            <w:r>
              <w:rPr>
                <w:rFonts w:hint="eastAsia"/>
                <w:sz w:val="20"/>
                <w:lang w:eastAsia="ja-JP"/>
              </w:rPr>
              <w:t>08/2007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RFC4990</w:t>
            </w:r>
          </w:p>
        </w:tc>
        <w:tc>
          <w:tcPr>
            <w:tcW w:w="4590" w:type="dxa"/>
          </w:tcPr>
          <w:p w:rsidR="009A1DE8" w:rsidRPr="00AC3423" w:rsidRDefault="009A1DE8" w:rsidP="006F298E">
            <w:pPr>
              <w:rPr>
                <w:sz w:val="20"/>
              </w:rPr>
            </w:pPr>
            <w:r w:rsidRPr="00AC3423">
              <w:rPr>
                <w:sz w:val="20"/>
              </w:rPr>
              <w:t>Use of Addresses in Generalized Multi-Protocol Label Switching (GMPLS) Networks</w:t>
            </w:r>
          </w:p>
        </w:tc>
        <w:tc>
          <w:tcPr>
            <w:tcW w:w="1260" w:type="dxa"/>
          </w:tcPr>
          <w:p w:rsidR="009A1DE8" w:rsidRPr="00AC3423" w:rsidRDefault="009A1DE8" w:rsidP="006F298E">
            <w:pPr>
              <w:rPr>
                <w:sz w:val="20"/>
              </w:rPr>
            </w:pPr>
            <w:r>
              <w:rPr>
                <w:rFonts w:hint="eastAsia"/>
                <w:sz w:val="20"/>
                <w:lang w:eastAsia="ja-JP"/>
              </w:rPr>
              <w:t>09/2007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AC3423" w:rsidRDefault="009A1DE8" w:rsidP="006F298E">
            <w:pPr>
              <w:rPr>
                <w:sz w:val="20"/>
              </w:rPr>
            </w:pPr>
            <w:r>
              <w:rPr>
                <w:rFonts w:hint="eastAsia"/>
                <w:sz w:val="20"/>
                <w:lang w:eastAsia="ja-JP"/>
              </w:rPr>
              <w:t>RFC5063</w:t>
            </w:r>
          </w:p>
        </w:tc>
        <w:tc>
          <w:tcPr>
            <w:tcW w:w="4590" w:type="dxa"/>
          </w:tcPr>
          <w:p w:rsidR="009A1DE8" w:rsidRPr="00AC3423" w:rsidRDefault="009A1DE8" w:rsidP="006F298E">
            <w:pPr>
              <w:rPr>
                <w:sz w:val="20"/>
              </w:rPr>
            </w:pPr>
            <w:r w:rsidRPr="00AC3423">
              <w:rPr>
                <w:sz w:val="20"/>
              </w:rPr>
              <w:t>Extensions to GMPLS RSVP Graceful Restart</w:t>
            </w:r>
          </w:p>
        </w:tc>
        <w:tc>
          <w:tcPr>
            <w:tcW w:w="1260" w:type="dxa"/>
          </w:tcPr>
          <w:p w:rsidR="009A1DE8" w:rsidRPr="00AC3423" w:rsidRDefault="009A1DE8" w:rsidP="006F298E">
            <w:pPr>
              <w:rPr>
                <w:sz w:val="20"/>
              </w:rPr>
            </w:pPr>
            <w:r>
              <w:rPr>
                <w:rFonts w:hint="eastAsia"/>
                <w:sz w:val="20"/>
                <w:lang w:eastAsia="ja-JP"/>
              </w:rPr>
              <w:t>10/2007</w:t>
            </w:r>
          </w:p>
        </w:tc>
      </w:tr>
      <w:tr w:rsidR="009A1DE8" w:rsidRPr="00AC3423" w:rsidTr="006F298E">
        <w:trPr>
          <w:cantSplit/>
          <w:jc w:val="center"/>
        </w:trPr>
        <w:tc>
          <w:tcPr>
            <w:tcW w:w="1604" w:type="dxa"/>
          </w:tcPr>
          <w:p w:rsidR="009A1DE8" w:rsidRPr="00AC3423" w:rsidRDefault="009A1DE8" w:rsidP="006F298E">
            <w:pPr>
              <w:rPr>
                <w:sz w:val="20"/>
              </w:rPr>
            </w:pPr>
            <w:r w:rsidRPr="0014390F">
              <w:rPr>
                <w:sz w:val="20"/>
              </w:rPr>
              <w:t>IETF (ccamp)</w:t>
            </w:r>
          </w:p>
        </w:tc>
        <w:tc>
          <w:tcPr>
            <w:tcW w:w="1985" w:type="dxa"/>
          </w:tcPr>
          <w:p w:rsidR="009A1DE8" w:rsidRDefault="009A1DE8" w:rsidP="006F298E">
            <w:pPr>
              <w:rPr>
                <w:sz w:val="20"/>
                <w:lang w:eastAsia="ja-JP"/>
              </w:rPr>
            </w:pPr>
            <w:r>
              <w:rPr>
                <w:sz w:val="20"/>
                <w:lang w:eastAsia="ja-JP"/>
              </w:rPr>
              <w:t>RFC5073</w:t>
            </w:r>
          </w:p>
        </w:tc>
        <w:tc>
          <w:tcPr>
            <w:tcW w:w="4590" w:type="dxa"/>
          </w:tcPr>
          <w:p w:rsidR="009A1DE8" w:rsidRPr="00AC3423" w:rsidRDefault="009A1DE8" w:rsidP="006F298E">
            <w:pPr>
              <w:rPr>
                <w:sz w:val="20"/>
              </w:rPr>
            </w:pPr>
            <w:r w:rsidRPr="0014390F">
              <w:rPr>
                <w:sz w:val="20"/>
              </w:rPr>
              <w:t>IGP Routing Protocol Extensions for</w:t>
            </w:r>
            <w:r>
              <w:rPr>
                <w:sz w:val="20"/>
              </w:rPr>
              <w:t xml:space="preserve"> </w:t>
            </w:r>
            <w:r w:rsidRPr="0014390F">
              <w:rPr>
                <w:sz w:val="20"/>
              </w:rPr>
              <w:t>Discovery of Traffic Engineering Node Capabilities</w:t>
            </w:r>
          </w:p>
        </w:tc>
        <w:tc>
          <w:tcPr>
            <w:tcW w:w="1260" w:type="dxa"/>
          </w:tcPr>
          <w:p w:rsidR="009A1DE8" w:rsidRDefault="009A1DE8" w:rsidP="006F298E">
            <w:pPr>
              <w:rPr>
                <w:sz w:val="20"/>
                <w:lang w:eastAsia="ja-JP"/>
              </w:rPr>
            </w:pPr>
            <w:r>
              <w:rPr>
                <w:sz w:val="20"/>
                <w:lang w:eastAsia="ja-JP"/>
              </w:rPr>
              <w:t>12/2007</w:t>
            </w:r>
          </w:p>
        </w:tc>
      </w:tr>
      <w:tr w:rsidR="009A1DE8" w:rsidRPr="00AC3423" w:rsidTr="006F298E">
        <w:trPr>
          <w:cantSplit/>
          <w:jc w:val="center"/>
        </w:trPr>
        <w:tc>
          <w:tcPr>
            <w:tcW w:w="1604" w:type="dxa"/>
          </w:tcPr>
          <w:p w:rsidR="009A1DE8" w:rsidRPr="0014390F" w:rsidRDefault="009A1DE8" w:rsidP="006F298E">
            <w:pPr>
              <w:rPr>
                <w:sz w:val="20"/>
              </w:rPr>
            </w:pPr>
            <w:r w:rsidRPr="0014390F">
              <w:rPr>
                <w:sz w:val="20"/>
              </w:rPr>
              <w:t>IETF (ccamp)</w:t>
            </w:r>
          </w:p>
        </w:tc>
        <w:tc>
          <w:tcPr>
            <w:tcW w:w="1985" w:type="dxa"/>
          </w:tcPr>
          <w:p w:rsidR="009A1DE8" w:rsidRDefault="009A1DE8" w:rsidP="006F298E">
            <w:pPr>
              <w:rPr>
                <w:sz w:val="20"/>
                <w:lang w:eastAsia="ja-JP"/>
              </w:rPr>
            </w:pPr>
            <w:r>
              <w:rPr>
                <w:sz w:val="20"/>
                <w:lang w:eastAsia="ja-JP"/>
              </w:rPr>
              <w:t>RFC5145</w:t>
            </w:r>
          </w:p>
        </w:tc>
        <w:tc>
          <w:tcPr>
            <w:tcW w:w="4590" w:type="dxa"/>
          </w:tcPr>
          <w:p w:rsidR="009A1DE8" w:rsidRPr="0014390F" w:rsidRDefault="009A1DE8" w:rsidP="006F298E">
            <w:pPr>
              <w:rPr>
                <w:sz w:val="20"/>
              </w:rPr>
            </w:pPr>
            <w:r w:rsidRPr="0014390F">
              <w:rPr>
                <w:sz w:val="20"/>
              </w:rPr>
              <w:t>Framework for MPLS-TE to GMPLS Migration</w:t>
            </w:r>
          </w:p>
        </w:tc>
        <w:tc>
          <w:tcPr>
            <w:tcW w:w="1260" w:type="dxa"/>
          </w:tcPr>
          <w:p w:rsidR="009A1DE8" w:rsidRDefault="009A1DE8" w:rsidP="006F298E">
            <w:pPr>
              <w:rPr>
                <w:sz w:val="20"/>
                <w:lang w:eastAsia="ja-JP"/>
              </w:rPr>
            </w:pPr>
            <w:r>
              <w:rPr>
                <w:sz w:val="20"/>
                <w:lang w:eastAsia="ja-JP"/>
              </w:rPr>
              <w:t>03/2008</w:t>
            </w:r>
          </w:p>
        </w:tc>
      </w:tr>
      <w:tr w:rsidR="009A1DE8" w:rsidRPr="00AC3423" w:rsidTr="006F298E">
        <w:trPr>
          <w:cantSplit/>
          <w:jc w:val="center"/>
        </w:trPr>
        <w:tc>
          <w:tcPr>
            <w:tcW w:w="1604" w:type="dxa"/>
          </w:tcPr>
          <w:p w:rsidR="009A1DE8" w:rsidRPr="0014390F" w:rsidRDefault="009A1DE8" w:rsidP="006F298E">
            <w:pPr>
              <w:rPr>
                <w:sz w:val="20"/>
              </w:rPr>
            </w:pPr>
            <w:r w:rsidRPr="0014390F">
              <w:rPr>
                <w:sz w:val="20"/>
              </w:rPr>
              <w:t>IETF (ccamp)</w:t>
            </w:r>
          </w:p>
        </w:tc>
        <w:tc>
          <w:tcPr>
            <w:tcW w:w="1985" w:type="dxa"/>
          </w:tcPr>
          <w:p w:rsidR="009A1DE8" w:rsidRDefault="009A1DE8" w:rsidP="006F298E">
            <w:pPr>
              <w:rPr>
                <w:sz w:val="20"/>
                <w:lang w:eastAsia="ja-JP"/>
              </w:rPr>
            </w:pPr>
            <w:r>
              <w:rPr>
                <w:sz w:val="20"/>
                <w:lang w:eastAsia="ja-JP"/>
              </w:rPr>
              <w:t>RFC5146</w:t>
            </w:r>
          </w:p>
        </w:tc>
        <w:tc>
          <w:tcPr>
            <w:tcW w:w="4590" w:type="dxa"/>
          </w:tcPr>
          <w:p w:rsidR="009A1DE8" w:rsidRPr="0014390F" w:rsidRDefault="009A1DE8" w:rsidP="006F298E">
            <w:pPr>
              <w:rPr>
                <w:sz w:val="20"/>
              </w:rPr>
            </w:pPr>
            <w:r w:rsidRPr="0014390F">
              <w:rPr>
                <w:sz w:val="20"/>
              </w:rPr>
              <w:t>Interworking Requirements to Support Operation of MPLS-TE</w:t>
            </w:r>
            <w:r>
              <w:rPr>
                <w:sz w:val="20"/>
              </w:rPr>
              <w:t xml:space="preserve"> </w:t>
            </w:r>
            <w:r w:rsidRPr="0014390F">
              <w:rPr>
                <w:sz w:val="20"/>
              </w:rPr>
              <w:t>over GMPLS Networks</w:t>
            </w:r>
          </w:p>
        </w:tc>
        <w:tc>
          <w:tcPr>
            <w:tcW w:w="1260" w:type="dxa"/>
          </w:tcPr>
          <w:p w:rsidR="009A1DE8" w:rsidRDefault="009A1DE8" w:rsidP="006F298E">
            <w:pPr>
              <w:rPr>
                <w:sz w:val="20"/>
                <w:lang w:eastAsia="ja-JP"/>
              </w:rPr>
            </w:pPr>
            <w:r>
              <w:rPr>
                <w:sz w:val="20"/>
                <w:lang w:eastAsia="ja-JP"/>
              </w:rPr>
              <w:t>03/2008</w:t>
            </w:r>
          </w:p>
        </w:tc>
      </w:tr>
      <w:tr w:rsidR="009A1DE8" w:rsidRPr="00AC3423" w:rsidTr="006F298E">
        <w:trPr>
          <w:cantSplit/>
          <w:jc w:val="center"/>
        </w:trPr>
        <w:tc>
          <w:tcPr>
            <w:tcW w:w="1604" w:type="dxa"/>
          </w:tcPr>
          <w:p w:rsidR="009A1DE8" w:rsidRPr="00A71C89" w:rsidRDefault="009A1DE8" w:rsidP="006F298E">
            <w:pPr>
              <w:rPr>
                <w:sz w:val="20"/>
              </w:rPr>
            </w:pPr>
            <w:r w:rsidRPr="0014390F">
              <w:rPr>
                <w:sz w:val="20"/>
              </w:rPr>
              <w:t>IETF (ccamp)</w:t>
            </w:r>
          </w:p>
        </w:tc>
        <w:tc>
          <w:tcPr>
            <w:tcW w:w="1985" w:type="dxa"/>
          </w:tcPr>
          <w:p w:rsidR="009A1DE8" w:rsidRDefault="009A1DE8" w:rsidP="006F298E">
            <w:pPr>
              <w:rPr>
                <w:sz w:val="20"/>
                <w:lang w:eastAsia="ja-JP"/>
              </w:rPr>
            </w:pPr>
            <w:r>
              <w:rPr>
                <w:sz w:val="20"/>
                <w:lang w:eastAsia="ja-JP"/>
              </w:rPr>
              <w:t>RFC5150</w:t>
            </w:r>
          </w:p>
        </w:tc>
        <w:tc>
          <w:tcPr>
            <w:tcW w:w="4590" w:type="dxa"/>
          </w:tcPr>
          <w:p w:rsidR="009A1DE8" w:rsidRPr="00A71C89" w:rsidRDefault="009A1DE8" w:rsidP="006F298E">
            <w:pPr>
              <w:rPr>
                <w:sz w:val="20"/>
              </w:rPr>
            </w:pPr>
            <w:r w:rsidRPr="0014390F">
              <w:rPr>
                <w:sz w:val="20"/>
              </w:rPr>
              <w:t>Lab</w:t>
            </w:r>
            <w:r>
              <w:rPr>
                <w:sz w:val="20"/>
              </w:rPr>
              <w:t xml:space="preserve">el Switched Path Stitching with </w:t>
            </w:r>
            <w:r w:rsidRPr="0014390F">
              <w:rPr>
                <w:sz w:val="20"/>
              </w:rPr>
              <w:t>Generalized Multiprotocol Label Switching Traffic Engineering (GMPLS TE)</w:t>
            </w:r>
          </w:p>
        </w:tc>
        <w:tc>
          <w:tcPr>
            <w:tcW w:w="1260" w:type="dxa"/>
          </w:tcPr>
          <w:p w:rsidR="009A1DE8" w:rsidRDefault="009A1DE8" w:rsidP="006F298E">
            <w:pPr>
              <w:rPr>
                <w:sz w:val="20"/>
                <w:lang w:eastAsia="ja-JP"/>
              </w:rPr>
            </w:pPr>
            <w:r>
              <w:rPr>
                <w:sz w:val="20"/>
                <w:lang w:eastAsia="ja-JP"/>
              </w:rPr>
              <w:t>02/2008</w:t>
            </w:r>
          </w:p>
        </w:tc>
      </w:tr>
      <w:tr w:rsidR="009A1DE8" w:rsidRPr="00AC3423" w:rsidTr="006F298E">
        <w:trPr>
          <w:cantSplit/>
          <w:jc w:val="center"/>
        </w:trPr>
        <w:tc>
          <w:tcPr>
            <w:tcW w:w="1604" w:type="dxa"/>
          </w:tcPr>
          <w:p w:rsidR="009A1DE8" w:rsidRPr="00AC3423" w:rsidRDefault="009A1DE8" w:rsidP="006F298E">
            <w:pPr>
              <w:rPr>
                <w:sz w:val="20"/>
              </w:rPr>
            </w:pPr>
            <w:r w:rsidRPr="00A71C89">
              <w:rPr>
                <w:sz w:val="20"/>
              </w:rPr>
              <w:t>IETF (ccamp)</w:t>
            </w:r>
          </w:p>
        </w:tc>
        <w:tc>
          <w:tcPr>
            <w:tcW w:w="1985" w:type="dxa"/>
          </w:tcPr>
          <w:p w:rsidR="009A1DE8" w:rsidRDefault="009A1DE8" w:rsidP="006F298E">
            <w:pPr>
              <w:rPr>
                <w:sz w:val="20"/>
                <w:lang w:eastAsia="ja-JP"/>
              </w:rPr>
            </w:pPr>
            <w:r>
              <w:rPr>
                <w:sz w:val="20"/>
                <w:lang w:eastAsia="ja-JP"/>
              </w:rPr>
              <w:t>RFC5151</w:t>
            </w:r>
          </w:p>
        </w:tc>
        <w:tc>
          <w:tcPr>
            <w:tcW w:w="4590" w:type="dxa"/>
          </w:tcPr>
          <w:p w:rsidR="009A1DE8" w:rsidRPr="00AC3423" w:rsidRDefault="009A1DE8" w:rsidP="006F298E">
            <w:pPr>
              <w:rPr>
                <w:sz w:val="20"/>
              </w:rPr>
            </w:pPr>
            <w:r w:rsidRPr="00A71C89">
              <w:rPr>
                <w:sz w:val="20"/>
              </w:rPr>
              <w:t>Inter-Domain MPLS and GMPLS Traffic Engineering --</w:t>
            </w:r>
            <w:r>
              <w:rPr>
                <w:sz w:val="20"/>
              </w:rPr>
              <w:t xml:space="preserve"> </w:t>
            </w:r>
            <w:r w:rsidRPr="00A71C89">
              <w:rPr>
                <w:sz w:val="20"/>
              </w:rPr>
              <w:t>Resource Reservation Protocol-Traffic Engineering (RSVP-TE) Extensions</w:t>
            </w:r>
          </w:p>
        </w:tc>
        <w:tc>
          <w:tcPr>
            <w:tcW w:w="1260" w:type="dxa"/>
          </w:tcPr>
          <w:p w:rsidR="009A1DE8" w:rsidRDefault="009A1DE8" w:rsidP="006F298E">
            <w:pPr>
              <w:rPr>
                <w:sz w:val="20"/>
                <w:lang w:eastAsia="ja-JP"/>
              </w:rPr>
            </w:pPr>
            <w:r>
              <w:rPr>
                <w:sz w:val="20"/>
                <w:lang w:eastAsia="ja-JP"/>
              </w:rPr>
              <w:t>02/2008</w:t>
            </w:r>
          </w:p>
        </w:tc>
      </w:tr>
      <w:tr w:rsidR="009A1DE8" w:rsidRPr="00AC3423" w:rsidTr="006F298E">
        <w:trPr>
          <w:cantSplit/>
          <w:jc w:val="center"/>
        </w:trPr>
        <w:tc>
          <w:tcPr>
            <w:tcW w:w="1604" w:type="dxa"/>
          </w:tcPr>
          <w:p w:rsidR="009A1DE8" w:rsidRPr="00AC3423" w:rsidRDefault="009A1DE8" w:rsidP="006F298E">
            <w:pPr>
              <w:rPr>
                <w:sz w:val="20"/>
              </w:rPr>
            </w:pPr>
            <w:r w:rsidRPr="009845DE">
              <w:rPr>
                <w:sz w:val="20"/>
              </w:rPr>
              <w:t>IETF (ccamp)</w:t>
            </w:r>
          </w:p>
        </w:tc>
        <w:tc>
          <w:tcPr>
            <w:tcW w:w="1985" w:type="dxa"/>
          </w:tcPr>
          <w:p w:rsidR="009A1DE8" w:rsidRDefault="009A1DE8" w:rsidP="006F298E">
            <w:pPr>
              <w:rPr>
                <w:sz w:val="20"/>
                <w:lang w:eastAsia="ja-JP"/>
              </w:rPr>
            </w:pPr>
            <w:r>
              <w:rPr>
                <w:sz w:val="20"/>
                <w:lang w:eastAsia="ja-JP"/>
              </w:rPr>
              <w:t>RFC5152</w:t>
            </w:r>
          </w:p>
        </w:tc>
        <w:tc>
          <w:tcPr>
            <w:tcW w:w="4590" w:type="dxa"/>
          </w:tcPr>
          <w:p w:rsidR="009A1DE8" w:rsidRPr="00AC3423" w:rsidRDefault="009A1DE8" w:rsidP="006F298E">
            <w:pPr>
              <w:rPr>
                <w:sz w:val="20"/>
              </w:rPr>
            </w:pPr>
            <w:r w:rsidRPr="009845DE">
              <w:rPr>
                <w:sz w:val="20"/>
              </w:rPr>
              <w:t>A Per-Domain Path Computation Method for Establishing Inter-Domain</w:t>
            </w:r>
            <w:r>
              <w:rPr>
                <w:sz w:val="20"/>
              </w:rPr>
              <w:t xml:space="preserve"> </w:t>
            </w:r>
            <w:r w:rsidRPr="009845DE">
              <w:rPr>
                <w:sz w:val="20"/>
              </w:rPr>
              <w:t>Traffic Engineering (TE) Label Switched Paths (LSPs)</w:t>
            </w:r>
          </w:p>
        </w:tc>
        <w:tc>
          <w:tcPr>
            <w:tcW w:w="1260" w:type="dxa"/>
          </w:tcPr>
          <w:p w:rsidR="009A1DE8" w:rsidRDefault="009A1DE8" w:rsidP="006F298E">
            <w:pPr>
              <w:rPr>
                <w:sz w:val="20"/>
                <w:lang w:eastAsia="ja-JP"/>
              </w:rPr>
            </w:pPr>
            <w:r>
              <w:rPr>
                <w:sz w:val="20"/>
                <w:lang w:eastAsia="ja-JP"/>
              </w:rPr>
              <w:t>02/2008</w:t>
            </w:r>
          </w:p>
        </w:tc>
      </w:tr>
      <w:tr w:rsidR="009A1DE8" w:rsidRPr="00AC3423" w:rsidTr="006F298E">
        <w:trPr>
          <w:cantSplit/>
          <w:jc w:val="center"/>
        </w:trPr>
        <w:tc>
          <w:tcPr>
            <w:tcW w:w="1604" w:type="dxa"/>
          </w:tcPr>
          <w:p w:rsidR="009A1DE8" w:rsidRPr="00AC3423" w:rsidRDefault="009A1DE8" w:rsidP="006F298E">
            <w:pPr>
              <w:rPr>
                <w:sz w:val="20"/>
              </w:rPr>
            </w:pPr>
            <w:r w:rsidRPr="009845DE">
              <w:rPr>
                <w:sz w:val="20"/>
              </w:rPr>
              <w:t>IETF (ccamp)</w:t>
            </w:r>
          </w:p>
        </w:tc>
        <w:tc>
          <w:tcPr>
            <w:tcW w:w="1985" w:type="dxa"/>
          </w:tcPr>
          <w:p w:rsidR="009A1DE8" w:rsidRDefault="009A1DE8" w:rsidP="006F298E">
            <w:pPr>
              <w:rPr>
                <w:sz w:val="20"/>
                <w:lang w:eastAsia="ja-JP"/>
              </w:rPr>
            </w:pPr>
            <w:r>
              <w:rPr>
                <w:sz w:val="20"/>
                <w:lang w:eastAsia="ja-JP"/>
              </w:rPr>
              <w:t>RFC5212</w:t>
            </w:r>
          </w:p>
        </w:tc>
        <w:tc>
          <w:tcPr>
            <w:tcW w:w="4590" w:type="dxa"/>
          </w:tcPr>
          <w:p w:rsidR="009A1DE8" w:rsidRPr="00AC3423" w:rsidRDefault="009A1DE8" w:rsidP="006F298E">
            <w:pPr>
              <w:rPr>
                <w:sz w:val="20"/>
              </w:rPr>
            </w:pPr>
            <w:r w:rsidRPr="009845DE">
              <w:rPr>
                <w:sz w:val="20"/>
              </w:rPr>
              <w:t>Requirements for GMPLS-Based</w:t>
            </w:r>
            <w:r>
              <w:rPr>
                <w:sz w:val="20"/>
              </w:rPr>
              <w:t xml:space="preserve"> </w:t>
            </w:r>
            <w:r w:rsidRPr="009845DE">
              <w:rPr>
                <w:sz w:val="20"/>
              </w:rPr>
              <w:t>Multi-Region and Multi-Layer Networks (MRN/MLN)</w:t>
            </w:r>
          </w:p>
        </w:tc>
        <w:tc>
          <w:tcPr>
            <w:tcW w:w="1260" w:type="dxa"/>
          </w:tcPr>
          <w:p w:rsidR="009A1DE8" w:rsidRDefault="009A1DE8" w:rsidP="006F298E">
            <w:pPr>
              <w:rPr>
                <w:sz w:val="20"/>
                <w:lang w:eastAsia="ja-JP"/>
              </w:rPr>
            </w:pPr>
            <w:r>
              <w:rPr>
                <w:sz w:val="20"/>
                <w:lang w:eastAsia="ja-JP"/>
              </w:rPr>
              <w:t>07/2008</w:t>
            </w:r>
          </w:p>
        </w:tc>
      </w:tr>
      <w:tr w:rsidR="009A1DE8" w:rsidRPr="00AC3423" w:rsidTr="006F298E">
        <w:trPr>
          <w:cantSplit/>
          <w:jc w:val="center"/>
        </w:trPr>
        <w:tc>
          <w:tcPr>
            <w:tcW w:w="1604" w:type="dxa"/>
          </w:tcPr>
          <w:p w:rsidR="009A1DE8" w:rsidRPr="009845DE" w:rsidRDefault="009A1DE8" w:rsidP="006F298E">
            <w:pPr>
              <w:rPr>
                <w:sz w:val="20"/>
              </w:rPr>
            </w:pPr>
            <w:r w:rsidRPr="00A71C89">
              <w:rPr>
                <w:sz w:val="20"/>
              </w:rPr>
              <w:lastRenderedPageBreak/>
              <w:t>IETF (ccamp)</w:t>
            </w:r>
          </w:p>
        </w:tc>
        <w:tc>
          <w:tcPr>
            <w:tcW w:w="1985" w:type="dxa"/>
          </w:tcPr>
          <w:p w:rsidR="009A1DE8" w:rsidRDefault="009A1DE8" w:rsidP="006F298E">
            <w:pPr>
              <w:rPr>
                <w:sz w:val="20"/>
                <w:lang w:eastAsia="ja-JP"/>
              </w:rPr>
            </w:pPr>
            <w:r>
              <w:rPr>
                <w:sz w:val="20"/>
                <w:lang w:eastAsia="ja-JP"/>
              </w:rPr>
              <w:t>RFC5298</w:t>
            </w:r>
          </w:p>
        </w:tc>
        <w:tc>
          <w:tcPr>
            <w:tcW w:w="4590" w:type="dxa"/>
          </w:tcPr>
          <w:p w:rsidR="009A1DE8" w:rsidRPr="009845DE" w:rsidRDefault="009A1DE8" w:rsidP="006F298E">
            <w:pPr>
              <w:rPr>
                <w:sz w:val="20"/>
              </w:rPr>
            </w:pPr>
            <w:r w:rsidRPr="00A71C89">
              <w:rPr>
                <w:sz w:val="20"/>
              </w:rPr>
              <w:t>Analysis of Inter-Domain Label Switched Path (LSP) Recovery</w:t>
            </w:r>
          </w:p>
        </w:tc>
        <w:tc>
          <w:tcPr>
            <w:tcW w:w="1260" w:type="dxa"/>
          </w:tcPr>
          <w:p w:rsidR="009A1DE8" w:rsidRDefault="009A1DE8" w:rsidP="006F298E">
            <w:pPr>
              <w:rPr>
                <w:sz w:val="20"/>
                <w:lang w:eastAsia="ja-JP"/>
              </w:rPr>
            </w:pPr>
            <w:r>
              <w:rPr>
                <w:sz w:val="20"/>
                <w:lang w:eastAsia="ja-JP"/>
              </w:rPr>
              <w:t>08/2008</w:t>
            </w:r>
          </w:p>
        </w:tc>
      </w:tr>
      <w:tr w:rsidR="009A1DE8" w:rsidRPr="00AC3423" w:rsidTr="006F298E">
        <w:trPr>
          <w:cantSplit/>
          <w:jc w:val="center"/>
        </w:trPr>
        <w:tc>
          <w:tcPr>
            <w:tcW w:w="1604" w:type="dxa"/>
          </w:tcPr>
          <w:p w:rsidR="009A1DE8" w:rsidRPr="00A71C89" w:rsidRDefault="009A1DE8" w:rsidP="006F298E">
            <w:pPr>
              <w:rPr>
                <w:sz w:val="20"/>
              </w:rPr>
            </w:pPr>
            <w:r w:rsidRPr="0014390F">
              <w:rPr>
                <w:sz w:val="20"/>
              </w:rPr>
              <w:t>IETF (ccamp)</w:t>
            </w:r>
          </w:p>
        </w:tc>
        <w:tc>
          <w:tcPr>
            <w:tcW w:w="1985" w:type="dxa"/>
          </w:tcPr>
          <w:p w:rsidR="009A1DE8" w:rsidRDefault="009A1DE8" w:rsidP="006F298E">
            <w:pPr>
              <w:rPr>
                <w:sz w:val="20"/>
                <w:lang w:eastAsia="ja-JP"/>
              </w:rPr>
            </w:pPr>
            <w:r>
              <w:rPr>
                <w:sz w:val="20"/>
                <w:lang w:eastAsia="ja-JP"/>
              </w:rPr>
              <w:t>RFC5316</w:t>
            </w:r>
          </w:p>
        </w:tc>
        <w:tc>
          <w:tcPr>
            <w:tcW w:w="4590" w:type="dxa"/>
          </w:tcPr>
          <w:p w:rsidR="009A1DE8" w:rsidRPr="00A71C89" w:rsidRDefault="009A1DE8" w:rsidP="006F298E">
            <w:pPr>
              <w:rPr>
                <w:sz w:val="20"/>
              </w:rPr>
            </w:pPr>
            <w:smartTag w:uri="urn:schemas-microsoft-com:office:smarttags" w:element="place">
              <w:r w:rsidRPr="0014390F">
                <w:rPr>
                  <w:sz w:val="20"/>
                </w:rPr>
                <w:t>ISIS</w:t>
              </w:r>
            </w:smartTag>
            <w:r w:rsidRPr="0014390F">
              <w:rPr>
                <w:sz w:val="20"/>
              </w:rPr>
              <w:t xml:space="preserve"> Extensions in Support of Inter-Autonomous System (AS) MPLS and GMPLS Traffic Engineering</w:t>
            </w:r>
          </w:p>
        </w:tc>
        <w:tc>
          <w:tcPr>
            <w:tcW w:w="1260" w:type="dxa"/>
          </w:tcPr>
          <w:p w:rsidR="009A1DE8" w:rsidRDefault="009A1DE8" w:rsidP="006F298E">
            <w:pPr>
              <w:rPr>
                <w:sz w:val="20"/>
                <w:lang w:eastAsia="ja-JP"/>
              </w:rPr>
            </w:pPr>
            <w:r>
              <w:rPr>
                <w:sz w:val="20"/>
                <w:lang w:eastAsia="ja-JP"/>
              </w:rPr>
              <w:t>12/2008</w:t>
            </w:r>
          </w:p>
        </w:tc>
      </w:tr>
      <w:tr w:rsidR="009A1DE8" w:rsidRPr="00AC3423" w:rsidTr="006F298E">
        <w:trPr>
          <w:cantSplit/>
          <w:jc w:val="center"/>
        </w:trPr>
        <w:tc>
          <w:tcPr>
            <w:tcW w:w="1604" w:type="dxa"/>
          </w:tcPr>
          <w:p w:rsidR="009A1DE8" w:rsidRPr="00AC3423" w:rsidRDefault="009A1DE8" w:rsidP="006F298E">
            <w:pPr>
              <w:rPr>
                <w:sz w:val="20"/>
              </w:rPr>
            </w:pPr>
            <w:r w:rsidRPr="009845DE">
              <w:rPr>
                <w:sz w:val="20"/>
              </w:rPr>
              <w:t>IETF (ccamp)</w:t>
            </w:r>
          </w:p>
        </w:tc>
        <w:tc>
          <w:tcPr>
            <w:tcW w:w="1985" w:type="dxa"/>
          </w:tcPr>
          <w:p w:rsidR="009A1DE8" w:rsidRDefault="009A1DE8" w:rsidP="006F298E">
            <w:pPr>
              <w:rPr>
                <w:sz w:val="20"/>
                <w:lang w:eastAsia="ja-JP"/>
              </w:rPr>
            </w:pPr>
            <w:r>
              <w:rPr>
                <w:sz w:val="20"/>
                <w:lang w:eastAsia="ja-JP"/>
              </w:rPr>
              <w:t>RFC5339</w:t>
            </w:r>
          </w:p>
        </w:tc>
        <w:tc>
          <w:tcPr>
            <w:tcW w:w="4590" w:type="dxa"/>
          </w:tcPr>
          <w:p w:rsidR="009A1DE8" w:rsidRPr="00AC3423" w:rsidRDefault="009A1DE8" w:rsidP="006F298E">
            <w:pPr>
              <w:rPr>
                <w:sz w:val="20"/>
              </w:rPr>
            </w:pPr>
            <w:r w:rsidRPr="009845DE">
              <w:rPr>
                <w:sz w:val="20"/>
              </w:rPr>
              <w:t>Evaluation of Existing GMPLS Protocols</w:t>
            </w:r>
            <w:r>
              <w:rPr>
                <w:sz w:val="20"/>
              </w:rPr>
              <w:t xml:space="preserve"> </w:t>
            </w:r>
            <w:r w:rsidRPr="009845DE">
              <w:rPr>
                <w:sz w:val="20"/>
              </w:rPr>
              <w:t>against Multi-Layer and Multi-Region Networks (MLN/MRN)</w:t>
            </w:r>
          </w:p>
        </w:tc>
        <w:tc>
          <w:tcPr>
            <w:tcW w:w="1260" w:type="dxa"/>
          </w:tcPr>
          <w:p w:rsidR="009A1DE8" w:rsidRDefault="009A1DE8" w:rsidP="006F298E">
            <w:pPr>
              <w:rPr>
                <w:sz w:val="20"/>
                <w:lang w:eastAsia="ja-JP"/>
              </w:rPr>
            </w:pPr>
            <w:r>
              <w:rPr>
                <w:sz w:val="20"/>
                <w:lang w:eastAsia="ja-JP"/>
              </w:rPr>
              <w:t>09/2008</w:t>
            </w:r>
          </w:p>
        </w:tc>
      </w:tr>
      <w:tr w:rsidR="009A1DE8" w:rsidRPr="00AC3423" w:rsidTr="006F298E">
        <w:trPr>
          <w:cantSplit/>
          <w:jc w:val="center"/>
        </w:trPr>
        <w:tc>
          <w:tcPr>
            <w:tcW w:w="1604" w:type="dxa"/>
          </w:tcPr>
          <w:p w:rsidR="009A1DE8" w:rsidRPr="009845DE" w:rsidRDefault="009A1DE8" w:rsidP="006F298E">
            <w:pPr>
              <w:rPr>
                <w:sz w:val="20"/>
              </w:rPr>
            </w:pPr>
            <w:r w:rsidRPr="0014390F">
              <w:rPr>
                <w:sz w:val="20"/>
              </w:rPr>
              <w:t>IETF (ccamp)</w:t>
            </w:r>
          </w:p>
        </w:tc>
        <w:tc>
          <w:tcPr>
            <w:tcW w:w="1985" w:type="dxa"/>
          </w:tcPr>
          <w:p w:rsidR="009A1DE8" w:rsidRDefault="009A1DE8" w:rsidP="006F298E">
            <w:pPr>
              <w:rPr>
                <w:sz w:val="20"/>
                <w:lang w:eastAsia="ja-JP"/>
              </w:rPr>
            </w:pPr>
            <w:r>
              <w:rPr>
                <w:sz w:val="20"/>
                <w:lang w:eastAsia="ja-JP"/>
              </w:rPr>
              <w:t>RFC5392</w:t>
            </w:r>
          </w:p>
        </w:tc>
        <w:tc>
          <w:tcPr>
            <w:tcW w:w="4590" w:type="dxa"/>
          </w:tcPr>
          <w:p w:rsidR="009A1DE8" w:rsidRPr="009845DE" w:rsidRDefault="009A1DE8" w:rsidP="006F298E">
            <w:pPr>
              <w:rPr>
                <w:sz w:val="20"/>
              </w:rPr>
            </w:pPr>
            <w:r w:rsidRPr="0014390F">
              <w:rPr>
                <w:sz w:val="20"/>
              </w:rPr>
              <w:t>OSPF Extensions in Support of Inter-Autonomous System (AS) MPLS and GMPLS Traffic Engineering</w:t>
            </w:r>
          </w:p>
        </w:tc>
        <w:tc>
          <w:tcPr>
            <w:tcW w:w="1260" w:type="dxa"/>
          </w:tcPr>
          <w:p w:rsidR="009A1DE8" w:rsidRDefault="009A1DE8" w:rsidP="006F298E">
            <w:pPr>
              <w:rPr>
                <w:sz w:val="20"/>
                <w:lang w:eastAsia="ja-JP"/>
              </w:rPr>
            </w:pPr>
            <w:r>
              <w:rPr>
                <w:sz w:val="20"/>
                <w:lang w:eastAsia="ja-JP"/>
              </w:rPr>
              <w:t>01/2009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Default="009A1DE8" w:rsidP="006F298E">
            <w:pPr>
              <w:rPr>
                <w:sz w:val="20"/>
                <w:lang w:eastAsia="ja-JP"/>
              </w:rPr>
            </w:pPr>
            <w:r>
              <w:rPr>
                <w:sz w:val="20"/>
                <w:lang w:eastAsia="ja-JP"/>
              </w:rPr>
              <w:t>RFC5420 (replaces RFC4420)</w:t>
            </w:r>
          </w:p>
        </w:tc>
        <w:tc>
          <w:tcPr>
            <w:tcW w:w="4590" w:type="dxa"/>
          </w:tcPr>
          <w:p w:rsidR="009A1DE8" w:rsidRPr="00AC3423" w:rsidRDefault="009A1DE8" w:rsidP="006F298E">
            <w:pPr>
              <w:rPr>
                <w:sz w:val="20"/>
              </w:rPr>
            </w:pPr>
            <w:r w:rsidRPr="00D67B3D">
              <w:rPr>
                <w:sz w:val="20"/>
              </w:rPr>
              <w:t>Encoding of Attributes for MPLS LSP Establishment Using Resource Reservation Protocol Traffic Engineering (RSVP-TE)</w:t>
            </w:r>
          </w:p>
        </w:tc>
        <w:tc>
          <w:tcPr>
            <w:tcW w:w="1260" w:type="dxa"/>
          </w:tcPr>
          <w:p w:rsidR="009A1DE8" w:rsidRDefault="009A1DE8" w:rsidP="006F298E">
            <w:pPr>
              <w:rPr>
                <w:sz w:val="20"/>
                <w:lang w:eastAsia="ja-JP"/>
              </w:rPr>
            </w:pPr>
            <w:r>
              <w:rPr>
                <w:sz w:val="20"/>
                <w:lang w:eastAsia="ja-JP"/>
              </w:rPr>
              <w:t>02/2009</w:t>
            </w:r>
          </w:p>
        </w:tc>
      </w:tr>
      <w:tr w:rsidR="009A1DE8" w:rsidRPr="00AC3423" w:rsidTr="006F298E">
        <w:trPr>
          <w:cantSplit/>
          <w:jc w:val="center"/>
        </w:trPr>
        <w:tc>
          <w:tcPr>
            <w:tcW w:w="1604" w:type="dxa"/>
          </w:tcPr>
          <w:p w:rsidR="009A1DE8" w:rsidRPr="00AC3423" w:rsidRDefault="009A1DE8" w:rsidP="006F298E">
            <w:pPr>
              <w:rPr>
                <w:sz w:val="20"/>
              </w:rPr>
            </w:pPr>
            <w:r w:rsidRPr="00115468">
              <w:rPr>
                <w:sz w:val="20"/>
              </w:rPr>
              <w:t>IETF (ccamp)</w:t>
            </w:r>
          </w:p>
        </w:tc>
        <w:tc>
          <w:tcPr>
            <w:tcW w:w="1985" w:type="dxa"/>
          </w:tcPr>
          <w:p w:rsidR="009A1DE8" w:rsidRDefault="009A1DE8" w:rsidP="006F298E">
            <w:pPr>
              <w:rPr>
                <w:sz w:val="20"/>
                <w:lang w:eastAsia="ja-JP"/>
              </w:rPr>
            </w:pPr>
            <w:r>
              <w:rPr>
                <w:sz w:val="20"/>
                <w:lang w:eastAsia="ja-JP"/>
              </w:rPr>
              <w:t>RFC5467</w:t>
            </w:r>
          </w:p>
        </w:tc>
        <w:tc>
          <w:tcPr>
            <w:tcW w:w="4590" w:type="dxa"/>
          </w:tcPr>
          <w:p w:rsidR="009A1DE8" w:rsidRPr="00D67B3D" w:rsidRDefault="009A1DE8" w:rsidP="006F298E">
            <w:pPr>
              <w:rPr>
                <w:sz w:val="20"/>
              </w:rPr>
            </w:pPr>
            <w:r w:rsidRPr="00115468">
              <w:rPr>
                <w:sz w:val="20"/>
              </w:rPr>
              <w:t>GMPLS Asymmetric Bandwidth Bidirectional Label Switched Paths (LSPs)</w:t>
            </w:r>
          </w:p>
        </w:tc>
        <w:tc>
          <w:tcPr>
            <w:tcW w:w="1260" w:type="dxa"/>
          </w:tcPr>
          <w:p w:rsidR="009A1DE8" w:rsidRDefault="009A1DE8" w:rsidP="006F298E">
            <w:pPr>
              <w:rPr>
                <w:sz w:val="20"/>
                <w:lang w:eastAsia="ja-JP"/>
              </w:rPr>
            </w:pPr>
            <w:r>
              <w:rPr>
                <w:sz w:val="20"/>
                <w:lang w:eastAsia="ja-JP"/>
              </w:rPr>
              <w:t>03/2009</w:t>
            </w:r>
          </w:p>
        </w:tc>
      </w:tr>
      <w:tr w:rsidR="009A1DE8" w:rsidRPr="00AC3423" w:rsidTr="006F298E">
        <w:trPr>
          <w:cantSplit/>
          <w:jc w:val="center"/>
        </w:trPr>
        <w:tc>
          <w:tcPr>
            <w:tcW w:w="1604" w:type="dxa"/>
          </w:tcPr>
          <w:p w:rsidR="009A1DE8" w:rsidRPr="009845DE" w:rsidRDefault="009A1DE8" w:rsidP="006F298E">
            <w:pPr>
              <w:rPr>
                <w:sz w:val="20"/>
              </w:rPr>
            </w:pPr>
            <w:r w:rsidRPr="0014390F">
              <w:rPr>
                <w:sz w:val="20"/>
              </w:rPr>
              <w:t>IETF (ccamp)</w:t>
            </w:r>
          </w:p>
        </w:tc>
        <w:tc>
          <w:tcPr>
            <w:tcW w:w="1985" w:type="dxa"/>
          </w:tcPr>
          <w:p w:rsidR="009A1DE8" w:rsidRDefault="009A1DE8" w:rsidP="006F298E">
            <w:pPr>
              <w:rPr>
                <w:sz w:val="20"/>
                <w:lang w:eastAsia="ja-JP"/>
              </w:rPr>
            </w:pPr>
            <w:r>
              <w:rPr>
                <w:sz w:val="20"/>
                <w:lang w:eastAsia="ja-JP"/>
              </w:rPr>
              <w:t>RFC5493</w:t>
            </w:r>
          </w:p>
        </w:tc>
        <w:tc>
          <w:tcPr>
            <w:tcW w:w="4590" w:type="dxa"/>
          </w:tcPr>
          <w:p w:rsidR="009A1DE8" w:rsidRPr="009845DE" w:rsidRDefault="009A1DE8" w:rsidP="006F298E">
            <w:pPr>
              <w:rPr>
                <w:sz w:val="20"/>
              </w:rPr>
            </w:pPr>
            <w:r w:rsidRPr="0014390F">
              <w:rPr>
                <w:sz w:val="20"/>
              </w:rPr>
              <w:t>Requirements for the Conversion between</w:t>
            </w:r>
            <w:r>
              <w:rPr>
                <w:sz w:val="20"/>
              </w:rPr>
              <w:t xml:space="preserve"> </w:t>
            </w:r>
            <w:r w:rsidRPr="0014390F">
              <w:rPr>
                <w:sz w:val="20"/>
              </w:rPr>
              <w:t>Permanent Connections and Switched Connections in a</w:t>
            </w:r>
            <w:r>
              <w:rPr>
                <w:sz w:val="20"/>
              </w:rPr>
              <w:t xml:space="preserve"> </w:t>
            </w:r>
            <w:r w:rsidRPr="0014390F">
              <w:rPr>
                <w:sz w:val="20"/>
              </w:rPr>
              <w:t>Generalized Multiprotocol Label Switching (GMPLS) Network</w:t>
            </w:r>
          </w:p>
        </w:tc>
        <w:tc>
          <w:tcPr>
            <w:tcW w:w="1260" w:type="dxa"/>
          </w:tcPr>
          <w:p w:rsidR="009A1DE8" w:rsidRDefault="009A1DE8" w:rsidP="006F298E">
            <w:pPr>
              <w:rPr>
                <w:sz w:val="20"/>
                <w:lang w:eastAsia="ja-JP"/>
              </w:rPr>
            </w:pPr>
            <w:r>
              <w:rPr>
                <w:sz w:val="20"/>
                <w:lang w:eastAsia="ja-JP"/>
              </w:rPr>
              <w:t>04/2009</w:t>
            </w:r>
          </w:p>
        </w:tc>
      </w:tr>
      <w:tr w:rsidR="009A1DE8" w:rsidRPr="00AC3423" w:rsidTr="006F298E">
        <w:trPr>
          <w:cantSplit/>
          <w:jc w:val="center"/>
        </w:trPr>
        <w:tc>
          <w:tcPr>
            <w:tcW w:w="1604" w:type="dxa"/>
          </w:tcPr>
          <w:p w:rsidR="009A1DE8" w:rsidRPr="00115468" w:rsidRDefault="009A1DE8" w:rsidP="006F298E">
            <w:pPr>
              <w:rPr>
                <w:sz w:val="20"/>
              </w:rPr>
            </w:pPr>
            <w:r w:rsidRPr="009845DE">
              <w:rPr>
                <w:sz w:val="20"/>
              </w:rPr>
              <w:t>IETF (ccamp)</w:t>
            </w:r>
          </w:p>
        </w:tc>
        <w:tc>
          <w:tcPr>
            <w:tcW w:w="1985" w:type="dxa"/>
          </w:tcPr>
          <w:p w:rsidR="009A1DE8" w:rsidRDefault="009A1DE8" w:rsidP="006F298E">
            <w:pPr>
              <w:rPr>
                <w:sz w:val="20"/>
                <w:lang w:eastAsia="ja-JP"/>
              </w:rPr>
            </w:pPr>
            <w:r>
              <w:rPr>
                <w:sz w:val="20"/>
                <w:lang w:eastAsia="ja-JP"/>
              </w:rPr>
              <w:t>RFC5495</w:t>
            </w:r>
          </w:p>
        </w:tc>
        <w:tc>
          <w:tcPr>
            <w:tcW w:w="4590" w:type="dxa"/>
          </w:tcPr>
          <w:p w:rsidR="009A1DE8" w:rsidRPr="00115468" w:rsidRDefault="009A1DE8" w:rsidP="006F298E">
            <w:pPr>
              <w:rPr>
                <w:sz w:val="20"/>
              </w:rPr>
            </w:pPr>
            <w:r w:rsidRPr="009845DE">
              <w:rPr>
                <w:sz w:val="20"/>
              </w:rPr>
              <w:t>Description of the</w:t>
            </w:r>
            <w:r>
              <w:rPr>
                <w:sz w:val="20"/>
              </w:rPr>
              <w:t xml:space="preserve"> </w:t>
            </w:r>
            <w:r w:rsidRPr="009845DE">
              <w:rPr>
                <w:sz w:val="20"/>
              </w:rPr>
              <w:t>Resource Reservation Protocol - Traffic-Engineered (RSVP-TE) Graceful Restart Procedures</w:t>
            </w:r>
          </w:p>
        </w:tc>
        <w:tc>
          <w:tcPr>
            <w:tcW w:w="1260" w:type="dxa"/>
          </w:tcPr>
          <w:p w:rsidR="009A1DE8" w:rsidRDefault="009A1DE8" w:rsidP="006F298E">
            <w:pPr>
              <w:rPr>
                <w:sz w:val="20"/>
                <w:lang w:eastAsia="ja-JP"/>
              </w:rPr>
            </w:pPr>
            <w:r>
              <w:rPr>
                <w:sz w:val="20"/>
                <w:lang w:eastAsia="ja-JP"/>
              </w:rPr>
              <w:t>03/2009</w:t>
            </w:r>
          </w:p>
        </w:tc>
      </w:tr>
      <w:tr w:rsidR="009A1DE8" w:rsidRPr="00AC3423" w:rsidTr="006F298E">
        <w:trPr>
          <w:cantSplit/>
          <w:jc w:val="center"/>
        </w:trPr>
        <w:tc>
          <w:tcPr>
            <w:tcW w:w="1604" w:type="dxa"/>
          </w:tcPr>
          <w:p w:rsidR="009A1DE8" w:rsidRPr="009845DE" w:rsidRDefault="009A1DE8" w:rsidP="006F298E">
            <w:pPr>
              <w:rPr>
                <w:sz w:val="20"/>
              </w:rPr>
            </w:pPr>
            <w:r w:rsidRPr="0014390F">
              <w:rPr>
                <w:sz w:val="20"/>
              </w:rPr>
              <w:t>IETF (ccamp)</w:t>
            </w:r>
          </w:p>
        </w:tc>
        <w:tc>
          <w:tcPr>
            <w:tcW w:w="1985" w:type="dxa"/>
          </w:tcPr>
          <w:p w:rsidR="009A1DE8" w:rsidRDefault="009A1DE8" w:rsidP="006F298E">
            <w:pPr>
              <w:rPr>
                <w:sz w:val="20"/>
                <w:lang w:eastAsia="ja-JP"/>
              </w:rPr>
            </w:pPr>
            <w:r>
              <w:rPr>
                <w:sz w:val="20"/>
                <w:lang w:eastAsia="ja-JP"/>
              </w:rPr>
              <w:t>RFC5553</w:t>
            </w:r>
          </w:p>
        </w:tc>
        <w:tc>
          <w:tcPr>
            <w:tcW w:w="4590" w:type="dxa"/>
          </w:tcPr>
          <w:p w:rsidR="009A1DE8" w:rsidRPr="009845DE" w:rsidRDefault="009A1DE8" w:rsidP="006F298E">
            <w:pPr>
              <w:rPr>
                <w:sz w:val="20"/>
              </w:rPr>
            </w:pPr>
            <w:r w:rsidRPr="0014390F">
              <w:rPr>
                <w:sz w:val="20"/>
              </w:rPr>
              <w:t xml:space="preserve">Resource Reservation Protocol (RSVP) </w:t>
            </w:r>
            <w:r>
              <w:rPr>
                <w:sz w:val="20"/>
              </w:rPr>
              <w:t>Extensions for Path Key Support</w:t>
            </w:r>
          </w:p>
        </w:tc>
        <w:tc>
          <w:tcPr>
            <w:tcW w:w="1260" w:type="dxa"/>
          </w:tcPr>
          <w:p w:rsidR="009A1DE8" w:rsidRDefault="009A1DE8" w:rsidP="006F298E">
            <w:pPr>
              <w:rPr>
                <w:sz w:val="20"/>
                <w:lang w:eastAsia="ja-JP"/>
              </w:rPr>
            </w:pPr>
            <w:r>
              <w:rPr>
                <w:sz w:val="20"/>
                <w:lang w:eastAsia="ja-JP"/>
              </w:rPr>
              <w:t>05/2009</w:t>
            </w:r>
          </w:p>
        </w:tc>
      </w:tr>
      <w:tr w:rsidR="009A1DE8"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014955" w:rsidRDefault="00202477" w:rsidP="006F298E">
            <w:pPr>
              <w:rPr>
                <w:color w:val="000000"/>
                <w:sz w:val="20"/>
                <w:lang w:val="en-US"/>
              </w:rPr>
            </w:pPr>
            <w:hyperlink r:id="rId30" w:history="1">
              <w:r w:rsidR="009A1DE8" w:rsidRPr="00014955">
                <w:rPr>
                  <w:rFonts w:eastAsia="SimSun"/>
                  <w:color w:val="000000"/>
                  <w:sz w:val="20"/>
                  <w:u w:val="single"/>
                  <w:lang w:eastAsia="zh-CN"/>
                </w:rPr>
                <w:t>draft-ietf-ccamp-gmpls-g-694-lambda-labels-04.txt</w:t>
              </w:r>
            </w:hyperlink>
          </w:p>
        </w:tc>
        <w:tc>
          <w:tcPr>
            <w:tcW w:w="4590" w:type="dxa"/>
          </w:tcPr>
          <w:p w:rsidR="009A1DE8" w:rsidRPr="009A13AF" w:rsidRDefault="009A1DE8" w:rsidP="006F298E">
            <w:pPr>
              <w:rPr>
                <w:sz w:val="20"/>
                <w:lang w:val="en-US"/>
              </w:rPr>
            </w:pPr>
            <w:r w:rsidRPr="009A13AF">
              <w:rPr>
                <w:sz w:val="20"/>
                <w:lang w:val="en-US"/>
              </w:rPr>
              <w:t>Generalized Labels for G.694 Lambda-Switching Capable Label Switching Routers</w:t>
            </w:r>
          </w:p>
        </w:tc>
        <w:tc>
          <w:tcPr>
            <w:tcW w:w="1260" w:type="dxa"/>
          </w:tcPr>
          <w:p w:rsidR="009A1DE8" w:rsidRDefault="009A1DE8" w:rsidP="006F298E">
            <w:pPr>
              <w:rPr>
                <w:sz w:val="20"/>
                <w:lang w:eastAsia="ja-JP"/>
              </w:rPr>
            </w:pPr>
            <w:r>
              <w:rPr>
                <w:sz w:val="20"/>
                <w:lang w:eastAsia="ja-JP"/>
              </w:rPr>
              <w:t>03/2009</w:t>
            </w:r>
          </w:p>
        </w:tc>
      </w:tr>
      <w:tr w:rsidR="009A1DE8" w:rsidRPr="00AC3423" w:rsidTr="006F298E">
        <w:trPr>
          <w:cantSplit/>
          <w:jc w:val="center"/>
        </w:trPr>
        <w:tc>
          <w:tcPr>
            <w:tcW w:w="1604" w:type="dxa"/>
          </w:tcPr>
          <w:p w:rsidR="009A1DE8" w:rsidRPr="00AC3423" w:rsidDel="006A4CED" w:rsidRDefault="009A1DE8" w:rsidP="006F298E">
            <w:pPr>
              <w:rPr>
                <w:sz w:val="20"/>
              </w:rPr>
            </w:pPr>
            <w:r w:rsidRPr="00AC3423">
              <w:rPr>
                <w:sz w:val="20"/>
              </w:rPr>
              <w:t>IETF (ccamp)</w:t>
            </w:r>
          </w:p>
        </w:tc>
        <w:tc>
          <w:tcPr>
            <w:tcW w:w="1985" w:type="dxa"/>
          </w:tcPr>
          <w:p w:rsidR="009A1DE8" w:rsidRPr="00E941E4" w:rsidDel="006A4CED" w:rsidRDefault="009A1DE8" w:rsidP="006F298E">
            <w:pPr>
              <w:rPr>
                <w:sz w:val="20"/>
                <w:lang w:val="en-US" w:eastAsia="ja-JP"/>
              </w:rPr>
            </w:pPr>
            <w:r w:rsidRPr="00E941E4">
              <w:rPr>
                <w:sz w:val="20"/>
                <w:lang w:val="en-US"/>
              </w:rPr>
              <w:t>draft-ietf-ccamp-ethernet-traffic-parameters-0</w:t>
            </w:r>
            <w:r>
              <w:rPr>
                <w:sz w:val="20"/>
                <w:lang w:val="en-US" w:eastAsia="ja-JP"/>
              </w:rPr>
              <w:t>8</w:t>
            </w:r>
            <w:r w:rsidRPr="00E941E4">
              <w:rPr>
                <w:sz w:val="20"/>
                <w:lang w:val="en-US"/>
              </w:rPr>
              <w:t>.txt</w:t>
            </w:r>
          </w:p>
        </w:tc>
        <w:tc>
          <w:tcPr>
            <w:tcW w:w="4590" w:type="dxa"/>
          </w:tcPr>
          <w:p w:rsidR="009A1DE8" w:rsidRPr="00E941E4" w:rsidDel="006A4CED" w:rsidRDefault="009A1DE8" w:rsidP="006F298E">
            <w:pPr>
              <w:rPr>
                <w:sz w:val="20"/>
                <w:lang w:val="en-US" w:eastAsia="ja-JP"/>
              </w:rPr>
            </w:pPr>
            <w:r w:rsidRPr="00E941E4">
              <w:rPr>
                <w:sz w:val="20"/>
                <w:lang w:val="en-US"/>
              </w:rPr>
              <w:t>Ethernet Traffic Parameters</w:t>
            </w:r>
          </w:p>
        </w:tc>
        <w:tc>
          <w:tcPr>
            <w:tcW w:w="1260" w:type="dxa"/>
          </w:tcPr>
          <w:p w:rsidR="009A1DE8" w:rsidRPr="00AC3423" w:rsidDel="006A4CED" w:rsidRDefault="009A1DE8" w:rsidP="006F298E">
            <w:pPr>
              <w:rPr>
                <w:sz w:val="20"/>
              </w:rPr>
            </w:pPr>
            <w:r>
              <w:rPr>
                <w:sz w:val="20"/>
              </w:rPr>
              <w:t>04/2009</w:t>
            </w:r>
          </w:p>
        </w:tc>
      </w:tr>
      <w:tr w:rsidR="009A1DE8" w:rsidRPr="00AC3423" w:rsidTr="006F298E">
        <w:trPr>
          <w:cantSplit/>
          <w:jc w:val="center"/>
        </w:trPr>
        <w:tc>
          <w:tcPr>
            <w:tcW w:w="1604" w:type="dxa"/>
          </w:tcPr>
          <w:p w:rsidR="009A1DE8" w:rsidRPr="00AC3423" w:rsidRDefault="009A1DE8" w:rsidP="006F298E">
            <w:pPr>
              <w:rPr>
                <w:sz w:val="20"/>
              </w:rPr>
            </w:pPr>
            <w:r w:rsidRPr="00F9158B">
              <w:rPr>
                <w:sz w:val="20"/>
              </w:rPr>
              <w:t>IETF (ccamp)</w:t>
            </w:r>
          </w:p>
        </w:tc>
        <w:tc>
          <w:tcPr>
            <w:tcW w:w="1985" w:type="dxa"/>
          </w:tcPr>
          <w:p w:rsidR="009A1DE8" w:rsidRPr="00423C8C" w:rsidRDefault="009A1DE8" w:rsidP="006F298E">
            <w:pPr>
              <w:rPr>
                <w:sz w:val="20"/>
                <w:lang w:val="en-US"/>
              </w:rPr>
            </w:pPr>
            <w:r w:rsidRPr="00F9158B">
              <w:rPr>
                <w:sz w:val="20"/>
                <w:lang w:val="en-US"/>
              </w:rPr>
              <w:t>draft-iet</w:t>
            </w:r>
            <w:r>
              <w:rPr>
                <w:sz w:val="20"/>
                <w:lang w:val="en-US"/>
              </w:rPr>
              <w:t>f-ccamp-wson-impairments-00.txt</w:t>
            </w:r>
          </w:p>
        </w:tc>
        <w:tc>
          <w:tcPr>
            <w:tcW w:w="4590" w:type="dxa"/>
          </w:tcPr>
          <w:p w:rsidR="009A1DE8" w:rsidRPr="00423C8C" w:rsidRDefault="009A1DE8" w:rsidP="006F298E">
            <w:pPr>
              <w:rPr>
                <w:sz w:val="20"/>
                <w:lang w:val="en-US"/>
              </w:rPr>
            </w:pPr>
            <w:r w:rsidRPr="00F9158B">
              <w:rPr>
                <w:sz w:val="20"/>
                <w:lang w:val="en-US"/>
              </w:rPr>
              <w:t>A Framework for the Control of Wavelength Switched Optical Networks (WSON) with Impairments</w:t>
            </w:r>
          </w:p>
        </w:tc>
        <w:tc>
          <w:tcPr>
            <w:tcW w:w="1260" w:type="dxa"/>
          </w:tcPr>
          <w:p w:rsidR="009A1DE8" w:rsidRDefault="009A1DE8" w:rsidP="006F298E">
            <w:pPr>
              <w:rPr>
                <w:sz w:val="20"/>
              </w:rPr>
            </w:pPr>
            <w:r>
              <w:rPr>
                <w:sz w:val="20"/>
              </w:rPr>
              <w:t>06/2009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E941E4" w:rsidRDefault="009A1DE8" w:rsidP="006F298E">
            <w:pPr>
              <w:rPr>
                <w:sz w:val="20"/>
                <w:lang w:val="en-US"/>
              </w:rPr>
            </w:pPr>
            <w:r w:rsidRPr="00423C8C">
              <w:rPr>
                <w:sz w:val="20"/>
                <w:lang w:val="en-US"/>
              </w:rPr>
              <w:t>draft-ietf-ccamp-ethernet-gmpls-provider-reqs-02.txt</w:t>
            </w:r>
          </w:p>
        </w:tc>
        <w:tc>
          <w:tcPr>
            <w:tcW w:w="4590" w:type="dxa"/>
          </w:tcPr>
          <w:p w:rsidR="009A1DE8" w:rsidRPr="00E941E4" w:rsidRDefault="009A1DE8" w:rsidP="006F298E">
            <w:pPr>
              <w:rPr>
                <w:sz w:val="20"/>
                <w:lang w:val="en-US"/>
              </w:rPr>
            </w:pPr>
            <w:r w:rsidRPr="00423C8C">
              <w:rPr>
                <w:sz w:val="20"/>
                <w:lang w:val="en-US"/>
              </w:rPr>
              <w:t>Service Provider Requirements for Ethernet control with GMPLS</w:t>
            </w:r>
          </w:p>
        </w:tc>
        <w:tc>
          <w:tcPr>
            <w:tcW w:w="1260" w:type="dxa"/>
          </w:tcPr>
          <w:p w:rsidR="009A1DE8" w:rsidRDefault="009A1DE8" w:rsidP="006F298E">
            <w:pPr>
              <w:rPr>
                <w:sz w:val="20"/>
              </w:rPr>
            </w:pPr>
            <w:r>
              <w:rPr>
                <w:sz w:val="20"/>
              </w:rPr>
              <w:t>06/2009</w:t>
            </w:r>
          </w:p>
        </w:tc>
      </w:tr>
      <w:tr w:rsidR="009A1DE8" w:rsidRPr="00AC3423" w:rsidTr="006F298E">
        <w:trPr>
          <w:cantSplit/>
          <w:jc w:val="center"/>
        </w:trPr>
        <w:tc>
          <w:tcPr>
            <w:tcW w:w="1604" w:type="dxa"/>
          </w:tcPr>
          <w:p w:rsidR="009A1DE8" w:rsidRPr="00F9158B" w:rsidRDefault="009A1DE8" w:rsidP="006F298E">
            <w:pPr>
              <w:rPr>
                <w:sz w:val="20"/>
              </w:rPr>
            </w:pPr>
            <w:r w:rsidRPr="00F9158B">
              <w:rPr>
                <w:sz w:val="20"/>
              </w:rPr>
              <w:t>IETF (ccamp)</w:t>
            </w:r>
          </w:p>
        </w:tc>
        <w:tc>
          <w:tcPr>
            <w:tcW w:w="1985" w:type="dxa"/>
          </w:tcPr>
          <w:p w:rsidR="009A1DE8" w:rsidRPr="00F9158B" w:rsidRDefault="009A1DE8" w:rsidP="006F298E">
            <w:pPr>
              <w:rPr>
                <w:sz w:val="20"/>
                <w:lang w:val="en-US"/>
              </w:rPr>
            </w:pPr>
            <w:r w:rsidRPr="00F9158B">
              <w:rPr>
                <w:sz w:val="20"/>
                <w:lang w:val="en-US"/>
              </w:rPr>
              <w:t>draft-ietf-ccamp-rwa-wson-encode-02.txt</w:t>
            </w:r>
          </w:p>
        </w:tc>
        <w:tc>
          <w:tcPr>
            <w:tcW w:w="4590" w:type="dxa"/>
          </w:tcPr>
          <w:p w:rsidR="009A1DE8" w:rsidRPr="00F9158B" w:rsidRDefault="009A1DE8" w:rsidP="006F298E">
            <w:pPr>
              <w:rPr>
                <w:sz w:val="20"/>
                <w:lang w:val="en-US"/>
              </w:rPr>
            </w:pPr>
            <w:r w:rsidRPr="00F9158B">
              <w:rPr>
                <w:sz w:val="20"/>
                <w:lang w:val="en-US"/>
              </w:rPr>
              <w:t>Routing and Wavelength Assignment Information Encoding for</w:t>
            </w:r>
            <w:r>
              <w:rPr>
                <w:sz w:val="20"/>
                <w:lang w:val="en-US"/>
              </w:rPr>
              <w:t xml:space="preserve"> </w:t>
            </w:r>
            <w:r w:rsidRPr="00F9158B">
              <w:rPr>
                <w:sz w:val="20"/>
                <w:lang w:val="en-US"/>
              </w:rPr>
              <w:t>Wavelength Switched Optical Networks</w:t>
            </w:r>
          </w:p>
        </w:tc>
        <w:tc>
          <w:tcPr>
            <w:tcW w:w="1260" w:type="dxa"/>
          </w:tcPr>
          <w:p w:rsidR="009A1DE8" w:rsidRDefault="009A1DE8" w:rsidP="006F298E">
            <w:pPr>
              <w:rPr>
                <w:sz w:val="20"/>
              </w:rPr>
            </w:pPr>
            <w:r>
              <w:rPr>
                <w:sz w:val="20"/>
              </w:rPr>
              <w:t>07/2009</w:t>
            </w:r>
          </w:p>
        </w:tc>
      </w:tr>
      <w:tr w:rsidR="009A1DE8" w:rsidRPr="00AC3423" w:rsidTr="006F298E">
        <w:trPr>
          <w:cantSplit/>
          <w:jc w:val="center"/>
        </w:trPr>
        <w:tc>
          <w:tcPr>
            <w:tcW w:w="1604" w:type="dxa"/>
          </w:tcPr>
          <w:p w:rsidR="009A1DE8" w:rsidRPr="00AC3423" w:rsidRDefault="009A1DE8" w:rsidP="006F298E">
            <w:pPr>
              <w:rPr>
                <w:sz w:val="20"/>
              </w:rPr>
            </w:pPr>
            <w:r w:rsidRPr="00F9158B">
              <w:rPr>
                <w:sz w:val="20"/>
              </w:rPr>
              <w:t>IETF (ccamp)</w:t>
            </w:r>
          </w:p>
        </w:tc>
        <w:tc>
          <w:tcPr>
            <w:tcW w:w="1985" w:type="dxa"/>
          </w:tcPr>
          <w:p w:rsidR="009A1DE8" w:rsidRPr="00423C8C" w:rsidRDefault="009A1DE8" w:rsidP="006F298E">
            <w:pPr>
              <w:rPr>
                <w:sz w:val="20"/>
                <w:lang w:val="en-US"/>
              </w:rPr>
            </w:pPr>
            <w:r w:rsidRPr="00F9158B">
              <w:rPr>
                <w:sz w:val="20"/>
                <w:lang w:val="en-US"/>
              </w:rPr>
              <w:t>draft-ietf-ccamp-pc-spc-rsvpte-</w:t>
            </w:r>
            <w:r>
              <w:rPr>
                <w:sz w:val="20"/>
                <w:lang w:val="en-US"/>
              </w:rPr>
              <w:t>ext-03.txt</w:t>
            </w:r>
          </w:p>
        </w:tc>
        <w:tc>
          <w:tcPr>
            <w:tcW w:w="4590" w:type="dxa"/>
          </w:tcPr>
          <w:p w:rsidR="009A1DE8" w:rsidRPr="00423C8C" w:rsidRDefault="009A1DE8" w:rsidP="006F298E">
            <w:pPr>
              <w:rPr>
                <w:sz w:val="20"/>
                <w:lang w:val="en-US"/>
              </w:rPr>
            </w:pPr>
            <w:r w:rsidRPr="00F9158B">
              <w:rPr>
                <w:sz w:val="20"/>
                <w:lang w:val="en-US"/>
              </w:rPr>
              <w:t>RSVP-TE Signaling Extension For Management Plane To Control Plane LSP</w:t>
            </w:r>
            <w:r>
              <w:rPr>
                <w:sz w:val="20"/>
                <w:lang w:val="en-US"/>
              </w:rPr>
              <w:t xml:space="preserve"> </w:t>
            </w:r>
            <w:r w:rsidRPr="00F9158B">
              <w:rPr>
                <w:sz w:val="20"/>
                <w:lang w:val="en-US"/>
              </w:rPr>
              <w:t>Handover In A GMPLS Enabled Transport Network</w:t>
            </w:r>
          </w:p>
        </w:tc>
        <w:tc>
          <w:tcPr>
            <w:tcW w:w="1260" w:type="dxa"/>
          </w:tcPr>
          <w:p w:rsidR="009A1DE8" w:rsidRDefault="009A1DE8" w:rsidP="006F298E">
            <w:pPr>
              <w:rPr>
                <w:sz w:val="20"/>
              </w:rPr>
            </w:pPr>
            <w:r>
              <w:rPr>
                <w:sz w:val="20"/>
              </w:rPr>
              <w:t>07/2009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E941E4" w:rsidRDefault="009A1DE8" w:rsidP="006F298E">
            <w:pPr>
              <w:rPr>
                <w:sz w:val="20"/>
                <w:lang w:val="en-US"/>
              </w:rPr>
            </w:pPr>
            <w:r w:rsidRPr="00423C8C">
              <w:rPr>
                <w:sz w:val="20"/>
                <w:lang w:val="en-US"/>
              </w:rPr>
              <w:t>draft-ietf-ccamp-gmpls-mln-extensions-07.txt</w:t>
            </w:r>
          </w:p>
        </w:tc>
        <w:tc>
          <w:tcPr>
            <w:tcW w:w="4590" w:type="dxa"/>
          </w:tcPr>
          <w:p w:rsidR="009A1DE8" w:rsidRPr="00E941E4" w:rsidRDefault="009A1DE8" w:rsidP="006F298E">
            <w:pPr>
              <w:rPr>
                <w:sz w:val="20"/>
                <w:lang w:val="en-US"/>
              </w:rPr>
            </w:pPr>
            <w:r w:rsidRPr="00423C8C">
              <w:rPr>
                <w:sz w:val="20"/>
                <w:lang w:val="en-US"/>
              </w:rPr>
              <w:t>Generalized Multi-Protocol L</w:t>
            </w:r>
            <w:r>
              <w:rPr>
                <w:sz w:val="20"/>
                <w:lang w:val="en-US"/>
              </w:rPr>
              <w:t xml:space="preserve">abel Switching (GMPLS) Protocol </w:t>
            </w:r>
            <w:r w:rsidRPr="00423C8C">
              <w:rPr>
                <w:sz w:val="20"/>
                <w:lang w:val="en-US"/>
              </w:rPr>
              <w:t>Extensions for Multi-Layer and Multi-Region Networks (MLN/MRN)</w:t>
            </w:r>
          </w:p>
        </w:tc>
        <w:tc>
          <w:tcPr>
            <w:tcW w:w="1260" w:type="dxa"/>
          </w:tcPr>
          <w:p w:rsidR="009A1DE8" w:rsidRDefault="009A1DE8" w:rsidP="006F298E">
            <w:pPr>
              <w:rPr>
                <w:sz w:val="20"/>
              </w:rPr>
            </w:pPr>
            <w:r>
              <w:rPr>
                <w:sz w:val="20"/>
              </w:rPr>
              <w:t>08/2009</w:t>
            </w:r>
          </w:p>
        </w:tc>
      </w:tr>
      <w:tr w:rsidR="009A1DE8" w:rsidRPr="00AC3423" w:rsidTr="006F298E">
        <w:trPr>
          <w:cantSplit/>
          <w:jc w:val="center"/>
        </w:trPr>
        <w:tc>
          <w:tcPr>
            <w:tcW w:w="1604" w:type="dxa"/>
          </w:tcPr>
          <w:p w:rsidR="009A1DE8" w:rsidRPr="00AC3423" w:rsidDel="006A4CED" w:rsidRDefault="009A1DE8" w:rsidP="006F298E">
            <w:pPr>
              <w:rPr>
                <w:sz w:val="20"/>
              </w:rPr>
            </w:pPr>
            <w:r w:rsidRPr="00AC3423">
              <w:rPr>
                <w:sz w:val="20"/>
              </w:rPr>
              <w:t>IETF (ccamp)</w:t>
            </w:r>
          </w:p>
        </w:tc>
        <w:tc>
          <w:tcPr>
            <w:tcW w:w="1985" w:type="dxa"/>
          </w:tcPr>
          <w:p w:rsidR="009A1DE8" w:rsidRPr="00E941E4" w:rsidDel="006A4CED" w:rsidRDefault="009A1DE8" w:rsidP="006F298E">
            <w:pPr>
              <w:rPr>
                <w:sz w:val="20"/>
                <w:lang w:val="en-US" w:eastAsia="ja-JP"/>
              </w:rPr>
            </w:pPr>
            <w:del w:id="875" w:author="Yoshinori Koike" w:date="2011-02-22T14:17:00Z">
              <w:r w:rsidRPr="00E941E4" w:rsidDel="00893A5A">
                <w:rPr>
                  <w:sz w:val="20"/>
                  <w:lang w:val="en-US"/>
                </w:rPr>
                <w:delText>draft-ietf-ccamp-gmpls-ason-routing-ospf-0</w:delText>
              </w:r>
              <w:r w:rsidDel="00893A5A">
                <w:rPr>
                  <w:sz w:val="20"/>
                  <w:lang w:val="en-US" w:eastAsia="ja-JP"/>
                </w:rPr>
                <w:delText>9</w:delText>
              </w:r>
              <w:r w:rsidRPr="00E941E4" w:rsidDel="00893A5A">
                <w:rPr>
                  <w:sz w:val="20"/>
                  <w:lang w:val="en-US"/>
                </w:rPr>
                <w:delText>.txt</w:delText>
              </w:r>
            </w:del>
            <w:ins w:id="876" w:author="Yoshinori Koike" w:date="2011-02-22T14:17:00Z">
              <w:r w:rsidR="00893A5A">
                <w:rPr>
                  <w:rFonts w:hint="eastAsia"/>
                  <w:sz w:val="20"/>
                  <w:lang w:val="en-US" w:eastAsia="ja-JP"/>
                </w:rPr>
                <w:t>RFC5787</w:t>
              </w:r>
            </w:ins>
          </w:p>
        </w:tc>
        <w:tc>
          <w:tcPr>
            <w:tcW w:w="4590" w:type="dxa"/>
          </w:tcPr>
          <w:p w:rsidR="009A1DE8" w:rsidRPr="00E941E4" w:rsidDel="006A4CED" w:rsidRDefault="009A1DE8" w:rsidP="006F298E">
            <w:pPr>
              <w:rPr>
                <w:sz w:val="20"/>
                <w:lang w:val="en-US" w:eastAsia="ja-JP"/>
              </w:rPr>
            </w:pPr>
            <w:r w:rsidRPr="00E941E4">
              <w:rPr>
                <w:sz w:val="20"/>
                <w:lang w:val="en-US"/>
              </w:rPr>
              <w:t>OSPFv2 Routing Protocols Extensions for ASON Routing</w:t>
            </w:r>
          </w:p>
        </w:tc>
        <w:tc>
          <w:tcPr>
            <w:tcW w:w="1260" w:type="dxa"/>
          </w:tcPr>
          <w:p w:rsidR="009A1DE8" w:rsidRPr="00AC3423" w:rsidDel="006A4CED" w:rsidRDefault="009A1DE8" w:rsidP="006F298E">
            <w:pPr>
              <w:rPr>
                <w:sz w:val="20"/>
                <w:lang w:eastAsia="ja-JP"/>
              </w:rPr>
            </w:pPr>
            <w:del w:id="877" w:author="Yoshinori Koike" w:date="2011-02-22T14:17:00Z">
              <w:r w:rsidDel="00893A5A">
                <w:rPr>
                  <w:sz w:val="20"/>
                </w:rPr>
                <w:delText>08/2009 (awaiting RFC #)</w:delText>
              </w:r>
            </w:del>
            <w:ins w:id="878" w:author="Yoshinori Koike" w:date="2011-02-22T14:17:00Z">
              <w:r w:rsidR="00893A5A">
                <w:rPr>
                  <w:rFonts w:hint="eastAsia"/>
                  <w:sz w:val="20"/>
                  <w:lang w:eastAsia="ja-JP"/>
                </w:rPr>
                <w:t>03/2010</w:t>
              </w:r>
            </w:ins>
          </w:p>
        </w:tc>
      </w:tr>
      <w:tr w:rsidR="009A1DE8" w:rsidRPr="00AC3423" w:rsidTr="006F298E">
        <w:trPr>
          <w:cantSplit/>
          <w:jc w:val="center"/>
        </w:trPr>
        <w:tc>
          <w:tcPr>
            <w:tcW w:w="1604" w:type="dxa"/>
          </w:tcPr>
          <w:p w:rsidR="009A1DE8" w:rsidRPr="00F9158B" w:rsidRDefault="009A1DE8" w:rsidP="006F298E">
            <w:pPr>
              <w:rPr>
                <w:sz w:val="20"/>
              </w:rPr>
            </w:pPr>
            <w:r w:rsidRPr="00F9158B">
              <w:rPr>
                <w:sz w:val="20"/>
              </w:rPr>
              <w:lastRenderedPageBreak/>
              <w:t>IETF (ccamp)</w:t>
            </w:r>
          </w:p>
        </w:tc>
        <w:tc>
          <w:tcPr>
            <w:tcW w:w="1985" w:type="dxa"/>
          </w:tcPr>
          <w:p w:rsidR="009A1DE8" w:rsidRPr="00F9158B" w:rsidRDefault="009A1DE8" w:rsidP="006F298E">
            <w:pPr>
              <w:rPr>
                <w:sz w:val="20"/>
                <w:lang w:val="en-US"/>
              </w:rPr>
            </w:pPr>
            <w:r w:rsidRPr="00F9158B">
              <w:rPr>
                <w:sz w:val="20"/>
                <w:lang w:val="en-US"/>
              </w:rPr>
              <w:t>draft-ietf-ccamp-confirm-data-channel-status-07.txt</w:t>
            </w:r>
          </w:p>
        </w:tc>
        <w:tc>
          <w:tcPr>
            <w:tcW w:w="4590" w:type="dxa"/>
          </w:tcPr>
          <w:p w:rsidR="009A1DE8" w:rsidRPr="00F9158B" w:rsidRDefault="009A1DE8" w:rsidP="006F298E">
            <w:pPr>
              <w:rPr>
                <w:sz w:val="20"/>
                <w:lang w:val="en-US"/>
              </w:rPr>
            </w:pPr>
            <w:r w:rsidRPr="00F9158B">
              <w:rPr>
                <w:sz w:val="20"/>
                <w:lang w:val="en-US"/>
              </w:rPr>
              <w:t>Data Channel Status Confirmation Extensions</w:t>
            </w:r>
            <w:r>
              <w:rPr>
                <w:sz w:val="20"/>
                <w:lang w:val="en-US"/>
              </w:rPr>
              <w:t xml:space="preserve"> </w:t>
            </w:r>
            <w:r w:rsidRPr="00F9158B">
              <w:rPr>
                <w:sz w:val="20"/>
                <w:lang w:val="en-US"/>
              </w:rPr>
              <w:t>for the Link Management Protocol</w:t>
            </w:r>
          </w:p>
        </w:tc>
        <w:tc>
          <w:tcPr>
            <w:tcW w:w="1260" w:type="dxa"/>
          </w:tcPr>
          <w:p w:rsidR="009A1DE8" w:rsidRDefault="009A1DE8" w:rsidP="006F298E">
            <w:pPr>
              <w:rPr>
                <w:sz w:val="20"/>
              </w:rPr>
            </w:pPr>
            <w:r>
              <w:rPr>
                <w:sz w:val="20"/>
              </w:rPr>
              <w:t>09/2009</w:t>
            </w:r>
          </w:p>
        </w:tc>
      </w:tr>
      <w:tr w:rsidR="009A1DE8" w:rsidRPr="00AC3423" w:rsidTr="006F298E">
        <w:trPr>
          <w:cantSplit/>
          <w:jc w:val="center"/>
        </w:trPr>
        <w:tc>
          <w:tcPr>
            <w:tcW w:w="1604" w:type="dxa"/>
          </w:tcPr>
          <w:p w:rsidR="009A1DE8" w:rsidRPr="00AC3423" w:rsidRDefault="009A1DE8" w:rsidP="006F298E">
            <w:pPr>
              <w:rPr>
                <w:sz w:val="20"/>
              </w:rPr>
            </w:pPr>
            <w:r w:rsidRPr="00F9158B">
              <w:rPr>
                <w:sz w:val="20"/>
              </w:rPr>
              <w:t>IETF (ccamp)</w:t>
            </w:r>
          </w:p>
        </w:tc>
        <w:tc>
          <w:tcPr>
            <w:tcW w:w="1985" w:type="dxa"/>
          </w:tcPr>
          <w:p w:rsidR="009A1DE8" w:rsidRPr="00423C8C" w:rsidRDefault="009A1DE8" w:rsidP="006F298E">
            <w:pPr>
              <w:rPr>
                <w:sz w:val="20"/>
                <w:lang w:val="en-US"/>
              </w:rPr>
            </w:pPr>
            <w:r w:rsidRPr="00F9158B">
              <w:rPr>
                <w:sz w:val="20"/>
                <w:lang w:val="en-US"/>
              </w:rPr>
              <w:t>draft-ietf-ccamp-rwa-wson-framework-03.txt</w:t>
            </w:r>
          </w:p>
        </w:tc>
        <w:tc>
          <w:tcPr>
            <w:tcW w:w="4590" w:type="dxa"/>
          </w:tcPr>
          <w:p w:rsidR="009A1DE8" w:rsidRPr="00423C8C" w:rsidRDefault="009A1DE8" w:rsidP="006F298E">
            <w:pPr>
              <w:rPr>
                <w:sz w:val="20"/>
                <w:lang w:val="en-US"/>
              </w:rPr>
            </w:pPr>
            <w:r w:rsidRPr="00F9158B">
              <w:rPr>
                <w:sz w:val="20"/>
                <w:lang w:val="en-US"/>
              </w:rPr>
              <w:t>Framework for GMPLS and PCE Control of Wavelength Switched Optical</w:t>
            </w:r>
            <w:r>
              <w:rPr>
                <w:sz w:val="20"/>
                <w:lang w:val="en-US"/>
              </w:rPr>
              <w:t xml:space="preserve"> </w:t>
            </w:r>
            <w:r w:rsidRPr="00F9158B">
              <w:rPr>
                <w:sz w:val="20"/>
                <w:lang w:val="en-US"/>
              </w:rPr>
              <w:t>Networks (WSON)</w:t>
            </w:r>
          </w:p>
        </w:tc>
        <w:tc>
          <w:tcPr>
            <w:tcW w:w="1260" w:type="dxa"/>
          </w:tcPr>
          <w:p w:rsidR="009A1DE8" w:rsidRDefault="009A1DE8" w:rsidP="006F298E">
            <w:pPr>
              <w:rPr>
                <w:sz w:val="20"/>
              </w:rPr>
            </w:pPr>
            <w:r>
              <w:rPr>
                <w:sz w:val="20"/>
              </w:rPr>
              <w:t>09/2009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423C8C" w:rsidRDefault="009A1DE8" w:rsidP="006F298E">
            <w:pPr>
              <w:rPr>
                <w:sz w:val="20"/>
                <w:lang w:val="en-US"/>
              </w:rPr>
            </w:pPr>
            <w:r w:rsidRPr="00423C8C">
              <w:rPr>
                <w:sz w:val="20"/>
                <w:lang w:val="en-US"/>
              </w:rPr>
              <w:t>draft-ietf-ccamp-lsp-dppm-08.txt</w:t>
            </w:r>
          </w:p>
        </w:tc>
        <w:tc>
          <w:tcPr>
            <w:tcW w:w="4590" w:type="dxa"/>
          </w:tcPr>
          <w:p w:rsidR="009A1DE8" w:rsidRPr="00423C8C" w:rsidRDefault="009A1DE8" w:rsidP="006F298E">
            <w:pPr>
              <w:rPr>
                <w:sz w:val="20"/>
                <w:lang w:val="en-US"/>
              </w:rPr>
            </w:pPr>
            <w:r w:rsidRPr="00423C8C">
              <w:rPr>
                <w:sz w:val="20"/>
                <w:lang w:val="en-US"/>
              </w:rPr>
              <w:t>Label Switched Path (LSP) Dynamic Provisioning Performance Metrics in</w:t>
            </w:r>
            <w:r>
              <w:rPr>
                <w:sz w:val="20"/>
                <w:lang w:val="en-US"/>
              </w:rPr>
              <w:t xml:space="preserve"> </w:t>
            </w:r>
            <w:r w:rsidRPr="00423C8C">
              <w:rPr>
                <w:sz w:val="20"/>
                <w:lang w:val="en-US"/>
              </w:rPr>
              <w:t>Generalized MPLS Networks</w:t>
            </w:r>
          </w:p>
        </w:tc>
        <w:tc>
          <w:tcPr>
            <w:tcW w:w="1260" w:type="dxa"/>
          </w:tcPr>
          <w:p w:rsidR="009A1DE8" w:rsidRDefault="009A1DE8" w:rsidP="006F298E">
            <w:pPr>
              <w:rPr>
                <w:sz w:val="20"/>
              </w:rPr>
            </w:pPr>
            <w:r>
              <w:rPr>
                <w:sz w:val="20"/>
              </w:rPr>
              <w:t>09/2009</w:t>
            </w:r>
          </w:p>
        </w:tc>
      </w:tr>
      <w:tr w:rsidR="009A1DE8" w:rsidRPr="00AC3423" w:rsidTr="006F298E">
        <w:trPr>
          <w:cantSplit/>
          <w:jc w:val="center"/>
        </w:trPr>
        <w:tc>
          <w:tcPr>
            <w:tcW w:w="1604" w:type="dxa"/>
          </w:tcPr>
          <w:p w:rsidR="009A1DE8" w:rsidRPr="00AC3423" w:rsidRDefault="009A1DE8" w:rsidP="006F298E">
            <w:pPr>
              <w:rPr>
                <w:sz w:val="20"/>
              </w:rPr>
            </w:pPr>
            <w:r w:rsidRPr="00F9158B">
              <w:rPr>
                <w:sz w:val="20"/>
              </w:rPr>
              <w:t>IETF (ccamp)</w:t>
            </w:r>
          </w:p>
        </w:tc>
        <w:tc>
          <w:tcPr>
            <w:tcW w:w="1985" w:type="dxa"/>
          </w:tcPr>
          <w:p w:rsidR="009A1DE8" w:rsidRPr="00423C8C" w:rsidRDefault="009A1DE8" w:rsidP="006F298E">
            <w:pPr>
              <w:rPr>
                <w:sz w:val="20"/>
                <w:lang w:val="en-US"/>
              </w:rPr>
            </w:pPr>
            <w:r w:rsidRPr="00F9158B">
              <w:rPr>
                <w:sz w:val="20"/>
                <w:lang w:val="en-US"/>
              </w:rPr>
              <w:t>draft-ietf-ccamp-rwa-info-04.txt</w:t>
            </w:r>
          </w:p>
        </w:tc>
        <w:tc>
          <w:tcPr>
            <w:tcW w:w="4590" w:type="dxa"/>
          </w:tcPr>
          <w:p w:rsidR="009A1DE8" w:rsidRPr="00423C8C" w:rsidRDefault="009A1DE8" w:rsidP="006F298E">
            <w:pPr>
              <w:rPr>
                <w:sz w:val="20"/>
                <w:lang w:val="en-US"/>
              </w:rPr>
            </w:pPr>
            <w:r w:rsidRPr="00F9158B">
              <w:rPr>
                <w:sz w:val="20"/>
                <w:lang w:val="en-US"/>
              </w:rPr>
              <w:t>Routing and Wavelength Assignment Information Model for Wavelength</w:t>
            </w:r>
            <w:r>
              <w:rPr>
                <w:sz w:val="20"/>
                <w:lang w:val="en-US"/>
              </w:rPr>
              <w:t xml:space="preserve"> </w:t>
            </w:r>
            <w:r w:rsidRPr="00F9158B">
              <w:rPr>
                <w:sz w:val="20"/>
                <w:lang w:val="en-US"/>
              </w:rPr>
              <w:t>Switched Optical Networks</w:t>
            </w:r>
          </w:p>
        </w:tc>
        <w:tc>
          <w:tcPr>
            <w:tcW w:w="1260" w:type="dxa"/>
          </w:tcPr>
          <w:p w:rsidR="009A1DE8" w:rsidRDefault="009A1DE8" w:rsidP="006F298E">
            <w:pPr>
              <w:rPr>
                <w:sz w:val="20"/>
              </w:rPr>
            </w:pPr>
            <w:r>
              <w:rPr>
                <w:sz w:val="20"/>
              </w:rPr>
              <w:t>09/2009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E941E4" w:rsidRDefault="009A1DE8" w:rsidP="006F298E">
            <w:pPr>
              <w:rPr>
                <w:sz w:val="20"/>
                <w:lang w:val="en-US"/>
              </w:rPr>
            </w:pPr>
            <w:r w:rsidRPr="00423C8C">
              <w:rPr>
                <w:sz w:val="20"/>
                <w:lang w:val="en-US"/>
              </w:rPr>
              <w:t>draft-ietf-ccamp-gmpls-ethernet-arch-05.txt</w:t>
            </w:r>
          </w:p>
        </w:tc>
        <w:tc>
          <w:tcPr>
            <w:tcW w:w="4590" w:type="dxa"/>
          </w:tcPr>
          <w:p w:rsidR="009A1DE8" w:rsidRPr="00E941E4" w:rsidRDefault="009A1DE8" w:rsidP="006F298E">
            <w:pPr>
              <w:rPr>
                <w:sz w:val="20"/>
                <w:lang w:val="en-US"/>
              </w:rPr>
            </w:pPr>
            <w:r w:rsidRPr="00423C8C">
              <w:rPr>
                <w:sz w:val="20"/>
                <w:lang w:val="en-US"/>
              </w:rPr>
              <w:t>Generalized Multi-Protocol Label Switching (GMPLS) Ethernet</w:t>
            </w:r>
            <w:r>
              <w:rPr>
                <w:sz w:val="20"/>
                <w:lang w:val="en-US"/>
              </w:rPr>
              <w:t xml:space="preserve"> </w:t>
            </w:r>
            <w:r w:rsidRPr="00423C8C">
              <w:rPr>
                <w:sz w:val="20"/>
                <w:lang w:val="en-US"/>
              </w:rPr>
              <w:t>Label Switching Architecture and Framework</w:t>
            </w:r>
          </w:p>
        </w:tc>
        <w:tc>
          <w:tcPr>
            <w:tcW w:w="1260" w:type="dxa"/>
          </w:tcPr>
          <w:p w:rsidR="009A1DE8" w:rsidRDefault="009A1DE8" w:rsidP="006F298E">
            <w:pPr>
              <w:rPr>
                <w:sz w:val="20"/>
              </w:rPr>
            </w:pPr>
            <w:r>
              <w:rPr>
                <w:sz w:val="20"/>
              </w:rPr>
              <w:t>09/2009</w:t>
            </w:r>
          </w:p>
        </w:tc>
      </w:tr>
      <w:tr w:rsidR="009A1DE8" w:rsidRPr="00AC3423" w:rsidTr="006F298E">
        <w:trPr>
          <w:cantSplit/>
          <w:jc w:val="center"/>
        </w:trPr>
        <w:tc>
          <w:tcPr>
            <w:tcW w:w="1604" w:type="dxa"/>
          </w:tcPr>
          <w:p w:rsidR="009A1DE8" w:rsidRPr="00AC3423" w:rsidDel="006A4CED" w:rsidRDefault="009A1DE8" w:rsidP="006F298E">
            <w:pPr>
              <w:rPr>
                <w:sz w:val="20"/>
              </w:rPr>
            </w:pPr>
            <w:r w:rsidRPr="00AC3423">
              <w:rPr>
                <w:sz w:val="20"/>
              </w:rPr>
              <w:t>IETF (ccamp)</w:t>
            </w:r>
          </w:p>
        </w:tc>
        <w:tc>
          <w:tcPr>
            <w:tcW w:w="1985" w:type="dxa"/>
          </w:tcPr>
          <w:p w:rsidR="009A1DE8" w:rsidRPr="00E941E4" w:rsidDel="006A4CED" w:rsidRDefault="009A1DE8" w:rsidP="006F298E">
            <w:pPr>
              <w:rPr>
                <w:sz w:val="20"/>
                <w:lang w:val="en-US" w:eastAsia="ja-JP"/>
              </w:rPr>
            </w:pPr>
            <w:r w:rsidRPr="00E941E4">
              <w:rPr>
                <w:sz w:val="20"/>
                <w:lang w:val="en-US"/>
              </w:rPr>
              <w:t>draft-ietf-ccamp-mpls-graceful-shutdown-</w:t>
            </w:r>
            <w:r>
              <w:rPr>
                <w:sz w:val="20"/>
                <w:lang w:val="en-US"/>
              </w:rPr>
              <w:t>10</w:t>
            </w:r>
            <w:r w:rsidRPr="00E941E4">
              <w:rPr>
                <w:sz w:val="20"/>
                <w:lang w:val="en-US"/>
              </w:rPr>
              <w:t>.txt</w:t>
            </w:r>
          </w:p>
        </w:tc>
        <w:tc>
          <w:tcPr>
            <w:tcW w:w="4590" w:type="dxa"/>
          </w:tcPr>
          <w:p w:rsidR="009A1DE8" w:rsidRPr="00E941E4" w:rsidDel="006A4CED" w:rsidRDefault="009A1DE8" w:rsidP="006F298E">
            <w:pPr>
              <w:rPr>
                <w:sz w:val="20"/>
                <w:lang w:val="en-US" w:eastAsia="ja-JP"/>
              </w:rPr>
            </w:pPr>
            <w:r w:rsidRPr="00E941E4">
              <w:rPr>
                <w:sz w:val="20"/>
                <w:lang w:val="en-US"/>
              </w:rPr>
              <w:t xml:space="preserve">Graceful Shutdown in </w:t>
            </w:r>
            <w:r w:rsidRPr="0084494F">
              <w:rPr>
                <w:sz w:val="20"/>
                <w:lang w:val="en-US"/>
              </w:rPr>
              <w:t>MPLS and Generalized MPLS</w:t>
            </w:r>
            <w:r w:rsidRPr="00E941E4">
              <w:rPr>
                <w:sz w:val="20"/>
                <w:lang w:val="en-US"/>
              </w:rPr>
              <w:t xml:space="preserve"> Traffic Engineering Networks</w:t>
            </w:r>
          </w:p>
        </w:tc>
        <w:tc>
          <w:tcPr>
            <w:tcW w:w="1260" w:type="dxa"/>
          </w:tcPr>
          <w:p w:rsidR="009A1DE8" w:rsidRPr="00AC3423" w:rsidDel="006A4CED" w:rsidRDefault="009A1DE8" w:rsidP="006F298E">
            <w:pPr>
              <w:rPr>
                <w:sz w:val="20"/>
              </w:rPr>
            </w:pPr>
            <w:r>
              <w:rPr>
                <w:sz w:val="20"/>
              </w:rPr>
              <w:t>09/2009</w:t>
            </w:r>
          </w:p>
        </w:tc>
      </w:tr>
      <w:tr w:rsidR="009A1DE8" w:rsidRPr="00AC3423" w:rsidTr="006F298E">
        <w:trPr>
          <w:cantSplit/>
          <w:jc w:val="center"/>
        </w:trPr>
        <w:tc>
          <w:tcPr>
            <w:tcW w:w="1604" w:type="dxa"/>
          </w:tcPr>
          <w:p w:rsidR="009A1DE8" w:rsidRPr="00AC3423" w:rsidDel="006A4CED" w:rsidRDefault="009A1DE8" w:rsidP="006F298E">
            <w:pPr>
              <w:rPr>
                <w:sz w:val="20"/>
              </w:rPr>
            </w:pPr>
            <w:r w:rsidRPr="00AC3423">
              <w:rPr>
                <w:sz w:val="20"/>
              </w:rPr>
              <w:t>IETF (ccamp)</w:t>
            </w:r>
          </w:p>
        </w:tc>
        <w:tc>
          <w:tcPr>
            <w:tcW w:w="1985" w:type="dxa"/>
          </w:tcPr>
          <w:p w:rsidR="009A1DE8" w:rsidRPr="00E941E4" w:rsidDel="006A4CED" w:rsidRDefault="009A1DE8" w:rsidP="006F298E">
            <w:pPr>
              <w:rPr>
                <w:sz w:val="20"/>
                <w:lang w:val="en-US" w:eastAsia="ja-JP"/>
              </w:rPr>
            </w:pPr>
            <w:r w:rsidRPr="00E941E4">
              <w:rPr>
                <w:sz w:val="20"/>
                <w:lang w:val="en-US"/>
              </w:rPr>
              <w:t>draft-ietf-ccamp-gmpls-vcat-lcas-0</w:t>
            </w:r>
            <w:r>
              <w:rPr>
                <w:sz w:val="20"/>
                <w:lang w:val="en-US" w:eastAsia="ja-JP"/>
              </w:rPr>
              <w:t>8</w:t>
            </w:r>
            <w:r w:rsidRPr="00E941E4">
              <w:rPr>
                <w:sz w:val="20"/>
                <w:lang w:val="en-US"/>
              </w:rPr>
              <w:t>.txt</w:t>
            </w:r>
          </w:p>
        </w:tc>
        <w:tc>
          <w:tcPr>
            <w:tcW w:w="4590" w:type="dxa"/>
          </w:tcPr>
          <w:p w:rsidR="009A1DE8" w:rsidRPr="00E941E4" w:rsidDel="006A4CED" w:rsidRDefault="009A1DE8" w:rsidP="006F298E">
            <w:pPr>
              <w:rPr>
                <w:sz w:val="20"/>
                <w:lang w:val="en-US" w:eastAsia="ja-JP"/>
              </w:rPr>
            </w:pPr>
            <w:r w:rsidRPr="00E941E4">
              <w:rPr>
                <w:sz w:val="20"/>
                <w:lang w:val="en-US"/>
              </w:rPr>
              <w:t>Operating Virtual Concatenation (VCAT) and the Link Capacity Adjustment Scheme (LCAS) with Generalized Multi-Protocol Label Switching (GMPLS)</w:t>
            </w:r>
          </w:p>
        </w:tc>
        <w:tc>
          <w:tcPr>
            <w:tcW w:w="1260" w:type="dxa"/>
          </w:tcPr>
          <w:p w:rsidR="009A1DE8" w:rsidRPr="00AC3423" w:rsidDel="006A4CED" w:rsidRDefault="009A1DE8" w:rsidP="006F298E">
            <w:pPr>
              <w:rPr>
                <w:sz w:val="20"/>
              </w:rPr>
            </w:pPr>
            <w:r>
              <w:rPr>
                <w:sz w:val="20"/>
              </w:rPr>
              <w:t>07/2009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E941E4" w:rsidRDefault="009A1DE8" w:rsidP="006F298E">
            <w:pPr>
              <w:rPr>
                <w:sz w:val="20"/>
                <w:lang w:val="en-US" w:eastAsia="ja-JP"/>
              </w:rPr>
            </w:pPr>
            <w:r w:rsidRPr="00E941E4">
              <w:rPr>
                <w:sz w:val="20"/>
                <w:lang w:val="en-US"/>
              </w:rPr>
              <w:t>draft-ietf-ccamp-gmpls-ted-mib-0</w:t>
            </w:r>
            <w:r>
              <w:rPr>
                <w:sz w:val="20"/>
                <w:lang w:val="en-US" w:eastAsia="ja-JP"/>
              </w:rPr>
              <w:t>5</w:t>
            </w:r>
            <w:r w:rsidRPr="00E941E4">
              <w:rPr>
                <w:sz w:val="20"/>
                <w:lang w:val="en-US"/>
              </w:rPr>
              <w:t>.txt</w:t>
            </w:r>
          </w:p>
        </w:tc>
        <w:tc>
          <w:tcPr>
            <w:tcW w:w="4590" w:type="dxa"/>
          </w:tcPr>
          <w:p w:rsidR="009A1DE8" w:rsidRPr="00E941E4" w:rsidRDefault="009A1DE8" w:rsidP="006F298E">
            <w:pPr>
              <w:rPr>
                <w:sz w:val="20"/>
                <w:lang w:val="en-US" w:eastAsia="ja-JP"/>
              </w:rPr>
            </w:pPr>
            <w:r w:rsidRPr="00E941E4">
              <w:rPr>
                <w:sz w:val="20"/>
                <w:lang w:val="en-US"/>
              </w:rPr>
              <w:t>Traffic Engineering Database Management Information Base in support of GMPLS</w:t>
            </w:r>
          </w:p>
        </w:tc>
        <w:tc>
          <w:tcPr>
            <w:tcW w:w="1260" w:type="dxa"/>
          </w:tcPr>
          <w:p w:rsidR="009A1DE8" w:rsidRPr="00AC3423" w:rsidRDefault="009A1DE8" w:rsidP="006F298E">
            <w:pPr>
              <w:rPr>
                <w:sz w:val="20"/>
              </w:rPr>
            </w:pPr>
            <w:r>
              <w:rPr>
                <w:sz w:val="20"/>
              </w:rPr>
              <w:t>01/2009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014955" w:rsidRDefault="00202477" w:rsidP="006F298E">
            <w:pPr>
              <w:rPr>
                <w:sz w:val="20"/>
                <w:lang w:val="en-US"/>
              </w:rPr>
            </w:pPr>
            <w:hyperlink r:id="rId31" w:history="1">
              <w:r w:rsidR="009A1DE8" w:rsidRPr="00014955">
                <w:rPr>
                  <w:rFonts w:eastAsia="SimSun"/>
                  <w:sz w:val="20"/>
                  <w:u w:val="single"/>
                  <w:lang w:eastAsia="zh-CN"/>
                </w:rPr>
                <w:t>draft-ietf-ccamp-rwa-info-04.txt</w:t>
              </w:r>
            </w:hyperlink>
          </w:p>
        </w:tc>
        <w:tc>
          <w:tcPr>
            <w:tcW w:w="4590" w:type="dxa"/>
          </w:tcPr>
          <w:p w:rsidR="009A1DE8" w:rsidRPr="009A13AF" w:rsidRDefault="009A1DE8" w:rsidP="006F298E">
            <w:pPr>
              <w:rPr>
                <w:sz w:val="20"/>
                <w:lang w:val="en-US"/>
              </w:rPr>
            </w:pPr>
            <w:r w:rsidRPr="009A13AF">
              <w:rPr>
                <w:sz w:val="20"/>
                <w:lang w:val="en-US"/>
              </w:rPr>
              <w:t>Routing and Wavelength Assignment Information Model for Wavelength Switched Optical Networks</w:t>
            </w:r>
          </w:p>
        </w:tc>
        <w:tc>
          <w:tcPr>
            <w:tcW w:w="1260" w:type="dxa"/>
          </w:tcPr>
          <w:p w:rsidR="009A1DE8" w:rsidRDefault="009A1DE8" w:rsidP="006F298E">
            <w:pPr>
              <w:rPr>
                <w:sz w:val="20"/>
                <w:lang w:eastAsia="ja-JP"/>
              </w:rPr>
            </w:pPr>
            <w:r>
              <w:rPr>
                <w:sz w:val="20"/>
                <w:lang w:eastAsia="ja-JP"/>
              </w:rPr>
              <w:t>09/2009</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IETF (ccamp)</w:t>
            </w:r>
          </w:p>
        </w:tc>
        <w:tc>
          <w:tcPr>
            <w:tcW w:w="1985" w:type="dxa"/>
          </w:tcPr>
          <w:p w:rsidR="009A1DE8" w:rsidRPr="008271A1" w:rsidRDefault="009A1DE8" w:rsidP="006F298E">
            <w:pPr>
              <w:rPr>
                <w:sz w:val="20"/>
                <w:lang w:val="en-US"/>
              </w:rPr>
            </w:pPr>
            <w:r w:rsidRPr="008271A1">
              <w:rPr>
                <w:sz w:val="20"/>
                <w:lang w:val="en-US"/>
              </w:rPr>
              <w:t>draft-ietf-ccamp-oam-configuration-fwk-03</w:t>
            </w:r>
          </w:p>
        </w:tc>
        <w:tc>
          <w:tcPr>
            <w:tcW w:w="4590" w:type="dxa"/>
          </w:tcPr>
          <w:p w:rsidR="009A1DE8" w:rsidRPr="008271A1" w:rsidRDefault="009A1DE8" w:rsidP="006F298E">
            <w:pPr>
              <w:rPr>
                <w:sz w:val="20"/>
                <w:lang w:val="en-US"/>
              </w:rPr>
            </w:pPr>
            <w:r w:rsidRPr="008271A1">
              <w:rPr>
                <w:sz w:val="20"/>
                <w:lang w:val="en-US"/>
              </w:rPr>
              <w:t>OAM Configuration Framework and Requirements for GMPLS RSVP-TE</w:t>
            </w:r>
          </w:p>
        </w:tc>
        <w:tc>
          <w:tcPr>
            <w:tcW w:w="1260" w:type="dxa"/>
          </w:tcPr>
          <w:p w:rsidR="009A1DE8" w:rsidRDefault="009A1DE8" w:rsidP="006F298E">
            <w:pPr>
              <w:rPr>
                <w:sz w:val="20"/>
                <w:lang w:eastAsia="ja-JP"/>
              </w:rPr>
            </w:pPr>
            <w:r>
              <w:rPr>
                <w:rFonts w:hint="eastAsia"/>
                <w:sz w:val="20"/>
                <w:lang w:eastAsia="ja-JP"/>
              </w:rPr>
              <w:t>01/2010</w:t>
            </w:r>
          </w:p>
        </w:tc>
      </w:tr>
      <w:tr w:rsidR="009A1DE8" w:rsidRPr="00AC3423" w:rsidTr="006F298E">
        <w:trPr>
          <w:cantSplit/>
          <w:jc w:val="center"/>
        </w:trPr>
        <w:tc>
          <w:tcPr>
            <w:tcW w:w="1604" w:type="dxa"/>
          </w:tcPr>
          <w:p w:rsidR="009A1DE8" w:rsidRPr="00AC3423" w:rsidDel="006A4CED" w:rsidRDefault="009A1DE8" w:rsidP="006F298E">
            <w:pPr>
              <w:rPr>
                <w:sz w:val="20"/>
              </w:rPr>
            </w:pPr>
            <w:r w:rsidRPr="00AC3423">
              <w:rPr>
                <w:sz w:val="20"/>
              </w:rPr>
              <w:t>IETF (</w:t>
            </w:r>
            <w:r>
              <w:rPr>
                <w:rFonts w:hint="eastAsia"/>
                <w:sz w:val="20"/>
                <w:lang w:eastAsia="ja-JP"/>
              </w:rPr>
              <w:t>pce</w:t>
            </w:r>
            <w:r w:rsidRPr="00AC3423">
              <w:rPr>
                <w:sz w:val="20"/>
              </w:rPr>
              <w:t>)</w:t>
            </w:r>
          </w:p>
        </w:tc>
        <w:tc>
          <w:tcPr>
            <w:tcW w:w="1985" w:type="dxa"/>
          </w:tcPr>
          <w:p w:rsidR="009A1DE8" w:rsidRPr="003A6DCB" w:rsidDel="006A4CED" w:rsidRDefault="009A1DE8" w:rsidP="006F298E">
            <w:pPr>
              <w:rPr>
                <w:sz w:val="20"/>
              </w:rPr>
            </w:pPr>
            <w:r w:rsidRPr="003A6DCB">
              <w:rPr>
                <w:sz w:val="20"/>
                <w:lang w:val="en-US"/>
              </w:rPr>
              <w:t>RFC 4655</w:t>
            </w:r>
          </w:p>
        </w:tc>
        <w:tc>
          <w:tcPr>
            <w:tcW w:w="4590" w:type="dxa"/>
          </w:tcPr>
          <w:p w:rsidR="009A1DE8" w:rsidRPr="003A6DCB" w:rsidDel="006A4CED" w:rsidRDefault="009A1DE8" w:rsidP="006F298E">
            <w:pPr>
              <w:rPr>
                <w:sz w:val="20"/>
              </w:rPr>
            </w:pPr>
            <w:r w:rsidRPr="003A6DCB">
              <w:rPr>
                <w:sz w:val="20"/>
                <w:lang w:val="en-US"/>
              </w:rPr>
              <w:t>A Path Computation Element (PCE) Based Architecture</w:t>
            </w:r>
          </w:p>
        </w:tc>
        <w:tc>
          <w:tcPr>
            <w:tcW w:w="1260" w:type="dxa"/>
          </w:tcPr>
          <w:p w:rsidR="009A1DE8" w:rsidRPr="00AC3423" w:rsidDel="006A4CED" w:rsidRDefault="009A1DE8" w:rsidP="006F298E">
            <w:pPr>
              <w:rPr>
                <w:sz w:val="20"/>
                <w:lang w:eastAsia="ja-JP"/>
              </w:rPr>
            </w:pPr>
            <w:r>
              <w:rPr>
                <w:rFonts w:hint="eastAsia"/>
                <w:sz w:val="20"/>
                <w:lang w:eastAsia="ja-JP"/>
              </w:rPr>
              <w:t>08/2006</w:t>
            </w:r>
          </w:p>
        </w:tc>
      </w:tr>
      <w:tr w:rsidR="009A1DE8" w:rsidRPr="00AC3423" w:rsidTr="006F298E">
        <w:trPr>
          <w:cantSplit/>
          <w:jc w:val="center"/>
        </w:trPr>
        <w:tc>
          <w:tcPr>
            <w:tcW w:w="1604" w:type="dxa"/>
          </w:tcPr>
          <w:p w:rsidR="009A1DE8" w:rsidRPr="00AC3423" w:rsidDel="006A4CED" w:rsidRDefault="009A1DE8" w:rsidP="006F298E">
            <w:pPr>
              <w:rPr>
                <w:sz w:val="20"/>
              </w:rPr>
            </w:pPr>
            <w:r w:rsidRPr="00AC3423">
              <w:rPr>
                <w:sz w:val="20"/>
              </w:rPr>
              <w:t>IETF (</w:t>
            </w:r>
            <w:r>
              <w:rPr>
                <w:rFonts w:hint="eastAsia"/>
                <w:sz w:val="20"/>
                <w:lang w:eastAsia="ja-JP"/>
              </w:rPr>
              <w:t>pce</w:t>
            </w:r>
            <w:r w:rsidRPr="00AC3423">
              <w:rPr>
                <w:sz w:val="20"/>
              </w:rPr>
              <w:t>)</w:t>
            </w:r>
          </w:p>
        </w:tc>
        <w:tc>
          <w:tcPr>
            <w:tcW w:w="1985" w:type="dxa"/>
          </w:tcPr>
          <w:p w:rsidR="009A1DE8" w:rsidRPr="003A6DCB" w:rsidDel="006A4CED" w:rsidRDefault="009A1DE8" w:rsidP="006F298E">
            <w:pPr>
              <w:rPr>
                <w:sz w:val="20"/>
              </w:rPr>
            </w:pPr>
            <w:r w:rsidRPr="003A6DCB">
              <w:rPr>
                <w:sz w:val="20"/>
                <w:lang w:val="en-US"/>
              </w:rPr>
              <w:t>RFC 4657</w:t>
            </w:r>
          </w:p>
        </w:tc>
        <w:tc>
          <w:tcPr>
            <w:tcW w:w="4590" w:type="dxa"/>
          </w:tcPr>
          <w:p w:rsidR="009A1DE8" w:rsidRPr="003A6DCB" w:rsidDel="006A4CED" w:rsidRDefault="009A1DE8" w:rsidP="006F298E">
            <w:pPr>
              <w:rPr>
                <w:sz w:val="20"/>
              </w:rPr>
            </w:pPr>
            <w:r w:rsidRPr="003A6DCB">
              <w:rPr>
                <w:sz w:val="20"/>
                <w:lang w:val="en-US"/>
              </w:rPr>
              <w:t>Path Computation Element (PCE) Communication Protocol Generic Requirements</w:t>
            </w:r>
          </w:p>
        </w:tc>
        <w:tc>
          <w:tcPr>
            <w:tcW w:w="1260" w:type="dxa"/>
          </w:tcPr>
          <w:p w:rsidR="009A1DE8" w:rsidRPr="00AC3423" w:rsidDel="006A4CED" w:rsidRDefault="009A1DE8" w:rsidP="006F298E">
            <w:pPr>
              <w:rPr>
                <w:sz w:val="20"/>
                <w:lang w:eastAsia="ja-JP"/>
              </w:rPr>
            </w:pPr>
            <w:r>
              <w:rPr>
                <w:rFonts w:hint="eastAsia"/>
                <w:sz w:val="20"/>
                <w:lang w:eastAsia="ja-JP"/>
              </w:rPr>
              <w:t>09/2006</w:t>
            </w:r>
          </w:p>
        </w:tc>
      </w:tr>
      <w:tr w:rsidR="009A1DE8" w:rsidRPr="00AC3423" w:rsidTr="006F298E">
        <w:trPr>
          <w:cantSplit/>
          <w:jc w:val="center"/>
        </w:trPr>
        <w:tc>
          <w:tcPr>
            <w:tcW w:w="1604" w:type="dxa"/>
          </w:tcPr>
          <w:p w:rsidR="009A1DE8" w:rsidRPr="00AC3423" w:rsidDel="006A4CED" w:rsidRDefault="009A1DE8" w:rsidP="006F298E">
            <w:pPr>
              <w:rPr>
                <w:sz w:val="20"/>
              </w:rPr>
            </w:pPr>
            <w:r w:rsidRPr="00AC3423">
              <w:rPr>
                <w:sz w:val="20"/>
              </w:rPr>
              <w:t>IETF (</w:t>
            </w:r>
            <w:r>
              <w:rPr>
                <w:rFonts w:hint="eastAsia"/>
                <w:sz w:val="20"/>
                <w:lang w:eastAsia="ja-JP"/>
              </w:rPr>
              <w:t>pce</w:t>
            </w:r>
            <w:r w:rsidRPr="00AC3423">
              <w:rPr>
                <w:sz w:val="20"/>
              </w:rPr>
              <w:t>)</w:t>
            </w:r>
          </w:p>
        </w:tc>
        <w:tc>
          <w:tcPr>
            <w:tcW w:w="1985" w:type="dxa"/>
          </w:tcPr>
          <w:p w:rsidR="009A1DE8" w:rsidRPr="003A6DCB" w:rsidRDefault="009A1DE8" w:rsidP="006F298E">
            <w:pPr>
              <w:rPr>
                <w:sz w:val="20"/>
                <w:lang w:val="en-US"/>
              </w:rPr>
            </w:pPr>
            <w:r w:rsidRPr="003A6DCB">
              <w:rPr>
                <w:sz w:val="20"/>
                <w:lang w:val="en-US"/>
              </w:rPr>
              <w:t>RFC 4674</w:t>
            </w:r>
          </w:p>
        </w:tc>
        <w:tc>
          <w:tcPr>
            <w:tcW w:w="4590" w:type="dxa"/>
          </w:tcPr>
          <w:p w:rsidR="009A1DE8" w:rsidRPr="003A6DCB" w:rsidRDefault="009A1DE8" w:rsidP="006F298E">
            <w:pPr>
              <w:rPr>
                <w:sz w:val="20"/>
                <w:lang w:val="en-US"/>
              </w:rPr>
            </w:pPr>
            <w:r w:rsidRPr="003A6DCB">
              <w:rPr>
                <w:sz w:val="20"/>
                <w:lang w:val="en-US"/>
              </w:rPr>
              <w:t>Requirements for Path Computation Element (PCE) Discovery</w:t>
            </w:r>
          </w:p>
        </w:tc>
        <w:tc>
          <w:tcPr>
            <w:tcW w:w="1260" w:type="dxa"/>
          </w:tcPr>
          <w:p w:rsidR="009A1DE8" w:rsidRPr="00AC3423" w:rsidDel="006A4CED" w:rsidRDefault="009A1DE8" w:rsidP="006F298E">
            <w:pPr>
              <w:rPr>
                <w:sz w:val="20"/>
                <w:lang w:eastAsia="ja-JP"/>
              </w:rPr>
            </w:pPr>
            <w:r>
              <w:rPr>
                <w:rFonts w:hint="eastAsia"/>
                <w:sz w:val="20"/>
                <w:lang w:eastAsia="ja-JP"/>
              </w:rPr>
              <w:t>10/2006</w:t>
            </w:r>
          </w:p>
        </w:tc>
      </w:tr>
      <w:tr w:rsidR="009A1DE8" w:rsidRPr="00AC3423" w:rsidDel="006A4CED" w:rsidTr="006F298E">
        <w:trPr>
          <w:cantSplit/>
          <w:jc w:val="center"/>
        </w:trPr>
        <w:tc>
          <w:tcPr>
            <w:tcW w:w="1604" w:type="dxa"/>
          </w:tcPr>
          <w:p w:rsidR="009A1DE8" w:rsidRPr="00AC3423" w:rsidDel="006A4CED" w:rsidRDefault="009A1DE8" w:rsidP="006F298E">
            <w:pPr>
              <w:rPr>
                <w:sz w:val="20"/>
              </w:rPr>
            </w:pPr>
            <w:r w:rsidRPr="00AC3423">
              <w:rPr>
                <w:sz w:val="20"/>
              </w:rPr>
              <w:t>IETF (</w:t>
            </w:r>
            <w:r>
              <w:rPr>
                <w:rFonts w:hint="eastAsia"/>
                <w:sz w:val="20"/>
                <w:lang w:eastAsia="ja-JP"/>
              </w:rPr>
              <w:t>pce</w:t>
            </w:r>
            <w:r w:rsidRPr="00AC3423">
              <w:rPr>
                <w:sz w:val="20"/>
              </w:rPr>
              <w:t>)</w:t>
            </w:r>
          </w:p>
        </w:tc>
        <w:tc>
          <w:tcPr>
            <w:tcW w:w="1985" w:type="dxa"/>
          </w:tcPr>
          <w:p w:rsidR="009A1DE8" w:rsidRPr="003A6DCB" w:rsidRDefault="009A1DE8" w:rsidP="006F298E">
            <w:pPr>
              <w:rPr>
                <w:sz w:val="20"/>
                <w:lang w:val="en-US" w:eastAsia="ja-JP"/>
              </w:rPr>
            </w:pPr>
            <w:r>
              <w:rPr>
                <w:rFonts w:hint="eastAsia"/>
                <w:sz w:val="20"/>
                <w:lang w:val="en-US" w:eastAsia="ja-JP"/>
              </w:rPr>
              <w:t>RFC4927</w:t>
            </w:r>
          </w:p>
        </w:tc>
        <w:tc>
          <w:tcPr>
            <w:tcW w:w="4590" w:type="dxa"/>
          </w:tcPr>
          <w:p w:rsidR="009A1DE8" w:rsidRPr="003A6DCB" w:rsidRDefault="009A1DE8" w:rsidP="006F298E">
            <w:pPr>
              <w:rPr>
                <w:sz w:val="20"/>
                <w:lang w:val="en-US" w:eastAsia="ja-JP"/>
              </w:rPr>
            </w:pPr>
            <w:r w:rsidRPr="003A6DCB">
              <w:rPr>
                <w:sz w:val="20"/>
                <w:lang w:val="en-US"/>
              </w:rPr>
              <w:t>PCE Communication Protocol (PCECP) Specific Requirements for Inter-Area Multi Protocol Label Switching (MPLS) and Generalized MPLS (GMPLS) Traffic Engineering</w:t>
            </w:r>
          </w:p>
        </w:tc>
        <w:tc>
          <w:tcPr>
            <w:tcW w:w="1260" w:type="dxa"/>
          </w:tcPr>
          <w:p w:rsidR="009A1DE8" w:rsidRPr="00AC3423" w:rsidDel="006A4CED" w:rsidRDefault="009A1DE8" w:rsidP="006F298E">
            <w:pPr>
              <w:rPr>
                <w:sz w:val="20"/>
              </w:rPr>
            </w:pPr>
            <w:r>
              <w:rPr>
                <w:rFonts w:hint="eastAsia"/>
                <w:sz w:val="20"/>
                <w:lang w:eastAsia="ja-JP"/>
              </w:rPr>
              <w:t>07/2007</w:t>
            </w:r>
          </w:p>
        </w:tc>
      </w:tr>
      <w:tr w:rsidR="009A1DE8" w:rsidRPr="00AC3423" w:rsidTr="006F298E">
        <w:trPr>
          <w:cantSplit/>
          <w:jc w:val="center"/>
        </w:trPr>
        <w:tc>
          <w:tcPr>
            <w:tcW w:w="1604" w:type="dxa"/>
          </w:tcPr>
          <w:p w:rsidR="009A1DE8" w:rsidRPr="005344FC" w:rsidRDefault="009A1DE8" w:rsidP="006F298E">
            <w:pPr>
              <w:rPr>
                <w:sz w:val="20"/>
              </w:rPr>
            </w:pPr>
            <w:r w:rsidRPr="005344FC">
              <w:rPr>
                <w:sz w:val="20"/>
              </w:rPr>
              <w:t>IETF (pce)</w:t>
            </w:r>
          </w:p>
        </w:tc>
        <w:tc>
          <w:tcPr>
            <w:tcW w:w="1985" w:type="dxa"/>
          </w:tcPr>
          <w:p w:rsidR="009A1DE8" w:rsidRDefault="009A1DE8" w:rsidP="006F298E">
            <w:pPr>
              <w:rPr>
                <w:sz w:val="20"/>
                <w:lang w:val="en-US"/>
              </w:rPr>
            </w:pPr>
            <w:r>
              <w:rPr>
                <w:sz w:val="20"/>
                <w:lang w:val="en-US"/>
              </w:rPr>
              <w:t>RFC 5088</w:t>
            </w:r>
          </w:p>
        </w:tc>
        <w:tc>
          <w:tcPr>
            <w:tcW w:w="4590" w:type="dxa"/>
          </w:tcPr>
          <w:p w:rsidR="009A1DE8" w:rsidRPr="005344FC" w:rsidRDefault="009A1DE8" w:rsidP="006F298E">
            <w:pPr>
              <w:rPr>
                <w:sz w:val="20"/>
                <w:lang w:val="en-US"/>
              </w:rPr>
            </w:pPr>
            <w:r w:rsidRPr="005344FC">
              <w:rPr>
                <w:sz w:val="20"/>
                <w:lang w:val="en-US"/>
              </w:rPr>
              <w:t>OSPF Protocol Extensions for Path Computation Element (PCE) Discovery</w:t>
            </w:r>
          </w:p>
        </w:tc>
        <w:tc>
          <w:tcPr>
            <w:tcW w:w="1260" w:type="dxa"/>
          </w:tcPr>
          <w:p w:rsidR="009A1DE8" w:rsidRDefault="009A1DE8" w:rsidP="006F298E">
            <w:pPr>
              <w:rPr>
                <w:sz w:val="20"/>
                <w:lang w:eastAsia="ja-JP"/>
              </w:rPr>
            </w:pPr>
            <w:r>
              <w:rPr>
                <w:sz w:val="20"/>
                <w:lang w:eastAsia="ja-JP"/>
              </w:rPr>
              <w:t>01/2008</w:t>
            </w:r>
          </w:p>
        </w:tc>
      </w:tr>
      <w:tr w:rsidR="009A1DE8" w:rsidRPr="00AC3423" w:rsidTr="006F298E">
        <w:trPr>
          <w:cantSplit/>
          <w:jc w:val="center"/>
        </w:trPr>
        <w:tc>
          <w:tcPr>
            <w:tcW w:w="1604" w:type="dxa"/>
          </w:tcPr>
          <w:p w:rsidR="009A1DE8" w:rsidRPr="005344FC" w:rsidRDefault="009A1DE8" w:rsidP="006F298E">
            <w:pPr>
              <w:rPr>
                <w:sz w:val="20"/>
              </w:rPr>
            </w:pPr>
            <w:r w:rsidRPr="007F5588">
              <w:rPr>
                <w:sz w:val="20"/>
              </w:rPr>
              <w:t>IETF (pce)</w:t>
            </w:r>
          </w:p>
        </w:tc>
        <w:tc>
          <w:tcPr>
            <w:tcW w:w="1985" w:type="dxa"/>
          </w:tcPr>
          <w:p w:rsidR="009A1DE8" w:rsidRDefault="009A1DE8" w:rsidP="006F298E">
            <w:pPr>
              <w:rPr>
                <w:sz w:val="20"/>
                <w:lang w:val="en-US"/>
              </w:rPr>
            </w:pPr>
            <w:r>
              <w:rPr>
                <w:sz w:val="20"/>
                <w:lang w:val="en-US"/>
              </w:rPr>
              <w:t>RFC 5089</w:t>
            </w:r>
          </w:p>
        </w:tc>
        <w:tc>
          <w:tcPr>
            <w:tcW w:w="4590" w:type="dxa"/>
          </w:tcPr>
          <w:p w:rsidR="009A1DE8" w:rsidRPr="005344FC" w:rsidRDefault="009A1DE8" w:rsidP="006F298E">
            <w:pPr>
              <w:rPr>
                <w:sz w:val="20"/>
                <w:lang w:val="en-US"/>
              </w:rPr>
            </w:pPr>
            <w:r w:rsidRPr="007F5588">
              <w:rPr>
                <w:sz w:val="20"/>
                <w:lang w:val="en-US"/>
              </w:rPr>
              <w:t>IS-IS Protocol Extensions for</w:t>
            </w:r>
            <w:r>
              <w:rPr>
                <w:sz w:val="20"/>
                <w:lang w:val="en-US"/>
              </w:rPr>
              <w:t xml:space="preserve"> </w:t>
            </w:r>
            <w:r w:rsidRPr="007F5588">
              <w:rPr>
                <w:sz w:val="20"/>
                <w:lang w:val="en-US"/>
              </w:rPr>
              <w:t>Path Computation Element (PCE) Discovery</w:t>
            </w:r>
          </w:p>
        </w:tc>
        <w:tc>
          <w:tcPr>
            <w:tcW w:w="1260" w:type="dxa"/>
          </w:tcPr>
          <w:p w:rsidR="009A1DE8" w:rsidRDefault="009A1DE8" w:rsidP="006F298E">
            <w:pPr>
              <w:rPr>
                <w:sz w:val="20"/>
                <w:lang w:eastAsia="ja-JP"/>
              </w:rPr>
            </w:pPr>
            <w:r>
              <w:rPr>
                <w:sz w:val="20"/>
                <w:lang w:eastAsia="ja-JP"/>
              </w:rPr>
              <w:t>01/2008</w:t>
            </w:r>
          </w:p>
        </w:tc>
      </w:tr>
      <w:tr w:rsidR="009A1DE8" w:rsidRPr="00AC3423" w:rsidTr="006F298E">
        <w:trPr>
          <w:cantSplit/>
          <w:jc w:val="center"/>
        </w:trPr>
        <w:tc>
          <w:tcPr>
            <w:tcW w:w="1604" w:type="dxa"/>
          </w:tcPr>
          <w:p w:rsidR="009A1DE8" w:rsidRPr="007F5588" w:rsidRDefault="009A1DE8" w:rsidP="006F298E">
            <w:pPr>
              <w:rPr>
                <w:sz w:val="20"/>
              </w:rPr>
            </w:pPr>
            <w:r w:rsidRPr="007F5588">
              <w:rPr>
                <w:sz w:val="20"/>
              </w:rPr>
              <w:t>IETF (pce)</w:t>
            </w:r>
          </w:p>
        </w:tc>
        <w:tc>
          <w:tcPr>
            <w:tcW w:w="1985" w:type="dxa"/>
          </w:tcPr>
          <w:p w:rsidR="009A1DE8" w:rsidRDefault="009A1DE8" w:rsidP="006F298E">
            <w:pPr>
              <w:rPr>
                <w:sz w:val="20"/>
                <w:lang w:val="en-US"/>
              </w:rPr>
            </w:pPr>
            <w:r>
              <w:rPr>
                <w:sz w:val="20"/>
                <w:lang w:val="en-US"/>
              </w:rPr>
              <w:t>RFC 5376</w:t>
            </w:r>
          </w:p>
        </w:tc>
        <w:tc>
          <w:tcPr>
            <w:tcW w:w="4590" w:type="dxa"/>
          </w:tcPr>
          <w:p w:rsidR="009A1DE8" w:rsidRPr="007F5588" w:rsidRDefault="009A1DE8" w:rsidP="006F298E">
            <w:pPr>
              <w:rPr>
                <w:sz w:val="20"/>
                <w:lang w:val="en-US"/>
              </w:rPr>
            </w:pPr>
            <w:r w:rsidRPr="007F5588">
              <w:rPr>
                <w:sz w:val="20"/>
                <w:lang w:val="en-US"/>
              </w:rPr>
              <w:t>Inter-AS Requirements for the</w:t>
            </w:r>
            <w:r>
              <w:rPr>
                <w:sz w:val="20"/>
                <w:lang w:val="en-US"/>
              </w:rPr>
              <w:t xml:space="preserve"> </w:t>
            </w:r>
            <w:r w:rsidRPr="007F5588">
              <w:rPr>
                <w:sz w:val="20"/>
                <w:lang w:val="en-US"/>
              </w:rPr>
              <w:t>Path Computation Element Communication Protocol (PCECP)</w:t>
            </w:r>
          </w:p>
        </w:tc>
        <w:tc>
          <w:tcPr>
            <w:tcW w:w="1260" w:type="dxa"/>
          </w:tcPr>
          <w:p w:rsidR="009A1DE8" w:rsidRDefault="009A1DE8" w:rsidP="006F298E">
            <w:pPr>
              <w:rPr>
                <w:sz w:val="20"/>
                <w:lang w:eastAsia="ja-JP"/>
              </w:rPr>
            </w:pPr>
            <w:r>
              <w:rPr>
                <w:sz w:val="20"/>
                <w:lang w:eastAsia="ja-JP"/>
              </w:rPr>
              <w:t>11/2008</w:t>
            </w:r>
          </w:p>
        </w:tc>
      </w:tr>
      <w:tr w:rsidR="009A1DE8" w:rsidRPr="00AC3423" w:rsidTr="006F298E">
        <w:trPr>
          <w:cantSplit/>
          <w:jc w:val="center"/>
        </w:trPr>
        <w:tc>
          <w:tcPr>
            <w:tcW w:w="1604" w:type="dxa"/>
          </w:tcPr>
          <w:p w:rsidR="009A1DE8" w:rsidRPr="00332BAF" w:rsidRDefault="009A1DE8" w:rsidP="006F298E">
            <w:pPr>
              <w:rPr>
                <w:sz w:val="20"/>
              </w:rPr>
            </w:pPr>
            <w:r w:rsidRPr="00332BAF">
              <w:rPr>
                <w:sz w:val="20"/>
              </w:rPr>
              <w:t>IETF (pce)</w:t>
            </w:r>
          </w:p>
        </w:tc>
        <w:tc>
          <w:tcPr>
            <w:tcW w:w="1985" w:type="dxa"/>
          </w:tcPr>
          <w:p w:rsidR="009A1DE8" w:rsidRDefault="009A1DE8" w:rsidP="006F298E">
            <w:pPr>
              <w:rPr>
                <w:sz w:val="20"/>
                <w:lang w:val="en-US"/>
              </w:rPr>
            </w:pPr>
            <w:r>
              <w:rPr>
                <w:sz w:val="20"/>
                <w:lang w:val="en-US"/>
              </w:rPr>
              <w:t>RFC 5394</w:t>
            </w:r>
          </w:p>
        </w:tc>
        <w:tc>
          <w:tcPr>
            <w:tcW w:w="4590" w:type="dxa"/>
          </w:tcPr>
          <w:p w:rsidR="009A1DE8" w:rsidRPr="00332BAF" w:rsidRDefault="009A1DE8" w:rsidP="006F298E">
            <w:pPr>
              <w:rPr>
                <w:sz w:val="20"/>
                <w:lang w:val="en-US"/>
              </w:rPr>
            </w:pPr>
            <w:r w:rsidRPr="00332BAF">
              <w:rPr>
                <w:sz w:val="20"/>
                <w:lang w:val="en-US"/>
              </w:rPr>
              <w:t>Policy-Enabled Path Computation Framework</w:t>
            </w:r>
          </w:p>
        </w:tc>
        <w:tc>
          <w:tcPr>
            <w:tcW w:w="1260" w:type="dxa"/>
          </w:tcPr>
          <w:p w:rsidR="009A1DE8" w:rsidRDefault="009A1DE8" w:rsidP="006F298E">
            <w:pPr>
              <w:rPr>
                <w:sz w:val="20"/>
                <w:lang w:eastAsia="ja-JP"/>
              </w:rPr>
            </w:pPr>
            <w:r>
              <w:rPr>
                <w:sz w:val="20"/>
                <w:lang w:eastAsia="ja-JP"/>
              </w:rPr>
              <w:t>12/2008</w:t>
            </w:r>
          </w:p>
        </w:tc>
      </w:tr>
      <w:tr w:rsidR="009A1DE8" w:rsidRPr="00AC3423" w:rsidTr="006F298E">
        <w:trPr>
          <w:cantSplit/>
          <w:jc w:val="center"/>
        </w:trPr>
        <w:tc>
          <w:tcPr>
            <w:tcW w:w="1604" w:type="dxa"/>
          </w:tcPr>
          <w:p w:rsidR="009A1DE8" w:rsidRPr="005344FC" w:rsidRDefault="009A1DE8" w:rsidP="006F298E">
            <w:pPr>
              <w:rPr>
                <w:sz w:val="20"/>
              </w:rPr>
            </w:pPr>
            <w:r w:rsidRPr="00332BAF">
              <w:rPr>
                <w:sz w:val="20"/>
              </w:rPr>
              <w:t>IETF (pce)</w:t>
            </w:r>
          </w:p>
        </w:tc>
        <w:tc>
          <w:tcPr>
            <w:tcW w:w="1985" w:type="dxa"/>
          </w:tcPr>
          <w:p w:rsidR="009A1DE8" w:rsidRDefault="009A1DE8" w:rsidP="006F298E">
            <w:pPr>
              <w:rPr>
                <w:sz w:val="20"/>
                <w:lang w:val="en-US"/>
              </w:rPr>
            </w:pPr>
            <w:r>
              <w:rPr>
                <w:sz w:val="20"/>
                <w:lang w:val="en-US"/>
              </w:rPr>
              <w:t>RFC 5440</w:t>
            </w:r>
          </w:p>
        </w:tc>
        <w:tc>
          <w:tcPr>
            <w:tcW w:w="4590" w:type="dxa"/>
          </w:tcPr>
          <w:p w:rsidR="009A1DE8" w:rsidRPr="005344FC" w:rsidRDefault="009A1DE8" w:rsidP="006F298E">
            <w:pPr>
              <w:rPr>
                <w:sz w:val="20"/>
                <w:lang w:val="en-US"/>
              </w:rPr>
            </w:pPr>
            <w:r w:rsidRPr="00332BAF">
              <w:rPr>
                <w:sz w:val="20"/>
                <w:lang w:val="en-US"/>
              </w:rPr>
              <w:t>Path Computation Element (PCE) Communication Protocol (PCEP)</w:t>
            </w:r>
          </w:p>
        </w:tc>
        <w:tc>
          <w:tcPr>
            <w:tcW w:w="1260" w:type="dxa"/>
          </w:tcPr>
          <w:p w:rsidR="009A1DE8" w:rsidRDefault="009A1DE8" w:rsidP="006F298E">
            <w:pPr>
              <w:rPr>
                <w:sz w:val="20"/>
                <w:lang w:eastAsia="ja-JP"/>
              </w:rPr>
            </w:pPr>
            <w:r>
              <w:rPr>
                <w:sz w:val="20"/>
                <w:lang w:eastAsia="ja-JP"/>
              </w:rPr>
              <w:t>03/2009</w:t>
            </w:r>
          </w:p>
        </w:tc>
      </w:tr>
      <w:tr w:rsidR="009A1DE8" w:rsidRPr="00AC3423" w:rsidTr="006F298E">
        <w:trPr>
          <w:cantSplit/>
          <w:jc w:val="center"/>
        </w:trPr>
        <w:tc>
          <w:tcPr>
            <w:tcW w:w="1604" w:type="dxa"/>
          </w:tcPr>
          <w:p w:rsidR="009A1DE8" w:rsidRPr="00AC3423" w:rsidRDefault="009A1DE8" w:rsidP="006F298E">
            <w:pPr>
              <w:rPr>
                <w:sz w:val="20"/>
              </w:rPr>
            </w:pPr>
            <w:r w:rsidRPr="005344FC">
              <w:rPr>
                <w:sz w:val="20"/>
              </w:rPr>
              <w:lastRenderedPageBreak/>
              <w:t>IETF (pce)</w:t>
            </w:r>
          </w:p>
        </w:tc>
        <w:tc>
          <w:tcPr>
            <w:tcW w:w="1985" w:type="dxa"/>
          </w:tcPr>
          <w:p w:rsidR="009A1DE8" w:rsidRPr="003A6DCB" w:rsidRDefault="009A1DE8" w:rsidP="006F298E">
            <w:pPr>
              <w:rPr>
                <w:sz w:val="20"/>
                <w:lang w:val="en-US"/>
              </w:rPr>
            </w:pPr>
            <w:r>
              <w:rPr>
                <w:sz w:val="20"/>
                <w:lang w:val="en-US"/>
              </w:rPr>
              <w:t>RFC 5441</w:t>
            </w:r>
          </w:p>
        </w:tc>
        <w:tc>
          <w:tcPr>
            <w:tcW w:w="4590" w:type="dxa"/>
          </w:tcPr>
          <w:p w:rsidR="009A1DE8" w:rsidRPr="003A6DCB" w:rsidRDefault="009A1DE8" w:rsidP="006F298E">
            <w:pPr>
              <w:rPr>
                <w:sz w:val="20"/>
                <w:lang w:val="en-US"/>
              </w:rPr>
            </w:pPr>
            <w:r w:rsidRPr="005344FC">
              <w:rPr>
                <w:sz w:val="20"/>
                <w:lang w:val="en-US"/>
              </w:rPr>
              <w:t>A Backward-Recursive PCE-Based Computation (BRPC) Procedure to Compute</w:t>
            </w:r>
            <w:r>
              <w:rPr>
                <w:sz w:val="20"/>
                <w:lang w:val="en-US"/>
              </w:rPr>
              <w:t xml:space="preserve"> </w:t>
            </w:r>
            <w:r w:rsidRPr="005344FC">
              <w:rPr>
                <w:sz w:val="20"/>
                <w:lang w:val="en-US"/>
              </w:rPr>
              <w:t>Shortest Constrained Inter-Domain Traffic Engineering</w:t>
            </w:r>
            <w:r>
              <w:rPr>
                <w:sz w:val="20"/>
                <w:lang w:val="en-US"/>
              </w:rPr>
              <w:t xml:space="preserve"> </w:t>
            </w:r>
            <w:r w:rsidRPr="005344FC">
              <w:rPr>
                <w:sz w:val="20"/>
                <w:lang w:val="en-US"/>
              </w:rPr>
              <w:t>Label Switched Paths</w:t>
            </w:r>
          </w:p>
        </w:tc>
        <w:tc>
          <w:tcPr>
            <w:tcW w:w="1260" w:type="dxa"/>
          </w:tcPr>
          <w:p w:rsidR="009A1DE8" w:rsidRDefault="009A1DE8" w:rsidP="006F298E">
            <w:pPr>
              <w:rPr>
                <w:sz w:val="20"/>
                <w:lang w:eastAsia="ja-JP"/>
              </w:rPr>
            </w:pPr>
            <w:r>
              <w:rPr>
                <w:sz w:val="20"/>
                <w:lang w:eastAsia="ja-JP"/>
              </w:rPr>
              <w:t>04/2009</w:t>
            </w:r>
          </w:p>
        </w:tc>
      </w:tr>
      <w:tr w:rsidR="009A1DE8" w:rsidRPr="00AC3423" w:rsidTr="006F298E">
        <w:trPr>
          <w:cantSplit/>
          <w:jc w:val="center"/>
        </w:trPr>
        <w:tc>
          <w:tcPr>
            <w:tcW w:w="1604" w:type="dxa"/>
          </w:tcPr>
          <w:p w:rsidR="009A1DE8" w:rsidRPr="005344FC" w:rsidRDefault="009A1DE8" w:rsidP="006F298E">
            <w:pPr>
              <w:rPr>
                <w:sz w:val="20"/>
              </w:rPr>
            </w:pPr>
            <w:r w:rsidRPr="007F5588">
              <w:rPr>
                <w:sz w:val="20"/>
              </w:rPr>
              <w:t>IETF (pce)</w:t>
            </w:r>
          </w:p>
        </w:tc>
        <w:tc>
          <w:tcPr>
            <w:tcW w:w="1985" w:type="dxa"/>
          </w:tcPr>
          <w:p w:rsidR="009A1DE8" w:rsidRDefault="009A1DE8" w:rsidP="006F298E">
            <w:pPr>
              <w:rPr>
                <w:sz w:val="20"/>
                <w:lang w:val="en-US"/>
              </w:rPr>
            </w:pPr>
            <w:r>
              <w:rPr>
                <w:sz w:val="20"/>
                <w:lang w:val="en-US"/>
              </w:rPr>
              <w:t>RFC 5455</w:t>
            </w:r>
          </w:p>
        </w:tc>
        <w:tc>
          <w:tcPr>
            <w:tcW w:w="4590" w:type="dxa"/>
          </w:tcPr>
          <w:p w:rsidR="009A1DE8" w:rsidRPr="005344FC" w:rsidRDefault="009A1DE8" w:rsidP="006F298E">
            <w:pPr>
              <w:rPr>
                <w:sz w:val="20"/>
                <w:lang w:val="en-US"/>
              </w:rPr>
            </w:pPr>
            <w:r w:rsidRPr="007F5588">
              <w:rPr>
                <w:sz w:val="20"/>
                <w:lang w:val="en-US"/>
              </w:rPr>
              <w:t>Diffserv-Aware Class-Type Object for</w:t>
            </w:r>
            <w:r>
              <w:rPr>
                <w:sz w:val="20"/>
                <w:lang w:val="en-US"/>
              </w:rPr>
              <w:t xml:space="preserve"> </w:t>
            </w:r>
            <w:r w:rsidRPr="007F5588">
              <w:rPr>
                <w:sz w:val="20"/>
                <w:lang w:val="en-US"/>
              </w:rPr>
              <w:t>the Path Computation Element Communication Protocol</w:t>
            </w:r>
          </w:p>
        </w:tc>
        <w:tc>
          <w:tcPr>
            <w:tcW w:w="1260" w:type="dxa"/>
          </w:tcPr>
          <w:p w:rsidR="009A1DE8" w:rsidRDefault="009A1DE8" w:rsidP="006F298E">
            <w:pPr>
              <w:rPr>
                <w:sz w:val="20"/>
                <w:lang w:eastAsia="ja-JP"/>
              </w:rPr>
            </w:pPr>
            <w:r>
              <w:rPr>
                <w:sz w:val="20"/>
                <w:lang w:eastAsia="ja-JP"/>
              </w:rPr>
              <w:t>03/2009</w:t>
            </w:r>
          </w:p>
        </w:tc>
      </w:tr>
      <w:tr w:rsidR="009A1DE8" w:rsidRPr="00AC3423" w:rsidTr="006F298E">
        <w:trPr>
          <w:cantSplit/>
          <w:jc w:val="center"/>
        </w:trPr>
        <w:tc>
          <w:tcPr>
            <w:tcW w:w="1604" w:type="dxa"/>
          </w:tcPr>
          <w:p w:rsidR="009A1DE8" w:rsidRPr="007F5588" w:rsidRDefault="009A1DE8" w:rsidP="006F298E">
            <w:pPr>
              <w:rPr>
                <w:sz w:val="20"/>
              </w:rPr>
            </w:pPr>
            <w:r w:rsidRPr="004A5BC4">
              <w:rPr>
                <w:sz w:val="20"/>
              </w:rPr>
              <w:t>IETF (pce)</w:t>
            </w:r>
          </w:p>
        </w:tc>
        <w:tc>
          <w:tcPr>
            <w:tcW w:w="1985" w:type="dxa"/>
          </w:tcPr>
          <w:p w:rsidR="009A1DE8" w:rsidRDefault="009A1DE8" w:rsidP="006F298E">
            <w:pPr>
              <w:rPr>
                <w:sz w:val="20"/>
                <w:lang w:val="en-US"/>
              </w:rPr>
            </w:pPr>
            <w:r w:rsidRPr="004A5BC4">
              <w:rPr>
                <w:sz w:val="20"/>
                <w:lang w:val="en-US"/>
              </w:rPr>
              <w:t>draft-ietf-pce-vpn-req-00.txt</w:t>
            </w:r>
          </w:p>
        </w:tc>
        <w:tc>
          <w:tcPr>
            <w:tcW w:w="4590" w:type="dxa"/>
          </w:tcPr>
          <w:p w:rsidR="009A1DE8" w:rsidRPr="007F5588" w:rsidRDefault="009A1DE8" w:rsidP="006F298E">
            <w:pPr>
              <w:rPr>
                <w:sz w:val="20"/>
                <w:lang w:val="en-US"/>
              </w:rPr>
            </w:pPr>
            <w:r w:rsidRPr="00A502B2">
              <w:rPr>
                <w:sz w:val="20"/>
                <w:lang w:val="en-US"/>
              </w:rPr>
              <w:t>PCC-PCE Communication Requirements for VPNs</w:t>
            </w:r>
          </w:p>
        </w:tc>
        <w:tc>
          <w:tcPr>
            <w:tcW w:w="1260" w:type="dxa"/>
          </w:tcPr>
          <w:p w:rsidR="009A1DE8" w:rsidRDefault="009A1DE8" w:rsidP="006F298E">
            <w:pPr>
              <w:rPr>
                <w:sz w:val="20"/>
                <w:lang w:eastAsia="ja-JP"/>
              </w:rPr>
            </w:pPr>
            <w:r>
              <w:rPr>
                <w:sz w:val="20"/>
                <w:lang w:eastAsia="ja-JP"/>
              </w:rPr>
              <w:t>03/2009</w:t>
            </w:r>
          </w:p>
        </w:tc>
      </w:tr>
      <w:tr w:rsidR="009A1DE8" w:rsidRPr="00AC3423" w:rsidTr="006F298E">
        <w:trPr>
          <w:cantSplit/>
          <w:jc w:val="center"/>
        </w:trPr>
        <w:tc>
          <w:tcPr>
            <w:tcW w:w="1604" w:type="dxa"/>
          </w:tcPr>
          <w:p w:rsidR="009A1DE8" w:rsidRPr="007F5588" w:rsidRDefault="009A1DE8" w:rsidP="006F298E">
            <w:pPr>
              <w:rPr>
                <w:sz w:val="20"/>
              </w:rPr>
            </w:pPr>
            <w:r w:rsidRPr="007F5588">
              <w:rPr>
                <w:sz w:val="20"/>
              </w:rPr>
              <w:t>IETF (pce)</w:t>
            </w:r>
          </w:p>
        </w:tc>
        <w:tc>
          <w:tcPr>
            <w:tcW w:w="1985" w:type="dxa"/>
          </w:tcPr>
          <w:p w:rsidR="009A1DE8" w:rsidRDefault="009A1DE8" w:rsidP="006F298E">
            <w:pPr>
              <w:rPr>
                <w:sz w:val="20"/>
                <w:lang w:val="en-US"/>
              </w:rPr>
            </w:pPr>
            <w:r>
              <w:rPr>
                <w:sz w:val="20"/>
                <w:lang w:val="en-US"/>
              </w:rPr>
              <w:t>RFC 5520</w:t>
            </w:r>
          </w:p>
        </w:tc>
        <w:tc>
          <w:tcPr>
            <w:tcW w:w="4590" w:type="dxa"/>
          </w:tcPr>
          <w:p w:rsidR="009A1DE8" w:rsidRPr="007F5588" w:rsidRDefault="009A1DE8" w:rsidP="006F298E">
            <w:pPr>
              <w:rPr>
                <w:sz w:val="20"/>
                <w:lang w:val="en-US"/>
              </w:rPr>
            </w:pPr>
            <w:r w:rsidRPr="007F5588">
              <w:rPr>
                <w:sz w:val="20"/>
                <w:lang w:val="en-US"/>
              </w:rPr>
              <w:t>Preserving Topology Confidentiality in</w:t>
            </w:r>
            <w:r>
              <w:rPr>
                <w:sz w:val="20"/>
                <w:lang w:val="en-US"/>
              </w:rPr>
              <w:t xml:space="preserve"> </w:t>
            </w:r>
            <w:r w:rsidRPr="007F5588">
              <w:rPr>
                <w:sz w:val="20"/>
                <w:lang w:val="en-US"/>
              </w:rPr>
              <w:t>Inter-Domain Path Computation Using a Path-Key-Based Mechanism</w:t>
            </w:r>
          </w:p>
          <w:p w:rsidR="009A1DE8" w:rsidRPr="007F5588" w:rsidRDefault="009A1DE8" w:rsidP="006F298E">
            <w:pPr>
              <w:rPr>
                <w:sz w:val="20"/>
                <w:lang w:val="en-US"/>
              </w:rPr>
            </w:pPr>
          </w:p>
        </w:tc>
        <w:tc>
          <w:tcPr>
            <w:tcW w:w="1260" w:type="dxa"/>
          </w:tcPr>
          <w:p w:rsidR="009A1DE8" w:rsidRDefault="009A1DE8" w:rsidP="006F298E">
            <w:pPr>
              <w:rPr>
                <w:sz w:val="20"/>
                <w:lang w:eastAsia="ja-JP"/>
              </w:rPr>
            </w:pPr>
            <w:r>
              <w:rPr>
                <w:sz w:val="20"/>
                <w:lang w:eastAsia="ja-JP"/>
              </w:rPr>
              <w:t>04/2009</w:t>
            </w:r>
          </w:p>
        </w:tc>
      </w:tr>
      <w:tr w:rsidR="009A1DE8" w:rsidRPr="00AC3423" w:rsidTr="006F298E">
        <w:trPr>
          <w:cantSplit/>
          <w:jc w:val="center"/>
        </w:trPr>
        <w:tc>
          <w:tcPr>
            <w:tcW w:w="1604" w:type="dxa"/>
          </w:tcPr>
          <w:p w:rsidR="009A1DE8" w:rsidRPr="007F5588" w:rsidRDefault="009A1DE8" w:rsidP="006F298E">
            <w:pPr>
              <w:rPr>
                <w:sz w:val="20"/>
              </w:rPr>
            </w:pPr>
            <w:r w:rsidRPr="007F5588">
              <w:rPr>
                <w:sz w:val="20"/>
              </w:rPr>
              <w:t>IETF (pce)</w:t>
            </w:r>
          </w:p>
        </w:tc>
        <w:tc>
          <w:tcPr>
            <w:tcW w:w="1985" w:type="dxa"/>
          </w:tcPr>
          <w:p w:rsidR="009A1DE8" w:rsidRDefault="009A1DE8" w:rsidP="006F298E">
            <w:pPr>
              <w:rPr>
                <w:sz w:val="20"/>
                <w:lang w:val="en-US"/>
              </w:rPr>
            </w:pPr>
            <w:r>
              <w:rPr>
                <w:sz w:val="20"/>
                <w:lang w:val="en-US"/>
              </w:rPr>
              <w:t>RFG 5521</w:t>
            </w:r>
          </w:p>
        </w:tc>
        <w:tc>
          <w:tcPr>
            <w:tcW w:w="4590" w:type="dxa"/>
          </w:tcPr>
          <w:p w:rsidR="009A1DE8" w:rsidRPr="007F5588" w:rsidRDefault="009A1DE8" w:rsidP="006F298E">
            <w:pPr>
              <w:rPr>
                <w:sz w:val="20"/>
                <w:lang w:val="en-US"/>
              </w:rPr>
            </w:pPr>
            <w:r w:rsidRPr="007F5588">
              <w:rPr>
                <w:sz w:val="20"/>
                <w:lang w:val="en-US"/>
              </w:rPr>
              <w:t>Extensions to the Path Computation Element Communication Protocol (PCEP) for Route Exclusions</w:t>
            </w:r>
          </w:p>
        </w:tc>
        <w:tc>
          <w:tcPr>
            <w:tcW w:w="1260" w:type="dxa"/>
          </w:tcPr>
          <w:p w:rsidR="009A1DE8" w:rsidRDefault="009A1DE8" w:rsidP="006F298E">
            <w:pPr>
              <w:rPr>
                <w:sz w:val="20"/>
                <w:lang w:eastAsia="ja-JP"/>
              </w:rPr>
            </w:pPr>
            <w:r>
              <w:rPr>
                <w:sz w:val="20"/>
                <w:lang w:eastAsia="ja-JP"/>
              </w:rPr>
              <w:t>04/2009</w:t>
            </w:r>
          </w:p>
        </w:tc>
      </w:tr>
      <w:tr w:rsidR="009A1DE8" w:rsidRPr="00AC3423" w:rsidTr="006F298E">
        <w:trPr>
          <w:cantSplit/>
          <w:jc w:val="center"/>
        </w:trPr>
        <w:tc>
          <w:tcPr>
            <w:tcW w:w="1604" w:type="dxa"/>
          </w:tcPr>
          <w:p w:rsidR="009A1DE8" w:rsidRPr="007F5588" w:rsidRDefault="009A1DE8" w:rsidP="006F298E">
            <w:pPr>
              <w:rPr>
                <w:sz w:val="20"/>
              </w:rPr>
            </w:pPr>
            <w:r w:rsidRPr="007F5588">
              <w:rPr>
                <w:sz w:val="20"/>
              </w:rPr>
              <w:t>IETF (pce)</w:t>
            </w:r>
          </w:p>
        </w:tc>
        <w:tc>
          <w:tcPr>
            <w:tcW w:w="1985" w:type="dxa"/>
          </w:tcPr>
          <w:p w:rsidR="009A1DE8" w:rsidRDefault="009A1DE8" w:rsidP="006F298E">
            <w:pPr>
              <w:rPr>
                <w:sz w:val="20"/>
                <w:lang w:val="en-US"/>
              </w:rPr>
            </w:pPr>
            <w:r>
              <w:rPr>
                <w:sz w:val="20"/>
                <w:lang w:val="en-US"/>
              </w:rPr>
              <w:t>RFC 5541</w:t>
            </w:r>
          </w:p>
        </w:tc>
        <w:tc>
          <w:tcPr>
            <w:tcW w:w="4590" w:type="dxa"/>
          </w:tcPr>
          <w:p w:rsidR="009A1DE8" w:rsidRPr="007F5588" w:rsidRDefault="009A1DE8" w:rsidP="006F298E">
            <w:pPr>
              <w:rPr>
                <w:sz w:val="20"/>
                <w:lang w:val="en-US"/>
              </w:rPr>
            </w:pPr>
            <w:r w:rsidRPr="007F5588">
              <w:rPr>
                <w:sz w:val="20"/>
                <w:lang w:val="en-US"/>
              </w:rPr>
              <w:t>Encoding of Objective Functions in the</w:t>
            </w:r>
            <w:r>
              <w:rPr>
                <w:sz w:val="20"/>
                <w:lang w:val="en-US"/>
              </w:rPr>
              <w:t xml:space="preserve"> </w:t>
            </w:r>
            <w:r w:rsidRPr="007F5588">
              <w:rPr>
                <w:sz w:val="20"/>
                <w:lang w:val="en-US"/>
              </w:rPr>
              <w:t>Path Computation Element Communication Protocol (PCEP)</w:t>
            </w:r>
          </w:p>
        </w:tc>
        <w:tc>
          <w:tcPr>
            <w:tcW w:w="1260" w:type="dxa"/>
          </w:tcPr>
          <w:p w:rsidR="009A1DE8" w:rsidRDefault="009A1DE8" w:rsidP="006F298E">
            <w:pPr>
              <w:rPr>
                <w:sz w:val="20"/>
                <w:lang w:eastAsia="ja-JP"/>
              </w:rPr>
            </w:pPr>
            <w:r>
              <w:rPr>
                <w:sz w:val="20"/>
                <w:lang w:eastAsia="ja-JP"/>
              </w:rPr>
              <w:t>06/2009</w:t>
            </w:r>
          </w:p>
        </w:tc>
      </w:tr>
      <w:tr w:rsidR="009A1DE8" w:rsidRPr="00AC3423" w:rsidTr="006F298E">
        <w:trPr>
          <w:cantSplit/>
          <w:jc w:val="center"/>
        </w:trPr>
        <w:tc>
          <w:tcPr>
            <w:tcW w:w="1604" w:type="dxa"/>
          </w:tcPr>
          <w:p w:rsidR="009A1DE8" w:rsidRPr="007F5588" w:rsidRDefault="009A1DE8" w:rsidP="006F298E">
            <w:pPr>
              <w:rPr>
                <w:sz w:val="20"/>
              </w:rPr>
            </w:pPr>
            <w:r w:rsidRPr="004A5BC4">
              <w:rPr>
                <w:sz w:val="20"/>
              </w:rPr>
              <w:t>IETF (pce)</w:t>
            </w:r>
          </w:p>
        </w:tc>
        <w:tc>
          <w:tcPr>
            <w:tcW w:w="1985" w:type="dxa"/>
          </w:tcPr>
          <w:p w:rsidR="009A1DE8" w:rsidRDefault="009A1DE8" w:rsidP="006F298E">
            <w:pPr>
              <w:rPr>
                <w:sz w:val="20"/>
                <w:lang w:val="en-US"/>
              </w:rPr>
            </w:pPr>
            <w:r w:rsidRPr="004A5BC4">
              <w:rPr>
                <w:sz w:val="20"/>
                <w:lang w:val="en-US"/>
              </w:rPr>
              <w:t>draft-ietf-pce-monitoring-05.txt</w:t>
            </w:r>
          </w:p>
        </w:tc>
        <w:tc>
          <w:tcPr>
            <w:tcW w:w="4590" w:type="dxa"/>
          </w:tcPr>
          <w:p w:rsidR="009A1DE8" w:rsidRPr="007F5588" w:rsidRDefault="009A1DE8" w:rsidP="006F298E">
            <w:pPr>
              <w:rPr>
                <w:sz w:val="20"/>
                <w:lang w:val="en-US"/>
              </w:rPr>
            </w:pPr>
            <w:r w:rsidRPr="004A5BC4">
              <w:rPr>
                <w:sz w:val="20"/>
                <w:lang w:val="en-US"/>
              </w:rPr>
              <w:t>A set of monitoring tools for Path Computation Element based</w:t>
            </w:r>
            <w:r>
              <w:rPr>
                <w:sz w:val="20"/>
                <w:lang w:val="en-US"/>
              </w:rPr>
              <w:t xml:space="preserve"> </w:t>
            </w:r>
            <w:r w:rsidRPr="004A5BC4">
              <w:rPr>
                <w:sz w:val="20"/>
                <w:lang w:val="en-US"/>
              </w:rPr>
              <w:t>Architecture</w:t>
            </w:r>
          </w:p>
        </w:tc>
        <w:tc>
          <w:tcPr>
            <w:tcW w:w="1260" w:type="dxa"/>
          </w:tcPr>
          <w:p w:rsidR="009A1DE8" w:rsidRDefault="009A1DE8" w:rsidP="006F298E">
            <w:pPr>
              <w:rPr>
                <w:sz w:val="20"/>
                <w:lang w:eastAsia="ja-JP"/>
              </w:rPr>
            </w:pPr>
            <w:r>
              <w:rPr>
                <w:sz w:val="20"/>
                <w:lang w:eastAsia="ja-JP"/>
              </w:rPr>
              <w:t>06/2009</w:t>
            </w:r>
          </w:p>
        </w:tc>
      </w:tr>
      <w:tr w:rsidR="009A1DE8" w:rsidRPr="00AC3423" w:rsidTr="006F298E">
        <w:trPr>
          <w:cantSplit/>
          <w:jc w:val="center"/>
        </w:trPr>
        <w:tc>
          <w:tcPr>
            <w:tcW w:w="1604" w:type="dxa"/>
          </w:tcPr>
          <w:p w:rsidR="009A1DE8" w:rsidRPr="007F5588" w:rsidRDefault="009A1DE8" w:rsidP="006F298E">
            <w:pPr>
              <w:rPr>
                <w:sz w:val="20"/>
              </w:rPr>
            </w:pPr>
            <w:r w:rsidRPr="007F5588">
              <w:rPr>
                <w:sz w:val="20"/>
              </w:rPr>
              <w:t>IETF (pce)</w:t>
            </w:r>
          </w:p>
        </w:tc>
        <w:tc>
          <w:tcPr>
            <w:tcW w:w="1985" w:type="dxa"/>
          </w:tcPr>
          <w:p w:rsidR="009A1DE8" w:rsidRDefault="009A1DE8" w:rsidP="006F298E">
            <w:pPr>
              <w:rPr>
                <w:sz w:val="20"/>
                <w:lang w:val="en-US"/>
              </w:rPr>
            </w:pPr>
            <w:r>
              <w:rPr>
                <w:sz w:val="20"/>
                <w:lang w:val="en-US"/>
              </w:rPr>
              <w:t>RFC 5557</w:t>
            </w:r>
          </w:p>
        </w:tc>
        <w:tc>
          <w:tcPr>
            <w:tcW w:w="4590" w:type="dxa"/>
          </w:tcPr>
          <w:p w:rsidR="009A1DE8" w:rsidRPr="007F5588" w:rsidRDefault="009A1DE8" w:rsidP="006F298E">
            <w:pPr>
              <w:rPr>
                <w:sz w:val="20"/>
                <w:lang w:val="en-US"/>
              </w:rPr>
            </w:pPr>
            <w:r w:rsidRPr="007F5588">
              <w:rPr>
                <w:sz w:val="20"/>
                <w:lang w:val="en-US"/>
              </w:rPr>
              <w:t>Path Computation Element Communication Protocol (PCEP) Requirements</w:t>
            </w:r>
            <w:r>
              <w:rPr>
                <w:sz w:val="20"/>
                <w:lang w:val="en-US"/>
              </w:rPr>
              <w:t xml:space="preserve"> and</w:t>
            </w:r>
            <w:r w:rsidRPr="007F5588">
              <w:rPr>
                <w:sz w:val="20"/>
                <w:lang w:val="en-US"/>
              </w:rPr>
              <w:t xml:space="preserve"> Protocol Extensions in Support of Global Concurrent Optimization</w:t>
            </w:r>
          </w:p>
        </w:tc>
        <w:tc>
          <w:tcPr>
            <w:tcW w:w="1260" w:type="dxa"/>
          </w:tcPr>
          <w:p w:rsidR="009A1DE8" w:rsidRDefault="009A1DE8" w:rsidP="006F298E">
            <w:pPr>
              <w:rPr>
                <w:sz w:val="20"/>
                <w:lang w:eastAsia="ja-JP"/>
              </w:rPr>
            </w:pPr>
            <w:r>
              <w:rPr>
                <w:sz w:val="20"/>
                <w:lang w:eastAsia="ja-JP"/>
              </w:rPr>
              <w:t>07/2009</w:t>
            </w:r>
          </w:p>
        </w:tc>
      </w:tr>
      <w:tr w:rsidR="009A1DE8" w:rsidRPr="00AC3423" w:rsidTr="006F298E">
        <w:trPr>
          <w:cantSplit/>
          <w:jc w:val="center"/>
        </w:trPr>
        <w:tc>
          <w:tcPr>
            <w:tcW w:w="1604" w:type="dxa"/>
          </w:tcPr>
          <w:p w:rsidR="009A1DE8" w:rsidRPr="00AC3423" w:rsidRDefault="009A1DE8" w:rsidP="006F298E">
            <w:pPr>
              <w:rPr>
                <w:sz w:val="20"/>
              </w:rPr>
            </w:pPr>
            <w:r w:rsidRPr="00A502B2">
              <w:rPr>
                <w:sz w:val="20"/>
              </w:rPr>
              <w:t>IETF (pce)</w:t>
            </w:r>
          </w:p>
        </w:tc>
        <w:tc>
          <w:tcPr>
            <w:tcW w:w="1985" w:type="dxa"/>
          </w:tcPr>
          <w:p w:rsidR="009A1DE8" w:rsidRPr="003A6DCB" w:rsidRDefault="009A1DE8" w:rsidP="006F298E">
            <w:pPr>
              <w:rPr>
                <w:sz w:val="20"/>
                <w:lang w:val="en-US"/>
              </w:rPr>
            </w:pPr>
            <w:r w:rsidRPr="00A502B2">
              <w:rPr>
                <w:sz w:val="20"/>
                <w:lang w:val="en-US"/>
              </w:rPr>
              <w:t>draft-ietf-pce-gmpls-aps-req-01.txt</w:t>
            </w:r>
          </w:p>
        </w:tc>
        <w:tc>
          <w:tcPr>
            <w:tcW w:w="4590" w:type="dxa"/>
          </w:tcPr>
          <w:p w:rsidR="009A1DE8" w:rsidRPr="003A6DCB" w:rsidRDefault="009A1DE8" w:rsidP="006F298E">
            <w:pPr>
              <w:rPr>
                <w:sz w:val="20"/>
                <w:lang w:val="en-US"/>
              </w:rPr>
            </w:pPr>
            <w:r w:rsidRPr="00A502B2">
              <w:rPr>
                <w:sz w:val="20"/>
                <w:lang w:val="en-US"/>
              </w:rPr>
              <w:t>Requirements for GMPLS applications of PCE</w:t>
            </w:r>
          </w:p>
        </w:tc>
        <w:tc>
          <w:tcPr>
            <w:tcW w:w="1260" w:type="dxa"/>
          </w:tcPr>
          <w:p w:rsidR="009A1DE8" w:rsidRDefault="009A1DE8" w:rsidP="006F298E">
            <w:pPr>
              <w:rPr>
                <w:sz w:val="20"/>
              </w:rPr>
            </w:pPr>
            <w:r>
              <w:rPr>
                <w:sz w:val="20"/>
              </w:rPr>
              <w:t>07/2009</w:t>
            </w:r>
          </w:p>
        </w:tc>
      </w:tr>
      <w:tr w:rsidR="009A1DE8" w:rsidRPr="00AC3423" w:rsidTr="006F298E">
        <w:trPr>
          <w:cantSplit/>
          <w:jc w:val="center"/>
        </w:trPr>
        <w:tc>
          <w:tcPr>
            <w:tcW w:w="1604" w:type="dxa"/>
          </w:tcPr>
          <w:p w:rsidR="009A1DE8" w:rsidRPr="00A502B2" w:rsidRDefault="009A1DE8" w:rsidP="006F298E">
            <w:pPr>
              <w:rPr>
                <w:sz w:val="20"/>
              </w:rPr>
            </w:pPr>
            <w:r w:rsidRPr="00A502B2">
              <w:rPr>
                <w:sz w:val="20"/>
              </w:rPr>
              <w:t>IETF (pce)</w:t>
            </w:r>
          </w:p>
        </w:tc>
        <w:tc>
          <w:tcPr>
            <w:tcW w:w="1985" w:type="dxa"/>
          </w:tcPr>
          <w:p w:rsidR="009A1DE8" w:rsidRPr="00A502B2" w:rsidRDefault="009A1DE8" w:rsidP="006F298E">
            <w:pPr>
              <w:rPr>
                <w:sz w:val="20"/>
                <w:lang w:val="en-US"/>
              </w:rPr>
            </w:pPr>
            <w:r w:rsidRPr="00A502B2">
              <w:rPr>
                <w:sz w:val="20"/>
                <w:lang w:val="en-US"/>
              </w:rPr>
              <w:t>draft-ietf-pce-manageability-requirements-07.txt</w:t>
            </w:r>
          </w:p>
        </w:tc>
        <w:tc>
          <w:tcPr>
            <w:tcW w:w="4590" w:type="dxa"/>
          </w:tcPr>
          <w:p w:rsidR="009A1DE8" w:rsidRPr="00A502B2" w:rsidRDefault="009A1DE8" w:rsidP="006F298E">
            <w:pPr>
              <w:rPr>
                <w:sz w:val="20"/>
                <w:lang w:val="en-US"/>
              </w:rPr>
            </w:pPr>
            <w:r w:rsidRPr="00A502B2">
              <w:rPr>
                <w:sz w:val="20"/>
                <w:lang w:val="en-US"/>
              </w:rPr>
              <w:t>Inclusion of Manageability Sections in PCE Working Group Drafts</w:t>
            </w:r>
          </w:p>
          <w:p w:rsidR="009A1DE8" w:rsidRPr="00A502B2" w:rsidRDefault="009A1DE8" w:rsidP="006F298E">
            <w:pPr>
              <w:rPr>
                <w:sz w:val="20"/>
                <w:lang w:val="en-US"/>
              </w:rPr>
            </w:pPr>
          </w:p>
        </w:tc>
        <w:tc>
          <w:tcPr>
            <w:tcW w:w="1260" w:type="dxa"/>
          </w:tcPr>
          <w:p w:rsidR="009A1DE8" w:rsidRDefault="009A1DE8" w:rsidP="006F298E">
            <w:pPr>
              <w:rPr>
                <w:sz w:val="20"/>
              </w:rPr>
            </w:pPr>
            <w:r>
              <w:rPr>
                <w:sz w:val="20"/>
              </w:rPr>
              <w:t>07/2009</w:t>
            </w:r>
          </w:p>
        </w:tc>
      </w:tr>
      <w:tr w:rsidR="009A1DE8" w:rsidRPr="00AC3423" w:rsidTr="006F298E">
        <w:trPr>
          <w:cantSplit/>
          <w:jc w:val="center"/>
        </w:trPr>
        <w:tc>
          <w:tcPr>
            <w:tcW w:w="1604" w:type="dxa"/>
          </w:tcPr>
          <w:p w:rsidR="009A1DE8" w:rsidRPr="00A502B2" w:rsidRDefault="009A1DE8" w:rsidP="006F298E">
            <w:pPr>
              <w:rPr>
                <w:sz w:val="20"/>
              </w:rPr>
            </w:pPr>
            <w:r w:rsidRPr="00A502B2">
              <w:rPr>
                <w:sz w:val="20"/>
              </w:rPr>
              <w:t>IETF (pce)</w:t>
            </w:r>
          </w:p>
        </w:tc>
        <w:tc>
          <w:tcPr>
            <w:tcW w:w="1985" w:type="dxa"/>
          </w:tcPr>
          <w:p w:rsidR="009A1DE8" w:rsidRPr="00A502B2" w:rsidRDefault="009A1DE8" w:rsidP="006F298E">
            <w:pPr>
              <w:rPr>
                <w:sz w:val="20"/>
                <w:lang w:val="en-US"/>
              </w:rPr>
            </w:pPr>
            <w:r w:rsidRPr="00A502B2">
              <w:rPr>
                <w:sz w:val="20"/>
                <w:lang w:val="en-US"/>
              </w:rPr>
              <w:t>draft-ietf-pce-vendor-constraints-00.txt</w:t>
            </w:r>
          </w:p>
        </w:tc>
        <w:tc>
          <w:tcPr>
            <w:tcW w:w="4590" w:type="dxa"/>
          </w:tcPr>
          <w:p w:rsidR="009A1DE8" w:rsidRPr="00A502B2" w:rsidRDefault="009A1DE8" w:rsidP="006F298E">
            <w:pPr>
              <w:rPr>
                <w:sz w:val="20"/>
                <w:lang w:val="en-US"/>
              </w:rPr>
            </w:pPr>
            <w:r w:rsidRPr="00A502B2">
              <w:rPr>
                <w:sz w:val="20"/>
                <w:lang w:val="en-US"/>
              </w:rPr>
              <w:t>Conveying Vendor-Specific Constraints in the Path</w:t>
            </w:r>
            <w:r>
              <w:rPr>
                <w:sz w:val="20"/>
                <w:lang w:val="en-US"/>
              </w:rPr>
              <w:t xml:space="preserve"> </w:t>
            </w:r>
            <w:r w:rsidRPr="00A502B2">
              <w:rPr>
                <w:sz w:val="20"/>
                <w:lang w:val="en-US"/>
              </w:rPr>
              <w:t>Computation Element Protocol</w:t>
            </w:r>
          </w:p>
        </w:tc>
        <w:tc>
          <w:tcPr>
            <w:tcW w:w="1260" w:type="dxa"/>
          </w:tcPr>
          <w:p w:rsidR="009A1DE8" w:rsidRDefault="009A1DE8" w:rsidP="006F298E">
            <w:pPr>
              <w:rPr>
                <w:sz w:val="20"/>
              </w:rPr>
            </w:pPr>
            <w:r>
              <w:rPr>
                <w:sz w:val="20"/>
              </w:rPr>
              <w:t>07/2009</w:t>
            </w:r>
          </w:p>
        </w:tc>
      </w:tr>
      <w:tr w:rsidR="009A1DE8" w:rsidRPr="00AC3423" w:rsidTr="006F298E">
        <w:trPr>
          <w:cantSplit/>
          <w:jc w:val="center"/>
        </w:trPr>
        <w:tc>
          <w:tcPr>
            <w:tcW w:w="1604" w:type="dxa"/>
          </w:tcPr>
          <w:p w:rsidR="009A1DE8" w:rsidRPr="00AC3423" w:rsidRDefault="009A1DE8" w:rsidP="006F298E">
            <w:pPr>
              <w:rPr>
                <w:sz w:val="20"/>
              </w:rPr>
            </w:pPr>
            <w:r w:rsidRPr="00A502B2">
              <w:rPr>
                <w:sz w:val="20"/>
              </w:rPr>
              <w:t>IETF (pce)</w:t>
            </w:r>
          </w:p>
        </w:tc>
        <w:tc>
          <w:tcPr>
            <w:tcW w:w="1985" w:type="dxa"/>
          </w:tcPr>
          <w:p w:rsidR="009A1DE8" w:rsidRPr="003A6DCB" w:rsidRDefault="009A1DE8" w:rsidP="006F298E">
            <w:pPr>
              <w:rPr>
                <w:sz w:val="20"/>
                <w:lang w:val="en-US"/>
              </w:rPr>
            </w:pPr>
            <w:r w:rsidRPr="00A502B2">
              <w:rPr>
                <w:sz w:val="20"/>
                <w:lang w:val="en-US"/>
              </w:rPr>
              <w:t>draft-ietf-pce-pcep-svec-list-02.txt</w:t>
            </w:r>
          </w:p>
        </w:tc>
        <w:tc>
          <w:tcPr>
            <w:tcW w:w="4590" w:type="dxa"/>
          </w:tcPr>
          <w:p w:rsidR="009A1DE8" w:rsidRPr="003A6DCB" w:rsidRDefault="009A1DE8" w:rsidP="006F298E">
            <w:pPr>
              <w:rPr>
                <w:sz w:val="20"/>
                <w:lang w:val="en-US"/>
              </w:rPr>
            </w:pPr>
            <w:r w:rsidRPr="00A502B2">
              <w:rPr>
                <w:sz w:val="20"/>
                <w:lang w:val="en-US"/>
              </w:rPr>
              <w:t>The use of SVEC (Synchronization VECtor) list for Synchronized</w:t>
            </w:r>
            <w:r>
              <w:rPr>
                <w:sz w:val="20"/>
                <w:lang w:val="en-US"/>
              </w:rPr>
              <w:t xml:space="preserve"> </w:t>
            </w:r>
            <w:r w:rsidRPr="00A502B2">
              <w:rPr>
                <w:sz w:val="20"/>
                <w:lang w:val="en-US"/>
              </w:rPr>
              <w:t>dependent path computations</w:t>
            </w:r>
          </w:p>
        </w:tc>
        <w:tc>
          <w:tcPr>
            <w:tcW w:w="1260" w:type="dxa"/>
          </w:tcPr>
          <w:p w:rsidR="009A1DE8" w:rsidRDefault="009A1DE8" w:rsidP="006F298E">
            <w:pPr>
              <w:rPr>
                <w:sz w:val="20"/>
              </w:rPr>
            </w:pPr>
            <w:r>
              <w:rPr>
                <w:sz w:val="20"/>
              </w:rPr>
              <w:t>08/2009</w:t>
            </w:r>
          </w:p>
        </w:tc>
      </w:tr>
      <w:tr w:rsidR="009A1DE8" w:rsidRPr="00AC3423" w:rsidTr="006F298E">
        <w:trPr>
          <w:cantSplit/>
          <w:jc w:val="center"/>
        </w:trPr>
        <w:tc>
          <w:tcPr>
            <w:tcW w:w="1604" w:type="dxa"/>
          </w:tcPr>
          <w:p w:rsidR="009A1DE8" w:rsidRPr="00AC3423" w:rsidDel="006A4CED" w:rsidRDefault="009A1DE8" w:rsidP="006F298E">
            <w:pPr>
              <w:rPr>
                <w:sz w:val="20"/>
              </w:rPr>
            </w:pPr>
            <w:r w:rsidRPr="00AC3423">
              <w:rPr>
                <w:sz w:val="20"/>
              </w:rPr>
              <w:t>IETF (</w:t>
            </w:r>
            <w:r>
              <w:rPr>
                <w:rFonts w:hint="eastAsia"/>
                <w:sz w:val="20"/>
                <w:lang w:eastAsia="ja-JP"/>
              </w:rPr>
              <w:t>pce</w:t>
            </w:r>
            <w:r w:rsidRPr="00AC3423">
              <w:rPr>
                <w:sz w:val="20"/>
              </w:rPr>
              <w:t>)</w:t>
            </w:r>
          </w:p>
        </w:tc>
        <w:tc>
          <w:tcPr>
            <w:tcW w:w="1985" w:type="dxa"/>
          </w:tcPr>
          <w:p w:rsidR="009A1DE8" w:rsidRPr="003A6DCB" w:rsidRDefault="009A1DE8" w:rsidP="006F298E">
            <w:pPr>
              <w:rPr>
                <w:sz w:val="20"/>
                <w:lang w:val="en-US" w:eastAsia="ja-JP"/>
              </w:rPr>
            </w:pPr>
            <w:r w:rsidRPr="003A6DCB">
              <w:rPr>
                <w:sz w:val="20"/>
                <w:lang w:val="en-US"/>
              </w:rPr>
              <w:t>draft-ietf-pce-inter-layer-req-</w:t>
            </w:r>
            <w:r>
              <w:rPr>
                <w:sz w:val="20"/>
                <w:lang w:val="en-US"/>
              </w:rPr>
              <w:t>10</w:t>
            </w:r>
            <w:r w:rsidRPr="003A6DCB">
              <w:rPr>
                <w:sz w:val="20"/>
                <w:lang w:val="en-US"/>
              </w:rPr>
              <w:t>.txt</w:t>
            </w:r>
          </w:p>
        </w:tc>
        <w:tc>
          <w:tcPr>
            <w:tcW w:w="4590" w:type="dxa"/>
          </w:tcPr>
          <w:p w:rsidR="009A1DE8" w:rsidRPr="003A6DCB" w:rsidRDefault="009A1DE8" w:rsidP="006F298E">
            <w:pPr>
              <w:rPr>
                <w:sz w:val="20"/>
                <w:lang w:val="en-US" w:eastAsia="ja-JP"/>
              </w:rPr>
            </w:pPr>
            <w:r w:rsidRPr="003A6DCB">
              <w:rPr>
                <w:sz w:val="20"/>
                <w:lang w:val="en-US"/>
              </w:rPr>
              <w:t>PCC-PCE Communication Requirements for Inter-Layer</w:t>
            </w:r>
            <w:r w:rsidRPr="003A6DCB">
              <w:rPr>
                <w:rFonts w:hint="eastAsia"/>
                <w:sz w:val="20"/>
                <w:lang w:val="en-US" w:eastAsia="ja-JP"/>
              </w:rPr>
              <w:t xml:space="preserve"> </w:t>
            </w:r>
            <w:r w:rsidRPr="003A6DCB">
              <w:rPr>
                <w:sz w:val="20"/>
                <w:lang w:val="en-US"/>
              </w:rPr>
              <w:t>Traffic Engineering</w:t>
            </w:r>
          </w:p>
        </w:tc>
        <w:tc>
          <w:tcPr>
            <w:tcW w:w="1260" w:type="dxa"/>
          </w:tcPr>
          <w:p w:rsidR="009A1DE8" w:rsidRPr="00AC3423" w:rsidDel="006A4CED" w:rsidRDefault="009A1DE8" w:rsidP="006F298E">
            <w:pPr>
              <w:rPr>
                <w:sz w:val="20"/>
              </w:rPr>
            </w:pPr>
            <w:r>
              <w:rPr>
                <w:sz w:val="20"/>
              </w:rPr>
              <w:t>08/2009</w:t>
            </w:r>
          </w:p>
        </w:tc>
      </w:tr>
      <w:tr w:rsidR="009A1DE8" w:rsidRPr="00AC3423" w:rsidTr="006F298E">
        <w:trPr>
          <w:cantSplit/>
          <w:jc w:val="center"/>
        </w:trPr>
        <w:tc>
          <w:tcPr>
            <w:tcW w:w="1604" w:type="dxa"/>
          </w:tcPr>
          <w:p w:rsidR="009A1DE8" w:rsidRPr="00AC3423" w:rsidDel="006A4CED" w:rsidRDefault="009A1DE8" w:rsidP="006F298E">
            <w:pPr>
              <w:rPr>
                <w:sz w:val="20"/>
              </w:rPr>
            </w:pPr>
            <w:r w:rsidRPr="00AC3423">
              <w:rPr>
                <w:sz w:val="20"/>
              </w:rPr>
              <w:t>IETF (</w:t>
            </w:r>
            <w:r>
              <w:rPr>
                <w:rFonts w:hint="eastAsia"/>
                <w:sz w:val="20"/>
                <w:lang w:eastAsia="ja-JP"/>
              </w:rPr>
              <w:t>pce</w:t>
            </w:r>
            <w:r w:rsidRPr="00AC3423">
              <w:rPr>
                <w:sz w:val="20"/>
              </w:rPr>
              <w:t>)</w:t>
            </w:r>
          </w:p>
        </w:tc>
        <w:tc>
          <w:tcPr>
            <w:tcW w:w="1985" w:type="dxa"/>
          </w:tcPr>
          <w:p w:rsidR="009A1DE8" w:rsidRPr="003A6DCB" w:rsidRDefault="009A1DE8" w:rsidP="006F298E">
            <w:pPr>
              <w:rPr>
                <w:sz w:val="20"/>
                <w:lang w:val="en-US" w:eastAsia="ja-JP"/>
              </w:rPr>
            </w:pPr>
            <w:r w:rsidRPr="003A6DCB">
              <w:rPr>
                <w:sz w:val="20"/>
                <w:lang w:val="en-US"/>
              </w:rPr>
              <w:t>draft-ietf-pce-inter-layer-frwk-</w:t>
            </w:r>
            <w:r>
              <w:rPr>
                <w:sz w:val="20"/>
                <w:lang w:val="en-US"/>
              </w:rPr>
              <w:t>10</w:t>
            </w:r>
            <w:r w:rsidRPr="003A6DCB">
              <w:rPr>
                <w:sz w:val="20"/>
                <w:lang w:val="en-US"/>
              </w:rPr>
              <w:t>.txt</w:t>
            </w:r>
          </w:p>
        </w:tc>
        <w:tc>
          <w:tcPr>
            <w:tcW w:w="4590" w:type="dxa"/>
          </w:tcPr>
          <w:p w:rsidR="009A1DE8" w:rsidRPr="003A6DCB" w:rsidRDefault="009A1DE8" w:rsidP="006F298E">
            <w:pPr>
              <w:rPr>
                <w:sz w:val="20"/>
                <w:lang w:val="en-US" w:eastAsia="ja-JP"/>
              </w:rPr>
            </w:pPr>
            <w:r w:rsidRPr="003A6DCB">
              <w:rPr>
                <w:sz w:val="20"/>
                <w:lang w:val="en-US"/>
              </w:rPr>
              <w:t>Framework for PCE-Based Inter-Layer MPLS and GMPLS Traffic Engineering</w:t>
            </w:r>
          </w:p>
        </w:tc>
        <w:tc>
          <w:tcPr>
            <w:tcW w:w="1260" w:type="dxa"/>
          </w:tcPr>
          <w:p w:rsidR="009A1DE8" w:rsidRPr="00AC3423" w:rsidDel="006A4CED" w:rsidRDefault="009A1DE8" w:rsidP="006F298E">
            <w:pPr>
              <w:rPr>
                <w:sz w:val="20"/>
              </w:rPr>
            </w:pPr>
            <w:r>
              <w:rPr>
                <w:sz w:val="20"/>
              </w:rPr>
              <w:t>03/2009 (awaiting RFC #)</w:t>
            </w:r>
          </w:p>
        </w:tc>
      </w:tr>
      <w:tr w:rsidR="009A1DE8" w:rsidRPr="00AC3423" w:rsidTr="006F298E">
        <w:trPr>
          <w:cantSplit/>
          <w:jc w:val="center"/>
        </w:trPr>
        <w:tc>
          <w:tcPr>
            <w:tcW w:w="1604" w:type="dxa"/>
          </w:tcPr>
          <w:p w:rsidR="009A1DE8" w:rsidRPr="00AC3423" w:rsidDel="006A4CED" w:rsidRDefault="009A1DE8" w:rsidP="006F298E">
            <w:pPr>
              <w:rPr>
                <w:sz w:val="20"/>
              </w:rPr>
            </w:pPr>
            <w:r>
              <w:rPr>
                <w:rFonts w:hint="eastAsia"/>
                <w:sz w:val="20"/>
                <w:lang w:eastAsia="ja-JP"/>
              </w:rPr>
              <w:t>IETF(opsawg)</w:t>
            </w:r>
          </w:p>
        </w:tc>
        <w:tc>
          <w:tcPr>
            <w:tcW w:w="1985" w:type="dxa"/>
          </w:tcPr>
          <w:p w:rsidR="009A1DE8" w:rsidRPr="003A6DCB" w:rsidRDefault="009A1DE8" w:rsidP="006F298E">
            <w:pPr>
              <w:rPr>
                <w:sz w:val="20"/>
                <w:lang w:val="en-US" w:eastAsia="ja-JP"/>
              </w:rPr>
            </w:pPr>
            <w:r w:rsidRPr="008271A1">
              <w:rPr>
                <w:sz w:val="20"/>
                <w:lang w:val="en-US"/>
              </w:rPr>
              <w:t>draft-ietf-opsawg-mpls-tp-oam-def-05.txt</w:t>
            </w:r>
          </w:p>
        </w:tc>
        <w:tc>
          <w:tcPr>
            <w:tcW w:w="4590" w:type="dxa"/>
          </w:tcPr>
          <w:p w:rsidR="009A1DE8" w:rsidRPr="003A6DCB" w:rsidRDefault="009A1DE8" w:rsidP="006F298E">
            <w:pPr>
              <w:rPr>
                <w:sz w:val="20"/>
                <w:lang w:val="en-US" w:eastAsia="ja-JP"/>
              </w:rPr>
            </w:pPr>
            <w:r w:rsidRPr="008271A1">
              <w:rPr>
                <w:sz w:val="20"/>
                <w:lang w:val="en-US"/>
              </w:rPr>
              <w:t>"The OAM Acronym Soup"</w:t>
            </w:r>
          </w:p>
        </w:tc>
        <w:tc>
          <w:tcPr>
            <w:tcW w:w="1260" w:type="dxa"/>
          </w:tcPr>
          <w:p w:rsidR="009A1DE8" w:rsidRPr="00AC3423" w:rsidDel="006A4CED" w:rsidRDefault="009A1DE8" w:rsidP="006F298E">
            <w:pPr>
              <w:rPr>
                <w:sz w:val="20"/>
              </w:rPr>
            </w:pPr>
            <w:r>
              <w:rPr>
                <w:rFonts w:hint="eastAsia"/>
                <w:sz w:val="20"/>
                <w:lang w:eastAsia="ja-JP"/>
              </w:rPr>
              <w:t>05/2010</w:t>
            </w:r>
          </w:p>
        </w:tc>
      </w:tr>
    </w:tbl>
    <w:p w:rsidR="009A1DE8" w:rsidRDefault="009A1DE8" w:rsidP="009A1DE8">
      <w:pPr>
        <w:rPr>
          <w:lang w:eastAsia="ja-JP"/>
        </w:rPr>
      </w:pPr>
    </w:p>
    <w:p w:rsidR="009A1DE8" w:rsidRDefault="009A1DE8" w:rsidP="009A1DE8">
      <w:pPr>
        <w:pStyle w:val="Caption"/>
        <w:keepNext/>
        <w:rPr>
          <w:rFonts w:ascii="Times New Roman" w:hAnsi="Times New Roman"/>
          <w:lang w:val="en-GB" w:eastAsia="ja-JP"/>
        </w:rPr>
      </w:pPr>
      <w:r>
        <w:rPr>
          <w:rFonts w:ascii="Times New Roman" w:hAnsi="Times New Roman"/>
          <w:lang w:val="en-GB"/>
        </w:rPr>
        <w:lastRenderedPageBreak/>
        <w:t>TABLE 7-1</w:t>
      </w:r>
      <w:r>
        <w:rPr>
          <w:rFonts w:ascii="Times New Roman" w:hAnsi="Times New Roman" w:hint="eastAsia"/>
          <w:lang w:val="en-GB" w:eastAsia="ja-JP"/>
        </w:rPr>
        <w:t>-3</w:t>
      </w:r>
      <w:r>
        <w:rPr>
          <w:rFonts w:ascii="Times New Roman" w:hAnsi="Times New Roman"/>
          <w:lang w:val="en-GB"/>
        </w:rPr>
        <w:t>/OTNT:  OTNT Related Standards and Industry Agreements</w:t>
      </w:r>
      <w:r>
        <w:rPr>
          <w:rFonts w:ascii="Times New Roman" w:hAnsi="Times New Roman" w:hint="eastAsia"/>
          <w:lang w:val="en-GB" w:eastAsia="ja-JP"/>
        </w:rPr>
        <w:t xml:space="preserve"> (IEEE 802 standards)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604"/>
        <w:gridCol w:w="1985"/>
        <w:gridCol w:w="4590"/>
        <w:gridCol w:w="1260"/>
      </w:tblGrid>
      <w:tr w:rsidR="009A1DE8" w:rsidRPr="00AC3423" w:rsidTr="006F298E">
        <w:trPr>
          <w:cantSplit/>
          <w:tblHeader/>
          <w:jc w:val="center"/>
        </w:trPr>
        <w:tc>
          <w:tcPr>
            <w:tcW w:w="1604" w:type="dxa"/>
          </w:tcPr>
          <w:p w:rsidR="009A1DE8" w:rsidRPr="00AC3423" w:rsidRDefault="009A1DE8" w:rsidP="006F298E">
            <w:pPr>
              <w:rPr>
                <w:b/>
                <w:sz w:val="20"/>
              </w:rPr>
            </w:pPr>
            <w:r w:rsidRPr="00AC3423">
              <w:rPr>
                <w:b/>
                <w:sz w:val="20"/>
              </w:rPr>
              <w:t>Organisation (Subgroup responsible)</w:t>
            </w:r>
          </w:p>
        </w:tc>
        <w:tc>
          <w:tcPr>
            <w:tcW w:w="1985" w:type="dxa"/>
          </w:tcPr>
          <w:p w:rsidR="009A1DE8" w:rsidRPr="00AC3423" w:rsidRDefault="009A1DE8" w:rsidP="006F298E">
            <w:pPr>
              <w:rPr>
                <w:b/>
                <w:sz w:val="20"/>
              </w:rPr>
            </w:pPr>
            <w:r w:rsidRPr="00AC3423">
              <w:rPr>
                <w:b/>
                <w:sz w:val="20"/>
              </w:rPr>
              <w:t>Number</w:t>
            </w:r>
          </w:p>
        </w:tc>
        <w:tc>
          <w:tcPr>
            <w:tcW w:w="4590" w:type="dxa"/>
          </w:tcPr>
          <w:p w:rsidR="009A1DE8" w:rsidRPr="00AC3423" w:rsidRDefault="009A1DE8" w:rsidP="006F298E">
            <w:pPr>
              <w:rPr>
                <w:b/>
                <w:sz w:val="20"/>
              </w:rPr>
            </w:pPr>
            <w:r w:rsidRPr="00AC3423">
              <w:rPr>
                <w:b/>
                <w:sz w:val="20"/>
              </w:rPr>
              <w:t>Title</w:t>
            </w:r>
          </w:p>
        </w:tc>
        <w:tc>
          <w:tcPr>
            <w:tcW w:w="1260" w:type="dxa"/>
          </w:tcPr>
          <w:p w:rsidR="009A1DE8" w:rsidRPr="00AC3423" w:rsidRDefault="009A1DE8" w:rsidP="006F298E">
            <w:pPr>
              <w:rPr>
                <w:b/>
                <w:sz w:val="20"/>
              </w:rPr>
            </w:pPr>
            <w:r w:rsidRPr="00AC3423">
              <w:rPr>
                <w:b/>
                <w:sz w:val="20"/>
              </w:rPr>
              <w:t>Public</w:t>
            </w:r>
            <w:r>
              <w:rPr>
                <w:b/>
                <w:sz w:val="20"/>
              </w:rPr>
              <w:t>ation</w:t>
            </w:r>
            <w:r w:rsidRPr="00AC3423">
              <w:rPr>
                <w:b/>
                <w:sz w:val="20"/>
              </w:rPr>
              <w:t xml:space="preserve"> Date</w:t>
            </w:r>
          </w:p>
        </w:tc>
      </w:tr>
      <w:tr w:rsidR="009A1DE8" w:rsidRPr="00AC3423" w:rsidTr="006F298E">
        <w:trPr>
          <w:cantSplit/>
          <w:jc w:val="center"/>
        </w:trPr>
        <w:tc>
          <w:tcPr>
            <w:tcW w:w="1604" w:type="dxa"/>
          </w:tcPr>
          <w:p w:rsidR="009A1DE8" w:rsidRPr="00396D10" w:rsidRDefault="009A1DE8" w:rsidP="006F298E">
            <w:pPr>
              <w:rPr>
                <w:sz w:val="20"/>
              </w:rPr>
            </w:pPr>
            <w:r>
              <w:rPr>
                <w:sz w:val="20"/>
              </w:rPr>
              <w:t>IEEE 802.1</w:t>
            </w:r>
          </w:p>
        </w:tc>
        <w:tc>
          <w:tcPr>
            <w:tcW w:w="1985" w:type="dxa"/>
          </w:tcPr>
          <w:p w:rsidR="009A1DE8" w:rsidRDefault="009A1DE8" w:rsidP="006F298E">
            <w:pPr>
              <w:rPr>
                <w:sz w:val="20"/>
              </w:rPr>
            </w:pPr>
            <w:r>
              <w:rPr>
                <w:sz w:val="20"/>
              </w:rPr>
              <w:t>IEEE Std. 802.1D-2004</w:t>
            </w:r>
          </w:p>
        </w:tc>
        <w:tc>
          <w:tcPr>
            <w:tcW w:w="4590" w:type="dxa"/>
          </w:tcPr>
          <w:p w:rsidR="009A1DE8" w:rsidRPr="00906296" w:rsidRDefault="009A1DE8" w:rsidP="006F298E">
            <w:pPr>
              <w:rPr>
                <w:sz w:val="20"/>
              </w:rPr>
            </w:pPr>
            <w:r w:rsidRPr="00906296">
              <w:rPr>
                <w:sz w:val="20"/>
              </w:rPr>
              <w:t>Media access control (MAC) Bridges (Incorporates IEEE 802.1t-2001 and IEEE 802.1w)</w:t>
            </w:r>
          </w:p>
        </w:tc>
        <w:tc>
          <w:tcPr>
            <w:tcW w:w="1260" w:type="dxa"/>
          </w:tcPr>
          <w:p w:rsidR="009A1DE8" w:rsidRDefault="009A1DE8" w:rsidP="006F298E">
            <w:pPr>
              <w:rPr>
                <w:sz w:val="20"/>
                <w:lang w:eastAsia="ja-JP"/>
              </w:rPr>
            </w:pPr>
            <w:r>
              <w:rPr>
                <w:sz w:val="20"/>
                <w:lang w:eastAsia="ja-JP"/>
              </w:rPr>
              <w:t>06/2004</w:t>
            </w:r>
          </w:p>
        </w:tc>
      </w:tr>
      <w:tr w:rsidR="009A1DE8" w:rsidRPr="00AC3423" w:rsidTr="006F298E">
        <w:trPr>
          <w:cantSplit/>
          <w:jc w:val="center"/>
        </w:trPr>
        <w:tc>
          <w:tcPr>
            <w:tcW w:w="1604" w:type="dxa"/>
          </w:tcPr>
          <w:p w:rsidR="009A1DE8" w:rsidRPr="00396D10" w:rsidRDefault="009A1DE8" w:rsidP="006F298E">
            <w:pPr>
              <w:rPr>
                <w:sz w:val="20"/>
              </w:rPr>
            </w:pPr>
            <w:r>
              <w:rPr>
                <w:sz w:val="20"/>
              </w:rPr>
              <w:t>IEEE 802.1</w:t>
            </w:r>
          </w:p>
        </w:tc>
        <w:tc>
          <w:tcPr>
            <w:tcW w:w="1985" w:type="dxa"/>
          </w:tcPr>
          <w:p w:rsidR="009A1DE8" w:rsidRDefault="009A1DE8" w:rsidP="006F298E">
            <w:pPr>
              <w:rPr>
                <w:sz w:val="20"/>
              </w:rPr>
            </w:pPr>
            <w:r>
              <w:rPr>
                <w:sz w:val="20"/>
              </w:rPr>
              <w:t>IEEE Std. 802.1Q-2005</w:t>
            </w:r>
          </w:p>
        </w:tc>
        <w:tc>
          <w:tcPr>
            <w:tcW w:w="4590" w:type="dxa"/>
          </w:tcPr>
          <w:p w:rsidR="009A1DE8" w:rsidRPr="00906296" w:rsidRDefault="009A1DE8" w:rsidP="006F298E">
            <w:pPr>
              <w:rPr>
                <w:sz w:val="20"/>
              </w:rPr>
            </w:pPr>
            <w:r w:rsidRPr="00906296">
              <w:rPr>
                <w:sz w:val="20"/>
              </w:rPr>
              <w:t>Virtual Bridged Local Area Networks—Revision</w:t>
            </w:r>
          </w:p>
        </w:tc>
        <w:tc>
          <w:tcPr>
            <w:tcW w:w="1260" w:type="dxa"/>
          </w:tcPr>
          <w:p w:rsidR="009A1DE8" w:rsidRDefault="009A1DE8" w:rsidP="006F298E">
            <w:pPr>
              <w:rPr>
                <w:sz w:val="20"/>
                <w:lang w:eastAsia="ja-JP"/>
              </w:rPr>
            </w:pPr>
            <w:r>
              <w:rPr>
                <w:sz w:val="20"/>
                <w:lang w:eastAsia="ja-JP"/>
              </w:rPr>
              <w:t>05/2006</w:t>
            </w:r>
          </w:p>
        </w:tc>
      </w:tr>
      <w:tr w:rsidR="0075714E" w:rsidRPr="00AC3423" w:rsidTr="006F298E">
        <w:trPr>
          <w:cantSplit/>
          <w:jc w:val="center"/>
          <w:ins w:id="879" w:author="koike" w:date="2011-02-02T17:15:00Z"/>
        </w:trPr>
        <w:tc>
          <w:tcPr>
            <w:tcW w:w="1604" w:type="dxa"/>
          </w:tcPr>
          <w:p w:rsidR="0075714E" w:rsidRPr="00396D10" w:rsidRDefault="0075714E" w:rsidP="006F298E">
            <w:pPr>
              <w:rPr>
                <w:ins w:id="880" w:author="koike" w:date="2011-02-02T17:15:00Z"/>
                <w:sz w:val="20"/>
                <w:lang w:eastAsia="ja-JP"/>
              </w:rPr>
            </w:pPr>
            <w:ins w:id="881" w:author="koike" w:date="2011-02-02T17:15:00Z">
              <w:r>
                <w:rPr>
                  <w:rFonts w:hint="eastAsia"/>
                  <w:sz w:val="20"/>
                  <w:lang w:eastAsia="ja-JP"/>
                </w:rPr>
                <w:t>IEEE 802.1</w:t>
              </w:r>
            </w:ins>
          </w:p>
        </w:tc>
        <w:tc>
          <w:tcPr>
            <w:tcW w:w="1985" w:type="dxa"/>
          </w:tcPr>
          <w:p w:rsidR="0075714E" w:rsidRPr="0075714E" w:rsidRDefault="0075714E" w:rsidP="006F298E">
            <w:pPr>
              <w:rPr>
                <w:ins w:id="882" w:author="koike" w:date="2011-02-02T17:15:00Z"/>
                <w:sz w:val="20"/>
              </w:rPr>
            </w:pPr>
            <w:ins w:id="883" w:author="koike" w:date="2011-02-02T17:15:00Z">
              <w:r w:rsidRPr="0075714E">
                <w:rPr>
                  <w:sz w:val="20"/>
                </w:rPr>
                <w:t>IEEE 802.1Q-2005/Cor1-2008</w:t>
              </w:r>
            </w:ins>
          </w:p>
        </w:tc>
        <w:tc>
          <w:tcPr>
            <w:tcW w:w="4590" w:type="dxa"/>
          </w:tcPr>
          <w:p w:rsidR="0075714E" w:rsidRPr="00906296" w:rsidRDefault="0075714E" w:rsidP="006F298E">
            <w:pPr>
              <w:rPr>
                <w:ins w:id="884" w:author="koike" w:date="2011-02-02T17:15:00Z"/>
                <w:sz w:val="20"/>
              </w:rPr>
            </w:pPr>
            <w:ins w:id="885" w:author="koike" w:date="2011-02-02T17:15:00Z">
              <w:r w:rsidRPr="00906296">
                <w:rPr>
                  <w:sz w:val="20"/>
                </w:rPr>
                <w:t>Virtual Bridged Local Area Networks</w:t>
              </w:r>
              <w:r w:rsidRPr="0075714E">
                <w:rPr>
                  <w:sz w:val="20"/>
                </w:rPr>
                <w:t xml:space="preserve"> </w:t>
              </w:r>
              <w:r>
                <w:rPr>
                  <w:rFonts w:hint="eastAsia"/>
                  <w:sz w:val="20"/>
                  <w:lang w:eastAsia="ja-JP"/>
                </w:rPr>
                <w:t xml:space="preserve">- </w:t>
              </w:r>
              <w:r w:rsidRPr="0075714E">
                <w:rPr>
                  <w:sz w:val="20"/>
                </w:rPr>
                <w:t>Corrigendum 1: Corrections to the Multiple Registration Protocol</w:t>
              </w:r>
            </w:ins>
          </w:p>
        </w:tc>
        <w:tc>
          <w:tcPr>
            <w:tcW w:w="1260" w:type="dxa"/>
          </w:tcPr>
          <w:p w:rsidR="0075714E" w:rsidRDefault="0075714E" w:rsidP="006F298E">
            <w:pPr>
              <w:rPr>
                <w:ins w:id="886" w:author="koike" w:date="2011-02-02T17:15:00Z"/>
                <w:sz w:val="20"/>
                <w:lang w:eastAsia="ja-JP"/>
              </w:rPr>
            </w:pPr>
            <w:ins w:id="887" w:author="koike" w:date="2011-02-02T17:17:00Z">
              <w:r>
                <w:rPr>
                  <w:rFonts w:hint="eastAsia"/>
                  <w:sz w:val="20"/>
                  <w:lang w:eastAsia="ja-JP"/>
                </w:rPr>
                <w:t>10/2008</w:t>
              </w:r>
            </w:ins>
          </w:p>
        </w:tc>
      </w:tr>
      <w:tr w:rsidR="009A1DE8" w:rsidRPr="00AC3423" w:rsidTr="006F298E">
        <w:trPr>
          <w:cantSplit/>
          <w:jc w:val="center"/>
        </w:trPr>
        <w:tc>
          <w:tcPr>
            <w:tcW w:w="1604" w:type="dxa"/>
          </w:tcPr>
          <w:p w:rsidR="009A1DE8" w:rsidRPr="00AC3423" w:rsidRDefault="009A1DE8" w:rsidP="006F298E">
            <w:pPr>
              <w:rPr>
                <w:sz w:val="20"/>
              </w:rPr>
            </w:pPr>
            <w:r w:rsidRPr="00396D10">
              <w:rPr>
                <w:sz w:val="20"/>
              </w:rPr>
              <w:t>IEEE 802.1</w:t>
            </w:r>
          </w:p>
        </w:tc>
        <w:tc>
          <w:tcPr>
            <w:tcW w:w="1985" w:type="dxa"/>
          </w:tcPr>
          <w:p w:rsidR="009A1DE8" w:rsidRPr="00AC3423" w:rsidRDefault="009A1DE8" w:rsidP="006F298E">
            <w:pPr>
              <w:rPr>
                <w:sz w:val="20"/>
              </w:rPr>
            </w:pPr>
            <w:r>
              <w:rPr>
                <w:sz w:val="20"/>
              </w:rPr>
              <w:t>IEEE Std. 802.1ad-2005</w:t>
            </w:r>
          </w:p>
        </w:tc>
        <w:tc>
          <w:tcPr>
            <w:tcW w:w="4590" w:type="dxa"/>
          </w:tcPr>
          <w:p w:rsidR="009A1DE8" w:rsidRPr="00AC3423" w:rsidRDefault="009A1DE8" w:rsidP="006F298E">
            <w:pPr>
              <w:rPr>
                <w:sz w:val="20"/>
              </w:rPr>
            </w:pPr>
            <w:r w:rsidRPr="00906296">
              <w:rPr>
                <w:sz w:val="20"/>
              </w:rPr>
              <w:t>Amendment to IEEE 802.1Q-2005. Virtual Bridged Local Area Networks—Revision—Amendment 4: Provider Bridges</w:t>
            </w:r>
          </w:p>
        </w:tc>
        <w:tc>
          <w:tcPr>
            <w:tcW w:w="1260" w:type="dxa"/>
          </w:tcPr>
          <w:p w:rsidR="009A1DE8" w:rsidRPr="00AC3423" w:rsidRDefault="009A1DE8" w:rsidP="006F298E">
            <w:pPr>
              <w:rPr>
                <w:sz w:val="20"/>
                <w:lang w:eastAsia="ja-JP"/>
              </w:rPr>
            </w:pPr>
            <w:r>
              <w:rPr>
                <w:sz w:val="20"/>
                <w:lang w:eastAsia="ja-JP"/>
              </w:rPr>
              <w:t>05/2006</w:t>
            </w:r>
          </w:p>
        </w:tc>
      </w:tr>
      <w:tr w:rsidR="009A1DE8" w:rsidRPr="00AC3423" w:rsidTr="006F298E">
        <w:trPr>
          <w:cantSplit/>
          <w:jc w:val="center"/>
        </w:trPr>
        <w:tc>
          <w:tcPr>
            <w:tcW w:w="1604" w:type="dxa"/>
          </w:tcPr>
          <w:p w:rsidR="009A1DE8" w:rsidRPr="00AC3423" w:rsidRDefault="009A1DE8" w:rsidP="006F298E">
            <w:pPr>
              <w:rPr>
                <w:sz w:val="20"/>
              </w:rPr>
            </w:pPr>
            <w:r w:rsidRPr="00396D10">
              <w:rPr>
                <w:sz w:val="20"/>
              </w:rPr>
              <w:t>IEEE 802.1</w:t>
            </w:r>
          </w:p>
        </w:tc>
        <w:tc>
          <w:tcPr>
            <w:tcW w:w="1985" w:type="dxa"/>
          </w:tcPr>
          <w:p w:rsidR="009A1DE8" w:rsidRPr="00AC3423" w:rsidRDefault="009A1DE8" w:rsidP="006F298E">
            <w:pPr>
              <w:rPr>
                <w:sz w:val="20"/>
              </w:rPr>
            </w:pPr>
            <w:r>
              <w:rPr>
                <w:sz w:val="20"/>
              </w:rPr>
              <w:t>IEEE Std. 802.1ag-2007</w:t>
            </w:r>
          </w:p>
        </w:tc>
        <w:tc>
          <w:tcPr>
            <w:tcW w:w="4590" w:type="dxa"/>
          </w:tcPr>
          <w:p w:rsidR="009A1DE8" w:rsidRPr="00AC3423" w:rsidRDefault="009A1DE8" w:rsidP="006F298E">
            <w:pPr>
              <w:rPr>
                <w:sz w:val="20"/>
              </w:rPr>
            </w:pPr>
            <w:r w:rsidRPr="00906296">
              <w:rPr>
                <w:sz w:val="20"/>
              </w:rPr>
              <w:t>Virtual Bridged Local Area Networks Amendment 5: Connectivity Fault Management</w:t>
            </w:r>
          </w:p>
        </w:tc>
        <w:tc>
          <w:tcPr>
            <w:tcW w:w="1260" w:type="dxa"/>
          </w:tcPr>
          <w:p w:rsidR="009A1DE8" w:rsidRPr="00AC3423" w:rsidRDefault="009A1DE8" w:rsidP="006F298E">
            <w:pPr>
              <w:rPr>
                <w:sz w:val="20"/>
                <w:lang w:eastAsia="ja-JP"/>
              </w:rPr>
            </w:pPr>
            <w:r>
              <w:rPr>
                <w:sz w:val="20"/>
                <w:lang w:eastAsia="ja-JP"/>
              </w:rPr>
              <w:t>12/2007</w:t>
            </w:r>
          </w:p>
        </w:tc>
      </w:tr>
      <w:tr w:rsidR="009A1DE8" w:rsidRPr="00AC3423" w:rsidTr="006F298E">
        <w:trPr>
          <w:cantSplit/>
          <w:jc w:val="center"/>
        </w:trPr>
        <w:tc>
          <w:tcPr>
            <w:tcW w:w="1604" w:type="dxa"/>
          </w:tcPr>
          <w:p w:rsidR="009A1DE8" w:rsidRPr="00AC3423" w:rsidRDefault="009A1DE8" w:rsidP="006F298E">
            <w:pPr>
              <w:rPr>
                <w:sz w:val="20"/>
              </w:rPr>
            </w:pPr>
            <w:r w:rsidRPr="00396D10">
              <w:rPr>
                <w:sz w:val="20"/>
              </w:rPr>
              <w:t>IEEE 802.1</w:t>
            </w:r>
          </w:p>
        </w:tc>
        <w:tc>
          <w:tcPr>
            <w:tcW w:w="1985" w:type="dxa"/>
          </w:tcPr>
          <w:p w:rsidR="009A1DE8" w:rsidRPr="00AC3423" w:rsidRDefault="009A1DE8" w:rsidP="006F298E">
            <w:pPr>
              <w:rPr>
                <w:sz w:val="20"/>
              </w:rPr>
            </w:pPr>
            <w:r>
              <w:rPr>
                <w:sz w:val="20"/>
              </w:rPr>
              <w:t>IEEE Std. 802.1ah-2008</w:t>
            </w:r>
          </w:p>
        </w:tc>
        <w:tc>
          <w:tcPr>
            <w:tcW w:w="4590" w:type="dxa"/>
          </w:tcPr>
          <w:p w:rsidR="009A1DE8" w:rsidRPr="00AC3423" w:rsidRDefault="009A1DE8" w:rsidP="006F298E">
            <w:pPr>
              <w:rPr>
                <w:sz w:val="20"/>
              </w:rPr>
            </w:pPr>
            <w:r w:rsidRPr="00906296">
              <w:rPr>
                <w:sz w:val="20"/>
              </w:rPr>
              <w:t xml:space="preserve">Virtual Bridged Local Area Networks Amendment </w:t>
            </w:r>
            <w:del w:id="888" w:author="koike" w:date="2011-02-02T17:20:00Z">
              <w:r w:rsidRPr="00906296" w:rsidDel="0075714E">
                <w:rPr>
                  <w:sz w:val="20"/>
                </w:rPr>
                <w:delText>7</w:delText>
              </w:r>
            </w:del>
            <w:ins w:id="889" w:author="koike" w:date="2011-02-02T17:20:00Z">
              <w:r w:rsidR="0075714E">
                <w:rPr>
                  <w:rFonts w:hint="eastAsia"/>
                  <w:sz w:val="20"/>
                  <w:lang w:eastAsia="ja-JP"/>
                </w:rPr>
                <w:t>6</w:t>
              </w:r>
            </w:ins>
            <w:r w:rsidRPr="00906296">
              <w:rPr>
                <w:sz w:val="20"/>
              </w:rPr>
              <w:t>: Provider Backbone Bridges</w:t>
            </w:r>
          </w:p>
        </w:tc>
        <w:tc>
          <w:tcPr>
            <w:tcW w:w="1260" w:type="dxa"/>
          </w:tcPr>
          <w:p w:rsidR="009A1DE8" w:rsidRPr="00AC3423" w:rsidRDefault="009A1DE8" w:rsidP="006F298E">
            <w:pPr>
              <w:rPr>
                <w:sz w:val="20"/>
                <w:lang w:eastAsia="ja-JP"/>
              </w:rPr>
            </w:pPr>
            <w:r>
              <w:rPr>
                <w:sz w:val="20"/>
                <w:lang w:eastAsia="ja-JP"/>
              </w:rPr>
              <w:t>08/2008</w:t>
            </w:r>
          </w:p>
        </w:tc>
      </w:tr>
      <w:tr w:rsidR="0075714E" w:rsidRPr="00AC3423" w:rsidTr="006F298E">
        <w:trPr>
          <w:cantSplit/>
          <w:jc w:val="center"/>
          <w:ins w:id="890" w:author="koike" w:date="2011-02-02T17:19:00Z"/>
        </w:trPr>
        <w:tc>
          <w:tcPr>
            <w:tcW w:w="1604" w:type="dxa"/>
          </w:tcPr>
          <w:p w:rsidR="0075714E" w:rsidRDefault="0075714E" w:rsidP="006F298E">
            <w:pPr>
              <w:rPr>
                <w:ins w:id="891" w:author="koike" w:date="2011-02-02T17:19:00Z"/>
                <w:sz w:val="20"/>
                <w:lang w:eastAsia="ja-JP"/>
              </w:rPr>
            </w:pPr>
            <w:ins w:id="892" w:author="koike" w:date="2011-02-02T17:19:00Z">
              <w:r>
                <w:rPr>
                  <w:rFonts w:hint="eastAsia"/>
                  <w:sz w:val="20"/>
                  <w:lang w:eastAsia="ja-JP"/>
                </w:rPr>
                <w:t>IEEE 802.1</w:t>
              </w:r>
            </w:ins>
          </w:p>
        </w:tc>
        <w:tc>
          <w:tcPr>
            <w:tcW w:w="1985" w:type="dxa"/>
          </w:tcPr>
          <w:p w:rsidR="0075714E" w:rsidRPr="0075714E" w:rsidRDefault="0075714E" w:rsidP="006F298E">
            <w:pPr>
              <w:rPr>
                <w:ins w:id="893" w:author="koike" w:date="2011-02-02T17:19:00Z"/>
                <w:sz w:val="20"/>
                <w:lang w:val="en-CA" w:eastAsia="ja-JP"/>
              </w:rPr>
            </w:pPr>
            <w:ins w:id="894" w:author="koike" w:date="2011-02-02T17:19:00Z">
              <w:r w:rsidRPr="0075714E">
                <w:rPr>
                  <w:sz w:val="20"/>
                  <w:lang w:val="en-CA" w:eastAsia="ja-JP"/>
                </w:rPr>
                <w:t>IEEE 802.1ak-2007</w:t>
              </w:r>
            </w:ins>
          </w:p>
        </w:tc>
        <w:tc>
          <w:tcPr>
            <w:tcW w:w="4590" w:type="dxa"/>
          </w:tcPr>
          <w:p w:rsidR="0075714E" w:rsidRPr="0075714E" w:rsidRDefault="0075714E" w:rsidP="006F298E">
            <w:pPr>
              <w:rPr>
                <w:ins w:id="895" w:author="koike" w:date="2011-02-02T17:19:00Z"/>
                <w:sz w:val="20"/>
              </w:rPr>
            </w:pPr>
            <w:ins w:id="896" w:author="koike" w:date="2011-02-02T17:19:00Z">
              <w:r w:rsidRPr="0075714E">
                <w:rPr>
                  <w:sz w:val="20"/>
                </w:rPr>
                <w:t>Amendment 7: Multiple Registration Protocol</w:t>
              </w:r>
            </w:ins>
          </w:p>
        </w:tc>
        <w:tc>
          <w:tcPr>
            <w:tcW w:w="1260" w:type="dxa"/>
          </w:tcPr>
          <w:p w:rsidR="0075714E" w:rsidRDefault="0075714E" w:rsidP="006F298E">
            <w:pPr>
              <w:rPr>
                <w:ins w:id="897" w:author="koike" w:date="2011-02-02T17:19:00Z"/>
                <w:sz w:val="20"/>
                <w:lang w:eastAsia="ja-JP"/>
              </w:rPr>
            </w:pPr>
            <w:ins w:id="898" w:author="koike" w:date="2011-02-02T17:21:00Z">
              <w:r>
                <w:rPr>
                  <w:rFonts w:hint="eastAsia"/>
                  <w:sz w:val="20"/>
                  <w:lang w:eastAsia="ja-JP"/>
                </w:rPr>
                <w:t>06/2007</w:t>
              </w:r>
            </w:ins>
          </w:p>
        </w:tc>
      </w:tr>
      <w:tr w:rsidR="00F73B8B" w:rsidRPr="00AC3423" w:rsidTr="006F298E">
        <w:trPr>
          <w:cantSplit/>
          <w:jc w:val="center"/>
          <w:ins w:id="899" w:author="koike" w:date="2011-02-02T17:12:00Z"/>
        </w:trPr>
        <w:tc>
          <w:tcPr>
            <w:tcW w:w="1604" w:type="dxa"/>
          </w:tcPr>
          <w:p w:rsidR="00F73B8B" w:rsidRPr="004E6E3D" w:rsidRDefault="0075714E" w:rsidP="006F298E">
            <w:pPr>
              <w:rPr>
                <w:ins w:id="900" w:author="koike" w:date="2011-02-02T17:12:00Z"/>
                <w:sz w:val="20"/>
                <w:lang w:eastAsia="ja-JP"/>
              </w:rPr>
            </w:pPr>
            <w:ins w:id="901" w:author="koike" w:date="2011-02-02T17:18:00Z">
              <w:r>
                <w:rPr>
                  <w:rFonts w:hint="eastAsia"/>
                  <w:sz w:val="20"/>
                  <w:lang w:eastAsia="ja-JP"/>
                </w:rPr>
                <w:t>IEEE 802.1</w:t>
              </w:r>
            </w:ins>
          </w:p>
        </w:tc>
        <w:tc>
          <w:tcPr>
            <w:tcW w:w="1985" w:type="dxa"/>
          </w:tcPr>
          <w:p w:rsidR="00F73B8B" w:rsidRPr="004E6E3D" w:rsidRDefault="00202477" w:rsidP="006F298E">
            <w:pPr>
              <w:rPr>
                <w:ins w:id="902" w:author="koike" w:date="2011-02-02T17:12:00Z"/>
                <w:sz w:val="20"/>
                <w:lang w:eastAsia="ja-JP"/>
              </w:rPr>
            </w:pPr>
            <w:ins w:id="903" w:author="koike" w:date="2011-02-02T17:19:00Z">
              <w:r w:rsidRPr="00202477">
                <w:rPr>
                  <w:sz w:val="20"/>
                  <w:lang w:val="en-CA" w:eastAsia="ja-JP"/>
                </w:rPr>
                <w:fldChar w:fldCharType="begin"/>
              </w:r>
              <w:r w:rsidR="0075714E" w:rsidRPr="0075714E">
                <w:rPr>
                  <w:sz w:val="20"/>
                  <w:lang w:val="en-CA" w:eastAsia="ja-JP"/>
                </w:rPr>
                <w:instrText xml:space="preserve"> HYPERLINK "http://standards.ieee.org/getieee802/download/802.1ap-2008.pdf" \o "http://standards.ieee.org/getieee802/download/802.1ap-2008.pdf" </w:instrText>
              </w:r>
              <w:r w:rsidRPr="00202477">
                <w:rPr>
                  <w:sz w:val="20"/>
                  <w:lang w:val="en-CA" w:eastAsia="ja-JP"/>
                </w:rPr>
                <w:fldChar w:fldCharType="separate"/>
              </w:r>
              <w:r w:rsidR="0075714E" w:rsidRPr="0075714E">
                <w:rPr>
                  <w:rStyle w:val="Hyperlink"/>
                  <w:lang w:val="en-CA" w:eastAsia="ja-JP"/>
                </w:rPr>
                <w:t>IEEE 802.1ap-2008</w:t>
              </w:r>
              <w:r w:rsidRPr="0075714E">
                <w:rPr>
                  <w:sz w:val="20"/>
                  <w:lang w:eastAsia="ja-JP"/>
                </w:rPr>
                <w:fldChar w:fldCharType="end"/>
              </w:r>
            </w:ins>
          </w:p>
        </w:tc>
        <w:tc>
          <w:tcPr>
            <w:tcW w:w="4590" w:type="dxa"/>
          </w:tcPr>
          <w:p w:rsidR="00F73B8B" w:rsidRPr="002D4B34" w:rsidRDefault="0075714E" w:rsidP="006F298E">
            <w:pPr>
              <w:rPr>
                <w:ins w:id="904" w:author="koike" w:date="2011-02-02T17:12:00Z"/>
                <w:sz w:val="20"/>
                <w:lang w:eastAsia="ja-JP"/>
              </w:rPr>
            </w:pPr>
            <w:ins w:id="905" w:author="koike" w:date="2011-02-02T17:19:00Z">
              <w:r w:rsidRPr="00906296">
                <w:rPr>
                  <w:sz w:val="20"/>
                </w:rPr>
                <w:t>Virtual Bridged Local Area Networks</w:t>
              </w:r>
              <w:r w:rsidRPr="00F73B8B">
                <w:rPr>
                  <w:sz w:val="20"/>
                  <w:lang w:val="en-CA" w:eastAsia="ja-JP"/>
                </w:rPr>
                <w:t xml:space="preserve"> </w:t>
              </w:r>
              <w:r>
                <w:rPr>
                  <w:rFonts w:hint="eastAsia"/>
                  <w:sz w:val="20"/>
                  <w:lang w:val="en-CA" w:eastAsia="ja-JP"/>
                </w:rPr>
                <w:t xml:space="preserve">- </w:t>
              </w:r>
            </w:ins>
            <w:ins w:id="906" w:author="koike" w:date="2011-02-02T17:12:00Z">
              <w:r w:rsidR="00F73B8B" w:rsidRPr="00F73B8B">
                <w:rPr>
                  <w:sz w:val="20"/>
                  <w:lang w:val="en-CA" w:eastAsia="ja-JP"/>
                </w:rPr>
                <w:t>Amendment 8: Management Information Base (MIB) Definitions for VLAN Bridges</w:t>
              </w:r>
            </w:ins>
          </w:p>
        </w:tc>
        <w:tc>
          <w:tcPr>
            <w:tcW w:w="1260" w:type="dxa"/>
          </w:tcPr>
          <w:p w:rsidR="00F73B8B" w:rsidRDefault="0075714E" w:rsidP="006F298E">
            <w:pPr>
              <w:rPr>
                <w:ins w:id="907" w:author="koike" w:date="2011-02-02T17:12:00Z"/>
                <w:sz w:val="20"/>
                <w:lang w:eastAsia="ja-JP"/>
              </w:rPr>
            </w:pPr>
            <w:ins w:id="908" w:author="koike" w:date="2011-02-02T17:22:00Z">
              <w:r>
                <w:rPr>
                  <w:rFonts w:hint="eastAsia"/>
                  <w:sz w:val="20"/>
                  <w:lang w:eastAsia="ja-JP"/>
                </w:rPr>
                <w:t>03/2009</w:t>
              </w:r>
            </w:ins>
          </w:p>
        </w:tc>
      </w:tr>
      <w:tr w:rsidR="009A1DE8" w:rsidRPr="00AC3423" w:rsidTr="006F298E">
        <w:trPr>
          <w:cantSplit/>
          <w:jc w:val="center"/>
        </w:trPr>
        <w:tc>
          <w:tcPr>
            <w:tcW w:w="1604" w:type="dxa"/>
          </w:tcPr>
          <w:p w:rsidR="009A1DE8" w:rsidRDefault="009A1DE8" w:rsidP="006F298E">
            <w:pPr>
              <w:rPr>
                <w:sz w:val="20"/>
              </w:rPr>
            </w:pPr>
            <w:r w:rsidRPr="004E6E3D">
              <w:rPr>
                <w:sz w:val="20"/>
              </w:rPr>
              <w:t>IEEE 802.1</w:t>
            </w:r>
          </w:p>
        </w:tc>
        <w:tc>
          <w:tcPr>
            <w:tcW w:w="1985" w:type="dxa"/>
          </w:tcPr>
          <w:p w:rsidR="009A1DE8" w:rsidRDefault="009A1DE8" w:rsidP="006F298E">
            <w:pPr>
              <w:rPr>
                <w:sz w:val="20"/>
                <w:lang w:eastAsia="ja-JP"/>
              </w:rPr>
            </w:pPr>
            <w:r w:rsidRPr="004E6E3D">
              <w:rPr>
                <w:sz w:val="20"/>
                <w:lang w:eastAsia="ja-JP"/>
              </w:rPr>
              <w:t>IEEE Std 802.1</w:t>
            </w:r>
            <w:r w:rsidRPr="004E6E3D">
              <w:rPr>
                <w:rFonts w:eastAsia="Times New Roman"/>
                <w:color w:val="000000"/>
              </w:rPr>
              <w:t xml:space="preserve"> </w:t>
            </w:r>
            <w:r w:rsidRPr="004E6E3D">
              <w:rPr>
                <w:sz w:val="20"/>
                <w:lang w:eastAsia="ja-JP"/>
              </w:rPr>
              <w:t>AX-2008</w:t>
            </w:r>
          </w:p>
        </w:tc>
        <w:tc>
          <w:tcPr>
            <w:tcW w:w="4590" w:type="dxa"/>
          </w:tcPr>
          <w:p w:rsidR="009A1DE8" w:rsidRPr="001A63DC" w:rsidRDefault="009A1DE8" w:rsidP="006F298E">
            <w:pPr>
              <w:rPr>
                <w:sz w:val="20"/>
              </w:rPr>
            </w:pPr>
            <w:r w:rsidRPr="002D4B34">
              <w:rPr>
                <w:sz w:val="20"/>
                <w:lang w:eastAsia="ja-JP"/>
              </w:rPr>
              <w:t>Link Aggregation</w:t>
            </w:r>
            <w:r>
              <w:rPr>
                <w:rFonts w:hint="eastAsia"/>
                <w:sz w:val="20"/>
                <w:lang w:eastAsia="ja-JP"/>
              </w:rPr>
              <w:t xml:space="preserve"> </w:t>
            </w:r>
          </w:p>
        </w:tc>
        <w:tc>
          <w:tcPr>
            <w:tcW w:w="1260" w:type="dxa"/>
          </w:tcPr>
          <w:p w:rsidR="009A1DE8" w:rsidRDefault="009A1DE8" w:rsidP="006F298E">
            <w:pPr>
              <w:rPr>
                <w:sz w:val="20"/>
                <w:lang w:eastAsia="ja-JP"/>
              </w:rPr>
            </w:pPr>
            <w:r>
              <w:rPr>
                <w:rFonts w:hint="eastAsia"/>
                <w:sz w:val="20"/>
                <w:lang w:eastAsia="ja-JP"/>
              </w:rPr>
              <w:t>11/2008</w:t>
            </w:r>
          </w:p>
        </w:tc>
      </w:tr>
      <w:tr w:rsidR="00F73B8B" w:rsidRPr="00AC3423" w:rsidTr="006F298E">
        <w:trPr>
          <w:cantSplit/>
          <w:jc w:val="center"/>
          <w:ins w:id="909" w:author="koike" w:date="2011-02-02T17:06:00Z"/>
        </w:trPr>
        <w:tc>
          <w:tcPr>
            <w:tcW w:w="1604" w:type="dxa"/>
          </w:tcPr>
          <w:p w:rsidR="00F73B8B" w:rsidRDefault="00F73B8B" w:rsidP="006F298E">
            <w:pPr>
              <w:rPr>
                <w:ins w:id="910" w:author="koike" w:date="2011-02-02T17:06:00Z"/>
                <w:sz w:val="20"/>
              </w:rPr>
            </w:pPr>
            <w:ins w:id="911" w:author="koike" w:date="2011-02-02T17:06:00Z">
              <w:r>
                <w:rPr>
                  <w:sz w:val="20"/>
                </w:rPr>
                <w:t>IEEE 802.1</w:t>
              </w:r>
            </w:ins>
          </w:p>
        </w:tc>
        <w:tc>
          <w:tcPr>
            <w:tcW w:w="1985" w:type="dxa"/>
          </w:tcPr>
          <w:p w:rsidR="00F73B8B" w:rsidRDefault="00F73B8B" w:rsidP="006F298E">
            <w:pPr>
              <w:rPr>
                <w:ins w:id="912" w:author="koike" w:date="2011-02-02T17:06:00Z"/>
                <w:sz w:val="20"/>
              </w:rPr>
            </w:pPr>
            <w:ins w:id="913" w:author="koike" w:date="2011-02-02T17:06:00Z">
              <w:r>
                <w:rPr>
                  <w:sz w:val="20"/>
                </w:rPr>
                <w:t>IEEE Std. 802.1Qa</w:t>
              </w:r>
            </w:ins>
            <w:ins w:id="914" w:author="koike" w:date="2011-02-02T17:07:00Z">
              <w:r>
                <w:rPr>
                  <w:rFonts w:hint="eastAsia"/>
                  <w:sz w:val="20"/>
                  <w:lang w:eastAsia="ja-JP"/>
                </w:rPr>
                <w:t>w</w:t>
              </w:r>
            </w:ins>
            <w:ins w:id="915" w:author="koike" w:date="2011-02-02T17:06:00Z">
              <w:r>
                <w:rPr>
                  <w:sz w:val="20"/>
                </w:rPr>
                <w:t>-2009</w:t>
              </w:r>
            </w:ins>
          </w:p>
        </w:tc>
        <w:tc>
          <w:tcPr>
            <w:tcW w:w="4590" w:type="dxa"/>
          </w:tcPr>
          <w:p w:rsidR="00F73B8B" w:rsidRPr="00F73B8B" w:rsidRDefault="0075714E" w:rsidP="006F298E">
            <w:pPr>
              <w:rPr>
                <w:ins w:id="916" w:author="koike" w:date="2011-02-02T17:06:00Z"/>
                <w:sz w:val="20"/>
                <w:lang w:eastAsia="ja-JP"/>
              </w:rPr>
            </w:pPr>
            <w:ins w:id="917" w:author="koike" w:date="2011-02-02T17:13:00Z">
              <w:r w:rsidRPr="001A63DC">
                <w:rPr>
                  <w:sz w:val="20"/>
                </w:rPr>
                <w:t>Virtual B</w:t>
              </w:r>
              <w:r>
                <w:rPr>
                  <w:sz w:val="20"/>
                </w:rPr>
                <w:t>ridged Local Area Networks -</w:t>
              </w:r>
            </w:ins>
            <w:ins w:id="918" w:author="koike" w:date="2011-02-02T17:12:00Z">
              <w:r>
                <w:rPr>
                  <w:rFonts w:hint="eastAsia"/>
                  <w:sz w:val="20"/>
                  <w:lang w:eastAsia="ja-JP"/>
                </w:rPr>
                <w:t>Amendament</w:t>
              </w:r>
            </w:ins>
            <w:ins w:id="919" w:author="koike" w:date="2011-02-02T17:13:00Z">
              <w:r>
                <w:rPr>
                  <w:rFonts w:hint="eastAsia"/>
                  <w:sz w:val="20"/>
                  <w:lang w:eastAsia="ja-JP"/>
                </w:rPr>
                <w:t xml:space="preserve"> </w:t>
              </w:r>
            </w:ins>
            <w:ins w:id="920" w:author="koike" w:date="2011-02-02T17:12:00Z">
              <w:r>
                <w:rPr>
                  <w:rFonts w:hint="eastAsia"/>
                  <w:sz w:val="20"/>
                  <w:lang w:eastAsia="ja-JP"/>
                </w:rPr>
                <w:t>9</w:t>
              </w:r>
            </w:ins>
            <w:ins w:id="921" w:author="koike" w:date="2011-02-02T17:13:00Z">
              <w:r>
                <w:rPr>
                  <w:rFonts w:hint="eastAsia"/>
                  <w:sz w:val="20"/>
                  <w:lang w:eastAsia="ja-JP"/>
                </w:rPr>
                <w:t xml:space="preserve">: </w:t>
              </w:r>
            </w:ins>
            <w:ins w:id="922" w:author="koike" w:date="2011-02-02T17:07:00Z">
              <w:r w:rsidR="00F73B8B" w:rsidRPr="00F73B8B">
                <w:rPr>
                  <w:sz w:val="20"/>
                </w:rPr>
                <w:t>Management of Data Driven and Data Dependent Connectivity Faults</w:t>
              </w:r>
              <w:r w:rsidR="00F73B8B">
                <w:rPr>
                  <w:rFonts w:hint="eastAsia"/>
                  <w:sz w:val="20"/>
                  <w:lang w:eastAsia="ja-JP"/>
                </w:rPr>
                <w:t xml:space="preserve"> </w:t>
              </w:r>
              <w:r w:rsidR="00F73B8B">
                <w:rPr>
                  <w:sz w:val="20"/>
                  <w:lang w:eastAsia="ja-JP"/>
                </w:rPr>
                <w:t>–</w:t>
              </w:r>
            </w:ins>
          </w:p>
        </w:tc>
        <w:tc>
          <w:tcPr>
            <w:tcW w:w="1260" w:type="dxa"/>
          </w:tcPr>
          <w:p w:rsidR="00F73B8B" w:rsidRDefault="00F73B8B" w:rsidP="006F298E">
            <w:pPr>
              <w:rPr>
                <w:ins w:id="923" w:author="koike" w:date="2011-02-02T17:06:00Z"/>
                <w:sz w:val="20"/>
                <w:lang w:eastAsia="ja-JP"/>
              </w:rPr>
            </w:pPr>
            <w:ins w:id="924" w:author="koike" w:date="2011-02-02T17:11:00Z">
              <w:r>
                <w:rPr>
                  <w:rFonts w:hint="eastAsia"/>
                  <w:sz w:val="20"/>
                  <w:lang w:eastAsia="ja-JP"/>
                </w:rPr>
                <w:t>07/</w:t>
              </w:r>
            </w:ins>
            <w:ins w:id="925" w:author="koike" w:date="2011-02-02T17:10:00Z">
              <w:r>
                <w:rPr>
                  <w:rFonts w:hint="eastAsia"/>
                  <w:sz w:val="20"/>
                  <w:lang w:eastAsia="ja-JP"/>
                </w:rPr>
                <w:t>2009</w:t>
              </w:r>
            </w:ins>
          </w:p>
        </w:tc>
      </w:tr>
      <w:tr w:rsidR="00F73B8B" w:rsidRPr="00AC3423" w:rsidTr="006F298E">
        <w:trPr>
          <w:cantSplit/>
          <w:jc w:val="center"/>
        </w:trPr>
        <w:tc>
          <w:tcPr>
            <w:tcW w:w="1604" w:type="dxa"/>
          </w:tcPr>
          <w:p w:rsidR="00F73B8B" w:rsidRPr="00396D10" w:rsidRDefault="00F73B8B" w:rsidP="006F298E">
            <w:pPr>
              <w:rPr>
                <w:sz w:val="20"/>
              </w:rPr>
            </w:pPr>
            <w:r>
              <w:rPr>
                <w:sz w:val="20"/>
              </w:rPr>
              <w:t>IEEE 802.1</w:t>
            </w:r>
          </w:p>
        </w:tc>
        <w:tc>
          <w:tcPr>
            <w:tcW w:w="1985" w:type="dxa"/>
          </w:tcPr>
          <w:p w:rsidR="00F73B8B" w:rsidRDefault="00F73B8B" w:rsidP="006F298E">
            <w:pPr>
              <w:rPr>
                <w:sz w:val="20"/>
              </w:rPr>
            </w:pPr>
            <w:r>
              <w:rPr>
                <w:sz w:val="20"/>
              </w:rPr>
              <w:t>IEEE Std. 802.1Qay-2009</w:t>
            </w:r>
          </w:p>
        </w:tc>
        <w:tc>
          <w:tcPr>
            <w:tcW w:w="4590" w:type="dxa"/>
          </w:tcPr>
          <w:p w:rsidR="00F73B8B" w:rsidRPr="00906296" w:rsidRDefault="00F73B8B" w:rsidP="006F298E">
            <w:pPr>
              <w:rPr>
                <w:sz w:val="20"/>
              </w:rPr>
            </w:pPr>
            <w:r w:rsidRPr="001A63DC">
              <w:rPr>
                <w:sz w:val="20"/>
              </w:rPr>
              <w:t>Virtual B</w:t>
            </w:r>
            <w:r>
              <w:rPr>
                <w:sz w:val="20"/>
              </w:rPr>
              <w:t>ridged Local Area Networks - Amendment</w:t>
            </w:r>
            <w:r w:rsidRPr="001A63DC">
              <w:rPr>
                <w:sz w:val="20"/>
              </w:rPr>
              <w:t xml:space="preserve"> 10: </w:t>
            </w:r>
            <w:smartTag w:uri="urn:schemas-microsoft-com:office:smarttags" w:element="place">
              <w:smartTag w:uri="urn:schemas-microsoft-com:office:smarttags" w:element="PlaceName">
                <w:r w:rsidRPr="001A63DC">
                  <w:rPr>
                    <w:sz w:val="20"/>
                  </w:rPr>
                  <w:t>Provider</w:t>
                </w:r>
              </w:smartTag>
              <w:r w:rsidRPr="001A63DC">
                <w:rPr>
                  <w:sz w:val="20"/>
                </w:rPr>
                <w:t xml:space="preserve"> </w:t>
              </w:r>
              <w:smartTag w:uri="urn:schemas-microsoft-com:office:smarttags" w:element="PlaceName">
                <w:r w:rsidRPr="001A63DC">
                  <w:rPr>
                    <w:sz w:val="20"/>
                  </w:rPr>
                  <w:t>Backbone</w:t>
                </w:r>
              </w:smartTag>
              <w:r w:rsidRPr="001A63DC">
                <w:rPr>
                  <w:sz w:val="20"/>
                </w:rPr>
                <w:t xml:space="preserve"> </w:t>
              </w:r>
              <w:smartTag w:uri="urn:schemas-microsoft-com:office:smarttags" w:element="PlaceType">
                <w:r w:rsidRPr="001A63DC">
                  <w:rPr>
                    <w:sz w:val="20"/>
                  </w:rPr>
                  <w:t>Bridge</w:t>
                </w:r>
              </w:smartTag>
            </w:smartTag>
            <w:r w:rsidRPr="001A63DC">
              <w:rPr>
                <w:sz w:val="20"/>
              </w:rPr>
              <w:t xml:space="preserve"> Traffic Engineering</w:t>
            </w:r>
          </w:p>
        </w:tc>
        <w:tc>
          <w:tcPr>
            <w:tcW w:w="1260" w:type="dxa"/>
          </w:tcPr>
          <w:p w:rsidR="00F73B8B" w:rsidRDefault="00F73B8B" w:rsidP="006F298E">
            <w:pPr>
              <w:rPr>
                <w:sz w:val="20"/>
                <w:lang w:eastAsia="ja-JP"/>
              </w:rPr>
            </w:pPr>
            <w:r>
              <w:rPr>
                <w:sz w:val="20"/>
                <w:lang w:eastAsia="ja-JP"/>
              </w:rPr>
              <w:t>06/2009</w:t>
            </w:r>
          </w:p>
        </w:tc>
      </w:tr>
      <w:tr w:rsidR="00F73B8B" w:rsidRPr="00AC3423" w:rsidTr="006F298E">
        <w:trPr>
          <w:cantSplit/>
          <w:jc w:val="center"/>
          <w:ins w:id="926" w:author="koike" w:date="2011-02-02T17:02:00Z"/>
        </w:trPr>
        <w:tc>
          <w:tcPr>
            <w:tcW w:w="1604" w:type="dxa"/>
          </w:tcPr>
          <w:p w:rsidR="00F73B8B" w:rsidRPr="00AC3423" w:rsidRDefault="00F73B8B" w:rsidP="006F298E">
            <w:pPr>
              <w:rPr>
                <w:ins w:id="927" w:author="koike" w:date="2011-02-02T17:02:00Z"/>
                <w:sz w:val="20"/>
                <w:lang w:eastAsia="ja-JP"/>
              </w:rPr>
            </w:pPr>
            <w:ins w:id="928" w:author="koike" w:date="2011-02-02T17:02:00Z">
              <w:r>
                <w:rPr>
                  <w:rFonts w:hint="eastAsia"/>
                  <w:sz w:val="20"/>
                  <w:lang w:eastAsia="ja-JP"/>
                </w:rPr>
                <w:t>IEEE 802.1</w:t>
              </w:r>
            </w:ins>
          </w:p>
        </w:tc>
        <w:tc>
          <w:tcPr>
            <w:tcW w:w="1985" w:type="dxa"/>
          </w:tcPr>
          <w:p w:rsidR="00F73B8B" w:rsidRPr="00AC3423" w:rsidRDefault="00F73B8B" w:rsidP="006F298E">
            <w:pPr>
              <w:rPr>
                <w:ins w:id="929" w:author="koike" w:date="2011-02-02T17:02:00Z"/>
                <w:sz w:val="20"/>
                <w:lang w:eastAsia="ja-JP"/>
              </w:rPr>
            </w:pPr>
            <w:ins w:id="930" w:author="koike" w:date="2011-02-02T17:04:00Z">
              <w:r>
                <w:rPr>
                  <w:rFonts w:hint="eastAsia"/>
                  <w:sz w:val="20"/>
                  <w:lang w:eastAsia="ja-JP"/>
                </w:rPr>
                <w:t>IEEE Std 802.1aj</w:t>
              </w:r>
            </w:ins>
          </w:p>
        </w:tc>
        <w:tc>
          <w:tcPr>
            <w:tcW w:w="4590" w:type="dxa"/>
          </w:tcPr>
          <w:p w:rsidR="00F73B8B" w:rsidRPr="00AC3423" w:rsidRDefault="0075714E" w:rsidP="006F298E">
            <w:pPr>
              <w:rPr>
                <w:ins w:id="931" w:author="koike" w:date="2011-02-02T17:02:00Z"/>
                <w:sz w:val="20"/>
                <w:lang w:eastAsia="ja-JP"/>
              </w:rPr>
            </w:pPr>
            <w:ins w:id="932" w:author="koike" w:date="2011-02-02T17:13:00Z">
              <w:r w:rsidRPr="001A63DC">
                <w:rPr>
                  <w:sz w:val="20"/>
                </w:rPr>
                <w:t>Virtual B</w:t>
              </w:r>
              <w:r>
                <w:rPr>
                  <w:sz w:val="20"/>
                </w:rPr>
                <w:t xml:space="preserve">ridged Local Area Networks </w:t>
              </w:r>
            </w:ins>
            <w:ins w:id="933" w:author="koike" w:date="2011-02-02T17:14:00Z">
              <w:r>
                <w:rPr>
                  <w:sz w:val="20"/>
                </w:rPr>
                <w:t>–</w:t>
              </w:r>
              <w:r>
                <w:rPr>
                  <w:rFonts w:hint="eastAsia"/>
                  <w:sz w:val="20"/>
                  <w:lang w:eastAsia="ja-JP"/>
                </w:rPr>
                <w:t xml:space="preserve">Amendament 11, </w:t>
              </w:r>
            </w:ins>
            <w:ins w:id="934" w:author="koike" w:date="2011-02-02T17:05:00Z">
              <w:r w:rsidR="00F73B8B" w:rsidRPr="00F73B8B">
                <w:rPr>
                  <w:sz w:val="20"/>
                </w:rPr>
                <w:t>Two-Port Media Access Control (MAC) Relay</w:t>
              </w:r>
              <w:r w:rsidR="00F73B8B">
                <w:rPr>
                  <w:rFonts w:hint="eastAsia"/>
                  <w:sz w:val="20"/>
                  <w:lang w:eastAsia="ja-JP"/>
                </w:rPr>
                <w:t xml:space="preserve"> </w:t>
              </w:r>
            </w:ins>
          </w:p>
        </w:tc>
        <w:tc>
          <w:tcPr>
            <w:tcW w:w="1260" w:type="dxa"/>
          </w:tcPr>
          <w:p w:rsidR="00F73B8B" w:rsidRPr="00AC3423" w:rsidRDefault="00F73B8B" w:rsidP="006F298E">
            <w:pPr>
              <w:rPr>
                <w:ins w:id="935" w:author="koike" w:date="2011-02-02T17:02:00Z"/>
                <w:sz w:val="20"/>
                <w:lang w:eastAsia="ja-JP"/>
              </w:rPr>
            </w:pPr>
            <w:ins w:id="936" w:author="koike" w:date="2011-02-02T17:06:00Z">
              <w:r>
                <w:rPr>
                  <w:rFonts w:hint="eastAsia"/>
                  <w:sz w:val="20"/>
                  <w:lang w:eastAsia="ja-JP"/>
                </w:rPr>
                <w:t>12/</w:t>
              </w:r>
            </w:ins>
            <w:ins w:id="937" w:author="koike" w:date="2011-02-02T17:05:00Z">
              <w:r>
                <w:rPr>
                  <w:rFonts w:hint="eastAsia"/>
                  <w:sz w:val="20"/>
                  <w:lang w:eastAsia="ja-JP"/>
                </w:rPr>
                <w:t>2009</w:t>
              </w:r>
            </w:ins>
          </w:p>
        </w:tc>
      </w:tr>
      <w:tr w:rsidR="00F73B8B" w:rsidRPr="00AC3423" w:rsidTr="006F298E">
        <w:trPr>
          <w:cantSplit/>
          <w:jc w:val="center"/>
        </w:trPr>
        <w:tc>
          <w:tcPr>
            <w:tcW w:w="1604" w:type="dxa"/>
          </w:tcPr>
          <w:p w:rsidR="00F73B8B" w:rsidRPr="00AC3423" w:rsidRDefault="00F73B8B" w:rsidP="006F298E">
            <w:pPr>
              <w:rPr>
                <w:sz w:val="20"/>
              </w:rPr>
            </w:pPr>
            <w:r w:rsidRPr="00AC3423">
              <w:rPr>
                <w:sz w:val="20"/>
              </w:rPr>
              <w:t>IEEE 802.3</w:t>
            </w:r>
          </w:p>
        </w:tc>
        <w:tc>
          <w:tcPr>
            <w:tcW w:w="1985" w:type="dxa"/>
          </w:tcPr>
          <w:p w:rsidR="00F73B8B" w:rsidRPr="00AC3423" w:rsidRDefault="00F73B8B" w:rsidP="006F298E">
            <w:pPr>
              <w:rPr>
                <w:sz w:val="20"/>
                <w:lang w:eastAsia="ja-JP"/>
              </w:rPr>
            </w:pPr>
            <w:r w:rsidRPr="00AC3423">
              <w:rPr>
                <w:sz w:val="20"/>
              </w:rPr>
              <w:t>IEEE Std. 802.3-200</w:t>
            </w:r>
            <w:r>
              <w:rPr>
                <w:sz w:val="20"/>
                <w:lang w:eastAsia="ja-JP"/>
              </w:rPr>
              <w:t>8</w:t>
            </w:r>
          </w:p>
        </w:tc>
        <w:tc>
          <w:tcPr>
            <w:tcW w:w="4590" w:type="dxa"/>
          </w:tcPr>
          <w:p w:rsidR="00F73B8B" w:rsidRPr="00AC3423" w:rsidRDefault="00F73B8B" w:rsidP="006F298E">
            <w:pPr>
              <w:rPr>
                <w:sz w:val="20"/>
              </w:rPr>
            </w:pPr>
            <w:r w:rsidRPr="00AC3423">
              <w:rPr>
                <w:sz w:val="20"/>
              </w:rPr>
              <w:t>Carrier sense multiple access with</w:t>
            </w:r>
            <w:r w:rsidRPr="00AC3423">
              <w:rPr>
                <w:sz w:val="20"/>
                <w:lang w:eastAsia="ja-JP"/>
              </w:rPr>
              <w:t xml:space="preserve"> </w:t>
            </w:r>
            <w:r w:rsidRPr="00AC3423">
              <w:rPr>
                <w:sz w:val="20"/>
              </w:rPr>
              <w:t>collision detection (CSMA/CD) access</w:t>
            </w:r>
            <w:r w:rsidRPr="00AC3423">
              <w:rPr>
                <w:sz w:val="20"/>
                <w:lang w:eastAsia="ja-JP"/>
              </w:rPr>
              <w:t xml:space="preserve"> </w:t>
            </w:r>
            <w:r w:rsidRPr="00AC3423">
              <w:rPr>
                <w:sz w:val="20"/>
              </w:rPr>
              <w:t>method and physical layer specifications</w:t>
            </w:r>
          </w:p>
        </w:tc>
        <w:tc>
          <w:tcPr>
            <w:tcW w:w="1260" w:type="dxa"/>
          </w:tcPr>
          <w:p w:rsidR="00F73B8B" w:rsidRPr="00AC3423" w:rsidRDefault="00F73B8B" w:rsidP="006F298E">
            <w:pPr>
              <w:rPr>
                <w:sz w:val="20"/>
                <w:lang w:eastAsia="ja-JP"/>
              </w:rPr>
            </w:pPr>
            <w:r w:rsidRPr="00AC3423">
              <w:rPr>
                <w:sz w:val="20"/>
                <w:lang w:eastAsia="ja-JP"/>
              </w:rPr>
              <w:t>12/</w:t>
            </w:r>
            <w:r>
              <w:rPr>
                <w:sz w:val="20"/>
                <w:lang w:eastAsia="ja-JP"/>
              </w:rPr>
              <w:t>2008</w:t>
            </w:r>
          </w:p>
        </w:tc>
      </w:tr>
      <w:tr w:rsidR="00F73B8B" w:rsidRPr="00AC3423" w:rsidTr="006F298E">
        <w:trPr>
          <w:cantSplit/>
          <w:jc w:val="center"/>
        </w:trPr>
        <w:tc>
          <w:tcPr>
            <w:tcW w:w="1604" w:type="dxa"/>
          </w:tcPr>
          <w:p w:rsidR="00F73B8B" w:rsidRDefault="00F73B8B" w:rsidP="006F298E">
            <w:pPr>
              <w:rPr>
                <w:sz w:val="20"/>
                <w:lang w:eastAsia="ja-JP"/>
              </w:rPr>
            </w:pPr>
            <w:r>
              <w:rPr>
                <w:rFonts w:hint="eastAsia"/>
                <w:sz w:val="20"/>
                <w:lang w:eastAsia="ja-JP"/>
              </w:rPr>
              <w:t>IEEE 802.3</w:t>
            </w:r>
          </w:p>
        </w:tc>
        <w:tc>
          <w:tcPr>
            <w:tcW w:w="1985" w:type="dxa"/>
          </w:tcPr>
          <w:p w:rsidR="00F73B8B" w:rsidRPr="005766D3" w:rsidRDefault="00F73B8B" w:rsidP="006F298E">
            <w:pPr>
              <w:rPr>
                <w:sz w:val="20"/>
              </w:rPr>
            </w:pPr>
            <w:r w:rsidRPr="005766D3">
              <w:rPr>
                <w:color w:val="000000"/>
                <w:sz w:val="20"/>
              </w:rPr>
              <w:t>IEEE Std 802.3at-2009</w:t>
            </w:r>
          </w:p>
        </w:tc>
        <w:tc>
          <w:tcPr>
            <w:tcW w:w="4590" w:type="dxa"/>
          </w:tcPr>
          <w:p w:rsidR="00F73B8B" w:rsidRPr="005766D3" w:rsidRDefault="00F73B8B" w:rsidP="006F298E">
            <w:pPr>
              <w:rPr>
                <w:sz w:val="20"/>
              </w:rPr>
            </w:pPr>
            <w:r>
              <w:rPr>
                <w:rFonts w:hint="eastAsia"/>
                <w:sz w:val="20"/>
                <w:lang w:eastAsia="ja-JP"/>
              </w:rPr>
              <w:t>Amendment to 802.3</w:t>
            </w:r>
            <w:r>
              <w:rPr>
                <w:rFonts w:hint="eastAsia"/>
                <w:sz w:val="20"/>
                <w:lang w:eastAsia="ja-JP"/>
              </w:rPr>
              <w:t>：</w:t>
            </w:r>
            <w:r>
              <w:rPr>
                <w:rFonts w:hint="eastAsia"/>
                <w:sz w:val="20"/>
                <w:lang w:eastAsia="ja-JP"/>
              </w:rPr>
              <w:t xml:space="preserve"> </w:t>
            </w:r>
            <w:r w:rsidRPr="005766D3">
              <w:rPr>
                <w:sz w:val="20"/>
              </w:rPr>
              <w:t>Data Terminal Equipment (DTE) Power via the Media Dependent Interface (MDI) Enhancements</w:t>
            </w:r>
          </w:p>
        </w:tc>
        <w:tc>
          <w:tcPr>
            <w:tcW w:w="1260" w:type="dxa"/>
          </w:tcPr>
          <w:p w:rsidR="00F73B8B" w:rsidRDefault="00F73B8B" w:rsidP="006F298E">
            <w:pPr>
              <w:rPr>
                <w:sz w:val="20"/>
                <w:lang w:eastAsia="ja-JP"/>
              </w:rPr>
            </w:pPr>
            <w:r>
              <w:rPr>
                <w:rFonts w:hint="eastAsia"/>
                <w:sz w:val="20"/>
                <w:lang w:eastAsia="ja-JP"/>
              </w:rPr>
              <w:t>10/2009</w:t>
            </w:r>
          </w:p>
        </w:tc>
      </w:tr>
      <w:tr w:rsidR="00F73B8B" w:rsidRPr="00AC3423" w:rsidTr="006F298E">
        <w:trPr>
          <w:cantSplit/>
          <w:jc w:val="center"/>
        </w:trPr>
        <w:tc>
          <w:tcPr>
            <w:tcW w:w="1604" w:type="dxa"/>
          </w:tcPr>
          <w:p w:rsidR="00F73B8B" w:rsidRPr="00AC3423" w:rsidRDefault="00F73B8B" w:rsidP="006F298E">
            <w:pPr>
              <w:rPr>
                <w:sz w:val="20"/>
              </w:rPr>
            </w:pPr>
            <w:r>
              <w:rPr>
                <w:sz w:val="20"/>
              </w:rPr>
              <w:t>IEEE 802.3</w:t>
            </w:r>
          </w:p>
        </w:tc>
        <w:tc>
          <w:tcPr>
            <w:tcW w:w="1985" w:type="dxa"/>
          </w:tcPr>
          <w:p w:rsidR="00F73B8B" w:rsidRPr="00AC3423" w:rsidRDefault="00F73B8B" w:rsidP="006F298E">
            <w:pPr>
              <w:rPr>
                <w:sz w:val="20"/>
                <w:lang w:eastAsia="ja-JP"/>
              </w:rPr>
            </w:pPr>
            <w:r>
              <w:rPr>
                <w:sz w:val="20"/>
              </w:rPr>
              <w:t>IEEE Std. 802.3av</w:t>
            </w:r>
            <w:r>
              <w:rPr>
                <w:rFonts w:hint="eastAsia"/>
                <w:sz w:val="20"/>
                <w:lang w:eastAsia="ja-JP"/>
              </w:rPr>
              <w:t>-2009</w:t>
            </w:r>
          </w:p>
        </w:tc>
        <w:tc>
          <w:tcPr>
            <w:tcW w:w="4590" w:type="dxa"/>
          </w:tcPr>
          <w:p w:rsidR="00F73B8B" w:rsidRPr="00AC3423" w:rsidRDefault="00F73B8B" w:rsidP="006F298E">
            <w:pPr>
              <w:rPr>
                <w:sz w:val="20"/>
              </w:rPr>
            </w:pPr>
            <w:r>
              <w:rPr>
                <w:sz w:val="20"/>
              </w:rPr>
              <w:t xml:space="preserve">Amendment to 802.3: </w:t>
            </w:r>
            <w:r w:rsidRPr="00E06F5B">
              <w:rPr>
                <w:sz w:val="20"/>
              </w:rPr>
              <w:t>Physical Layer Specifications and Management Parameters for</w:t>
            </w:r>
            <w:r>
              <w:rPr>
                <w:sz w:val="20"/>
              </w:rPr>
              <w:t xml:space="preserve"> </w:t>
            </w:r>
            <w:r w:rsidRPr="00E06F5B">
              <w:rPr>
                <w:sz w:val="20"/>
              </w:rPr>
              <w:t>10 Gb/s Passive Optical Networks</w:t>
            </w:r>
          </w:p>
        </w:tc>
        <w:tc>
          <w:tcPr>
            <w:tcW w:w="1260" w:type="dxa"/>
          </w:tcPr>
          <w:p w:rsidR="00F73B8B" w:rsidRPr="00AC3423" w:rsidRDefault="00F73B8B" w:rsidP="006F298E">
            <w:pPr>
              <w:rPr>
                <w:sz w:val="20"/>
                <w:lang w:eastAsia="ja-JP"/>
              </w:rPr>
            </w:pPr>
            <w:r>
              <w:rPr>
                <w:rFonts w:hint="eastAsia"/>
                <w:sz w:val="20"/>
                <w:lang w:eastAsia="ja-JP"/>
              </w:rPr>
              <w:t>10</w:t>
            </w:r>
            <w:r>
              <w:rPr>
                <w:sz w:val="20"/>
                <w:lang w:eastAsia="ja-JP"/>
              </w:rPr>
              <w:t xml:space="preserve">/2009 </w:t>
            </w:r>
          </w:p>
        </w:tc>
      </w:tr>
      <w:tr w:rsidR="00F73B8B" w:rsidRPr="00AC3423" w:rsidTr="006F298E">
        <w:trPr>
          <w:cantSplit/>
          <w:jc w:val="center"/>
          <w:ins w:id="938" w:author="koike" w:date="2011-02-02T15:52:00Z"/>
        </w:trPr>
        <w:tc>
          <w:tcPr>
            <w:tcW w:w="1604" w:type="dxa"/>
          </w:tcPr>
          <w:p w:rsidR="00F73B8B" w:rsidRDefault="00F73B8B" w:rsidP="006F298E">
            <w:pPr>
              <w:rPr>
                <w:ins w:id="939" w:author="koike" w:date="2011-02-02T15:52:00Z"/>
                <w:sz w:val="20"/>
                <w:lang w:eastAsia="ja-JP"/>
              </w:rPr>
            </w:pPr>
            <w:ins w:id="940" w:author="koike" w:date="2011-02-02T15:52:00Z">
              <w:r>
                <w:rPr>
                  <w:rFonts w:hint="eastAsia"/>
                  <w:sz w:val="20"/>
                  <w:lang w:eastAsia="ja-JP"/>
                </w:rPr>
                <w:t>IEEE802.3</w:t>
              </w:r>
            </w:ins>
          </w:p>
        </w:tc>
        <w:tc>
          <w:tcPr>
            <w:tcW w:w="1985" w:type="dxa"/>
          </w:tcPr>
          <w:p w:rsidR="00F73B8B" w:rsidRPr="00462203" w:rsidRDefault="00F73B8B" w:rsidP="006F298E">
            <w:pPr>
              <w:rPr>
                <w:ins w:id="941" w:author="koike" w:date="2011-02-02T15:52:00Z"/>
                <w:sz w:val="20"/>
                <w:lang w:eastAsia="ja-JP"/>
              </w:rPr>
            </w:pPr>
            <w:ins w:id="942" w:author="koike" w:date="2011-02-02T15:52:00Z">
              <w:r>
                <w:rPr>
                  <w:rFonts w:hint="eastAsia"/>
                  <w:sz w:val="20"/>
                  <w:lang w:eastAsia="ja-JP"/>
                </w:rPr>
                <w:t>IEEE Std 802.3ba</w:t>
              </w:r>
            </w:ins>
          </w:p>
        </w:tc>
        <w:tc>
          <w:tcPr>
            <w:tcW w:w="4590" w:type="dxa"/>
          </w:tcPr>
          <w:p w:rsidR="00F73B8B" w:rsidRPr="00192E31" w:rsidRDefault="00F73B8B" w:rsidP="006F298E">
            <w:pPr>
              <w:rPr>
                <w:ins w:id="943" w:author="koike" w:date="2011-02-02T15:52:00Z"/>
                <w:sz w:val="20"/>
                <w:lang w:eastAsia="ja-JP"/>
              </w:rPr>
            </w:pPr>
            <w:ins w:id="944" w:author="koike" w:date="2011-02-02T15:53:00Z">
              <w:r w:rsidRPr="00192E31">
                <w:rPr>
                  <w:sz w:val="20"/>
                  <w:lang w:eastAsia="ja-JP"/>
                </w:rPr>
                <w:t>40Gb/s and 100Gb/s Ethernet</w:t>
              </w:r>
            </w:ins>
          </w:p>
        </w:tc>
        <w:tc>
          <w:tcPr>
            <w:tcW w:w="1260" w:type="dxa"/>
          </w:tcPr>
          <w:p w:rsidR="00F73B8B" w:rsidRDefault="00F73B8B" w:rsidP="006F298E">
            <w:pPr>
              <w:rPr>
                <w:ins w:id="945" w:author="koike" w:date="2011-02-02T15:52:00Z"/>
                <w:sz w:val="20"/>
                <w:lang w:eastAsia="ja-JP"/>
              </w:rPr>
            </w:pPr>
            <w:ins w:id="946" w:author="koike" w:date="2011-02-02T15:53:00Z">
              <w:r>
                <w:rPr>
                  <w:rFonts w:hint="eastAsia"/>
                  <w:sz w:val="20"/>
                  <w:lang w:eastAsia="ja-JP"/>
                </w:rPr>
                <w:t>06/2010</w:t>
              </w:r>
            </w:ins>
          </w:p>
        </w:tc>
      </w:tr>
      <w:tr w:rsidR="00F73B8B" w:rsidRPr="00AC3423" w:rsidTr="006F298E">
        <w:trPr>
          <w:cantSplit/>
          <w:jc w:val="center"/>
          <w:ins w:id="947" w:author="koike" w:date="2011-02-02T15:48:00Z"/>
        </w:trPr>
        <w:tc>
          <w:tcPr>
            <w:tcW w:w="1604" w:type="dxa"/>
          </w:tcPr>
          <w:p w:rsidR="00F73B8B" w:rsidRDefault="00F73B8B" w:rsidP="006F298E">
            <w:pPr>
              <w:rPr>
                <w:ins w:id="948" w:author="koike" w:date="2011-02-02T15:48:00Z"/>
                <w:sz w:val="20"/>
                <w:lang w:eastAsia="ja-JP"/>
              </w:rPr>
            </w:pPr>
            <w:ins w:id="949" w:author="koike" w:date="2011-02-02T15:48:00Z">
              <w:r>
                <w:rPr>
                  <w:rFonts w:hint="eastAsia"/>
                  <w:sz w:val="20"/>
                  <w:lang w:eastAsia="ja-JP"/>
                </w:rPr>
                <w:t>IEEE802.3</w:t>
              </w:r>
            </w:ins>
          </w:p>
        </w:tc>
        <w:tc>
          <w:tcPr>
            <w:tcW w:w="1985" w:type="dxa"/>
          </w:tcPr>
          <w:p w:rsidR="00F73B8B" w:rsidRPr="00462203" w:rsidRDefault="00F73B8B" w:rsidP="006F298E">
            <w:pPr>
              <w:rPr>
                <w:ins w:id="950" w:author="koike" w:date="2011-02-02T15:48:00Z"/>
                <w:sz w:val="20"/>
                <w:lang w:eastAsia="ja-JP"/>
              </w:rPr>
            </w:pPr>
            <w:ins w:id="951" w:author="koike" w:date="2011-02-02T15:48:00Z">
              <w:r w:rsidRPr="00462203">
                <w:rPr>
                  <w:sz w:val="20"/>
                  <w:lang w:eastAsia="ja-JP"/>
                </w:rPr>
                <w:t>IEEE Std 802.3a</w:t>
              </w:r>
            </w:ins>
            <w:ins w:id="952" w:author="koike" w:date="2011-02-02T15:52:00Z">
              <w:r>
                <w:rPr>
                  <w:rFonts w:hint="eastAsia"/>
                  <w:sz w:val="20"/>
                  <w:lang w:eastAsia="ja-JP"/>
                </w:rPr>
                <w:t>z</w:t>
              </w:r>
            </w:ins>
          </w:p>
        </w:tc>
        <w:tc>
          <w:tcPr>
            <w:tcW w:w="4590" w:type="dxa"/>
          </w:tcPr>
          <w:p w:rsidR="00F73B8B" w:rsidRPr="00192E31" w:rsidRDefault="00F73B8B" w:rsidP="006F298E">
            <w:pPr>
              <w:rPr>
                <w:ins w:id="953" w:author="koike" w:date="2011-02-02T15:48:00Z"/>
                <w:sz w:val="20"/>
                <w:lang w:eastAsia="ja-JP"/>
              </w:rPr>
            </w:pPr>
            <w:ins w:id="954" w:author="koike" w:date="2011-02-02T15:53:00Z">
              <w:r w:rsidRPr="00192E31">
                <w:rPr>
                  <w:sz w:val="20"/>
                  <w:lang w:eastAsia="ja-JP"/>
                </w:rPr>
                <w:t>Energy Efficient Ethernet</w:t>
              </w:r>
            </w:ins>
          </w:p>
        </w:tc>
        <w:tc>
          <w:tcPr>
            <w:tcW w:w="1260" w:type="dxa"/>
          </w:tcPr>
          <w:p w:rsidR="00F73B8B" w:rsidRDefault="00F73B8B" w:rsidP="006F298E">
            <w:pPr>
              <w:rPr>
                <w:ins w:id="955" w:author="koike" w:date="2011-02-02T15:48:00Z"/>
                <w:sz w:val="20"/>
                <w:lang w:eastAsia="ja-JP"/>
              </w:rPr>
            </w:pPr>
            <w:ins w:id="956" w:author="koike" w:date="2011-02-02T15:51:00Z">
              <w:r>
                <w:rPr>
                  <w:rFonts w:hint="eastAsia"/>
                  <w:sz w:val="20"/>
                  <w:lang w:eastAsia="ja-JP"/>
                </w:rPr>
                <w:t>1</w:t>
              </w:r>
            </w:ins>
            <w:ins w:id="957" w:author="koike" w:date="2011-02-02T15:53:00Z">
              <w:r>
                <w:rPr>
                  <w:rFonts w:hint="eastAsia"/>
                  <w:sz w:val="20"/>
                  <w:lang w:eastAsia="ja-JP"/>
                </w:rPr>
                <w:t>0</w:t>
              </w:r>
            </w:ins>
            <w:ins w:id="958" w:author="koike" w:date="2011-02-02T15:51:00Z">
              <w:r>
                <w:rPr>
                  <w:rFonts w:hint="eastAsia"/>
                  <w:sz w:val="20"/>
                  <w:lang w:eastAsia="ja-JP"/>
                </w:rPr>
                <w:t>/20</w:t>
              </w:r>
            </w:ins>
            <w:ins w:id="959" w:author="koike" w:date="2011-02-02T15:53:00Z">
              <w:r>
                <w:rPr>
                  <w:rFonts w:hint="eastAsia"/>
                  <w:sz w:val="20"/>
                  <w:lang w:eastAsia="ja-JP"/>
                </w:rPr>
                <w:t>10</w:t>
              </w:r>
            </w:ins>
          </w:p>
        </w:tc>
      </w:tr>
      <w:tr w:rsidR="00F73B8B" w:rsidRPr="00AC3423" w:rsidTr="006F298E">
        <w:trPr>
          <w:cantSplit/>
          <w:jc w:val="center"/>
        </w:trPr>
        <w:tc>
          <w:tcPr>
            <w:tcW w:w="1604" w:type="dxa"/>
          </w:tcPr>
          <w:p w:rsidR="00F73B8B" w:rsidRPr="00AC3423" w:rsidRDefault="00F73B8B" w:rsidP="006F298E">
            <w:pPr>
              <w:rPr>
                <w:sz w:val="20"/>
              </w:rPr>
            </w:pPr>
            <w:r>
              <w:rPr>
                <w:rFonts w:hint="eastAsia"/>
                <w:sz w:val="20"/>
                <w:lang w:eastAsia="ja-JP"/>
              </w:rPr>
              <w:t>IEEE 802.3</w:t>
            </w:r>
          </w:p>
        </w:tc>
        <w:tc>
          <w:tcPr>
            <w:tcW w:w="1985" w:type="dxa"/>
          </w:tcPr>
          <w:p w:rsidR="00F73B8B" w:rsidRPr="00AC3423" w:rsidRDefault="00F73B8B" w:rsidP="006F298E">
            <w:pPr>
              <w:rPr>
                <w:sz w:val="20"/>
                <w:lang w:eastAsia="ja-JP"/>
              </w:rPr>
            </w:pPr>
            <w:r w:rsidRPr="00D158E2">
              <w:rPr>
                <w:sz w:val="20"/>
                <w:lang w:eastAsia="ja-JP"/>
              </w:rPr>
              <w:t>IEEE Std 802.3bc-2009</w:t>
            </w:r>
          </w:p>
        </w:tc>
        <w:tc>
          <w:tcPr>
            <w:tcW w:w="4590" w:type="dxa"/>
          </w:tcPr>
          <w:p w:rsidR="00F73B8B" w:rsidRPr="00AC3423" w:rsidRDefault="00F73B8B" w:rsidP="006F298E">
            <w:pPr>
              <w:rPr>
                <w:sz w:val="20"/>
                <w:lang w:eastAsia="ja-JP"/>
              </w:rPr>
            </w:pPr>
            <w:r>
              <w:rPr>
                <w:rFonts w:hint="eastAsia"/>
                <w:sz w:val="20"/>
                <w:lang w:eastAsia="ja-JP"/>
              </w:rPr>
              <w:t>Amend</w:t>
            </w:r>
            <w:ins w:id="960" w:author="koike" w:date="2011-02-02T17:02:00Z">
              <w:r>
                <w:rPr>
                  <w:rFonts w:hint="eastAsia"/>
                  <w:sz w:val="20"/>
                  <w:lang w:eastAsia="ja-JP"/>
                </w:rPr>
                <w:t>a</w:t>
              </w:r>
            </w:ins>
            <w:del w:id="961" w:author="koike" w:date="2011-02-02T17:02:00Z">
              <w:r w:rsidDel="002507CD">
                <w:rPr>
                  <w:rFonts w:hint="eastAsia"/>
                  <w:sz w:val="20"/>
                  <w:lang w:eastAsia="ja-JP"/>
                </w:rPr>
                <w:delText>e</w:delText>
              </w:r>
            </w:del>
            <w:r>
              <w:rPr>
                <w:rFonts w:hint="eastAsia"/>
                <w:sz w:val="20"/>
                <w:lang w:eastAsia="ja-JP"/>
              </w:rPr>
              <w:t>ment to 802.3: Ethernet Organizationally Specific Type, Lengh, Value(TLVs)</w:t>
            </w:r>
          </w:p>
        </w:tc>
        <w:tc>
          <w:tcPr>
            <w:tcW w:w="1260" w:type="dxa"/>
          </w:tcPr>
          <w:p w:rsidR="00F73B8B" w:rsidRPr="00AC3423" w:rsidRDefault="00F73B8B" w:rsidP="006F298E">
            <w:pPr>
              <w:rPr>
                <w:sz w:val="20"/>
                <w:lang w:eastAsia="ja-JP"/>
              </w:rPr>
            </w:pPr>
            <w:r>
              <w:rPr>
                <w:rFonts w:hint="eastAsia"/>
                <w:sz w:val="20"/>
                <w:lang w:eastAsia="ja-JP"/>
              </w:rPr>
              <w:t>09/2009</w:t>
            </w:r>
          </w:p>
        </w:tc>
      </w:tr>
      <w:tr w:rsidR="00F73B8B" w:rsidRPr="00AC3423" w:rsidTr="006F298E">
        <w:trPr>
          <w:cantSplit/>
          <w:jc w:val="center"/>
        </w:trPr>
        <w:tc>
          <w:tcPr>
            <w:tcW w:w="1604" w:type="dxa"/>
          </w:tcPr>
          <w:p w:rsidR="00F73B8B" w:rsidRPr="00AC3423" w:rsidRDefault="00F73B8B" w:rsidP="006F298E">
            <w:pPr>
              <w:rPr>
                <w:sz w:val="20"/>
                <w:lang w:eastAsia="ja-JP"/>
              </w:rPr>
            </w:pPr>
            <w:r>
              <w:rPr>
                <w:rFonts w:hint="eastAsia"/>
                <w:sz w:val="20"/>
                <w:lang w:eastAsia="ja-JP"/>
              </w:rPr>
              <w:t>IEEE 802.3</w:t>
            </w:r>
          </w:p>
        </w:tc>
        <w:tc>
          <w:tcPr>
            <w:tcW w:w="1985" w:type="dxa"/>
          </w:tcPr>
          <w:p w:rsidR="00F73B8B" w:rsidRPr="00AC3423" w:rsidRDefault="00F73B8B" w:rsidP="006F298E">
            <w:pPr>
              <w:rPr>
                <w:sz w:val="20"/>
                <w:lang w:eastAsia="ja-JP"/>
              </w:rPr>
            </w:pPr>
            <w:r w:rsidRPr="005766D3">
              <w:rPr>
                <w:sz w:val="20"/>
                <w:lang w:eastAsia="ja-JP"/>
              </w:rPr>
              <w:t>IEEE Std 802.3-2008/Cor1-2009</w:t>
            </w:r>
          </w:p>
        </w:tc>
        <w:tc>
          <w:tcPr>
            <w:tcW w:w="4590" w:type="dxa"/>
          </w:tcPr>
          <w:p w:rsidR="00F73B8B" w:rsidRPr="005766D3" w:rsidRDefault="00F73B8B" w:rsidP="006F298E">
            <w:pPr>
              <w:rPr>
                <w:sz w:val="20"/>
              </w:rPr>
            </w:pPr>
            <w:r w:rsidRPr="005766D3">
              <w:rPr>
                <w:sz w:val="20"/>
              </w:rPr>
              <w:t xml:space="preserve">Corrigendum </w:t>
            </w:r>
            <w:r>
              <w:rPr>
                <w:rFonts w:hint="eastAsia"/>
                <w:sz w:val="20"/>
                <w:lang w:eastAsia="ja-JP"/>
              </w:rPr>
              <w:t>to 802.3</w:t>
            </w:r>
            <w:r w:rsidRPr="005766D3">
              <w:rPr>
                <w:sz w:val="20"/>
              </w:rPr>
              <w:t>: Timing Considerations for PAUSE Operation</w:t>
            </w:r>
          </w:p>
        </w:tc>
        <w:tc>
          <w:tcPr>
            <w:tcW w:w="1260" w:type="dxa"/>
          </w:tcPr>
          <w:p w:rsidR="00F73B8B" w:rsidRPr="00AC3423" w:rsidRDefault="00F73B8B" w:rsidP="006F298E">
            <w:pPr>
              <w:rPr>
                <w:sz w:val="20"/>
                <w:lang w:eastAsia="ja-JP"/>
              </w:rPr>
            </w:pPr>
            <w:r>
              <w:rPr>
                <w:rFonts w:hint="eastAsia"/>
                <w:sz w:val="20"/>
                <w:lang w:eastAsia="ja-JP"/>
              </w:rPr>
              <w:t>02/2010</w:t>
            </w:r>
          </w:p>
        </w:tc>
      </w:tr>
      <w:tr w:rsidR="00F73B8B" w:rsidRPr="00AC3423" w:rsidTr="006F298E">
        <w:trPr>
          <w:cantSplit/>
          <w:jc w:val="center"/>
        </w:trPr>
        <w:tc>
          <w:tcPr>
            <w:tcW w:w="1604" w:type="dxa"/>
          </w:tcPr>
          <w:p w:rsidR="00F73B8B" w:rsidRPr="00AC3423" w:rsidRDefault="00F73B8B" w:rsidP="006F298E">
            <w:pPr>
              <w:rPr>
                <w:sz w:val="20"/>
              </w:rPr>
            </w:pPr>
            <w:r w:rsidRPr="00AC3423">
              <w:rPr>
                <w:sz w:val="20"/>
              </w:rPr>
              <w:t>IEEE 802.17</w:t>
            </w:r>
          </w:p>
        </w:tc>
        <w:tc>
          <w:tcPr>
            <w:tcW w:w="1985" w:type="dxa"/>
          </w:tcPr>
          <w:p w:rsidR="00F73B8B" w:rsidRPr="00AC3423" w:rsidRDefault="00F73B8B" w:rsidP="006F298E">
            <w:pPr>
              <w:rPr>
                <w:sz w:val="20"/>
                <w:lang w:eastAsia="ja-JP"/>
              </w:rPr>
            </w:pPr>
            <w:r w:rsidRPr="00AC3423">
              <w:rPr>
                <w:sz w:val="20"/>
                <w:lang w:eastAsia="ja-JP"/>
              </w:rPr>
              <w:t>IEEE Std. 802.17-2004</w:t>
            </w:r>
          </w:p>
        </w:tc>
        <w:tc>
          <w:tcPr>
            <w:tcW w:w="4590" w:type="dxa"/>
          </w:tcPr>
          <w:p w:rsidR="00F73B8B" w:rsidRPr="00AC3423" w:rsidRDefault="00F73B8B" w:rsidP="006F298E">
            <w:pPr>
              <w:rPr>
                <w:sz w:val="20"/>
              </w:rPr>
            </w:pPr>
            <w:r w:rsidRPr="00AC3423">
              <w:rPr>
                <w:sz w:val="20"/>
              </w:rPr>
              <w:t>Resilient packet ring (RPR)</w:t>
            </w:r>
            <w:r w:rsidRPr="00AC3423">
              <w:rPr>
                <w:sz w:val="20"/>
                <w:lang w:eastAsia="ja-JP"/>
              </w:rPr>
              <w:t xml:space="preserve"> </w:t>
            </w:r>
            <w:r w:rsidRPr="00AC3423">
              <w:rPr>
                <w:sz w:val="20"/>
              </w:rPr>
              <w:t>access method and physical layer</w:t>
            </w:r>
            <w:r w:rsidRPr="00AC3423">
              <w:rPr>
                <w:sz w:val="20"/>
                <w:lang w:eastAsia="ja-JP"/>
              </w:rPr>
              <w:t xml:space="preserve"> </w:t>
            </w:r>
            <w:r w:rsidRPr="00AC3423">
              <w:rPr>
                <w:sz w:val="20"/>
              </w:rPr>
              <w:t>specifications</w:t>
            </w:r>
          </w:p>
        </w:tc>
        <w:tc>
          <w:tcPr>
            <w:tcW w:w="1260" w:type="dxa"/>
          </w:tcPr>
          <w:p w:rsidR="00F73B8B" w:rsidRPr="00AC3423" w:rsidRDefault="00F73B8B" w:rsidP="006F298E">
            <w:pPr>
              <w:rPr>
                <w:sz w:val="20"/>
                <w:lang w:eastAsia="ja-JP"/>
              </w:rPr>
            </w:pPr>
            <w:r w:rsidRPr="00AC3423">
              <w:rPr>
                <w:sz w:val="20"/>
                <w:lang w:eastAsia="ja-JP"/>
              </w:rPr>
              <w:t>09/2004</w:t>
            </w:r>
          </w:p>
        </w:tc>
      </w:tr>
      <w:tr w:rsidR="00F73B8B" w:rsidRPr="00AC3423" w:rsidTr="006F298E">
        <w:trPr>
          <w:cantSplit/>
          <w:jc w:val="center"/>
        </w:trPr>
        <w:tc>
          <w:tcPr>
            <w:tcW w:w="1604" w:type="dxa"/>
          </w:tcPr>
          <w:p w:rsidR="00F73B8B" w:rsidRPr="00AC3423" w:rsidRDefault="00F73B8B" w:rsidP="006F298E">
            <w:pPr>
              <w:rPr>
                <w:sz w:val="20"/>
              </w:rPr>
            </w:pPr>
            <w:r w:rsidRPr="00AC3423">
              <w:rPr>
                <w:sz w:val="20"/>
              </w:rPr>
              <w:lastRenderedPageBreak/>
              <w:t>IEEE 802.17</w:t>
            </w:r>
          </w:p>
        </w:tc>
        <w:tc>
          <w:tcPr>
            <w:tcW w:w="1985" w:type="dxa"/>
          </w:tcPr>
          <w:p w:rsidR="00F73B8B" w:rsidRPr="00AC3423" w:rsidRDefault="00F73B8B" w:rsidP="006F298E">
            <w:pPr>
              <w:rPr>
                <w:sz w:val="20"/>
                <w:lang w:eastAsia="ja-JP"/>
              </w:rPr>
            </w:pPr>
            <w:r w:rsidRPr="00AC3423">
              <w:rPr>
                <w:sz w:val="20"/>
                <w:lang w:eastAsia="ja-JP"/>
              </w:rPr>
              <w:t>IEEE Std. 802.17</w:t>
            </w:r>
            <w:r>
              <w:rPr>
                <w:sz w:val="20"/>
                <w:lang w:eastAsia="ja-JP"/>
              </w:rPr>
              <w:t>a</w:t>
            </w:r>
            <w:r w:rsidRPr="00AC3423">
              <w:rPr>
                <w:sz w:val="20"/>
                <w:lang w:eastAsia="ja-JP"/>
              </w:rPr>
              <w:t>-2004</w:t>
            </w:r>
          </w:p>
        </w:tc>
        <w:tc>
          <w:tcPr>
            <w:tcW w:w="4590" w:type="dxa"/>
          </w:tcPr>
          <w:p w:rsidR="00F73B8B" w:rsidRPr="00AC3423" w:rsidRDefault="00F73B8B" w:rsidP="006F298E">
            <w:pPr>
              <w:rPr>
                <w:sz w:val="20"/>
              </w:rPr>
            </w:pPr>
            <w:r w:rsidRPr="00EC7CDC">
              <w:rPr>
                <w:sz w:val="20"/>
              </w:rPr>
              <w:t>Media Access Control (MAC) Bridges - Amendment 1: Bridging of IEEE Std 802.17</w:t>
            </w:r>
          </w:p>
        </w:tc>
        <w:tc>
          <w:tcPr>
            <w:tcW w:w="1260" w:type="dxa"/>
          </w:tcPr>
          <w:p w:rsidR="00F73B8B" w:rsidRPr="00AC3423" w:rsidRDefault="00F73B8B" w:rsidP="006F298E">
            <w:pPr>
              <w:rPr>
                <w:sz w:val="20"/>
                <w:lang w:eastAsia="ja-JP"/>
              </w:rPr>
            </w:pPr>
            <w:r>
              <w:rPr>
                <w:sz w:val="20"/>
                <w:lang w:eastAsia="ja-JP"/>
              </w:rPr>
              <w:t>09/2004</w:t>
            </w:r>
          </w:p>
        </w:tc>
      </w:tr>
      <w:tr w:rsidR="00F73B8B" w:rsidRPr="00AC3423" w:rsidTr="006F298E">
        <w:trPr>
          <w:cantSplit/>
          <w:jc w:val="center"/>
        </w:trPr>
        <w:tc>
          <w:tcPr>
            <w:tcW w:w="1604" w:type="dxa"/>
          </w:tcPr>
          <w:p w:rsidR="00F73B8B" w:rsidRPr="00AC3423" w:rsidRDefault="00F73B8B" w:rsidP="006F298E">
            <w:pPr>
              <w:rPr>
                <w:sz w:val="20"/>
              </w:rPr>
            </w:pPr>
            <w:r w:rsidRPr="00AC3423">
              <w:rPr>
                <w:sz w:val="20"/>
              </w:rPr>
              <w:t>IEEE 802.17</w:t>
            </w:r>
          </w:p>
        </w:tc>
        <w:tc>
          <w:tcPr>
            <w:tcW w:w="1985" w:type="dxa"/>
          </w:tcPr>
          <w:p w:rsidR="00F73B8B" w:rsidRPr="00AC3423" w:rsidRDefault="00F73B8B" w:rsidP="006F298E">
            <w:pPr>
              <w:rPr>
                <w:sz w:val="20"/>
                <w:lang w:eastAsia="ja-JP"/>
              </w:rPr>
            </w:pPr>
            <w:r w:rsidRPr="00AC3423">
              <w:rPr>
                <w:sz w:val="20"/>
                <w:lang w:eastAsia="ja-JP"/>
              </w:rPr>
              <w:t>IEEE Std. 802.17</w:t>
            </w:r>
            <w:r>
              <w:rPr>
                <w:sz w:val="20"/>
                <w:lang w:eastAsia="ja-JP"/>
              </w:rPr>
              <w:t>b</w:t>
            </w:r>
            <w:r w:rsidRPr="00AC3423">
              <w:rPr>
                <w:sz w:val="20"/>
                <w:lang w:eastAsia="ja-JP"/>
              </w:rPr>
              <w:t>-200</w:t>
            </w:r>
            <w:r>
              <w:rPr>
                <w:sz w:val="20"/>
                <w:lang w:eastAsia="ja-JP"/>
              </w:rPr>
              <w:t>7</w:t>
            </w:r>
          </w:p>
        </w:tc>
        <w:tc>
          <w:tcPr>
            <w:tcW w:w="4590" w:type="dxa"/>
          </w:tcPr>
          <w:p w:rsidR="00F73B8B" w:rsidRPr="00AC3423" w:rsidRDefault="00F73B8B" w:rsidP="006F298E">
            <w:pPr>
              <w:rPr>
                <w:sz w:val="20"/>
              </w:rPr>
            </w:pPr>
            <w:r w:rsidRPr="00EC7CDC">
              <w:rPr>
                <w:sz w:val="20"/>
              </w:rPr>
              <w:t>Resilient packet ring (RPR) access method and physical layer specifications - Amendment 2: Spatially aware sublayer</w:t>
            </w:r>
          </w:p>
        </w:tc>
        <w:tc>
          <w:tcPr>
            <w:tcW w:w="1260" w:type="dxa"/>
          </w:tcPr>
          <w:p w:rsidR="00F73B8B" w:rsidRPr="00AC3423" w:rsidRDefault="00F73B8B" w:rsidP="006F298E">
            <w:pPr>
              <w:rPr>
                <w:sz w:val="20"/>
                <w:lang w:eastAsia="ja-JP"/>
              </w:rPr>
            </w:pPr>
            <w:r>
              <w:rPr>
                <w:sz w:val="20"/>
                <w:lang w:eastAsia="ja-JP"/>
              </w:rPr>
              <w:t>07/2007</w:t>
            </w:r>
          </w:p>
        </w:tc>
      </w:tr>
      <w:tr w:rsidR="00F73B8B" w:rsidRPr="00AC3423" w:rsidTr="006F298E">
        <w:trPr>
          <w:cantSplit/>
          <w:jc w:val="center"/>
        </w:trPr>
        <w:tc>
          <w:tcPr>
            <w:tcW w:w="1604" w:type="dxa"/>
          </w:tcPr>
          <w:p w:rsidR="00F73B8B" w:rsidRPr="00AC3423" w:rsidRDefault="00F73B8B" w:rsidP="006F298E">
            <w:pPr>
              <w:rPr>
                <w:sz w:val="20"/>
              </w:rPr>
            </w:pPr>
            <w:r w:rsidRPr="00AC3423">
              <w:rPr>
                <w:sz w:val="20"/>
              </w:rPr>
              <w:t>IEEE 802.17</w:t>
            </w:r>
          </w:p>
        </w:tc>
        <w:tc>
          <w:tcPr>
            <w:tcW w:w="1985" w:type="dxa"/>
          </w:tcPr>
          <w:p w:rsidR="00F73B8B" w:rsidRPr="00AC3423" w:rsidRDefault="00F73B8B" w:rsidP="006F298E">
            <w:pPr>
              <w:rPr>
                <w:sz w:val="20"/>
                <w:lang w:eastAsia="ja-JP"/>
              </w:rPr>
            </w:pPr>
            <w:r w:rsidRPr="00AC3423">
              <w:rPr>
                <w:sz w:val="20"/>
                <w:lang w:eastAsia="ja-JP"/>
              </w:rPr>
              <w:t>IEEE Std. 802.17</w:t>
            </w:r>
            <w:r>
              <w:rPr>
                <w:sz w:val="20"/>
                <w:lang w:eastAsia="ja-JP"/>
              </w:rPr>
              <w:t>c</w:t>
            </w:r>
            <w:r w:rsidRPr="00AC3423">
              <w:rPr>
                <w:sz w:val="20"/>
                <w:lang w:eastAsia="ja-JP"/>
              </w:rPr>
              <w:t>-200</w:t>
            </w:r>
            <w:r>
              <w:rPr>
                <w:sz w:val="20"/>
                <w:lang w:eastAsia="ja-JP"/>
              </w:rPr>
              <w:t>9</w:t>
            </w:r>
          </w:p>
        </w:tc>
        <w:tc>
          <w:tcPr>
            <w:tcW w:w="4590" w:type="dxa"/>
          </w:tcPr>
          <w:p w:rsidR="00F73B8B" w:rsidRPr="00EC7CDC" w:rsidRDefault="00F73B8B" w:rsidP="006F298E">
            <w:pPr>
              <w:rPr>
                <w:sz w:val="20"/>
              </w:rPr>
            </w:pPr>
            <w:r w:rsidRPr="00EC7CDC">
              <w:rPr>
                <w:sz w:val="20"/>
              </w:rPr>
              <w:t>Resilient Packet Ring (RPR) Access Method and Physical Lay</w:t>
            </w:r>
            <w:r>
              <w:rPr>
                <w:sz w:val="20"/>
              </w:rPr>
              <w:t>er Specifications - Amendment 3</w:t>
            </w:r>
            <w:r w:rsidRPr="00EC7CDC">
              <w:rPr>
                <w:sz w:val="20"/>
              </w:rPr>
              <w:t xml:space="preserve"> - Protected Inter-Ring Connection</w:t>
            </w:r>
          </w:p>
        </w:tc>
        <w:tc>
          <w:tcPr>
            <w:tcW w:w="1260" w:type="dxa"/>
          </w:tcPr>
          <w:p w:rsidR="00F73B8B" w:rsidRPr="00AC3423" w:rsidRDefault="00F73B8B" w:rsidP="006F298E">
            <w:pPr>
              <w:rPr>
                <w:sz w:val="20"/>
                <w:lang w:eastAsia="ja-JP"/>
              </w:rPr>
            </w:pPr>
            <w:r>
              <w:rPr>
                <w:sz w:val="20"/>
                <w:lang w:eastAsia="ja-JP"/>
              </w:rPr>
              <w:t>09/2009 (Sponsor Ballot)</w:t>
            </w:r>
          </w:p>
        </w:tc>
      </w:tr>
    </w:tbl>
    <w:p w:rsidR="009A1DE8" w:rsidRDefault="009A1DE8" w:rsidP="009A1DE8">
      <w:pPr>
        <w:rPr>
          <w:lang w:eastAsia="ja-JP"/>
        </w:rPr>
      </w:pPr>
    </w:p>
    <w:p w:rsidR="009A1DE8" w:rsidRDefault="009A1DE8" w:rsidP="009A1DE8">
      <w:pPr>
        <w:pStyle w:val="Caption"/>
        <w:keepNext/>
        <w:rPr>
          <w:rFonts w:ascii="Times New Roman" w:hAnsi="Times New Roman"/>
          <w:lang w:val="en-GB" w:eastAsia="ja-JP"/>
        </w:rPr>
      </w:pPr>
      <w:r>
        <w:rPr>
          <w:rFonts w:ascii="Times New Roman" w:hAnsi="Times New Roman"/>
          <w:lang w:val="en-GB"/>
        </w:rPr>
        <w:t>TABLE 7-1</w:t>
      </w:r>
      <w:r>
        <w:rPr>
          <w:rFonts w:ascii="Times New Roman" w:hAnsi="Times New Roman" w:hint="eastAsia"/>
          <w:lang w:val="en-GB" w:eastAsia="ja-JP"/>
        </w:rPr>
        <w:t>-4</w:t>
      </w:r>
      <w:r>
        <w:rPr>
          <w:rFonts w:ascii="Times New Roman" w:hAnsi="Times New Roman"/>
          <w:lang w:val="en-GB"/>
        </w:rPr>
        <w:t>/OTNT:  OTNT Related Standards and Industry Agreements</w:t>
      </w:r>
      <w:r>
        <w:rPr>
          <w:rFonts w:ascii="Times New Roman" w:hAnsi="Times New Roman" w:hint="eastAsia"/>
          <w:lang w:val="en-GB" w:eastAsia="ja-JP"/>
        </w:rPr>
        <w:t xml:space="preserve"> (OIF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604"/>
        <w:gridCol w:w="1985"/>
        <w:gridCol w:w="4590"/>
        <w:gridCol w:w="1260"/>
      </w:tblGrid>
      <w:tr w:rsidR="009A1DE8" w:rsidRPr="00AC3423" w:rsidTr="006F298E">
        <w:trPr>
          <w:cantSplit/>
          <w:tblHeader/>
          <w:jc w:val="center"/>
        </w:trPr>
        <w:tc>
          <w:tcPr>
            <w:tcW w:w="1604" w:type="dxa"/>
          </w:tcPr>
          <w:p w:rsidR="009A1DE8" w:rsidRPr="00AC3423" w:rsidRDefault="009A1DE8" w:rsidP="006F298E">
            <w:pPr>
              <w:rPr>
                <w:b/>
                <w:sz w:val="20"/>
              </w:rPr>
            </w:pPr>
            <w:r w:rsidRPr="00AC3423">
              <w:rPr>
                <w:b/>
                <w:sz w:val="20"/>
              </w:rPr>
              <w:t>Organisation (Subgroup responsible)</w:t>
            </w:r>
          </w:p>
        </w:tc>
        <w:tc>
          <w:tcPr>
            <w:tcW w:w="1985" w:type="dxa"/>
          </w:tcPr>
          <w:p w:rsidR="009A1DE8" w:rsidRPr="00AC3423" w:rsidRDefault="009A1DE8" w:rsidP="006F298E">
            <w:pPr>
              <w:rPr>
                <w:b/>
                <w:sz w:val="20"/>
              </w:rPr>
            </w:pPr>
            <w:r w:rsidRPr="00AC3423">
              <w:rPr>
                <w:b/>
                <w:sz w:val="20"/>
              </w:rPr>
              <w:t>Number</w:t>
            </w:r>
          </w:p>
        </w:tc>
        <w:tc>
          <w:tcPr>
            <w:tcW w:w="4590" w:type="dxa"/>
          </w:tcPr>
          <w:p w:rsidR="009A1DE8" w:rsidRPr="00AC3423" w:rsidRDefault="009A1DE8" w:rsidP="006F298E">
            <w:pPr>
              <w:rPr>
                <w:b/>
                <w:sz w:val="20"/>
              </w:rPr>
            </w:pPr>
            <w:r w:rsidRPr="00AC3423">
              <w:rPr>
                <w:b/>
                <w:sz w:val="20"/>
              </w:rPr>
              <w:t>Title</w:t>
            </w:r>
          </w:p>
        </w:tc>
        <w:tc>
          <w:tcPr>
            <w:tcW w:w="1260" w:type="dxa"/>
          </w:tcPr>
          <w:p w:rsidR="009A1DE8" w:rsidRPr="00AC3423" w:rsidRDefault="009A1DE8" w:rsidP="006F298E">
            <w:pPr>
              <w:rPr>
                <w:b/>
                <w:sz w:val="20"/>
              </w:rPr>
            </w:pPr>
            <w:r w:rsidRPr="00AC3423">
              <w:rPr>
                <w:b/>
                <w:sz w:val="20"/>
              </w:rPr>
              <w:t>Public</w:t>
            </w:r>
            <w:r>
              <w:rPr>
                <w:b/>
                <w:sz w:val="20"/>
              </w:rPr>
              <w:t>ation</w:t>
            </w:r>
            <w:r w:rsidRPr="00AC3423">
              <w:rPr>
                <w:b/>
                <w:sz w:val="20"/>
              </w:rPr>
              <w:t xml:space="preserve"> Date</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OIF-TL-01.1</w:t>
            </w:r>
          </w:p>
        </w:tc>
        <w:tc>
          <w:tcPr>
            <w:tcW w:w="4590" w:type="dxa"/>
          </w:tcPr>
          <w:p w:rsidR="009A1DE8" w:rsidRPr="00AC3423" w:rsidRDefault="009A1DE8" w:rsidP="006F298E">
            <w:pPr>
              <w:rPr>
                <w:sz w:val="20"/>
              </w:rPr>
            </w:pPr>
            <w:r w:rsidRPr="00AC3423">
              <w:rPr>
                <w:sz w:val="20"/>
              </w:rPr>
              <w:t xml:space="preserve">Implementation Agreement for Common Software Protocol, Control Syntax, and Physical (Electrical and Mechanical) Interfaces for Tunable Laser Modules. </w:t>
            </w:r>
          </w:p>
        </w:tc>
        <w:tc>
          <w:tcPr>
            <w:tcW w:w="1260" w:type="dxa"/>
          </w:tcPr>
          <w:p w:rsidR="009A1DE8" w:rsidRPr="00AC3423" w:rsidRDefault="009A1DE8" w:rsidP="006F298E">
            <w:pPr>
              <w:rPr>
                <w:sz w:val="20"/>
              </w:rPr>
            </w:pPr>
            <w:r>
              <w:rPr>
                <w:sz w:val="20"/>
              </w:rPr>
              <w:t>11/2002</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OIF-TLMSA-01.0</w:t>
            </w:r>
          </w:p>
        </w:tc>
        <w:tc>
          <w:tcPr>
            <w:tcW w:w="4590" w:type="dxa"/>
          </w:tcPr>
          <w:p w:rsidR="009A1DE8" w:rsidRPr="00AC3423" w:rsidRDefault="009A1DE8" w:rsidP="006F298E">
            <w:pPr>
              <w:rPr>
                <w:sz w:val="20"/>
              </w:rPr>
            </w:pPr>
            <w:r w:rsidRPr="00AC3423">
              <w:rPr>
                <w:sz w:val="20"/>
              </w:rPr>
              <w:t xml:space="preserve">Multi-Source Agreement for CW Tunable Lasers. </w:t>
            </w:r>
          </w:p>
        </w:tc>
        <w:tc>
          <w:tcPr>
            <w:tcW w:w="1260" w:type="dxa"/>
          </w:tcPr>
          <w:p w:rsidR="009A1DE8" w:rsidRPr="00AC3423" w:rsidRDefault="009A1DE8" w:rsidP="006F298E">
            <w:pPr>
              <w:rPr>
                <w:sz w:val="20"/>
              </w:rPr>
            </w:pPr>
            <w:r>
              <w:rPr>
                <w:sz w:val="20"/>
              </w:rPr>
              <w:t>05/2003</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OIF-ITLA-MSA-01.0</w:t>
            </w:r>
          </w:p>
        </w:tc>
        <w:tc>
          <w:tcPr>
            <w:tcW w:w="4590" w:type="dxa"/>
          </w:tcPr>
          <w:p w:rsidR="009A1DE8" w:rsidRPr="00AC3423" w:rsidRDefault="009A1DE8" w:rsidP="006F298E">
            <w:pPr>
              <w:rPr>
                <w:sz w:val="20"/>
              </w:rPr>
            </w:pPr>
            <w:r w:rsidRPr="00AC3423">
              <w:rPr>
                <w:sz w:val="20"/>
              </w:rPr>
              <w:t xml:space="preserve">Integratable Tunable Laser Assembly Multi-Source Agreement. </w:t>
            </w:r>
          </w:p>
        </w:tc>
        <w:tc>
          <w:tcPr>
            <w:tcW w:w="1260" w:type="dxa"/>
          </w:tcPr>
          <w:p w:rsidR="009A1DE8" w:rsidRPr="00AC3423" w:rsidRDefault="009A1DE8" w:rsidP="006F298E">
            <w:pPr>
              <w:rPr>
                <w:sz w:val="20"/>
              </w:rPr>
            </w:pPr>
            <w:r>
              <w:rPr>
                <w:sz w:val="20"/>
              </w:rPr>
              <w:t>06/2004</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OIF-ITLA-MSA-01.1</w:t>
            </w:r>
          </w:p>
        </w:tc>
        <w:tc>
          <w:tcPr>
            <w:tcW w:w="4590" w:type="dxa"/>
          </w:tcPr>
          <w:p w:rsidR="009A1DE8" w:rsidRPr="00AC3423" w:rsidRDefault="009A1DE8" w:rsidP="006F298E">
            <w:pPr>
              <w:rPr>
                <w:sz w:val="20"/>
              </w:rPr>
            </w:pPr>
            <w:r w:rsidRPr="00AC3423">
              <w:rPr>
                <w:sz w:val="20"/>
              </w:rPr>
              <w:t xml:space="preserve">Integrable Tunable Laser Assembly Multi Source Agreement </w:t>
            </w:r>
          </w:p>
        </w:tc>
        <w:tc>
          <w:tcPr>
            <w:tcW w:w="1260" w:type="dxa"/>
          </w:tcPr>
          <w:p w:rsidR="009A1DE8" w:rsidRPr="00AC3423" w:rsidRDefault="009A1DE8" w:rsidP="006F298E">
            <w:pPr>
              <w:rPr>
                <w:sz w:val="20"/>
              </w:rPr>
            </w:pPr>
            <w:r>
              <w:rPr>
                <w:sz w:val="20"/>
              </w:rPr>
              <w:t>11/2005</w:t>
            </w:r>
          </w:p>
        </w:tc>
      </w:tr>
      <w:tr w:rsidR="009A1DE8" w:rsidRPr="00AC3423" w:rsidTr="006F298E">
        <w:trPr>
          <w:cantSplit/>
          <w:jc w:val="center"/>
        </w:trPr>
        <w:tc>
          <w:tcPr>
            <w:tcW w:w="1604" w:type="dxa"/>
          </w:tcPr>
          <w:p w:rsidR="009A1DE8" w:rsidRPr="00AC3423" w:rsidRDefault="009A1DE8" w:rsidP="006F298E">
            <w:pPr>
              <w:rPr>
                <w:sz w:val="20"/>
              </w:rPr>
            </w:pPr>
            <w:r>
              <w:rPr>
                <w:sz w:val="20"/>
              </w:rPr>
              <w:t>OIF</w:t>
            </w:r>
          </w:p>
        </w:tc>
        <w:tc>
          <w:tcPr>
            <w:tcW w:w="1985" w:type="dxa"/>
          </w:tcPr>
          <w:p w:rsidR="009A1DE8" w:rsidRPr="00AC3423" w:rsidRDefault="009A1DE8" w:rsidP="006F298E">
            <w:pPr>
              <w:rPr>
                <w:sz w:val="20"/>
              </w:rPr>
            </w:pPr>
            <w:r w:rsidRPr="006E67BB">
              <w:rPr>
                <w:sz w:val="20"/>
              </w:rPr>
              <w:t>OIF-ITLA-MSA-01.2</w:t>
            </w:r>
          </w:p>
        </w:tc>
        <w:tc>
          <w:tcPr>
            <w:tcW w:w="4590" w:type="dxa"/>
          </w:tcPr>
          <w:p w:rsidR="009A1DE8" w:rsidRPr="00AC3423" w:rsidRDefault="009A1DE8" w:rsidP="006F298E">
            <w:pPr>
              <w:rPr>
                <w:sz w:val="20"/>
              </w:rPr>
            </w:pPr>
            <w:r w:rsidRPr="006E67BB">
              <w:rPr>
                <w:sz w:val="20"/>
              </w:rPr>
              <w:t>Integrable Tunable Laser Assembly Multi Source Agreement</w:t>
            </w:r>
          </w:p>
        </w:tc>
        <w:tc>
          <w:tcPr>
            <w:tcW w:w="1260" w:type="dxa"/>
          </w:tcPr>
          <w:p w:rsidR="009A1DE8" w:rsidRPr="00AC3423" w:rsidDel="006E67BB" w:rsidRDefault="009A1DE8" w:rsidP="006F298E">
            <w:pPr>
              <w:rPr>
                <w:sz w:val="20"/>
              </w:rPr>
            </w:pPr>
            <w:r>
              <w:rPr>
                <w:sz w:val="20"/>
              </w:rPr>
              <w:t>06/2008</w:t>
            </w:r>
          </w:p>
        </w:tc>
      </w:tr>
      <w:tr w:rsidR="009A1DE8" w:rsidRPr="00AC3423" w:rsidTr="006F298E">
        <w:trPr>
          <w:cantSplit/>
          <w:jc w:val="center"/>
        </w:trPr>
        <w:tc>
          <w:tcPr>
            <w:tcW w:w="1604" w:type="dxa"/>
          </w:tcPr>
          <w:p w:rsidR="009A1DE8" w:rsidRPr="00AC3423" w:rsidRDefault="009A1DE8" w:rsidP="006F298E">
            <w:pPr>
              <w:rPr>
                <w:sz w:val="20"/>
              </w:rPr>
            </w:pPr>
            <w:r>
              <w:rPr>
                <w:sz w:val="20"/>
              </w:rPr>
              <w:t>OIF</w:t>
            </w:r>
          </w:p>
        </w:tc>
        <w:tc>
          <w:tcPr>
            <w:tcW w:w="1985" w:type="dxa"/>
          </w:tcPr>
          <w:p w:rsidR="009A1DE8" w:rsidRPr="00AC3423" w:rsidRDefault="009A1DE8" w:rsidP="006F298E">
            <w:pPr>
              <w:rPr>
                <w:sz w:val="20"/>
              </w:rPr>
            </w:pPr>
            <w:r w:rsidRPr="006E67BB">
              <w:rPr>
                <w:sz w:val="20"/>
              </w:rPr>
              <w:t>OIF-ITTA-MSA-01.0</w:t>
            </w:r>
          </w:p>
        </w:tc>
        <w:tc>
          <w:tcPr>
            <w:tcW w:w="4590" w:type="dxa"/>
          </w:tcPr>
          <w:p w:rsidR="009A1DE8" w:rsidRPr="00AC3423" w:rsidRDefault="009A1DE8" w:rsidP="006F298E">
            <w:pPr>
              <w:rPr>
                <w:sz w:val="20"/>
              </w:rPr>
            </w:pPr>
            <w:r w:rsidRPr="006E67BB">
              <w:rPr>
                <w:sz w:val="20"/>
              </w:rPr>
              <w:t>Integrable Tunable Transmitter Assembly Multi Source Agreement</w:t>
            </w:r>
          </w:p>
        </w:tc>
        <w:tc>
          <w:tcPr>
            <w:tcW w:w="1260" w:type="dxa"/>
          </w:tcPr>
          <w:p w:rsidR="009A1DE8" w:rsidRPr="00AC3423" w:rsidDel="006E67BB" w:rsidRDefault="009A1DE8" w:rsidP="006F298E">
            <w:pPr>
              <w:rPr>
                <w:sz w:val="20"/>
              </w:rPr>
            </w:pPr>
            <w:r>
              <w:rPr>
                <w:sz w:val="20"/>
              </w:rPr>
              <w:t>11/2008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OIF-UNI-01.0</w:t>
            </w:r>
          </w:p>
        </w:tc>
        <w:tc>
          <w:tcPr>
            <w:tcW w:w="4590" w:type="dxa"/>
          </w:tcPr>
          <w:p w:rsidR="009A1DE8" w:rsidRPr="00AC3423" w:rsidRDefault="009A1DE8" w:rsidP="006F298E">
            <w:pPr>
              <w:rPr>
                <w:sz w:val="20"/>
              </w:rPr>
            </w:pPr>
            <w:r w:rsidRPr="00AC3423">
              <w:rPr>
                <w:sz w:val="20"/>
              </w:rPr>
              <w:t>User Network Interface (UNI) 1.0 Signaling Specification</w:t>
            </w:r>
          </w:p>
        </w:tc>
        <w:tc>
          <w:tcPr>
            <w:tcW w:w="1260" w:type="dxa"/>
          </w:tcPr>
          <w:p w:rsidR="009A1DE8" w:rsidRPr="00AC3423" w:rsidRDefault="009A1DE8" w:rsidP="006F298E">
            <w:pPr>
              <w:rPr>
                <w:sz w:val="20"/>
              </w:rPr>
            </w:pPr>
            <w:r>
              <w:rPr>
                <w:sz w:val="20"/>
              </w:rPr>
              <w:t>10/2001</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OIF-UNI-01.0-R2-Common</w:t>
            </w:r>
          </w:p>
        </w:tc>
        <w:tc>
          <w:tcPr>
            <w:tcW w:w="4590" w:type="dxa"/>
          </w:tcPr>
          <w:p w:rsidR="009A1DE8" w:rsidRPr="00AC3423" w:rsidRDefault="009A1DE8" w:rsidP="006F298E">
            <w:pPr>
              <w:rPr>
                <w:sz w:val="20"/>
              </w:rPr>
            </w:pPr>
            <w:r w:rsidRPr="00AC3423">
              <w:rPr>
                <w:sz w:val="20"/>
              </w:rPr>
              <w:t xml:space="preserve">User Network Interface (UNI) 1.0 Signaling Specification, Release 2: Common Part </w:t>
            </w:r>
          </w:p>
        </w:tc>
        <w:tc>
          <w:tcPr>
            <w:tcW w:w="1260" w:type="dxa"/>
          </w:tcPr>
          <w:p w:rsidR="009A1DE8" w:rsidRPr="00AC3423" w:rsidRDefault="009A1DE8" w:rsidP="006F298E">
            <w:pPr>
              <w:rPr>
                <w:sz w:val="20"/>
              </w:rPr>
            </w:pPr>
            <w:r>
              <w:rPr>
                <w:sz w:val="20"/>
              </w:rPr>
              <w:t>02/2004</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OIF-UNI-01.0-R2-RSVP</w:t>
            </w:r>
          </w:p>
        </w:tc>
        <w:tc>
          <w:tcPr>
            <w:tcW w:w="4590" w:type="dxa"/>
          </w:tcPr>
          <w:p w:rsidR="009A1DE8" w:rsidRPr="00AC3423" w:rsidRDefault="009A1DE8" w:rsidP="006F298E">
            <w:pPr>
              <w:rPr>
                <w:sz w:val="20"/>
              </w:rPr>
            </w:pPr>
            <w:r w:rsidRPr="00AC3423">
              <w:rPr>
                <w:sz w:val="20"/>
              </w:rPr>
              <w:t>RSVP Extensions for User Network Interface (UNI) 1.0 Signaling, Release 2</w:t>
            </w:r>
          </w:p>
        </w:tc>
        <w:tc>
          <w:tcPr>
            <w:tcW w:w="1260" w:type="dxa"/>
          </w:tcPr>
          <w:p w:rsidR="009A1DE8" w:rsidRPr="00AC3423" w:rsidRDefault="009A1DE8" w:rsidP="006F298E">
            <w:pPr>
              <w:rPr>
                <w:sz w:val="20"/>
              </w:rPr>
            </w:pPr>
            <w:r>
              <w:rPr>
                <w:sz w:val="20"/>
              </w:rPr>
              <w:t>02/2004</w:t>
            </w:r>
          </w:p>
        </w:tc>
      </w:tr>
      <w:tr w:rsidR="009A1DE8" w:rsidRPr="00AC3423" w:rsidTr="006F298E">
        <w:trPr>
          <w:cantSplit/>
          <w:jc w:val="center"/>
        </w:trPr>
        <w:tc>
          <w:tcPr>
            <w:tcW w:w="1604" w:type="dxa"/>
          </w:tcPr>
          <w:p w:rsidR="009A1DE8" w:rsidRPr="00AC3423" w:rsidRDefault="009A1DE8" w:rsidP="006F298E">
            <w:pPr>
              <w:rPr>
                <w:sz w:val="20"/>
              </w:rPr>
            </w:pPr>
            <w:r>
              <w:rPr>
                <w:sz w:val="20"/>
              </w:rPr>
              <w:t>OIF</w:t>
            </w:r>
          </w:p>
        </w:tc>
        <w:tc>
          <w:tcPr>
            <w:tcW w:w="1985" w:type="dxa"/>
          </w:tcPr>
          <w:p w:rsidR="009A1DE8" w:rsidRPr="00AC3423" w:rsidRDefault="009A1DE8" w:rsidP="006F298E">
            <w:pPr>
              <w:rPr>
                <w:sz w:val="20"/>
              </w:rPr>
            </w:pPr>
            <w:r w:rsidRPr="006E67BB">
              <w:rPr>
                <w:sz w:val="20"/>
              </w:rPr>
              <w:t>OIF-UNI-02.0</w:t>
            </w:r>
            <w:r>
              <w:rPr>
                <w:sz w:val="20"/>
              </w:rPr>
              <w:t>-Common</w:t>
            </w:r>
          </w:p>
        </w:tc>
        <w:tc>
          <w:tcPr>
            <w:tcW w:w="4590" w:type="dxa"/>
          </w:tcPr>
          <w:p w:rsidR="009A1DE8" w:rsidRPr="00AC3423" w:rsidRDefault="009A1DE8" w:rsidP="006F298E">
            <w:pPr>
              <w:rPr>
                <w:sz w:val="20"/>
              </w:rPr>
            </w:pPr>
            <w:r w:rsidRPr="00441F25">
              <w:rPr>
                <w:sz w:val="20"/>
              </w:rPr>
              <w:t>User Network Interface (UNI) 2.0 Signaling Specification: Common Part</w:t>
            </w:r>
          </w:p>
        </w:tc>
        <w:tc>
          <w:tcPr>
            <w:tcW w:w="1260" w:type="dxa"/>
          </w:tcPr>
          <w:p w:rsidR="009A1DE8" w:rsidRPr="00AC3423" w:rsidRDefault="009A1DE8" w:rsidP="006F298E">
            <w:pPr>
              <w:rPr>
                <w:sz w:val="20"/>
              </w:rPr>
            </w:pPr>
            <w:r>
              <w:rPr>
                <w:sz w:val="20"/>
              </w:rPr>
              <w:t>02/2008</w:t>
            </w:r>
          </w:p>
        </w:tc>
      </w:tr>
      <w:tr w:rsidR="009A1DE8" w:rsidRPr="00AC3423" w:rsidTr="006F298E">
        <w:trPr>
          <w:cantSplit/>
          <w:jc w:val="center"/>
        </w:trPr>
        <w:tc>
          <w:tcPr>
            <w:tcW w:w="1604" w:type="dxa"/>
          </w:tcPr>
          <w:p w:rsidR="009A1DE8" w:rsidRPr="00AC3423" w:rsidRDefault="009A1DE8" w:rsidP="006F298E">
            <w:pPr>
              <w:rPr>
                <w:sz w:val="20"/>
              </w:rPr>
            </w:pPr>
            <w:r>
              <w:rPr>
                <w:sz w:val="20"/>
              </w:rPr>
              <w:t>OIF</w:t>
            </w:r>
          </w:p>
        </w:tc>
        <w:tc>
          <w:tcPr>
            <w:tcW w:w="1985" w:type="dxa"/>
          </w:tcPr>
          <w:p w:rsidR="009A1DE8" w:rsidRPr="00AC3423" w:rsidRDefault="009A1DE8" w:rsidP="006F298E">
            <w:pPr>
              <w:rPr>
                <w:sz w:val="20"/>
              </w:rPr>
            </w:pPr>
            <w:r w:rsidRPr="00441F25">
              <w:rPr>
                <w:sz w:val="20"/>
              </w:rPr>
              <w:t>OIF-UNI-02.0-RSVP</w:t>
            </w:r>
          </w:p>
        </w:tc>
        <w:tc>
          <w:tcPr>
            <w:tcW w:w="4590" w:type="dxa"/>
          </w:tcPr>
          <w:p w:rsidR="009A1DE8" w:rsidRPr="00AC3423" w:rsidRDefault="009A1DE8" w:rsidP="006F298E">
            <w:pPr>
              <w:rPr>
                <w:sz w:val="20"/>
              </w:rPr>
            </w:pPr>
            <w:r w:rsidRPr="00441F25">
              <w:rPr>
                <w:sz w:val="20"/>
              </w:rPr>
              <w:t>User Network Interface (UNI) 2.0 Signaling Specification: RSVP Extensions for User Network Interface (UNI) 2.0</w:t>
            </w:r>
          </w:p>
        </w:tc>
        <w:tc>
          <w:tcPr>
            <w:tcW w:w="1260" w:type="dxa"/>
          </w:tcPr>
          <w:p w:rsidR="009A1DE8" w:rsidRPr="00AC3423" w:rsidRDefault="009A1DE8" w:rsidP="006F298E">
            <w:pPr>
              <w:rPr>
                <w:sz w:val="20"/>
              </w:rPr>
            </w:pPr>
            <w:r>
              <w:rPr>
                <w:sz w:val="20"/>
              </w:rPr>
              <w:t>02/2008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OIF-CDR-01.0</w:t>
            </w:r>
          </w:p>
        </w:tc>
        <w:tc>
          <w:tcPr>
            <w:tcW w:w="4590" w:type="dxa"/>
          </w:tcPr>
          <w:p w:rsidR="009A1DE8" w:rsidRPr="00AC3423" w:rsidRDefault="009A1DE8" w:rsidP="006F298E">
            <w:pPr>
              <w:rPr>
                <w:sz w:val="20"/>
              </w:rPr>
            </w:pPr>
            <w:r w:rsidRPr="00AC3423">
              <w:rPr>
                <w:sz w:val="20"/>
              </w:rPr>
              <w:t>Call Detail Records for OIF UNI 1.0 Billing</w:t>
            </w:r>
          </w:p>
        </w:tc>
        <w:tc>
          <w:tcPr>
            <w:tcW w:w="1260" w:type="dxa"/>
          </w:tcPr>
          <w:p w:rsidR="009A1DE8" w:rsidRPr="00AC3423" w:rsidRDefault="009A1DE8" w:rsidP="006F298E">
            <w:pPr>
              <w:rPr>
                <w:sz w:val="20"/>
              </w:rPr>
            </w:pPr>
            <w:r>
              <w:rPr>
                <w:sz w:val="20"/>
              </w:rPr>
              <w:t>04/2002</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OIF-SEP-01.0</w:t>
            </w:r>
          </w:p>
        </w:tc>
        <w:tc>
          <w:tcPr>
            <w:tcW w:w="4590" w:type="dxa"/>
          </w:tcPr>
          <w:p w:rsidR="009A1DE8" w:rsidRPr="00AC3423" w:rsidRDefault="009A1DE8" w:rsidP="006F298E">
            <w:pPr>
              <w:rPr>
                <w:sz w:val="20"/>
              </w:rPr>
            </w:pPr>
            <w:r w:rsidRPr="00AC3423">
              <w:rPr>
                <w:sz w:val="20"/>
              </w:rPr>
              <w:t xml:space="preserve">Security Extension for UNI and NNI </w:t>
            </w:r>
          </w:p>
          <w:p w:rsidR="009A1DE8" w:rsidRPr="00AC3423" w:rsidRDefault="009A1DE8" w:rsidP="006F298E">
            <w:pPr>
              <w:rPr>
                <w:sz w:val="20"/>
              </w:rPr>
            </w:pPr>
          </w:p>
        </w:tc>
        <w:tc>
          <w:tcPr>
            <w:tcW w:w="1260" w:type="dxa"/>
          </w:tcPr>
          <w:p w:rsidR="009A1DE8" w:rsidRPr="00AC3423" w:rsidRDefault="009A1DE8" w:rsidP="006F298E">
            <w:pPr>
              <w:rPr>
                <w:sz w:val="20"/>
              </w:rPr>
            </w:pPr>
            <w:r>
              <w:rPr>
                <w:sz w:val="20"/>
              </w:rPr>
              <w:t>05/2003</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lang w:val="it-IT"/>
              </w:rPr>
              <w:t>OIF-SEP-02.</w:t>
            </w:r>
            <w:r>
              <w:rPr>
                <w:sz w:val="20"/>
                <w:lang w:val="it-IT"/>
              </w:rPr>
              <w:t>1</w:t>
            </w:r>
          </w:p>
        </w:tc>
        <w:tc>
          <w:tcPr>
            <w:tcW w:w="4590" w:type="dxa"/>
          </w:tcPr>
          <w:p w:rsidR="009A1DE8" w:rsidRPr="00132939" w:rsidRDefault="009A1DE8" w:rsidP="006F298E">
            <w:pPr>
              <w:rPr>
                <w:sz w:val="20"/>
                <w:lang w:val="en-US"/>
              </w:rPr>
            </w:pPr>
            <w:r w:rsidRPr="00132939">
              <w:rPr>
                <w:sz w:val="20"/>
                <w:lang w:val="en-US"/>
              </w:rPr>
              <w:t xml:space="preserve">Addendum to the Security Extension for UNI and NNI </w:t>
            </w:r>
          </w:p>
        </w:tc>
        <w:tc>
          <w:tcPr>
            <w:tcW w:w="1260" w:type="dxa"/>
          </w:tcPr>
          <w:p w:rsidR="009A1DE8" w:rsidRPr="00AC3423" w:rsidRDefault="009A1DE8" w:rsidP="006F298E">
            <w:pPr>
              <w:rPr>
                <w:sz w:val="20"/>
              </w:rPr>
            </w:pPr>
            <w:r>
              <w:rPr>
                <w:sz w:val="20"/>
              </w:rPr>
              <w:t>03/2006</w:t>
            </w:r>
          </w:p>
        </w:tc>
      </w:tr>
      <w:tr w:rsidR="009A1DE8" w:rsidRPr="00AC3423" w:rsidTr="006F298E">
        <w:trPr>
          <w:cantSplit/>
          <w:jc w:val="center"/>
        </w:trPr>
        <w:tc>
          <w:tcPr>
            <w:tcW w:w="1604" w:type="dxa"/>
          </w:tcPr>
          <w:p w:rsidR="009A1DE8" w:rsidRPr="00AC3423" w:rsidRDefault="009A1DE8" w:rsidP="006F298E">
            <w:pPr>
              <w:rPr>
                <w:sz w:val="20"/>
              </w:rPr>
            </w:pPr>
            <w:r>
              <w:rPr>
                <w:sz w:val="20"/>
              </w:rPr>
              <w:t>OIF</w:t>
            </w:r>
          </w:p>
        </w:tc>
        <w:tc>
          <w:tcPr>
            <w:tcW w:w="1985" w:type="dxa"/>
          </w:tcPr>
          <w:p w:rsidR="009A1DE8" w:rsidRPr="00AC3423" w:rsidRDefault="009A1DE8" w:rsidP="006F298E">
            <w:pPr>
              <w:rPr>
                <w:sz w:val="20"/>
                <w:lang w:val="it-IT"/>
              </w:rPr>
            </w:pPr>
            <w:r w:rsidRPr="00441F25">
              <w:rPr>
                <w:sz w:val="20"/>
                <w:lang w:val="it-IT"/>
              </w:rPr>
              <w:t>OIF-SLG-01.0</w:t>
            </w:r>
          </w:p>
        </w:tc>
        <w:tc>
          <w:tcPr>
            <w:tcW w:w="4590" w:type="dxa"/>
          </w:tcPr>
          <w:p w:rsidR="009A1DE8" w:rsidRPr="00132939" w:rsidRDefault="009A1DE8" w:rsidP="006F298E">
            <w:pPr>
              <w:rPr>
                <w:sz w:val="20"/>
                <w:lang w:val="en-US"/>
              </w:rPr>
            </w:pPr>
            <w:r w:rsidRPr="00132939">
              <w:rPr>
                <w:sz w:val="20"/>
                <w:lang w:val="en-US"/>
              </w:rPr>
              <w:t>OIF Control Plane Logging and Auditing with Syslog</w:t>
            </w:r>
          </w:p>
        </w:tc>
        <w:tc>
          <w:tcPr>
            <w:tcW w:w="1260" w:type="dxa"/>
          </w:tcPr>
          <w:p w:rsidR="009A1DE8" w:rsidRPr="00AC3423" w:rsidDel="00441F25" w:rsidRDefault="009A1DE8" w:rsidP="006F298E">
            <w:pPr>
              <w:rPr>
                <w:sz w:val="20"/>
              </w:rPr>
            </w:pPr>
            <w:r>
              <w:rPr>
                <w:sz w:val="20"/>
              </w:rPr>
              <w:t>11/2007</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OIF-E-NNI-Sig-01.0</w:t>
            </w:r>
          </w:p>
        </w:tc>
        <w:tc>
          <w:tcPr>
            <w:tcW w:w="4590" w:type="dxa"/>
          </w:tcPr>
          <w:p w:rsidR="009A1DE8" w:rsidRPr="00AC3423" w:rsidRDefault="009A1DE8" w:rsidP="006F298E">
            <w:pPr>
              <w:rPr>
                <w:sz w:val="20"/>
                <w:lang w:val="it-IT"/>
              </w:rPr>
            </w:pPr>
            <w:r w:rsidRPr="00AC3423">
              <w:rPr>
                <w:sz w:val="20"/>
                <w:lang w:val="it-IT"/>
              </w:rPr>
              <w:t xml:space="preserve">Intra-Carrier E-NNI Signaling Specification </w:t>
            </w:r>
          </w:p>
        </w:tc>
        <w:tc>
          <w:tcPr>
            <w:tcW w:w="1260" w:type="dxa"/>
          </w:tcPr>
          <w:p w:rsidR="009A1DE8" w:rsidRPr="00AC3423" w:rsidRDefault="009A1DE8" w:rsidP="006F298E">
            <w:pPr>
              <w:rPr>
                <w:sz w:val="20"/>
              </w:rPr>
            </w:pPr>
            <w:r>
              <w:rPr>
                <w:sz w:val="20"/>
              </w:rPr>
              <w:t>02/2004</w:t>
            </w:r>
          </w:p>
        </w:tc>
      </w:tr>
      <w:tr w:rsidR="009A1DE8" w:rsidRPr="00AC3423" w:rsidTr="006F298E">
        <w:trPr>
          <w:cantSplit/>
          <w:jc w:val="center"/>
        </w:trPr>
        <w:tc>
          <w:tcPr>
            <w:tcW w:w="1604" w:type="dxa"/>
          </w:tcPr>
          <w:p w:rsidR="009A1DE8" w:rsidRPr="00AC3423" w:rsidRDefault="009A1DE8" w:rsidP="006F298E">
            <w:pPr>
              <w:rPr>
                <w:sz w:val="20"/>
              </w:rPr>
            </w:pPr>
            <w:r>
              <w:rPr>
                <w:sz w:val="20"/>
              </w:rPr>
              <w:lastRenderedPageBreak/>
              <w:t>OIF</w:t>
            </w:r>
          </w:p>
        </w:tc>
        <w:tc>
          <w:tcPr>
            <w:tcW w:w="1985" w:type="dxa"/>
          </w:tcPr>
          <w:p w:rsidR="009A1DE8" w:rsidRPr="00AC3423" w:rsidRDefault="009A1DE8" w:rsidP="006F298E">
            <w:pPr>
              <w:rPr>
                <w:sz w:val="20"/>
              </w:rPr>
            </w:pPr>
            <w:r w:rsidRPr="00441F25">
              <w:rPr>
                <w:sz w:val="20"/>
              </w:rPr>
              <w:t>OIF-E-NNI-Sig-02.0</w:t>
            </w:r>
          </w:p>
        </w:tc>
        <w:tc>
          <w:tcPr>
            <w:tcW w:w="4590" w:type="dxa"/>
          </w:tcPr>
          <w:p w:rsidR="009A1DE8" w:rsidRPr="00AC3423" w:rsidRDefault="009A1DE8" w:rsidP="006F298E">
            <w:pPr>
              <w:rPr>
                <w:sz w:val="20"/>
                <w:lang w:val="it-IT"/>
              </w:rPr>
            </w:pPr>
            <w:r w:rsidRPr="00441F25">
              <w:rPr>
                <w:sz w:val="20"/>
                <w:lang w:val="it-IT"/>
              </w:rPr>
              <w:t>E-NNI Signaling Specification</w:t>
            </w:r>
          </w:p>
        </w:tc>
        <w:tc>
          <w:tcPr>
            <w:tcW w:w="1260" w:type="dxa"/>
          </w:tcPr>
          <w:p w:rsidR="009A1DE8" w:rsidRPr="00AC3423" w:rsidDel="00441F25" w:rsidRDefault="009A1DE8" w:rsidP="006F298E">
            <w:pPr>
              <w:rPr>
                <w:sz w:val="20"/>
              </w:rPr>
            </w:pPr>
            <w:r>
              <w:rPr>
                <w:sz w:val="20"/>
              </w:rPr>
              <w:t>04/2009</w:t>
            </w:r>
          </w:p>
        </w:tc>
      </w:tr>
      <w:tr w:rsidR="009A1DE8" w:rsidRPr="00AC3423" w:rsidTr="006F298E">
        <w:trPr>
          <w:cantSplit/>
          <w:jc w:val="center"/>
        </w:trPr>
        <w:tc>
          <w:tcPr>
            <w:tcW w:w="1604" w:type="dxa"/>
          </w:tcPr>
          <w:p w:rsidR="009A1DE8" w:rsidRPr="00AC3423" w:rsidRDefault="009A1DE8" w:rsidP="006F298E">
            <w:pPr>
              <w:rPr>
                <w:sz w:val="20"/>
              </w:rPr>
            </w:pPr>
            <w:r>
              <w:rPr>
                <w:sz w:val="20"/>
              </w:rPr>
              <w:t>OIF</w:t>
            </w:r>
          </w:p>
        </w:tc>
        <w:tc>
          <w:tcPr>
            <w:tcW w:w="1985" w:type="dxa"/>
          </w:tcPr>
          <w:p w:rsidR="009A1DE8" w:rsidRPr="00AC3423" w:rsidRDefault="009A1DE8" w:rsidP="006F298E">
            <w:pPr>
              <w:rPr>
                <w:sz w:val="20"/>
              </w:rPr>
            </w:pPr>
            <w:r w:rsidRPr="00C434E5">
              <w:rPr>
                <w:sz w:val="20"/>
              </w:rPr>
              <w:t>OIF-ENNI-OSPF-01.0</w:t>
            </w:r>
          </w:p>
        </w:tc>
        <w:tc>
          <w:tcPr>
            <w:tcW w:w="4590" w:type="dxa"/>
          </w:tcPr>
          <w:p w:rsidR="009A1DE8" w:rsidRPr="00132939" w:rsidRDefault="009A1DE8" w:rsidP="006F298E">
            <w:pPr>
              <w:rPr>
                <w:sz w:val="20"/>
                <w:lang w:val="en-US"/>
              </w:rPr>
            </w:pPr>
            <w:r w:rsidRPr="00132939">
              <w:rPr>
                <w:sz w:val="20"/>
                <w:lang w:val="en-US"/>
              </w:rPr>
              <w:t>External Network-Network Interface (E-NNI) OSPF-based Routing - 1.0 (Intra-Carrier) Implementation Agreement</w:t>
            </w:r>
          </w:p>
        </w:tc>
        <w:tc>
          <w:tcPr>
            <w:tcW w:w="1260" w:type="dxa"/>
          </w:tcPr>
          <w:p w:rsidR="009A1DE8" w:rsidRPr="00AC3423" w:rsidDel="00441F25" w:rsidRDefault="009A1DE8" w:rsidP="006F298E">
            <w:pPr>
              <w:rPr>
                <w:sz w:val="20"/>
              </w:rPr>
            </w:pPr>
            <w:r>
              <w:rPr>
                <w:sz w:val="20"/>
              </w:rPr>
              <w:t>01/2007</w:t>
            </w:r>
          </w:p>
        </w:tc>
      </w:tr>
      <w:tr w:rsidR="009A1DE8" w:rsidRPr="00AC3423" w:rsidTr="006F298E">
        <w:trPr>
          <w:cantSplit/>
          <w:jc w:val="center"/>
        </w:trPr>
        <w:tc>
          <w:tcPr>
            <w:tcW w:w="1604" w:type="dxa"/>
          </w:tcPr>
          <w:p w:rsidR="009A1DE8" w:rsidRPr="00AC3423" w:rsidRDefault="009A1DE8" w:rsidP="006F298E">
            <w:pPr>
              <w:rPr>
                <w:sz w:val="20"/>
              </w:rPr>
            </w:pPr>
            <w:r>
              <w:rPr>
                <w:sz w:val="20"/>
              </w:rPr>
              <w:t>OIF</w:t>
            </w:r>
          </w:p>
        </w:tc>
        <w:tc>
          <w:tcPr>
            <w:tcW w:w="1985" w:type="dxa"/>
          </w:tcPr>
          <w:p w:rsidR="009A1DE8" w:rsidRPr="00AC3423" w:rsidRDefault="009A1DE8" w:rsidP="006F298E">
            <w:pPr>
              <w:rPr>
                <w:sz w:val="20"/>
              </w:rPr>
            </w:pPr>
            <w:r w:rsidRPr="00C434E5">
              <w:rPr>
                <w:sz w:val="20"/>
              </w:rPr>
              <w:t>OIF-G-Sig-IW-01.0</w:t>
            </w:r>
          </w:p>
        </w:tc>
        <w:tc>
          <w:tcPr>
            <w:tcW w:w="4590" w:type="dxa"/>
          </w:tcPr>
          <w:p w:rsidR="009A1DE8" w:rsidRPr="00132939" w:rsidRDefault="009A1DE8" w:rsidP="006F298E">
            <w:pPr>
              <w:rPr>
                <w:sz w:val="20"/>
                <w:lang w:val="en-US"/>
              </w:rPr>
            </w:pPr>
            <w:r w:rsidRPr="00132939">
              <w:rPr>
                <w:sz w:val="20"/>
                <w:lang w:val="en-US"/>
              </w:rPr>
              <w:t>OIF Guideline Document: Signaling Protocol Interworking of ASON/GMPLS Network Domains</w:t>
            </w:r>
          </w:p>
        </w:tc>
        <w:tc>
          <w:tcPr>
            <w:tcW w:w="1260" w:type="dxa"/>
          </w:tcPr>
          <w:p w:rsidR="009A1DE8" w:rsidRPr="00AC3423" w:rsidDel="00441F25" w:rsidRDefault="009A1DE8" w:rsidP="006F298E">
            <w:pPr>
              <w:rPr>
                <w:sz w:val="20"/>
              </w:rPr>
            </w:pPr>
            <w:r>
              <w:rPr>
                <w:sz w:val="20"/>
              </w:rPr>
              <w:t>06/2008</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OIF-SMI-01.0</w:t>
            </w:r>
          </w:p>
        </w:tc>
        <w:tc>
          <w:tcPr>
            <w:tcW w:w="4590" w:type="dxa"/>
          </w:tcPr>
          <w:p w:rsidR="009A1DE8" w:rsidRPr="00AC3423" w:rsidRDefault="009A1DE8" w:rsidP="006F298E">
            <w:pPr>
              <w:rPr>
                <w:sz w:val="20"/>
              </w:rPr>
            </w:pPr>
            <w:r w:rsidRPr="00AC3423">
              <w:rPr>
                <w:sz w:val="20"/>
              </w:rPr>
              <w:t xml:space="preserve">Security Management Interfaces to Network Elements </w:t>
            </w:r>
          </w:p>
        </w:tc>
        <w:tc>
          <w:tcPr>
            <w:tcW w:w="1260" w:type="dxa"/>
          </w:tcPr>
          <w:p w:rsidR="009A1DE8" w:rsidRPr="00AC3423" w:rsidRDefault="009A1DE8" w:rsidP="006F298E">
            <w:pPr>
              <w:rPr>
                <w:sz w:val="20"/>
              </w:rPr>
            </w:pPr>
            <w:r>
              <w:rPr>
                <w:sz w:val="20"/>
              </w:rPr>
              <w:t>09/2003</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OIF-SMI-02.</w:t>
            </w:r>
            <w:r>
              <w:rPr>
                <w:sz w:val="20"/>
              </w:rPr>
              <w:t>1</w:t>
            </w:r>
          </w:p>
        </w:tc>
        <w:tc>
          <w:tcPr>
            <w:tcW w:w="4590" w:type="dxa"/>
          </w:tcPr>
          <w:p w:rsidR="009A1DE8" w:rsidRPr="00AC3423" w:rsidRDefault="009A1DE8" w:rsidP="006F298E">
            <w:pPr>
              <w:rPr>
                <w:sz w:val="20"/>
              </w:rPr>
            </w:pPr>
            <w:r w:rsidRPr="00AC3423">
              <w:rPr>
                <w:sz w:val="20"/>
              </w:rPr>
              <w:t xml:space="preserve">Addendum to the Security for Management Interfaces to Network Elements </w:t>
            </w:r>
          </w:p>
        </w:tc>
        <w:tc>
          <w:tcPr>
            <w:tcW w:w="1260" w:type="dxa"/>
          </w:tcPr>
          <w:p w:rsidR="009A1DE8" w:rsidRPr="00AC3423" w:rsidRDefault="009A1DE8" w:rsidP="006F298E">
            <w:pPr>
              <w:rPr>
                <w:sz w:val="20"/>
              </w:rPr>
            </w:pPr>
            <w:r>
              <w:rPr>
                <w:sz w:val="20"/>
              </w:rPr>
              <w:t>03/2006</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OIF-VSR4-01.0</w:t>
            </w:r>
          </w:p>
        </w:tc>
        <w:tc>
          <w:tcPr>
            <w:tcW w:w="4590" w:type="dxa"/>
          </w:tcPr>
          <w:p w:rsidR="009A1DE8" w:rsidRPr="00AC3423" w:rsidRDefault="009A1DE8" w:rsidP="006F298E">
            <w:pPr>
              <w:rPr>
                <w:sz w:val="20"/>
              </w:rPr>
            </w:pPr>
            <w:r w:rsidRPr="00AC3423">
              <w:rPr>
                <w:sz w:val="20"/>
              </w:rPr>
              <w:t>Very Short Reach (VSR) OC-192 Interface for Parallel Optics</w:t>
            </w:r>
          </w:p>
        </w:tc>
        <w:tc>
          <w:tcPr>
            <w:tcW w:w="1260" w:type="dxa"/>
          </w:tcPr>
          <w:p w:rsidR="009A1DE8" w:rsidRPr="00AC3423" w:rsidRDefault="009A1DE8" w:rsidP="006F298E">
            <w:pPr>
              <w:rPr>
                <w:sz w:val="20"/>
              </w:rPr>
            </w:pPr>
            <w:r>
              <w:rPr>
                <w:sz w:val="20"/>
              </w:rPr>
              <w:t>12/2000</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OIF-VSR4-03.</w:t>
            </w:r>
            <w:r>
              <w:rPr>
                <w:sz w:val="20"/>
              </w:rPr>
              <w:t>0</w:t>
            </w:r>
          </w:p>
        </w:tc>
        <w:tc>
          <w:tcPr>
            <w:tcW w:w="4590" w:type="dxa"/>
          </w:tcPr>
          <w:p w:rsidR="009A1DE8" w:rsidRPr="00AC3423" w:rsidRDefault="009A1DE8" w:rsidP="006F298E">
            <w:pPr>
              <w:rPr>
                <w:sz w:val="20"/>
              </w:rPr>
            </w:pPr>
            <w:r w:rsidRPr="00AC3423">
              <w:rPr>
                <w:sz w:val="20"/>
              </w:rPr>
              <w:t>Very Short Reach (VSR) OC-192 Four Fiber Interface Based on Parallel Optics</w:t>
            </w:r>
          </w:p>
        </w:tc>
        <w:tc>
          <w:tcPr>
            <w:tcW w:w="1260" w:type="dxa"/>
          </w:tcPr>
          <w:p w:rsidR="009A1DE8" w:rsidRPr="00AC3423" w:rsidRDefault="009A1DE8" w:rsidP="006F298E">
            <w:pPr>
              <w:rPr>
                <w:sz w:val="20"/>
              </w:rPr>
            </w:pPr>
            <w:r>
              <w:rPr>
                <w:sz w:val="20"/>
              </w:rPr>
              <w:t>07/2003</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OIF-VSR4-04.0</w:t>
            </w:r>
          </w:p>
        </w:tc>
        <w:tc>
          <w:tcPr>
            <w:tcW w:w="4590" w:type="dxa"/>
          </w:tcPr>
          <w:p w:rsidR="009A1DE8" w:rsidRPr="00AC3423" w:rsidRDefault="009A1DE8" w:rsidP="006F298E">
            <w:pPr>
              <w:rPr>
                <w:sz w:val="20"/>
              </w:rPr>
            </w:pPr>
            <w:r w:rsidRPr="00AC3423">
              <w:rPr>
                <w:sz w:val="20"/>
              </w:rPr>
              <w:t>Serial Shortwave Very Short Reach (VSR) OC-192 Interface for Multimode Fiber</w:t>
            </w:r>
          </w:p>
        </w:tc>
        <w:tc>
          <w:tcPr>
            <w:tcW w:w="1260" w:type="dxa"/>
          </w:tcPr>
          <w:p w:rsidR="009A1DE8" w:rsidRPr="00AC3423" w:rsidRDefault="009A1DE8" w:rsidP="006F298E">
            <w:pPr>
              <w:rPr>
                <w:sz w:val="20"/>
              </w:rPr>
            </w:pPr>
            <w:r>
              <w:rPr>
                <w:sz w:val="20"/>
              </w:rPr>
              <w:t>01/2001</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OIF-VSR4-05.0</w:t>
            </w:r>
          </w:p>
        </w:tc>
        <w:tc>
          <w:tcPr>
            <w:tcW w:w="4590" w:type="dxa"/>
          </w:tcPr>
          <w:p w:rsidR="009A1DE8" w:rsidRPr="00AC3423" w:rsidRDefault="009A1DE8" w:rsidP="006F298E">
            <w:pPr>
              <w:rPr>
                <w:sz w:val="20"/>
              </w:rPr>
            </w:pPr>
            <w:r w:rsidRPr="00AC3423">
              <w:rPr>
                <w:sz w:val="20"/>
              </w:rPr>
              <w:t>Very Short Reach (VSR) OC-192 Interface Using 1310 Wavelength and 4 and 11 dB Link Budgets</w:t>
            </w:r>
          </w:p>
        </w:tc>
        <w:tc>
          <w:tcPr>
            <w:tcW w:w="1260" w:type="dxa"/>
          </w:tcPr>
          <w:p w:rsidR="009A1DE8" w:rsidRPr="00AC3423" w:rsidRDefault="009A1DE8" w:rsidP="006F298E">
            <w:pPr>
              <w:rPr>
                <w:sz w:val="20"/>
              </w:rPr>
            </w:pPr>
            <w:r>
              <w:rPr>
                <w:sz w:val="20"/>
              </w:rPr>
              <w:t>10/2002</w:t>
            </w:r>
          </w:p>
        </w:tc>
      </w:tr>
      <w:tr w:rsidR="009A1DE8" w:rsidRPr="00AC3423" w:rsidTr="006F298E">
        <w:trPr>
          <w:cantSplit/>
          <w:jc w:val="center"/>
        </w:trPr>
        <w:tc>
          <w:tcPr>
            <w:tcW w:w="1604" w:type="dxa"/>
          </w:tcPr>
          <w:p w:rsidR="009A1DE8" w:rsidRPr="00AC3423" w:rsidRDefault="009A1DE8" w:rsidP="006F298E">
            <w:pPr>
              <w:rPr>
                <w:sz w:val="20"/>
              </w:rPr>
            </w:pPr>
            <w:r w:rsidRPr="00AC3423">
              <w:rPr>
                <w:sz w:val="20"/>
              </w:rPr>
              <w:t>OIF</w:t>
            </w:r>
          </w:p>
        </w:tc>
        <w:tc>
          <w:tcPr>
            <w:tcW w:w="1985" w:type="dxa"/>
          </w:tcPr>
          <w:p w:rsidR="009A1DE8" w:rsidRPr="00AC3423" w:rsidRDefault="009A1DE8" w:rsidP="006F298E">
            <w:pPr>
              <w:rPr>
                <w:sz w:val="20"/>
              </w:rPr>
            </w:pPr>
            <w:r w:rsidRPr="00AC3423">
              <w:rPr>
                <w:sz w:val="20"/>
              </w:rPr>
              <w:t>OIF-VSR5-01.0</w:t>
            </w:r>
          </w:p>
        </w:tc>
        <w:tc>
          <w:tcPr>
            <w:tcW w:w="4590" w:type="dxa"/>
          </w:tcPr>
          <w:p w:rsidR="009A1DE8" w:rsidRPr="00AC3423" w:rsidRDefault="009A1DE8" w:rsidP="006F298E">
            <w:pPr>
              <w:rPr>
                <w:sz w:val="20"/>
              </w:rPr>
            </w:pPr>
            <w:r w:rsidRPr="00AC3423">
              <w:rPr>
                <w:sz w:val="20"/>
              </w:rPr>
              <w:t>Very Short Reach Interface Level 5 (VSR-5): SONET/SDH OC-768 Interface for Very Short Reach (VSR) Applications</w:t>
            </w:r>
          </w:p>
        </w:tc>
        <w:tc>
          <w:tcPr>
            <w:tcW w:w="1260" w:type="dxa"/>
          </w:tcPr>
          <w:p w:rsidR="009A1DE8" w:rsidRPr="00AC3423" w:rsidRDefault="009A1DE8" w:rsidP="006F298E">
            <w:pPr>
              <w:rPr>
                <w:sz w:val="20"/>
              </w:rPr>
            </w:pPr>
            <w:r>
              <w:rPr>
                <w:sz w:val="20"/>
              </w:rPr>
              <w:t>09/2002</w:t>
            </w:r>
          </w:p>
        </w:tc>
      </w:tr>
      <w:tr w:rsidR="009A1DE8" w:rsidRPr="00AC3423" w:rsidDel="00C434E5" w:rsidTr="006F298E">
        <w:trPr>
          <w:cantSplit/>
          <w:jc w:val="center"/>
        </w:trPr>
        <w:tc>
          <w:tcPr>
            <w:tcW w:w="1604" w:type="dxa"/>
          </w:tcPr>
          <w:p w:rsidR="009A1DE8" w:rsidDel="00C434E5" w:rsidRDefault="009A1DE8" w:rsidP="006F298E">
            <w:pPr>
              <w:rPr>
                <w:sz w:val="20"/>
                <w:lang w:eastAsia="ja-JP"/>
              </w:rPr>
            </w:pPr>
            <w:r>
              <w:rPr>
                <w:sz w:val="20"/>
                <w:lang w:eastAsia="ja-JP"/>
              </w:rPr>
              <w:t>OIF</w:t>
            </w:r>
          </w:p>
        </w:tc>
        <w:tc>
          <w:tcPr>
            <w:tcW w:w="1985" w:type="dxa"/>
          </w:tcPr>
          <w:p w:rsidR="009A1DE8" w:rsidRPr="0057397F" w:rsidDel="00C434E5" w:rsidRDefault="009A1DE8" w:rsidP="006F298E">
            <w:pPr>
              <w:rPr>
                <w:sz w:val="20"/>
              </w:rPr>
            </w:pPr>
            <w:r w:rsidRPr="00C434E5">
              <w:rPr>
                <w:sz w:val="20"/>
              </w:rPr>
              <w:t>OIF-LRI-02.0</w:t>
            </w:r>
          </w:p>
        </w:tc>
        <w:tc>
          <w:tcPr>
            <w:tcW w:w="4590" w:type="dxa"/>
          </w:tcPr>
          <w:p w:rsidR="009A1DE8" w:rsidRPr="0057397F" w:rsidDel="00C434E5" w:rsidRDefault="009A1DE8" w:rsidP="006F298E">
            <w:pPr>
              <w:rPr>
                <w:sz w:val="20"/>
              </w:rPr>
            </w:pPr>
            <w:r w:rsidRPr="00C434E5">
              <w:rPr>
                <w:sz w:val="20"/>
              </w:rPr>
              <w:t>Interoperability for Long Reach and Extended Reach 10 Gb/s Transponders and Transceivers</w:t>
            </w:r>
          </w:p>
        </w:tc>
        <w:tc>
          <w:tcPr>
            <w:tcW w:w="1260" w:type="dxa"/>
          </w:tcPr>
          <w:p w:rsidR="009A1DE8" w:rsidRPr="00AC3423" w:rsidDel="00C434E5" w:rsidRDefault="009A1DE8" w:rsidP="006F298E">
            <w:pPr>
              <w:rPr>
                <w:sz w:val="20"/>
              </w:rPr>
            </w:pPr>
            <w:r>
              <w:rPr>
                <w:sz w:val="20"/>
              </w:rPr>
              <w:t>07/2006</w:t>
            </w:r>
          </w:p>
        </w:tc>
      </w:tr>
      <w:tr w:rsidR="009A1DE8" w:rsidRPr="00AC3423" w:rsidDel="00C434E5" w:rsidTr="006F298E">
        <w:trPr>
          <w:cantSplit/>
          <w:jc w:val="center"/>
        </w:trPr>
        <w:tc>
          <w:tcPr>
            <w:tcW w:w="1604" w:type="dxa"/>
          </w:tcPr>
          <w:p w:rsidR="009A1DE8" w:rsidDel="00C434E5" w:rsidRDefault="009A1DE8" w:rsidP="006F298E">
            <w:pPr>
              <w:rPr>
                <w:sz w:val="20"/>
                <w:lang w:eastAsia="ja-JP"/>
              </w:rPr>
            </w:pPr>
            <w:r>
              <w:rPr>
                <w:sz w:val="20"/>
                <w:lang w:eastAsia="ja-JP"/>
              </w:rPr>
              <w:t>OIF</w:t>
            </w:r>
          </w:p>
        </w:tc>
        <w:tc>
          <w:tcPr>
            <w:tcW w:w="1985" w:type="dxa"/>
          </w:tcPr>
          <w:p w:rsidR="009A1DE8" w:rsidRPr="0057397F" w:rsidDel="00C434E5" w:rsidRDefault="009A1DE8" w:rsidP="006F298E">
            <w:pPr>
              <w:rPr>
                <w:sz w:val="20"/>
              </w:rPr>
            </w:pPr>
            <w:r w:rsidRPr="00C434E5">
              <w:rPr>
                <w:sz w:val="20"/>
              </w:rPr>
              <w:t>OIF-FD-100G-DWDM-01.0</w:t>
            </w:r>
          </w:p>
        </w:tc>
        <w:tc>
          <w:tcPr>
            <w:tcW w:w="4590" w:type="dxa"/>
          </w:tcPr>
          <w:p w:rsidR="009A1DE8" w:rsidRPr="0057397F" w:rsidDel="00C434E5" w:rsidRDefault="009A1DE8" w:rsidP="006F298E">
            <w:pPr>
              <w:rPr>
                <w:sz w:val="20"/>
              </w:rPr>
            </w:pPr>
            <w:r w:rsidRPr="00C434E5">
              <w:rPr>
                <w:sz w:val="20"/>
              </w:rPr>
              <w:t>100G Ultra Long Haul DWDM Framework Document</w:t>
            </w:r>
          </w:p>
        </w:tc>
        <w:tc>
          <w:tcPr>
            <w:tcW w:w="1260" w:type="dxa"/>
          </w:tcPr>
          <w:p w:rsidR="009A1DE8" w:rsidRPr="00AC3423" w:rsidDel="00C434E5" w:rsidRDefault="009A1DE8" w:rsidP="006F298E">
            <w:pPr>
              <w:rPr>
                <w:sz w:val="20"/>
              </w:rPr>
            </w:pPr>
            <w:r>
              <w:rPr>
                <w:sz w:val="20"/>
              </w:rPr>
              <w:t>06/2009</w:t>
            </w:r>
          </w:p>
        </w:tc>
      </w:tr>
    </w:tbl>
    <w:p w:rsidR="00C07B96" w:rsidRDefault="00C07B96" w:rsidP="00C07B96">
      <w:pPr>
        <w:rPr>
          <w:ins w:id="962" w:author="Yoshinori Koike" w:date="2011-02-18T18:36:00Z"/>
          <w:lang w:eastAsia="ja-JP"/>
        </w:rPr>
      </w:pPr>
    </w:p>
    <w:p w:rsidR="00C07B96" w:rsidRDefault="00C07B96" w:rsidP="00C07B96">
      <w:pPr>
        <w:pStyle w:val="Caption"/>
        <w:keepNext/>
        <w:rPr>
          <w:ins w:id="963" w:author="Yoshinori Koike" w:date="2011-02-18T18:36:00Z"/>
          <w:rFonts w:ascii="Times New Roman" w:hAnsi="Times New Roman"/>
          <w:lang w:val="en-GB" w:eastAsia="ja-JP"/>
        </w:rPr>
      </w:pPr>
      <w:ins w:id="964" w:author="Yoshinori Koike" w:date="2011-02-18T18:36:00Z">
        <w:r>
          <w:rPr>
            <w:rFonts w:ascii="Times New Roman" w:hAnsi="Times New Roman"/>
            <w:lang w:val="en-GB"/>
          </w:rPr>
          <w:t>TABLE 7-1</w:t>
        </w:r>
        <w:r>
          <w:rPr>
            <w:rFonts w:ascii="Times New Roman" w:hAnsi="Times New Roman" w:hint="eastAsia"/>
            <w:lang w:val="en-GB" w:eastAsia="ja-JP"/>
          </w:rPr>
          <w:t>-5</w:t>
        </w:r>
        <w:r>
          <w:rPr>
            <w:rFonts w:ascii="Times New Roman" w:hAnsi="Times New Roman"/>
            <w:lang w:val="en-GB"/>
          </w:rPr>
          <w:t>/OTNT:  OTNT Related Standards and Industry Agreements</w:t>
        </w:r>
        <w:r>
          <w:rPr>
            <w:rFonts w:ascii="Times New Roman" w:hAnsi="Times New Roman" w:hint="eastAsia"/>
            <w:lang w:val="en-GB" w:eastAsia="ja-JP"/>
          </w:rPr>
          <w:t xml:space="preserve"> (MEF documents)</w:t>
        </w:r>
      </w:ins>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604"/>
        <w:gridCol w:w="1985"/>
        <w:gridCol w:w="4590"/>
        <w:gridCol w:w="1260"/>
      </w:tblGrid>
      <w:tr w:rsidR="00C07B96" w:rsidRPr="00AC3423" w:rsidTr="0010437B">
        <w:trPr>
          <w:cantSplit/>
          <w:tblHeader/>
          <w:jc w:val="center"/>
          <w:ins w:id="965" w:author="Yoshinori Koike" w:date="2011-02-18T18:37:00Z"/>
        </w:trPr>
        <w:tc>
          <w:tcPr>
            <w:tcW w:w="1604" w:type="dxa"/>
          </w:tcPr>
          <w:p w:rsidR="00C07B96" w:rsidRPr="00AC3423" w:rsidRDefault="00C07B96" w:rsidP="0010437B">
            <w:pPr>
              <w:rPr>
                <w:ins w:id="966" w:author="Yoshinori Koike" w:date="2011-02-18T18:37:00Z"/>
                <w:b/>
                <w:sz w:val="20"/>
              </w:rPr>
            </w:pPr>
            <w:ins w:id="967" w:author="Yoshinori Koike" w:date="2011-02-18T18:37:00Z">
              <w:r w:rsidRPr="00AC3423">
                <w:rPr>
                  <w:b/>
                  <w:sz w:val="20"/>
                </w:rPr>
                <w:t>Organisation (Subgroup responsible)</w:t>
              </w:r>
            </w:ins>
          </w:p>
        </w:tc>
        <w:tc>
          <w:tcPr>
            <w:tcW w:w="1985" w:type="dxa"/>
          </w:tcPr>
          <w:p w:rsidR="00C07B96" w:rsidRPr="00AC3423" w:rsidRDefault="00C07B96" w:rsidP="0010437B">
            <w:pPr>
              <w:rPr>
                <w:ins w:id="968" w:author="Yoshinori Koike" w:date="2011-02-18T18:37:00Z"/>
                <w:b/>
                <w:sz w:val="20"/>
              </w:rPr>
            </w:pPr>
            <w:ins w:id="969" w:author="Yoshinori Koike" w:date="2011-02-18T18:37:00Z">
              <w:r w:rsidRPr="00AC3423">
                <w:rPr>
                  <w:b/>
                  <w:sz w:val="20"/>
                </w:rPr>
                <w:t>Number</w:t>
              </w:r>
            </w:ins>
          </w:p>
        </w:tc>
        <w:tc>
          <w:tcPr>
            <w:tcW w:w="4590" w:type="dxa"/>
          </w:tcPr>
          <w:p w:rsidR="00C07B96" w:rsidRPr="00AC3423" w:rsidRDefault="00C07B96" w:rsidP="0010437B">
            <w:pPr>
              <w:rPr>
                <w:ins w:id="970" w:author="Yoshinori Koike" w:date="2011-02-18T18:37:00Z"/>
                <w:b/>
                <w:sz w:val="20"/>
              </w:rPr>
            </w:pPr>
            <w:ins w:id="971" w:author="Yoshinori Koike" w:date="2011-02-18T18:37:00Z">
              <w:r w:rsidRPr="00AC3423">
                <w:rPr>
                  <w:b/>
                  <w:sz w:val="20"/>
                </w:rPr>
                <w:t>Title</w:t>
              </w:r>
            </w:ins>
          </w:p>
        </w:tc>
        <w:tc>
          <w:tcPr>
            <w:tcW w:w="1260" w:type="dxa"/>
          </w:tcPr>
          <w:p w:rsidR="00C07B96" w:rsidRPr="00AC3423" w:rsidRDefault="00C07B96" w:rsidP="0010437B">
            <w:pPr>
              <w:rPr>
                <w:ins w:id="972" w:author="Yoshinori Koike" w:date="2011-02-18T18:37:00Z"/>
                <w:b/>
                <w:sz w:val="20"/>
              </w:rPr>
            </w:pPr>
            <w:ins w:id="973" w:author="Yoshinori Koike" w:date="2011-02-18T18:37:00Z">
              <w:r w:rsidRPr="00AC3423">
                <w:rPr>
                  <w:b/>
                  <w:sz w:val="20"/>
                </w:rPr>
                <w:t>Public</w:t>
              </w:r>
              <w:r>
                <w:rPr>
                  <w:b/>
                  <w:sz w:val="20"/>
                </w:rPr>
                <w:t>ation</w:t>
              </w:r>
              <w:r w:rsidRPr="00AC3423">
                <w:rPr>
                  <w:b/>
                  <w:sz w:val="20"/>
                </w:rPr>
                <w:t xml:space="preserve"> Date</w:t>
              </w:r>
            </w:ins>
          </w:p>
        </w:tc>
      </w:tr>
      <w:tr w:rsidR="00C07B96" w:rsidRPr="00AC3423" w:rsidTr="0010437B">
        <w:trPr>
          <w:cantSplit/>
          <w:jc w:val="center"/>
          <w:ins w:id="974" w:author="Yoshinori Koike" w:date="2011-02-18T18:37:00Z"/>
        </w:trPr>
        <w:tc>
          <w:tcPr>
            <w:tcW w:w="1604" w:type="dxa"/>
          </w:tcPr>
          <w:p w:rsidR="00C07B96" w:rsidRPr="00AC3423" w:rsidRDefault="00C07B96" w:rsidP="0010437B">
            <w:pPr>
              <w:rPr>
                <w:ins w:id="975" w:author="Yoshinori Koike" w:date="2011-02-18T18:37:00Z"/>
                <w:sz w:val="20"/>
                <w:lang w:eastAsia="ja-JP"/>
              </w:rPr>
            </w:pPr>
            <w:ins w:id="976" w:author="Yoshinori Koike" w:date="2011-02-18T18:37:00Z">
              <w:r>
                <w:rPr>
                  <w:rFonts w:hint="eastAsia"/>
                  <w:sz w:val="20"/>
                  <w:lang w:eastAsia="ja-JP"/>
                </w:rPr>
                <w:t>MEF</w:t>
              </w:r>
            </w:ins>
          </w:p>
        </w:tc>
        <w:tc>
          <w:tcPr>
            <w:tcW w:w="1985" w:type="dxa"/>
          </w:tcPr>
          <w:p w:rsidR="00C07B96" w:rsidRPr="00AC3423" w:rsidRDefault="008A0971" w:rsidP="0010437B">
            <w:pPr>
              <w:rPr>
                <w:ins w:id="977" w:author="Yoshinori Koike" w:date="2011-02-18T18:37:00Z"/>
                <w:sz w:val="20"/>
                <w:lang w:eastAsia="ja-JP"/>
              </w:rPr>
            </w:pPr>
            <w:ins w:id="978" w:author="Yoshinori Koike" w:date="2011-02-22T17:01:00Z">
              <w:r>
                <w:rPr>
                  <w:rFonts w:hint="eastAsia"/>
                  <w:sz w:val="20"/>
                  <w:lang w:eastAsia="ja-JP"/>
                </w:rPr>
                <w:t>MEF 4</w:t>
              </w:r>
            </w:ins>
          </w:p>
        </w:tc>
        <w:tc>
          <w:tcPr>
            <w:tcW w:w="4590" w:type="dxa"/>
          </w:tcPr>
          <w:p w:rsidR="00C07B96" w:rsidRPr="00AC3423" w:rsidRDefault="00375949" w:rsidP="0010437B">
            <w:pPr>
              <w:rPr>
                <w:ins w:id="979" w:author="Yoshinori Koike" w:date="2011-02-18T18:37:00Z"/>
                <w:sz w:val="20"/>
              </w:rPr>
            </w:pPr>
            <w:ins w:id="980" w:author="Yoshinori Koike" w:date="2011-02-22T17:43:00Z">
              <w:r w:rsidRPr="00375949">
                <w:rPr>
                  <w:sz w:val="20"/>
                </w:rPr>
                <w:t>Metro Ethernet Network Architecture Framework Part 1: Generic Framework</w:t>
              </w:r>
            </w:ins>
          </w:p>
        </w:tc>
        <w:tc>
          <w:tcPr>
            <w:tcW w:w="1260" w:type="dxa"/>
          </w:tcPr>
          <w:p w:rsidR="00C07B96" w:rsidRPr="00AC3423" w:rsidRDefault="00FE489D" w:rsidP="0010437B">
            <w:pPr>
              <w:rPr>
                <w:ins w:id="981" w:author="Yoshinori Koike" w:date="2011-02-18T18:37:00Z"/>
                <w:sz w:val="20"/>
                <w:lang w:eastAsia="ja-JP"/>
              </w:rPr>
            </w:pPr>
            <w:ins w:id="982" w:author="Yoshinori Koike" w:date="2011-02-22T17:48:00Z">
              <w:r>
                <w:rPr>
                  <w:rFonts w:hint="eastAsia"/>
                  <w:sz w:val="20"/>
                  <w:lang w:eastAsia="ja-JP"/>
                </w:rPr>
                <w:t>05/2004</w:t>
              </w:r>
            </w:ins>
          </w:p>
        </w:tc>
      </w:tr>
      <w:tr w:rsidR="00C07B96" w:rsidRPr="00AC3423" w:rsidTr="0010437B">
        <w:trPr>
          <w:cantSplit/>
          <w:jc w:val="center"/>
          <w:ins w:id="983" w:author="Yoshinori Koike" w:date="2011-02-18T18:37:00Z"/>
        </w:trPr>
        <w:tc>
          <w:tcPr>
            <w:tcW w:w="1604" w:type="dxa"/>
          </w:tcPr>
          <w:p w:rsidR="00C07B96" w:rsidRPr="00AC3423" w:rsidRDefault="008A0971" w:rsidP="0010437B">
            <w:pPr>
              <w:rPr>
                <w:ins w:id="984" w:author="Yoshinori Koike" w:date="2011-02-18T18:37:00Z"/>
                <w:sz w:val="20"/>
                <w:lang w:eastAsia="ja-JP"/>
              </w:rPr>
            </w:pPr>
            <w:ins w:id="985" w:author="Yoshinori Koike" w:date="2011-02-22T17:01:00Z">
              <w:r>
                <w:rPr>
                  <w:rFonts w:hint="eastAsia"/>
                  <w:sz w:val="20"/>
                  <w:lang w:eastAsia="ja-JP"/>
                </w:rPr>
                <w:t>MEF</w:t>
              </w:r>
            </w:ins>
          </w:p>
        </w:tc>
        <w:tc>
          <w:tcPr>
            <w:tcW w:w="1985" w:type="dxa"/>
          </w:tcPr>
          <w:p w:rsidR="00C07B96" w:rsidRPr="00AC3423" w:rsidRDefault="008A0971" w:rsidP="0010437B">
            <w:pPr>
              <w:rPr>
                <w:ins w:id="986" w:author="Yoshinori Koike" w:date="2011-02-18T18:37:00Z"/>
                <w:sz w:val="20"/>
                <w:lang w:eastAsia="ja-JP"/>
              </w:rPr>
            </w:pPr>
            <w:ins w:id="987" w:author="Yoshinori Koike" w:date="2011-02-22T17:01:00Z">
              <w:r>
                <w:rPr>
                  <w:rFonts w:hint="eastAsia"/>
                  <w:sz w:val="20"/>
                  <w:lang w:eastAsia="ja-JP"/>
                </w:rPr>
                <w:t>MEF6 .1</w:t>
              </w:r>
            </w:ins>
          </w:p>
        </w:tc>
        <w:tc>
          <w:tcPr>
            <w:tcW w:w="4590" w:type="dxa"/>
          </w:tcPr>
          <w:p w:rsidR="00C07B96" w:rsidRPr="00AC3423" w:rsidRDefault="00375949" w:rsidP="0010437B">
            <w:pPr>
              <w:rPr>
                <w:ins w:id="988" w:author="Yoshinori Koike" w:date="2011-02-18T18:37:00Z"/>
                <w:sz w:val="20"/>
              </w:rPr>
            </w:pPr>
            <w:ins w:id="989" w:author="Yoshinori Koike" w:date="2011-02-22T17:43:00Z">
              <w:r w:rsidRPr="00375949">
                <w:rPr>
                  <w:sz w:val="20"/>
                </w:rPr>
                <w:t>Metro Ethernet Services Definitions Phase 2</w:t>
              </w:r>
            </w:ins>
          </w:p>
        </w:tc>
        <w:tc>
          <w:tcPr>
            <w:tcW w:w="1260" w:type="dxa"/>
          </w:tcPr>
          <w:p w:rsidR="00C07B96" w:rsidRPr="00AC3423" w:rsidRDefault="00FE489D" w:rsidP="0010437B">
            <w:pPr>
              <w:rPr>
                <w:ins w:id="990" w:author="Yoshinori Koike" w:date="2011-02-18T18:37:00Z"/>
                <w:sz w:val="20"/>
                <w:lang w:eastAsia="ja-JP"/>
              </w:rPr>
            </w:pPr>
            <w:ins w:id="991" w:author="Yoshinori Koike" w:date="2011-02-22T17:48:00Z">
              <w:r>
                <w:rPr>
                  <w:rFonts w:hint="eastAsia"/>
                  <w:sz w:val="20"/>
                  <w:lang w:eastAsia="ja-JP"/>
                </w:rPr>
                <w:t>04/2008</w:t>
              </w:r>
            </w:ins>
          </w:p>
        </w:tc>
      </w:tr>
      <w:tr w:rsidR="00C07B96" w:rsidRPr="00AC3423" w:rsidTr="0010437B">
        <w:trPr>
          <w:cantSplit/>
          <w:jc w:val="center"/>
          <w:ins w:id="992" w:author="Yoshinori Koike" w:date="2011-02-18T18:37:00Z"/>
        </w:trPr>
        <w:tc>
          <w:tcPr>
            <w:tcW w:w="1604" w:type="dxa"/>
          </w:tcPr>
          <w:p w:rsidR="00C07B96" w:rsidRPr="00AC3423" w:rsidRDefault="008A0971" w:rsidP="0010437B">
            <w:pPr>
              <w:rPr>
                <w:ins w:id="993" w:author="Yoshinori Koike" w:date="2011-02-18T18:37:00Z"/>
                <w:sz w:val="20"/>
                <w:lang w:eastAsia="ja-JP"/>
              </w:rPr>
            </w:pPr>
            <w:ins w:id="994" w:author="Yoshinori Koike" w:date="2011-02-22T17:01:00Z">
              <w:r>
                <w:rPr>
                  <w:rFonts w:hint="eastAsia"/>
                  <w:sz w:val="20"/>
                  <w:lang w:eastAsia="ja-JP"/>
                </w:rPr>
                <w:t>MEF</w:t>
              </w:r>
            </w:ins>
          </w:p>
        </w:tc>
        <w:tc>
          <w:tcPr>
            <w:tcW w:w="1985" w:type="dxa"/>
          </w:tcPr>
          <w:p w:rsidR="00C07B96" w:rsidRPr="00AC3423" w:rsidRDefault="008A0971" w:rsidP="0010437B">
            <w:pPr>
              <w:rPr>
                <w:ins w:id="995" w:author="Yoshinori Koike" w:date="2011-02-18T18:37:00Z"/>
                <w:sz w:val="20"/>
                <w:lang w:eastAsia="ja-JP"/>
              </w:rPr>
            </w:pPr>
            <w:ins w:id="996" w:author="Yoshinori Koike" w:date="2011-02-22T17:01:00Z">
              <w:r>
                <w:rPr>
                  <w:rFonts w:hint="eastAsia"/>
                  <w:sz w:val="20"/>
                  <w:lang w:eastAsia="ja-JP"/>
                </w:rPr>
                <w:t>MEF 10.2</w:t>
              </w:r>
            </w:ins>
          </w:p>
        </w:tc>
        <w:tc>
          <w:tcPr>
            <w:tcW w:w="4590" w:type="dxa"/>
          </w:tcPr>
          <w:p w:rsidR="00C07B96" w:rsidRPr="00AC3423" w:rsidRDefault="00375949" w:rsidP="0010437B">
            <w:pPr>
              <w:rPr>
                <w:ins w:id="997" w:author="Yoshinori Koike" w:date="2011-02-18T18:37:00Z"/>
                <w:sz w:val="20"/>
              </w:rPr>
            </w:pPr>
            <w:ins w:id="998" w:author="Yoshinori Koike" w:date="2011-02-22T17:41:00Z">
              <w:r w:rsidRPr="00375949">
                <w:rPr>
                  <w:sz w:val="20"/>
                </w:rPr>
                <w:t>MEF 10.2 Ethernet Services Attributes Phase 2</w:t>
              </w:r>
            </w:ins>
          </w:p>
        </w:tc>
        <w:tc>
          <w:tcPr>
            <w:tcW w:w="1260" w:type="dxa"/>
          </w:tcPr>
          <w:p w:rsidR="00C07B96" w:rsidRPr="00AC3423" w:rsidRDefault="00FE489D" w:rsidP="0010437B">
            <w:pPr>
              <w:rPr>
                <w:ins w:id="999" w:author="Yoshinori Koike" w:date="2011-02-18T18:37:00Z"/>
                <w:sz w:val="20"/>
                <w:lang w:eastAsia="ja-JP"/>
              </w:rPr>
            </w:pPr>
            <w:ins w:id="1000" w:author="Yoshinori Koike" w:date="2011-02-22T17:49:00Z">
              <w:r>
                <w:rPr>
                  <w:rFonts w:hint="eastAsia"/>
                  <w:sz w:val="20"/>
                  <w:lang w:eastAsia="ja-JP"/>
                </w:rPr>
                <w:t>10/2009</w:t>
              </w:r>
            </w:ins>
          </w:p>
        </w:tc>
      </w:tr>
      <w:tr w:rsidR="00C07B96" w:rsidRPr="00AC3423" w:rsidTr="0010437B">
        <w:trPr>
          <w:cantSplit/>
          <w:jc w:val="center"/>
          <w:ins w:id="1001" w:author="Yoshinori Koike" w:date="2011-02-18T18:37:00Z"/>
        </w:trPr>
        <w:tc>
          <w:tcPr>
            <w:tcW w:w="1604" w:type="dxa"/>
          </w:tcPr>
          <w:p w:rsidR="00C07B96" w:rsidRPr="00AC3423" w:rsidRDefault="008A0971" w:rsidP="0010437B">
            <w:pPr>
              <w:rPr>
                <w:ins w:id="1002" w:author="Yoshinori Koike" w:date="2011-02-18T18:37:00Z"/>
                <w:sz w:val="20"/>
                <w:lang w:eastAsia="ja-JP"/>
              </w:rPr>
            </w:pPr>
            <w:ins w:id="1003" w:author="Yoshinori Koike" w:date="2011-02-22T17:01:00Z">
              <w:r>
                <w:rPr>
                  <w:rFonts w:hint="eastAsia"/>
                  <w:sz w:val="20"/>
                  <w:lang w:eastAsia="ja-JP"/>
                </w:rPr>
                <w:t>MEF</w:t>
              </w:r>
            </w:ins>
          </w:p>
        </w:tc>
        <w:tc>
          <w:tcPr>
            <w:tcW w:w="1985" w:type="dxa"/>
          </w:tcPr>
          <w:p w:rsidR="00C07B96" w:rsidRPr="00AC3423" w:rsidRDefault="008A0971" w:rsidP="0010437B">
            <w:pPr>
              <w:rPr>
                <w:ins w:id="1004" w:author="Yoshinori Koike" w:date="2011-02-18T18:37:00Z"/>
                <w:sz w:val="20"/>
                <w:lang w:eastAsia="ja-JP"/>
              </w:rPr>
            </w:pPr>
            <w:ins w:id="1005" w:author="Yoshinori Koike" w:date="2011-02-22T17:01:00Z">
              <w:r>
                <w:rPr>
                  <w:rFonts w:hint="eastAsia"/>
                  <w:sz w:val="20"/>
                  <w:lang w:eastAsia="ja-JP"/>
                </w:rPr>
                <w:t>MEF12.1</w:t>
              </w:r>
            </w:ins>
          </w:p>
        </w:tc>
        <w:tc>
          <w:tcPr>
            <w:tcW w:w="4590" w:type="dxa"/>
          </w:tcPr>
          <w:p w:rsidR="00C07B96" w:rsidRPr="00AC3423" w:rsidRDefault="00375949" w:rsidP="0010437B">
            <w:pPr>
              <w:rPr>
                <w:ins w:id="1006" w:author="Yoshinori Koike" w:date="2011-02-18T18:37:00Z"/>
                <w:sz w:val="20"/>
              </w:rPr>
            </w:pPr>
            <w:ins w:id="1007" w:author="Yoshinori Koike" w:date="2011-02-22T17:44:00Z">
              <w:r w:rsidRPr="00375949">
                <w:rPr>
                  <w:sz w:val="20"/>
                </w:rPr>
                <w:t>Carrier Ethernet Network Architecture Framework Part 2: Ethernet Services Layer - Basic Elements</w:t>
              </w:r>
            </w:ins>
          </w:p>
        </w:tc>
        <w:tc>
          <w:tcPr>
            <w:tcW w:w="1260" w:type="dxa"/>
          </w:tcPr>
          <w:p w:rsidR="00C07B96" w:rsidRPr="00AC3423" w:rsidRDefault="00FE489D" w:rsidP="0010437B">
            <w:pPr>
              <w:rPr>
                <w:ins w:id="1008" w:author="Yoshinori Koike" w:date="2011-02-18T18:37:00Z"/>
                <w:sz w:val="20"/>
                <w:lang w:eastAsia="ja-JP"/>
              </w:rPr>
            </w:pPr>
            <w:ins w:id="1009" w:author="Yoshinori Koike" w:date="2011-02-22T17:50:00Z">
              <w:r>
                <w:rPr>
                  <w:rFonts w:hint="eastAsia"/>
                  <w:sz w:val="20"/>
                  <w:lang w:eastAsia="ja-JP"/>
                </w:rPr>
                <w:t>04/2010</w:t>
              </w:r>
            </w:ins>
          </w:p>
        </w:tc>
      </w:tr>
      <w:tr w:rsidR="00C07B96" w:rsidRPr="00AC3423" w:rsidTr="0010437B">
        <w:trPr>
          <w:cantSplit/>
          <w:jc w:val="center"/>
          <w:ins w:id="1010" w:author="Yoshinori Koike" w:date="2011-02-18T18:37:00Z"/>
        </w:trPr>
        <w:tc>
          <w:tcPr>
            <w:tcW w:w="1604" w:type="dxa"/>
          </w:tcPr>
          <w:p w:rsidR="00C07B96" w:rsidRPr="00AC3423" w:rsidRDefault="008A0971" w:rsidP="0010437B">
            <w:pPr>
              <w:rPr>
                <w:ins w:id="1011" w:author="Yoshinori Koike" w:date="2011-02-18T18:37:00Z"/>
                <w:sz w:val="20"/>
                <w:lang w:eastAsia="ja-JP"/>
              </w:rPr>
            </w:pPr>
            <w:ins w:id="1012" w:author="Yoshinori Koike" w:date="2011-02-22T17:07:00Z">
              <w:r>
                <w:rPr>
                  <w:rFonts w:hint="eastAsia"/>
                  <w:sz w:val="20"/>
                  <w:lang w:eastAsia="ja-JP"/>
                </w:rPr>
                <w:t>MEF</w:t>
              </w:r>
            </w:ins>
          </w:p>
        </w:tc>
        <w:tc>
          <w:tcPr>
            <w:tcW w:w="1985" w:type="dxa"/>
          </w:tcPr>
          <w:p w:rsidR="00C07B96" w:rsidRPr="00AC3423" w:rsidRDefault="008A0971" w:rsidP="0010437B">
            <w:pPr>
              <w:rPr>
                <w:ins w:id="1013" w:author="Yoshinori Koike" w:date="2011-02-18T18:37:00Z"/>
                <w:sz w:val="20"/>
                <w:lang w:eastAsia="ja-JP"/>
              </w:rPr>
            </w:pPr>
            <w:ins w:id="1014" w:author="Yoshinori Koike" w:date="2011-02-22T17:07:00Z">
              <w:r>
                <w:rPr>
                  <w:rFonts w:hint="eastAsia"/>
                  <w:sz w:val="20"/>
                  <w:lang w:eastAsia="ja-JP"/>
                </w:rPr>
                <w:t>MEF17</w:t>
              </w:r>
            </w:ins>
          </w:p>
        </w:tc>
        <w:tc>
          <w:tcPr>
            <w:tcW w:w="4590" w:type="dxa"/>
          </w:tcPr>
          <w:p w:rsidR="00C07B96" w:rsidRPr="00AC3423" w:rsidRDefault="00375949" w:rsidP="00375949">
            <w:pPr>
              <w:rPr>
                <w:ins w:id="1015" w:author="Yoshinori Koike" w:date="2011-02-18T18:37:00Z"/>
                <w:sz w:val="20"/>
              </w:rPr>
            </w:pPr>
            <w:ins w:id="1016" w:author="Yoshinori Koike" w:date="2011-02-22T17:44:00Z">
              <w:r w:rsidRPr="00375949">
                <w:rPr>
                  <w:sz w:val="20"/>
                </w:rPr>
                <w:t>Service OAM Framework and Requirements</w:t>
              </w:r>
            </w:ins>
          </w:p>
        </w:tc>
        <w:tc>
          <w:tcPr>
            <w:tcW w:w="1260" w:type="dxa"/>
          </w:tcPr>
          <w:p w:rsidR="00C07B96" w:rsidRPr="00AC3423" w:rsidDel="006E67BB" w:rsidRDefault="00FE489D" w:rsidP="0010437B">
            <w:pPr>
              <w:rPr>
                <w:ins w:id="1017" w:author="Yoshinori Koike" w:date="2011-02-18T18:37:00Z"/>
                <w:sz w:val="20"/>
                <w:lang w:eastAsia="ja-JP"/>
              </w:rPr>
            </w:pPr>
            <w:ins w:id="1018" w:author="Yoshinori Koike" w:date="2011-02-22T17:50:00Z">
              <w:r>
                <w:rPr>
                  <w:rFonts w:hint="eastAsia"/>
                  <w:sz w:val="20"/>
                  <w:lang w:eastAsia="ja-JP"/>
                </w:rPr>
                <w:t>04/2007</w:t>
              </w:r>
            </w:ins>
          </w:p>
        </w:tc>
      </w:tr>
      <w:tr w:rsidR="00C07B96" w:rsidRPr="00AC3423" w:rsidTr="0010437B">
        <w:trPr>
          <w:cantSplit/>
          <w:jc w:val="center"/>
          <w:ins w:id="1019" w:author="Yoshinori Koike" w:date="2011-02-18T18:37:00Z"/>
        </w:trPr>
        <w:tc>
          <w:tcPr>
            <w:tcW w:w="1604" w:type="dxa"/>
          </w:tcPr>
          <w:p w:rsidR="00C07B96" w:rsidRPr="00AC3423" w:rsidRDefault="008A0971" w:rsidP="0010437B">
            <w:pPr>
              <w:rPr>
                <w:ins w:id="1020" w:author="Yoshinori Koike" w:date="2011-02-18T18:37:00Z"/>
                <w:sz w:val="20"/>
                <w:lang w:eastAsia="ja-JP"/>
              </w:rPr>
            </w:pPr>
            <w:ins w:id="1021" w:author="Yoshinori Koike" w:date="2011-02-22T17:07:00Z">
              <w:r>
                <w:rPr>
                  <w:rFonts w:hint="eastAsia"/>
                  <w:sz w:val="20"/>
                  <w:lang w:eastAsia="ja-JP"/>
                </w:rPr>
                <w:t>MEF</w:t>
              </w:r>
            </w:ins>
          </w:p>
        </w:tc>
        <w:tc>
          <w:tcPr>
            <w:tcW w:w="1985" w:type="dxa"/>
          </w:tcPr>
          <w:p w:rsidR="00C07B96" w:rsidRPr="00AC3423" w:rsidRDefault="00375949" w:rsidP="0010437B">
            <w:pPr>
              <w:rPr>
                <w:ins w:id="1022" w:author="Yoshinori Koike" w:date="2011-02-18T18:37:00Z"/>
                <w:sz w:val="20"/>
                <w:lang w:eastAsia="ja-JP"/>
              </w:rPr>
            </w:pPr>
            <w:ins w:id="1023" w:author="Yoshinori Koike" w:date="2011-02-22T17:37:00Z">
              <w:r>
                <w:rPr>
                  <w:rFonts w:hint="eastAsia"/>
                  <w:sz w:val="20"/>
                  <w:lang w:eastAsia="ja-JP"/>
                </w:rPr>
                <w:t>MEF26</w:t>
              </w:r>
            </w:ins>
          </w:p>
        </w:tc>
        <w:tc>
          <w:tcPr>
            <w:tcW w:w="4590" w:type="dxa"/>
          </w:tcPr>
          <w:p w:rsidR="00C07B96" w:rsidRPr="00AC3423" w:rsidRDefault="00375949" w:rsidP="0010437B">
            <w:pPr>
              <w:rPr>
                <w:ins w:id="1024" w:author="Yoshinori Koike" w:date="2011-02-18T18:37:00Z"/>
                <w:sz w:val="20"/>
              </w:rPr>
            </w:pPr>
            <w:ins w:id="1025" w:author="Yoshinori Koike" w:date="2011-02-22T17:40:00Z">
              <w:r w:rsidRPr="00375949">
                <w:rPr>
                  <w:sz w:val="20"/>
                </w:rPr>
                <w:t>External Network Network Interface (ENNI)–Phase 1</w:t>
              </w:r>
            </w:ins>
          </w:p>
        </w:tc>
        <w:tc>
          <w:tcPr>
            <w:tcW w:w="1260" w:type="dxa"/>
          </w:tcPr>
          <w:p w:rsidR="00C07B96" w:rsidRPr="00AC3423" w:rsidDel="006E67BB" w:rsidRDefault="00FE489D" w:rsidP="0010437B">
            <w:pPr>
              <w:rPr>
                <w:ins w:id="1026" w:author="Yoshinori Koike" w:date="2011-02-18T18:37:00Z"/>
                <w:sz w:val="20"/>
                <w:lang w:eastAsia="ja-JP"/>
              </w:rPr>
            </w:pPr>
            <w:ins w:id="1027" w:author="Yoshinori Koike" w:date="2011-02-22T17:51:00Z">
              <w:r>
                <w:rPr>
                  <w:rFonts w:hint="eastAsia"/>
                  <w:sz w:val="20"/>
                  <w:lang w:eastAsia="ja-JP"/>
                </w:rPr>
                <w:t>01/2010</w:t>
              </w:r>
            </w:ins>
          </w:p>
        </w:tc>
      </w:tr>
    </w:tbl>
    <w:p w:rsidR="009A1DE8" w:rsidRPr="00C07B96" w:rsidRDefault="009A1DE8" w:rsidP="009A1DE8">
      <w:pPr>
        <w:rPr>
          <w:lang w:eastAsia="ja-JP"/>
        </w:rPr>
      </w:pPr>
    </w:p>
    <w:p w:rsidR="009A1DE8" w:rsidRDefault="009A1DE8" w:rsidP="009A1DE8">
      <w:pPr>
        <w:pStyle w:val="Heading2"/>
      </w:pPr>
      <w:bookmarkStart w:id="1028" w:name="_Toc10880897"/>
      <w:r>
        <w:t>7.2</w:t>
      </w:r>
      <w:r>
        <w:tab/>
        <w:t>SDH &amp; SONET Related Recommendations and Standards</w:t>
      </w:r>
      <w:bookmarkEnd w:id="1028"/>
    </w:p>
    <w:p w:rsidR="009A1DE8" w:rsidRDefault="009A1DE8" w:rsidP="009A1DE8">
      <w:pPr>
        <w:rPr>
          <w:lang w:eastAsia="ja-JP"/>
        </w:rPr>
      </w:pPr>
      <w:r>
        <w:t>The following table lists all the known documents specifically related to SDH and SONET.</w:t>
      </w:r>
    </w:p>
    <w:p w:rsidR="009A1DE8" w:rsidRDefault="009A1DE8" w:rsidP="009A1DE8">
      <w:pPr>
        <w:rPr>
          <w:lang w:eastAsia="ja-JP"/>
        </w:rPr>
      </w:pPr>
    </w:p>
    <w:p w:rsidR="009A1DE8" w:rsidRDefault="009A1DE8" w:rsidP="009A1DE8"/>
    <w:p w:rsidR="009A1DE8" w:rsidRDefault="009A1DE8" w:rsidP="009A1DE8">
      <w:pPr>
        <w:pStyle w:val="Caption"/>
        <w:keepNext/>
        <w:rPr>
          <w:rFonts w:ascii="Times New Roman" w:hAnsi="Times New Roman"/>
          <w:lang w:val="en-GB"/>
        </w:rPr>
      </w:pPr>
      <w:r>
        <w:rPr>
          <w:rFonts w:ascii="Times New Roman" w:hAnsi="Times New Roman"/>
          <w:lang w:val="en-GB"/>
        </w:rPr>
        <w:t>TABLE 7-2/OTNT:  SDH &amp; SONET Recommendations &amp; Industry Standards</w:t>
      </w:r>
    </w:p>
    <w:tbl>
      <w:tblPr>
        <w:tblW w:w="0" w:type="auto"/>
        <w:jc w:val="center"/>
        <w:tblInd w:w="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BF"/>
      </w:tblPr>
      <w:tblGrid>
        <w:gridCol w:w="7"/>
        <w:gridCol w:w="1567"/>
        <w:gridCol w:w="9"/>
        <w:gridCol w:w="2508"/>
        <w:gridCol w:w="13"/>
        <w:gridCol w:w="2601"/>
        <w:gridCol w:w="14"/>
        <w:gridCol w:w="2595"/>
        <w:gridCol w:w="9"/>
      </w:tblGrid>
      <w:tr w:rsidR="009A1DE8" w:rsidTr="006F298E">
        <w:trPr>
          <w:gridAfter w:val="1"/>
          <w:wAfter w:w="9" w:type="dxa"/>
          <w:cantSplit/>
          <w:trHeight w:val="735"/>
          <w:tblHeader/>
          <w:jc w:val="center"/>
        </w:trPr>
        <w:tc>
          <w:tcPr>
            <w:tcW w:w="1574" w:type="dxa"/>
            <w:gridSpan w:val="2"/>
            <w:vAlign w:val="center"/>
          </w:tcPr>
          <w:p w:rsidR="009A1DE8" w:rsidRDefault="00202477" w:rsidP="006F298E">
            <w:pPr>
              <w:jc w:val="center"/>
              <w:rPr>
                <w:b/>
                <w:sz w:val="20"/>
              </w:rPr>
            </w:pPr>
            <w:r>
              <w:rPr>
                <w:b/>
                <w:sz w:val="20"/>
              </w:rPr>
              <w:fldChar w:fldCharType="begin"/>
            </w:r>
            <w:r w:rsidR="009A1DE8">
              <w:rPr>
                <w:b/>
                <w:sz w:val="20"/>
              </w:rPr>
              <w:instrText>PRIVATE</w:instrText>
            </w:r>
            <w:r>
              <w:rPr>
                <w:b/>
                <w:sz w:val="20"/>
              </w:rPr>
              <w:fldChar w:fldCharType="end"/>
            </w:r>
          </w:p>
        </w:tc>
        <w:tc>
          <w:tcPr>
            <w:tcW w:w="2517" w:type="dxa"/>
            <w:gridSpan w:val="2"/>
            <w:vAlign w:val="center"/>
          </w:tcPr>
          <w:p w:rsidR="009A1DE8" w:rsidRDefault="009A1DE8" w:rsidP="006F298E">
            <w:pPr>
              <w:jc w:val="center"/>
              <w:rPr>
                <w:b/>
                <w:sz w:val="20"/>
              </w:rPr>
            </w:pPr>
            <w:r>
              <w:rPr>
                <w:b/>
                <w:sz w:val="20"/>
              </w:rPr>
              <w:t xml:space="preserve">ITU-T Published </w:t>
            </w:r>
            <w:r>
              <w:rPr>
                <w:b/>
                <w:sz w:val="20"/>
              </w:rPr>
              <w:br/>
              <w:t>Recommendation</w:t>
            </w:r>
          </w:p>
        </w:tc>
        <w:tc>
          <w:tcPr>
            <w:tcW w:w="2614" w:type="dxa"/>
            <w:gridSpan w:val="2"/>
            <w:vAlign w:val="center"/>
          </w:tcPr>
          <w:p w:rsidR="009A1DE8" w:rsidRDefault="009A1DE8" w:rsidP="006F298E">
            <w:pPr>
              <w:jc w:val="center"/>
              <w:rPr>
                <w:b/>
                <w:sz w:val="20"/>
              </w:rPr>
            </w:pPr>
            <w:r>
              <w:rPr>
                <w:b/>
                <w:sz w:val="20"/>
              </w:rPr>
              <w:t xml:space="preserve">Published or Draft (Revised) </w:t>
            </w:r>
            <w:r>
              <w:rPr>
                <w:b/>
                <w:sz w:val="20"/>
              </w:rPr>
              <w:br/>
              <w:t>ETS or EN</w:t>
            </w:r>
          </w:p>
        </w:tc>
        <w:tc>
          <w:tcPr>
            <w:tcW w:w="2609" w:type="dxa"/>
            <w:gridSpan w:val="2"/>
            <w:tcBorders>
              <w:bottom w:val="single" w:sz="6" w:space="0" w:color="000000"/>
            </w:tcBorders>
            <w:vAlign w:val="center"/>
          </w:tcPr>
          <w:p w:rsidR="009A1DE8" w:rsidRDefault="009A1DE8" w:rsidP="006F298E">
            <w:pPr>
              <w:jc w:val="center"/>
              <w:rPr>
                <w:b/>
                <w:sz w:val="20"/>
              </w:rPr>
            </w:pPr>
            <w:r>
              <w:rPr>
                <w:b/>
                <w:sz w:val="20"/>
              </w:rPr>
              <w:t xml:space="preserve">Published or Draft (Revised) </w:t>
            </w:r>
            <w:r>
              <w:rPr>
                <w:b/>
                <w:sz w:val="20"/>
              </w:rPr>
              <w:br/>
              <w:t>ATIS/ANSI</w:t>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Internet Document Source</w:t>
            </w:r>
          </w:p>
        </w:tc>
        <w:tc>
          <w:tcPr>
            <w:tcW w:w="2517" w:type="dxa"/>
            <w:gridSpan w:val="2"/>
            <w:vAlign w:val="center"/>
          </w:tcPr>
          <w:p w:rsidR="009A1DE8" w:rsidRDefault="009A1DE8" w:rsidP="006F298E">
            <w:pPr>
              <w:jc w:val="center"/>
              <w:rPr>
                <w:sz w:val="20"/>
              </w:rPr>
            </w:pPr>
            <w:r>
              <w:rPr>
                <w:sz w:val="20"/>
              </w:rPr>
              <w:t>http://www.itu.int/publications/itut.htm</w:t>
            </w:r>
          </w:p>
        </w:tc>
        <w:tc>
          <w:tcPr>
            <w:tcW w:w="2614" w:type="dxa"/>
            <w:gridSpan w:val="2"/>
            <w:vAlign w:val="center"/>
          </w:tcPr>
          <w:p w:rsidR="009A1DE8" w:rsidRDefault="009A1DE8" w:rsidP="006F298E">
            <w:pPr>
              <w:jc w:val="center"/>
              <w:rPr>
                <w:sz w:val="20"/>
              </w:rPr>
            </w:pPr>
            <w:r w:rsidRPr="00193ACD">
              <w:rPr>
                <w:sz w:val="20"/>
              </w:rPr>
              <w:t>http://www.etsi.org/WebSite/Standards/Standard.aspx</w:t>
            </w:r>
          </w:p>
        </w:tc>
        <w:tc>
          <w:tcPr>
            <w:tcW w:w="2609" w:type="dxa"/>
            <w:gridSpan w:val="2"/>
            <w:vAlign w:val="center"/>
          </w:tcPr>
          <w:p w:rsidR="009A1DE8" w:rsidRDefault="009A1DE8" w:rsidP="006F298E">
            <w:pPr>
              <w:jc w:val="center"/>
              <w:rPr>
                <w:sz w:val="20"/>
              </w:rPr>
            </w:pPr>
            <w:r w:rsidRPr="00193ACD">
              <w:rPr>
                <w:sz w:val="20"/>
              </w:rPr>
              <w:t>http://www.atis.org/docstore/default.aspx</w:t>
            </w:r>
          </w:p>
        </w:tc>
      </w:tr>
      <w:tr w:rsidR="009A1DE8" w:rsidRPr="0075236D"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Physical Interfaces</w:t>
            </w:r>
          </w:p>
        </w:tc>
        <w:tc>
          <w:tcPr>
            <w:tcW w:w="2517" w:type="dxa"/>
            <w:gridSpan w:val="2"/>
            <w:vAlign w:val="center"/>
          </w:tcPr>
          <w:p w:rsidR="009A1DE8" w:rsidRPr="00BB7F77" w:rsidRDefault="009A1DE8" w:rsidP="006F298E">
            <w:pPr>
              <w:jc w:val="center"/>
              <w:rPr>
                <w:sz w:val="20"/>
                <w:lang w:val="pt-BR"/>
              </w:rPr>
            </w:pPr>
            <w:r w:rsidRPr="00BB7F77">
              <w:rPr>
                <w:sz w:val="20"/>
                <w:lang w:val="pt-BR"/>
              </w:rPr>
              <w:t xml:space="preserve">G.703 </w:t>
            </w:r>
            <w:r w:rsidRPr="00132939">
              <w:rPr>
                <w:sz w:val="20"/>
                <w:lang w:val="pt-BR"/>
              </w:rPr>
              <w:t>(11/01), Cor</w:t>
            </w:r>
            <w:r w:rsidRPr="00BB7F77">
              <w:rPr>
                <w:sz w:val="20"/>
                <w:lang w:val="pt-BR"/>
              </w:rPr>
              <w:t>. 1 (03/08)</w:t>
            </w:r>
            <w:r w:rsidRPr="00BB7F77">
              <w:rPr>
                <w:sz w:val="20"/>
                <w:lang w:val="pt-BR"/>
              </w:rPr>
              <w:br/>
              <w:t xml:space="preserve">G.957 (3/06), </w:t>
            </w:r>
            <w:r w:rsidRPr="00BB7F77">
              <w:rPr>
                <w:sz w:val="20"/>
                <w:lang w:val="pt-BR"/>
              </w:rPr>
              <w:br/>
              <w:t xml:space="preserve">G.692 (10/98), </w:t>
            </w:r>
            <w:r>
              <w:rPr>
                <w:rFonts w:hint="eastAsia"/>
                <w:sz w:val="20"/>
                <w:lang w:val="pt-BR" w:eastAsia="ja-JP"/>
              </w:rPr>
              <w:t>Cor.1(01/00),</w:t>
            </w:r>
            <w:r w:rsidRPr="00BB7F77">
              <w:rPr>
                <w:sz w:val="20"/>
                <w:lang w:val="pt-BR"/>
              </w:rPr>
              <w:t>Cor.2(06/02), Amd1(01/05)</w:t>
            </w:r>
            <w:r w:rsidRPr="00BB7F77">
              <w:rPr>
                <w:sz w:val="20"/>
                <w:lang w:val="pt-BR"/>
              </w:rPr>
              <w:br/>
            </w:r>
            <w:r w:rsidRPr="00BB7F77">
              <w:rPr>
                <w:sz w:val="20"/>
                <w:lang w:val="pt-BR"/>
              </w:rPr>
              <w:br/>
              <w:t xml:space="preserve">G.691 (03/06) </w:t>
            </w:r>
          </w:p>
        </w:tc>
        <w:tc>
          <w:tcPr>
            <w:tcW w:w="2614" w:type="dxa"/>
            <w:gridSpan w:val="2"/>
            <w:vAlign w:val="center"/>
          </w:tcPr>
          <w:p w:rsidR="009A1DE8" w:rsidRDefault="009A1DE8" w:rsidP="006F298E">
            <w:pPr>
              <w:jc w:val="center"/>
              <w:rPr>
                <w:sz w:val="20"/>
                <w:lang w:val="fr-FR"/>
              </w:rPr>
            </w:pPr>
            <w:r>
              <w:rPr>
                <w:sz w:val="20"/>
                <w:lang w:val="fr-FR"/>
              </w:rPr>
              <w:t>ETS 300 166</w:t>
            </w:r>
            <w:r>
              <w:rPr>
                <w:sz w:val="20"/>
                <w:lang w:val="fr-FR"/>
              </w:rPr>
              <w:br/>
              <w:t>ETS 300 232, ETS 300 232(A1)</w:t>
            </w:r>
            <w:r>
              <w:rPr>
                <w:sz w:val="20"/>
                <w:lang w:val="fr-FR"/>
              </w:rPr>
              <w:br/>
              <w:t>ETS 300 166 (09/99)</w:t>
            </w:r>
          </w:p>
        </w:tc>
        <w:tc>
          <w:tcPr>
            <w:tcW w:w="2609" w:type="dxa"/>
            <w:gridSpan w:val="2"/>
            <w:vAlign w:val="center"/>
          </w:tcPr>
          <w:p w:rsidR="009A1DE8" w:rsidRPr="00132939" w:rsidRDefault="009A1DE8" w:rsidP="006F298E">
            <w:pPr>
              <w:jc w:val="center"/>
              <w:rPr>
                <w:sz w:val="20"/>
                <w:lang w:val="pt-BR"/>
              </w:rPr>
            </w:pPr>
            <w:r w:rsidRPr="00132939">
              <w:rPr>
                <w:sz w:val="20"/>
                <w:lang w:val="pt-BR"/>
              </w:rPr>
              <w:t>ATIS-0900102.1993(R2005)</w:t>
            </w:r>
          </w:p>
          <w:p w:rsidR="009A1DE8" w:rsidRPr="00132939" w:rsidRDefault="009A1DE8" w:rsidP="006F298E">
            <w:pPr>
              <w:spacing w:before="0"/>
              <w:jc w:val="center"/>
              <w:rPr>
                <w:sz w:val="20"/>
                <w:lang w:val="pt-BR"/>
              </w:rPr>
            </w:pPr>
            <w:r w:rsidRPr="00132939">
              <w:rPr>
                <w:sz w:val="20"/>
                <w:lang w:val="pt-BR"/>
              </w:rPr>
              <w:t>ATIS-0900105.06.2002</w:t>
            </w:r>
            <w:r w:rsidRPr="00132939" w:rsidDel="00455F9C">
              <w:rPr>
                <w:sz w:val="20"/>
                <w:lang w:val="pt-BR"/>
              </w:rPr>
              <w:t xml:space="preserve"> </w:t>
            </w:r>
            <w:r w:rsidRPr="00132939">
              <w:rPr>
                <w:sz w:val="20"/>
                <w:lang w:val="pt-BR"/>
              </w:rPr>
              <w:t>(R2007)</w:t>
            </w:r>
            <w:r w:rsidRPr="00132939">
              <w:rPr>
                <w:sz w:val="20"/>
                <w:lang w:val="pt-BR"/>
              </w:rPr>
              <w:br/>
              <w:t>ATIS-0600416.1999(R2005)</w:t>
            </w:r>
            <w:r w:rsidRPr="00132939">
              <w:rPr>
                <w:sz w:val="20"/>
                <w:lang w:val="pt-BR"/>
              </w:rPr>
              <w:br/>
              <w:t>ATIS-0600416.01.1999</w:t>
            </w:r>
            <w:r w:rsidRPr="00132939" w:rsidDel="00455F9C">
              <w:rPr>
                <w:sz w:val="20"/>
                <w:lang w:val="pt-BR"/>
              </w:rPr>
              <w:t xml:space="preserve"> </w:t>
            </w:r>
            <w:r w:rsidRPr="00132939">
              <w:rPr>
                <w:sz w:val="20"/>
                <w:lang w:val="pt-BR"/>
              </w:rPr>
              <w:t>(R2005)</w:t>
            </w:r>
            <w:r w:rsidRPr="00132939">
              <w:rPr>
                <w:sz w:val="20"/>
                <w:lang w:val="pt-BR"/>
              </w:rPr>
              <w:br/>
              <w:t>ATIS-0600416.02.1999</w:t>
            </w:r>
            <w:r w:rsidRPr="00132939" w:rsidDel="00455F9C">
              <w:rPr>
                <w:sz w:val="20"/>
                <w:lang w:val="pt-BR"/>
              </w:rPr>
              <w:t xml:space="preserve"> </w:t>
            </w:r>
            <w:r w:rsidRPr="00132939">
              <w:rPr>
                <w:sz w:val="20"/>
                <w:lang w:val="pt-BR"/>
              </w:rPr>
              <w:t>(R2005)</w:t>
            </w:r>
            <w:r w:rsidRPr="00132939">
              <w:rPr>
                <w:sz w:val="20"/>
                <w:lang w:val="pt-BR"/>
              </w:rPr>
              <w:br/>
              <w:t>ATIS-0600416.03.1999</w:t>
            </w:r>
            <w:r w:rsidRPr="00132939" w:rsidDel="00455F9C">
              <w:rPr>
                <w:sz w:val="20"/>
                <w:lang w:val="pt-BR"/>
              </w:rPr>
              <w:t xml:space="preserve"> </w:t>
            </w:r>
            <w:r w:rsidRPr="00132939">
              <w:rPr>
                <w:sz w:val="20"/>
                <w:lang w:val="pt-BR"/>
              </w:rPr>
              <w:t>(R2005)</w:t>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Network Architecture</w:t>
            </w:r>
          </w:p>
        </w:tc>
        <w:tc>
          <w:tcPr>
            <w:tcW w:w="2517" w:type="dxa"/>
            <w:gridSpan w:val="2"/>
            <w:vAlign w:val="center"/>
          </w:tcPr>
          <w:p w:rsidR="009A1DE8" w:rsidRDefault="009A1DE8" w:rsidP="006F298E">
            <w:pPr>
              <w:jc w:val="center"/>
              <w:rPr>
                <w:sz w:val="20"/>
              </w:rPr>
            </w:pPr>
            <w:r>
              <w:rPr>
                <w:sz w:val="20"/>
              </w:rPr>
              <w:t>G.805 (03/00)</w:t>
            </w:r>
            <w:r>
              <w:rPr>
                <w:sz w:val="20"/>
              </w:rPr>
              <w:br/>
              <w:t>G.803 (03/00),   Amd1 (06/05)</w:t>
            </w:r>
            <w:r>
              <w:rPr>
                <w:sz w:val="20"/>
              </w:rPr>
              <w:br/>
            </w:r>
          </w:p>
        </w:tc>
        <w:tc>
          <w:tcPr>
            <w:tcW w:w="2614" w:type="dxa"/>
            <w:gridSpan w:val="2"/>
            <w:vAlign w:val="center"/>
          </w:tcPr>
          <w:p w:rsidR="009A1DE8" w:rsidRDefault="009A1DE8" w:rsidP="006F298E">
            <w:pPr>
              <w:jc w:val="center"/>
              <w:rPr>
                <w:sz w:val="20"/>
              </w:rPr>
            </w:pPr>
            <w:r>
              <w:rPr>
                <w:sz w:val="20"/>
              </w:rPr>
              <w:t>ETR 114</w:t>
            </w:r>
          </w:p>
        </w:tc>
        <w:tc>
          <w:tcPr>
            <w:tcW w:w="2609" w:type="dxa"/>
            <w:gridSpan w:val="2"/>
            <w:vAlign w:val="center"/>
          </w:tcPr>
          <w:p w:rsidR="009A1DE8" w:rsidRDefault="009A1DE8" w:rsidP="006F298E">
            <w:pPr>
              <w:jc w:val="center"/>
              <w:rPr>
                <w:sz w:val="20"/>
              </w:rPr>
            </w:pPr>
            <w:r w:rsidRPr="00455F9C">
              <w:rPr>
                <w:sz w:val="20"/>
              </w:rPr>
              <w:t>ATIS-0900105.04.1995</w:t>
            </w:r>
            <w:r>
              <w:rPr>
                <w:sz w:val="20"/>
              </w:rPr>
              <w:t xml:space="preserve"> (R2005)</w:t>
            </w:r>
            <w:r>
              <w:rPr>
                <w:sz w:val="20"/>
              </w:rPr>
              <w:br/>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 xml:space="preserve">Structures &amp; Mappings </w:t>
            </w:r>
          </w:p>
        </w:tc>
        <w:tc>
          <w:tcPr>
            <w:tcW w:w="2517" w:type="dxa"/>
            <w:gridSpan w:val="2"/>
            <w:vAlign w:val="center"/>
          </w:tcPr>
          <w:p w:rsidR="009A1DE8" w:rsidRPr="00132939" w:rsidRDefault="009A1DE8" w:rsidP="006F298E">
            <w:pPr>
              <w:spacing w:before="0"/>
              <w:jc w:val="center"/>
              <w:rPr>
                <w:sz w:val="20"/>
                <w:lang w:val="nl-BE"/>
              </w:rPr>
            </w:pPr>
            <w:r w:rsidRPr="00132939">
              <w:rPr>
                <w:sz w:val="20"/>
                <w:lang w:val="nl-BE"/>
              </w:rPr>
              <w:t xml:space="preserve">G.704 (10/98) </w:t>
            </w:r>
          </w:p>
          <w:p w:rsidR="009A1DE8" w:rsidRPr="00132939" w:rsidRDefault="009A1DE8" w:rsidP="006F298E">
            <w:pPr>
              <w:spacing w:before="0"/>
              <w:jc w:val="center"/>
              <w:rPr>
                <w:sz w:val="20"/>
                <w:lang w:val="nl-BE" w:eastAsia="ja-JP"/>
              </w:rPr>
            </w:pPr>
            <w:r w:rsidRPr="00132939">
              <w:rPr>
                <w:sz w:val="20"/>
                <w:lang w:val="nl-BE"/>
              </w:rPr>
              <w:t xml:space="preserve">G.707 (01/07) </w:t>
            </w:r>
            <w:r>
              <w:rPr>
                <w:rFonts w:hint="eastAsia"/>
                <w:sz w:val="20"/>
                <w:lang w:val="nl-BE" w:eastAsia="ja-JP"/>
              </w:rPr>
              <w:t>, Amd1(07/07), Amd2(11/09)</w:t>
            </w:r>
          </w:p>
          <w:p w:rsidR="009A1DE8" w:rsidRPr="00132939" w:rsidRDefault="009A1DE8" w:rsidP="006F298E">
            <w:pPr>
              <w:spacing w:before="0"/>
              <w:jc w:val="center"/>
              <w:rPr>
                <w:sz w:val="20"/>
                <w:lang w:val="nl-BE"/>
              </w:rPr>
            </w:pPr>
            <w:r w:rsidRPr="00132939">
              <w:rPr>
                <w:sz w:val="20"/>
                <w:lang w:val="nl-BE"/>
              </w:rPr>
              <w:t>G.7041 (10/08), Amd1 (01/09)</w:t>
            </w:r>
          </w:p>
          <w:p w:rsidR="009A1DE8" w:rsidRPr="00132939" w:rsidRDefault="009A1DE8" w:rsidP="006F298E">
            <w:pPr>
              <w:spacing w:before="0"/>
              <w:jc w:val="center"/>
              <w:rPr>
                <w:sz w:val="20"/>
                <w:lang w:val="nl-BE"/>
              </w:rPr>
            </w:pPr>
            <w:r w:rsidRPr="00132939">
              <w:rPr>
                <w:sz w:val="20"/>
                <w:lang w:val="nl-BE"/>
              </w:rPr>
              <w:t>G.7042 (03/06)</w:t>
            </w:r>
          </w:p>
          <w:p w:rsidR="009A1DE8" w:rsidRPr="00132939" w:rsidRDefault="009A1DE8" w:rsidP="006F298E">
            <w:pPr>
              <w:spacing w:before="0"/>
              <w:jc w:val="center"/>
              <w:rPr>
                <w:sz w:val="20"/>
                <w:lang w:val="nl-BE"/>
              </w:rPr>
            </w:pPr>
            <w:r w:rsidRPr="00132939">
              <w:rPr>
                <w:sz w:val="20"/>
                <w:lang w:val="nl-BE"/>
              </w:rPr>
              <w:t xml:space="preserve">G.708 (07/99) </w:t>
            </w:r>
          </w:p>
          <w:p w:rsidR="009A1DE8" w:rsidRPr="00132939" w:rsidRDefault="009A1DE8" w:rsidP="006F298E">
            <w:pPr>
              <w:spacing w:before="0"/>
              <w:jc w:val="center"/>
              <w:rPr>
                <w:sz w:val="20"/>
                <w:lang w:val="nl-BE"/>
              </w:rPr>
            </w:pPr>
            <w:r w:rsidRPr="00132939">
              <w:rPr>
                <w:sz w:val="20"/>
                <w:lang w:val="nl-BE"/>
              </w:rPr>
              <w:t>G.832 (10/98), Amd1 (06/04)</w:t>
            </w:r>
          </w:p>
        </w:tc>
        <w:tc>
          <w:tcPr>
            <w:tcW w:w="2614" w:type="dxa"/>
            <w:gridSpan w:val="2"/>
            <w:vAlign w:val="center"/>
          </w:tcPr>
          <w:p w:rsidR="009A1DE8" w:rsidRDefault="009A1DE8" w:rsidP="006F298E">
            <w:pPr>
              <w:jc w:val="center"/>
              <w:rPr>
                <w:sz w:val="20"/>
              </w:rPr>
            </w:pPr>
            <w:r>
              <w:rPr>
                <w:sz w:val="20"/>
              </w:rPr>
              <w:t>ETS 300 167 (08/93), (09/99)</w:t>
            </w:r>
            <w:r>
              <w:rPr>
                <w:sz w:val="20"/>
              </w:rPr>
              <w:br/>
              <w:t>ETS 300 147 Ed.3</w:t>
            </w:r>
            <w:r>
              <w:rPr>
                <w:sz w:val="20"/>
              </w:rPr>
              <w:br/>
              <w:t>ETS 300 337 Ed.2</w:t>
            </w:r>
          </w:p>
        </w:tc>
        <w:tc>
          <w:tcPr>
            <w:tcW w:w="2609" w:type="dxa"/>
            <w:gridSpan w:val="2"/>
            <w:vAlign w:val="center"/>
          </w:tcPr>
          <w:p w:rsidR="009A1DE8" w:rsidRDefault="009A1DE8" w:rsidP="006F298E">
            <w:pPr>
              <w:jc w:val="center"/>
              <w:rPr>
                <w:sz w:val="20"/>
              </w:rPr>
            </w:pPr>
            <w:r>
              <w:rPr>
                <w:sz w:val="20"/>
              </w:rPr>
              <w:br/>
              <w:t>ATIS-</w:t>
            </w:r>
            <w:r w:rsidRPr="008128E9">
              <w:rPr>
                <w:sz w:val="20"/>
              </w:rPr>
              <w:t>0900105.2008</w:t>
            </w:r>
            <w:r>
              <w:rPr>
                <w:sz w:val="20"/>
              </w:rPr>
              <w:t xml:space="preserve"> (01/08) </w:t>
            </w:r>
            <w:r>
              <w:rPr>
                <w:sz w:val="20"/>
              </w:rPr>
              <w:br/>
            </w:r>
            <w:r w:rsidRPr="008128E9">
              <w:rPr>
                <w:sz w:val="20"/>
              </w:rPr>
              <w:t>ATIS-0900105.02.2007</w:t>
            </w:r>
            <w:r>
              <w:rPr>
                <w:sz w:val="20"/>
              </w:rPr>
              <w:t xml:space="preserve"> (09/07) </w:t>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 xml:space="preserve">Equipment Functional Characteristics </w:t>
            </w:r>
          </w:p>
        </w:tc>
        <w:tc>
          <w:tcPr>
            <w:tcW w:w="2517" w:type="dxa"/>
            <w:gridSpan w:val="2"/>
            <w:vAlign w:val="center"/>
          </w:tcPr>
          <w:p w:rsidR="009A1DE8" w:rsidRPr="002C063D" w:rsidRDefault="009A1DE8" w:rsidP="006F298E">
            <w:pPr>
              <w:jc w:val="center"/>
              <w:rPr>
                <w:sz w:val="20"/>
                <w:lang w:val="de-DE"/>
              </w:rPr>
            </w:pPr>
            <w:r w:rsidRPr="002C063D">
              <w:rPr>
                <w:sz w:val="20"/>
                <w:lang w:val="de-DE"/>
              </w:rPr>
              <w:t>G.781 (09/08)</w:t>
            </w:r>
            <w:r w:rsidRPr="002C063D">
              <w:rPr>
                <w:rFonts w:hint="eastAsia"/>
                <w:sz w:val="20"/>
                <w:lang w:val="de-DE" w:eastAsia="ja-JP"/>
              </w:rPr>
              <w:t>, Corr1(</w:t>
            </w:r>
            <w:r>
              <w:rPr>
                <w:rFonts w:hint="eastAsia"/>
                <w:sz w:val="20"/>
                <w:lang w:val="de-DE" w:eastAsia="ja-JP"/>
              </w:rPr>
              <w:t>11/09)</w:t>
            </w:r>
            <w:r w:rsidRPr="002C063D">
              <w:rPr>
                <w:sz w:val="20"/>
                <w:lang w:val="de-DE"/>
              </w:rPr>
              <w:br/>
              <w:t>G.783 (03/06), Err1(11/06), Amd1(05/08)</w:t>
            </w:r>
            <w:r>
              <w:rPr>
                <w:rFonts w:hint="eastAsia"/>
                <w:sz w:val="20"/>
                <w:lang w:val="de-DE" w:eastAsia="ja-JP"/>
              </w:rPr>
              <w:t>, Amd2(03/10)</w:t>
            </w:r>
            <w:r w:rsidRPr="002C063D">
              <w:rPr>
                <w:sz w:val="20"/>
                <w:lang w:val="de-DE"/>
              </w:rPr>
              <w:br/>
              <w:t xml:space="preserve">G.806 (01/09) </w:t>
            </w:r>
          </w:p>
        </w:tc>
        <w:tc>
          <w:tcPr>
            <w:tcW w:w="2614" w:type="dxa"/>
            <w:gridSpan w:val="2"/>
            <w:vAlign w:val="center"/>
          </w:tcPr>
          <w:p w:rsidR="009A1DE8" w:rsidRDefault="009A1DE8" w:rsidP="006F298E">
            <w:pPr>
              <w:jc w:val="center"/>
              <w:rPr>
                <w:sz w:val="20"/>
                <w:lang w:val="es-CO"/>
              </w:rPr>
            </w:pPr>
            <w:r>
              <w:rPr>
                <w:sz w:val="20"/>
                <w:lang w:val="es-CO"/>
              </w:rPr>
              <w:t>EN 300 417-x-y (x=1-7,9 y=1-2)</w:t>
            </w:r>
            <w:r>
              <w:rPr>
                <w:sz w:val="20"/>
                <w:lang w:val="es-CO"/>
              </w:rPr>
              <w:br/>
              <w:t>ETS 300 635</w:t>
            </w:r>
            <w:r>
              <w:rPr>
                <w:sz w:val="20"/>
                <w:lang w:val="es-CO"/>
              </w:rPr>
              <w:br/>
              <w:t>ETS 300 785</w:t>
            </w:r>
            <w:r>
              <w:rPr>
                <w:sz w:val="20"/>
                <w:lang w:val="es-CO"/>
              </w:rPr>
              <w:br/>
              <w:t>RE/TM-1042-x-1 (x=1-5)</w:t>
            </w:r>
            <w:r>
              <w:rPr>
                <w:sz w:val="20"/>
                <w:lang w:val="es-CO"/>
              </w:rPr>
              <w:br/>
              <w:t xml:space="preserve">MI/TM-4048 (9712) </w:t>
            </w:r>
          </w:p>
        </w:tc>
        <w:tc>
          <w:tcPr>
            <w:tcW w:w="2609" w:type="dxa"/>
            <w:gridSpan w:val="2"/>
            <w:vAlign w:val="center"/>
          </w:tcPr>
          <w:p w:rsidR="009A1DE8" w:rsidRDefault="009A1DE8" w:rsidP="006F298E">
            <w:pPr>
              <w:jc w:val="center"/>
              <w:rPr>
                <w:sz w:val="20"/>
              </w:rPr>
            </w:pPr>
            <w:r>
              <w:rPr>
                <w:sz w:val="20"/>
              </w:rPr>
              <w:t xml:space="preserve">- </w:t>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 xml:space="preserve">Laser Safety </w:t>
            </w:r>
          </w:p>
        </w:tc>
        <w:tc>
          <w:tcPr>
            <w:tcW w:w="2517" w:type="dxa"/>
            <w:gridSpan w:val="2"/>
            <w:vAlign w:val="center"/>
          </w:tcPr>
          <w:p w:rsidR="009A1DE8" w:rsidRDefault="009A1DE8" w:rsidP="006F298E">
            <w:pPr>
              <w:jc w:val="center"/>
              <w:rPr>
                <w:sz w:val="20"/>
              </w:rPr>
            </w:pPr>
            <w:r>
              <w:rPr>
                <w:sz w:val="20"/>
              </w:rPr>
              <w:t xml:space="preserve">G.664 (03/06) </w:t>
            </w:r>
          </w:p>
        </w:tc>
        <w:tc>
          <w:tcPr>
            <w:tcW w:w="2614" w:type="dxa"/>
            <w:gridSpan w:val="2"/>
            <w:vAlign w:val="center"/>
          </w:tcPr>
          <w:p w:rsidR="009A1DE8" w:rsidRDefault="009A1DE8" w:rsidP="006F298E">
            <w:pPr>
              <w:jc w:val="center"/>
              <w:rPr>
                <w:sz w:val="20"/>
              </w:rPr>
            </w:pPr>
            <w:r>
              <w:rPr>
                <w:sz w:val="20"/>
              </w:rPr>
              <w:t xml:space="preserve">- </w:t>
            </w:r>
          </w:p>
        </w:tc>
        <w:tc>
          <w:tcPr>
            <w:tcW w:w="2609" w:type="dxa"/>
            <w:gridSpan w:val="2"/>
            <w:vAlign w:val="center"/>
          </w:tcPr>
          <w:p w:rsidR="009A1DE8" w:rsidRDefault="009A1DE8" w:rsidP="006F298E">
            <w:pPr>
              <w:jc w:val="center"/>
              <w:rPr>
                <w:sz w:val="20"/>
              </w:rPr>
            </w:pPr>
            <w:r>
              <w:rPr>
                <w:sz w:val="20"/>
              </w:rPr>
              <w:t xml:space="preserve">- </w:t>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 xml:space="preserve">Transmission Protection </w:t>
            </w:r>
          </w:p>
        </w:tc>
        <w:tc>
          <w:tcPr>
            <w:tcW w:w="2517" w:type="dxa"/>
            <w:gridSpan w:val="2"/>
            <w:vAlign w:val="center"/>
          </w:tcPr>
          <w:p w:rsidR="009A1DE8" w:rsidRPr="00FE76E7" w:rsidRDefault="009A1DE8" w:rsidP="006F298E">
            <w:pPr>
              <w:jc w:val="center"/>
              <w:rPr>
                <w:sz w:val="20"/>
                <w:lang w:val="de-DE"/>
              </w:rPr>
            </w:pPr>
            <w:r w:rsidRPr="00FE76E7">
              <w:rPr>
                <w:sz w:val="20"/>
                <w:lang w:val="de-DE"/>
              </w:rPr>
              <w:t>G.841 (10/98), Corr1 (08/02)</w:t>
            </w:r>
            <w:r w:rsidRPr="00FE76E7">
              <w:rPr>
                <w:sz w:val="20"/>
                <w:lang w:val="de-DE"/>
              </w:rPr>
              <w:br/>
              <w:t>G.842 (04/97)</w:t>
            </w:r>
          </w:p>
          <w:p w:rsidR="009A1DE8" w:rsidRPr="00FE76E7" w:rsidRDefault="009A1DE8" w:rsidP="006F298E">
            <w:pPr>
              <w:spacing w:before="0"/>
              <w:jc w:val="center"/>
              <w:rPr>
                <w:sz w:val="20"/>
                <w:lang w:val="de-DE"/>
              </w:rPr>
            </w:pPr>
            <w:r w:rsidRPr="00FE76E7">
              <w:rPr>
                <w:sz w:val="20"/>
                <w:lang w:val="de-DE"/>
              </w:rPr>
              <w:t>G.808.1 (</w:t>
            </w:r>
            <w:r>
              <w:rPr>
                <w:rFonts w:hint="eastAsia"/>
                <w:sz w:val="20"/>
                <w:lang w:val="de-DE" w:eastAsia="ja-JP"/>
              </w:rPr>
              <w:t>02/10</w:t>
            </w:r>
            <w:r w:rsidRPr="00FE76E7">
              <w:rPr>
                <w:sz w:val="20"/>
                <w:lang w:val="de-DE"/>
              </w:rPr>
              <w:t>)</w:t>
            </w:r>
            <w:r w:rsidRPr="00FE76E7">
              <w:rPr>
                <w:sz w:val="20"/>
                <w:lang w:val="de-DE"/>
              </w:rPr>
              <w:br/>
              <w:t>M.2102 (0</w:t>
            </w:r>
            <w:r>
              <w:rPr>
                <w:sz w:val="20"/>
                <w:lang w:val="de-DE"/>
              </w:rPr>
              <w:t>2</w:t>
            </w:r>
            <w:r w:rsidRPr="00FE76E7">
              <w:rPr>
                <w:sz w:val="20"/>
                <w:lang w:val="de-DE"/>
              </w:rPr>
              <w:t xml:space="preserve">/00) </w:t>
            </w:r>
          </w:p>
        </w:tc>
        <w:tc>
          <w:tcPr>
            <w:tcW w:w="2614" w:type="dxa"/>
            <w:gridSpan w:val="2"/>
            <w:vAlign w:val="center"/>
          </w:tcPr>
          <w:p w:rsidR="009A1DE8" w:rsidRPr="005560EE" w:rsidRDefault="009A1DE8" w:rsidP="006F298E">
            <w:pPr>
              <w:jc w:val="center"/>
              <w:rPr>
                <w:sz w:val="20"/>
                <w:lang w:val="fr-FR"/>
              </w:rPr>
            </w:pPr>
            <w:r w:rsidRPr="005560EE">
              <w:rPr>
                <w:sz w:val="20"/>
                <w:lang w:val="fr-FR"/>
              </w:rPr>
              <w:t>ETS 300 746</w:t>
            </w:r>
            <w:r w:rsidRPr="005560EE">
              <w:rPr>
                <w:sz w:val="20"/>
                <w:lang w:val="fr-FR"/>
              </w:rPr>
              <w:br/>
              <w:t>ETS 300 417-1-1</w:t>
            </w:r>
            <w:r w:rsidRPr="005560EE">
              <w:rPr>
                <w:sz w:val="20"/>
                <w:lang w:val="fr-FR"/>
              </w:rPr>
              <w:br/>
              <w:t>ETS 300 417-3-1</w:t>
            </w:r>
            <w:r w:rsidRPr="005560EE">
              <w:rPr>
                <w:sz w:val="20"/>
                <w:lang w:val="fr-FR"/>
              </w:rPr>
              <w:br/>
              <w:t>ETS 300 417-4-1</w:t>
            </w:r>
            <w:r w:rsidRPr="005560EE">
              <w:rPr>
                <w:sz w:val="20"/>
                <w:lang w:val="fr-FR"/>
              </w:rPr>
              <w:br/>
              <w:t>TS 101 009</w:t>
            </w:r>
            <w:r w:rsidRPr="005560EE">
              <w:rPr>
                <w:sz w:val="20"/>
                <w:lang w:val="fr-FR"/>
              </w:rPr>
              <w:br/>
              <w:t>TS 101 010</w:t>
            </w:r>
            <w:r w:rsidRPr="005560EE">
              <w:rPr>
                <w:sz w:val="20"/>
                <w:lang w:val="fr-FR"/>
              </w:rPr>
              <w:br/>
              <w:t>RE/TM-1042</w:t>
            </w:r>
            <w:r w:rsidRPr="005560EE">
              <w:rPr>
                <w:sz w:val="20"/>
                <w:lang w:val="fr-FR"/>
              </w:rPr>
              <w:br/>
              <w:t>TR/TM-03070</w:t>
            </w:r>
          </w:p>
        </w:tc>
        <w:tc>
          <w:tcPr>
            <w:tcW w:w="2609" w:type="dxa"/>
            <w:gridSpan w:val="2"/>
            <w:vAlign w:val="center"/>
          </w:tcPr>
          <w:p w:rsidR="009A1DE8" w:rsidRDefault="009A1DE8" w:rsidP="006F298E">
            <w:pPr>
              <w:jc w:val="center"/>
              <w:rPr>
                <w:sz w:val="20"/>
              </w:rPr>
            </w:pPr>
            <w:r w:rsidRPr="00094EF5">
              <w:rPr>
                <w:sz w:val="20"/>
              </w:rPr>
              <w:t>ATIS-0900105.01.2000</w:t>
            </w:r>
            <w:r w:rsidRPr="00094EF5" w:rsidDel="00094EF5">
              <w:rPr>
                <w:sz w:val="20"/>
              </w:rPr>
              <w:t xml:space="preserve"> </w:t>
            </w:r>
            <w:r>
              <w:rPr>
                <w:sz w:val="20"/>
              </w:rPr>
              <w:t>(R2005)</w:t>
            </w:r>
            <w:r>
              <w:rPr>
                <w:sz w:val="20"/>
              </w:rPr>
              <w:br/>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 xml:space="preserve">Equipment Protection </w:t>
            </w:r>
          </w:p>
        </w:tc>
        <w:tc>
          <w:tcPr>
            <w:tcW w:w="2517" w:type="dxa"/>
            <w:gridSpan w:val="2"/>
            <w:vAlign w:val="center"/>
          </w:tcPr>
          <w:p w:rsidR="009A1DE8" w:rsidRDefault="009A1DE8" w:rsidP="006F298E">
            <w:pPr>
              <w:jc w:val="center"/>
              <w:rPr>
                <w:sz w:val="20"/>
              </w:rPr>
            </w:pPr>
            <w:r>
              <w:rPr>
                <w:sz w:val="20"/>
              </w:rPr>
              <w:t xml:space="preserve">M.3100 (04/05) </w:t>
            </w:r>
          </w:p>
        </w:tc>
        <w:tc>
          <w:tcPr>
            <w:tcW w:w="2614" w:type="dxa"/>
            <w:gridSpan w:val="2"/>
            <w:vAlign w:val="center"/>
          </w:tcPr>
          <w:p w:rsidR="009A1DE8" w:rsidRDefault="009A1DE8" w:rsidP="006F298E">
            <w:pPr>
              <w:jc w:val="center"/>
              <w:rPr>
                <w:sz w:val="20"/>
              </w:rPr>
            </w:pPr>
            <w:r>
              <w:rPr>
                <w:sz w:val="20"/>
              </w:rPr>
              <w:t xml:space="preserve">- </w:t>
            </w:r>
          </w:p>
        </w:tc>
        <w:tc>
          <w:tcPr>
            <w:tcW w:w="2609" w:type="dxa"/>
            <w:gridSpan w:val="2"/>
            <w:vAlign w:val="center"/>
          </w:tcPr>
          <w:p w:rsidR="009A1DE8" w:rsidRDefault="009A1DE8" w:rsidP="006F298E">
            <w:pPr>
              <w:jc w:val="center"/>
              <w:rPr>
                <w:sz w:val="20"/>
              </w:rPr>
            </w:pPr>
            <w:r>
              <w:rPr>
                <w:sz w:val="20"/>
              </w:rPr>
              <w:t xml:space="preserve">- </w:t>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 xml:space="preserve">Restoration </w:t>
            </w:r>
          </w:p>
        </w:tc>
        <w:tc>
          <w:tcPr>
            <w:tcW w:w="2517" w:type="dxa"/>
            <w:gridSpan w:val="2"/>
            <w:vAlign w:val="center"/>
          </w:tcPr>
          <w:p w:rsidR="009A1DE8" w:rsidRDefault="009A1DE8" w:rsidP="006F298E">
            <w:pPr>
              <w:jc w:val="center"/>
              <w:rPr>
                <w:sz w:val="20"/>
              </w:rPr>
            </w:pPr>
            <w:r>
              <w:rPr>
                <w:sz w:val="20"/>
              </w:rPr>
              <w:t xml:space="preserve">- </w:t>
            </w:r>
          </w:p>
        </w:tc>
        <w:tc>
          <w:tcPr>
            <w:tcW w:w="2614" w:type="dxa"/>
            <w:gridSpan w:val="2"/>
            <w:vAlign w:val="center"/>
          </w:tcPr>
          <w:p w:rsidR="009A1DE8" w:rsidRDefault="009A1DE8" w:rsidP="006F298E">
            <w:pPr>
              <w:jc w:val="center"/>
              <w:rPr>
                <w:sz w:val="20"/>
              </w:rPr>
            </w:pPr>
            <w:r>
              <w:rPr>
                <w:sz w:val="20"/>
              </w:rPr>
              <w:t>DTR/TM-3076</w:t>
            </w:r>
          </w:p>
        </w:tc>
        <w:tc>
          <w:tcPr>
            <w:tcW w:w="2609" w:type="dxa"/>
            <w:gridSpan w:val="2"/>
            <w:vAlign w:val="center"/>
          </w:tcPr>
          <w:p w:rsidR="009A1DE8" w:rsidRDefault="009A1DE8" w:rsidP="006F298E">
            <w:pPr>
              <w:jc w:val="center"/>
              <w:rPr>
                <w:sz w:val="20"/>
              </w:rPr>
            </w:pPr>
            <w:r>
              <w:rPr>
                <w:sz w:val="20"/>
              </w:rPr>
              <w:t xml:space="preserve">- </w:t>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 xml:space="preserve">Equipment Management </w:t>
            </w:r>
          </w:p>
        </w:tc>
        <w:tc>
          <w:tcPr>
            <w:tcW w:w="2517" w:type="dxa"/>
            <w:gridSpan w:val="2"/>
            <w:vAlign w:val="center"/>
          </w:tcPr>
          <w:p w:rsidR="009A1DE8" w:rsidRDefault="009A1DE8" w:rsidP="006F298E">
            <w:pPr>
              <w:jc w:val="center"/>
              <w:rPr>
                <w:sz w:val="20"/>
              </w:rPr>
            </w:pPr>
            <w:r>
              <w:rPr>
                <w:sz w:val="20"/>
              </w:rPr>
              <w:t xml:space="preserve">G.784 (03/08) </w:t>
            </w:r>
          </w:p>
        </w:tc>
        <w:tc>
          <w:tcPr>
            <w:tcW w:w="2614" w:type="dxa"/>
            <w:gridSpan w:val="2"/>
            <w:vAlign w:val="center"/>
          </w:tcPr>
          <w:p w:rsidR="009A1DE8" w:rsidRDefault="009A1DE8" w:rsidP="006F298E">
            <w:pPr>
              <w:jc w:val="center"/>
              <w:rPr>
                <w:sz w:val="20"/>
              </w:rPr>
            </w:pPr>
            <w:r>
              <w:rPr>
                <w:sz w:val="20"/>
              </w:rPr>
              <w:t>EN 301 167</w:t>
            </w:r>
            <w:r>
              <w:rPr>
                <w:sz w:val="20"/>
              </w:rPr>
              <w:br/>
              <w:t>EN 300 417-7-1</w:t>
            </w:r>
            <w:r>
              <w:rPr>
                <w:sz w:val="20"/>
              </w:rPr>
              <w:br/>
              <w:t xml:space="preserve">DE/TM-2210-3 </w:t>
            </w:r>
          </w:p>
        </w:tc>
        <w:tc>
          <w:tcPr>
            <w:tcW w:w="2609" w:type="dxa"/>
            <w:gridSpan w:val="2"/>
            <w:vAlign w:val="center"/>
          </w:tcPr>
          <w:p w:rsidR="009A1DE8" w:rsidRDefault="009A1DE8" w:rsidP="006F298E">
            <w:pPr>
              <w:jc w:val="center"/>
              <w:rPr>
                <w:sz w:val="20"/>
              </w:rPr>
            </w:pPr>
            <w:r>
              <w:rPr>
                <w:sz w:val="20"/>
              </w:rPr>
              <w:t xml:space="preserve">- </w:t>
            </w:r>
          </w:p>
        </w:tc>
      </w:tr>
      <w:tr w:rsidR="009A1DE8" w:rsidTr="006F298E">
        <w:trPr>
          <w:gridAfter w:val="1"/>
          <w:wAfter w:w="9" w:type="dxa"/>
          <w:jc w:val="center"/>
        </w:trPr>
        <w:tc>
          <w:tcPr>
            <w:tcW w:w="1574" w:type="dxa"/>
            <w:gridSpan w:val="2"/>
            <w:vAlign w:val="center"/>
          </w:tcPr>
          <w:p w:rsidR="009A1DE8" w:rsidRDefault="009A1DE8" w:rsidP="006F298E">
            <w:pPr>
              <w:jc w:val="center"/>
              <w:rPr>
                <w:sz w:val="20"/>
              </w:rPr>
            </w:pPr>
            <w:r>
              <w:rPr>
                <w:sz w:val="20"/>
              </w:rPr>
              <w:t>Management Communications Interfaces</w:t>
            </w:r>
          </w:p>
        </w:tc>
        <w:tc>
          <w:tcPr>
            <w:tcW w:w="2517" w:type="dxa"/>
            <w:gridSpan w:val="2"/>
            <w:vAlign w:val="center"/>
          </w:tcPr>
          <w:p w:rsidR="009A1DE8" w:rsidRDefault="009A1DE8" w:rsidP="006F298E">
            <w:pPr>
              <w:jc w:val="center"/>
              <w:rPr>
                <w:sz w:val="20"/>
              </w:rPr>
            </w:pPr>
          </w:p>
        </w:tc>
        <w:tc>
          <w:tcPr>
            <w:tcW w:w="2614" w:type="dxa"/>
            <w:gridSpan w:val="2"/>
            <w:vAlign w:val="center"/>
          </w:tcPr>
          <w:p w:rsidR="009A1DE8" w:rsidRDefault="009A1DE8" w:rsidP="006F298E">
            <w:pPr>
              <w:jc w:val="center"/>
              <w:rPr>
                <w:sz w:val="20"/>
              </w:rPr>
            </w:pPr>
          </w:p>
        </w:tc>
        <w:tc>
          <w:tcPr>
            <w:tcW w:w="2609" w:type="dxa"/>
            <w:gridSpan w:val="2"/>
            <w:vAlign w:val="center"/>
          </w:tcPr>
          <w:p w:rsidR="009A1DE8" w:rsidRDefault="009A1DE8" w:rsidP="006F298E">
            <w:pPr>
              <w:jc w:val="center"/>
              <w:rPr>
                <w:sz w:val="20"/>
              </w:rPr>
            </w:pPr>
            <w:r w:rsidRPr="00094EF5">
              <w:rPr>
                <w:sz w:val="20"/>
              </w:rPr>
              <w:t xml:space="preserve">ATIS-0900105.04.1995 </w:t>
            </w:r>
            <w:r>
              <w:rPr>
                <w:sz w:val="20"/>
              </w:rPr>
              <w:t>(R2005)</w:t>
            </w:r>
          </w:p>
        </w:tc>
      </w:tr>
      <w:tr w:rsidR="009A1DE8" w:rsidRPr="0075236D" w:rsidTr="006F298E">
        <w:trPr>
          <w:gridBefore w:val="1"/>
          <w:wBefore w:w="7" w:type="dxa"/>
          <w:jc w:val="center"/>
        </w:trPr>
        <w:tc>
          <w:tcPr>
            <w:tcW w:w="1576" w:type="dxa"/>
            <w:gridSpan w:val="2"/>
            <w:vAlign w:val="center"/>
          </w:tcPr>
          <w:p w:rsidR="009A1DE8" w:rsidRDefault="009A1DE8" w:rsidP="006F298E">
            <w:pPr>
              <w:jc w:val="center"/>
              <w:rPr>
                <w:sz w:val="20"/>
              </w:rPr>
            </w:pPr>
            <w:r>
              <w:rPr>
                <w:sz w:val="20"/>
              </w:rPr>
              <w:lastRenderedPageBreak/>
              <w:t xml:space="preserve">Information Model </w:t>
            </w:r>
          </w:p>
        </w:tc>
        <w:tc>
          <w:tcPr>
            <w:tcW w:w="2521" w:type="dxa"/>
            <w:gridSpan w:val="2"/>
            <w:vAlign w:val="center"/>
          </w:tcPr>
          <w:p w:rsidR="009A1DE8" w:rsidRPr="00132939" w:rsidRDefault="009A1DE8" w:rsidP="006F298E">
            <w:pPr>
              <w:jc w:val="center"/>
              <w:rPr>
                <w:sz w:val="20"/>
              </w:rPr>
            </w:pPr>
            <w:r w:rsidRPr="00132939">
              <w:rPr>
                <w:sz w:val="20"/>
              </w:rPr>
              <w:t>G.773 (03/93)</w:t>
            </w:r>
            <w:r w:rsidRPr="00132939">
              <w:rPr>
                <w:sz w:val="20"/>
              </w:rPr>
              <w:br/>
              <w:t>G.774 (02/01)</w:t>
            </w:r>
            <w:r w:rsidRPr="00132939">
              <w:rPr>
                <w:sz w:val="20"/>
              </w:rPr>
              <w:br/>
              <w:t>G.774.1 (02/01)</w:t>
            </w:r>
            <w:r w:rsidRPr="00132939">
              <w:rPr>
                <w:sz w:val="20"/>
              </w:rPr>
              <w:br/>
              <w:t>G.774.2 (02/01)</w:t>
            </w:r>
            <w:r w:rsidRPr="00132939">
              <w:rPr>
                <w:sz w:val="20"/>
              </w:rPr>
              <w:br/>
              <w:t>G.774.3 (02/01)</w:t>
            </w:r>
            <w:r w:rsidRPr="00132939">
              <w:rPr>
                <w:sz w:val="20"/>
              </w:rPr>
              <w:br/>
              <w:t>G.774.4 (02/01)</w:t>
            </w:r>
            <w:r w:rsidRPr="00132939">
              <w:rPr>
                <w:sz w:val="20"/>
              </w:rPr>
              <w:br/>
              <w:t>G.774.5 (02/01)</w:t>
            </w:r>
            <w:r w:rsidRPr="00132939">
              <w:rPr>
                <w:sz w:val="20"/>
              </w:rPr>
              <w:br/>
              <w:t>G.774.6 (02/01)</w:t>
            </w:r>
            <w:r w:rsidRPr="00132939">
              <w:rPr>
                <w:sz w:val="20"/>
              </w:rPr>
              <w:br/>
              <w:t>G.774.7 (02/01)</w:t>
            </w:r>
            <w:r w:rsidRPr="00132939">
              <w:rPr>
                <w:sz w:val="20"/>
              </w:rPr>
              <w:br/>
              <w:t>G.774.8 (02/01)</w:t>
            </w:r>
            <w:r w:rsidRPr="00132939">
              <w:rPr>
                <w:sz w:val="20"/>
              </w:rPr>
              <w:br/>
              <w:t>G.774.9 (02/01)</w:t>
            </w:r>
            <w:r w:rsidRPr="00132939">
              <w:rPr>
                <w:sz w:val="20"/>
              </w:rPr>
              <w:br/>
              <w:t xml:space="preserve">G.774.10 (02/01) </w:t>
            </w:r>
          </w:p>
        </w:tc>
        <w:tc>
          <w:tcPr>
            <w:tcW w:w="2615" w:type="dxa"/>
            <w:gridSpan w:val="2"/>
            <w:vAlign w:val="center"/>
          </w:tcPr>
          <w:p w:rsidR="009A1DE8" w:rsidRPr="005560EE" w:rsidRDefault="009A1DE8" w:rsidP="006F298E">
            <w:pPr>
              <w:jc w:val="center"/>
              <w:rPr>
                <w:sz w:val="20"/>
                <w:lang w:val="fr-FR"/>
              </w:rPr>
            </w:pPr>
            <w:r w:rsidRPr="005560EE">
              <w:rPr>
                <w:sz w:val="20"/>
                <w:lang w:val="fr-FR"/>
              </w:rPr>
              <w:t>ETS 300 304 Ed.2</w:t>
            </w:r>
            <w:r w:rsidRPr="005560EE">
              <w:rPr>
                <w:sz w:val="20"/>
                <w:lang w:val="fr-FR"/>
              </w:rPr>
              <w:br/>
              <w:t>ETS 300 484</w:t>
            </w:r>
            <w:r w:rsidRPr="005560EE">
              <w:rPr>
                <w:sz w:val="20"/>
                <w:lang w:val="fr-FR"/>
              </w:rPr>
              <w:br/>
              <w:t>ETS 300 413</w:t>
            </w:r>
            <w:r w:rsidRPr="005560EE">
              <w:rPr>
                <w:sz w:val="20"/>
                <w:lang w:val="fr-FR"/>
              </w:rPr>
              <w:br/>
              <w:t>ETS 300 411</w:t>
            </w:r>
            <w:r w:rsidRPr="005560EE">
              <w:rPr>
                <w:sz w:val="20"/>
                <w:lang w:val="fr-FR"/>
              </w:rPr>
              <w:br/>
              <w:t xml:space="preserve">ETS 300 493 prEN 301 155 </w:t>
            </w:r>
          </w:p>
        </w:tc>
        <w:tc>
          <w:tcPr>
            <w:tcW w:w="2604" w:type="dxa"/>
            <w:gridSpan w:val="2"/>
            <w:vAlign w:val="center"/>
          </w:tcPr>
          <w:p w:rsidR="009A1DE8" w:rsidRPr="00132939" w:rsidRDefault="009A1DE8" w:rsidP="006F298E">
            <w:pPr>
              <w:jc w:val="center"/>
              <w:rPr>
                <w:sz w:val="20"/>
                <w:lang w:val="pt-BR"/>
              </w:rPr>
            </w:pPr>
            <w:r w:rsidRPr="00132939">
              <w:rPr>
                <w:sz w:val="20"/>
                <w:lang w:val="pt-BR"/>
              </w:rPr>
              <w:t>ATIS-0900119.2006 (07/06) ATIS-0900119.01.2006 (06/06) ATIS-0900119.02.2006 (06/06) ATIS-0300245.1997</w:t>
            </w:r>
            <w:r w:rsidRPr="00132939" w:rsidDel="00094EF5">
              <w:rPr>
                <w:sz w:val="20"/>
                <w:lang w:val="pt-BR"/>
              </w:rPr>
              <w:t xml:space="preserve"> </w:t>
            </w:r>
            <w:r w:rsidRPr="00132939">
              <w:rPr>
                <w:sz w:val="20"/>
                <w:lang w:val="pt-BR"/>
              </w:rPr>
              <w:t>(R2008)</w:t>
            </w:r>
            <w:r w:rsidRPr="00132939">
              <w:rPr>
                <w:sz w:val="20"/>
                <w:lang w:val="pt-BR"/>
              </w:rPr>
              <w:br/>
            </w:r>
          </w:p>
        </w:tc>
      </w:tr>
      <w:tr w:rsidR="009A1DE8" w:rsidTr="006F298E">
        <w:trPr>
          <w:gridBefore w:val="1"/>
          <w:wBefore w:w="7" w:type="dxa"/>
          <w:jc w:val="center"/>
        </w:trPr>
        <w:tc>
          <w:tcPr>
            <w:tcW w:w="1576" w:type="dxa"/>
            <w:gridSpan w:val="2"/>
            <w:vAlign w:val="center"/>
          </w:tcPr>
          <w:p w:rsidR="009A1DE8" w:rsidRDefault="009A1DE8" w:rsidP="006F298E">
            <w:pPr>
              <w:jc w:val="center"/>
              <w:rPr>
                <w:sz w:val="20"/>
              </w:rPr>
            </w:pPr>
            <w:r>
              <w:rPr>
                <w:sz w:val="20"/>
              </w:rPr>
              <w:t xml:space="preserve">Network Management </w:t>
            </w:r>
          </w:p>
        </w:tc>
        <w:tc>
          <w:tcPr>
            <w:tcW w:w="2521" w:type="dxa"/>
            <w:gridSpan w:val="2"/>
            <w:vAlign w:val="center"/>
          </w:tcPr>
          <w:p w:rsidR="009A1DE8" w:rsidRDefault="009A1DE8" w:rsidP="006F298E">
            <w:pPr>
              <w:jc w:val="center"/>
              <w:rPr>
                <w:sz w:val="20"/>
              </w:rPr>
            </w:pPr>
            <w:r>
              <w:rPr>
                <w:sz w:val="20"/>
              </w:rPr>
              <w:t>G.831 (03/00)</w:t>
            </w:r>
            <w:r>
              <w:rPr>
                <w:sz w:val="20"/>
              </w:rPr>
              <w:br/>
              <w:t xml:space="preserve">G.85x.y (11/96) </w:t>
            </w:r>
          </w:p>
        </w:tc>
        <w:tc>
          <w:tcPr>
            <w:tcW w:w="2615" w:type="dxa"/>
            <w:gridSpan w:val="2"/>
            <w:vAlign w:val="center"/>
          </w:tcPr>
          <w:p w:rsidR="009A1DE8" w:rsidRDefault="009A1DE8" w:rsidP="006F298E">
            <w:pPr>
              <w:jc w:val="center"/>
              <w:rPr>
                <w:sz w:val="20"/>
              </w:rPr>
            </w:pPr>
            <w:r>
              <w:rPr>
                <w:sz w:val="20"/>
              </w:rPr>
              <w:t xml:space="preserve">ETS 300 810 </w:t>
            </w:r>
          </w:p>
        </w:tc>
        <w:tc>
          <w:tcPr>
            <w:tcW w:w="2604" w:type="dxa"/>
            <w:gridSpan w:val="2"/>
            <w:vAlign w:val="center"/>
          </w:tcPr>
          <w:p w:rsidR="009A1DE8" w:rsidRDefault="009A1DE8" w:rsidP="006F298E">
            <w:pPr>
              <w:jc w:val="center"/>
              <w:rPr>
                <w:sz w:val="20"/>
              </w:rPr>
            </w:pPr>
            <w:r w:rsidRPr="002B54A9">
              <w:rPr>
                <w:sz w:val="20"/>
              </w:rPr>
              <w:t>ATIS-0300204.2008</w:t>
            </w:r>
            <w:r>
              <w:rPr>
                <w:sz w:val="20"/>
              </w:rPr>
              <w:t xml:space="preserve"> (06/08) </w:t>
            </w:r>
          </w:p>
        </w:tc>
      </w:tr>
      <w:tr w:rsidR="009A1DE8" w:rsidTr="006F298E">
        <w:trPr>
          <w:gridBefore w:val="1"/>
          <w:wBefore w:w="7" w:type="dxa"/>
          <w:jc w:val="center"/>
        </w:trPr>
        <w:tc>
          <w:tcPr>
            <w:tcW w:w="1576" w:type="dxa"/>
            <w:gridSpan w:val="2"/>
            <w:vAlign w:val="center"/>
          </w:tcPr>
          <w:p w:rsidR="009A1DE8" w:rsidRDefault="009A1DE8" w:rsidP="006F298E">
            <w:pPr>
              <w:jc w:val="center"/>
              <w:rPr>
                <w:sz w:val="20"/>
              </w:rPr>
            </w:pPr>
            <w:r>
              <w:rPr>
                <w:sz w:val="20"/>
              </w:rPr>
              <w:t xml:space="preserve">Error Performance [network level view] </w:t>
            </w:r>
          </w:p>
        </w:tc>
        <w:tc>
          <w:tcPr>
            <w:tcW w:w="2521" w:type="dxa"/>
            <w:gridSpan w:val="2"/>
            <w:vAlign w:val="center"/>
          </w:tcPr>
          <w:p w:rsidR="009A1DE8" w:rsidRPr="00FE76E7" w:rsidRDefault="009A1DE8" w:rsidP="006F298E">
            <w:pPr>
              <w:jc w:val="center"/>
              <w:rPr>
                <w:sz w:val="20"/>
                <w:lang w:val="pt-BR"/>
              </w:rPr>
            </w:pPr>
            <w:r w:rsidRPr="00FE76E7">
              <w:rPr>
                <w:sz w:val="20"/>
                <w:lang w:val="pt-BR"/>
              </w:rPr>
              <w:t>G.826 (12/02)</w:t>
            </w:r>
            <w:r w:rsidRPr="00FE76E7">
              <w:rPr>
                <w:sz w:val="20"/>
                <w:lang w:val="pt-BR"/>
              </w:rPr>
              <w:br/>
              <w:t>G.827 (09/03)</w:t>
            </w:r>
            <w:r w:rsidRPr="00FE76E7">
              <w:rPr>
                <w:sz w:val="20"/>
                <w:lang w:val="pt-BR"/>
              </w:rPr>
              <w:br/>
              <w:t>G.828 (03/00), Corr1 (07/01)</w:t>
            </w:r>
            <w:r w:rsidRPr="00FE76E7">
              <w:rPr>
                <w:sz w:val="20"/>
                <w:lang w:val="pt-BR"/>
              </w:rPr>
              <w:br/>
              <w:t>G.829 (12/02)</w:t>
            </w:r>
            <w:r>
              <w:rPr>
                <w:sz w:val="20"/>
                <w:lang w:val="pt-BR"/>
              </w:rPr>
              <w:t>, Corr1 (07/07)</w:t>
            </w:r>
            <w:r w:rsidRPr="00FE76E7">
              <w:rPr>
                <w:sz w:val="20"/>
                <w:lang w:val="pt-BR"/>
              </w:rPr>
              <w:br/>
              <w:t>M.2101 (06/03)</w:t>
            </w:r>
            <w:r w:rsidRPr="00FE76E7">
              <w:rPr>
                <w:sz w:val="20"/>
                <w:lang w:val="pt-BR"/>
              </w:rPr>
              <w:br/>
              <w:t>M.2102 (02/00)</w:t>
            </w:r>
            <w:r w:rsidRPr="00FE76E7">
              <w:rPr>
                <w:sz w:val="20"/>
                <w:lang w:val="pt-BR"/>
              </w:rPr>
              <w:br/>
              <w:t>M.2110 (07/02)</w:t>
            </w:r>
            <w:r w:rsidRPr="00FE76E7">
              <w:rPr>
                <w:sz w:val="20"/>
                <w:lang w:val="pt-BR"/>
              </w:rPr>
              <w:br/>
              <w:t>M.2120 (07/02)</w:t>
            </w:r>
            <w:r w:rsidRPr="00FE76E7">
              <w:rPr>
                <w:sz w:val="20"/>
                <w:lang w:val="pt-BR"/>
              </w:rPr>
              <w:br/>
              <w:t>M.2130 (02/00)</w:t>
            </w:r>
            <w:r w:rsidRPr="00FE76E7">
              <w:rPr>
                <w:sz w:val="20"/>
                <w:lang w:val="pt-BR"/>
              </w:rPr>
              <w:br/>
              <w:t xml:space="preserve">M.2140 (02/00) </w:t>
            </w:r>
          </w:p>
        </w:tc>
        <w:tc>
          <w:tcPr>
            <w:tcW w:w="2615" w:type="dxa"/>
            <w:gridSpan w:val="2"/>
            <w:vAlign w:val="center"/>
          </w:tcPr>
          <w:p w:rsidR="009A1DE8" w:rsidRDefault="009A1DE8" w:rsidP="006F298E">
            <w:pPr>
              <w:jc w:val="center"/>
              <w:rPr>
                <w:sz w:val="20"/>
              </w:rPr>
            </w:pPr>
            <w:r>
              <w:rPr>
                <w:sz w:val="20"/>
              </w:rPr>
              <w:t xml:space="preserve">EN 301 167 </w:t>
            </w:r>
          </w:p>
        </w:tc>
        <w:tc>
          <w:tcPr>
            <w:tcW w:w="2604" w:type="dxa"/>
            <w:gridSpan w:val="2"/>
            <w:vAlign w:val="center"/>
          </w:tcPr>
          <w:p w:rsidR="009A1DE8" w:rsidRDefault="009A1DE8" w:rsidP="006F298E">
            <w:pPr>
              <w:jc w:val="center"/>
              <w:rPr>
                <w:sz w:val="20"/>
              </w:rPr>
            </w:pPr>
            <w:r w:rsidRPr="00094EF5">
              <w:rPr>
                <w:sz w:val="20"/>
              </w:rPr>
              <w:t>ATIS-0900105.05.2002</w:t>
            </w:r>
            <w:r w:rsidRPr="00094EF5" w:rsidDel="00094EF5">
              <w:rPr>
                <w:sz w:val="20"/>
              </w:rPr>
              <w:t xml:space="preserve"> </w:t>
            </w:r>
            <w:r>
              <w:rPr>
                <w:sz w:val="20"/>
              </w:rPr>
              <w:t>(R2008)</w:t>
            </w:r>
            <w:r>
              <w:rPr>
                <w:sz w:val="20"/>
              </w:rPr>
              <w:br/>
            </w:r>
            <w:r w:rsidRPr="00521A56">
              <w:rPr>
                <w:sz w:val="20"/>
              </w:rPr>
              <w:t>ATIS-0100514.2009</w:t>
            </w:r>
            <w:r>
              <w:rPr>
                <w:sz w:val="20"/>
              </w:rPr>
              <w:t xml:space="preserve"> (03/09) </w:t>
            </w:r>
          </w:p>
        </w:tc>
      </w:tr>
      <w:tr w:rsidR="009A1DE8" w:rsidTr="006F298E">
        <w:trPr>
          <w:gridBefore w:val="1"/>
          <w:wBefore w:w="7" w:type="dxa"/>
          <w:jc w:val="center"/>
        </w:trPr>
        <w:tc>
          <w:tcPr>
            <w:tcW w:w="1576" w:type="dxa"/>
            <w:gridSpan w:val="2"/>
            <w:vAlign w:val="center"/>
          </w:tcPr>
          <w:p w:rsidR="009A1DE8" w:rsidRDefault="009A1DE8" w:rsidP="006F298E">
            <w:pPr>
              <w:jc w:val="center"/>
              <w:rPr>
                <w:sz w:val="20"/>
              </w:rPr>
            </w:pPr>
            <w:r>
              <w:rPr>
                <w:sz w:val="20"/>
              </w:rPr>
              <w:t xml:space="preserve">Error Performance [equipment level view] </w:t>
            </w:r>
          </w:p>
        </w:tc>
        <w:tc>
          <w:tcPr>
            <w:tcW w:w="2521" w:type="dxa"/>
            <w:gridSpan w:val="2"/>
            <w:vAlign w:val="center"/>
          </w:tcPr>
          <w:p w:rsidR="009A1DE8" w:rsidRPr="00FE76E7" w:rsidRDefault="009A1DE8" w:rsidP="006F298E">
            <w:pPr>
              <w:jc w:val="center"/>
              <w:rPr>
                <w:sz w:val="20"/>
                <w:lang w:val="de-DE"/>
              </w:rPr>
            </w:pPr>
            <w:r w:rsidRPr="00FE76E7">
              <w:rPr>
                <w:sz w:val="20"/>
                <w:lang w:val="de-DE"/>
              </w:rPr>
              <w:t>G.783 (</w:t>
            </w:r>
            <w:r>
              <w:rPr>
                <w:sz w:val="20"/>
                <w:lang w:val="de-DE"/>
              </w:rPr>
              <w:t>03/06</w:t>
            </w:r>
            <w:r w:rsidRPr="00FE76E7">
              <w:rPr>
                <w:sz w:val="20"/>
                <w:lang w:val="de-DE"/>
              </w:rPr>
              <w:t xml:space="preserve">), </w:t>
            </w:r>
            <w:r>
              <w:rPr>
                <w:sz w:val="20"/>
                <w:lang w:val="de-DE"/>
              </w:rPr>
              <w:t>E</w:t>
            </w:r>
            <w:r w:rsidRPr="00FE76E7">
              <w:rPr>
                <w:sz w:val="20"/>
                <w:lang w:val="de-DE"/>
              </w:rPr>
              <w:t>rr1 (</w:t>
            </w:r>
            <w:r>
              <w:rPr>
                <w:sz w:val="20"/>
                <w:lang w:val="de-DE"/>
              </w:rPr>
              <w:t>11/06</w:t>
            </w:r>
            <w:r w:rsidRPr="00FE76E7">
              <w:rPr>
                <w:sz w:val="20"/>
                <w:lang w:val="de-DE"/>
              </w:rPr>
              <w:t>), Amd1(</w:t>
            </w:r>
            <w:r>
              <w:rPr>
                <w:sz w:val="20"/>
                <w:lang w:val="de-DE"/>
              </w:rPr>
              <w:t>05/08</w:t>
            </w:r>
            <w:r w:rsidRPr="00FE76E7">
              <w:rPr>
                <w:sz w:val="20"/>
                <w:lang w:val="de-DE"/>
              </w:rPr>
              <w:t>)</w:t>
            </w:r>
            <w:r>
              <w:rPr>
                <w:rFonts w:hint="eastAsia"/>
                <w:sz w:val="20"/>
                <w:lang w:val="de-DE" w:eastAsia="ja-JP"/>
              </w:rPr>
              <w:t>, Amd2(03/10)</w:t>
            </w:r>
            <w:r w:rsidRPr="00FE76E7">
              <w:rPr>
                <w:sz w:val="20"/>
                <w:lang w:val="de-DE"/>
              </w:rPr>
              <w:br/>
              <w:t>G.784 (</w:t>
            </w:r>
            <w:r>
              <w:rPr>
                <w:sz w:val="20"/>
                <w:lang w:val="de-DE"/>
              </w:rPr>
              <w:t>03/08</w:t>
            </w:r>
            <w:r w:rsidRPr="00FE76E7">
              <w:rPr>
                <w:sz w:val="20"/>
                <w:lang w:val="de-DE"/>
              </w:rPr>
              <w:t>)</w:t>
            </w:r>
          </w:p>
        </w:tc>
        <w:tc>
          <w:tcPr>
            <w:tcW w:w="2615" w:type="dxa"/>
            <w:gridSpan w:val="2"/>
            <w:vAlign w:val="center"/>
          </w:tcPr>
          <w:p w:rsidR="009A1DE8" w:rsidRDefault="009A1DE8" w:rsidP="006F298E">
            <w:pPr>
              <w:jc w:val="center"/>
              <w:rPr>
                <w:sz w:val="20"/>
              </w:rPr>
            </w:pPr>
            <w:r>
              <w:rPr>
                <w:sz w:val="20"/>
              </w:rPr>
              <w:t>EN 300 417-x-1</w:t>
            </w:r>
            <w:r>
              <w:rPr>
                <w:sz w:val="20"/>
              </w:rPr>
              <w:br/>
              <w:t xml:space="preserve">RE/TM-1042 </w:t>
            </w:r>
          </w:p>
        </w:tc>
        <w:tc>
          <w:tcPr>
            <w:tcW w:w="2604" w:type="dxa"/>
            <w:gridSpan w:val="2"/>
            <w:vAlign w:val="center"/>
          </w:tcPr>
          <w:p w:rsidR="009A1DE8" w:rsidRDefault="009A1DE8" w:rsidP="006F298E">
            <w:pPr>
              <w:jc w:val="center"/>
              <w:rPr>
                <w:sz w:val="20"/>
              </w:rPr>
            </w:pPr>
            <w:r>
              <w:rPr>
                <w:sz w:val="20"/>
              </w:rPr>
              <w:t xml:space="preserve">- </w:t>
            </w:r>
          </w:p>
        </w:tc>
      </w:tr>
      <w:tr w:rsidR="009A1DE8" w:rsidTr="006F298E">
        <w:trPr>
          <w:gridBefore w:val="1"/>
          <w:wBefore w:w="7" w:type="dxa"/>
          <w:jc w:val="center"/>
        </w:trPr>
        <w:tc>
          <w:tcPr>
            <w:tcW w:w="1576" w:type="dxa"/>
            <w:gridSpan w:val="2"/>
            <w:vAlign w:val="center"/>
          </w:tcPr>
          <w:p w:rsidR="009A1DE8" w:rsidRDefault="009A1DE8" w:rsidP="006F298E">
            <w:pPr>
              <w:jc w:val="center"/>
              <w:rPr>
                <w:sz w:val="20"/>
              </w:rPr>
            </w:pPr>
            <w:r>
              <w:rPr>
                <w:sz w:val="20"/>
              </w:rPr>
              <w:t xml:space="preserve">Jitter &amp; Wander Performance </w:t>
            </w:r>
          </w:p>
        </w:tc>
        <w:tc>
          <w:tcPr>
            <w:tcW w:w="2521" w:type="dxa"/>
            <w:gridSpan w:val="2"/>
            <w:vAlign w:val="center"/>
          </w:tcPr>
          <w:p w:rsidR="009A1DE8" w:rsidRPr="00132939" w:rsidRDefault="009A1DE8" w:rsidP="006F298E">
            <w:pPr>
              <w:jc w:val="center"/>
              <w:rPr>
                <w:sz w:val="20"/>
                <w:lang w:val="de-DE"/>
              </w:rPr>
            </w:pPr>
            <w:r w:rsidRPr="00132939">
              <w:rPr>
                <w:sz w:val="20"/>
                <w:lang w:val="de-DE"/>
              </w:rPr>
              <w:t>G.813 (03/03), Corr1 (06/05)</w:t>
            </w:r>
            <w:r w:rsidRPr="00132939">
              <w:rPr>
                <w:sz w:val="20"/>
                <w:lang w:val="de-DE"/>
              </w:rPr>
              <w:br/>
              <w:t>G.822 (11/88)</w:t>
            </w:r>
            <w:r w:rsidRPr="00132939">
              <w:rPr>
                <w:sz w:val="20"/>
                <w:lang w:val="de-DE"/>
              </w:rPr>
              <w:br/>
              <w:t>G.823 (03/00)</w:t>
            </w:r>
          </w:p>
          <w:p w:rsidR="009A1DE8" w:rsidRPr="00132939" w:rsidRDefault="009A1DE8" w:rsidP="006F298E">
            <w:pPr>
              <w:spacing w:before="0"/>
              <w:jc w:val="center"/>
              <w:rPr>
                <w:sz w:val="20"/>
                <w:lang w:val="de-DE"/>
              </w:rPr>
            </w:pPr>
            <w:r w:rsidRPr="00132939">
              <w:rPr>
                <w:sz w:val="20"/>
                <w:lang w:val="de-DE"/>
              </w:rPr>
              <w:t>G.824 (03/00)</w:t>
            </w:r>
            <w:r w:rsidRPr="00132939">
              <w:rPr>
                <w:sz w:val="20"/>
                <w:lang w:val="de-DE"/>
              </w:rPr>
              <w:br/>
              <w:t>G.825 (03/00), Err1 (08/01), Amd1 (05/08)</w:t>
            </w:r>
            <w:r w:rsidRPr="00132939">
              <w:rPr>
                <w:sz w:val="20"/>
                <w:lang w:val="de-DE"/>
              </w:rPr>
              <w:br/>
              <w:t>G.783 (03/06), Err1 (11/06), Amd1(05/08)</w:t>
            </w:r>
            <w:r>
              <w:rPr>
                <w:rFonts w:hint="eastAsia"/>
                <w:sz w:val="20"/>
                <w:lang w:val="de-DE" w:eastAsia="ja-JP"/>
              </w:rPr>
              <w:t xml:space="preserve"> , Amd2(03/10)</w:t>
            </w:r>
          </w:p>
          <w:p w:rsidR="009A1DE8" w:rsidRPr="0075236D" w:rsidRDefault="009A1DE8" w:rsidP="006F298E">
            <w:pPr>
              <w:spacing w:before="0"/>
              <w:jc w:val="center"/>
              <w:rPr>
                <w:sz w:val="20"/>
                <w:lang w:val="en-US"/>
                <w:rPrChange w:id="1029" w:author="RC" w:date="2011-02-23T18:45:00Z">
                  <w:rPr>
                    <w:sz w:val="20"/>
                    <w:lang w:val="es-ES_tradnl"/>
                  </w:rPr>
                </w:rPrChange>
              </w:rPr>
            </w:pPr>
            <w:r w:rsidRPr="0075236D">
              <w:rPr>
                <w:sz w:val="20"/>
                <w:lang w:val="en-US"/>
                <w:rPrChange w:id="1030" w:author="RC" w:date="2011-02-23T18:45:00Z">
                  <w:rPr>
                    <w:sz w:val="20"/>
                    <w:lang w:val="es-ES_tradnl"/>
                  </w:rPr>
                </w:rPrChange>
              </w:rPr>
              <w:t>O.171 (04/97)</w:t>
            </w:r>
            <w:r w:rsidRPr="0075236D">
              <w:rPr>
                <w:sz w:val="20"/>
                <w:lang w:val="en-US"/>
                <w:rPrChange w:id="1031" w:author="RC" w:date="2011-02-23T18:45:00Z">
                  <w:rPr>
                    <w:sz w:val="20"/>
                    <w:lang w:val="es-ES_tradnl"/>
                  </w:rPr>
                </w:rPrChange>
              </w:rPr>
              <w:br/>
              <w:t xml:space="preserve"> O.172 (04/05), Err1 (10/05), Amd1 (06/08)</w:t>
            </w:r>
          </w:p>
        </w:tc>
        <w:tc>
          <w:tcPr>
            <w:tcW w:w="2615" w:type="dxa"/>
            <w:gridSpan w:val="2"/>
            <w:vAlign w:val="center"/>
          </w:tcPr>
          <w:p w:rsidR="009A1DE8" w:rsidRDefault="009A1DE8" w:rsidP="006F298E">
            <w:pPr>
              <w:jc w:val="center"/>
              <w:rPr>
                <w:sz w:val="20"/>
              </w:rPr>
            </w:pPr>
            <w:r>
              <w:rPr>
                <w:sz w:val="20"/>
              </w:rPr>
              <w:t>EN 300 462-5-1 EN 302 084 (01/99)</w:t>
            </w:r>
            <w:r>
              <w:rPr>
                <w:sz w:val="20"/>
              </w:rPr>
              <w:br/>
              <w:t xml:space="preserve">DEN/TM-1079 (05/98) </w:t>
            </w:r>
          </w:p>
        </w:tc>
        <w:tc>
          <w:tcPr>
            <w:tcW w:w="2604" w:type="dxa"/>
            <w:gridSpan w:val="2"/>
            <w:vAlign w:val="center"/>
          </w:tcPr>
          <w:p w:rsidR="009A1DE8" w:rsidRDefault="009A1DE8" w:rsidP="006F298E">
            <w:pPr>
              <w:jc w:val="center"/>
              <w:rPr>
                <w:sz w:val="20"/>
              </w:rPr>
            </w:pPr>
            <w:r w:rsidRPr="00094EF5">
              <w:rPr>
                <w:sz w:val="20"/>
              </w:rPr>
              <w:t>ATIS-0900105.03.2003</w:t>
            </w:r>
            <w:r w:rsidRPr="00094EF5" w:rsidDel="00094EF5">
              <w:rPr>
                <w:sz w:val="20"/>
              </w:rPr>
              <w:t xml:space="preserve"> </w:t>
            </w:r>
            <w:r>
              <w:rPr>
                <w:sz w:val="20"/>
              </w:rPr>
              <w:t>(R2008)</w:t>
            </w:r>
            <w:r>
              <w:rPr>
                <w:sz w:val="20"/>
              </w:rPr>
              <w:br/>
            </w:r>
            <w:r>
              <w:rPr>
                <w:sz w:val="20"/>
              </w:rPr>
              <w:br/>
            </w:r>
          </w:p>
        </w:tc>
      </w:tr>
      <w:tr w:rsidR="009A1DE8" w:rsidTr="006F298E">
        <w:trPr>
          <w:gridBefore w:val="1"/>
          <w:wBefore w:w="7" w:type="dxa"/>
          <w:jc w:val="center"/>
        </w:trPr>
        <w:tc>
          <w:tcPr>
            <w:tcW w:w="1576" w:type="dxa"/>
            <w:gridSpan w:val="2"/>
            <w:vAlign w:val="center"/>
          </w:tcPr>
          <w:p w:rsidR="009A1DE8" w:rsidRDefault="009A1DE8" w:rsidP="006F298E">
            <w:pPr>
              <w:jc w:val="center"/>
              <w:rPr>
                <w:sz w:val="20"/>
              </w:rPr>
            </w:pPr>
            <w:r>
              <w:rPr>
                <w:sz w:val="20"/>
              </w:rPr>
              <w:t xml:space="preserve">Leased Lines </w:t>
            </w:r>
          </w:p>
        </w:tc>
        <w:tc>
          <w:tcPr>
            <w:tcW w:w="2521" w:type="dxa"/>
            <w:gridSpan w:val="2"/>
            <w:vAlign w:val="center"/>
          </w:tcPr>
          <w:p w:rsidR="009A1DE8" w:rsidRDefault="009A1DE8" w:rsidP="006F298E">
            <w:pPr>
              <w:jc w:val="center"/>
              <w:rPr>
                <w:sz w:val="20"/>
              </w:rPr>
            </w:pPr>
            <w:r>
              <w:rPr>
                <w:sz w:val="20"/>
              </w:rPr>
              <w:t xml:space="preserve">M.1301 (01/01) </w:t>
            </w:r>
          </w:p>
        </w:tc>
        <w:tc>
          <w:tcPr>
            <w:tcW w:w="2615" w:type="dxa"/>
            <w:gridSpan w:val="2"/>
            <w:vAlign w:val="center"/>
          </w:tcPr>
          <w:p w:rsidR="009A1DE8" w:rsidRDefault="009A1DE8" w:rsidP="006F298E">
            <w:pPr>
              <w:jc w:val="center"/>
              <w:rPr>
                <w:sz w:val="20"/>
              </w:rPr>
            </w:pPr>
            <w:r>
              <w:rPr>
                <w:sz w:val="20"/>
              </w:rPr>
              <w:t>EN 301 164</w:t>
            </w:r>
            <w:r>
              <w:rPr>
                <w:sz w:val="20"/>
              </w:rPr>
              <w:br/>
              <w:t xml:space="preserve">EN 301 165 </w:t>
            </w:r>
          </w:p>
        </w:tc>
        <w:tc>
          <w:tcPr>
            <w:tcW w:w="2604" w:type="dxa"/>
            <w:gridSpan w:val="2"/>
            <w:vAlign w:val="center"/>
          </w:tcPr>
          <w:p w:rsidR="009A1DE8" w:rsidRDefault="009A1DE8" w:rsidP="006F298E">
            <w:pPr>
              <w:jc w:val="center"/>
              <w:rPr>
                <w:sz w:val="20"/>
              </w:rPr>
            </w:pPr>
            <w:r>
              <w:rPr>
                <w:sz w:val="20"/>
              </w:rPr>
              <w:t xml:space="preserve">- </w:t>
            </w:r>
          </w:p>
        </w:tc>
      </w:tr>
      <w:tr w:rsidR="009A1DE8" w:rsidTr="006F298E">
        <w:trPr>
          <w:gridBefore w:val="1"/>
          <w:wBefore w:w="7" w:type="dxa"/>
          <w:jc w:val="center"/>
        </w:trPr>
        <w:tc>
          <w:tcPr>
            <w:tcW w:w="1576" w:type="dxa"/>
            <w:gridSpan w:val="2"/>
            <w:vAlign w:val="center"/>
          </w:tcPr>
          <w:p w:rsidR="009A1DE8" w:rsidRDefault="009A1DE8" w:rsidP="006F298E">
            <w:pPr>
              <w:jc w:val="center"/>
              <w:rPr>
                <w:sz w:val="20"/>
              </w:rPr>
            </w:pPr>
            <w:r>
              <w:rPr>
                <w:sz w:val="20"/>
              </w:rPr>
              <w:t>Synchronisation</w:t>
            </w:r>
            <w:r>
              <w:rPr>
                <w:sz w:val="20"/>
              </w:rPr>
              <w:br/>
              <w:t xml:space="preserve">[Clocks &amp; Network Architecture] </w:t>
            </w:r>
          </w:p>
        </w:tc>
        <w:tc>
          <w:tcPr>
            <w:tcW w:w="2521" w:type="dxa"/>
            <w:gridSpan w:val="2"/>
            <w:vAlign w:val="center"/>
          </w:tcPr>
          <w:p w:rsidR="009A1DE8" w:rsidRPr="00FE76E7" w:rsidRDefault="009A1DE8" w:rsidP="006F298E">
            <w:pPr>
              <w:jc w:val="center"/>
              <w:rPr>
                <w:sz w:val="20"/>
                <w:lang w:val="pt-BR"/>
              </w:rPr>
            </w:pPr>
            <w:r w:rsidRPr="00FE76E7">
              <w:rPr>
                <w:sz w:val="20"/>
                <w:lang w:val="pt-BR"/>
              </w:rPr>
              <w:t>G.803 (03/00)</w:t>
            </w:r>
            <w:r>
              <w:rPr>
                <w:sz w:val="20"/>
                <w:lang w:val="pt-BR"/>
              </w:rPr>
              <w:t xml:space="preserve">, </w:t>
            </w:r>
            <w:r w:rsidRPr="00377C6A">
              <w:rPr>
                <w:sz w:val="20"/>
                <w:lang w:val="es-ES_tradnl"/>
              </w:rPr>
              <w:t>Amd1 (06/05)</w:t>
            </w:r>
            <w:r w:rsidRPr="00FE76E7">
              <w:rPr>
                <w:sz w:val="20"/>
                <w:lang w:val="pt-BR"/>
              </w:rPr>
              <w:br/>
              <w:t>G.810 (08/96), Corr1 (11/01)</w:t>
            </w:r>
            <w:r w:rsidRPr="00FE76E7">
              <w:rPr>
                <w:sz w:val="20"/>
                <w:lang w:val="pt-BR"/>
              </w:rPr>
              <w:br/>
              <w:t>G.811 (09/97)</w:t>
            </w:r>
            <w:r w:rsidRPr="00FE76E7">
              <w:rPr>
                <w:sz w:val="20"/>
                <w:lang w:val="pt-BR"/>
              </w:rPr>
              <w:br/>
              <w:t>G.812 (06/04), Err1 (03/05)</w:t>
            </w:r>
            <w:r w:rsidRPr="00FE76E7">
              <w:rPr>
                <w:sz w:val="20"/>
                <w:lang w:val="pt-BR"/>
              </w:rPr>
              <w:br/>
              <w:t xml:space="preserve">G.813 (03/03), Corr1 (06/05) </w:t>
            </w:r>
          </w:p>
        </w:tc>
        <w:tc>
          <w:tcPr>
            <w:tcW w:w="2615" w:type="dxa"/>
            <w:gridSpan w:val="2"/>
            <w:vAlign w:val="center"/>
          </w:tcPr>
          <w:p w:rsidR="009A1DE8" w:rsidRDefault="009A1DE8" w:rsidP="006F298E">
            <w:pPr>
              <w:jc w:val="center"/>
              <w:rPr>
                <w:sz w:val="20"/>
              </w:rPr>
            </w:pPr>
            <w:r>
              <w:rPr>
                <w:sz w:val="20"/>
              </w:rPr>
              <w:t>EN 300 462-1</w:t>
            </w:r>
            <w:r>
              <w:rPr>
                <w:sz w:val="20"/>
              </w:rPr>
              <w:br/>
              <w:t>EN 300 462-2</w:t>
            </w:r>
            <w:r>
              <w:rPr>
                <w:sz w:val="20"/>
              </w:rPr>
              <w:br/>
              <w:t>EN 300 462-3</w:t>
            </w:r>
            <w:r>
              <w:rPr>
                <w:sz w:val="20"/>
              </w:rPr>
              <w:br/>
              <w:t>EN 300 462-4</w:t>
            </w:r>
            <w:r>
              <w:rPr>
                <w:sz w:val="20"/>
              </w:rPr>
              <w:br/>
              <w:t>EN 300 462-5</w:t>
            </w:r>
            <w:r>
              <w:rPr>
                <w:sz w:val="20"/>
              </w:rPr>
              <w:br/>
              <w:t>EN 300 462-6</w:t>
            </w:r>
            <w:r>
              <w:rPr>
                <w:sz w:val="20"/>
              </w:rPr>
              <w:br/>
              <w:t>EN 300 417-6-1</w:t>
            </w:r>
            <w:r>
              <w:rPr>
                <w:sz w:val="20"/>
              </w:rPr>
              <w:br/>
              <w:t xml:space="preserve">DEG/TM-01080 (03/99) </w:t>
            </w:r>
          </w:p>
        </w:tc>
        <w:tc>
          <w:tcPr>
            <w:tcW w:w="2604" w:type="dxa"/>
            <w:gridSpan w:val="2"/>
            <w:vAlign w:val="center"/>
          </w:tcPr>
          <w:p w:rsidR="009A1DE8" w:rsidRDefault="009A1DE8" w:rsidP="006F298E">
            <w:pPr>
              <w:jc w:val="center"/>
              <w:rPr>
                <w:sz w:val="20"/>
              </w:rPr>
            </w:pPr>
            <w:r w:rsidRPr="00521A56">
              <w:rPr>
                <w:sz w:val="20"/>
              </w:rPr>
              <w:t>ATIS-0900101.2006</w:t>
            </w:r>
            <w:r>
              <w:rPr>
                <w:sz w:val="20"/>
              </w:rPr>
              <w:t xml:space="preserve"> (11/06) </w:t>
            </w:r>
            <w:r w:rsidRPr="00094EF5">
              <w:rPr>
                <w:sz w:val="20"/>
              </w:rPr>
              <w:t>ATIS-0900105.09.1996</w:t>
            </w:r>
            <w:r w:rsidRPr="00094EF5" w:rsidDel="00094EF5">
              <w:rPr>
                <w:sz w:val="20"/>
              </w:rPr>
              <w:t xml:space="preserve"> </w:t>
            </w:r>
            <w:r>
              <w:rPr>
                <w:sz w:val="20"/>
              </w:rPr>
              <w:t>(R2008)</w:t>
            </w:r>
            <w:r>
              <w:rPr>
                <w:sz w:val="20"/>
              </w:rPr>
              <w:br/>
            </w:r>
          </w:p>
        </w:tc>
      </w:tr>
      <w:tr w:rsidR="009A1DE8" w:rsidTr="006F298E">
        <w:trPr>
          <w:gridBefore w:val="1"/>
          <w:wBefore w:w="7" w:type="dxa"/>
          <w:jc w:val="center"/>
        </w:trPr>
        <w:tc>
          <w:tcPr>
            <w:tcW w:w="1576" w:type="dxa"/>
            <w:gridSpan w:val="2"/>
            <w:vAlign w:val="center"/>
          </w:tcPr>
          <w:p w:rsidR="009A1DE8" w:rsidRDefault="009A1DE8" w:rsidP="006F298E">
            <w:pPr>
              <w:jc w:val="center"/>
              <w:rPr>
                <w:sz w:val="20"/>
              </w:rPr>
            </w:pPr>
            <w:r>
              <w:rPr>
                <w:sz w:val="20"/>
              </w:rPr>
              <w:t xml:space="preserve">Test signals </w:t>
            </w:r>
          </w:p>
        </w:tc>
        <w:tc>
          <w:tcPr>
            <w:tcW w:w="2521" w:type="dxa"/>
            <w:gridSpan w:val="2"/>
            <w:vAlign w:val="center"/>
          </w:tcPr>
          <w:p w:rsidR="009A1DE8" w:rsidRDefault="009A1DE8" w:rsidP="006F298E">
            <w:pPr>
              <w:jc w:val="center"/>
              <w:rPr>
                <w:sz w:val="20"/>
              </w:rPr>
            </w:pPr>
            <w:r>
              <w:rPr>
                <w:sz w:val="20"/>
              </w:rPr>
              <w:t>O.150 (05/96), Corr1 (05/02)</w:t>
            </w:r>
            <w:r>
              <w:rPr>
                <w:sz w:val="20"/>
              </w:rPr>
              <w:br/>
              <w:t>O.181 (05/02)</w:t>
            </w:r>
          </w:p>
        </w:tc>
        <w:tc>
          <w:tcPr>
            <w:tcW w:w="2615" w:type="dxa"/>
            <w:gridSpan w:val="2"/>
            <w:vAlign w:val="center"/>
          </w:tcPr>
          <w:p w:rsidR="009A1DE8" w:rsidRDefault="009A1DE8" w:rsidP="006F298E">
            <w:pPr>
              <w:jc w:val="center"/>
              <w:rPr>
                <w:sz w:val="20"/>
              </w:rPr>
            </w:pPr>
            <w:r>
              <w:rPr>
                <w:sz w:val="20"/>
              </w:rPr>
              <w:t xml:space="preserve">- </w:t>
            </w:r>
          </w:p>
        </w:tc>
        <w:tc>
          <w:tcPr>
            <w:tcW w:w="2604" w:type="dxa"/>
            <w:gridSpan w:val="2"/>
            <w:vAlign w:val="center"/>
          </w:tcPr>
          <w:p w:rsidR="009A1DE8" w:rsidRDefault="009A1DE8" w:rsidP="006F298E">
            <w:pPr>
              <w:jc w:val="center"/>
              <w:rPr>
                <w:sz w:val="20"/>
              </w:rPr>
            </w:pPr>
            <w:r>
              <w:rPr>
                <w:sz w:val="20"/>
              </w:rPr>
              <w:t xml:space="preserve">- </w:t>
            </w:r>
          </w:p>
        </w:tc>
      </w:tr>
    </w:tbl>
    <w:p w:rsidR="009A1DE8" w:rsidRDefault="009A1DE8" w:rsidP="009A1DE8"/>
    <w:p w:rsidR="009A1DE8" w:rsidRDefault="009A1DE8" w:rsidP="009A1DE8">
      <w:pPr>
        <w:pStyle w:val="Heading2"/>
      </w:pPr>
      <w:bookmarkStart w:id="1032" w:name="_Toc10880898"/>
      <w:r>
        <w:lastRenderedPageBreak/>
        <w:t>7.3</w:t>
      </w:r>
      <w:r>
        <w:tab/>
        <w:t>ITU-T Recommendations on the OTN Transport Plane</w:t>
      </w:r>
      <w:bookmarkEnd w:id="1032"/>
    </w:p>
    <w:p w:rsidR="009A1DE8" w:rsidRDefault="009A1DE8" w:rsidP="009A1DE8">
      <w:r>
        <w:t>The following table lists all of the known ITU-T Recommendations specifically related to the OTN Transport Plane.  Many also apply to other types of optical networks.</w:t>
      </w:r>
    </w:p>
    <w:p w:rsidR="009A1DE8" w:rsidRDefault="009A1DE8" w:rsidP="009A1DE8"/>
    <w:p w:rsidR="009A1DE8" w:rsidRDefault="009A1DE8" w:rsidP="009A1DE8">
      <w:pPr>
        <w:pStyle w:val="Caption"/>
        <w:keepNext/>
        <w:rPr>
          <w:rFonts w:ascii="Times New Roman" w:hAnsi="Times New Roman"/>
          <w:lang w:val="en-GB"/>
        </w:rPr>
      </w:pPr>
      <w:r>
        <w:rPr>
          <w:rFonts w:ascii="Times New Roman" w:hAnsi="Times New Roman"/>
          <w:lang w:val="en-GB"/>
        </w:rPr>
        <w:t>TABLE 7-3/OTNT:  ITU-T Recommendations on the OTN Transport Plane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890"/>
        <w:gridCol w:w="6887"/>
        <w:gridCol w:w="673"/>
      </w:tblGrid>
      <w:tr w:rsidR="009A1DE8" w:rsidTr="006F298E">
        <w:trPr>
          <w:cantSplit/>
          <w:tblHeader/>
          <w:jc w:val="center"/>
        </w:trPr>
        <w:tc>
          <w:tcPr>
            <w:tcW w:w="1890" w:type="dxa"/>
            <w:vAlign w:val="center"/>
          </w:tcPr>
          <w:p w:rsidR="009A1DE8" w:rsidRDefault="00202477" w:rsidP="006F298E">
            <w:pPr>
              <w:jc w:val="center"/>
              <w:rPr>
                <w:b/>
                <w:sz w:val="20"/>
                <w:lang w:eastAsia="ja-JP"/>
              </w:rPr>
            </w:pPr>
            <w:r>
              <w:rPr>
                <w:b/>
                <w:sz w:val="20"/>
              </w:rPr>
              <w:fldChar w:fldCharType="begin"/>
            </w:r>
            <w:r w:rsidR="009A1DE8">
              <w:rPr>
                <w:b/>
                <w:sz w:val="20"/>
              </w:rPr>
              <w:instrText>PRIVATE</w:instrText>
            </w:r>
            <w:r>
              <w:rPr>
                <w:b/>
                <w:sz w:val="20"/>
              </w:rPr>
              <w:fldChar w:fldCharType="end"/>
            </w:r>
          </w:p>
        </w:tc>
        <w:tc>
          <w:tcPr>
            <w:tcW w:w="6887" w:type="dxa"/>
            <w:vAlign w:val="center"/>
          </w:tcPr>
          <w:p w:rsidR="009A1DE8" w:rsidRDefault="009A1DE8" w:rsidP="006F298E">
            <w:pPr>
              <w:jc w:val="center"/>
              <w:rPr>
                <w:b/>
                <w:sz w:val="20"/>
              </w:rPr>
            </w:pPr>
            <w:r>
              <w:rPr>
                <w:b/>
                <w:sz w:val="20"/>
              </w:rPr>
              <w:t>ITU-T Published Recommendation</w:t>
            </w:r>
            <w:r>
              <w:rPr>
                <w:rFonts w:hint="eastAsia"/>
                <w:b/>
                <w:sz w:val="20"/>
                <w:lang w:eastAsia="ja-JP"/>
              </w:rPr>
              <w:t>s</w:t>
            </w:r>
            <w:r>
              <w:rPr>
                <w:b/>
                <w:sz w:val="20"/>
              </w:rPr>
              <w:t xml:space="preserve"> </w:t>
            </w:r>
          </w:p>
        </w:tc>
        <w:tc>
          <w:tcPr>
            <w:tcW w:w="673" w:type="dxa"/>
            <w:vAlign w:val="center"/>
          </w:tcPr>
          <w:p w:rsidR="009A1DE8" w:rsidRDefault="009A1DE8" w:rsidP="006F298E">
            <w:pPr>
              <w:jc w:val="center"/>
              <w:rPr>
                <w:b/>
                <w:sz w:val="20"/>
              </w:rPr>
            </w:pPr>
            <w:r>
              <w:rPr>
                <w:b/>
                <w:sz w:val="20"/>
              </w:rPr>
              <w:t>Publ.</w:t>
            </w:r>
          </w:p>
        </w:tc>
      </w:tr>
      <w:tr w:rsidR="009A1DE8" w:rsidTr="006F298E">
        <w:trPr>
          <w:cantSplit/>
          <w:jc w:val="center"/>
        </w:trPr>
        <w:tc>
          <w:tcPr>
            <w:tcW w:w="1890" w:type="dxa"/>
            <w:vAlign w:val="center"/>
          </w:tcPr>
          <w:p w:rsidR="009A1DE8" w:rsidRDefault="009A1DE8" w:rsidP="006F298E">
            <w:pPr>
              <w:rPr>
                <w:sz w:val="20"/>
              </w:rPr>
            </w:pPr>
            <w:r>
              <w:rPr>
                <w:sz w:val="20"/>
              </w:rPr>
              <w:t>Definitions</w:t>
            </w:r>
          </w:p>
        </w:tc>
        <w:tc>
          <w:tcPr>
            <w:tcW w:w="6887" w:type="dxa"/>
            <w:vAlign w:val="center"/>
          </w:tcPr>
          <w:p w:rsidR="009A1DE8" w:rsidRDefault="009A1DE8" w:rsidP="006F298E">
            <w:pPr>
              <w:rPr>
                <w:b/>
                <w:sz w:val="20"/>
              </w:rPr>
            </w:pPr>
            <w:r>
              <w:rPr>
                <w:b/>
                <w:sz w:val="20"/>
              </w:rPr>
              <w:t>G.870</w:t>
            </w:r>
            <w:r>
              <w:rPr>
                <w:sz w:val="20"/>
              </w:rPr>
              <w:t xml:space="preserve"> Definitions and Terminology for Optical Transport Networks (OTN)</w:t>
            </w:r>
          </w:p>
        </w:tc>
        <w:tc>
          <w:tcPr>
            <w:tcW w:w="673" w:type="dxa"/>
            <w:vAlign w:val="center"/>
          </w:tcPr>
          <w:p w:rsidR="009A1DE8" w:rsidRDefault="009A1DE8" w:rsidP="006F298E">
            <w:pPr>
              <w:jc w:val="center"/>
              <w:rPr>
                <w:sz w:val="20"/>
              </w:rPr>
            </w:pPr>
            <w:r>
              <w:rPr>
                <w:sz w:val="20"/>
              </w:rPr>
              <w:t>03/08</w:t>
            </w:r>
          </w:p>
        </w:tc>
      </w:tr>
      <w:tr w:rsidR="009A1DE8" w:rsidTr="006F298E">
        <w:trPr>
          <w:cantSplit/>
          <w:jc w:val="center"/>
        </w:trPr>
        <w:tc>
          <w:tcPr>
            <w:tcW w:w="1890" w:type="dxa"/>
            <w:vAlign w:val="center"/>
          </w:tcPr>
          <w:p w:rsidR="009A1DE8" w:rsidRDefault="009A1DE8" w:rsidP="006F298E">
            <w:pPr>
              <w:rPr>
                <w:sz w:val="20"/>
              </w:rPr>
            </w:pPr>
            <w:r>
              <w:rPr>
                <w:sz w:val="20"/>
              </w:rPr>
              <w:t xml:space="preserve">Framework for Recommendations </w:t>
            </w:r>
          </w:p>
        </w:tc>
        <w:tc>
          <w:tcPr>
            <w:tcW w:w="6887" w:type="dxa"/>
            <w:vAlign w:val="center"/>
          </w:tcPr>
          <w:p w:rsidR="009A1DE8" w:rsidRDefault="009A1DE8" w:rsidP="006F298E">
            <w:pPr>
              <w:rPr>
                <w:sz w:val="20"/>
              </w:rPr>
            </w:pPr>
            <w:r>
              <w:rPr>
                <w:b/>
                <w:sz w:val="20"/>
              </w:rPr>
              <w:t>G.871/Y.1301</w:t>
            </w:r>
            <w:r>
              <w:rPr>
                <w:sz w:val="20"/>
              </w:rPr>
              <w:t xml:space="preserve"> Framework for Optical Transport Network Recommendations</w:t>
            </w:r>
          </w:p>
        </w:tc>
        <w:tc>
          <w:tcPr>
            <w:tcW w:w="673" w:type="dxa"/>
            <w:vAlign w:val="center"/>
          </w:tcPr>
          <w:p w:rsidR="009A1DE8" w:rsidRDefault="009A1DE8" w:rsidP="006F298E">
            <w:pPr>
              <w:jc w:val="center"/>
              <w:rPr>
                <w:sz w:val="20"/>
              </w:rPr>
            </w:pPr>
            <w:r>
              <w:rPr>
                <w:sz w:val="20"/>
              </w:rPr>
              <w:t>10/00</w:t>
            </w:r>
          </w:p>
        </w:tc>
      </w:tr>
      <w:tr w:rsidR="009A1DE8" w:rsidTr="006F298E">
        <w:trPr>
          <w:cantSplit/>
          <w:jc w:val="center"/>
        </w:trPr>
        <w:tc>
          <w:tcPr>
            <w:tcW w:w="1890" w:type="dxa"/>
            <w:vMerge w:val="restart"/>
            <w:vAlign w:val="center"/>
          </w:tcPr>
          <w:p w:rsidR="009A1DE8" w:rsidRDefault="009A1DE8" w:rsidP="006F298E">
            <w:pPr>
              <w:rPr>
                <w:sz w:val="20"/>
              </w:rPr>
            </w:pPr>
            <w:r>
              <w:rPr>
                <w:sz w:val="20"/>
              </w:rPr>
              <w:t xml:space="preserve">Architectural Aspects </w:t>
            </w:r>
          </w:p>
        </w:tc>
        <w:tc>
          <w:tcPr>
            <w:tcW w:w="6887" w:type="dxa"/>
            <w:vAlign w:val="center"/>
          </w:tcPr>
          <w:p w:rsidR="009A1DE8" w:rsidRDefault="009A1DE8" w:rsidP="006F298E">
            <w:pPr>
              <w:rPr>
                <w:sz w:val="20"/>
              </w:rPr>
            </w:pPr>
            <w:r>
              <w:rPr>
                <w:b/>
                <w:sz w:val="20"/>
              </w:rPr>
              <w:t>G.872</w:t>
            </w:r>
            <w:r>
              <w:rPr>
                <w:sz w:val="20"/>
              </w:rPr>
              <w:t xml:space="preserve"> Architecture of Optical Transport Networks</w:t>
            </w:r>
          </w:p>
        </w:tc>
        <w:tc>
          <w:tcPr>
            <w:tcW w:w="673" w:type="dxa"/>
            <w:vAlign w:val="center"/>
          </w:tcPr>
          <w:p w:rsidR="009A1DE8" w:rsidRDefault="009A1DE8" w:rsidP="006F298E">
            <w:pPr>
              <w:jc w:val="center"/>
              <w:rPr>
                <w:sz w:val="20"/>
              </w:rPr>
            </w:pPr>
            <w:r>
              <w:rPr>
                <w:sz w:val="20"/>
              </w:rPr>
              <w:t>11/01</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G.872 Amendment 1</w:t>
            </w:r>
            <w:r>
              <w:rPr>
                <w:sz w:val="20"/>
              </w:rPr>
              <w:t xml:space="preserve"> Architecture of Optical Transport Networks</w:t>
            </w:r>
          </w:p>
        </w:tc>
        <w:tc>
          <w:tcPr>
            <w:tcW w:w="673" w:type="dxa"/>
            <w:vAlign w:val="center"/>
          </w:tcPr>
          <w:p w:rsidR="009A1DE8" w:rsidRDefault="009A1DE8" w:rsidP="006F298E">
            <w:pPr>
              <w:jc w:val="center"/>
              <w:rPr>
                <w:sz w:val="20"/>
              </w:rPr>
            </w:pPr>
            <w:r>
              <w:rPr>
                <w:sz w:val="20"/>
              </w:rPr>
              <w:t>12/03</w:t>
            </w:r>
          </w:p>
        </w:tc>
      </w:tr>
      <w:tr w:rsidR="009A1DE8" w:rsidTr="006F298E">
        <w:trPr>
          <w:cantSplit/>
          <w:jc w:val="center"/>
        </w:trPr>
        <w:tc>
          <w:tcPr>
            <w:tcW w:w="1890" w:type="dxa"/>
            <w:tcBorders>
              <w:bottom w:val="single" w:sz="4" w:space="0" w:color="auto"/>
            </w:tcBorders>
            <w:vAlign w:val="center"/>
          </w:tcPr>
          <w:p w:rsidR="009A1DE8" w:rsidRDefault="009A1DE8" w:rsidP="006F298E">
            <w:pPr>
              <w:rPr>
                <w:sz w:val="20"/>
              </w:rPr>
            </w:pPr>
            <w:r>
              <w:rPr>
                <w:sz w:val="20"/>
              </w:rPr>
              <w:t xml:space="preserve">Control Plane </w:t>
            </w:r>
          </w:p>
        </w:tc>
        <w:tc>
          <w:tcPr>
            <w:tcW w:w="6887" w:type="dxa"/>
            <w:vAlign w:val="center"/>
          </w:tcPr>
          <w:p w:rsidR="009A1DE8" w:rsidRDefault="009A1DE8" w:rsidP="006F298E">
            <w:pPr>
              <w:rPr>
                <w:sz w:val="20"/>
              </w:rPr>
            </w:pPr>
            <w:r>
              <w:rPr>
                <w:sz w:val="20"/>
              </w:rPr>
              <w:t xml:space="preserve">ASTN/ASON recommendations are moved to specific ASTN/ASON standards page. </w:t>
            </w:r>
          </w:p>
        </w:tc>
        <w:tc>
          <w:tcPr>
            <w:tcW w:w="673" w:type="dxa"/>
            <w:vAlign w:val="center"/>
          </w:tcPr>
          <w:p w:rsidR="009A1DE8" w:rsidRDefault="009A1DE8" w:rsidP="006F298E">
            <w:pPr>
              <w:jc w:val="center"/>
              <w:rPr>
                <w:sz w:val="20"/>
              </w:rPr>
            </w:pPr>
          </w:p>
        </w:tc>
      </w:tr>
      <w:tr w:rsidR="009A1DE8" w:rsidTr="006F298E">
        <w:trPr>
          <w:cantSplit/>
          <w:jc w:val="center"/>
        </w:trPr>
        <w:tc>
          <w:tcPr>
            <w:tcW w:w="1890" w:type="dxa"/>
            <w:tcBorders>
              <w:bottom w:val="nil"/>
            </w:tcBorders>
            <w:vAlign w:val="center"/>
          </w:tcPr>
          <w:p w:rsidR="009A1DE8" w:rsidRDefault="009A1DE8" w:rsidP="006F298E">
            <w:pPr>
              <w:rPr>
                <w:sz w:val="20"/>
              </w:rPr>
            </w:pPr>
            <w:r>
              <w:rPr>
                <w:sz w:val="20"/>
              </w:rPr>
              <w:t>Structures &amp; Mapping</w:t>
            </w:r>
          </w:p>
        </w:tc>
        <w:tc>
          <w:tcPr>
            <w:tcW w:w="6887" w:type="dxa"/>
            <w:vAlign w:val="center"/>
          </w:tcPr>
          <w:p w:rsidR="009A1DE8" w:rsidRDefault="009A1DE8" w:rsidP="006F298E">
            <w:pPr>
              <w:rPr>
                <w:b/>
                <w:sz w:val="20"/>
                <w:lang w:eastAsia="ja-JP"/>
              </w:rPr>
            </w:pPr>
            <w:r>
              <w:rPr>
                <w:b/>
                <w:sz w:val="20"/>
              </w:rPr>
              <w:t>G.709/Y.1331</w:t>
            </w:r>
            <w:r>
              <w:rPr>
                <w:sz w:val="20"/>
              </w:rPr>
              <w:t xml:space="preserve"> Network node interface for the optical transport network (OTN) </w:t>
            </w:r>
          </w:p>
        </w:tc>
        <w:tc>
          <w:tcPr>
            <w:tcW w:w="673" w:type="dxa"/>
            <w:vAlign w:val="center"/>
          </w:tcPr>
          <w:p w:rsidR="009A1DE8" w:rsidDel="00BB7F77" w:rsidRDefault="009A1DE8" w:rsidP="006F298E">
            <w:pPr>
              <w:jc w:val="center"/>
              <w:rPr>
                <w:sz w:val="20"/>
              </w:rPr>
            </w:pPr>
            <w:r>
              <w:rPr>
                <w:rFonts w:hint="eastAsia"/>
                <w:sz w:val="20"/>
                <w:lang w:eastAsia="ja-JP"/>
              </w:rPr>
              <w:t>12</w:t>
            </w:r>
            <w:r>
              <w:rPr>
                <w:sz w:val="20"/>
              </w:rPr>
              <w:t>/0</w:t>
            </w:r>
            <w:r>
              <w:rPr>
                <w:rFonts w:hint="eastAsia"/>
                <w:sz w:val="20"/>
                <w:lang w:eastAsia="ja-JP"/>
              </w:rPr>
              <w:t>9</w:t>
            </w:r>
          </w:p>
        </w:tc>
      </w:tr>
      <w:tr w:rsidR="009A1DE8" w:rsidTr="006F298E">
        <w:trPr>
          <w:cantSplit/>
          <w:jc w:val="center"/>
        </w:trPr>
        <w:tc>
          <w:tcPr>
            <w:tcW w:w="1890" w:type="dxa"/>
            <w:tcBorders>
              <w:top w:val="nil"/>
              <w:bottom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rFonts w:hint="eastAsia"/>
                <w:b/>
                <w:sz w:val="20"/>
                <w:lang w:eastAsia="ja-JP"/>
              </w:rPr>
              <w:t xml:space="preserve">G.709/Y.1331 </w:t>
            </w:r>
            <w:r w:rsidRPr="00837725">
              <w:rPr>
                <w:rFonts w:hint="eastAsia"/>
                <w:sz w:val="20"/>
                <w:lang w:eastAsia="ja-JP"/>
              </w:rPr>
              <w:t>Erratum 1</w:t>
            </w:r>
          </w:p>
        </w:tc>
        <w:tc>
          <w:tcPr>
            <w:tcW w:w="673" w:type="dxa"/>
            <w:vAlign w:val="center"/>
          </w:tcPr>
          <w:p w:rsidR="009A1DE8" w:rsidRDefault="009A1DE8" w:rsidP="006F298E">
            <w:pPr>
              <w:jc w:val="center"/>
              <w:rPr>
                <w:sz w:val="20"/>
                <w:lang w:eastAsia="ja-JP"/>
              </w:rPr>
            </w:pPr>
            <w:r>
              <w:rPr>
                <w:rFonts w:hint="eastAsia"/>
                <w:sz w:val="20"/>
                <w:lang w:eastAsia="ja-JP"/>
              </w:rPr>
              <w:t>05/10</w:t>
            </w:r>
          </w:p>
        </w:tc>
      </w:tr>
      <w:tr w:rsidR="009A1DE8" w:rsidTr="006F298E">
        <w:trPr>
          <w:cantSplit/>
          <w:jc w:val="center"/>
        </w:trPr>
        <w:tc>
          <w:tcPr>
            <w:tcW w:w="1890" w:type="dxa"/>
            <w:tcBorders>
              <w:top w:val="nil"/>
              <w:bottom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b/>
                <w:sz w:val="20"/>
              </w:rPr>
              <w:t>G.975</w:t>
            </w:r>
            <w:r>
              <w:rPr>
                <w:sz w:val="20"/>
              </w:rPr>
              <w:t xml:space="preserve"> Forward Error Correction</w:t>
            </w:r>
          </w:p>
        </w:tc>
        <w:tc>
          <w:tcPr>
            <w:tcW w:w="673" w:type="dxa"/>
            <w:vAlign w:val="center"/>
          </w:tcPr>
          <w:p w:rsidR="009A1DE8" w:rsidDel="00BB7F77" w:rsidRDefault="009A1DE8" w:rsidP="006F298E">
            <w:pPr>
              <w:jc w:val="center"/>
              <w:rPr>
                <w:sz w:val="20"/>
              </w:rPr>
            </w:pPr>
            <w:r>
              <w:rPr>
                <w:sz w:val="20"/>
              </w:rPr>
              <w:t>10/00</w:t>
            </w:r>
          </w:p>
        </w:tc>
      </w:tr>
      <w:tr w:rsidR="009A1DE8" w:rsidTr="006F298E">
        <w:trPr>
          <w:cantSplit/>
          <w:jc w:val="center"/>
        </w:trPr>
        <w:tc>
          <w:tcPr>
            <w:tcW w:w="1890" w:type="dxa"/>
            <w:tcBorders>
              <w:top w:val="nil"/>
              <w:bottom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b/>
                <w:sz w:val="20"/>
              </w:rPr>
              <w:t>G.798</w:t>
            </w:r>
            <w:r>
              <w:rPr>
                <w:sz w:val="20"/>
              </w:rPr>
              <w:t xml:space="preserve"> Characteristics of optical transport network (OTN) equipment functional blocks</w:t>
            </w:r>
          </w:p>
        </w:tc>
        <w:tc>
          <w:tcPr>
            <w:tcW w:w="673" w:type="dxa"/>
            <w:vAlign w:val="center"/>
          </w:tcPr>
          <w:p w:rsidR="009A1DE8" w:rsidDel="00BB7F77" w:rsidRDefault="009A1DE8" w:rsidP="006F298E">
            <w:pPr>
              <w:jc w:val="center"/>
              <w:rPr>
                <w:sz w:val="20"/>
              </w:rPr>
            </w:pPr>
            <w:r>
              <w:rPr>
                <w:sz w:val="20"/>
              </w:rPr>
              <w:t>12/06</w:t>
            </w:r>
          </w:p>
        </w:tc>
      </w:tr>
      <w:tr w:rsidR="009A1DE8" w:rsidTr="006F298E">
        <w:trPr>
          <w:cantSplit/>
          <w:jc w:val="center"/>
        </w:trPr>
        <w:tc>
          <w:tcPr>
            <w:tcW w:w="1890" w:type="dxa"/>
            <w:tcBorders>
              <w:top w:val="nil"/>
              <w:bottom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b/>
                <w:sz w:val="20"/>
              </w:rPr>
              <w:t>G.798 Amendment 1</w:t>
            </w:r>
          </w:p>
        </w:tc>
        <w:tc>
          <w:tcPr>
            <w:tcW w:w="673" w:type="dxa"/>
            <w:vAlign w:val="center"/>
          </w:tcPr>
          <w:p w:rsidR="009A1DE8" w:rsidDel="00BB7F77" w:rsidRDefault="009A1DE8" w:rsidP="006F298E">
            <w:pPr>
              <w:jc w:val="center"/>
              <w:rPr>
                <w:sz w:val="20"/>
              </w:rPr>
            </w:pPr>
            <w:r>
              <w:rPr>
                <w:sz w:val="20"/>
              </w:rPr>
              <w:t>12/08</w:t>
            </w:r>
          </w:p>
        </w:tc>
      </w:tr>
      <w:tr w:rsidR="009A1DE8" w:rsidTr="006F298E">
        <w:trPr>
          <w:cantSplit/>
          <w:jc w:val="center"/>
        </w:trPr>
        <w:tc>
          <w:tcPr>
            <w:tcW w:w="1890" w:type="dxa"/>
            <w:tcBorders>
              <w:top w:val="nil"/>
              <w:bottom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b/>
                <w:sz w:val="20"/>
              </w:rPr>
              <w:t>G.798 Corrigendum 1</w:t>
            </w:r>
          </w:p>
        </w:tc>
        <w:tc>
          <w:tcPr>
            <w:tcW w:w="673" w:type="dxa"/>
            <w:vAlign w:val="center"/>
          </w:tcPr>
          <w:p w:rsidR="009A1DE8" w:rsidDel="00BB7F77" w:rsidRDefault="009A1DE8" w:rsidP="006F298E">
            <w:pPr>
              <w:jc w:val="center"/>
              <w:rPr>
                <w:sz w:val="20"/>
              </w:rPr>
            </w:pPr>
            <w:r>
              <w:rPr>
                <w:sz w:val="20"/>
              </w:rPr>
              <w:t>01/09</w:t>
            </w:r>
          </w:p>
        </w:tc>
      </w:tr>
      <w:tr w:rsidR="009A1DE8" w:rsidTr="006F298E">
        <w:trPr>
          <w:cantSplit/>
          <w:jc w:val="center"/>
        </w:trPr>
        <w:tc>
          <w:tcPr>
            <w:tcW w:w="1890" w:type="dxa"/>
            <w:tcBorders>
              <w:top w:val="nil"/>
              <w:bottom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b/>
                <w:sz w:val="20"/>
              </w:rPr>
              <w:t>G.806</w:t>
            </w:r>
            <w:r>
              <w:rPr>
                <w:sz w:val="20"/>
              </w:rPr>
              <w:t xml:space="preserve"> Characteristics of transport equipment - Description Methodology and Generic Functionality</w:t>
            </w:r>
          </w:p>
        </w:tc>
        <w:tc>
          <w:tcPr>
            <w:tcW w:w="673" w:type="dxa"/>
            <w:vAlign w:val="center"/>
          </w:tcPr>
          <w:p w:rsidR="009A1DE8" w:rsidDel="00BB7F77" w:rsidRDefault="009A1DE8" w:rsidP="006F298E">
            <w:pPr>
              <w:jc w:val="center"/>
              <w:rPr>
                <w:sz w:val="20"/>
              </w:rPr>
            </w:pPr>
            <w:r>
              <w:rPr>
                <w:sz w:val="20"/>
              </w:rPr>
              <w:t>01/09</w:t>
            </w:r>
          </w:p>
        </w:tc>
      </w:tr>
      <w:tr w:rsidR="009A1DE8" w:rsidTr="006F298E">
        <w:trPr>
          <w:cantSplit/>
          <w:jc w:val="center"/>
        </w:trPr>
        <w:tc>
          <w:tcPr>
            <w:tcW w:w="1890" w:type="dxa"/>
            <w:tcBorders>
              <w:top w:val="nil"/>
              <w:bottom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b/>
                <w:sz w:val="20"/>
              </w:rPr>
              <w:t>G.7041</w:t>
            </w:r>
            <w:r>
              <w:rPr>
                <w:sz w:val="20"/>
              </w:rPr>
              <w:t>Generic Framing Procedure</w:t>
            </w:r>
          </w:p>
        </w:tc>
        <w:tc>
          <w:tcPr>
            <w:tcW w:w="673" w:type="dxa"/>
            <w:vAlign w:val="center"/>
          </w:tcPr>
          <w:p w:rsidR="009A1DE8" w:rsidDel="00BB7F77" w:rsidRDefault="009A1DE8" w:rsidP="006F298E">
            <w:pPr>
              <w:jc w:val="center"/>
              <w:rPr>
                <w:sz w:val="20"/>
              </w:rPr>
            </w:pPr>
            <w:r>
              <w:rPr>
                <w:sz w:val="20"/>
              </w:rPr>
              <w:t>10/08</w:t>
            </w:r>
          </w:p>
        </w:tc>
      </w:tr>
      <w:tr w:rsidR="009A1DE8" w:rsidTr="006F298E">
        <w:trPr>
          <w:cantSplit/>
          <w:jc w:val="center"/>
        </w:trPr>
        <w:tc>
          <w:tcPr>
            <w:tcW w:w="1890" w:type="dxa"/>
            <w:tcBorders>
              <w:top w:val="nil"/>
              <w:bottom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b/>
                <w:sz w:val="20"/>
              </w:rPr>
              <w:t>G.7041 Amendment 1</w:t>
            </w:r>
          </w:p>
        </w:tc>
        <w:tc>
          <w:tcPr>
            <w:tcW w:w="673" w:type="dxa"/>
            <w:vAlign w:val="center"/>
          </w:tcPr>
          <w:p w:rsidR="009A1DE8" w:rsidDel="00BB7F77" w:rsidRDefault="009A1DE8" w:rsidP="006F298E">
            <w:pPr>
              <w:jc w:val="center"/>
              <w:rPr>
                <w:sz w:val="20"/>
              </w:rPr>
            </w:pPr>
            <w:r>
              <w:rPr>
                <w:sz w:val="20"/>
              </w:rPr>
              <w:t>01/09</w:t>
            </w:r>
          </w:p>
        </w:tc>
      </w:tr>
      <w:tr w:rsidR="009A1DE8" w:rsidTr="006F298E">
        <w:trPr>
          <w:cantSplit/>
          <w:jc w:val="center"/>
        </w:trPr>
        <w:tc>
          <w:tcPr>
            <w:tcW w:w="1890" w:type="dxa"/>
            <w:tcBorders>
              <w:top w:val="nil"/>
              <w:bottom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b/>
                <w:sz w:val="20"/>
              </w:rPr>
              <w:t xml:space="preserve">G.7042 </w:t>
            </w:r>
            <w:r w:rsidRPr="00AC3423">
              <w:rPr>
                <w:sz w:val="20"/>
              </w:rPr>
              <w:t>Link capacity adjustment scheme (LCAS) for virtual concatenated signals</w:t>
            </w:r>
          </w:p>
        </w:tc>
        <w:tc>
          <w:tcPr>
            <w:tcW w:w="673" w:type="dxa"/>
            <w:vAlign w:val="center"/>
          </w:tcPr>
          <w:p w:rsidR="009A1DE8" w:rsidDel="00BB7F77" w:rsidRDefault="009A1DE8" w:rsidP="006F298E">
            <w:pPr>
              <w:jc w:val="center"/>
              <w:rPr>
                <w:sz w:val="20"/>
              </w:rPr>
            </w:pPr>
            <w:r>
              <w:rPr>
                <w:sz w:val="20"/>
              </w:rPr>
              <w:t>03/06</w:t>
            </w:r>
          </w:p>
        </w:tc>
      </w:tr>
      <w:tr w:rsidR="009A1DE8" w:rsidTr="006F298E">
        <w:trPr>
          <w:cantSplit/>
          <w:jc w:val="center"/>
        </w:trPr>
        <w:tc>
          <w:tcPr>
            <w:tcW w:w="1890" w:type="dxa"/>
            <w:tcBorders>
              <w:top w:val="nil"/>
            </w:tcBorders>
            <w:vAlign w:val="center"/>
          </w:tcPr>
          <w:p w:rsidR="009A1DE8" w:rsidRDefault="009A1DE8" w:rsidP="006F298E">
            <w:pPr>
              <w:rPr>
                <w:sz w:val="20"/>
              </w:rPr>
            </w:pPr>
          </w:p>
        </w:tc>
        <w:tc>
          <w:tcPr>
            <w:tcW w:w="6887" w:type="dxa"/>
            <w:vAlign w:val="center"/>
          </w:tcPr>
          <w:p w:rsidR="009A1DE8" w:rsidRDefault="009A1DE8" w:rsidP="006F298E">
            <w:pPr>
              <w:rPr>
                <w:b/>
                <w:sz w:val="20"/>
                <w:lang w:eastAsia="ja-JP"/>
              </w:rPr>
            </w:pPr>
            <w:r>
              <w:rPr>
                <w:b/>
                <w:sz w:val="20"/>
              </w:rPr>
              <w:t xml:space="preserve"> G.Sup43 </w:t>
            </w:r>
            <w:r w:rsidRPr="006F35A8">
              <w:rPr>
                <w:sz w:val="20"/>
              </w:rPr>
              <w:t>Transport of IEEE 10GBASE-R in optical transport networks (OTN)</w:t>
            </w:r>
          </w:p>
        </w:tc>
        <w:tc>
          <w:tcPr>
            <w:tcW w:w="673" w:type="dxa"/>
            <w:vAlign w:val="center"/>
          </w:tcPr>
          <w:p w:rsidR="009A1DE8" w:rsidDel="00BB7F77" w:rsidRDefault="009A1DE8" w:rsidP="006F298E">
            <w:pPr>
              <w:jc w:val="center"/>
              <w:rPr>
                <w:sz w:val="20"/>
              </w:rPr>
            </w:pPr>
            <w:r>
              <w:rPr>
                <w:sz w:val="20"/>
              </w:rPr>
              <w:t>01/09</w:t>
            </w:r>
          </w:p>
        </w:tc>
      </w:tr>
      <w:tr w:rsidR="009A1DE8" w:rsidTr="006F298E">
        <w:trPr>
          <w:cantSplit/>
          <w:trHeight w:val="246"/>
          <w:jc w:val="center"/>
        </w:trPr>
        <w:tc>
          <w:tcPr>
            <w:tcW w:w="1890" w:type="dxa"/>
            <w:vMerge w:val="restart"/>
            <w:vAlign w:val="center"/>
          </w:tcPr>
          <w:p w:rsidR="009A1DE8" w:rsidRDefault="009A1DE8" w:rsidP="006F298E">
            <w:pPr>
              <w:rPr>
                <w:sz w:val="20"/>
              </w:rPr>
            </w:pPr>
            <w:r>
              <w:rPr>
                <w:sz w:val="20"/>
              </w:rPr>
              <w:t xml:space="preserve">Protection Switching </w:t>
            </w:r>
          </w:p>
        </w:tc>
        <w:tc>
          <w:tcPr>
            <w:tcW w:w="6887" w:type="dxa"/>
            <w:vAlign w:val="center"/>
          </w:tcPr>
          <w:p w:rsidR="009A1DE8" w:rsidRDefault="009A1DE8" w:rsidP="006F298E">
            <w:pPr>
              <w:rPr>
                <w:sz w:val="20"/>
              </w:rPr>
            </w:pPr>
            <w:r>
              <w:rPr>
                <w:b/>
                <w:sz w:val="20"/>
              </w:rPr>
              <w:t>G.808.1</w:t>
            </w:r>
            <w:r>
              <w:rPr>
                <w:sz w:val="20"/>
              </w:rPr>
              <w:t xml:space="preserve"> Generic protection switching - Linear trail and subnetwork protection </w:t>
            </w:r>
          </w:p>
        </w:tc>
        <w:tc>
          <w:tcPr>
            <w:tcW w:w="673" w:type="dxa"/>
            <w:vAlign w:val="center"/>
          </w:tcPr>
          <w:p w:rsidR="009A1DE8" w:rsidRDefault="009A1DE8" w:rsidP="006F298E">
            <w:pPr>
              <w:jc w:val="center"/>
              <w:rPr>
                <w:sz w:val="20"/>
              </w:rPr>
            </w:pPr>
            <w:r>
              <w:rPr>
                <w:sz w:val="20"/>
              </w:rPr>
              <w:t>03/06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G.808.1 Amendment 1</w:t>
            </w:r>
          </w:p>
        </w:tc>
        <w:tc>
          <w:tcPr>
            <w:tcW w:w="673" w:type="dxa"/>
            <w:vAlign w:val="center"/>
          </w:tcPr>
          <w:p w:rsidR="009A1DE8" w:rsidRDefault="009A1DE8" w:rsidP="006F298E">
            <w:pPr>
              <w:jc w:val="center"/>
              <w:rPr>
                <w:sz w:val="20"/>
              </w:rPr>
            </w:pPr>
            <w:r>
              <w:rPr>
                <w:sz w:val="20"/>
              </w:rPr>
              <w:t>01/09</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G.873.1</w:t>
            </w:r>
            <w:r>
              <w:rPr>
                <w:sz w:val="20"/>
              </w:rPr>
              <w:t xml:space="preserve"> Optical Transport network (OTN) - Linear Protection</w:t>
            </w:r>
          </w:p>
        </w:tc>
        <w:tc>
          <w:tcPr>
            <w:tcW w:w="673" w:type="dxa"/>
            <w:vAlign w:val="center"/>
          </w:tcPr>
          <w:p w:rsidR="009A1DE8" w:rsidRDefault="009A1DE8" w:rsidP="006F298E">
            <w:pPr>
              <w:jc w:val="center"/>
              <w:rPr>
                <w:sz w:val="20"/>
              </w:rPr>
            </w:pPr>
            <w:r>
              <w:rPr>
                <w:sz w:val="20"/>
              </w:rPr>
              <w:t>03/06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 xml:space="preserve">G.Imp873.1 </w:t>
            </w:r>
            <w:r>
              <w:rPr>
                <w:sz w:val="20"/>
              </w:rPr>
              <w:t>Implementer's Guide</w:t>
            </w:r>
          </w:p>
        </w:tc>
        <w:tc>
          <w:tcPr>
            <w:tcW w:w="673" w:type="dxa"/>
            <w:vAlign w:val="center"/>
          </w:tcPr>
          <w:p w:rsidR="009A1DE8" w:rsidRDefault="009A1DE8" w:rsidP="006F298E">
            <w:pPr>
              <w:jc w:val="center"/>
              <w:rPr>
                <w:sz w:val="20"/>
              </w:rPr>
            </w:pPr>
            <w:r>
              <w:rPr>
                <w:sz w:val="20"/>
              </w:rPr>
              <w:t>05/05</w:t>
            </w:r>
          </w:p>
        </w:tc>
      </w:tr>
      <w:tr w:rsidR="009A1DE8" w:rsidTr="006F298E">
        <w:trPr>
          <w:cantSplit/>
          <w:jc w:val="center"/>
        </w:trPr>
        <w:tc>
          <w:tcPr>
            <w:tcW w:w="1890" w:type="dxa"/>
            <w:vMerge w:val="restart"/>
            <w:vAlign w:val="center"/>
          </w:tcPr>
          <w:p w:rsidR="009A1DE8" w:rsidRDefault="009A1DE8" w:rsidP="006F298E">
            <w:pPr>
              <w:rPr>
                <w:sz w:val="20"/>
              </w:rPr>
            </w:pPr>
            <w:r>
              <w:rPr>
                <w:sz w:val="20"/>
              </w:rPr>
              <w:t xml:space="preserve">Management Aspects </w:t>
            </w:r>
          </w:p>
        </w:tc>
        <w:tc>
          <w:tcPr>
            <w:tcW w:w="6887" w:type="dxa"/>
            <w:vAlign w:val="center"/>
          </w:tcPr>
          <w:p w:rsidR="009A1DE8" w:rsidRDefault="009A1DE8" w:rsidP="006F298E">
            <w:pPr>
              <w:rPr>
                <w:sz w:val="20"/>
              </w:rPr>
            </w:pPr>
            <w:r>
              <w:rPr>
                <w:b/>
                <w:sz w:val="20"/>
              </w:rPr>
              <w:t>G.874</w:t>
            </w:r>
            <w:r>
              <w:rPr>
                <w:sz w:val="20"/>
              </w:rPr>
              <w:t xml:space="preserve"> Management aspects of the optical transport network element </w:t>
            </w:r>
          </w:p>
        </w:tc>
        <w:tc>
          <w:tcPr>
            <w:tcW w:w="673" w:type="dxa"/>
            <w:vAlign w:val="center"/>
          </w:tcPr>
          <w:p w:rsidR="009A1DE8" w:rsidRDefault="009A1DE8" w:rsidP="006F298E">
            <w:pPr>
              <w:jc w:val="center"/>
              <w:rPr>
                <w:sz w:val="20"/>
              </w:rPr>
            </w:pPr>
            <w:r>
              <w:rPr>
                <w:sz w:val="20"/>
              </w:rPr>
              <w:t>03/08</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Pr="00295EC4" w:rsidRDefault="009A1DE8" w:rsidP="006F298E">
            <w:pPr>
              <w:rPr>
                <w:bCs/>
                <w:sz w:val="20"/>
              </w:rPr>
            </w:pPr>
            <w:r>
              <w:rPr>
                <w:b/>
                <w:sz w:val="20"/>
              </w:rPr>
              <w:t xml:space="preserve">G.Imp874 </w:t>
            </w:r>
            <w:r>
              <w:rPr>
                <w:bCs/>
                <w:sz w:val="20"/>
              </w:rPr>
              <w:t>Implementer's Guide</w:t>
            </w:r>
          </w:p>
        </w:tc>
        <w:tc>
          <w:tcPr>
            <w:tcW w:w="673" w:type="dxa"/>
            <w:vAlign w:val="center"/>
          </w:tcPr>
          <w:p w:rsidR="009A1DE8" w:rsidRDefault="009A1DE8" w:rsidP="006F298E">
            <w:pPr>
              <w:jc w:val="center"/>
              <w:rPr>
                <w:sz w:val="20"/>
              </w:rPr>
            </w:pPr>
            <w:r>
              <w:rPr>
                <w:sz w:val="20"/>
              </w:rPr>
              <w:t>05/05</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G.874.1</w:t>
            </w:r>
            <w:r>
              <w:rPr>
                <w:sz w:val="20"/>
              </w:rPr>
              <w:t xml:space="preserve"> Optical Transport Network (OTN) Protocol-Neutral Management Information Model For The Network Element View</w:t>
            </w:r>
          </w:p>
        </w:tc>
        <w:tc>
          <w:tcPr>
            <w:tcW w:w="673" w:type="dxa"/>
            <w:vAlign w:val="center"/>
          </w:tcPr>
          <w:p w:rsidR="009A1DE8" w:rsidRDefault="009A1DE8" w:rsidP="006F298E">
            <w:pPr>
              <w:jc w:val="center"/>
              <w:rPr>
                <w:sz w:val="20"/>
              </w:rPr>
            </w:pPr>
            <w:r>
              <w:rPr>
                <w:sz w:val="20"/>
              </w:rPr>
              <w:t>01/02</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Pr="00295EC4" w:rsidRDefault="009A1DE8" w:rsidP="006F298E">
            <w:pPr>
              <w:rPr>
                <w:bCs/>
                <w:sz w:val="20"/>
              </w:rPr>
            </w:pPr>
            <w:r>
              <w:rPr>
                <w:b/>
                <w:sz w:val="20"/>
              </w:rPr>
              <w:t>G.Imp874.1</w:t>
            </w:r>
            <w:r>
              <w:rPr>
                <w:bCs/>
                <w:sz w:val="20"/>
              </w:rPr>
              <w:t xml:space="preserve"> Implementer's Guide</w:t>
            </w:r>
          </w:p>
        </w:tc>
        <w:tc>
          <w:tcPr>
            <w:tcW w:w="673" w:type="dxa"/>
            <w:vAlign w:val="center"/>
          </w:tcPr>
          <w:p w:rsidR="009A1DE8" w:rsidRDefault="009A1DE8" w:rsidP="006F298E">
            <w:pPr>
              <w:jc w:val="center"/>
              <w:rPr>
                <w:sz w:val="20"/>
              </w:rPr>
            </w:pPr>
            <w:r>
              <w:rPr>
                <w:sz w:val="20"/>
              </w:rPr>
              <w:t>05/05</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 xml:space="preserve"> G.7710/Y.1701</w:t>
            </w:r>
            <w:r>
              <w:rPr>
                <w:sz w:val="20"/>
              </w:rPr>
              <w:t xml:space="preserve"> Common Equipment Management Requirements</w:t>
            </w:r>
          </w:p>
        </w:tc>
        <w:tc>
          <w:tcPr>
            <w:tcW w:w="673" w:type="dxa"/>
            <w:vAlign w:val="center"/>
          </w:tcPr>
          <w:p w:rsidR="009A1DE8" w:rsidRDefault="009A1DE8" w:rsidP="006F298E">
            <w:pPr>
              <w:jc w:val="center"/>
              <w:rPr>
                <w:sz w:val="20"/>
              </w:rPr>
            </w:pPr>
            <w:r>
              <w:rPr>
                <w:sz w:val="20"/>
              </w:rPr>
              <w:t>07/07</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Del="005801DC" w:rsidRDefault="009A1DE8" w:rsidP="006F298E">
            <w:pPr>
              <w:rPr>
                <w:b/>
                <w:sz w:val="20"/>
              </w:rPr>
            </w:pPr>
            <w:r>
              <w:rPr>
                <w:b/>
                <w:sz w:val="20"/>
              </w:rPr>
              <w:t xml:space="preserve">G.7714/Y.1705  </w:t>
            </w:r>
            <w:r w:rsidRPr="005801DC">
              <w:rPr>
                <w:sz w:val="20"/>
              </w:rPr>
              <w:t>Generalized automatic discovery for transport entities</w:t>
            </w:r>
          </w:p>
        </w:tc>
        <w:tc>
          <w:tcPr>
            <w:tcW w:w="673" w:type="dxa"/>
            <w:vAlign w:val="center"/>
          </w:tcPr>
          <w:p w:rsidR="009A1DE8" w:rsidRDefault="009A1DE8" w:rsidP="006F298E">
            <w:pPr>
              <w:jc w:val="center"/>
              <w:rPr>
                <w:sz w:val="20"/>
              </w:rPr>
            </w:pPr>
            <w:r>
              <w:rPr>
                <w:sz w:val="20"/>
              </w:rPr>
              <w:t>08/05</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Del="005801DC" w:rsidRDefault="009A1DE8" w:rsidP="006F298E">
            <w:pPr>
              <w:rPr>
                <w:b/>
                <w:sz w:val="20"/>
              </w:rPr>
            </w:pPr>
            <w:r>
              <w:rPr>
                <w:b/>
                <w:sz w:val="20"/>
              </w:rPr>
              <w:t xml:space="preserve">G.7714.1/Y.1705.1  </w:t>
            </w:r>
            <w:r w:rsidRPr="00AC3423">
              <w:rPr>
                <w:sz w:val="20"/>
              </w:rPr>
              <w:t>Protocol for automatic discovery in SDH and OTN networks</w:t>
            </w:r>
          </w:p>
        </w:tc>
        <w:tc>
          <w:tcPr>
            <w:tcW w:w="673" w:type="dxa"/>
            <w:vAlign w:val="center"/>
          </w:tcPr>
          <w:p w:rsidR="009A1DE8" w:rsidRDefault="009A1DE8" w:rsidP="006F298E">
            <w:pPr>
              <w:jc w:val="center"/>
              <w:rPr>
                <w:sz w:val="20"/>
              </w:rPr>
            </w:pPr>
            <w:r>
              <w:rPr>
                <w:sz w:val="20"/>
              </w:rPr>
              <w:t>04/03</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 xml:space="preserve">G.7714.1/Y.1705.1 Amendment 1  </w:t>
            </w:r>
          </w:p>
        </w:tc>
        <w:tc>
          <w:tcPr>
            <w:tcW w:w="673" w:type="dxa"/>
            <w:vAlign w:val="center"/>
          </w:tcPr>
          <w:p w:rsidR="009A1DE8" w:rsidRDefault="009A1DE8" w:rsidP="006F298E">
            <w:pPr>
              <w:jc w:val="center"/>
              <w:rPr>
                <w:sz w:val="20"/>
              </w:rPr>
            </w:pPr>
            <w:r>
              <w:rPr>
                <w:sz w:val="20"/>
              </w:rPr>
              <w:t>02/06</w:t>
            </w:r>
          </w:p>
        </w:tc>
      </w:tr>
      <w:tr w:rsidR="009A1DE8" w:rsidTr="006F298E">
        <w:trPr>
          <w:cantSplit/>
          <w:jc w:val="center"/>
        </w:trPr>
        <w:tc>
          <w:tcPr>
            <w:tcW w:w="1890" w:type="dxa"/>
            <w:vAlign w:val="center"/>
          </w:tcPr>
          <w:p w:rsidR="009A1DE8" w:rsidRDefault="009A1DE8" w:rsidP="006F298E">
            <w:pPr>
              <w:rPr>
                <w:sz w:val="20"/>
              </w:rPr>
            </w:pPr>
            <w:r>
              <w:rPr>
                <w:sz w:val="20"/>
              </w:rPr>
              <w:t xml:space="preserve">Data Communication Network (DCN) </w:t>
            </w:r>
          </w:p>
        </w:tc>
        <w:tc>
          <w:tcPr>
            <w:tcW w:w="6887" w:type="dxa"/>
            <w:vAlign w:val="center"/>
          </w:tcPr>
          <w:p w:rsidR="009A1DE8" w:rsidRDefault="009A1DE8" w:rsidP="006F298E">
            <w:pPr>
              <w:rPr>
                <w:sz w:val="20"/>
              </w:rPr>
            </w:pPr>
            <w:r>
              <w:rPr>
                <w:b/>
                <w:sz w:val="20"/>
              </w:rPr>
              <w:t>G.7712/Y.1703</w:t>
            </w:r>
            <w:r>
              <w:rPr>
                <w:sz w:val="20"/>
              </w:rPr>
              <w:t xml:space="preserve"> Architecture and specification of data communication network</w:t>
            </w:r>
          </w:p>
        </w:tc>
        <w:tc>
          <w:tcPr>
            <w:tcW w:w="673" w:type="dxa"/>
            <w:vAlign w:val="center"/>
          </w:tcPr>
          <w:p w:rsidR="009A1DE8" w:rsidRDefault="009A1DE8" w:rsidP="006F298E">
            <w:pPr>
              <w:jc w:val="center"/>
              <w:rPr>
                <w:sz w:val="20"/>
              </w:rPr>
            </w:pPr>
            <w:r>
              <w:rPr>
                <w:sz w:val="20"/>
              </w:rPr>
              <w:t>06/08</w:t>
            </w:r>
          </w:p>
        </w:tc>
      </w:tr>
      <w:tr w:rsidR="009A1DE8" w:rsidTr="006F298E">
        <w:trPr>
          <w:cantSplit/>
          <w:jc w:val="center"/>
        </w:trPr>
        <w:tc>
          <w:tcPr>
            <w:tcW w:w="1890" w:type="dxa"/>
            <w:vMerge w:val="restart"/>
            <w:vAlign w:val="center"/>
          </w:tcPr>
          <w:p w:rsidR="009A1DE8" w:rsidRDefault="009A1DE8" w:rsidP="006F298E">
            <w:pPr>
              <w:rPr>
                <w:sz w:val="20"/>
              </w:rPr>
            </w:pPr>
            <w:r>
              <w:rPr>
                <w:sz w:val="20"/>
              </w:rPr>
              <w:lastRenderedPageBreak/>
              <w:t xml:space="preserve">Error Performance </w:t>
            </w:r>
          </w:p>
        </w:tc>
        <w:tc>
          <w:tcPr>
            <w:tcW w:w="6887" w:type="dxa"/>
            <w:vAlign w:val="center"/>
          </w:tcPr>
          <w:p w:rsidR="009A1DE8" w:rsidRDefault="009A1DE8" w:rsidP="006F298E">
            <w:pPr>
              <w:rPr>
                <w:sz w:val="20"/>
              </w:rPr>
            </w:pPr>
            <w:r>
              <w:rPr>
                <w:b/>
                <w:sz w:val="20"/>
              </w:rPr>
              <w:t xml:space="preserve">G.8201 </w:t>
            </w:r>
            <w:r>
              <w:rPr>
                <w:sz w:val="20"/>
              </w:rPr>
              <w:t xml:space="preserve">Error performance parameters and objectives for multi-operator international paths within the Optical Transport Network (OTN) </w:t>
            </w:r>
          </w:p>
        </w:tc>
        <w:tc>
          <w:tcPr>
            <w:tcW w:w="673" w:type="dxa"/>
            <w:vAlign w:val="center"/>
          </w:tcPr>
          <w:p w:rsidR="009A1DE8" w:rsidRDefault="009A1DE8" w:rsidP="006F298E">
            <w:pPr>
              <w:jc w:val="center"/>
              <w:rPr>
                <w:sz w:val="20"/>
              </w:rPr>
            </w:pPr>
            <w:r>
              <w:rPr>
                <w:sz w:val="20"/>
              </w:rPr>
              <w:t>09/03</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 xml:space="preserve">M.2401 </w:t>
            </w:r>
            <w:r>
              <w:rPr>
                <w:sz w:val="20"/>
              </w:rPr>
              <w:t xml:space="preserve">Error Performance Limits and Procedures for Bringing-Into-Service and Maintenance of multi-operator international paths and sections within Optical Transport Networks </w:t>
            </w:r>
          </w:p>
        </w:tc>
        <w:tc>
          <w:tcPr>
            <w:tcW w:w="673" w:type="dxa"/>
            <w:vAlign w:val="center"/>
          </w:tcPr>
          <w:p w:rsidR="009A1DE8" w:rsidRDefault="009A1DE8" w:rsidP="006F298E">
            <w:pPr>
              <w:jc w:val="center"/>
              <w:rPr>
                <w:sz w:val="20"/>
              </w:rPr>
            </w:pPr>
            <w:r>
              <w:rPr>
                <w:sz w:val="20"/>
              </w:rPr>
              <w:t>12/03</w:t>
            </w:r>
          </w:p>
        </w:tc>
      </w:tr>
      <w:tr w:rsidR="009A1DE8" w:rsidTr="006F298E">
        <w:trPr>
          <w:cantSplit/>
          <w:jc w:val="center"/>
        </w:trPr>
        <w:tc>
          <w:tcPr>
            <w:tcW w:w="1890" w:type="dxa"/>
            <w:vMerge w:val="restart"/>
            <w:vAlign w:val="center"/>
          </w:tcPr>
          <w:p w:rsidR="009A1DE8" w:rsidRDefault="009A1DE8" w:rsidP="006F298E">
            <w:pPr>
              <w:pStyle w:val="Formal"/>
              <w:tabs>
                <w:tab w:val="clear" w:pos="567"/>
                <w:tab w:val="clear" w:pos="1134"/>
                <w:tab w:val="clear" w:pos="1701"/>
                <w:tab w:val="clear" w:pos="2268"/>
                <w:tab w:val="clear" w:pos="2835"/>
                <w:tab w:val="clear" w:pos="3402"/>
                <w:tab w:val="clear" w:pos="3969"/>
                <w:tab w:val="clear" w:pos="4536"/>
                <w:tab w:val="clear" w:pos="5103"/>
                <w:tab w:val="clear" w:pos="5670"/>
              </w:tabs>
              <w:spacing w:before="120"/>
              <w:rPr>
                <w:rFonts w:ascii="Times New Roman" w:hAnsi="Times New Roman"/>
                <w:noProof w:val="0"/>
              </w:rPr>
            </w:pPr>
            <w:r>
              <w:rPr>
                <w:rFonts w:ascii="Times New Roman" w:hAnsi="Times New Roman"/>
                <w:noProof w:val="0"/>
              </w:rPr>
              <w:t xml:space="preserve">Jitter &amp; Wander Performance </w:t>
            </w:r>
          </w:p>
        </w:tc>
        <w:tc>
          <w:tcPr>
            <w:tcW w:w="6887" w:type="dxa"/>
            <w:vAlign w:val="center"/>
          </w:tcPr>
          <w:p w:rsidR="009A1DE8" w:rsidRDefault="009A1DE8" w:rsidP="006F298E">
            <w:pPr>
              <w:rPr>
                <w:sz w:val="20"/>
              </w:rPr>
            </w:pPr>
            <w:r>
              <w:rPr>
                <w:b/>
                <w:sz w:val="20"/>
              </w:rPr>
              <w:t>G.8251</w:t>
            </w:r>
            <w:r>
              <w:rPr>
                <w:sz w:val="20"/>
              </w:rPr>
              <w:t xml:space="preserve"> The control of jitter and wander within the optical transport network (OTN)</w:t>
            </w:r>
          </w:p>
        </w:tc>
        <w:tc>
          <w:tcPr>
            <w:tcW w:w="673" w:type="dxa"/>
            <w:vAlign w:val="center"/>
          </w:tcPr>
          <w:p w:rsidR="009A1DE8" w:rsidRDefault="009A1DE8" w:rsidP="006F298E">
            <w:pPr>
              <w:jc w:val="center"/>
              <w:rPr>
                <w:sz w:val="20"/>
              </w:rPr>
            </w:pPr>
            <w:r>
              <w:rPr>
                <w:sz w:val="20"/>
              </w:rPr>
              <w:t>11/01</w:t>
            </w:r>
          </w:p>
        </w:tc>
      </w:tr>
      <w:tr w:rsidR="009A1DE8" w:rsidTr="006F298E">
        <w:trPr>
          <w:cantSplit/>
          <w:jc w:val="center"/>
        </w:trPr>
        <w:tc>
          <w:tcPr>
            <w:tcW w:w="1890" w:type="dxa"/>
            <w:vMerge/>
            <w:vAlign w:val="center"/>
          </w:tcPr>
          <w:p w:rsidR="009A1DE8" w:rsidRDefault="009A1DE8" w:rsidP="006F298E">
            <w:pPr>
              <w:pStyle w:val="Formal"/>
              <w:tabs>
                <w:tab w:val="clear" w:pos="567"/>
                <w:tab w:val="clear" w:pos="1134"/>
                <w:tab w:val="clear" w:pos="1701"/>
                <w:tab w:val="clear" w:pos="2268"/>
                <w:tab w:val="clear" w:pos="2835"/>
                <w:tab w:val="clear" w:pos="3402"/>
                <w:tab w:val="clear" w:pos="3969"/>
                <w:tab w:val="clear" w:pos="4536"/>
                <w:tab w:val="clear" w:pos="5103"/>
                <w:tab w:val="clear" w:pos="5670"/>
              </w:tabs>
              <w:spacing w:before="120"/>
              <w:rPr>
                <w:rFonts w:ascii="Times New Roman" w:hAnsi="Times New Roman"/>
                <w:noProof w:val="0"/>
              </w:rPr>
            </w:pPr>
          </w:p>
        </w:tc>
        <w:tc>
          <w:tcPr>
            <w:tcW w:w="6887" w:type="dxa"/>
            <w:vAlign w:val="center"/>
          </w:tcPr>
          <w:p w:rsidR="009A1DE8" w:rsidRDefault="009A1DE8" w:rsidP="006F298E">
            <w:pPr>
              <w:rPr>
                <w:b/>
                <w:sz w:val="20"/>
              </w:rPr>
            </w:pPr>
            <w:r>
              <w:rPr>
                <w:b/>
                <w:sz w:val="20"/>
              </w:rPr>
              <w:t>G.8251 Corrigendum 1</w:t>
            </w:r>
          </w:p>
        </w:tc>
        <w:tc>
          <w:tcPr>
            <w:tcW w:w="673" w:type="dxa"/>
            <w:vAlign w:val="center"/>
          </w:tcPr>
          <w:p w:rsidR="009A1DE8" w:rsidRDefault="009A1DE8" w:rsidP="006F298E">
            <w:pPr>
              <w:jc w:val="center"/>
              <w:rPr>
                <w:sz w:val="20"/>
              </w:rPr>
            </w:pPr>
            <w:r>
              <w:rPr>
                <w:sz w:val="20"/>
              </w:rPr>
              <w:t>06/02</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G.8251 Amendment 1</w:t>
            </w:r>
            <w:r>
              <w:rPr>
                <w:sz w:val="20"/>
              </w:rPr>
              <w:t xml:space="preserve"> The control of jitter and wander within the optical transport network (OTN)</w:t>
            </w:r>
          </w:p>
        </w:tc>
        <w:tc>
          <w:tcPr>
            <w:tcW w:w="673" w:type="dxa"/>
            <w:vAlign w:val="center"/>
          </w:tcPr>
          <w:p w:rsidR="009A1DE8" w:rsidRDefault="009A1DE8" w:rsidP="006F298E">
            <w:pPr>
              <w:jc w:val="center"/>
              <w:rPr>
                <w:sz w:val="20"/>
              </w:rPr>
            </w:pPr>
            <w:r>
              <w:rPr>
                <w:sz w:val="20"/>
              </w:rPr>
              <w:t>06/02</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G.8251 Corrigendum 2</w:t>
            </w:r>
            <w:r>
              <w:rPr>
                <w:sz w:val="20"/>
              </w:rPr>
              <w:t xml:space="preserve"> The control of jitter and wander within the optical transport network (OTN)</w:t>
            </w:r>
          </w:p>
        </w:tc>
        <w:tc>
          <w:tcPr>
            <w:tcW w:w="673" w:type="dxa"/>
            <w:vAlign w:val="center"/>
          </w:tcPr>
          <w:p w:rsidR="009A1DE8" w:rsidRDefault="009A1DE8" w:rsidP="006F298E">
            <w:pPr>
              <w:jc w:val="center"/>
              <w:rPr>
                <w:sz w:val="20"/>
              </w:rPr>
            </w:pPr>
            <w:r>
              <w:rPr>
                <w:sz w:val="20"/>
              </w:rPr>
              <w:t>05/08</w:t>
            </w:r>
          </w:p>
        </w:tc>
      </w:tr>
      <w:tr w:rsidR="009A1DE8" w:rsidTr="006F298E">
        <w:trPr>
          <w:cantSplit/>
          <w:jc w:val="center"/>
        </w:trPr>
        <w:tc>
          <w:tcPr>
            <w:tcW w:w="1890" w:type="dxa"/>
            <w:vMerge w:val="restart"/>
            <w:vAlign w:val="center"/>
          </w:tcPr>
          <w:p w:rsidR="009A1DE8" w:rsidRDefault="009A1DE8" w:rsidP="006F298E">
            <w:pPr>
              <w:rPr>
                <w:sz w:val="20"/>
              </w:rPr>
            </w:pPr>
            <w:r>
              <w:rPr>
                <w:sz w:val="20"/>
              </w:rPr>
              <w:t xml:space="preserve">Physical-Layer Aspects </w:t>
            </w:r>
          </w:p>
        </w:tc>
        <w:tc>
          <w:tcPr>
            <w:tcW w:w="6887" w:type="dxa"/>
            <w:vAlign w:val="center"/>
          </w:tcPr>
          <w:p w:rsidR="009A1DE8" w:rsidRDefault="009A1DE8" w:rsidP="006F298E">
            <w:pPr>
              <w:rPr>
                <w:b/>
                <w:sz w:val="20"/>
              </w:rPr>
            </w:pPr>
            <w:r>
              <w:rPr>
                <w:b/>
                <w:sz w:val="20"/>
              </w:rPr>
              <w:t>G.664</w:t>
            </w:r>
            <w:r>
              <w:rPr>
                <w:sz w:val="20"/>
              </w:rPr>
              <w:t xml:space="preserve"> General Automatic Power Shut-Down Procedures for Optical Transport Systems</w:t>
            </w:r>
          </w:p>
        </w:tc>
        <w:tc>
          <w:tcPr>
            <w:tcW w:w="673" w:type="dxa"/>
            <w:vAlign w:val="center"/>
          </w:tcPr>
          <w:p w:rsidR="009A1DE8" w:rsidRDefault="009A1DE8" w:rsidP="006F298E">
            <w:pPr>
              <w:jc w:val="center"/>
              <w:rPr>
                <w:sz w:val="20"/>
              </w:rPr>
            </w:pPr>
            <w:r>
              <w:rPr>
                <w:sz w:val="20"/>
              </w:rPr>
              <w:t>03/06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G.691</w:t>
            </w:r>
            <w:r>
              <w:rPr>
                <w:sz w:val="20"/>
              </w:rPr>
              <w:t xml:space="preserve"> Optical Interfaces for single-channel </w:t>
            </w:r>
            <w:r w:rsidRPr="00012815">
              <w:rPr>
                <w:sz w:val="20"/>
              </w:rPr>
              <w:t xml:space="preserve">STM-64 and other SDH systems </w:t>
            </w:r>
            <w:r>
              <w:rPr>
                <w:sz w:val="20"/>
              </w:rPr>
              <w:t xml:space="preserve">with Optical Amplifiers, </w:t>
            </w:r>
          </w:p>
        </w:tc>
        <w:tc>
          <w:tcPr>
            <w:tcW w:w="673" w:type="dxa"/>
            <w:vAlign w:val="center"/>
          </w:tcPr>
          <w:p w:rsidR="009A1DE8" w:rsidRDefault="009A1DE8" w:rsidP="006F298E">
            <w:pPr>
              <w:jc w:val="center"/>
              <w:rPr>
                <w:sz w:val="20"/>
              </w:rPr>
            </w:pPr>
            <w:r>
              <w:rPr>
                <w:sz w:val="20"/>
              </w:rPr>
              <w:t>03/06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G.692</w:t>
            </w:r>
            <w:r>
              <w:rPr>
                <w:sz w:val="20"/>
              </w:rPr>
              <w:t xml:space="preserve"> Optical Interfaces for Multichannel Systems with Optical Amplifiers </w:t>
            </w:r>
          </w:p>
        </w:tc>
        <w:tc>
          <w:tcPr>
            <w:tcW w:w="673" w:type="dxa"/>
            <w:vAlign w:val="center"/>
          </w:tcPr>
          <w:p w:rsidR="009A1DE8" w:rsidRDefault="009A1DE8" w:rsidP="006F298E">
            <w:pPr>
              <w:jc w:val="center"/>
              <w:rPr>
                <w:sz w:val="20"/>
              </w:rPr>
            </w:pPr>
            <w:r>
              <w:rPr>
                <w:sz w:val="20"/>
              </w:rPr>
              <w:t>10/98</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G.692 Corrigendum 1</w:t>
            </w:r>
          </w:p>
        </w:tc>
        <w:tc>
          <w:tcPr>
            <w:tcW w:w="673" w:type="dxa"/>
            <w:vAlign w:val="center"/>
          </w:tcPr>
          <w:p w:rsidR="009A1DE8" w:rsidRDefault="009A1DE8" w:rsidP="006F298E">
            <w:pPr>
              <w:jc w:val="center"/>
              <w:rPr>
                <w:sz w:val="20"/>
              </w:rPr>
            </w:pPr>
            <w:r>
              <w:rPr>
                <w:sz w:val="20"/>
              </w:rPr>
              <w:t>01/00</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G.692 Corrigendum 2</w:t>
            </w:r>
          </w:p>
        </w:tc>
        <w:tc>
          <w:tcPr>
            <w:tcW w:w="673" w:type="dxa"/>
            <w:vAlign w:val="center"/>
          </w:tcPr>
          <w:p w:rsidR="009A1DE8" w:rsidRDefault="009A1DE8" w:rsidP="006F298E">
            <w:pPr>
              <w:jc w:val="center"/>
              <w:rPr>
                <w:sz w:val="20"/>
              </w:rPr>
            </w:pPr>
            <w:r>
              <w:rPr>
                <w:sz w:val="20"/>
              </w:rPr>
              <w:t>06/02</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G.692 Amendment 1</w:t>
            </w:r>
          </w:p>
        </w:tc>
        <w:tc>
          <w:tcPr>
            <w:tcW w:w="673" w:type="dxa"/>
            <w:vAlign w:val="center"/>
          </w:tcPr>
          <w:p w:rsidR="009A1DE8" w:rsidRDefault="009A1DE8" w:rsidP="006F298E">
            <w:pPr>
              <w:jc w:val="center"/>
              <w:rPr>
                <w:sz w:val="20"/>
              </w:rPr>
            </w:pPr>
            <w:r>
              <w:rPr>
                <w:sz w:val="20"/>
              </w:rPr>
              <w:t>01/05</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G.693</w:t>
            </w:r>
            <w:r>
              <w:rPr>
                <w:sz w:val="20"/>
              </w:rPr>
              <w:t xml:space="preserve"> Optical interfaces for intra-office systems </w:t>
            </w:r>
          </w:p>
        </w:tc>
        <w:tc>
          <w:tcPr>
            <w:tcW w:w="673" w:type="dxa"/>
            <w:vAlign w:val="center"/>
          </w:tcPr>
          <w:p w:rsidR="009A1DE8" w:rsidRDefault="009A1DE8" w:rsidP="006F298E">
            <w:pPr>
              <w:jc w:val="center"/>
              <w:rPr>
                <w:sz w:val="20"/>
              </w:rPr>
            </w:pPr>
            <w:r>
              <w:rPr>
                <w:sz w:val="20"/>
              </w:rPr>
              <w:t>05/06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tcPr>
          <w:p w:rsidR="009A1DE8" w:rsidRDefault="009A1DE8" w:rsidP="006F298E">
            <w:pPr>
              <w:rPr>
                <w:sz w:val="20"/>
              </w:rPr>
            </w:pPr>
            <w:r>
              <w:rPr>
                <w:b/>
                <w:sz w:val="20"/>
              </w:rPr>
              <w:t>G.694.1</w:t>
            </w:r>
            <w:r>
              <w:rPr>
                <w:sz w:val="20"/>
              </w:rPr>
              <w:t xml:space="preserve"> Spectral grids for WDM applications: DWDM frequency grid</w:t>
            </w:r>
          </w:p>
        </w:tc>
        <w:tc>
          <w:tcPr>
            <w:tcW w:w="673" w:type="dxa"/>
            <w:vAlign w:val="center"/>
          </w:tcPr>
          <w:p w:rsidR="009A1DE8" w:rsidRDefault="009A1DE8" w:rsidP="006F298E">
            <w:pPr>
              <w:jc w:val="center"/>
              <w:rPr>
                <w:sz w:val="20"/>
              </w:rPr>
            </w:pPr>
            <w:r>
              <w:rPr>
                <w:sz w:val="20"/>
              </w:rPr>
              <w:t>06/02</w:t>
            </w:r>
          </w:p>
        </w:tc>
      </w:tr>
      <w:tr w:rsidR="009A1DE8" w:rsidTr="006F298E">
        <w:trPr>
          <w:cantSplit/>
          <w:jc w:val="center"/>
        </w:trPr>
        <w:tc>
          <w:tcPr>
            <w:tcW w:w="1890" w:type="dxa"/>
            <w:vMerge/>
            <w:vAlign w:val="center"/>
          </w:tcPr>
          <w:p w:rsidR="009A1DE8" w:rsidRDefault="009A1DE8" w:rsidP="006F298E">
            <w:pPr>
              <w:rPr>
                <w:sz w:val="20"/>
              </w:rPr>
            </w:pPr>
          </w:p>
        </w:tc>
        <w:tc>
          <w:tcPr>
            <w:tcW w:w="6887" w:type="dxa"/>
          </w:tcPr>
          <w:p w:rsidR="009A1DE8" w:rsidRDefault="009A1DE8" w:rsidP="006F298E">
            <w:pPr>
              <w:rPr>
                <w:sz w:val="20"/>
              </w:rPr>
            </w:pPr>
            <w:r>
              <w:rPr>
                <w:b/>
                <w:sz w:val="20"/>
              </w:rPr>
              <w:t>G.694.2</w:t>
            </w:r>
            <w:r>
              <w:rPr>
                <w:sz w:val="20"/>
              </w:rPr>
              <w:t xml:space="preserve"> Spectral grids for WDM applications: CWDM wavelength grid</w:t>
            </w:r>
          </w:p>
        </w:tc>
        <w:tc>
          <w:tcPr>
            <w:tcW w:w="673" w:type="dxa"/>
            <w:vAlign w:val="center"/>
          </w:tcPr>
          <w:p w:rsidR="009A1DE8" w:rsidRDefault="009A1DE8" w:rsidP="006F298E">
            <w:pPr>
              <w:jc w:val="center"/>
              <w:rPr>
                <w:sz w:val="20"/>
              </w:rPr>
            </w:pPr>
            <w:r>
              <w:rPr>
                <w:sz w:val="20"/>
              </w:rPr>
              <w:t>12/03</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 xml:space="preserve">G.695 </w:t>
            </w:r>
            <w:r>
              <w:rPr>
                <w:sz w:val="20"/>
              </w:rPr>
              <w:t>Optical interfaces for Coarse Wavelength Division Multiplexing applications</w:t>
            </w:r>
          </w:p>
        </w:tc>
        <w:tc>
          <w:tcPr>
            <w:tcW w:w="673" w:type="dxa"/>
            <w:vAlign w:val="center"/>
          </w:tcPr>
          <w:p w:rsidR="009A1DE8" w:rsidRDefault="009A1DE8" w:rsidP="006F298E">
            <w:pPr>
              <w:jc w:val="center"/>
              <w:rPr>
                <w:sz w:val="20"/>
              </w:rPr>
            </w:pPr>
            <w:r>
              <w:rPr>
                <w:sz w:val="20"/>
              </w:rPr>
              <w:t>12/06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Pr="00377C6A" w:rsidRDefault="009A1DE8" w:rsidP="006F298E">
            <w:pPr>
              <w:rPr>
                <w:b/>
                <w:sz w:val="20"/>
                <w:lang w:val="fr-FR"/>
              </w:rPr>
            </w:pPr>
            <w:r w:rsidRPr="005560EE">
              <w:rPr>
                <w:b/>
                <w:sz w:val="20"/>
                <w:lang w:val="fr-FR"/>
              </w:rPr>
              <w:t>G.696.1</w:t>
            </w:r>
            <w:r w:rsidRPr="005560EE">
              <w:rPr>
                <w:sz w:val="20"/>
                <w:lang w:val="fr-FR"/>
              </w:rPr>
              <w:t xml:space="preserve"> Intra-Domain DWDM applications</w:t>
            </w:r>
          </w:p>
        </w:tc>
        <w:tc>
          <w:tcPr>
            <w:tcW w:w="673" w:type="dxa"/>
            <w:vAlign w:val="center"/>
          </w:tcPr>
          <w:p w:rsidR="009A1DE8" w:rsidRDefault="009A1DE8" w:rsidP="006F298E">
            <w:pPr>
              <w:jc w:val="center"/>
              <w:rPr>
                <w:sz w:val="20"/>
              </w:rPr>
            </w:pPr>
            <w:r>
              <w:rPr>
                <w:sz w:val="20"/>
              </w:rPr>
              <w:t>07/05</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Pr="005560EE" w:rsidRDefault="009A1DE8" w:rsidP="006F298E">
            <w:pPr>
              <w:rPr>
                <w:sz w:val="20"/>
                <w:lang w:val="fr-FR"/>
              </w:rPr>
            </w:pPr>
            <w:r>
              <w:rPr>
                <w:b/>
                <w:sz w:val="20"/>
                <w:lang w:val="fr-FR"/>
              </w:rPr>
              <w:t>G.</w:t>
            </w:r>
            <w:r w:rsidRPr="005560EE">
              <w:rPr>
                <w:b/>
                <w:sz w:val="20"/>
                <w:lang w:val="fr-FR"/>
              </w:rPr>
              <w:t>696.</w:t>
            </w:r>
            <w:r>
              <w:rPr>
                <w:b/>
                <w:sz w:val="20"/>
                <w:lang w:val="fr-FR"/>
              </w:rPr>
              <w:t xml:space="preserve"> 1 Erratum 1</w:t>
            </w:r>
          </w:p>
        </w:tc>
        <w:tc>
          <w:tcPr>
            <w:tcW w:w="673" w:type="dxa"/>
            <w:vAlign w:val="center"/>
          </w:tcPr>
          <w:p w:rsidR="009A1DE8" w:rsidRDefault="009A1DE8" w:rsidP="006F298E">
            <w:pPr>
              <w:jc w:val="center"/>
              <w:rPr>
                <w:sz w:val="20"/>
              </w:rPr>
            </w:pPr>
            <w:r>
              <w:rPr>
                <w:sz w:val="20"/>
              </w:rPr>
              <w:t>03/06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 xml:space="preserve">G.697 </w:t>
            </w:r>
            <w:r>
              <w:rPr>
                <w:sz w:val="20"/>
              </w:rPr>
              <w:t>Optical monitoring for DWDM system</w:t>
            </w:r>
          </w:p>
        </w:tc>
        <w:tc>
          <w:tcPr>
            <w:tcW w:w="673" w:type="dxa"/>
            <w:vAlign w:val="center"/>
          </w:tcPr>
          <w:p w:rsidR="009A1DE8" w:rsidRDefault="009A1DE8" w:rsidP="006F298E">
            <w:pPr>
              <w:jc w:val="center"/>
              <w:rPr>
                <w:sz w:val="20"/>
              </w:rPr>
            </w:pPr>
            <w:r>
              <w:rPr>
                <w:sz w:val="20"/>
              </w:rPr>
              <w:t>04/06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 xml:space="preserve">G.698.1 </w:t>
            </w:r>
            <w:r w:rsidRPr="00012815">
              <w:rPr>
                <w:sz w:val="20"/>
              </w:rPr>
              <w:t>Multichannel DWDM applications with single-channel optical interfaces</w:t>
            </w:r>
          </w:p>
        </w:tc>
        <w:tc>
          <w:tcPr>
            <w:tcW w:w="673" w:type="dxa"/>
            <w:vAlign w:val="center"/>
          </w:tcPr>
          <w:p w:rsidR="009A1DE8" w:rsidRDefault="009A1DE8" w:rsidP="006F298E">
            <w:pPr>
              <w:jc w:val="center"/>
              <w:rPr>
                <w:sz w:val="20"/>
              </w:rPr>
            </w:pPr>
            <w:r>
              <w:rPr>
                <w:sz w:val="20"/>
              </w:rPr>
              <w:t>12/06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 xml:space="preserve">G.698.2 </w:t>
            </w:r>
            <w:r w:rsidRPr="00327EB3">
              <w:rPr>
                <w:sz w:val="20"/>
              </w:rPr>
              <w:t xml:space="preserve">Amplified multichannel DWDM applications with single channel optical interfaces  </w:t>
            </w:r>
          </w:p>
        </w:tc>
        <w:tc>
          <w:tcPr>
            <w:tcW w:w="673" w:type="dxa"/>
            <w:vAlign w:val="center"/>
          </w:tcPr>
          <w:p w:rsidR="009A1DE8" w:rsidRDefault="009A1DE8" w:rsidP="006F298E">
            <w:pPr>
              <w:jc w:val="center"/>
              <w:rPr>
                <w:sz w:val="20"/>
              </w:rPr>
            </w:pPr>
            <w:r>
              <w:rPr>
                <w:sz w:val="20"/>
              </w:rPr>
              <w:t>07/07</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G.959.1</w:t>
            </w:r>
            <w:r>
              <w:rPr>
                <w:sz w:val="20"/>
              </w:rPr>
              <w:t xml:space="preserve"> Optical Transport Networking Physical Layer Interfaces </w:t>
            </w:r>
          </w:p>
        </w:tc>
        <w:tc>
          <w:tcPr>
            <w:tcW w:w="673" w:type="dxa"/>
            <w:vAlign w:val="center"/>
          </w:tcPr>
          <w:p w:rsidR="009A1DE8" w:rsidRDefault="009A1DE8" w:rsidP="006F298E">
            <w:pPr>
              <w:jc w:val="center"/>
              <w:rPr>
                <w:sz w:val="20"/>
              </w:rPr>
            </w:pPr>
            <w:r>
              <w:rPr>
                <w:sz w:val="20"/>
              </w:rPr>
              <w:t>03/08</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 xml:space="preserve">G.Sup.39 </w:t>
            </w:r>
            <w:r>
              <w:rPr>
                <w:sz w:val="20"/>
              </w:rPr>
              <w:t>Optical System Design and Engineering Considerations</w:t>
            </w:r>
          </w:p>
        </w:tc>
        <w:tc>
          <w:tcPr>
            <w:tcW w:w="673" w:type="dxa"/>
            <w:vAlign w:val="center"/>
          </w:tcPr>
          <w:p w:rsidR="009A1DE8" w:rsidRDefault="009A1DE8" w:rsidP="006F298E">
            <w:pPr>
              <w:jc w:val="center"/>
              <w:rPr>
                <w:sz w:val="20"/>
              </w:rPr>
            </w:pPr>
            <w:r>
              <w:rPr>
                <w:sz w:val="20"/>
              </w:rPr>
              <w:t>12/08</w:t>
            </w:r>
          </w:p>
        </w:tc>
      </w:tr>
      <w:tr w:rsidR="009A1DE8" w:rsidTr="006F298E">
        <w:trPr>
          <w:cantSplit/>
          <w:jc w:val="center"/>
        </w:trPr>
        <w:tc>
          <w:tcPr>
            <w:tcW w:w="1890" w:type="dxa"/>
            <w:vMerge w:val="restart"/>
            <w:vAlign w:val="center"/>
          </w:tcPr>
          <w:p w:rsidR="009A1DE8" w:rsidRDefault="009A1DE8" w:rsidP="006F298E">
            <w:pPr>
              <w:rPr>
                <w:sz w:val="20"/>
              </w:rPr>
            </w:pPr>
            <w:r>
              <w:rPr>
                <w:sz w:val="20"/>
              </w:rPr>
              <w:t xml:space="preserve">Fibres </w:t>
            </w:r>
          </w:p>
        </w:tc>
        <w:tc>
          <w:tcPr>
            <w:tcW w:w="6887" w:type="dxa"/>
            <w:vAlign w:val="center"/>
          </w:tcPr>
          <w:p w:rsidR="009A1DE8" w:rsidRDefault="009A1DE8" w:rsidP="006F298E">
            <w:pPr>
              <w:rPr>
                <w:sz w:val="20"/>
              </w:rPr>
            </w:pPr>
            <w:r>
              <w:rPr>
                <w:b/>
                <w:sz w:val="20"/>
              </w:rPr>
              <w:t>G.651.1</w:t>
            </w:r>
            <w:r>
              <w:rPr>
                <w:sz w:val="20"/>
              </w:rPr>
              <w:t xml:space="preserve"> </w:t>
            </w:r>
            <w:r w:rsidRPr="00C91656">
              <w:rPr>
                <w:sz w:val="20"/>
              </w:rPr>
              <w:t>Characteristics of a 50/125 µm multimode graded index optical fibre cable for the optical access network</w:t>
            </w:r>
          </w:p>
        </w:tc>
        <w:tc>
          <w:tcPr>
            <w:tcW w:w="673" w:type="dxa"/>
            <w:vAlign w:val="center"/>
          </w:tcPr>
          <w:p w:rsidR="009A1DE8" w:rsidRDefault="009A1DE8" w:rsidP="006F298E">
            <w:pPr>
              <w:jc w:val="center"/>
              <w:rPr>
                <w:sz w:val="20"/>
              </w:rPr>
            </w:pPr>
            <w:r>
              <w:rPr>
                <w:sz w:val="20"/>
              </w:rPr>
              <w:t>07/07</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G.652</w:t>
            </w:r>
            <w:r>
              <w:rPr>
                <w:sz w:val="20"/>
              </w:rPr>
              <w:t xml:space="preserve"> Characteristics of a single-mode optical fibre and cable</w:t>
            </w:r>
          </w:p>
        </w:tc>
        <w:tc>
          <w:tcPr>
            <w:tcW w:w="673" w:type="dxa"/>
            <w:vAlign w:val="center"/>
          </w:tcPr>
          <w:p w:rsidR="009A1DE8" w:rsidRDefault="009A1DE8" w:rsidP="006F298E">
            <w:pPr>
              <w:jc w:val="center"/>
              <w:rPr>
                <w:sz w:val="20"/>
              </w:rPr>
            </w:pPr>
            <w:r>
              <w:rPr>
                <w:sz w:val="20"/>
              </w:rPr>
              <w:t>06/05</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G.653</w:t>
            </w:r>
            <w:r>
              <w:rPr>
                <w:sz w:val="20"/>
              </w:rPr>
              <w:t xml:space="preserve"> Characteristics of a dispersion-shifted single mode optical fibre and cable </w:t>
            </w:r>
          </w:p>
        </w:tc>
        <w:tc>
          <w:tcPr>
            <w:tcW w:w="673" w:type="dxa"/>
            <w:vAlign w:val="center"/>
          </w:tcPr>
          <w:p w:rsidR="009A1DE8" w:rsidRDefault="009A1DE8" w:rsidP="006F298E">
            <w:pPr>
              <w:jc w:val="center"/>
              <w:rPr>
                <w:sz w:val="20"/>
              </w:rPr>
            </w:pPr>
            <w:r>
              <w:rPr>
                <w:sz w:val="20"/>
              </w:rPr>
              <w:t>12/06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G.654</w:t>
            </w:r>
            <w:r>
              <w:rPr>
                <w:sz w:val="20"/>
              </w:rPr>
              <w:t xml:space="preserve"> Characteristics of a cut-off shifted single-mode fibre and cable</w:t>
            </w:r>
          </w:p>
        </w:tc>
        <w:tc>
          <w:tcPr>
            <w:tcW w:w="673" w:type="dxa"/>
            <w:vAlign w:val="center"/>
          </w:tcPr>
          <w:p w:rsidR="009A1DE8" w:rsidRDefault="009A1DE8" w:rsidP="006F298E">
            <w:pPr>
              <w:jc w:val="center"/>
              <w:rPr>
                <w:sz w:val="20"/>
              </w:rPr>
            </w:pPr>
            <w:r>
              <w:rPr>
                <w:sz w:val="20"/>
              </w:rPr>
              <w:t>12/06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G.655</w:t>
            </w:r>
            <w:r>
              <w:rPr>
                <w:sz w:val="20"/>
              </w:rPr>
              <w:t xml:space="preserve"> Characteristics of a non-zero dispersion shifted single-mode optical fibre and cable</w:t>
            </w:r>
          </w:p>
        </w:tc>
        <w:tc>
          <w:tcPr>
            <w:tcW w:w="673" w:type="dxa"/>
            <w:vAlign w:val="center"/>
          </w:tcPr>
          <w:p w:rsidR="009A1DE8" w:rsidDel="00327EB3" w:rsidRDefault="009A1DE8" w:rsidP="006F298E">
            <w:pPr>
              <w:jc w:val="center"/>
              <w:rPr>
                <w:sz w:val="20"/>
              </w:rPr>
            </w:pPr>
            <w:r>
              <w:rPr>
                <w:sz w:val="20"/>
              </w:rPr>
              <w:t>03/06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G.656</w:t>
            </w:r>
            <w:r>
              <w:rPr>
                <w:sz w:val="20"/>
              </w:rPr>
              <w:t xml:space="preserve"> </w:t>
            </w:r>
            <w:r w:rsidRPr="00D60192">
              <w:rPr>
                <w:sz w:val="20"/>
              </w:rPr>
              <w:t xml:space="preserve">Characteristics of a fibre and cable with non-zero dispersion for wideband optical transport  </w:t>
            </w:r>
          </w:p>
        </w:tc>
        <w:tc>
          <w:tcPr>
            <w:tcW w:w="673" w:type="dxa"/>
            <w:vAlign w:val="center"/>
          </w:tcPr>
          <w:p w:rsidR="009A1DE8" w:rsidDel="00327EB3" w:rsidRDefault="009A1DE8" w:rsidP="006F298E">
            <w:pPr>
              <w:jc w:val="center"/>
              <w:rPr>
                <w:sz w:val="20"/>
              </w:rPr>
            </w:pPr>
            <w:r>
              <w:rPr>
                <w:sz w:val="20"/>
              </w:rPr>
              <w:t>12/06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G.657</w:t>
            </w:r>
            <w:r>
              <w:rPr>
                <w:sz w:val="20"/>
              </w:rPr>
              <w:t xml:space="preserve"> </w:t>
            </w:r>
            <w:r w:rsidRPr="00D60192">
              <w:rPr>
                <w:sz w:val="20"/>
              </w:rPr>
              <w:t xml:space="preserve">Characteristics of a bending loss insensitive single mode optical fibre and cable for the access network  </w:t>
            </w:r>
          </w:p>
        </w:tc>
        <w:tc>
          <w:tcPr>
            <w:tcW w:w="673" w:type="dxa"/>
            <w:vAlign w:val="center"/>
          </w:tcPr>
          <w:p w:rsidR="009A1DE8" w:rsidDel="00327EB3" w:rsidRDefault="009A1DE8" w:rsidP="006F298E">
            <w:pPr>
              <w:jc w:val="center"/>
              <w:rPr>
                <w:sz w:val="20"/>
              </w:rPr>
            </w:pPr>
            <w:r>
              <w:rPr>
                <w:sz w:val="20"/>
              </w:rPr>
              <w:t>12/06</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G.Sup40</w:t>
            </w:r>
            <w:r>
              <w:rPr>
                <w:sz w:val="20"/>
              </w:rPr>
              <w:t xml:space="preserve"> </w:t>
            </w:r>
            <w:r w:rsidRPr="00D60192">
              <w:rPr>
                <w:sz w:val="20"/>
              </w:rPr>
              <w:t xml:space="preserve">Optical fibre and cable Recommendations and standards guideline   </w:t>
            </w:r>
          </w:p>
        </w:tc>
        <w:tc>
          <w:tcPr>
            <w:tcW w:w="673" w:type="dxa"/>
            <w:vAlign w:val="center"/>
          </w:tcPr>
          <w:p w:rsidR="009A1DE8" w:rsidRDefault="009A1DE8" w:rsidP="006F298E">
            <w:pPr>
              <w:jc w:val="center"/>
              <w:rPr>
                <w:sz w:val="20"/>
              </w:rPr>
            </w:pPr>
            <w:r>
              <w:rPr>
                <w:sz w:val="20"/>
              </w:rPr>
              <w:t>11/06</w:t>
            </w:r>
          </w:p>
        </w:tc>
      </w:tr>
      <w:tr w:rsidR="009A1DE8" w:rsidTr="006F298E">
        <w:trPr>
          <w:cantSplit/>
          <w:jc w:val="center"/>
        </w:trPr>
        <w:tc>
          <w:tcPr>
            <w:tcW w:w="1890" w:type="dxa"/>
            <w:vMerge w:val="restart"/>
            <w:vAlign w:val="center"/>
          </w:tcPr>
          <w:p w:rsidR="009A1DE8" w:rsidRDefault="009A1DE8" w:rsidP="006F298E">
            <w:pPr>
              <w:rPr>
                <w:sz w:val="20"/>
              </w:rPr>
            </w:pPr>
            <w:r>
              <w:rPr>
                <w:sz w:val="20"/>
              </w:rPr>
              <w:t xml:space="preserve">Components &amp; Sub-systems </w:t>
            </w:r>
          </w:p>
        </w:tc>
        <w:tc>
          <w:tcPr>
            <w:tcW w:w="6887" w:type="dxa"/>
            <w:vAlign w:val="center"/>
          </w:tcPr>
          <w:p w:rsidR="009A1DE8" w:rsidRDefault="009A1DE8" w:rsidP="006F298E">
            <w:pPr>
              <w:rPr>
                <w:sz w:val="20"/>
              </w:rPr>
            </w:pPr>
            <w:r>
              <w:rPr>
                <w:b/>
                <w:sz w:val="20"/>
              </w:rPr>
              <w:t>G.661</w:t>
            </w:r>
            <w:r>
              <w:rPr>
                <w:sz w:val="20"/>
              </w:rPr>
              <w:t xml:space="preserve"> Definition and test methods for the relevant generic parameters of optical amplifier devices and subsystems</w:t>
            </w:r>
          </w:p>
        </w:tc>
        <w:tc>
          <w:tcPr>
            <w:tcW w:w="673" w:type="dxa"/>
            <w:vAlign w:val="center"/>
          </w:tcPr>
          <w:p w:rsidR="009A1DE8" w:rsidRDefault="009A1DE8" w:rsidP="006F298E">
            <w:pPr>
              <w:jc w:val="center"/>
              <w:rPr>
                <w:sz w:val="20"/>
              </w:rPr>
            </w:pPr>
            <w:r>
              <w:rPr>
                <w:sz w:val="20"/>
              </w:rPr>
              <w:t>07/07</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G.662</w:t>
            </w:r>
            <w:r>
              <w:rPr>
                <w:sz w:val="20"/>
              </w:rPr>
              <w:t xml:space="preserve"> Generic characteristics of optical amplifier devices and subsystems</w:t>
            </w:r>
          </w:p>
        </w:tc>
        <w:tc>
          <w:tcPr>
            <w:tcW w:w="673" w:type="dxa"/>
            <w:vAlign w:val="center"/>
          </w:tcPr>
          <w:p w:rsidR="009A1DE8" w:rsidRDefault="009A1DE8" w:rsidP="006F298E">
            <w:pPr>
              <w:jc w:val="center"/>
              <w:rPr>
                <w:sz w:val="20"/>
              </w:rPr>
            </w:pPr>
            <w:r>
              <w:rPr>
                <w:sz w:val="20"/>
              </w:rPr>
              <w:t>07/05</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G.663</w:t>
            </w:r>
            <w:r>
              <w:rPr>
                <w:sz w:val="20"/>
              </w:rPr>
              <w:t xml:space="preserve"> Application related aspects of optical amplifier devices and subsystems </w:t>
            </w:r>
          </w:p>
        </w:tc>
        <w:tc>
          <w:tcPr>
            <w:tcW w:w="673" w:type="dxa"/>
            <w:vAlign w:val="center"/>
          </w:tcPr>
          <w:p w:rsidR="009A1DE8" w:rsidRDefault="009A1DE8" w:rsidP="006F298E">
            <w:pPr>
              <w:jc w:val="center"/>
              <w:rPr>
                <w:sz w:val="20"/>
              </w:rPr>
            </w:pPr>
            <w:r>
              <w:rPr>
                <w:sz w:val="20"/>
              </w:rPr>
              <w:t>04/00</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G.663 Amendment 1</w:t>
            </w:r>
          </w:p>
        </w:tc>
        <w:tc>
          <w:tcPr>
            <w:tcW w:w="673" w:type="dxa"/>
            <w:vAlign w:val="center"/>
          </w:tcPr>
          <w:p w:rsidR="009A1DE8" w:rsidRDefault="009A1DE8" w:rsidP="006F298E">
            <w:pPr>
              <w:jc w:val="center"/>
              <w:rPr>
                <w:sz w:val="20"/>
              </w:rPr>
            </w:pPr>
            <w:r>
              <w:rPr>
                <w:sz w:val="20"/>
              </w:rPr>
              <w:t>01/03</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b/>
                <w:sz w:val="20"/>
              </w:rPr>
            </w:pPr>
            <w:r>
              <w:rPr>
                <w:b/>
                <w:sz w:val="20"/>
              </w:rPr>
              <w:t>G.665</w:t>
            </w:r>
            <w:r>
              <w:rPr>
                <w:sz w:val="20"/>
              </w:rPr>
              <w:t xml:space="preserve"> </w:t>
            </w:r>
            <w:r w:rsidRPr="00D60192">
              <w:rPr>
                <w:sz w:val="20"/>
              </w:rPr>
              <w:t>Generic characteristics of Raman amplifiers and Raman amplified subsystems</w:t>
            </w:r>
          </w:p>
        </w:tc>
        <w:tc>
          <w:tcPr>
            <w:tcW w:w="673" w:type="dxa"/>
            <w:vAlign w:val="center"/>
          </w:tcPr>
          <w:p w:rsidR="009A1DE8" w:rsidRDefault="009A1DE8" w:rsidP="006F298E">
            <w:pPr>
              <w:jc w:val="center"/>
              <w:rPr>
                <w:sz w:val="20"/>
              </w:rPr>
            </w:pPr>
            <w:r>
              <w:rPr>
                <w:sz w:val="20"/>
              </w:rPr>
              <w:t>01/05</w:t>
            </w:r>
          </w:p>
        </w:tc>
      </w:tr>
      <w:tr w:rsidR="009A1DE8" w:rsidTr="006F298E">
        <w:trPr>
          <w:cantSplit/>
          <w:jc w:val="center"/>
        </w:trPr>
        <w:tc>
          <w:tcPr>
            <w:tcW w:w="1890" w:type="dxa"/>
            <w:vMerge/>
            <w:vAlign w:val="center"/>
          </w:tcPr>
          <w:p w:rsidR="009A1DE8" w:rsidRDefault="009A1DE8" w:rsidP="006F298E">
            <w:pPr>
              <w:rPr>
                <w:sz w:val="20"/>
              </w:rPr>
            </w:pPr>
          </w:p>
        </w:tc>
        <w:tc>
          <w:tcPr>
            <w:tcW w:w="6887" w:type="dxa"/>
            <w:vAlign w:val="center"/>
          </w:tcPr>
          <w:p w:rsidR="009A1DE8" w:rsidRDefault="009A1DE8" w:rsidP="006F298E">
            <w:pPr>
              <w:rPr>
                <w:sz w:val="20"/>
              </w:rPr>
            </w:pPr>
            <w:r>
              <w:rPr>
                <w:b/>
                <w:sz w:val="20"/>
              </w:rPr>
              <w:t>G.671</w:t>
            </w:r>
            <w:r>
              <w:rPr>
                <w:sz w:val="20"/>
              </w:rPr>
              <w:t xml:space="preserve"> Transmission characteristics of </w:t>
            </w:r>
            <w:r w:rsidRPr="00D60192">
              <w:rPr>
                <w:sz w:val="20"/>
              </w:rPr>
              <w:t>optical components and subsystems</w:t>
            </w:r>
          </w:p>
        </w:tc>
        <w:tc>
          <w:tcPr>
            <w:tcW w:w="673" w:type="dxa"/>
            <w:vAlign w:val="center"/>
          </w:tcPr>
          <w:p w:rsidR="009A1DE8" w:rsidRDefault="009A1DE8" w:rsidP="006F298E">
            <w:pPr>
              <w:jc w:val="center"/>
              <w:rPr>
                <w:sz w:val="20"/>
              </w:rPr>
            </w:pPr>
            <w:r>
              <w:rPr>
                <w:sz w:val="20"/>
              </w:rPr>
              <w:t>01/09</w:t>
            </w:r>
          </w:p>
        </w:tc>
      </w:tr>
    </w:tbl>
    <w:p w:rsidR="009A1DE8" w:rsidRDefault="009A1DE8" w:rsidP="009A1DE8"/>
    <w:p w:rsidR="009A1DE8" w:rsidRDefault="009A1DE8" w:rsidP="009A1DE8">
      <w:pPr>
        <w:pStyle w:val="Heading2"/>
      </w:pPr>
      <w:bookmarkStart w:id="1033" w:name="_Toc10880899"/>
      <w:r>
        <w:t>7.4</w:t>
      </w:r>
      <w:r>
        <w:tab/>
        <w:t>Standards on the ASTN/ASON Control Plane</w:t>
      </w:r>
      <w:bookmarkEnd w:id="1033"/>
    </w:p>
    <w:p w:rsidR="009A1DE8" w:rsidRDefault="009A1DE8" w:rsidP="009A1DE8">
      <w:r>
        <w:t>The following table lists ITU-T Recommendations specifically related to the ASTN/ASON Control Plane.</w:t>
      </w:r>
    </w:p>
    <w:p w:rsidR="009A1DE8" w:rsidRDefault="009A1DE8" w:rsidP="009A1DE8">
      <w:pPr>
        <w:pStyle w:val="Caption"/>
        <w:keepNext/>
        <w:rPr>
          <w:rFonts w:ascii="Times New Roman" w:hAnsi="Times New Roman"/>
          <w:lang w:val="en-GB"/>
        </w:rPr>
      </w:pPr>
      <w:r>
        <w:rPr>
          <w:rFonts w:ascii="Times New Roman" w:hAnsi="Times New Roman"/>
          <w:lang w:val="en-GB"/>
        </w:rPr>
        <w:t>TABLE 7-4</w:t>
      </w:r>
      <w:r>
        <w:rPr>
          <w:rFonts w:ascii="Times New Roman" w:hAnsi="Times New Roman" w:hint="eastAsia"/>
          <w:lang w:val="en-GB" w:eastAsia="ja-JP"/>
        </w:rPr>
        <w:t>-1</w:t>
      </w:r>
      <w:r>
        <w:rPr>
          <w:rFonts w:ascii="Times New Roman" w:hAnsi="Times New Roman"/>
          <w:lang w:val="en-GB"/>
        </w:rPr>
        <w:t>/OTNT:  Standards on the ASTN/ASON Control Plane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320"/>
        <w:gridCol w:w="5066"/>
        <w:gridCol w:w="794"/>
      </w:tblGrid>
      <w:tr w:rsidR="009A1DE8" w:rsidTr="006F298E">
        <w:trPr>
          <w:cantSplit/>
          <w:tblHeader/>
          <w:jc w:val="center"/>
        </w:trPr>
        <w:tc>
          <w:tcPr>
            <w:tcW w:w="3320" w:type="dxa"/>
            <w:vAlign w:val="center"/>
          </w:tcPr>
          <w:p w:rsidR="009A1DE8" w:rsidRDefault="009A1DE8" w:rsidP="006F298E">
            <w:pPr>
              <w:keepNext/>
              <w:jc w:val="center"/>
              <w:rPr>
                <w:b/>
                <w:sz w:val="20"/>
              </w:rPr>
            </w:pPr>
            <w:r>
              <w:rPr>
                <w:b/>
                <w:sz w:val="20"/>
              </w:rPr>
              <w:t xml:space="preserve">Topic </w:t>
            </w:r>
          </w:p>
        </w:tc>
        <w:tc>
          <w:tcPr>
            <w:tcW w:w="5066" w:type="dxa"/>
            <w:vAlign w:val="center"/>
          </w:tcPr>
          <w:p w:rsidR="009A1DE8" w:rsidRDefault="009A1DE8" w:rsidP="006F298E">
            <w:pPr>
              <w:keepNext/>
              <w:jc w:val="center"/>
              <w:rPr>
                <w:b/>
                <w:sz w:val="20"/>
              </w:rPr>
            </w:pPr>
            <w:r>
              <w:rPr>
                <w:b/>
                <w:sz w:val="20"/>
              </w:rPr>
              <w:t xml:space="preserve">Title </w:t>
            </w:r>
          </w:p>
        </w:tc>
        <w:tc>
          <w:tcPr>
            <w:tcW w:w="794" w:type="dxa"/>
            <w:vAlign w:val="center"/>
          </w:tcPr>
          <w:p w:rsidR="009A1DE8" w:rsidRDefault="009A1DE8" w:rsidP="006F298E">
            <w:pPr>
              <w:keepNext/>
              <w:jc w:val="center"/>
              <w:rPr>
                <w:b/>
                <w:sz w:val="20"/>
              </w:rPr>
            </w:pPr>
            <w:r>
              <w:rPr>
                <w:b/>
                <w:sz w:val="20"/>
              </w:rPr>
              <w:t>Publ.</w:t>
            </w:r>
          </w:p>
        </w:tc>
      </w:tr>
      <w:tr w:rsidR="009A1DE8" w:rsidTr="006F298E">
        <w:trPr>
          <w:cantSplit/>
          <w:jc w:val="center"/>
        </w:trPr>
        <w:tc>
          <w:tcPr>
            <w:tcW w:w="3320" w:type="dxa"/>
            <w:vAlign w:val="center"/>
          </w:tcPr>
          <w:p w:rsidR="009A1DE8" w:rsidRDefault="009A1DE8" w:rsidP="006F298E">
            <w:pPr>
              <w:rPr>
                <w:sz w:val="20"/>
              </w:rPr>
            </w:pPr>
            <w:r>
              <w:rPr>
                <w:sz w:val="20"/>
              </w:rPr>
              <w:t>Definitions</w:t>
            </w:r>
          </w:p>
        </w:tc>
        <w:tc>
          <w:tcPr>
            <w:tcW w:w="5066" w:type="dxa"/>
            <w:vAlign w:val="center"/>
          </w:tcPr>
          <w:p w:rsidR="009A1DE8" w:rsidRDefault="009A1DE8" w:rsidP="006F298E">
            <w:pPr>
              <w:rPr>
                <w:b/>
                <w:sz w:val="20"/>
              </w:rPr>
            </w:pPr>
            <w:r>
              <w:rPr>
                <w:b/>
                <w:sz w:val="20"/>
              </w:rPr>
              <w:t>G.8081/Y.1353</w:t>
            </w:r>
            <w:r>
              <w:rPr>
                <w:sz w:val="20"/>
              </w:rPr>
              <w:t xml:space="preserve"> Definitions and Terminology for Automatically Switched Optical Networks (ASON)</w:t>
            </w:r>
          </w:p>
        </w:tc>
        <w:tc>
          <w:tcPr>
            <w:tcW w:w="794" w:type="dxa"/>
            <w:vAlign w:val="center"/>
          </w:tcPr>
          <w:p w:rsidR="009A1DE8" w:rsidRDefault="009A1DE8" w:rsidP="006F298E">
            <w:pPr>
              <w:jc w:val="center"/>
              <w:rPr>
                <w:sz w:val="20"/>
              </w:rPr>
            </w:pPr>
            <w:r>
              <w:rPr>
                <w:sz w:val="20"/>
              </w:rPr>
              <w:t>03/08</w:t>
            </w:r>
          </w:p>
        </w:tc>
      </w:tr>
      <w:tr w:rsidR="009A1DE8" w:rsidTr="006F298E">
        <w:trPr>
          <w:cantSplit/>
          <w:jc w:val="center"/>
        </w:trPr>
        <w:tc>
          <w:tcPr>
            <w:tcW w:w="3320" w:type="dxa"/>
            <w:vMerge w:val="restart"/>
            <w:vAlign w:val="center"/>
          </w:tcPr>
          <w:p w:rsidR="009A1DE8" w:rsidRDefault="009A1DE8" w:rsidP="006F298E">
            <w:pPr>
              <w:rPr>
                <w:sz w:val="20"/>
              </w:rPr>
            </w:pPr>
            <w:r>
              <w:rPr>
                <w:sz w:val="20"/>
              </w:rPr>
              <w:t xml:space="preserve">Architecture </w:t>
            </w:r>
          </w:p>
        </w:tc>
        <w:tc>
          <w:tcPr>
            <w:tcW w:w="5066" w:type="dxa"/>
            <w:vAlign w:val="center"/>
          </w:tcPr>
          <w:p w:rsidR="009A1DE8" w:rsidRDefault="009A1DE8" w:rsidP="006F298E">
            <w:pPr>
              <w:rPr>
                <w:sz w:val="20"/>
                <w:lang w:eastAsia="ja-JP"/>
              </w:rPr>
            </w:pPr>
            <w:r>
              <w:rPr>
                <w:b/>
                <w:sz w:val="20"/>
              </w:rPr>
              <w:t>G.8080/Y.1304</w:t>
            </w:r>
            <w:r>
              <w:rPr>
                <w:sz w:val="20"/>
              </w:rPr>
              <w:t xml:space="preserve"> Architecture for the Automatic Switched Optical Network (ASON)</w:t>
            </w:r>
          </w:p>
        </w:tc>
        <w:tc>
          <w:tcPr>
            <w:tcW w:w="794" w:type="dxa"/>
            <w:vAlign w:val="center"/>
          </w:tcPr>
          <w:p w:rsidR="009A1DE8" w:rsidRDefault="009A1DE8" w:rsidP="006F298E">
            <w:pPr>
              <w:jc w:val="center"/>
              <w:rPr>
                <w:sz w:val="20"/>
              </w:rPr>
            </w:pPr>
            <w:r>
              <w:rPr>
                <w:sz w:val="20"/>
              </w:rPr>
              <w:t>06/06</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Pr="00D40B3F" w:rsidRDefault="009A1DE8" w:rsidP="006F298E">
            <w:pPr>
              <w:rPr>
                <w:b/>
                <w:sz w:val="20"/>
              </w:rPr>
            </w:pPr>
            <w:r>
              <w:rPr>
                <w:b/>
                <w:sz w:val="20"/>
              </w:rPr>
              <w:t>G.8080/Y.1304 Erratum 1</w:t>
            </w:r>
          </w:p>
        </w:tc>
        <w:tc>
          <w:tcPr>
            <w:tcW w:w="794" w:type="dxa"/>
            <w:vAlign w:val="center"/>
          </w:tcPr>
          <w:p w:rsidR="009A1DE8" w:rsidRDefault="009A1DE8" w:rsidP="006F298E">
            <w:pPr>
              <w:jc w:val="center"/>
              <w:rPr>
                <w:sz w:val="20"/>
              </w:rPr>
            </w:pPr>
            <w:r>
              <w:rPr>
                <w:sz w:val="20"/>
              </w:rPr>
              <w:t>04/07</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Pr="00D40B3F" w:rsidRDefault="009A1DE8" w:rsidP="006F298E">
            <w:pPr>
              <w:rPr>
                <w:b/>
                <w:sz w:val="20"/>
              </w:rPr>
            </w:pPr>
            <w:r>
              <w:rPr>
                <w:b/>
                <w:sz w:val="20"/>
              </w:rPr>
              <w:t>G.8080/Y.1304 Corrigendum 1</w:t>
            </w:r>
          </w:p>
        </w:tc>
        <w:tc>
          <w:tcPr>
            <w:tcW w:w="794" w:type="dxa"/>
            <w:vAlign w:val="center"/>
          </w:tcPr>
          <w:p w:rsidR="009A1DE8" w:rsidRDefault="009A1DE8" w:rsidP="006F298E">
            <w:pPr>
              <w:jc w:val="center"/>
              <w:rPr>
                <w:sz w:val="20"/>
              </w:rPr>
            </w:pPr>
            <w:r>
              <w:rPr>
                <w:sz w:val="20"/>
              </w:rPr>
              <w:t>09/07</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Pr="00D40B3F" w:rsidRDefault="009A1DE8" w:rsidP="006F298E">
            <w:pPr>
              <w:rPr>
                <w:b/>
                <w:sz w:val="20"/>
              </w:rPr>
            </w:pPr>
            <w:r w:rsidRPr="00D40B3F">
              <w:rPr>
                <w:b/>
                <w:sz w:val="20"/>
              </w:rPr>
              <w:t xml:space="preserve">G.8080/Y.1304 (2001) Amendment </w:t>
            </w:r>
            <w:r>
              <w:rPr>
                <w:b/>
                <w:sz w:val="20"/>
              </w:rPr>
              <w:t>1</w:t>
            </w:r>
          </w:p>
        </w:tc>
        <w:tc>
          <w:tcPr>
            <w:tcW w:w="794" w:type="dxa"/>
            <w:vAlign w:val="center"/>
          </w:tcPr>
          <w:p w:rsidR="009A1DE8" w:rsidRDefault="009A1DE8" w:rsidP="006F298E">
            <w:pPr>
              <w:jc w:val="center"/>
              <w:rPr>
                <w:sz w:val="20"/>
              </w:rPr>
            </w:pPr>
            <w:r>
              <w:rPr>
                <w:sz w:val="20"/>
              </w:rPr>
              <w:t>03/08</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Pr="00D40B3F" w:rsidRDefault="009A1DE8" w:rsidP="006F298E">
            <w:pPr>
              <w:rPr>
                <w:bCs/>
                <w:sz w:val="20"/>
              </w:rPr>
            </w:pPr>
            <w:r>
              <w:rPr>
                <w:b/>
                <w:sz w:val="20"/>
              </w:rPr>
              <w:t xml:space="preserve">G.Imp8080 </w:t>
            </w:r>
            <w:r>
              <w:rPr>
                <w:bCs/>
                <w:sz w:val="20"/>
              </w:rPr>
              <w:t>Implementer's Guide</w:t>
            </w:r>
          </w:p>
        </w:tc>
        <w:tc>
          <w:tcPr>
            <w:tcW w:w="794" w:type="dxa"/>
            <w:vAlign w:val="center"/>
          </w:tcPr>
          <w:p w:rsidR="009A1DE8" w:rsidRDefault="009A1DE8" w:rsidP="006F298E">
            <w:pPr>
              <w:jc w:val="center"/>
              <w:rPr>
                <w:sz w:val="20"/>
              </w:rPr>
            </w:pPr>
            <w:r>
              <w:rPr>
                <w:sz w:val="20"/>
              </w:rPr>
              <w:t>05/05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Default="009A1DE8" w:rsidP="006F298E">
            <w:pPr>
              <w:rPr>
                <w:sz w:val="20"/>
              </w:rPr>
            </w:pPr>
          </w:p>
        </w:tc>
        <w:tc>
          <w:tcPr>
            <w:tcW w:w="794" w:type="dxa"/>
            <w:vAlign w:val="center"/>
          </w:tcPr>
          <w:p w:rsidR="009A1DE8" w:rsidRDefault="009A1DE8" w:rsidP="006F298E">
            <w:pPr>
              <w:jc w:val="center"/>
              <w:rPr>
                <w:sz w:val="20"/>
              </w:rPr>
            </w:pPr>
          </w:p>
        </w:tc>
      </w:tr>
      <w:tr w:rsidR="009A1DE8" w:rsidTr="006F298E">
        <w:trPr>
          <w:cantSplit/>
          <w:jc w:val="center"/>
        </w:trPr>
        <w:tc>
          <w:tcPr>
            <w:tcW w:w="3320" w:type="dxa"/>
            <w:vMerge w:val="restart"/>
            <w:vAlign w:val="center"/>
          </w:tcPr>
          <w:p w:rsidR="009A1DE8" w:rsidRDefault="009A1DE8" w:rsidP="006F298E">
            <w:pPr>
              <w:rPr>
                <w:sz w:val="20"/>
              </w:rPr>
            </w:pPr>
            <w:r>
              <w:rPr>
                <w:sz w:val="20"/>
              </w:rPr>
              <w:t xml:space="preserve">Protocol Neutral Specifications for key signalling elements </w:t>
            </w:r>
          </w:p>
        </w:tc>
        <w:tc>
          <w:tcPr>
            <w:tcW w:w="5066" w:type="dxa"/>
            <w:vAlign w:val="center"/>
          </w:tcPr>
          <w:p w:rsidR="009A1DE8" w:rsidRDefault="009A1DE8" w:rsidP="006F298E">
            <w:pPr>
              <w:rPr>
                <w:sz w:val="20"/>
              </w:rPr>
            </w:pPr>
            <w:r>
              <w:rPr>
                <w:b/>
                <w:sz w:val="20"/>
              </w:rPr>
              <w:t>G.7713/Y.1704</w:t>
            </w:r>
            <w:r>
              <w:rPr>
                <w:sz w:val="20"/>
              </w:rPr>
              <w:t xml:space="preserve"> Distributed Call and Connection Management (DCM)</w:t>
            </w:r>
          </w:p>
        </w:tc>
        <w:tc>
          <w:tcPr>
            <w:tcW w:w="794" w:type="dxa"/>
            <w:vAlign w:val="center"/>
          </w:tcPr>
          <w:p w:rsidR="009A1DE8" w:rsidRDefault="009A1DE8" w:rsidP="006F298E">
            <w:pPr>
              <w:jc w:val="center"/>
              <w:rPr>
                <w:sz w:val="20"/>
              </w:rPr>
            </w:pPr>
            <w:r>
              <w:rPr>
                <w:sz w:val="20"/>
              </w:rPr>
              <w:t>05/06</w:t>
            </w:r>
          </w:p>
        </w:tc>
      </w:tr>
      <w:tr w:rsidR="009A1DE8" w:rsidTr="006F298E">
        <w:trPr>
          <w:cantSplit/>
          <w:jc w:val="center"/>
        </w:trPr>
        <w:tc>
          <w:tcPr>
            <w:tcW w:w="3320" w:type="dxa"/>
            <w:vMerge/>
            <w:vAlign w:val="center"/>
          </w:tcPr>
          <w:p w:rsidR="009A1DE8" w:rsidRDefault="009A1DE8" w:rsidP="006F298E">
            <w:pPr>
              <w:rPr>
                <w:sz w:val="20"/>
              </w:rPr>
            </w:pPr>
          </w:p>
        </w:tc>
        <w:tc>
          <w:tcPr>
            <w:tcW w:w="5066" w:type="dxa"/>
          </w:tcPr>
          <w:p w:rsidR="009A1DE8" w:rsidRDefault="009A1DE8" w:rsidP="006F298E">
            <w:pPr>
              <w:rPr>
                <w:b/>
                <w:sz w:val="20"/>
              </w:rPr>
            </w:pPr>
            <w:r>
              <w:rPr>
                <w:b/>
                <w:sz w:val="20"/>
              </w:rPr>
              <w:t>G.Imp7713/Y.1704 Implementer's Guide</w:t>
            </w:r>
          </w:p>
        </w:tc>
        <w:tc>
          <w:tcPr>
            <w:tcW w:w="794" w:type="dxa"/>
            <w:vAlign w:val="center"/>
          </w:tcPr>
          <w:p w:rsidR="009A1DE8" w:rsidRDefault="009A1DE8" w:rsidP="006F298E">
            <w:pPr>
              <w:jc w:val="center"/>
              <w:rPr>
                <w:sz w:val="20"/>
              </w:rPr>
            </w:pPr>
            <w:r>
              <w:rPr>
                <w:sz w:val="20"/>
              </w:rPr>
              <w:t>05/05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tcPr>
          <w:p w:rsidR="009A1DE8" w:rsidRDefault="009A1DE8" w:rsidP="006F298E">
            <w:pPr>
              <w:rPr>
                <w:sz w:val="20"/>
              </w:rPr>
            </w:pPr>
            <w:r>
              <w:rPr>
                <w:b/>
                <w:sz w:val="20"/>
              </w:rPr>
              <w:t>G.7713.1/Y.1704</w:t>
            </w:r>
            <w:r>
              <w:rPr>
                <w:sz w:val="20"/>
              </w:rPr>
              <w:t xml:space="preserve"> Distributed Call and Connection Management based on PNNI</w:t>
            </w:r>
          </w:p>
        </w:tc>
        <w:tc>
          <w:tcPr>
            <w:tcW w:w="794" w:type="dxa"/>
            <w:vAlign w:val="center"/>
          </w:tcPr>
          <w:p w:rsidR="009A1DE8" w:rsidRDefault="009A1DE8" w:rsidP="006F298E">
            <w:pPr>
              <w:jc w:val="center"/>
              <w:rPr>
                <w:sz w:val="20"/>
              </w:rPr>
            </w:pPr>
            <w:r>
              <w:rPr>
                <w:sz w:val="20"/>
              </w:rPr>
              <w:t>03/03</w:t>
            </w:r>
          </w:p>
        </w:tc>
      </w:tr>
      <w:tr w:rsidR="009A1DE8" w:rsidTr="006F298E">
        <w:trPr>
          <w:cantSplit/>
          <w:jc w:val="center"/>
        </w:trPr>
        <w:tc>
          <w:tcPr>
            <w:tcW w:w="3320" w:type="dxa"/>
            <w:vMerge/>
            <w:vAlign w:val="center"/>
          </w:tcPr>
          <w:p w:rsidR="009A1DE8" w:rsidRDefault="009A1DE8" w:rsidP="006F298E">
            <w:pPr>
              <w:rPr>
                <w:sz w:val="20"/>
              </w:rPr>
            </w:pPr>
          </w:p>
        </w:tc>
        <w:tc>
          <w:tcPr>
            <w:tcW w:w="5066" w:type="dxa"/>
          </w:tcPr>
          <w:p w:rsidR="009A1DE8" w:rsidRDefault="009A1DE8" w:rsidP="006F298E">
            <w:pPr>
              <w:rPr>
                <w:b/>
                <w:sz w:val="20"/>
              </w:rPr>
            </w:pPr>
            <w:r>
              <w:rPr>
                <w:b/>
                <w:sz w:val="20"/>
              </w:rPr>
              <w:t>G.Imp7713.1/Y.1704</w:t>
            </w:r>
            <w:r>
              <w:rPr>
                <w:sz w:val="20"/>
              </w:rPr>
              <w:t xml:space="preserve"> Implementer's Guide</w:t>
            </w:r>
          </w:p>
        </w:tc>
        <w:tc>
          <w:tcPr>
            <w:tcW w:w="794" w:type="dxa"/>
            <w:vAlign w:val="center"/>
          </w:tcPr>
          <w:p w:rsidR="009A1DE8" w:rsidRDefault="009A1DE8" w:rsidP="006F298E">
            <w:pPr>
              <w:jc w:val="center"/>
              <w:rPr>
                <w:sz w:val="20"/>
              </w:rPr>
            </w:pPr>
            <w:r>
              <w:rPr>
                <w:sz w:val="20"/>
              </w:rPr>
              <w:t>05/05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tcPr>
          <w:p w:rsidR="009A1DE8" w:rsidRDefault="009A1DE8" w:rsidP="006F298E">
            <w:pPr>
              <w:rPr>
                <w:sz w:val="20"/>
              </w:rPr>
            </w:pPr>
            <w:r>
              <w:rPr>
                <w:b/>
                <w:sz w:val="20"/>
              </w:rPr>
              <w:t>G.7713.2/Y.1704</w:t>
            </w:r>
            <w:r>
              <w:rPr>
                <w:sz w:val="20"/>
              </w:rPr>
              <w:t xml:space="preserve"> Distributed Call and Connection Management</w:t>
            </w:r>
            <w:r w:rsidRPr="000F0983">
              <w:rPr>
                <w:sz w:val="20"/>
              </w:rPr>
              <w:t xml:space="preserve">: Signalling mechanism using GMPLS RSVP-TE  </w:t>
            </w:r>
          </w:p>
        </w:tc>
        <w:tc>
          <w:tcPr>
            <w:tcW w:w="794" w:type="dxa"/>
            <w:vAlign w:val="center"/>
          </w:tcPr>
          <w:p w:rsidR="009A1DE8" w:rsidRDefault="009A1DE8" w:rsidP="006F298E">
            <w:pPr>
              <w:jc w:val="center"/>
              <w:rPr>
                <w:sz w:val="20"/>
              </w:rPr>
            </w:pPr>
            <w:r>
              <w:rPr>
                <w:sz w:val="20"/>
              </w:rPr>
              <w:t>03/03</w:t>
            </w:r>
          </w:p>
        </w:tc>
      </w:tr>
      <w:tr w:rsidR="009A1DE8" w:rsidTr="006F298E">
        <w:trPr>
          <w:cantSplit/>
          <w:jc w:val="center"/>
        </w:trPr>
        <w:tc>
          <w:tcPr>
            <w:tcW w:w="3320" w:type="dxa"/>
            <w:vMerge/>
            <w:vAlign w:val="center"/>
          </w:tcPr>
          <w:p w:rsidR="009A1DE8" w:rsidRDefault="009A1DE8" w:rsidP="006F298E">
            <w:pPr>
              <w:rPr>
                <w:sz w:val="20"/>
              </w:rPr>
            </w:pPr>
          </w:p>
        </w:tc>
        <w:tc>
          <w:tcPr>
            <w:tcW w:w="5066" w:type="dxa"/>
          </w:tcPr>
          <w:p w:rsidR="009A1DE8" w:rsidRDefault="009A1DE8" w:rsidP="006F298E">
            <w:pPr>
              <w:rPr>
                <w:b/>
                <w:sz w:val="20"/>
              </w:rPr>
            </w:pPr>
            <w:r>
              <w:rPr>
                <w:b/>
                <w:sz w:val="20"/>
              </w:rPr>
              <w:t>G.Imp7713.2/Y.1704</w:t>
            </w:r>
            <w:r>
              <w:rPr>
                <w:sz w:val="20"/>
              </w:rPr>
              <w:t xml:space="preserve"> Implementer's Guide</w:t>
            </w:r>
          </w:p>
        </w:tc>
        <w:tc>
          <w:tcPr>
            <w:tcW w:w="794" w:type="dxa"/>
            <w:vAlign w:val="center"/>
          </w:tcPr>
          <w:p w:rsidR="009A1DE8" w:rsidRDefault="009A1DE8" w:rsidP="006F298E">
            <w:pPr>
              <w:jc w:val="center"/>
              <w:rPr>
                <w:sz w:val="20"/>
              </w:rPr>
            </w:pPr>
            <w:r>
              <w:rPr>
                <w:sz w:val="20"/>
              </w:rPr>
              <w:t>05/05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tcPr>
          <w:p w:rsidR="009A1DE8" w:rsidRDefault="009A1DE8" w:rsidP="006F298E">
            <w:pPr>
              <w:rPr>
                <w:sz w:val="20"/>
              </w:rPr>
            </w:pPr>
            <w:r>
              <w:rPr>
                <w:b/>
                <w:sz w:val="20"/>
              </w:rPr>
              <w:t>G.7713.3/Y.1704</w:t>
            </w:r>
            <w:r>
              <w:rPr>
                <w:sz w:val="20"/>
              </w:rPr>
              <w:t xml:space="preserve"> Distributed Call and Connection Management</w:t>
            </w:r>
            <w:r>
              <w:t xml:space="preserve"> </w:t>
            </w:r>
            <w:r w:rsidRPr="00DD3177">
              <w:rPr>
                <w:sz w:val="20"/>
              </w:rPr>
              <w:t xml:space="preserve">: Signalling mechanism using GMPLS CR-LDP  </w:t>
            </w:r>
          </w:p>
        </w:tc>
        <w:tc>
          <w:tcPr>
            <w:tcW w:w="794" w:type="dxa"/>
            <w:vAlign w:val="center"/>
          </w:tcPr>
          <w:p w:rsidR="009A1DE8" w:rsidRDefault="009A1DE8" w:rsidP="006F298E">
            <w:pPr>
              <w:jc w:val="center"/>
              <w:rPr>
                <w:sz w:val="20"/>
              </w:rPr>
            </w:pPr>
            <w:r>
              <w:rPr>
                <w:sz w:val="20"/>
              </w:rPr>
              <w:t>03/03</w:t>
            </w:r>
          </w:p>
        </w:tc>
      </w:tr>
      <w:tr w:rsidR="009A1DE8" w:rsidTr="006F298E">
        <w:trPr>
          <w:cantSplit/>
          <w:jc w:val="center"/>
        </w:trPr>
        <w:tc>
          <w:tcPr>
            <w:tcW w:w="3320" w:type="dxa"/>
            <w:vMerge/>
            <w:vAlign w:val="center"/>
          </w:tcPr>
          <w:p w:rsidR="009A1DE8" w:rsidRDefault="009A1DE8" w:rsidP="006F298E">
            <w:pPr>
              <w:rPr>
                <w:sz w:val="20"/>
              </w:rPr>
            </w:pPr>
          </w:p>
        </w:tc>
        <w:tc>
          <w:tcPr>
            <w:tcW w:w="5066" w:type="dxa"/>
          </w:tcPr>
          <w:p w:rsidR="009A1DE8" w:rsidRDefault="009A1DE8" w:rsidP="006F298E">
            <w:pPr>
              <w:rPr>
                <w:b/>
                <w:sz w:val="20"/>
              </w:rPr>
            </w:pPr>
            <w:r>
              <w:rPr>
                <w:b/>
                <w:sz w:val="20"/>
              </w:rPr>
              <w:t>G.Imp7713.3/Y.1704</w:t>
            </w:r>
            <w:r>
              <w:rPr>
                <w:sz w:val="20"/>
              </w:rPr>
              <w:t xml:space="preserve"> Implementer's Guide</w:t>
            </w:r>
          </w:p>
        </w:tc>
        <w:tc>
          <w:tcPr>
            <w:tcW w:w="794" w:type="dxa"/>
            <w:vAlign w:val="center"/>
          </w:tcPr>
          <w:p w:rsidR="009A1DE8" w:rsidDel="005136F2" w:rsidRDefault="009A1DE8" w:rsidP="006F298E">
            <w:pPr>
              <w:jc w:val="center"/>
              <w:rPr>
                <w:sz w:val="20"/>
              </w:rPr>
            </w:pPr>
            <w:r>
              <w:rPr>
                <w:sz w:val="20"/>
              </w:rPr>
              <w:t>05/05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Default="009A1DE8" w:rsidP="006F298E">
            <w:pPr>
              <w:rPr>
                <w:sz w:val="20"/>
              </w:rPr>
            </w:pPr>
            <w:r>
              <w:rPr>
                <w:b/>
                <w:sz w:val="20"/>
              </w:rPr>
              <w:t>G.7714/Y.1705</w:t>
            </w:r>
            <w:r>
              <w:rPr>
                <w:sz w:val="20"/>
              </w:rPr>
              <w:t xml:space="preserve"> Generalised automatic discovery </w:t>
            </w:r>
            <w:r w:rsidRPr="00DD3177">
              <w:rPr>
                <w:sz w:val="20"/>
              </w:rPr>
              <w:t xml:space="preserve">for transport entities  </w:t>
            </w:r>
          </w:p>
        </w:tc>
        <w:tc>
          <w:tcPr>
            <w:tcW w:w="794" w:type="dxa"/>
            <w:vAlign w:val="center"/>
          </w:tcPr>
          <w:p w:rsidR="009A1DE8" w:rsidRDefault="009A1DE8" w:rsidP="006F298E">
            <w:pPr>
              <w:jc w:val="center"/>
              <w:rPr>
                <w:sz w:val="20"/>
              </w:rPr>
            </w:pPr>
            <w:r>
              <w:rPr>
                <w:sz w:val="20"/>
              </w:rPr>
              <w:t>08/05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Default="009A1DE8" w:rsidP="006F298E">
            <w:pPr>
              <w:rPr>
                <w:b/>
                <w:sz w:val="20"/>
              </w:rPr>
            </w:pPr>
            <w:r>
              <w:rPr>
                <w:b/>
                <w:sz w:val="20"/>
              </w:rPr>
              <w:t>G.7714.1/Y.1705.1</w:t>
            </w:r>
            <w:r>
              <w:rPr>
                <w:sz w:val="20"/>
              </w:rPr>
              <w:t xml:space="preserve"> Protocol for automatic discovery in SDH and OTN networks</w:t>
            </w:r>
          </w:p>
        </w:tc>
        <w:tc>
          <w:tcPr>
            <w:tcW w:w="794" w:type="dxa"/>
            <w:vAlign w:val="center"/>
          </w:tcPr>
          <w:p w:rsidR="009A1DE8" w:rsidRDefault="009A1DE8" w:rsidP="006F298E">
            <w:pPr>
              <w:jc w:val="center"/>
              <w:rPr>
                <w:sz w:val="20"/>
              </w:rPr>
            </w:pPr>
            <w:r>
              <w:rPr>
                <w:sz w:val="20"/>
              </w:rPr>
              <w:t>04/03</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Default="009A1DE8" w:rsidP="006F298E">
            <w:pPr>
              <w:rPr>
                <w:sz w:val="20"/>
              </w:rPr>
            </w:pPr>
            <w:r>
              <w:rPr>
                <w:b/>
                <w:sz w:val="20"/>
              </w:rPr>
              <w:t>G.7714.1/Y.1705.1 Amendment 1</w:t>
            </w:r>
          </w:p>
        </w:tc>
        <w:tc>
          <w:tcPr>
            <w:tcW w:w="794" w:type="dxa"/>
            <w:vAlign w:val="center"/>
          </w:tcPr>
          <w:p w:rsidR="009A1DE8" w:rsidRDefault="009A1DE8" w:rsidP="006F298E">
            <w:pPr>
              <w:jc w:val="center"/>
              <w:rPr>
                <w:sz w:val="20"/>
              </w:rPr>
            </w:pPr>
            <w:r>
              <w:rPr>
                <w:sz w:val="20"/>
              </w:rPr>
              <w:t>02/06</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Pr="00D40B3F" w:rsidRDefault="009A1DE8" w:rsidP="006F298E">
            <w:pPr>
              <w:rPr>
                <w:bCs/>
                <w:sz w:val="20"/>
              </w:rPr>
            </w:pPr>
            <w:r>
              <w:rPr>
                <w:b/>
                <w:sz w:val="20"/>
              </w:rPr>
              <w:t xml:space="preserve">G.Imp7714.1 </w:t>
            </w:r>
            <w:r>
              <w:rPr>
                <w:bCs/>
                <w:sz w:val="20"/>
              </w:rPr>
              <w:t>Implementer's Guide</w:t>
            </w:r>
          </w:p>
        </w:tc>
        <w:tc>
          <w:tcPr>
            <w:tcW w:w="794" w:type="dxa"/>
            <w:vAlign w:val="center"/>
          </w:tcPr>
          <w:p w:rsidR="009A1DE8" w:rsidRDefault="009A1DE8" w:rsidP="006F298E">
            <w:pPr>
              <w:jc w:val="center"/>
              <w:rPr>
                <w:sz w:val="20"/>
              </w:rPr>
            </w:pPr>
            <w:r>
              <w:rPr>
                <w:sz w:val="20"/>
              </w:rPr>
              <w:t>05/05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Default="009A1DE8" w:rsidP="006F298E">
            <w:pPr>
              <w:rPr>
                <w:sz w:val="20"/>
              </w:rPr>
            </w:pPr>
            <w:r>
              <w:rPr>
                <w:b/>
                <w:sz w:val="20"/>
              </w:rPr>
              <w:t>G.7715/Y.1706</w:t>
            </w:r>
            <w:r>
              <w:rPr>
                <w:sz w:val="20"/>
              </w:rPr>
              <w:t xml:space="preserve"> Architecture and requirements for routing in automatically switched optical networks</w:t>
            </w:r>
          </w:p>
        </w:tc>
        <w:tc>
          <w:tcPr>
            <w:tcW w:w="794" w:type="dxa"/>
            <w:vAlign w:val="center"/>
          </w:tcPr>
          <w:p w:rsidR="009A1DE8" w:rsidRDefault="009A1DE8" w:rsidP="006F298E">
            <w:pPr>
              <w:jc w:val="center"/>
              <w:rPr>
                <w:sz w:val="20"/>
              </w:rPr>
            </w:pPr>
            <w:r>
              <w:rPr>
                <w:sz w:val="20"/>
              </w:rPr>
              <w:t>06/02</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Default="009A1DE8" w:rsidP="006F298E">
            <w:pPr>
              <w:rPr>
                <w:b/>
                <w:sz w:val="20"/>
              </w:rPr>
            </w:pPr>
            <w:r>
              <w:rPr>
                <w:b/>
                <w:sz w:val="20"/>
              </w:rPr>
              <w:t>G.7715/Y.1706 Amendment 1</w:t>
            </w:r>
          </w:p>
        </w:tc>
        <w:tc>
          <w:tcPr>
            <w:tcW w:w="794" w:type="dxa"/>
            <w:vAlign w:val="center"/>
          </w:tcPr>
          <w:p w:rsidR="009A1DE8" w:rsidRDefault="009A1DE8" w:rsidP="006F298E">
            <w:pPr>
              <w:jc w:val="center"/>
              <w:rPr>
                <w:sz w:val="20"/>
              </w:rPr>
            </w:pPr>
            <w:r>
              <w:rPr>
                <w:sz w:val="20"/>
              </w:rPr>
              <w:t>02/07</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Pr="005136F2" w:rsidRDefault="009A1DE8" w:rsidP="006F298E">
            <w:pPr>
              <w:rPr>
                <w:b/>
                <w:sz w:val="20"/>
              </w:rPr>
            </w:pPr>
            <w:r w:rsidRPr="005136F2">
              <w:rPr>
                <w:b/>
                <w:sz w:val="20"/>
              </w:rPr>
              <w:t>G.Imp7715</w:t>
            </w:r>
            <w:r w:rsidRPr="005136F2">
              <w:rPr>
                <w:bCs/>
                <w:sz w:val="20"/>
              </w:rPr>
              <w:t xml:space="preserve"> Implementer's Guide</w:t>
            </w:r>
          </w:p>
        </w:tc>
        <w:tc>
          <w:tcPr>
            <w:tcW w:w="794" w:type="dxa"/>
            <w:vAlign w:val="center"/>
          </w:tcPr>
          <w:p w:rsidR="009A1DE8" w:rsidRDefault="009A1DE8" w:rsidP="006F298E">
            <w:pPr>
              <w:jc w:val="center"/>
              <w:rPr>
                <w:sz w:val="20"/>
              </w:rPr>
            </w:pPr>
            <w:r>
              <w:rPr>
                <w:sz w:val="20"/>
              </w:rPr>
              <w:t>05/05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Default="009A1DE8" w:rsidP="006F298E">
            <w:pPr>
              <w:rPr>
                <w:sz w:val="20"/>
              </w:rPr>
            </w:pPr>
            <w:r>
              <w:rPr>
                <w:b/>
                <w:sz w:val="20"/>
              </w:rPr>
              <w:t>G.7715.1/Y.1706.1</w:t>
            </w:r>
            <w:r>
              <w:rPr>
                <w:sz w:val="20"/>
              </w:rPr>
              <w:t xml:space="preserve"> ASON routing architecture and requirements for link state protocols   </w:t>
            </w:r>
          </w:p>
        </w:tc>
        <w:tc>
          <w:tcPr>
            <w:tcW w:w="794" w:type="dxa"/>
            <w:vAlign w:val="center"/>
          </w:tcPr>
          <w:p w:rsidR="009A1DE8" w:rsidRDefault="009A1DE8" w:rsidP="006F298E">
            <w:pPr>
              <w:jc w:val="center"/>
              <w:rPr>
                <w:sz w:val="20"/>
              </w:rPr>
            </w:pPr>
            <w:r>
              <w:rPr>
                <w:sz w:val="20"/>
              </w:rPr>
              <w:t>02/04</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Pr="005136F2" w:rsidRDefault="009A1DE8" w:rsidP="006F298E">
            <w:pPr>
              <w:rPr>
                <w:bCs/>
                <w:sz w:val="20"/>
              </w:rPr>
            </w:pPr>
            <w:r w:rsidRPr="005136F2">
              <w:rPr>
                <w:b/>
                <w:sz w:val="20"/>
              </w:rPr>
              <w:t>G.Imp7715.1</w:t>
            </w:r>
            <w:r>
              <w:rPr>
                <w:bCs/>
                <w:sz w:val="20"/>
              </w:rPr>
              <w:t xml:space="preserve"> Implementer's Guide</w:t>
            </w:r>
          </w:p>
        </w:tc>
        <w:tc>
          <w:tcPr>
            <w:tcW w:w="794" w:type="dxa"/>
            <w:vAlign w:val="center"/>
          </w:tcPr>
          <w:p w:rsidR="009A1DE8" w:rsidRDefault="009A1DE8" w:rsidP="006F298E">
            <w:pPr>
              <w:jc w:val="center"/>
              <w:rPr>
                <w:sz w:val="20"/>
              </w:rPr>
            </w:pPr>
            <w:r>
              <w:rPr>
                <w:sz w:val="20"/>
              </w:rPr>
              <w:t>05/05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Default="009A1DE8" w:rsidP="006F298E">
            <w:pPr>
              <w:rPr>
                <w:sz w:val="20"/>
              </w:rPr>
            </w:pPr>
            <w:r>
              <w:rPr>
                <w:b/>
                <w:sz w:val="20"/>
              </w:rPr>
              <w:t>G.7715.2/Y.1706.2</w:t>
            </w:r>
            <w:r>
              <w:rPr>
                <w:sz w:val="20"/>
              </w:rPr>
              <w:t xml:space="preserve"> </w:t>
            </w:r>
            <w:r w:rsidRPr="00DD3177">
              <w:rPr>
                <w:sz w:val="20"/>
              </w:rPr>
              <w:t xml:space="preserve">ASON routing architecture and requirements for remote route query  </w:t>
            </w:r>
          </w:p>
        </w:tc>
        <w:tc>
          <w:tcPr>
            <w:tcW w:w="794" w:type="dxa"/>
            <w:vAlign w:val="center"/>
          </w:tcPr>
          <w:p w:rsidR="009A1DE8" w:rsidRDefault="009A1DE8" w:rsidP="006F298E">
            <w:pPr>
              <w:jc w:val="center"/>
              <w:rPr>
                <w:sz w:val="20"/>
              </w:rPr>
            </w:pPr>
            <w:r>
              <w:rPr>
                <w:sz w:val="20"/>
              </w:rPr>
              <w:t>02/07</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Default="009A1DE8" w:rsidP="006F298E">
            <w:pPr>
              <w:rPr>
                <w:b/>
                <w:sz w:val="20"/>
              </w:rPr>
            </w:pPr>
            <w:r w:rsidRPr="00C65225">
              <w:rPr>
                <w:b/>
                <w:bCs/>
                <w:sz w:val="20"/>
              </w:rPr>
              <w:t xml:space="preserve"> G.7718/Y.1709</w:t>
            </w:r>
            <w:r>
              <w:rPr>
                <w:sz w:val="20"/>
              </w:rPr>
              <w:t xml:space="preserve"> Framework for ASON Management</w:t>
            </w:r>
          </w:p>
        </w:tc>
        <w:tc>
          <w:tcPr>
            <w:tcW w:w="794" w:type="dxa"/>
            <w:vAlign w:val="center"/>
          </w:tcPr>
          <w:p w:rsidR="009A1DE8" w:rsidRDefault="009A1DE8" w:rsidP="006F298E">
            <w:pPr>
              <w:jc w:val="center"/>
              <w:rPr>
                <w:sz w:val="20"/>
              </w:rPr>
            </w:pPr>
            <w:r>
              <w:rPr>
                <w:sz w:val="20"/>
              </w:rPr>
              <w:t>02/05</w:t>
            </w:r>
          </w:p>
        </w:tc>
      </w:tr>
      <w:tr w:rsidR="009A1DE8" w:rsidTr="006F298E">
        <w:trPr>
          <w:cantSplit/>
          <w:jc w:val="center"/>
        </w:trPr>
        <w:tc>
          <w:tcPr>
            <w:tcW w:w="3320" w:type="dxa"/>
            <w:vMerge/>
            <w:vAlign w:val="center"/>
          </w:tcPr>
          <w:p w:rsidR="009A1DE8" w:rsidRDefault="009A1DE8" w:rsidP="006F298E">
            <w:pPr>
              <w:rPr>
                <w:sz w:val="20"/>
              </w:rPr>
            </w:pPr>
          </w:p>
        </w:tc>
        <w:tc>
          <w:tcPr>
            <w:tcW w:w="5066" w:type="dxa"/>
            <w:vAlign w:val="center"/>
          </w:tcPr>
          <w:p w:rsidR="009A1DE8" w:rsidRPr="00C65225" w:rsidRDefault="009A1DE8" w:rsidP="006F298E">
            <w:pPr>
              <w:rPr>
                <w:sz w:val="20"/>
              </w:rPr>
            </w:pPr>
            <w:r w:rsidRPr="00C65225">
              <w:rPr>
                <w:b/>
                <w:bCs/>
                <w:sz w:val="20"/>
              </w:rPr>
              <w:t xml:space="preserve"> G.7718</w:t>
            </w:r>
            <w:r>
              <w:rPr>
                <w:b/>
                <w:bCs/>
                <w:sz w:val="20"/>
              </w:rPr>
              <w:t>.1</w:t>
            </w:r>
            <w:r w:rsidRPr="00C65225">
              <w:rPr>
                <w:b/>
                <w:bCs/>
                <w:sz w:val="20"/>
              </w:rPr>
              <w:t>/Y.1709</w:t>
            </w:r>
            <w:r>
              <w:rPr>
                <w:b/>
                <w:bCs/>
                <w:sz w:val="20"/>
              </w:rPr>
              <w:t xml:space="preserve">.1 </w:t>
            </w:r>
            <w:r w:rsidRPr="00724DF1">
              <w:rPr>
                <w:sz w:val="20"/>
              </w:rPr>
              <w:t>Protocol-neutral management information model for the control plane view</w:t>
            </w:r>
          </w:p>
        </w:tc>
        <w:tc>
          <w:tcPr>
            <w:tcW w:w="794" w:type="dxa"/>
            <w:vAlign w:val="center"/>
          </w:tcPr>
          <w:p w:rsidR="009A1DE8" w:rsidRDefault="009A1DE8" w:rsidP="006F298E">
            <w:pPr>
              <w:jc w:val="center"/>
              <w:rPr>
                <w:sz w:val="20"/>
              </w:rPr>
            </w:pPr>
            <w:r>
              <w:rPr>
                <w:sz w:val="20"/>
              </w:rPr>
              <w:t>12/06</w:t>
            </w:r>
          </w:p>
        </w:tc>
      </w:tr>
      <w:tr w:rsidR="009A1DE8" w:rsidTr="006F298E">
        <w:trPr>
          <w:cantSplit/>
          <w:jc w:val="center"/>
        </w:trPr>
        <w:tc>
          <w:tcPr>
            <w:tcW w:w="3320" w:type="dxa"/>
            <w:vAlign w:val="center"/>
          </w:tcPr>
          <w:p w:rsidR="009A1DE8" w:rsidRDefault="009A1DE8" w:rsidP="006F298E">
            <w:pPr>
              <w:rPr>
                <w:sz w:val="20"/>
              </w:rPr>
            </w:pPr>
            <w:r>
              <w:rPr>
                <w:sz w:val="20"/>
              </w:rPr>
              <w:t xml:space="preserve">Data Communication Network (DCN) </w:t>
            </w:r>
          </w:p>
        </w:tc>
        <w:tc>
          <w:tcPr>
            <w:tcW w:w="5066" w:type="dxa"/>
            <w:vAlign w:val="center"/>
          </w:tcPr>
          <w:p w:rsidR="009A1DE8" w:rsidRDefault="009A1DE8" w:rsidP="006F298E">
            <w:pPr>
              <w:rPr>
                <w:sz w:val="20"/>
              </w:rPr>
            </w:pPr>
            <w:r>
              <w:rPr>
                <w:b/>
                <w:sz w:val="20"/>
              </w:rPr>
              <w:t>G. 7712/Y.1703</w:t>
            </w:r>
            <w:r>
              <w:rPr>
                <w:sz w:val="20"/>
              </w:rPr>
              <w:t xml:space="preserve"> </w:t>
            </w:r>
            <w:r w:rsidRPr="00724DF1">
              <w:rPr>
                <w:sz w:val="20"/>
              </w:rPr>
              <w:t xml:space="preserve">Architecture and specification of data communication network  </w:t>
            </w:r>
          </w:p>
        </w:tc>
        <w:tc>
          <w:tcPr>
            <w:tcW w:w="794" w:type="dxa"/>
            <w:vAlign w:val="center"/>
          </w:tcPr>
          <w:p w:rsidR="009A1DE8" w:rsidRDefault="009A1DE8" w:rsidP="006F298E">
            <w:pPr>
              <w:jc w:val="center"/>
              <w:rPr>
                <w:sz w:val="20"/>
              </w:rPr>
            </w:pPr>
            <w:r>
              <w:rPr>
                <w:sz w:val="20"/>
              </w:rPr>
              <w:t>06/08</w:t>
            </w:r>
          </w:p>
        </w:tc>
      </w:tr>
    </w:tbl>
    <w:p w:rsidR="009A1DE8" w:rsidRDefault="009A1DE8" w:rsidP="009A1DE8"/>
    <w:p w:rsidR="009A1DE8" w:rsidRDefault="009A1DE8" w:rsidP="009A1DE8">
      <w:pPr>
        <w:rPr>
          <w:lang w:eastAsia="ja-JP"/>
        </w:rPr>
      </w:pPr>
      <w:bookmarkStart w:id="1034" w:name="_Toc10880900"/>
      <w:r>
        <w:rPr>
          <w:rFonts w:hint="eastAsia"/>
          <w:lang w:eastAsia="ja-JP"/>
        </w:rPr>
        <w:t xml:space="preserve">Table </w:t>
      </w:r>
      <w:smartTag w:uri="urn:schemas-microsoft-com:office:smarttags" w:element="date">
        <w:smartTagPr>
          <w:attr w:name="Month" w:val="4"/>
          <w:attr w:name="Day" w:val="2"/>
          <w:attr w:name="Year" w:val="2007"/>
        </w:smartTagPr>
        <w:r>
          <w:rPr>
            <w:rFonts w:hint="eastAsia"/>
            <w:lang w:eastAsia="ja-JP"/>
          </w:rPr>
          <w:t>7-4-2</w:t>
        </w:r>
      </w:smartTag>
      <w:r>
        <w:rPr>
          <w:rFonts w:hint="eastAsia"/>
          <w:lang w:eastAsia="ja-JP"/>
        </w:rPr>
        <w:t xml:space="preserve"> shows </w:t>
      </w:r>
      <w:r>
        <w:rPr>
          <w:lang w:eastAsia="ja-JP"/>
        </w:rPr>
        <w:t xml:space="preserve">the </w:t>
      </w:r>
      <w:r>
        <w:rPr>
          <w:rFonts w:hint="eastAsia"/>
          <w:lang w:eastAsia="ja-JP"/>
        </w:rPr>
        <w:t xml:space="preserve">mapping of existing </w:t>
      </w:r>
      <w:r>
        <w:rPr>
          <w:lang w:eastAsia="ja-JP"/>
        </w:rPr>
        <w:t>protocol-</w:t>
      </w:r>
      <w:r>
        <w:rPr>
          <w:rFonts w:hint="eastAsia"/>
          <w:lang w:eastAsia="ja-JP"/>
        </w:rPr>
        <w:t xml:space="preserve">specific documents between ITU-T Recommendations and ones </w:t>
      </w:r>
      <w:r>
        <w:rPr>
          <w:lang w:eastAsia="ja-JP"/>
        </w:rPr>
        <w:t xml:space="preserve">that </w:t>
      </w:r>
      <w:r>
        <w:rPr>
          <w:color w:val="000000"/>
          <w:lang w:eastAsia="ja-JP"/>
        </w:rPr>
        <w:t xml:space="preserve">were received </w:t>
      </w:r>
      <w:r>
        <w:rPr>
          <w:rFonts w:hint="eastAsia"/>
          <w:lang w:eastAsia="ja-JP"/>
        </w:rPr>
        <w:t>from other organizations.</w:t>
      </w:r>
    </w:p>
    <w:p w:rsidR="009A1DE8" w:rsidRPr="003E11B4" w:rsidRDefault="00DB0B76" w:rsidP="009A1DE8">
      <w:pPr>
        <w:rPr>
          <w:lang w:eastAsia="ja-JP"/>
        </w:rPr>
      </w:pPr>
      <w:r>
        <w:rPr>
          <w:noProof/>
          <w:lang w:val="en-US" w:eastAsia="zh-CN"/>
        </w:rPr>
        <w:lastRenderedPageBreak/>
        <w:drawing>
          <wp:inline distT="0" distB="0" distL="0" distR="0">
            <wp:extent cx="6098540" cy="505396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cstate="print"/>
                    <a:srcRect/>
                    <a:stretch>
                      <a:fillRect/>
                    </a:stretch>
                  </pic:blipFill>
                  <pic:spPr bwMode="auto">
                    <a:xfrm>
                      <a:off x="0" y="0"/>
                      <a:ext cx="6098540" cy="5053965"/>
                    </a:xfrm>
                    <a:prstGeom prst="rect">
                      <a:avLst/>
                    </a:prstGeom>
                    <a:noFill/>
                    <a:ln w="9525">
                      <a:noFill/>
                      <a:miter lim="800000"/>
                      <a:headEnd/>
                      <a:tailEnd/>
                    </a:ln>
                  </pic:spPr>
                </pic:pic>
              </a:graphicData>
            </a:graphic>
          </wp:inline>
        </w:drawing>
      </w:r>
    </w:p>
    <w:p w:rsidR="009A1DE8" w:rsidRDefault="009A1DE8" w:rsidP="009A1DE8">
      <w:pPr>
        <w:pStyle w:val="Figure"/>
        <w:rPr>
          <w:b/>
          <w:bCs/>
          <w:szCs w:val="24"/>
          <w:lang w:eastAsia="ja-JP"/>
        </w:rPr>
      </w:pPr>
    </w:p>
    <w:p w:rsidR="009A1DE8" w:rsidRPr="003E11B4" w:rsidRDefault="009A1DE8" w:rsidP="009A1DE8">
      <w:pPr>
        <w:pStyle w:val="FigureNotitle"/>
        <w:rPr>
          <w:lang w:eastAsia="ja-JP"/>
        </w:rPr>
      </w:pPr>
      <w:r>
        <w:rPr>
          <w:rFonts w:hint="eastAsia"/>
          <w:lang w:eastAsia="ja-JP"/>
        </w:rPr>
        <w:t>Table</w:t>
      </w:r>
      <w:r>
        <w:t xml:space="preserve"> </w:t>
      </w:r>
      <w:smartTag w:uri="urn:schemas-microsoft-com:office:smarttags" w:element="date">
        <w:smartTagPr>
          <w:attr w:name="Month" w:val="4"/>
          <w:attr w:name="Day" w:val="2"/>
          <w:attr w:name="Year" w:val="2007"/>
        </w:smartTagPr>
        <w:r>
          <w:rPr>
            <w:rFonts w:hint="eastAsia"/>
            <w:lang w:eastAsia="ja-JP"/>
          </w:rPr>
          <w:t>7-4-2</w:t>
        </w:r>
      </w:smartTag>
      <w:r>
        <w:rPr>
          <w:rFonts w:hint="eastAsia"/>
          <w:lang w:eastAsia="ja-JP"/>
        </w:rPr>
        <w:t>: Estimated mapping of protocol</w:t>
      </w:r>
      <w:r>
        <w:rPr>
          <w:lang w:eastAsia="ja-JP"/>
        </w:rPr>
        <w:t>-</w:t>
      </w:r>
      <w:r>
        <w:rPr>
          <w:rFonts w:hint="eastAsia"/>
          <w:lang w:eastAsia="ja-JP"/>
        </w:rPr>
        <w:t>specific</w:t>
      </w:r>
      <w:r>
        <w:rPr>
          <w:lang w:eastAsia="ja-JP"/>
        </w:rPr>
        <w:t xml:space="preserve"> </w:t>
      </w:r>
      <w:r>
        <w:rPr>
          <w:rFonts w:hint="eastAsia"/>
          <w:lang w:eastAsia="ja-JP"/>
        </w:rPr>
        <w:t xml:space="preserve">documents in </w:t>
      </w:r>
      <w:r>
        <w:rPr>
          <w:lang w:eastAsia="ja-JP"/>
        </w:rPr>
        <w:t>ITU-T</w:t>
      </w:r>
      <w:r>
        <w:rPr>
          <w:rFonts w:hint="eastAsia"/>
          <w:lang w:eastAsia="ja-JP"/>
        </w:rPr>
        <w:t xml:space="preserve"> ASON Recommendations</w:t>
      </w:r>
    </w:p>
    <w:p w:rsidR="009A1DE8" w:rsidRDefault="009A1DE8" w:rsidP="009A1DE8">
      <w:pPr>
        <w:pStyle w:val="Heading2"/>
      </w:pPr>
      <w:r>
        <w:t>7.</w:t>
      </w:r>
      <w:r>
        <w:rPr>
          <w:rFonts w:hint="eastAsia"/>
          <w:lang w:eastAsia="ja-JP"/>
        </w:rPr>
        <w:t>5</w:t>
      </w:r>
      <w:r>
        <w:tab/>
        <w:t>Standards on the Ethernet Frames</w:t>
      </w:r>
      <w:r>
        <w:rPr>
          <w:rFonts w:hint="eastAsia"/>
          <w:lang w:eastAsia="ja-JP"/>
        </w:rPr>
        <w:t>, MPLS</w:t>
      </w:r>
      <w:r>
        <w:rPr>
          <w:lang w:eastAsia="ja-JP"/>
        </w:rPr>
        <w:t>,</w:t>
      </w:r>
      <w:r>
        <w:t xml:space="preserve"> Transport MPLS and MPLS-TP</w:t>
      </w:r>
    </w:p>
    <w:p w:rsidR="009A1DE8" w:rsidRDefault="009A1DE8" w:rsidP="009A1DE8">
      <w:pPr>
        <w:rPr>
          <w:i/>
          <w:iCs/>
          <w:lang w:eastAsia="ja-JP"/>
        </w:rPr>
      </w:pPr>
      <w:r>
        <w:t>The following table</w:t>
      </w:r>
      <w:r>
        <w:rPr>
          <w:rFonts w:hint="eastAsia"/>
          <w:lang w:eastAsia="ja-JP"/>
        </w:rPr>
        <w:t>s</w:t>
      </w:r>
      <w:r>
        <w:t xml:space="preserve"> 7-5, 7-6 and 7-7 list ITU-T Recommendations specifically related to </w:t>
      </w:r>
      <w:r>
        <w:rPr>
          <w:rFonts w:hint="eastAsia"/>
          <w:lang w:eastAsia="ja-JP"/>
        </w:rPr>
        <w:t>Ethernet</w:t>
      </w:r>
      <w:r>
        <w:rPr>
          <w:lang w:eastAsia="ja-JP"/>
        </w:rPr>
        <w:t>,</w:t>
      </w:r>
      <w:r>
        <w:rPr>
          <w:rFonts w:hint="eastAsia"/>
          <w:lang w:eastAsia="ja-JP"/>
        </w:rPr>
        <w:t xml:space="preserve"> MPLS</w:t>
      </w:r>
      <w:r>
        <w:rPr>
          <w:lang w:eastAsia="ja-JP"/>
        </w:rPr>
        <w:t xml:space="preserve"> and </w:t>
      </w:r>
      <w:r>
        <w:rPr>
          <w:rFonts w:hint="eastAsia"/>
          <w:lang w:eastAsia="ja-JP"/>
        </w:rPr>
        <w:t>T-MPLS</w:t>
      </w:r>
      <w:r>
        <w:t>.</w:t>
      </w:r>
    </w:p>
    <w:p w:rsidR="009A1DE8" w:rsidRDefault="009A1DE8" w:rsidP="009A1DE8">
      <w:pPr>
        <w:pStyle w:val="TableNotitle"/>
        <w:rPr>
          <w:lang w:eastAsia="ja-JP"/>
        </w:rPr>
      </w:pPr>
      <w:r>
        <w:rPr>
          <w:rFonts w:hint="eastAsia"/>
          <w:lang w:eastAsia="ja-JP"/>
        </w:rPr>
        <w:t>Table 7-5  Ethernet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856"/>
        <w:gridCol w:w="1767"/>
        <w:gridCol w:w="4556"/>
        <w:gridCol w:w="1260"/>
      </w:tblGrid>
      <w:tr w:rsidR="009A1DE8" w:rsidRPr="00AC3423" w:rsidTr="006F298E">
        <w:trPr>
          <w:cantSplit/>
          <w:tblHeader/>
          <w:jc w:val="center"/>
        </w:trPr>
        <w:tc>
          <w:tcPr>
            <w:tcW w:w="1856" w:type="dxa"/>
          </w:tcPr>
          <w:p w:rsidR="009A1DE8" w:rsidRPr="00AC3423" w:rsidRDefault="009A1DE8" w:rsidP="006F298E">
            <w:pPr>
              <w:rPr>
                <w:b/>
                <w:sz w:val="20"/>
              </w:rPr>
            </w:pPr>
            <w:r w:rsidRPr="00AC3423">
              <w:rPr>
                <w:b/>
                <w:sz w:val="20"/>
              </w:rPr>
              <w:t>Organisation (Subgroup responsible)</w:t>
            </w:r>
          </w:p>
        </w:tc>
        <w:tc>
          <w:tcPr>
            <w:tcW w:w="1767" w:type="dxa"/>
          </w:tcPr>
          <w:p w:rsidR="009A1DE8" w:rsidRPr="00AC3423" w:rsidRDefault="009A1DE8" w:rsidP="006F298E">
            <w:pPr>
              <w:rPr>
                <w:b/>
                <w:sz w:val="20"/>
              </w:rPr>
            </w:pPr>
            <w:r w:rsidRPr="00AC3423">
              <w:rPr>
                <w:b/>
                <w:sz w:val="20"/>
              </w:rPr>
              <w:t>Number</w:t>
            </w:r>
          </w:p>
        </w:tc>
        <w:tc>
          <w:tcPr>
            <w:tcW w:w="4556" w:type="dxa"/>
          </w:tcPr>
          <w:p w:rsidR="009A1DE8" w:rsidRPr="00AC3423" w:rsidRDefault="009A1DE8" w:rsidP="006F298E">
            <w:pPr>
              <w:rPr>
                <w:b/>
                <w:sz w:val="20"/>
              </w:rPr>
            </w:pPr>
            <w:r w:rsidRPr="00AC3423">
              <w:rPr>
                <w:b/>
                <w:sz w:val="20"/>
              </w:rPr>
              <w:t>Title</w:t>
            </w:r>
          </w:p>
        </w:tc>
        <w:tc>
          <w:tcPr>
            <w:tcW w:w="1260" w:type="dxa"/>
          </w:tcPr>
          <w:p w:rsidR="009A1DE8" w:rsidRPr="00AC3423" w:rsidRDefault="009A1DE8" w:rsidP="006F298E">
            <w:pPr>
              <w:rPr>
                <w:b/>
                <w:sz w:val="20"/>
              </w:rPr>
            </w:pPr>
            <w:r w:rsidRPr="00AC3423">
              <w:rPr>
                <w:b/>
                <w:sz w:val="20"/>
              </w:rPr>
              <w:t>Public</w:t>
            </w:r>
            <w:r>
              <w:rPr>
                <w:b/>
                <w:sz w:val="20"/>
              </w:rPr>
              <w:t>ation</w:t>
            </w:r>
            <w:r w:rsidRPr="00AC3423">
              <w:rPr>
                <w:b/>
                <w:sz w:val="20"/>
              </w:rPr>
              <w:t xml:space="preserve"> Date</w:t>
            </w:r>
          </w:p>
        </w:tc>
      </w:tr>
      <w:tr w:rsidR="009A1DE8" w:rsidRPr="00AC3423" w:rsidTr="006F298E">
        <w:trPr>
          <w:cantSplit/>
          <w:jc w:val="center"/>
        </w:trPr>
        <w:tc>
          <w:tcPr>
            <w:tcW w:w="1856" w:type="dxa"/>
          </w:tcPr>
          <w:p w:rsidR="009A1DE8" w:rsidRPr="00AC3423" w:rsidRDefault="009A1DE8" w:rsidP="006F298E">
            <w:pPr>
              <w:rPr>
                <w:sz w:val="20"/>
                <w:lang w:eastAsia="ja-JP"/>
              </w:rPr>
            </w:pPr>
            <w:r>
              <w:rPr>
                <w:sz w:val="20"/>
              </w:rPr>
              <w:t>SG12 (Q.17/12)</w:t>
            </w:r>
          </w:p>
        </w:tc>
        <w:tc>
          <w:tcPr>
            <w:tcW w:w="1767" w:type="dxa"/>
          </w:tcPr>
          <w:p w:rsidR="009A1DE8" w:rsidRPr="00AC3423" w:rsidRDefault="009A1DE8" w:rsidP="006F298E">
            <w:pPr>
              <w:rPr>
                <w:sz w:val="20"/>
                <w:lang w:eastAsia="ja-JP"/>
              </w:rPr>
            </w:pPr>
            <w:r>
              <w:rPr>
                <w:snapToGrid w:val="0"/>
                <w:sz w:val="20"/>
              </w:rPr>
              <w:t>G.1563</w:t>
            </w:r>
          </w:p>
        </w:tc>
        <w:tc>
          <w:tcPr>
            <w:tcW w:w="4556" w:type="dxa"/>
          </w:tcPr>
          <w:p w:rsidR="009A1DE8" w:rsidRPr="00AC3423" w:rsidRDefault="009A1DE8" w:rsidP="006F298E">
            <w:pPr>
              <w:rPr>
                <w:sz w:val="20"/>
              </w:rPr>
            </w:pPr>
            <w:r w:rsidRPr="00856AB3">
              <w:rPr>
                <w:snapToGrid w:val="0"/>
                <w:sz w:val="20"/>
              </w:rPr>
              <w:t xml:space="preserve">Ethernet frame transfer and availability performance  </w:t>
            </w:r>
          </w:p>
        </w:tc>
        <w:tc>
          <w:tcPr>
            <w:tcW w:w="1260" w:type="dxa"/>
          </w:tcPr>
          <w:p w:rsidR="009A1DE8" w:rsidRPr="00AC3423" w:rsidRDefault="009A1DE8" w:rsidP="006F298E">
            <w:pPr>
              <w:rPr>
                <w:sz w:val="20"/>
                <w:lang w:eastAsia="ja-JP"/>
              </w:rPr>
            </w:pPr>
            <w:r>
              <w:rPr>
                <w:sz w:val="20"/>
              </w:rPr>
              <w:t>01/2009</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SG13(Q.7/13)</w:t>
            </w:r>
          </w:p>
        </w:tc>
        <w:tc>
          <w:tcPr>
            <w:tcW w:w="1767" w:type="dxa"/>
          </w:tcPr>
          <w:p w:rsidR="009A1DE8" w:rsidRPr="00AC3423" w:rsidRDefault="009A1DE8" w:rsidP="006F298E">
            <w:pPr>
              <w:rPr>
                <w:sz w:val="20"/>
                <w:lang w:eastAsia="ja-JP"/>
              </w:rPr>
            </w:pPr>
            <w:r w:rsidRPr="00AC3423">
              <w:rPr>
                <w:sz w:val="20"/>
                <w:lang w:eastAsia="ja-JP"/>
              </w:rPr>
              <w:t>Y.1415</w:t>
            </w:r>
          </w:p>
        </w:tc>
        <w:tc>
          <w:tcPr>
            <w:tcW w:w="4556" w:type="dxa"/>
          </w:tcPr>
          <w:p w:rsidR="009A1DE8" w:rsidRPr="00AC3423" w:rsidRDefault="009A1DE8" w:rsidP="006F298E">
            <w:pPr>
              <w:rPr>
                <w:sz w:val="20"/>
              </w:rPr>
            </w:pPr>
            <w:r w:rsidRPr="00AC3423">
              <w:rPr>
                <w:sz w:val="20"/>
              </w:rPr>
              <w:t>Ethernet-MPLS network interworking - User plane interworking</w:t>
            </w:r>
          </w:p>
        </w:tc>
        <w:tc>
          <w:tcPr>
            <w:tcW w:w="1260" w:type="dxa"/>
          </w:tcPr>
          <w:p w:rsidR="009A1DE8" w:rsidRPr="00AC3423" w:rsidRDefault="009A1DE8" w:rsidP="006F298E">
            <w:pPr>
              <w:rPr>
                <w:sz w:val="20"/>
                <w:lang w:eastAsia="ja-JP"/>
              </w:rPr>
            </w:pPr>
            <w:r w:rsidRPr="00AC3423">
              <w:rPr>
                <w:sz w:val="20"/>
                <w:lang w:eastAsia="ja-JP"/>
              </w:rPr>
              <w:t>02/200</w:t>
            </w:r>
            <w:r>
              <w:rPr>
                <w:sz w:val="20"/>
                <w:lang w:eastAsia="ja-JP"/>
              </w:rPr>
              <w:t>5</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767" w:type="dxa"/>
          </w:tcPr>
          <w:p w:rsidR="009A1DE8" w:rsidRPr="00AC3423" w:rsidRDefault="009A1DE8" w:rsidP="006F298E">
            <w:pPr>
              <w:rPr>
                <w:sz w:val="20"/>
                <w:lang w:eastAsia="ja-JP"/>
              </w:rPr>
            </w:pPr>
            <w:r w:rsidRPr="00AC3423">
              <w:rPr>
                <w:sz w:val="20"/>
                <w:lang w:eastAsia="ja-JP"/>
              </w:rPr>
              <w:t>Y.1730</w:t>
            </w:r>
          </w:p>
        </w:tc>
        <w:tc>
          <w:tcPr>
            <w:tcW w:w="4556" w:type="dxa"/>
          </w:tcPr>
          <w:p w:rsidR="009A1DE8" w:rsidRPr="00AC3423" w:rsidRDefault="009A1DE8" w:rsidP="006F298E">
            <w:pPr>
              <w:rPr>
                <w:sz w:val="20"/>
              </w:rPr>
            </w:pPr>
            <w:r w:rsidRPr="00AC3423">
              <w:rPr>
                <w:sz w:val="20"/>
              </w:rPr>
              <w:t>Requirements for OAM functions in Ethernet-based networks and Ethernet services</w:t>
            </w:r>
          </w:p>
        </w:tc>
        <w:tc>
          <w:tcPr>
            <w:tcW w:w="1260" w:type="dxa"/>
          </w:tcPr>
          <w:p w:rsidR="009A1DE8" w:rsidRPr="00AC3423" w:rsidRDefault="009A1DE8" w:rsidP="006F298E">
            <w:pPr>
              <w:rPr>
                <w:sz w:val="20"/>
                <w:lang w:eastAsia="ja-JP"/>
              </w:rPr>
            </w:pPr>
            <w:r w:rsidRPr="00AC3423">
              <w:rPr>
                <w:sz w:val="20"/>
                <w:lang w:eastAsia="ja-JP"/>
              </w:rPr>
              <w:t>01/2004</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lastRenderedPageBreak/>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767" w:type="dxa"/>
          </w:tcPr>
          <w:p w:rsidR="009A1DE8" w:rsidRPr="00AC3423" w:rsidRDefault="009A1DE8" w:rsidP="006F298E">
            <w:pPr>
              <w:rPr>
                <w:sz w:val="20"/>
                <w:lang w:eastAsia="ja-JP"/>
              </w:rPr>
            </w:pPr>
            <w:r w:rsidRPr="00AC3423">
              <w:rPr>
                <w:sz w:val="20"/>
                <w:lang w:eastAsia="ja-JP"/>
              </w:rPr>
              <w:t xml:space="preserve">Y.1731 </w:t>
            </w:r>
          </w:p>
        </w:tc>
        <w:tc>
          <w:tcPr>
            <w:tcW w:w="4556" w:type="dxa"/>
          </w:tcPr>
          <w:p w:rsidR="009A1DE8" w:rsidRPr="00AC3423" w:rsidRDefault="009A1DE8" w:rsidP="006F298E">
            <w:pPr>
              <w:rPr>
                <w:sz w:val="20"/>
              </w:rPr>
            </w:pPr>
            <w:r w:rsidRPr="00AC3423">
              <w:rPr>
                <w:sz w:val="20"/>
              </w:rPr>
              <w:t>OAM functions and mechanisms for Ethernet based networks</w:t>
            </w:r>
          </w:p>
        </w:tc>
        <w:tc>
          <w:tcPr>
            <w:tcW w:w="1260" w:type="dxa"/>
          </w:tcPr>
          <w:p w:rsidR="009A1DE8" w:rsidRPr="00AC3423" w:rsidRDefault="009A1DE8" w:rsidP="006F298E">
            <w:pPr>
              <w:rPr>
                <w:sz w:val="20"/>
                <w:lang w:eastAsia="ja-JP"/>
              </w:rPr>
            </w:pPr>
            <w:r>
              <w:rPr>
                <w:sz w:val="20"/>
                <w:lang w:eastAsia="ja-JP"/>
              </w:rPr>
              <w:t>02/2008</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SG15(Q.3/15)</w:t>
            </w:r>
          </w:p>
        </w:tc>
        <w:tc>
          <w:tcPr>
            <w:tcW w:w="1767" w:type="dxa"/>
          </w:tcPr>
          <w:p w:rsidR="009A1DE8" w:rsidRPr="00AC3423" w:rsidRDefault="009A1DE8" w:rsidP="006F298E">
            <w:pPr>
              <w:rPr>
                <w:sz w:val="20"/>
                <w:lang w:eastAsia="ja-JP"/>
              </w:rPr>
            </w:pPr>
            <w:r w:rsidRPr="00AC3423">
              <w:rPr>
                <w:sz w:val="20"/>
                <w:lang w:eastAsia="ja-JP"/>
              </w:rPr>
              <w:t>G.8001</w:t>
            </w:r>
          </w:p>
        </w:tc>
        <w:tc>
          <w:tcPr>
            <w:tcW w:w="4556" w:type="dxa"/>
          </w:tcPr>
          <w:p w:rsidR="009A1DE8" w:rsidRPr="00AC3423" w:rsidRDefault="009A1DE8" w:rsidP="006F298E">
            <w:pPr>
              <w:rPr>
                <w:sz w:val="20"/>
              </w:rPr>
            </w:pPr>
            <w:r w:rsidRPr="00AC3423">
              <w:rPr>
                <w:sz w:val="20"/>
              </w:rPr>
              <w:t xml:space="preserve">Terms and definitions for Ethernet </w:t>
            </w:r>
            <w:r>
              <w:rPr>
                <w:sz w:val="20"/>
              </w:rPr>
              <w:t xml:space="preserve">frames </w:t>
            </w:r>
            <w:r w:rsidRPr="00AC3423">
              <w:rPr>
                <w:sz w:val="20"/>
              </w:rPr>
              <w:t xml:space="preserve">over </w:t>
            </w:r>
            <w:r w:rsidRPr="00AC3423">
              <w:rPr>
                <w:sz w:val="20"/>
                <w:lang w:eastAsia="ja-JP"/>
              </w:rPr>
              <w:t>t</w:t>
            </w:r>
            <w:r w:rsidRPr="00AC3423">
              <w:rPr>
                <w:sz w:val="20"/>
              </w:rPr>
              <w:t>ransport</w:t>
            </w:r>
          </w:p>
        </w:tc>
        <w:tc>
          <w:tcPr>
            <w:tcW w:w="1260" w:type="dxa"/>
          </w:tcPr>
          <w:p w:rsidR="009A1DE8" w:rsidRPr="00AC3423" w:rsidRDefault="009A1DE8" w:rsidP="006F298E">
            <w:pPr>
              <w:rPr>
                <w:sz w:val="20"/>
                <w:lang w:eastAsia="ja-JP"/>
              </w:rPr>
            </w:pPr>
            <w:r>
              <w:rPr>
                <w:sz w:val="20"/>
                <w:lang w:eastAsia="ja-JP"/>
              </w:rPr>
              <w:t>03/2008</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SG15(Q.12/15)</w:t>
            </w:r>
          </w:p>
        </w:tc>
        <w:tc>
          <w:tcPr>
            <w:tcW w:w="1767" w:type="dxa"/>
          </w:tcPr>
          <w:p w:rsidR="009A1DE8" w:rsidRPr="00AC3423" w:rsidRDefault="009A1DE8" w:rsidP="006F298E">
            <w:pPr>
              <w:rPr>
                <w:sz w:val="20"/>
                <w:lang w:eastAsia="ja-JP"/>
              </w:rPr>
            </w:pPr>
            <w:r w:rsidRPr="00AC3423">
              <w:rPr>
                <w:sz w:val="20"/>
                <w:lang w:eastAsia="ja-JP"/>
              </w:rPr>
              <w:t>G.8010/Y.1306</w:t>
            </w:r>
          </w:p>
        </w:tc>
        <w:tc>
          <w:tcPr>
            <w:tcW w:w="4556" w:type="dxa"/>
          </w:tcPr>
          <w:p w:rsidR="009A1DE8" w:rsidRPr="00AC3423" w:rsidRDefault="009A1DE8" w:rsidP="006F298E">
            <w:pPr>
              <w:rPr>
                <w:sz w:val="20"/>
              </w:rPr>
            </w:pPr>
            <w:r w:rsidRPr="00AC3423">
              <w:rPr>
                <w:sz w:val="20"/>
              </w:rPr>
              <w:t>Architecture of Ethernet Layer Networks</w:t>
            </w:r>
          </w:p>
        </w:tc>
        <w:tc>
          <w:tcPr>
            <w:tcW w:w="1260" w:type="dxa"/>
          </w:tcPr>
          <w:p w:rsidR="009A1DE8" w:rsidRPr="00AC3423" w:rsidRDefault="009A1DE8" w:rsidP="006F298E">
            <w:pPr>
              <w:rPr>
                <w:sz w:val="20"/>
                <w:lang w:eastAsia="ja-JP"/>
              </w:rPr>
            </w:pPr>
            <w:r w:rsidRPr="00AC3423">
              <w:rPr>
                <w:sz w:val="20"/>
                <w:lang w:eastAsia="ja-JP"/>
              </w:rPr>
              <w:t>02/2004</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SG15(Q.12/15)</w:t>
            </w:r>
          </w:p>
        </w:tc>
        <w:tc>
          <w:tcPr>
            <w:tcW w:w="1767" w:type="dxa"/>
          </w:tcPr>
          <w:p w:rsidR="009A1DE8" w:rsidRPr="00AC3423" w:rsidRDefault="009A1DE8" w:rsidP="006F298E">
            <w:pPr>
              <w:rPr>
                <w:sz w:val="20"/>
                <w:lang w:eastAsia="ja-JP"/>
              </w:rPr>
            </w:pPr>
            <w:r w:rsidRPr="00AC3423">
              <w:rPr>
                <w:sz w:val="20"/>
                <w:lang w:eastAsia="ja-JP"/>
              </w:rPr>
              <w:t>G.8010/Y.1306</w:t>
            </w:r>
          </w:p>
        </w:tc>
        <w:tc>
          <w:tcPr>
            <w:tcW w:w="4556" w:type="dxa"/>
          </w:tcPr>
          <w:p w:rsidR="009A1DE8" w:rsidRPr="00AC3423" w:rsidRDefault="009A1DE8" w:rsidP="006F298E">
            <w:pPr>
              <w:rPr>
                <w:sz w:val="20"/>
              </w:rPr>
            </w:pPr>
            <w:r>
              <w:rPr>
                <w:sz w:val="20"/>
              </w:rPr>
              <w:t xml:space="preserve">Amendment 1 to Recommendation </w:t>
            </w:r>
            <w:r w:rsidRPr="00AC3423">
              <w:rPr>
                <w:sz w:val="20"/>
                <w:lang w:eastAsia="ja-JP"/>
              </w:rPr>
              <w:t>G.8010/Y.1306</w:t>
            </w:r>
          </w:p>
        </w:tc>
        <w:tc>
          <w:tcPr>
            <w:tcW w:w="1260" w:type="dxa"/>
          </w:tcPr>
          <w:p w:rsidR="009A1DE8" w:rsidRPr="00AC3423" w:rsidRDefault="009A1DE8" w:rsidP="006F298E">
            <w:pPr>
              <w:rPr>
                <w:sz w:val="20"/>
                <w:lang w:eastAsia="ja-JP"/>
              </w:rPr>
            </w:pPr>
            <w:r>
              <w:rPr>
                <w:sz w:val="20"/>
                <w:lang w:eastAsia="ja-JP"/>
              </w:rPr>
              <w:t>05/2006</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SG15(Q.12/15)</w:t>
            </w:r>
          </w:p>
        </w:tc>
        <w:tc>
          <w:tcPr>
            <w:tcW w:w="1767" w:type="dxa"/>
          </w:tcPr>
          <w:p w:rsidR="009A1DE8" w:rsidRPr="00AC3423" w:rsidRDefault="009A1DE8" w:rsidP="006F298E">
            <w:pPr>
              <w:rPr>
                <w:sz w:val="20"/>
                <w:lang w:eastAsia="ja-JP"/>
              </w:rPr>
            </w:pPr>
            <w:r w:rsidRPr="00AC3423">
              <w:rPr>
                <w:sz w:val="20"/>
                <w:lang w:eastAsia="ja-JP"/>
              </w:rPr>
              <w:t>G.8010/Y.1306</w:t>
            </w:r>
          </w:p>
        </w:tc>
        <w:tc>
          <w:tcPr>
            <w:tcW w:w="4556" w:type="dxa"/>
          </w:tcPr>
          <w:p w:rsidR="009A1DE8" w:rsidRDefault="009A1DE8" w:rsidP="006F298E">
            <w:pPr>
              <w:rPr>
                <w:sz w:val="20"/>
              </w:rPr>
            </w:pPr>
            <w:r>
              <w:rPr>
                <w:sz w:val="20"/>
              </w:rPr>
              <w:t xml:space="preserve">Erratum 1 to Recommendation </w:t>
            </w:r>
            <w:r w:rsidRPr="00AC3423">
              <w:rPr>
                <w:sz w:val="20"/>
                <w:lang w:eastAsia="ja-JP"/>
              </w:rPr>
              <w:t>G.8010/Y.1306</w:t>
            </w:r>
          </w:p>
        </w:tc>
        <w:tc>
          <w:tcPr>
            <w:tcW w:w="1260" w:type="dxa"/>
          </w:tcPr>
          <w:p w:rsidR="009A1DE8" w:rsidRDefault="009A1DE8" w:rsidP="006F298E">
            <w:pPr>
              <w:rPr>
                <w:sz w:val="20"/>
                <w:lang w:eastAsia="ja-JP"/>
              </w:rPr>
            </w:pPr>
            <w:r>
              <w:rPr>
                <w:sz w:val="20"/>
                <w:lang w:eastAsia="ja-JP"/>
              </w:rPr>
              <w:t>09/2007</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SG15(Q.12/15)</w:t>
            </w:r>
          </w:p>
        </w:tc>
        <w:tc>
          <w:tcPr>
            <w:tcW w:w="1767" w:type="dxa"/>
          </w:tcPr>
          <w:p w:rsidR="009A1DE8" w:rsidRPr="00AC3423" w:rsidRDefault="009A1DE8" w:rsidP="006F298E">
            <w:pPr>
              <w:rPr>
                <w:sz w:val="20"/>
                <w:lang w:eastAsia="ja-JP"/>
              </w:rPr>
            </w:pPr>
            <w:r w:rsidRPr="00AC3423">
              <w:rPr>
                <w:sz w:val="20"/>
                <w:lang w:eastAsia="ja-JP"/>
              </w:rPr>
              <w:t>G.8010/Y.1306</w:t>
            </w:r>
          </w:p>
        </w:tc>
        <w:tc>
          <w:tcPr>
            <w:tcW w:w="4556" w:type="dxa"/>
          </w:tcPr>
          <w:p w:rsidR="009A1DE8" w:rsidRDefault="009A1DE8" w:rsidP="006F298E">
            <w:pPr>
              <w:rPr>
                <w:sz w:val="20"/>
              </w:rPr>
            </w:pPr>
            <w:r>
              <w:rPr>
                <w:sz w:val="20"/>
              </w:rPr>
              <w:t xml:space="preserve">Erratum 2 to Recommendation </w:t>
            </w:r>
            <w:r w:rsidRPr="00AC3423">
              <w:rPr>
                <w:sz w:val="20"/>
                <w:lang w:eastAsia="ja-JP"/>
              </w:rPr>
              <w:t>G.8010/Y.1306</w:t>
            </w:r>
          </w:p>
        </w:tc>
        <w:tc>
          <w:tcPr>
            <w:tcW w:w="1260" w:type="dxa"/>
          </w:tcPr>
          <w:p w:rsidR="009A1DE8" w:rsidRDefault="009A1DE8" w:rsidP="006F298E">
            <w:pPr>
              <w:rPr>
                <w:sz w:val="20"/>
                <w:lang w:eastAsia="ja-JP"/>
              </w:rPr>
            </w:pPr>
            <w:r>
              <w:rPr>
                <w:sz w:val="20"/>
                <w:lang w:eastAsia="ja-JP"/>
              </w:rPr>
              <w:t>10/2007</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9A1DE8" w:rsidRPr="00AC3423" w:rsidRDefault="009A1DE8" w:rsidP="006F298E">
            <w:pPr>
              <w:rPr>
                <w:sz w:val="20"/>
                <w:lang w:eastAsia="ja-JP"/>
              </w:rPr>
            </w:pPr>
            <w:r w:rsidRPr="00AC3423">
              <w:rPr>
                <w:sz w:val="20"/>
                <w:lang w:eastAsia="ja-JP"/>
              </w:rPr>
              <w:t>G.8011/Y.1307</w:t>
            </w:r>
          </w:p>
        </w:tc>
        <w:tc>
          <w:tcPr>
            <w:tcW w:w="4556" w:type="dxa"/>
          </w:tcPr>
          <w:p w:rsidR="009A1DE8" w:rsidRPr="00AC3423" w:rsidRDefault="009A1DE8" w:rsidP="006F298E">
            <w:pPr>
              <w:rPr>
                <w:sz w:val="20"/>
              </w:rPr>
            </w:pPr>
            <w:r w:rsidRPr="00AC3423">
              <w:rPr>
                <w:sz w:val="20"/>
              </w:rPr>
              <w:t xml:space="preserve">Ethernet </w:t>
            </w:r>
            <w:r>
              <w:rPr>
                <w:sz w:val="20"/>
              </w:rPr>
              <w:t>service characteristics</w:t>
            </w:r>
          </w:p>
        </w:tc>
        <w:tc>
          <w:tcPr>
            <w:tcW w:w="1260" w:type="dxa"/>
          </w:tcPr>
          <w:p w:rsidR="009A1DE8" w:rsidRPr="00AC3423" w:rsidRDefault="009A1DE8" w:rsidP="006F298E">
            <w:pPr>
              <w:rPr>
                <w:sz w:val="20"/>
                <w:lang w:eastAsia="ja-JP"/>
              </w:rPr>
            </w:pPr>
            <w:r>
              <w:rPr>
                <w:sz w:val="20"/>
                <w:lang w:eastAsia="ja-JP"/>
              </w:rPr>
              <w:t>01/2009</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9A1DE8" w:rsidRPr="00AC3423" w:rsidRDefault="009A1DE8" w:rsidP="006F298E">
            <w:pPr>
              <w:rPr>
                <w:sz w:val="20"/>
                <w:lang w:eastAsia="ja-JP"/>
              </w:rPr>
            </w:pPr>
            <w:r w:rsidRPr="00AC3423">
              <w:rPr>
                <w:sz w:val="20"/>
                <w:lang w:eastAsia="ja-JP"/>
              </w:rPr>
              <w:t>G.8011.1/Y.1307.1</w:t>
            </w:r>
          </w:p>
        </w:tc>
        <w:tc>
          <w:tcPr>
            <w:tcW w:w="4556" w:type="dxa"/>
          </w:tcPr>
          <w:p w:rsidR="009A1DE8" w:rsidRPr="00AC3423" w:rsidRDefault="009A1DE8" w:rsidP="006F298E">
            <w:pPr>
              <w:rPr>
                <w:sz w:val="20"/>
              </w:rPr>
            </w:pPr>
            <w:r w:rsidRPr="00AC3423">
              <w:rPr>
                <w:sz w:val="20"/>
              </w:rPr>
              <w:t>Ethernet private line service</w:t>
            </w:r>
          </w:p>
        </w:tc>
        <w:tc>
          <w:tcPr>
            <w:tcW w:w="1260" w:type="dxa"/>
          </w:tcPr>
          <w:p w:rsidR="009A1DE8" w:rsidRPr="00AC3423" w:rsidRDefault="009A1DE8" w:rsidP="006F298E">
            <w:pPr>
              <w:rPr>
                <w:sz w:val="20"/>
                <w:lang w:eastAsia="ja-JP"/>
              </w:rPr>
            </w:pPr>
            <w:r>
              <w:rPr>
                <w:sz w:val="20"/>
                <w:lang w:eastAsia="ja-JP"/>
              </w:rPr>
              <w:t>01/2009</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9A1DE8" w:rsidRPr="00AC3423" w:rsidRDefault="009A1DE8" w:rsidP="006F298E">
            <w:pPr>
              <w:rPr>
                <w:sz w:val="20"/>
                <w:lang w:eastAsia="ja-JP"/>
              </w:rPr>
            </w:pPr>
            <w:r w:rsidRPr="00AC3423">
              <w:rPr>
                <w:sz w:val="20"/>
                <w:lang w:eastAsia="ja-JP"/>
              </w:rPr>
              <w:t>G.8011.2/Y.1307.2</w:t>
            </w:r>
          </w:p>
        </w:tc>
        <w:tc>
          <w:tcPr>
            <w:tcW w:w="4556" w:type="dxa"/>
          </w:tcPr>
          <w:p w:rsidR="009A1DE8" w:rsidRPr="00AC3423" w:rsidRDefault="009A1DE8" w:rsidP="006F298E">
            <w:pPr>
              <w:rPr>
                <w:sz w:val="20"/>
              </w:rPr>
            </w:pPr>
            <w:r w:rsidRPr="00AC3423">
              <w:rPr>
                <w:sz w:val="20"/>
              </w:rPr>
              <w:t>Ethernet Virtual Private Line Service</w:t>
            </w:r>
          </w:p>
        </w:tc>
        <w:tc>
          <w:tcPr>
            <w:tcW w:w="1260" w:type="dxa"/>
          </w:tcPr>
          <w:p w:rsidR="009A1DE8" w:rsidRPr="00AC3423" w:rsidRDefault="009A1DE8" w:rsidP="006F298E">
            <w:pPr>
              <w:rPr>
                <w:sz w:val="20"/>
                <w:lang w:eastAsia="ja-JP"/>
              </w:rPr>
            </w:pPr>
            <w:r>
              <w:rPr>
                <w:sz w:val="20"/>
                <w:lang w:eastAsia="ja-JP"/>
              </w:rPr>
              <w:t>01/2009</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9A1DE8" w:rsidRPr="00AC3423" w:rsidRDefault="009A1DE8" w:rsidP="006F298E">
            <w:pPr>
              <w:rPr>
                <w:sz w:val="20"/>
                <w:lang w:eastAsia="ja-JP"/>
              </w:rPr>
            </w:pPr>
            <w:r w:rsidRPr="00AC3423">
              <w:rPr>
                <w:sz w:val="20"/>
                <w:lang w:eastAsia="ja-JP"/>
              </w:rPr>
              <w:t>G.8011.</w:t>
            </w:r>
            <w:r>
              <w:rPr>
                <w:rFonts w:hint="eastAsia"/>
                <w:sz w:val="20"/>
                <w:lang w:eastAsia="ja-JP"/>
              </w:rPr>
              <w:t>3</w:t>
            </w:r>
            <w:r w:rsidRPr="00AC3423">
              <w:rPr>
                <w:sz w:val="20"/>
                <w:lang w:eastAsia="ja-JP"/>
              </w:rPr>
              <w:t>/Y.1307.</w:t>
            </w:r>
            <w:r>
              <w:rPr>
                <w:rFonts w:hint="eastAsia"/>
                <w:sz w:val="20"/>
                <w:lang w:eastAsia="ja-JP"/>
              </w:rPr>
              <w:t>3</w:t>
            </w:r>
          </w:p>
        </w:tc>
        <w:tc>
          <w:tcPr>
            <w:tcW w:w="4556" w:type="dxa"/>
          </w:tcPr>
          <w:p w:rsidR="009A1DE8" w:rsidRPr="00AC3423" w:rsidRDefault="009A1DE8" w:rsidP="006F298E">
            <w:pPr>
              <w:rPr>
                <w:sz w:val="20"/>
              </w:rPr>
            </w:pPr>
            <w:r w:rsidRPr="00BF1825">
              <w:rPr>
                <w:sz w:val="20"/>
              </w:rPr>
              <w:t>Ethernet Virtual Private LAN Service</w:t>
            </w:r>
          </w:p>
        </w:tc>
        <w:tc>
          <w:tcPr>
            <w:tcW w:w="1260" w:type="dxa"/>
          </w:tcPr>
          <w:p w:rsidR="009A1DE8" w:rsidRPr="00AC3423" w:rsidRDefault="009A1DE8" w:rsidP="006F298E">
            <w:pPr>
              <w:rPr>
                <w:sz w:val="20"/>
                <w:lang w:eastAsia="ja-JP"/>
              </w:rPr>
            </w:pPr>
            <w:r>
              <w:rPr>
                <w:rFonts w:hint="eastAsia"/>
                <w:sz w:val="20"/>
                <w:lang w:eastAsia="ja-JP"/>
              </w:rPr>
              <w:t>02/2010</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9A1DE8" w:rsidRPr="00AC3423" w:rsidRDefault="009A1DE8" w:rsidP="006F298E">
            <w:pPr>
              <w:rPr>
                <w:sz w:val="20"/>
                <w:lang w:eastAsia="ja-JP"/>
              </w:rPr>
            </w:pPr>
            <w:r>
              <w:rPr>
                <w:sz w:val="20"/>
                <w:lang w:eastAsia="ja-JP"/>
              </w:rPr>
              <w:t>G.8011.</w:t>
            </w:r>
            <w:r>
              <w:rPr>
                <w:rFonts w:hint="eastAsia"/>
                <w:sz w:val="20"/>
                <w:lang w:eastAsia="ja-JP"/>
              </w:rPr>
              <w:t>4</w:t>
            </w:r>
            <w:r w:rsidRPr="00AC3423">
              <w:rPr>
                <w:sz w:val="20"/>
                <w:lang w:eastAsia="ja-JP"/>
              </w:rPr>
              <w:t>/Y.1307.</w:t>
            </w:r>
            <w:r>
              <w:rPr>
                <w:rFonts w:hint="eastAsia"/>
                <w:sz w:val="20"/>
                <w:lang w:eastAsia="ja-JP"/>
              </w:rPr>
              <w:t>4</w:t>
            </w:r>
          </w:p>
        </w:tc>
        <w:tc>
          <w:tcPr>
            <w:tcW w:w="4556" w:type="dxa"/>
          </w:tcPr>
          <w:p w:rsidR="009A1DE8" w:rsidRPr="00BF1825" w:rsidRDefault="009A1DE8" w:rsidP="006F298E">
            <w:pPr>
              <w:rPr>
                <w:sz w:val="20"/>
              </w:rPr>
            </w:pPr>
            <w:r w:rsidRPr="00BF1825">
              <w:rPr>
                <w:sz w:val="20"/>
              </w:rPr>
              <w:t xml:space="preserve">Ethernet Virtual Private Routed </w:t>
            </w:r>
            <w:smartTag w:uri="urn:schemas-microsoft-com:office:smarttags" w:element="place">
              <w:smartTag w:uri="urn:schemas-microsoft-com:office:smarttags" w:element="PlaceType">
                <w:r w:rsidRPr="00BF1825">
                  <w:rPr>
                    <w:sz w:val="20"/>
                  </w:rPr>
                  <w:t>Multipoint</w:t>
                </w:r>
              </w:smartTag>
              <w:r w:rsidRPr="00BF1825">
                <w:rPr>
                  <w:sz w:val="20"/>
                </w:rPr>
                <w:t xml:space="preserve"> </w:t>
              </w:r>
              <w:smartTag w:uri="urn:schemas-microsoft-com:office:smarttags" w:element="PlaceName">
                <w:r w:rsidRPr="00BF1825">
                  <w:rPr>
                    <w:sz w:val="20"/>
                  </w:rPr>
                  <w:t>Service</w:t>
                </w:r>
              </w:smartTag>
            </w:smartTag>
          </w:p>
        </w:tc>
        <w:tc>
          <w:tcPr>
            <w:tcW w:w="1260" w:type="dxa"/>
          </w:tcPr>
          <w:p w:rsidR="009A1DE8" w:rsidRPr="00AC3423" w:rsidRDefault="009A1DE8" w:rsidP="006F298E">
            <w:pPr>
              <w:rPr>
                <w:sz w:val="20"/>
                <w:lang w:eastAsia="ja-JP"/>
              </w:rPr>
            </w:pPr>
            <w:r>
              <w:rPr>
                <w:rFonts w:hint="eastAsia"/>
                <w:sz w:val="20"/>
                <w:lang w:eastAsia="ja-JP"/>
              </w:rPr>
              <w:t>02/2010</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9A1DE8" w:rsidRPr="00AC3423" w:rsidRDefault="009A1DE8" w:rsidP="006F298E">
            <w:pPr>
              <w:rPr>
                <w:sz w:val="20"/>
                <w:lang w:eastAsia="ja-JP"/>
              </w:rPr>
            </w:pPr>
            <w:r w:rsidRPr="00AC3423">
              <w:rPr>
                <w:sz w:val="20"/>
                <w:lang w:eastAsia="ja-JP"/>
              </w:rPr>
              <w:t>G.8011.</w:t>
            </w:r>
            <w:r>
              <w:rPr>
                <w:rFonts w:hint="eastAsia"/>
                <w:sz w:val="20"/>
                <w:lang w:eastAsia="ja-JP"/>
              </w:rPr>
              <w:t>5</w:t>
            </w:r>
            <w:r w:rsidRPr="00AC3423">
              <w:rPr>
                <w:sz w:val="20"/>
                <w:lang w:eastAsia="ja-JP"/>
              </w:rPr>
              <w:t>/Y.1307.</w:t>
            </w:r>
            <w:r>
              <w:rPr>
                <w:rFonts w:hint="eastAsia"/>
                <w:sz w:val="20"/>
                <w:lang w:eastAsia="ja-JP"/>
              </w:rPr>
              <w:t>5</w:t>
            </w:r>
          </w:p>
        </w:tc>
        <w:tc>
          <w:tcPr>
            <w:tcW w:w="4556" w:type="dxa"/>
          </w:tcPr>
          <w:p w:rsidR="009A1DE8" w:rsidRPr="00BF1825" w:rsidRDefault="009A1DE8" w:rsidP="006F298E">
            <w:pPr>
              <w:rPr>
                <w:sz w:val="20"/>
              </w:rPr>
            </w:pPr>
            <w:r w:rsidRPr="00BF1825">
              <w:rPr>
                <w:sz w:val="20"/>
              </w:rPr>
              <w:t>Ethernet Private LAN service</w:t>
            </w:r>
          </w:p>
        </w:tc>
        <w:tc>
          <w:tcPr>
            <w:tcW w:w="1260" w:type="dxa"/>
          </w:tcPr>
          <w:p w:rsidR="009A1DE8" w:rsidRPr="00AC3423" w:rsidRDefault="009A1DE8" w:rsidP="006F298E">
            <w:pPr>
              <w:rPr>
                <w:sz w:val="20"/>
                <w:lang w:eastAsia="ja-JP"/>
              </w:rPr>
            </w:pPr>
            <w:r>
              <w:rPr>
                <w:rFonts w:hint="eastAsia"/>
                <w:sz w:val="20"/>
                <w:lang w:eastAsia="ja-JP"/>
              </w:rPr>
              <w:t>02/2010</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9A1DE8" w:rsidRPr="00AC3423" w:rsidRDefault="009A1DE8" w:rsidP="006F298E">
            <w:pPr>
              <w:rPr>
                <w:sz w:val="20"/>
                <w:lang w:eastAsia="ja-JP"/>
              </w:rPr>
            </w:pPr>
            <w:r w:rsidRPr="00AC3423">
              <w:rPr>
                <w:sz w:val="20"/>
                <w:lang w:eastAsia="ja-JP"/>
              </w:rPr>
              <w:t>G.8012/Y.1308</w:t>
            </w:r>
          </w:p>
        </w:tc>
        <w:tc>
          <w:tcPr>
            <w:tcW w:w="4556" w:type="dxa"/>
          </w:tcPr>
          <w:p w:rsidR="009A1DE8" w:rsidRPr="00AC3423" w:rsidRDefault="009A1DE8" w:rsidP="006F298E">
            <w:pPr>
              <w:rPr>
                <w:sz w:val="20"/>
              </w:rPr>
            </w:pPr>
            <w:r w:rsidRPr="00AC3423">
              <w:rPr>
                <w:sz w:val="20"/>
              </w:rPr>
              <w:t>Ethernet UNI and Ethernet NNI</w:t>
            </w:r>
          </w:p>
        </w:tc>
        <w:tc>
          <w:tcPr>
            <w:tcW w:w="1260" w:type="dxa"/>
          </w:tcPr>
          <w:p w:rsidR="009A1DE8" w:rsidRPr="00AC3423" w:rsidRDefault="009A1DE8" w:rsidP="006F298E">
            <w:pPr>
              <w:rPr>
                <w:sz w:val="20"/>
                <w:lang w:eastAsia="ja-JP"/>
              </w:rPr>
            </w:pPr>
            <w:r w:rsidRPr="00AC3423">
              <w:rPr>
                <w:sz w:val="20"/>
                <w:lang w:eastAsia="ja-JP"/>
              </w:rPr>
              <w:t>08/2004</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SG15(Q.1</w:t>
            </w:r>
            <w:r>
              <w:rPr>
                <w:sz w:val="20"/>
                <w:lang w:eastAsia="ja-JP"/>
              </w:rPr>
              <w:t>0</w:t>
            </w:r>
            <w:r w:rsidRPr="00AC3423">
              <w:rPr>
                <w:sz w:val="20"/>
                <w:lang w:eastAsia="ja-JP"/>
              </w:rPr>
              <w:t>/15)</w:t>
            </w:r>
          </w:p>
        </w:tc>
        <w:tc>
          <w:tcPr>
            <w:tcW w:w="1767" w:type="dxa"/>
          </w:tcPr>
          <w:p w:rsidR="009A1DE8" w:rsidRPr="00AC3423" w:rsidRDefault="009A1DE8" w:rsidP="006F298E">
            <w:pPr>
              <w:rPr>
                <w:sz w:val="20"/>
                <w:lang w:eastAsia="ja-JP"/>
              </w:rPr>
            </w:pPr>
            <w:r w:rsidRPr="00AC3423">
              <w:rPr>
                <w:sz w:val="20"/>
                <w:lang w:eastAsia="ja-JP"/>
              </w:rPr>
              <w:t>G.8012/Y.1308</w:t>
            </w:r>
          </w:p>
        </w:tc>
        <w:tc>
          <w:tcPr>
            <w:tcW w:w="4556" w:type="dxa"/>
          </w:tcPr>
          <w:p w:rsidR="009A1DE8" w:rsidRPr="00AC3423" w:rsidRDefault="009A1DE8" w:rsidP="006F298E">
            <w:pPr>
              <w:rPr>
                <w:sz w:val="20"/>
              </w:rPr>
            </w:pPr>
            <w:r>
              <w:rPr>
                <w:sz w:val="20"/>
              </w:rPr>
              <w:t xml:space="preserve">Amendment 1 to Recommendation </w:t>
            </w:r>
            <w:r w:rsidRPr="00AC3423">
              <w:rPr>
                <w:sz w:val="20"/>
                <w:lang w:eastAsia="ja-JP"/>
              </w:rPr>
              <w:t>G.8012/Y.1308</w:t>
            </w:r>
          </w:p>
        </w:tc>
        <w:tc>
          <w:tcPr>
            <w:tcW w:w="1260" w:type="dxa"/>
          </w:tcPr>
          <w:p w:rsidR="009A1DE8" w:rsidRPr="00AC3423" w:rsidDel="001B1882" w:rsidRDefault="009A1DE8" w:rsidP="006F298E">
            <w:pPr>
              <w:rPr>
                <w:sz w:val="20"/>
                <w:lang w:eastAsia="ja-JP"/>
              </w:rPr>
            </w:pPr>
            <w:r>
              <w:rPr>
                <w:sz w:val="20"/>
                <w:lang w:eastAsia="ja-JP"/>
              </w:rPr>
              <w:t>05/2006</w:t>
            </w:r>
          </w:p>
        </w:tc>
      </w:tr>
      <w:tr w:rsidR="009A1DE8" w:rsidRPr="00AC3423" w:rsidTr="006F298E">
        <w:trPr>
          <w:cantSplit/>
          <w:jc w:val="center"/>
        </w:trPr>
        <w:tc>
          <w:tcPr>
            <w:tcW w:w="1856" w:type="dxa"/>
          </w:tcPr>
          <w:p w:rsidR="009A1DE8" w:rsidRPr="00AC3423" w:rsidRDefault="009A1DE8" w:rsidP="006F298E">
            <w:pPr>
              <w:rPr>
                <w:sz w:val="20"/>
                <w:lang w:eastAsia="ja-JP"/>
              </w:rPr>
            </w:pPr>
            <w:bookmarkStart w:id="1035" w:name="OLE_LINK1"/>
            <w:r w:rsidRPr="00AC3423">
              <w:rPr>
                <w:sz w:val="20"/>
                <w:lang w:eastAsia="ja-JP"/>
              </w:rPr>
              <w:t>SG15(Q.9/15)</w:t>
            </w:r>
            <w:bookmarkEnd w:id="1035"/>
          </w:p>
        </w:tc>
        <w:tc>
          <w:tcPr>
            <w:tcW w:w="1767" w:type="dxa"/>
          </w:tcPr>
          <w:p w:rsidR="009A1DE8" w:rsidRPr="00AC3423" w:rsidRDefault="009A1DE8" w:rsidP="006F298E">
            <w:pPr>
              <w:rPr>
                <w:sz w:val="20"/>
                <w:lang w:eastAsia="ja-JP"/>
              </w:rPr>
            </w:pPr>
            <w:r w:rsidRPr="00AC3423">
              <w:rPr>
                <w:sz w:val="20"/>
                <w:lang w:eastAsia="ja-JP"/>
              </w:rPr>
              <w:t>G.8021/Y.1341</w:t>
            </w:r>
          </w:p>
        </w:tc>
        <w:tc>
          <w:tcPr>
            <w:tcW w:w="4556" w:type="dxa"/>
          </w:tcPr>
          <w:p w:rsidR="009A1DE8" w:rsidRPr="00AC3423" w:rsidRDefault="009A1DE8" w:rsidP="006F298E">
            <w:pPr>
              <w:rPr>
                <w:sz w:val="20"/>
              </w:rPr>
            </w:pPr>
            <w:r w:rsidRPr="00AC3423">
              <w:rPr>
                <w:sz w:val="20"/>
              </w:rPr>
              <w:t>Characteristics of Ethernet transport network equipment functional blocks</w:t>
            </w:r>
          </w:p>
        </w:tc>
        <w:tc>
          <w:tcPr>
            <w:tcW w:w="1260" w:type="dxa"/>
          </w:tcPr>
          <w:p w:rsidR="009A1DE8" w:rsidRPr="00AC3423" w:rsidRDefault="009A1DE8" w:rsidP="006F298E">
            <w:pPr>
              <w:rPr>
                <w:sz w:val="20"/>
                <w:lang w:eastAsia="ja-JP"/>
              </w:rPr>
            </w:pPr>
            <w:r>
              <w:rPr>
                <w:sz w:val="20"/>
                <w:lang w:eastAsia="ja-JP"/>
              </w:rPr>
              <w:t>12/2007</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SG15(Q.9/15)</w:t>
            </w:r>
          </w:p>
        </w:tc>
        <w:tc>
          <w:tcPr>
            <w:tcW w:w="1767" w:type="dxa"/>
          </w:tcPr>
          <w:p w:rsidR="009A1DE8" w:rsidRPr="00AC3423" w:rsidRDefault="009A1DE8" w:rsidP="006F298E">
            <w:pPr>
              <w:rPr>
                <w:sz w:val="20"/>
                <w:lang w:eastAsia="ja-JP"/>
              </w:rPr>
            </w:pPr>
            <w:r w:rsidRPr="00AC3423">
              <w:rPr>
                <w:sz w:val="20"/>
                <w:lang w:eastAsia="ja-JP"/>
              </w:rPr>
              <w:t>G.8021/Y.1341</w:t>
            </w:r>
            <w:r>
              <w:rPr>
                <w:sz w:val="20"/>
                <w:lang w:eastAsia="ja-JP"/>
              </w:rPr>
              <w:t xml:space="preserve"> (Amend. 1)</w:t>
            </w:r>
          </w:p>
        </w:tc>
        <w:tc>
          <w:tcPr>
            <w:tcW w:w="4556" w:type="dxa"/>
          </w:tcPr>
          <w:p w:rsidR="009A1DE8" w:rsidRPr="00AC3423" w:rsidRDefault="009A1DE8" w:rsidP="006F298E">
            <w:pPr>
              <w:rPr>
                <w:sz w:val="20"/>
                <w:lang w:eastAsia="ja-JP"/>
              </w:rPr>
            </w:pPr>
            <w:r w:rsidRPr="00AC3423">
              <w:rPr>
                <w:sz w:val="20"/>
                <w:lang w:eastAsia="ja-JP"/>
              </w:rPr>
              <w:t>Amendment 1 to Recommendation G.8021/Y.1341</w:t>
            </w:r>
          </w:p>
        </w:tc>
        <w:tc>
          <w:tcPr>
            <w:tcW w:w="1260" w:type="dxa"/>
          </w:tcPr>
          <w:p w:rsidR="009A1DE8" w:rsidRPr="00AC3423" w:rsidRDefault="009A1DE8" w:rsidP="006F298E">
            <w:pPr>
              <w:rPr>
                <w:sz w:val="20"/>
                <w:lang w:eastAsia="ja-JP"/>
              </w:rPr>
            </w:pPr>
            <w:r>
              <w:rPr>
                <w:sz w:val="20"/>
                <w:lang w:eastAsia="ja-JP"/>
              </w:rPr>
              <w:t>01/2009</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SG15(Q.9/15)</w:t>
            </w:r>
          </w:p>
        </w:tc>
        <w:tc>
          <w:tcPr>
            <w:tcW w:w="1767" w:type="dxa"/>
          </w:tcPr>
          <w:p w:rsidR="009A1DE8" w:rsidRPr="00AC3423" w:rsidRDefault="009A1DE8" w:rsidP="006F298E">
            <w:pPr>
              <w:rPr>
                <w:sz w:val="20"/>
                <w:lang w:eastAsia="ja-JP"/>
              </w:rPr>
            </w:pPr>
            <w:r w:rsidRPr="00AC3423">
              <w:rPr>
                <w:sz w:val="20"/>
                <w:lang w:eastAsia="ja-JP"/>
              </w:rPr>
              <w:t>G.8021/Y.1341</w:t>
            </w:r>
            <w:r>
              <w:rPr>
                <w:sz w:val="20"/>
                <w:lang w:eastAsia="ja-JP"/>
              </w:rPr>
              <w:t xml:space="preserve"> (Amend. </w:t>
            </w:r>
            <w:r>
              <w:rPr>
                <w:rFonts w:hint="eastAsia"/>
                <w:sz w:val="20"/>
                <w:lang w:eastAsia="ja-JP"/>
              </w:rPr>
              <w:t>2</w:t>
            </w:r>
            <w:r>
              <w:rPr>
                <w:sz w:val="20"/>
                <w:lang w:eastAsia="ja-JP"/>
              </w:rPr>
              <w:t>)</w:t>
            </w:r>
          </w:p>
        </w:tc>
        <w:tc>
          <w:tcPr>
            <w:tcW w:w="4556" w:type="dxa"/>
          </w:tcPr>
          <w:p w:rsidR="009A1DE8" w:rsidRPr="00AC3423" w:rsidRDefault="009A1DE8" w:rsidP="006F298E">
            <w:pPr>
              <w:rPr>
                <w:sz w:val="20"/>
              </w:rPr>
            </w:pPr>
            <w:r w:rsidRPr="00AC3423">
              <w:rPr>
                <w:sz w:val="20"/>
                <w:lang w:eastAsia="ja-JP"/>
              </w:rPr>
              <w:t xml:space="preserve">Amendment </w:t>
            </w:r>
            <w:r>
              <w:rPr>
                <w:rFonts w:hint="eastAsia"/>
                <w:sz w:val="20"/>
                <w:lang w:eastAsia="ja-JP"/>
              </w:rPr>
              <w:t>2</w:t>
            </w:r>
            <w:r w:rsidRPr="00AC3423">
              <w:rPr>
                <w:sz w:val="20"/>
                <w:lang w:eastAsia="ja-JP"/>
              </w:rPr>
              <w:t xml:space="preserve"> to Recommendation G.8021/Y.1341</w:t>
            </w:r>
          </w:p>
        </w:tc>
        <w:tc>
          <w:tcPr>
            <w:tcW w:w="1260" w:type="dxa"/>
          </w:tcPr>
          <w:p w:rsidR="009A1DE8" w:rsidRPr="00AC3423" w:rsidRDefault="009A1DE8" w:rsidP="006F298E">
            <w:pPr>
              <w:rPr>
                <w:sz w:val="20"/>
                <w:lang w:eastAsia="ja-JP"/>
              </w:rPr>
            </w:pPr>
            <w:r>
              <w:rPr>
                <w:sz w:val="20"/>
                <w:lang w:eastAsia="ja-JP"/>
              </w:rPr>
              <w:t>0</w:t>
            </w:r>
            <w:r>
              <w:rPr>
                <w:rFonts w:hint="eastAsia"/>
                <w:sz w:val="20"/>
                <w:lang w:eastAsia="ja-JP"/>
              </w:rPr>
              <w:t>2</w:t>
            </w:r>
            <w:r>
              <w:rPr>
                <w:sz w:val="20"/>
                <w:lang w:eastAsia="ja-JP"/>
              </w:rPr>
              <w:t>/20</w:t>
            </w:r>
            <w:r>
              <w:rPr>
                <w:rFonts w:hint="eastAsia"/>
                <w:sz w:val="20"/>
                <w:lang w:eastAsia="ja-JP"/>
              </w:rPr>
              <w:t>10</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sz w:val="20"/>
                <w:lang w:eastAsia="ja-JP"/>
              </w:rPr>
              <w:t>SG15(Q.9/15)</w:t>
            </w:r>
          </w:p>
        </w:tc>
        <w:tc>
          <w:tcPr>
            <w:tcW w:w="1767" w:type="dxa"/>
          </w:tcPr>
          <w:p w:rsidR="009A1DE8" w:rsidRPr="00AC3423" w:rsidRDefault="009A1DE8" w:rsidP="006F298E">
            <w:pPr>
              <w:rPr>
                <w:sz w:val="20"/>
                <w:lang w:eastAsia="ja-JP"/>
              </w:rPr>
            </w:pPr>
            <w:r w:rsidRPr="00AC3423">
              <w:rPr>
                <w:sz w:val="20"/>
                <w:lang w:eastAsia="ja-JP"/>
              </w:rPr>
              <w:t>G.8031</w:t>
            </w:r>
            <w:r>
              <w:rPr>
                <w:sz w:val="20"/>
                <w:lang w:eastAsia="ja-JP"/>
              </w:rPr>
              <w:t>/Y.1342</w:t>
            </w:r>
          </w:p>
        </w:tc>
        <w:tc>
          <w:tcPr>
            <w:tcW w:w="4556" w:type="dxa"/>
          </w:tcPr>
          <w:p w:rsidR="009A1DE8" w:rsidRPr="00AC3423" w:rsidRDefault="009A1DE8" w:rsidP="006F298E">
            <w:pPr>
              <w:rPr>
                <w:sz w:val="20"/>
              </w:rPr>
            </w:pPr>
            <w:r w:rsidRPr="00AC3423">
              <w:rPr>
                <w:sz w:val="20"/>
              </w:rPr>
              <w:t xml:space="preserve">Ethernet </w:t>
            </w:r>
            <w:r>
              <w:rPr>
                <w:sz w:val="20"/>
              </w:rPr>
              <w:t xml:space="preserve">linear </w:t>
            </w:r>
            <w:r w:rsidRPr="00AC3423">
              <w:rPr>
                <w:sz w:val="20"/>
              </w:rPr>
              <w:t>protection switching</w:t>
            </w:r>
          </w:p>
        </w:tc>
        <w:tc>
          <w:tcPr>
            <w:tcW w:w="1260" w:type="dxa"/>
          </w:tcPr>
          <w:p w:rsidR="009A1DE8" w:rsidRPr="00AC3423" w:rsidRDefault="009A1DE8" w:rsidP="006F298E">
            <w:pPr>
              <w:rPr>
                <w:sz w:val="20"/>
                <w:lang w:eastAsia="ja-JP"/>
              </w:rPr>
            </w:pPr>
            <w:r>
              <w:rPr>
                <w:rFonts w:hint="eastAsia"/>
                <w:sz w:val="20"/>
                <w:lang w:eastAsia="ja-JP"/>
              </w:rPr>
              <w:t>11</w:t>
            </w:r>
            <w:r w:rsidRPr="00AC3423">
              <w:rPr>
                <w:sz w:val="20"/>
                <w:lang w:eastAsia="ja-JP"/>
              </w:rPr>
              <w:t>/200</w:t>
            </w:r>
            <w:r>
              <w:rPr>
                <w:rFonts w:hint="eastAsia"/>
                <w:sz w:val="20"/>
                <w:lang w:eastAsia="ja-JP"/>
              </w:rPr>
              <w:t>9</w:t>
            </w:r>
          </w:p>
        </w:tc>
      </w:tr>
      <w:tr w:rsidR="009A1DE8" w:rsidRPr="00AC3423" w:rsidTr="006F298E">
        <w:trPr>
          <w:cantSplit/>
          <w:jc w:val="center"/>
        </w:trPr>
        <w:tc>
          <w:tcPr>
            <w:tcW w:w="1856" w:type="dxa"/>
          </w:tcPr>
          <w:p w:rsidR="009A1DE8" w:rsidRPr="00474F3C" w:rsidRDefault="009A1DE8" w:rsidP="006F298E">
            <w:pPr>
              <w:rPr>
                <w:sz w:val="20"/>
                <w:lang w:eastAsia="ja-JP"/>
              </w:rPr>
            </w:pPr>
            <w:r w:rsidRPr="00474F3C">
              <w:rPr>
                <w:sz w:val="20"/>
                <w:lang w:eastAsia="ja-JP"/>
              </w:rPr>
              <w:t>SG15(Q.9/15)</w:t>
            </w:r>
          </w:p>
        </w:tc>
        <w:tc>
          <w:tcPr>
            <w:tcW w:w="1767" w:type="dxa"/>
          </w:tcPr>
          <w:p w:rsidR="009A1DE8" w:rsidRPr="00474F3C" w:rsidRDefault="009A1DE8" w:rsidP="006F298E">
            <w:pPr>
              <w:rPr>
                <w:sz w:val="20"/>
                <w:lang w:eastAsia="ja-JP"/>
              </w:rPr>
            </w:pPr>
            <w:r w:rsidRPr="00474F3C">
              <w:rPr>
                <w:sz w:val="20"/>
                <w:lang w:eastAsia="ja-JP"/>
              </w:rPr>
              <w:t>G.803</w:t>
            </w:r>
            <w:r w:rsidRPr="00474F3C">
              <w:rPr>
                <w:rFonts w:hint="eastAsia"/>
                <w:sz w:val="20"/>
                <w:lang w:eastAsia="ja-JP"/>
              </w:rPr>
              <w:t>2</w:t>
            </w:r>
            <w:r>
              <w:rPr>
                <w:sz w:val="20"/>
                <w:lang w:eastAsia="ja-JP"/>
              </w:rPr>
              <w:t>/Y.1344</w:t>
            </w:r>
          </w:p>
        </w:tc>
        <w:tc>
          <w:tcPr>
            <w:tcW w:w="4556" w:type="dxa"/>
          </w:tcPr>
          <w:p w:rsidR="009A1DE8" w:rsidRPr="00474F3C" w:rsidRDefault="009A1DE8" w:rsidP="006F298E">
            <w:pPr>
              <w:rPr>
                <w:sz w:val="20"/>
              </w:rPr>
            </w:pPr>
            <w:r w:rsidRPr="00474F3C">
              <w:rPr>
                <w:rFonts w:hint="eastAsia"/>
                <w:sz w:val="20"/>
                <w:lang w:eastAsia="ja-JP"/>
              </w:rPr>
              <w:t>Ethernet ring protection switching</w:t>
            </w:r>
          </w:p>
        </w:tc>
        <w:tc>
          <w:tcPr>
            <w:tcW w:w="1260" w:type="dxa"/>
          </w:tcPr>
          <w:p w:rsidR="009A1DE8" w:rsidRPr="00474F3C" w:rsidRDefault="009A1DE8" w:rsidP="006F298E">
            <w:pPr>
              <w:rPr>
                <w:sz w:val="20"/>
                <w:lang w:eastAsia="ja-JP"/>
              </w:rPr>
            </w:pPr>
            <w:r>
              <w:rPr>
                <w:sz w:val="20"/>
                <w:lang w:eastAsia="ja-JP"/>
              </w:rPr>
              <w:t>0</w:t>
            </w:r>
            <w:r>
              <w:rPr>
                <w:rFonts w:hint="eastAsia"/>
                <w:sz w:val="20"/>
                <w:lang w:eastAsia="ja-JP"/>
              </w:rPr>
              <w:t>3</w:t>
            </w:r>
            <w:r>
              <w:rPr>
                <w:sz w:val="20"/>
                <w:lang w:eastAsia="ja-JP"/>
              </w:rPr>
              <w:t>/2</w:t>
            </w:r>
            <w:r>
              <w:rPr>
                <w:rFonts w:hint="eastAsia"/>
                <w:sz w:val="20"/>
                <w:lang w:eastAsia="ja-JP"/>
              </w:rPr>
              <w:t>010</w:t>
            </w:r>
          </w:p>
        </w:tc>
      </w:tr>
      <w:tr w:rsidR="009A1DE8" w:rsidRPr="00AC3423" w:rsidTr="006F298E">
        <w:trPr>
          <w:cantSplit/>
          <w:jc w:val="center"/>
        </w:trPr>
        <w:tc>
          <w:tcPr>
            <w:tcW w:w="1856" w:type="dxa"/>
          </w:tcPr>
          <w:p w:rsidR="009A1DE8" w:rsidRPr="00474F3C" w:rsidRDefault="009A1DE8" w:rsidP="006F298E">
            <w:pPr>
              <w:rPr>
                <w:sz w:val="20"/>
                <w:lang w:eastAsia="ja-JP"/>
              </w:rPr>
            </w:pPr>
            <w:r>
              <w:rPr>
                <w:sz w:val="20"/>
                <w:lang w:eastAsia="ja-JP"/>
              </w:rPr>
              <w:t>SG15(Q.14/15)</w:t>
            </w:r>
          </w:p>
        </w:tc>
        <w:tc>
          <w:tcPr>
            <w:tcW w:w="1767" w:type="dxa"/>
          </w:tcPr>
          <w:p w:rsidR="009A1DE8" w:rsidRPr="00474F3C" w:rsidRDefault="009A1DE8" w:rsidP="006F298E">
            <w:pPr>
              <w:rPr>
                <w:sz w:val="20"/>
                <w:lang w:eastAsia="ja-JP"/>
              </w:rPr>
            </w:pPr>
            <w:r w:rsidRPr="00CA4D22">
              <w:rPr>
                <w:sz w:val="20"/>
                <w:lang w:eastAsia="ja-JP"/>
              </w:rPr>
              <w:t>G.8051/Y.1345</w:t>
            </w:r>
          </w:p>
        </w:tc>
        <w:tc>
          <w:tcPr>
            <w:tcW w:w="4556" w:type="dxa"/>
          </w:tcPr>
          <w:p w:rsidR="009A1DE8" w:rsidRDefault="009A1DE8" w:rsidP="006F298E">
            <w:pPr>
              <w:rPr>
                <w:sz w:val="20"/>
              </w:rPr>
            </w:pPr>
            <w:r w:rsidRPr="00CA4D22">
              <w:rPr>
                <w:sz w:val="20"/>
              </w:rPr>
              <w:t xml:space="preserve">Management aspects of the Ethernet-over-Transport (EoT) capable network element  </w:t>
            </w:r>
          </w:p>
        </w:tc>
        <w:tc>
          <w:tcPr>
            <w:tcW w:w="1260" w:type="dxa"/>
          </w:tcPr>
          <w:p w:rsidR="009A1DE8" w:rsidRDefault="009A1DE8" w:rsidP="006F298E">
            <w:pPr>
              <w:rPr>
                <w:sz w:val="20"/>
                <w:lang w:eastAsia="ja-JP"/>
              </w:rPr>
            </w:pPr>
            <w:r>
              <w:rPr>
                <w:rFonts w:hint="eastAsia"/>
                <w:sz w:val="20"/>
                <w:lang w:eastAsia="ja-JP"/>
              </w:rPr>
              <w:t>11</w:t>
            </w:r>
            <w:r>
              <w:rPr>
                <w:sz w:val="20"/>
                <w:lang w:eastAsia="ja-JP"/>
              </w:rPr>
              <w:t>/200</w:t>
            </w:r>
            <w:r>
              <w:rPr>
                <w:rFonts w:hint="eastAsia"/>
                <w:sz w:val="20"/>
                <w:lang w:eastAsia="ja-JP"/>
              </w:rPr>
              <w:t>9</w:t>
            </w:r>
          </w:p>
        </w:tc>
      </w:tr>
      <w:tr w:rsidR="009A1DE8" w:rsidRPr="00AC3423" w:rsidTr="006F298E">
        <w:trPr>
          <w:cantSplit/>
          <w:jc w:val="center"/>
        </w:trPr>
        <w:tc>
          <w:tcPr>
            <w:tcW w:w="1856" w:type="dxa"/>
          </w:tcPr>
          <w:p w:rsidR="009A1DE8" w:rsidRPr="00474F3C" w:rsidRDefault="009A1DE8" w:rsidP="006F298E">
            <w:pPr>
              <w:rPr>
                <w:sz w:val="20"/>
                <w:lang w:eastAsia="ja-JP"/>
              </w:rPr>
            </w:pPr>
            <w:r>
              <w:rPr>
                <w:sz w:val="20"/>
                <w:lang w:eastAsia="ja-JP"/>
              </w:rPr>
              <w:t>SG15(Q.13/15)</w:t>
            </w:r>
          </w:p>
        </w:tc>
        <w:tc>
          <w:tcPr>
            <w:tcW w:w="1767" w:type="dxa"/>
          </w:tcPr>
          <w:p w:rsidR="009A1DE8" w:rsidRPr="00474F3C" w:rsidRDefault="009A1DE8" w:rsidP="006F298E">
            <w:pPr>
              <w:rPr>
                <w:sz w:val="20"/>
                <w:lang w:eastAsia="ja-JP"/>
              </w:rPr>
            </w:pPr>
            <w:r w:rsidRPr="00CA4D22">
              <w:rPr>
                <w:sz w:val="20"/>
                <w:lang w:eastAsia="ja-JP"/>
              </w:rPr>
              <w:t>G.8262/Y.1362</w:t>
            </w:r>
          </w:p>
        </w:tc>
        <w:tc>
          <w:tcPr>
            <w:tcW w:w="4556" w:type="dxa"/>
          </w:tcPr>
          <w:p w:rsidR="009A1DE8" w:rsidRDefault="009A1DE8" w:rsidP="006F298E">
            <w:pPr>
              <w:rPr>
                <w:sz w:val="20"/>
              </w:rPr>
            </w:pPr>
            <w:r w:rsidRPr="00CA4D22">
              <w:rPr>
                <w:sz w:val="20"/>
              </w:rPr>
              <w:t>Timing characteristics of synchronous Ethernet equipment slave clock (EEC)</w:t>
            </w:r>
          </w:p>
        </w:tc>
        <w:tc>
          <w:tcPr>
            <w:tcW w:w="1260" w:type="dxa"/>
          </w:tcPr>
          <w:p w:rsidR="009A1DE8" w:rsidRDefault="009A1DE8" w:rsidP="006F298E">
            <w:pPr>
              <w:rPr>
                <w:sz w:val="20"/>
                <w:lang w:eastAsia="ja-JP"/>
              </w:rPr>
            </w:pPr>
            <w:r>
              <w:rPr>
                <w:sz w:val="20"/>
                <w:lang w:eastAsia="ja-JP"/>
              </w:rPr>
              <w:t>08/2007</w:t>
            </w:r>
          </w:p>
        </w:tc>
      </w:tr>
      <w:tr w:rsidR="009A1DE8" w:rsidRPr="00AC3423" w:rsidTr="006F298E">
        <w:trPr>
          <w:cantSplit/>
          <w:jc w:val="center"/>
        </w:trPr>
        <w:tc>
          <w:tcPr>
            <w:tcW w:w="1856" w:type="dxa"/>
          </w:tcPr>
          <w:p w:rsidR="009A1DE8" w:rsidRPr="00474F3C" w:rsidRDefault="009A1DE8" w:rsidP="006F298E">
            <w:pPr>
              <w:rPr>
                <w:sz w:val="20"/>
                <w:lang w:eastAsia="ja-JP"/>
              </w:rPr>
            </w:pPr>
            <w:r>
              <w:rPr>
                <w:sz w:val="20"/>
                <w:lang w:eastAsia="ja-JP"/>
              </w:rPr>
              <w:t>SG15(Q.13/15)</w:t>
            </w:r>
          </w:p>
        </w:tc>
        <w:tc>
          <w:tcPr>
            <w:tcW w:w="1767" w:type="dxa"/>
          </w:tcPr>
          <w:p w:rsidR="009A1DE8" w:rsidRPr="00474F3C" w:rsidRDefault="009A1DE8" w:rsidP="006F298E">
            <w:pPr>
              <w:rPr>
                <w:sz w:val="20"/>
                <w:lang w:eastAsia="ja-JP"/>
              </w:rPr>
            </w:pPr>
            <w:r w:rsidRPr="00CA4D22">
              <w:rPr>
                <w:sz w:val="20"/>
                <w:lang w:eastAsia="ja-JP"/>
              </w:rPr>
              <w:t>G.8262/Y.1362</w:t>
            </w:r>
            <w:r>
              <w:rPr>
                <w:rFonts w:hint="eastAsia"/>
                <w:sz w:val="20"/>
                <w:lang w:eastAsia="ja-JP"/>
              </w:rPr>
              <w:t xml:space="preserve"> (Amend 1)</w:t>
            </w:r>
          </w:p>
        </w:tc>
        <w:tc>
          <w:tcPr>
            <w:tcW w:w="4556" w:type="dxa"/>
          </w:tcPr>
          <w:p w:rsidR="009A1DE8" w:rsidRDefault="009A1DE8" w:rsidP="006F298E">
            <w:pPr>
              <w:rPr>
                <w:sz w:val="20"/>
              </w:rPr>
            </w:pPr>
            <w:r w:rsidRPr="0073743F">
              <w:rPr>
                <w:sz w:val="20"/>
              </w:rPr>
              <w:t>Timing characteristics of synchronous Ethernet equipment slave clock (EEC)</w:t>
            </w:r>
          </w:p>
        </w:tc>
        <w:tc>
          <w:tcPr>
            <w:tcW w:w="1260" w:type="dxa"/>
          </w:tcPr>
          <w:p w:rsidR="009A1DE8" w:rsidRDefault="009A1DE8" w:rsidP="006F298E">
            <w:pPr>
              <w:rPr>
                <w:sz w:val="20"/>
                <w:lang w:eastAsia="ja-JP"/>
              </w:rPr>
            </w:pPr>
            <w:r>
              <w:rPr>
                <w:sz w:val="20"/>
                <w:lang w:eastAsia="ja-JP"/>
              </w:rPr>
              <w:t>04/2008</w:t>
            </w:r>
          </w:p>
        </w:tc>
      </w:tr>
      <w:tr w:rsidR="009A1DE8" w:rsidRPr="00AC3423" w:rsidTr="006F298E">
        <w:trPr>
          <w:cantSplit/>
          <w:jc w:val="center"/>
        </w:trPr>
        <w:tc>
          <w:tcPr>
            <w:tcW w:w="1856" w:type="dxa"/>
          </w:tcPr>
          <w:p w:rsidR="009A1DE8" w:rsidRDefault="009A1DE8" w:rsidP="006F298E">
            <w:pPr>
              <w:rPr>
                <w:sz w:val="20"/>
                <w:lang w:eastAsia="ja-JP"/>
              </w:rPr>
            </w:pPr>
            <w:r w:rsidRPr="00AC3423">
              <w:rPr>
                <w:sz w:val="20"/>
              </w:rPr>
              <w:t>ITU-T (Q.13/15)</w:t>
            </w:r>
          </w:p>
        </w:tc>
        <w:tc>
          <w:tcPr>
            <w:tcW w:w="1767" w:type="dxa"/>
          </w:tcPr>
          <w:p w:rsidR="009A1DE8" w:rsidRPr="00CA4D22" w:rsidRDefault="009A1DE8" w:rsidP="006F298E">
            <w:pPr>
              <w:rPr>
                <w:sz w:val="20"/>
                <w:lang w:eastAsia="ja-JP"/>
              </w:rPr>
            </w:pPr>
            <w:r>
              <w:rPr>
                <w:sz w:val="20"/>
              </w:rPr>
              <w:t xml:space="preserve">G.8262/Y.1362 (Amend. </w:t>
            </w:r>
            <w:r>
              <w:rPr>
                <w:rFonts w:hint="eastAsia"/>
                <w:sz w:val="20"/>
                <w:lang w:eastAsia="ja-JP"/>
              </w:rPr>
              <w:t>2</w:t>
            </w:r>
            <w:r>
              <w:rPr>
                <w:sz w:val="20"/>
              </w:rPr>
              <w:t>)</w:t>
            </w:r>
          </w:p>
        </w:tc>
        <w:tc>
          <w:tcPr>
            <w:tcW w:w="4556" w:type="dxa"/>
          </w:tcPr>
          <w:p w:rsidR="009A1DE8" w:rsidRDefault="009A1DE8" w:rsidP="006F298E">
            <w:pPr>
              <w:rPr>
                <w:sz w:val="20"/>
              </w:rPr>
            </w:pPr>
            <w:r w:rsidRPr="0073743F">
              <w:rPr>
                <w:sz w:val="20"/>
              </w:rPr>
              <w:t>Timing characteristics of synchronous Ethernet equipment slave clock (EEC)</w:t>
            </w:r>
          </w:p>
        </w:tc>
        <w:tc>
          <w:tcPr>
            <w:tcW w:w="1260" w:type="dxa"/>
          </w:tcPr>
          <w:p w:rsidR="009A1DE8" w:rsidRDefault="009A1DE8" w:rsidP="006F298E">
            <w:pPr>
              <w:rPr>
                <w:sz w:val="20"/>
                <w:lang w:eastAsia="ja-JP"/>
              </w:rPr>
            </w:pPr>
            <w:r>
              <w:rPr>
                <w:sz w:val="20"/>
              </w:rPr>
              <w:t>0</w:t>
            </w:r>
            <w:r>
              <w:rPr>
                <w:rFonts w:hint="eastAsia"/>
                <w:sz w:val="20"/>
                <w:lang w:eastAsia="ja-JP"/>
              </w:rPr>
              <w:t>1</w:t>
            </w:r>
            <w:r>
              <w:rPr>
                <w:sz w:val="20"/>
              </w:rPr>
              <w:t>/20</w:t>
            </w:r>
            <w:r>
              <w:rPr>
                <w:rFonts w:hint="eastAsia"/>
                <w:sz w:val="20"/>
                <w:lang w:eastAsia="ja-JP"/>
              </w:rPr>
              <w:t>10</w:t>
            </w:r>
          </w:p>
        </w:tc>
      </w:tr>
    </w:tbl>
    <w:p w:rsidR="009A1DE8" w:rsidRDefault="009A1DE8" w:rsidP="009A1DE8">
      <w:pPr>
        <w:pStyle w:val="TableNotitle"/>
        <w:rPr>
          <w:lang w:eastAsia="ja-JP"/>
        </w:rPr>
      </w:pPr>
      <w:r>
        <w:rPr>
          <w:rFonts w:hint="eastAsia"/>
          <w:lang w:eastAsia="ja-JP"/>
        </w:rPr>
        <w:t>Table 7-6  MPLS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703"/>
        <w:gridCol w:w="1920"/>
        <w:gridCol w:w="4556"/>
        <w:gridCol w:w="1260"/>
      </w:tblGrid>
      <w:tr w:rsidR="009A1DE8" w:rsidRPr="00AC3423" w:rsidTr="006F298E">
        <w:trPr>
          <w:cantSplit/>
          <w:tblHeader/>
          <w:jc w:val="center"/>
        </w:trPr>
        <w:tc>
          <w:tcPr>
            <w:tcW w:w="1703" w:type="dxa"/>
          </w:tcPr>
          <w:p w:rsidR="009A1DE8" w:rsidRPr="00AC3423" w:rsidRDefault="009A1DE8" w:rsidP="006F298E">
            <w:pPr>
              <w:rPr>
                <w:b/>
                <w:sz w:val="20"/>
              </w:rPr>
            </w:pPr>
            <w:r w:rsidRPr="00AC3423">
              <w:rPr>
                <w:b/>
                <w:sz w:val="20"/>
              </w:rPr>
              <w:t>Organisation (Subgroup responsible)</w:t>
            </w:r>
          </w:p>
        </w:tc>
        <w:tc>
          <w:tcPr>
            <w:tcW w:w="1920" w:type="dxa"/>
          </w:tcPr>
          <w:p w:rsidR="009A1DE8" w:rsidRPr="00AC3423" w:rsidRDefault="009A1DE8" w:rsidP="006F298E">
            <w:pPr>
              <w:rPr>
                <w:b/>
                <w:sz w:val="20"/>
              </w:rPr>
            </w:pPr>
            <w:r w:rsidRPr="00AC3423">
              <w:rPr>
                <w:b/>
                <w:sz w:val="20"/>
              </w:rPr>
              <w:t>Number</w:t>
            </w:r>
          </w:p>
        </w:tc>
        <w:tc>
          <w:tcPr>
            <w:tcW w:w="4556" w:type="dxa"/>
          </w:tcPr>
          <w:p w:rsidR="009A1DE8" w:rsidRPr="00AC3423" w:rsidRDefault="009A1DE8" w:rsidP="006F298E">
            <w:pPr>
              <w:rPr>
                <w:b/>
                <w:sz w:val="20"/>
              </w:rPr>
            </w:pPr>
            <w:r w:rsidRPr="00AC3423">
              <w:rPr>
                <w:b/>
                <w:sz w:val="20"/>
              </w:rPr>
              <w:t>Title</w:t>
            </w:r>
          </w:p>
        </w:tc>
        <w:tc>
          <w:tcPr>
            <w:tcW w:w="1260" w:type="dxa"/>
          </w:tcPr>
          <w:p w:rsidR="009A1DE8" w:rsidRPr="00AC3423" w:rsidRDefault="009A1DE8" w:rsidP="006F298E">
            <w:pPr>
              <w:rPr>
                <w:b/>
                <w:sz w:val="20"/>
              </w:rPr>
            </w:pPr>
            <w:r w:rsidRPr="00AC3423">
              <w:rPr>
                <w:b/>
                <w:sz w:val="20"/>
              </w:rPr>
              <w:t>Public</w:t>
            </w:r>
            <w:r>
              <w:rPr>
                <w:b/>
                <w:sz w:val="20"/>
              </w:rPr>
              <w:t>ation</w:t>
            </w:r>
            <w:r w:rsidRPr="00AC3423">
              <w:rPr>
                <w:b/>
                <w:sz w:val="20"/>
              </w:rPr>
              <w:t xml:space="preserve"> Date</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3</w:t>
            </w:r>
            <w:r w:rsidRPr="00AC3423">
              <w:rPr>
                <w:sz w:val="20"/>
                <w:lang w:eastAsia="ja-JP"/>
              </w:rPr>
              <w:t>/13)</w:t>
            </w:r>
          </w:p>
        </w:tc>
        <w:tc>
          <w:tcPr>
            <w:tcW w:w="1920" w:type="dxa"/>
          </w:tcPr>
          <w:p w:rsidR="009A1DE8" w:rsidRPr="00AC3423" w:rsidRDefault="009A1DE8" w:rsidP="006F298E">
            <w:pPr>
              <w:rPr>
                <w:sz w:val="20"/>
                <w:lang w:eastAsia="ja-JP"/>
              </w:rPr>
            </w:pPr>
            <w:r w:rsidRPr="00AC3423">
              <w:rPr>
                <w:sz w:val="20"/>
                <w:lang w:eastAsia="ja-JP"/>
              </w:rPr>
              <w:t>Y.1311.1</w:t>
            </w:r>
          </w:p>
        </w:tc>
        <w:tc>
          <w:tcPr>
            <w:tcW w:w="4556" w:type="dxa"/>
          </w:tcPr>
          <w:p w:rsidR="009A1DE8" w:rsidRPr="00AC3423" w:rsidRDefault="009A1DE8" w:rsidP="006F298E">
            <w:pPr>
              <w:rPr>
                <w:sz w:val="20"/>
                <w:lang w:eastAsia="ja-JP"/>
              </w:rPr>
            </w:pPr>
            <w:r w:rsidRPr="00AC3423">
              <w:rPr>
                <w:sz w:val="20"/>
              </w:rPr>
              <w:t>Network-based IP VPN over MPLS architecture</w:t>
            </w:r>
          </w:p>
        </w:tc>
        <w:tc>
          <w:tcPr>
            <w:tcW w:w="1260" w:type="dxa"/>
          </w:tcPr>
          <w:p w:rsidR="009A1DE8" w:rsidRPr="00AC3423" w:rsidRDefault="009A1DE8" w:rsidP="006F298E">
            <w:pPr>
              <w:rPr>
                <w:sz w:val="20"/>
                <w:lang w:eastAsia="ja-JP"/>
              </w:rPr>
            </w:pPr>
            <w:r w:rsidRPr="00AC3423">
              <w:rPr>
                <w:sz w:val="20"/>
                <w:lang w:eastAsia="ja-JP"/>
              </w:rPr>
              <w:t>07/2001</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SG12 (Q.17/12)</w:t>
            </w:r>
          </w:p>
        </w:tc>
        <w:tc>
          <w:tcPr>
            <w:tcW w:w="1920" w:type="dxa"/>
          </w:tcPr>
          <w:p w:rsidR="009A1DE8" w:rsidRPr="00AC3423" w:rsidRDefault="009A1DE8" w:rsidP="006F298E">
            <w:pPr>
              <w:rPr>
                <w:sz w:val="20"/>
                <w:lang w:eastAsia="ja-JP"/>
              </w:rPr>
            </w:pPr>
            <w:r w:rsidRPr="00AC3423">
              <w:rPr>
                <w:sz w:val="20"/>
                <w:lang w:eastAsia="ja-JP"/>
              </w:rPr>
              <w:t>Y.1561</w:t>
            </w:r>
          </w:p>
        </w:tc>
        <w:tc>
          <w:tcPr>
            <w:tcW w:w="4556" w:type="dxa"/>
          </w:tcPr>
          <w:p w:rsidR="009A1DE8" w:rsidRPr="00AC3423" w:rsidRDefault="009A1DE8" w:rsidP="006F298E">
            <w:pPr>
              <w:rPr>
                <w:sz w:val="20"/>
                <w:lang w:eastAsia="ja-JP"/>
              </w:rPr>
            </w:pPr>
            <w:r w:rsidRPr="00AC3423">
              <w:rPr>
                <w:sz w:val="20"/>
              </w:rPr>
              <w:t>Performance and availability parameters for MPLS networks</w:t>
            </w:r>
          </w:p>
        </w:tc>
        <w:tc>
          <w:tcPr>
            <w:tcW w:w="1260" w:type="dxa"/>
          </w:tcPr>
          <w:p w:rsidR="009A1DE8" w:rsidRPr="00AC3423" w:rsidRDefault="009A1DE8" w:rsidP="006F298E">
            <w:pPr>
              <w:rPr>
                <w:sz w:val="20"/>
                <w:lang w:eastAsia="ja-JP"/>
              </w:rPr>
            </w:pPr>
            <w:r w:rsidRPr="00AC3423">
              <w:rPr>
                <w:sz w:val="20"/>
                <w:lang w:eastAsia="ja-JP"/>
              </w:rPr>
              <w:t>05/2004</w:t>
            </w:r>
          </w:p>
        </w:tc>
      </w:tr>
      <w:tr w:rsidR="009A1DE8" w:rsidRPr="00AC3423" w:rsidTr="006F298E">
        <w:trPr>
          <w:cantSplit/>
          <w:jc w:val="center"/>
        </w:trPr>
        <w:tc>
          <w:tcPr>
            <w:tcW w:w="1703" w:type="dxa"/>
          </w:tcPr>
          <w:p w:rsidR="009A1DE8" w:rsidRPr="00AC3423" w:rsidRDefault="009A1DE8" w:rsidP="006F298E">
            <w:pPr>
              <w:rPr>
                <w:sz w:val="20"/>
                <w:lang w:eastAsia="ja-JP"/>
              </w:rPr>
            </w:pPr>
            <w:r>
              <w:rPr>
                <w:sz w:val="20"/>
                <w:lang w:eastAsia="ja-JP"/>
              </w:rPr>
              <w:lastRenderedPageBreak/>
              <w:t>SG13(Q.4/13)</w:t>
            </w:r>
          </w:p>
        </w:tc>
        <w:tc>
          <w:tcPr>
            <w:tcW w:w="1920" w:type="dxa"/>
          </w:tcPr>
          <w:p w:rsidR="009A1DE8" w:rsidRPr="00AC3423" w:rsidRDefault="009A1DE8" w:rsidP="006F298E">
            <w:pPr>
              <w:rPr>
                <w:sz w:val="20"/>
                <w:lang w:eastAsia="ja-JP"/>
              </w:rPr>
            </w:pPr>
            <w:r>
              <w:rPr>
                <w:sz w:val="20"/>
                <w:lang w:eastAsia="ja-JP"/>
              </w:rPr>
              <w:t>Y.2174</w:t>
            </w:r>
          </w:p>
        </w:tc>
        <w:tc>
          <w:tcPr>
            <w:tcW w:w="4556" w:type="dxa"/>
          </w:tcPr>
          <w:p w:rsidR="009A1DE8" w:rsidRPr="00AC3423" w:rsidRDefault="009A1DE8" w:rsidP="006F298E">
            <w:pPr>
              <w:rPr>
                <w:sz w:val="20"/>
              </w:rPr>
            </w:pPr>
            <w:r w:rsidRPr="00DC57D8">
              <w:rPr>
                <w:sz w:val="20"/>
              </w:rPr>
              <w:t xml:space="preserve">Distributed RACF architecture for MPLS networks  </w:t>
            </w:r>
          </w:p>
        </w:tc>
        <w:tc>
          <w:tcPr>
            <w:tcW w:w="1260" w:type="dxa"/>
          </w:tcPr>
          <w:p w:rsidR="009A1DE8" w:rsidRPr="00AC3423" w:rsidRDefault="009A1DE8" w:rsidP="006F298E">
            <w:pPr>
              <w:rPr>
                <w:sz w:val="20"/>
                <w:lang w:eastAsia="ja-JP"/>
              </w:rPr>
            </w:pPr>
            <w:r>
              <w:rPr>
                <w:sz w:val="20"/>
                <w:lang w:eastAsia="ja-JP"/>
              </w:rPr>
              <w:t>06/2008</w:t>
            </w:r>
          </w:p>
        </w:tc>
      </w:tr>
      <w:tr w:rsidR="009A1DE8" w:rsidRPr="00AC3423" w:rsidTr="006F298E">
        <w:trPr>
          <w:cantSplit/>
          <w:jc w:val="center"/>
        </w:trPr>
        <w:tc>
          <w:tcPr>
            <w:tcW w:w="1703" w:type="dxa"/>
          </w:tcPr>
          <w:p w:rsidR="009A1DE8" w:rsidRPr="00AC3423" w:rsidRDefault="009A1DE8" w:rsidP="006F298E">
            <w:pPr>
              <w:rPr>
                <w:sz w:val="20"/>
                <w:lang w:eastAsia="ja-JP"/>
              </w:rPr>
            </w:pPr>
            <w:r>
              <w:rPr>
                <w:sz w:val="20"/>
                <w:lang w:eastAsia="ja-JP"/>
              </w:rPr>
              <w:t>SG13(Q.4/13)</w:t>
            </w:r>
          </w:p>
        </w:tc>
        <w:tc>
          <w:tcPr>
            <w:tcW w:w="1920" w:type="dxa"/>
          </w:tcPr>
          <w:p w:rsidR="009A1DE8" w:rsidRPr="00AC3423" w:rsidRDefault="009A1DE8" w:rsidP="006F298E">
            <w:pPr>
              <w:rPr>
                <w:sz w:val="20"/>
                <w:lang w:eastAsia="ja-JP"/>
              </w:rPr>
            </w:pPr>
            <w:r>
              <w:rPr>
                <w:sz w:val="20"/>
                <w:lang w:eastAsia="ja-JP"/>
              </w:rPr>
              <w:t>Y.2175</w:t>
            </w:r>
          </w:p>
        </w:tc>
        <w:tc>
          <w:tcPr>
            <w:tcW w:w="4556" w:type="dxa"/>
          </w:tcPr>
          <w:p w:rsidR="009A1DE8" w:rsidRPr="00AC3423" w:rsidRDefault="009A1DE8" w:rsidP="006F298E">
            <w:pPr>
              <w:rPr>
                <w:sz w:val="20"/>
              </w:rPr>
            </w:pPr>
            <w:r w:rsidRPr="00DC57D8">
              <w:rPr>
                <w:sz w:val="20"/>
              </w:rPr>
              <w:t xml:space="preserve">Centralized RACF architecture for MPLS core networks  </w:t>
            </w:r>
          </w:p>
        </w:tc>
        <w:tc>
          <w:tcPr>
            <w:tcW w:w="1260" w:type="dxa"/>
          </w:tcPr>
          <w:p w:rsidR="009A1DE8" w:rsidRPr="00AC3423" w:rsidRDefault="009A1DE8" w:rsidP="006F298E">
            <w:pPr>
              <w:rPr>
                <w:sz w:val="20"/>
                <w:lang w:eastAsia="ja-JP"/>
              </w:rPr>
            </w:pPr>
            <w:r>
              <w:rPr>
                <w:sz w:val="20"/>
                <w:lang w:eastAsia="ja-JP"/>
              </w:rPr>
              <w:t>11/2008</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9A1DE8" w:rsidRPr="00AC3423" w:rsidRDefault="009A1DE8" w:rsidP="006F298E">
            <w:pPr>
              <w:rPr>
                <w:sz w:val="20"/>
                <w:lang w:eastAsia="ja-JP"/>
              </w:rPr>
            </w:pPr>
            <w:r w:rsidRPr="00AC3423">
              <w:rPr>
                <w:sz w:val="20"/>
                <w:lang w:eastAsia="ja-JP"/>
              </w:rPr>
              <w:t>Y.1411</w:t>
            </w:r>
          </w:p>
        </w:tc>
        <w:tc>
          <w:tcPr>
            <w:tcW w:w="4556" w:type="dxa"/>
          </w:tcPr>
          <w:p w:rsidR="009A1DE8" w:rsidRPr="00AC3423" w:rsidRDefault="009A1DE8" w:rsidP="006F298E">
            <w:pPr>
              <w:rPr>
                <w:sz w:val="20"/>
                <w:lang w:eastAsia="ja-JP"/>
              </w:rPr>
            </w:pPr>
            <w:r w:rsidRPr="00AC3423">
              <w:rPr>
                <w:sz w:val="20"/>
              </w:rPr>
              <w:t>ATM-MPLS network interworking - Cell mode user plane interworking</w:t>
            </w:r>
          </w:p>
        </w:tc>
        <w:tc>
          <w:tcPr>
            <w:tcW w:w="1260" w:type="dxa"/>
          </w:tcPr>
          <w:p w:rsidR="009A1DE8" w:rsidRPr="00AC3423" w:rsidRDefault="009A1DE8" w:rsidP="006F298E">
            <w:pPr>
              <w:rPr>
                <w:sz w:val="20"/>
                <w:lang w:eastAsia="ja-JP"/>
              </w:rPr>
            </w:pPr>
            <w:r w:rsidRPr="00AC3423">
              <w:rPr>
                <w:sz w:val="20"/>
                <w:lang w:eastAsia="ja-JP"/>
              </w:rPr>
              <w:t>02/2003</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9A1DE8" w:rsidRPr="00AC3423" w:rsidRDefault="009A1DE8" w:rsidP="006F298E">
            <w:pPr>
              <w:rPr>
                <w:sz w:val="20"/>
                <w:lang w:eastAsia="ja-JP"/>
              </w:rPr>
            </w:pPr>
            <w:r w:rsidRPr="00AC3423">
              <w:rPr>
                <w:sz w:val="20"/>
                <w:lang w:eastAsia="ja-JP"/>
              </w:rPr>
              <w:t>Y.1412</w:t>
            </w:r>
          </w:p>
        </w:tc>
        <w:tc>
          <w:tcPr>
            <w:tcW w:w="4556" w:type="dxa"/>
          </w:tcPr>
          <w:p w:rsidR="009A1DE8" w:rsidRPr="00AC3423" w:rsidRDefault="009A1DE8" w:rsidP="006F298E">
            <w:pPr>
              <w:rPr>
                <w:sz w:val="20"/>
              </w:rPr>
            </w:pPr>
            <w:r w:rsidRPr="00AC3423">
              <w:rPr>
                <w:sz w:val="20"/>
              </w:rPr>
              <w:t>ATM-MPLS network interworking - Frame mode user plane interworking</w:t>
            </w:r>
          </w:p>
        </w:tc>
        <w:tc>
          <w:tcPr>
            <w:tcW w:w="1260" w:type="dxa"/>
          </w:tcPr>
          <w:p w:rsidR="009A1DE8" w:rsidRPr="00AC3423" w:rsidRDefault="009A1DE8" w:rsidP="006F298E">
            <w:pPr>
              <w:rPr>
                <w:sz w:val="20"/>
                <w:lang w:eastAsia="ja-JP"/>
              </w:rPr>
            </w:pPr>
            <w:r w:rsidRPr="00AC3423">
              <w:rPr>
                <w:sz w:val="20"/>
                <w:lang w:eastAsia="ja-JP"/>
              </w:rPr>
              <w:t>11/2003</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9A1DE8" w:rsidRPr="00AC3423" w:rsidRDefault="009A1DE8" w:rsidP="006F298E">
            <w:pPr>
              <w:rPr>
                <w:sz w:val="20"/>
                <w:lang w:eastAsia="ja-JP"/>
              </w:rPr>
            </w:pPr>
            <w:r w:rsidRPr="00AC3423">
              <w:rPr>
                <w:sz w:val="20"/>
                <w:lang w:eastAsia="ja-JP"/>
              </w:rPr>
              <w:t>Y.1413</w:t>
            </w:r>
          </w:p>
        </w:tc>
        <w:tc>
          <w:tcPr>
            <w:tcW w:w="4556" w:type="dxa"/>
          </w:tcPr>
          <w:p w:rsidR="009A1DE8" w:rsidRPr="00AC3423" w:rsidRDefault="009A1DE8" w:rsidP="006F298E">
            <w:pPr>
              <w:rPr>
                <w:sz w:val="20"/>
              </w:rPr>
            </w:pPr>
            <w:r w:rsidRPr="00AC3423">
              <w:rPr>
                <w:sz w:val="20"/>
              </w:rPr>
              <w:t>TDM-MPLS network interworking - User plane interworking</w:t>
            </w:r>
          </w:p>
        </w:tc>
        <w:tc>
          <w:tcPr>
            <w:tcW w:w="1260" w:type="dxa"/>
          </w:tcPr>
          <w:p w:rsidR="009A1DE8" w:rsidRPr="00AC3423" w:rsidRDefault="009A1DE8" w:rsidP="006F298E">
            <w:pPr>
              <w:rPr>
                <w:sz w:val="20"/>
                <w:lang w:eastAsia="ja-JP"/>
              </w:rPr>
            </w:pPr>
            <w:r w:rsidRPr="00AC3423">
              <w:rPr>
                <w:sz w:val="20"/>
                <w:lang w:eastAsia="ja-JP"/>
              </w:rPr>
              <w:t>03/2004</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9A1DE8" w:rsidRPr="00AC3423" w:rsidRDefault="009A1DE8" w:rsidP="006F298E">
            <w:pPr>
              <w:rPr>
                <w:sz w:val="20"/>
                <w:lang w:eastAsia="ja-JP"/>
              </w:rPr>
            </w:pPr>
            <w:r w:rsidRPr="00AC3423">
              <w:rPr>
                <w:sz w:val="20"/>
                <w:lang w:eastAsia="ja-JP"/>
              </w:rPr>
              <w:t>Y.1413 (Corr. 1)</w:t>
            </w:r>
          </w:p>
        </w:tc>
        <w:tc>
          <w:tcPr>
            <w:tcW w:w="4556" w:type="dxa"/>
          </w:tcPr>
          <w:p w:rsidR="009A1DE8" w:rsidRPr="00AC3423" w:rsidRDefault="009A1DE8" w:rsidP="006F298E">
            <w:pPr>
              <w:rPr>
                <w:sz w:val="20"/>
              </w:rPr>
            </w:pPr>
            <w:r w:rsidRPr="00AC3423">
              <w:rPr>
                <w:sz w:val="20"/>
              </w:rPr>
              <w:t>TDM-MPLS network interworking - User plane interworking</w:t>
            </w:r>
          </w:p>
        </w:tc>
        <w:tc>
          <w:tcPr>
            <w:tcW w:w="1260" w:type="dxa"/>
          </w:tcPr>
          <w:p w:rsidR="009A1DE8" w:rsidRPr="00AC3423" w:rsidRDefault="009A1DE8" w:rsidP="006F298E">
            <w:pPr>
              <w:rPr>
                <w:sz w:val="20"/>
                <w:lang w:eastAsia="ja-JP"/>
              </w:rPr>
            </w:pPr>
            <w:r w:rsidRPr="00AC3423">
              <w:rPr>
                <w:sz w:val="20"/>
                <w:lang w:eastAsia="ja-JP"/>
              </w:rPr>
              <w:t>10/2005</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9A1DE8" w:rsidRPr="00AC3423" w:rsidRDefault="009A1DE8" w:rsidP="006F298E">
            <w:pPr>
              <w:rPr>
                <w:sz w:val="20"/>
                <w:lang w:eastAsia="ja-JP"/>
              </w:rPr>
            </w:pPr>
            <w:r w:rsidRPr="00AC3423">
              <w:rPr>
                <w:sz w:val="20"/>
                <w:lang w:eastAsia="ja-JP"/>
              </w:rPr>
              <w:t>Y.1414</w:t>
            </w:r>
          </w:p>
        </w:tc>
        <w:tc>
          <w:tcPr>
            <w:tcW w:w="4556" w:type="dxa"/>
          </w:tcPr>
          <w:p w:rsidR="009A1DE8" w:rsidRPr="00AC3423" w:rsidRDefault="009A1DE8" w:rsidP="006F298E">
            <w:pPr>
              <w:rPr>
                <w:sz w:val="20"/>
              </w:rPr>
            </w:pPr>
            <w:r w:rsidRPr="00AC3423">
              <w:rPr>
                <w:sz w:val="20"/>
              </w:rPr>
              <w:t>Voice services - MPLS network interworking</w:t>
            </w:r>
          </w:p>
        </w:tc>
        <w:tc>
          <w:tcPr>
            <w:tcW w:w="1260" w:type="dxa"/>
          </w:tcPr>
          <w:p w:rsidR="009A1DE8" w:rsidRPr="00AC3423" w:rsidRDefault="009A1DE8" w:rsidP="006F298E">
            <w:pPr>
              <w:rPr>
                <w:sz w:val="20"/>
                <w:lang w:eastAsia="ja-JP"/>
              </w:rPr>
            </w:pPr>
            <w:r w:rsidRPr="00AC3423">
              <w:rPr>
                <w:sz w:val="20"/>
                <w:lang w:eastAsia="ja-JP"/>
              </w:rPr>
              <w:t>07/2004</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9A1DE8" w:rsidRPr="00AC3423" w:rsidRDefault="009A1DE8" w:rsidP="006F298E">
            <w:pPr>
              <w:rPr>
                <w:sz w:val="20"/>
                <w:lang w:eastAsia="ja-JP"/>
              </w:rPr>
            </w:pPr>
            <w:r w:rsidRPr="00AC3423">
              <w:rPr>
                <w:sz w:val="20"/>
                <w:lang w:eastAsia="ja-JP"/>
              </w:rPr>
              <w:t>Y.1415</w:t>
            </w:r>
          </w:p>
        </w:tc>
        <w:tc>
          <w:tcPr>
            <w:tcW w:w="4556" w:type="dxa"/>
          </w:tcPr>
          <w:p w:rsidR="009A1DE8" w:rsidRPr="00AC3423" w:rsidRDefault="009A1DE8" w:rsidP="006F298E">
            <w:pPr>
              <w:rPr>
                <w:sz w:val="20"/>
              </w:rPr>
            </w:pPr>
            <w:r w:rsidRPr="00AC3423">
              <w:rPr>
                <w:sz w:val="20"/>
              </w:rPr>
              <w:t>Ethernet-MPLS network interworking - User plane interworking</w:t>
            </w:r>
          </w:p>
        </w:tc>
        <w:tc>
          <w:tcPr>
            <w:tcW w:w="1260" w:type="dxa"/>
          </w:tcPr>
          <w:p w:rsidR="009A1DE8" w:rsidRPr="00AC3423" w:rsidRDefault="009A1DE8" w:rsidP="006F298E">
            <w:pPr>
              <w:rPr>
                <w:sz w:val="20"/>
                <w:lang w:eastAsia="ja-JP"/>
              </w:rPr>
            </w:pPr>
            <w:r w:rsidRPr="00AC3423">
              <w:rPr>
                <w:sz w:val="20"/>
                <w:lang w:eastAsia="ja-JP"/>
              </w:rPr>
              <w:t>02/2005</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9A1DE8" w:rsidRPr="00AC3423" w:rsidRDefault="009A1DE8" w:rsidP="006F298E">
            <w:pPr>
              <w:rPr>
                <w:sz w:val="20"/>
                <w:lang w:eastAsia="ja-JP"/>
              </w:rPr>
            </w:pPr>
            <w:r w:rsidRPr="00AC3423">
              <w:rPr>
                <w:sz w:val="20"/>
                <w:lang w:eastAsia="ja-JP"/>
              </w:rPr>
              <w:t>Y.1415</w:t>
            </w:r>
            <w:r>
              <w:rPr>
                <w:sz w:val="20"/>
                <w:lang w:eastAsia="ja-JP"/>
              </w:rPr>
              <w:t xml:space="preserve"> (Amend. 1)</w:t>
            </w:r>
          </w:p>
        </w:tc>
        <w:tc>
          <w:tcPr>
            <w:tcW w:w="4556" w:type="dxa"/>
          </w:tcPr>
          <w:p w:rsidR="009A1DE8" w:rsidRPr="00AC3423" w:rsidRDefault="009A1DE8" w:rsidP="006F298E">
            <w:pPr>
              <w:rPr>
                <w:sz w:val="20"/>
              </w:rPr>
            </w:pPr>
            <w:r w:rsidRPr="008765BA">
              <w:rPr>
                <w:sz w:val="20"/>
              </w:rPr>
              <w:t>Ethernet-MPLS network interworking – User plane interworking</w:t>
            </w:r>
          </w:p>
        </w:tc>
        <w:tc>
          <w:tcPr>
            <w:tcW w:w="1260" w:type="dxa"/>
          </w:tcPr>
          <w:p w:rsidR="009A1DE8" w:rsidRPr="00AC3423" w:rsidRDefault="009A1DE8" w:rsidP="006F298E">
            <w:pPr>
              <w:rPr>
                <w:sz w:val="20"/>
                <w:lang w:eastAsia="ja-JP"/>
              </w:rPr>
            </w:pPr>
            <w:r>
              <w:rPr>
                <w:sz w:val="20"/>
                <w:lang w:eastAsia="ja-JP"/>
              </w:rPr>
              <w:t>04/2007</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9A1DE8" w:rsidRPr="00AC3423" w:rsidRDefault="009A1DE8" w:rsidP="006F298E">
            <w:pPr>
              <w:rPr>
                <w:sz w:val="20"/>
                <w:lang w:eastAsia="ja-JP"/>
              </w:rPr>
            </w:pPr>
            <w:r>
              <w:rPr>
                <w:sz w:val="20"/>
                <w:lang w:eastAsia="ja-JP"/>
              </w:rPr>
              <w:t>Y.1416</w:t>
            </w:r>
          </w:p>
        </w:tc>
        <w:tc>
          <w:tcPr>
            <w:tcW w:w="4556" w:type="dxa"/>
          </w:tcPr>
          <w:p w:rsidR="009A1DE8" w:rsidRPr="008765BA" w:rsidRDefault="009A1DE8" w:rsidP="006F298E">
            <w:pPr>
              <w:rPr>
                <w:sz w:val="20"/>
              </w:rPr>
            </w:pPr>
            <w:r w:rsidRPr="008765BA">
              <w:rPr>
                <w:sz w:val="20"/>
              </w:rPr>
              <w:t>Use of virtual trunks for ATM/MPLS client/server control plane interworking</w:t>
            </w:r>
          </w:p>
        </w:tc>
        <w:tc>
          <w:tcPr>
            <w:tcW w:w="1260" w:type="dxa"/>
          </w:tcPr>
          <w:p w:rsidR="009A1DE8" w:rsidRDefault="009A1DE8" w:rsidP="006F298E">
            <w:pPr>
              <w:rPr>
                <w:sz w:val="20"/>
                <w:lang w:eastAsia="ja-JP"/>
              </w:rPr>
            </w:pPr>
            <w:r>
              <w:rPr>
                <w:sz w:val="20"/>
                <w:lang w:eastAsia="ja-JP"/>
              </w:rPr>
              <w:t>06/2007</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SG13(Q.</w:t>
            </w:r>
            <w:r>
              <w:rPr>
                <w:sz w:val="20"/>
                <w:lang w:eastAsia="ja-JP"/>
              </w:rPr>
              <w:t>12</w:t>
            </w:r>
            <w:r w:rsidRPr="00AC3423">
              <w:rPr>
                <w:sz w:val="20"/>
                <w:lang w:eastAsia="ja-JP"/>
              </w:rPr>
              <w:t>/13)</w:t>
            </w:r>
          </w:p>
        </w:tc>
        <w:tc>
          <w:tcPr>
            <w:tcW w:w="1920" w:type="dxa"/>
          </w:tcPr>
          <w:p w:rsidR="009A1DE8" w:rsidRDefault="009A1DE8" w:rsidP="006F298E">
            <w:pPr>
              <w:rPr>
                <w:sz w:val="20"/>
                <w:lang w:eastAsia="ja-JP"/>
              </w:rPr>
            </w:pPr>
            <w:r>
              <w:rPr>
                <w:sz w:val="20"/>
                <w:lang w:eastAsia="ja-JP"/>
              </w:rPr>
              <w:t>Y.1417</w:t>
            </w:r>
          </w:p>
        </w:tc>
        <w:tc>
          <w:tcPr>
            <w:tcW w:w="4556" w:type="dxa"/>
          </w:tcPr>
          <w:p w:rsidR="009A1DE8" w:rsidRPr="008765BA" w:rsidRDefault="009A1DE8" w:rsidP="006F298E">
            <w:pPr>
              <w:rPr>
                <w:sz w:val="20"/>
              </w:rPr>
            </w:pPr>
            <w:r w:rsidRPr="008765BA">
              <w:rPr>
                <w:sz w:val="20"/>
              </w:rPr>
              <w:t xml:space="preserve">ATM and frame relay/MPLS control plane interworking: Client-server  </w:t>
            </w:r>
          </w:p>
        </w:tc>
        <w:tc>
          <w:tcPr>
            <w:tcW w:w="1260" w:type="dxa"/>
          </w:tcPr>
          <w:p w:rsidR="009A1DE8" w:rsidRDefault="009A1DE8" w:rsidP="006F298E">
            <w:pPr>
              <w:rPr>
                <w:sz w:val="20"/>
                <w:lang w:eastAsia="ja-JP"/>
              </w:rPr>
            </w:pPr>
            <w:r>
              <w:rPr>
                <w:sz w:val="20"/>
                <w:lang w:eastAsia="ja-JP"/>
              </w:rPr>
              <w:t>06/2007</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9A1DE8" w:rsidRPr="00AC3423" w:rsidRDefault="009A1DE8" w:rsidP="006F298E">
            <w:pPr>
              <w:rPr>
                <w:sz w:val="20"/>
                <w:lang w:eastAsia="ja-JP"/>
              </w:rPr>
            </w:pPr>
            <w:r w:rsidRPr="00AC3423">
              <w:rPr>
                <w:sz w:val="20"/>
                <w:lang w:eastAsia="ja-JP"/>
              </w:rPr>
              <w:t>Y.1710</w:t>
            </w:r>
          </w:p>
        </w:tc>
        <w:tc>
          <w:tcPr>
            <w:tcW w:w="4556" w:type="dxa"/>
          </w:tcPr>
          <w:p w:rsidR="009A1DE8" w:rsidRPr="00AC3423" w:rsidRDefault="009A1DE8" w:rsidP="006F298E">
            <w:pPr>
              <w:rPr>
                <w:sz w:val="20"/>
              </w:rPr>
            </w:pPr>
            <w:r w:rsidRPr="00AC3423">
              <w:rPr>
                <w:sz w:val="20"/>
              </w:rPr>
              <w:t>Requirements for OAM functionality for MPLS networks</w:t>
            </w:r>
          </w:p>
        </w:tc>
        <w:tc>
          <w:tcPr>
            <w:tcW w:w="1260" w:type="dxa"/>
          </w:tcPr>
          <w:p w:rsidR="009A1DE8" w:rsidRPr="00AC3423" w:rsidRDefault="009A1DE8" w:rsidP="006F298E">
            <w:pPr>
              <w:rPr>
                <w:sz w:val="20"/>
                <w:lang w:eastAsia="ja-JP"/>
              </w:rPr>
            </w:pPr>
            <w:r w:rsidRPr="00AC3423">
              <w:rPr>
                <w:sz w:val="20"/>
                <w:lang w:eastAsia="ja-JP"/>
              </w:rPr>
              <w:t>11/2002</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9A1DE8" w:rsidRPr="00AC3423" w:rsidRDefault="009A1DE8" w:rsidP="006F298E">
            <w:pPr>
              <w:rPr>
                <w:sz w:val="20"/>
                <w:lang w:eastAsia="ja-JP"/>
              </w:rPr>
            </w:pPr>
            <w:r w:rsidRPr="00AC3423">
              <w:rPr>
                <w:sz w:val="20"/>
                <w:lang w:eastAsia="ja-JP"/>
              </w:rPr>
              <w:t>Y.1711</w:t>
            </w:r>
          </w:p>
        </w:tc>
        <w:tc>
          <w:tcPr>
            <w:tcW w:w="4556" w:type="dxa"/>
          </w:tcPr>
          <w:p w:rsidR="009A1DE8" w:rsidRPr="00AC3423" w:rsidRDefault="009A1DE8" w:rsidP="006F298E">
            <w:pPr>
              <w:rPr>
                <w:sz w:val="20"/>
              </w:rPr>
            </w:pPr>
            <w:r w:rsidRPr="00AC3423">
              <w:rPr>
                <w:sz w:val="20"/>
              </w:rPr>
              <w:t>Operation &amp; Maintenance mechanism for MPLS networks</w:t>
            </w:r>
          </w:p>
        </w:tc>
        <w:tc>
          <w:tcPr>
            <w:tcW w:w="1260" w:type="dxa"/>
          </w:tcPr>
          <w:p w:rsidR="009A1DE8" w:rsidRPr="00AC3423" w:rsidRDefault="009A1DE8" w:rsidP="006F298E">
            <w:pPr>
              <w:rPr>
                <w:sz w:val="20"/>
                <w:lang w:eastAsia="ja-JP"/>
              </w:rPr>
            </w:pPr>
            <w:r w:rsidRPr="00AC3423">
              <w:rPr>
                <w:sz w:val="20"/>
                <w:lang w:eastAsia="ja-JP"/>
              </w:rPr>
              <w:t>02/2004</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9A1DE8" w:rsidRPr="00AC3423" w:rsidRDefault="009A1DE8" w:rsidP="006F298E">
            <w:pPr>
              <w:rPr>
                <w:sz w:val="20"/>
                <w:lang w:eastAsia="ja-JP"/>
              </w:rPr>
            </w:pPr>
            <w:r w:rsidRPr="00AC3423">
              <w:rPr>
                <w:sz w:val="20"/>
                <w:lang w:eastAsia="ja-JP"/>
              </w:rPr>
              <w:t>Y.1711 (Corr. 1)</w:t>
            </w:r>
          </w:p>
        </w:tc>
        <w:tc>
          <w:tcPr>
            <w:tcW w:w="4556" w:type="dxa"/>
          </w:tcPr>
          <w:p w:rsidR="009A1DE8" w:rsidRPr="00AC3423" w:rsidRDefault="009A1DE8" w:rsidP="006F298E">
            <w:pPr>
              <w:rPr>
                <w:sz w:val="20"/>
              </w:rPr>
            </w:pPr>
            <w:r w:rsidRPr="00AC3423">
              <w:rPr>
                <w:sz w:val="20"/>
              </w:rPr>
              <w:t>Operation &amp; Maintenance mechanism for MPLS networks</w:t>
            </w:r>
          </w:p>
        </w:tc>
        <w:tc>
          <w:tcPr>
            <w:tcW w:w="1260" w:type="dxa"/>
          </w:tcPr>
          <w:p w:rsidR="009A1DE8" w:rsidRPr="00AC3423" w:rsidRDefault="009A1DE8" w:rsidP="006F298E">
            <w:pPr>
              <w:rPr>
                <w:sz w:val="20"/>
                <w:lang w:eastAsia="ja-JP"/>
              </w:rPr>
            </w:pPr>
            <w:r w:rsidRPr="00AC3423">
              <w:rPr>
                <w:sz w:val="20"/>
                <w:lang w:eastAsia="ja-JP"/>
              </w:rPr>
              <w:t>02/2005</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9A1DE8" w:rsidRPr="00AC3423" w:rsidRDefault="009A1DE8" w:rsidP="006F298E">
            <w:pPr>
              <w:rPr>
                <w:sz w:val="20"/>
                <w:lang w:eastAsia="ja-JP"/>
              </w:rPr>
            </w:pPr>
            <w:r w:rsidRPr="00AC3423">
              <w:rPr>
                <w:sz w:val="20"/>
                <w:lang w:eastAsia="ja-JP"/>
              </w:rPr>
              <w:t>Y.1711 (Amend. 1)</w:t>
            </w:r>
          </w:p>
        </w:tc>
        <w:tc>
          <w:tcPr>
            <w:tcW w:w="4556" w:type="dxa"/>
          </w:tcPr>
          <w:p w:rsidR="009A1DE8" w:rsidRPr="00AC3423" w:rsidRDefault="009A1DE8" w:rsidP="006F298E">
            <w:pPr>
              <w:rPr>
                <w:sz w:val="20"/>
              </w:rPr>
            </w:pPr>
            <w:r w:rsidRPr="00AC3423">
              <w:rPr>
                <w:sz w:val="20"/>
              </w:rPr>
              <w:t>Operation &amp; Maintenance mechanism for MPLS networks</w:t>
            </w:r>
          </w:p>
        </w:tc>
        <w:tc>
          <w:tcPr>
            <w:tcW w:w="1260" w:type="dxa"/>
          </w:tcPr>
          <w:p w:rsidR="009A1DE8" w:rsidRPr="00AC3423" w:rsidRDefault="009A1DE8" w:rsidP="006F298E">
            <w:pPr>
              <w:rPr>
                <w:sz w:val="20"/>
                <w:lang w:eastAsia="ja-JP"/>
              </w:rPr>
            </w:pPr>
            <w:r w:rsidRPr="00AC3423">
              <w:rPr>
                <w:sz w:val="20"/>
                <w:lang w:eastAsia="ja-JP"/>
              </w:rPr>
              <w:t>10/2005</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9A1DE8" w:rsidRPr="00AC3423" w:rsidRDefault="009A1DE8" w:rsidP="006F298E">
            <w:pPr>
              <w:rPr>
                <w:sz w:val="20"/>
                <w:lang w:eastAsia="ja-JP"/>
              </w:rPr>
            </w:pPr>
            <w:r w:rsidRPr="00AC3423">
              <w:rPr>
                <w:sz w:val="20"/>
                <w:lang w:eastAsia="ja-JP"/>
              </w:rPr>
              <w:t>Y.1712</w:t>
            </w:r>
          </w:p>
        </w:tc>
        <w:tc>
          <w:tcPr>
            <w:tcW w:w="4556" w:type="dxa"/>
          </w:tcPr>
          <w:p w:rsidR="009A1DE8" w:rsidRPr="00AC3423" w:rsidRDefault="009A1DE8" w:rsidP="006F298E">
            <w:pPr>
              <w:rPr>
                <w:sz w:val="20"/>
              </w:rPr>
            </w:pPr>
            <w:r w:rsidRPr="00AC3423">
              <w:rPr>
                <w:sz w:val="20"/>
              </w:rPr>
              <w:t>OAM functionality for ATM-MPLS interworking</w:t>
            </w:r>
          </w:p>
        </w:tc>
        <w:tc>
          <w:tcPr>
            <w:tcW w:w="1260" w:type="dxa"/>
          </w:tcPr>
          <w:p w:rsidR="009A1DE8" w:rsidRPr="00AC3423" w:rsidRDefault="009A1DE8" w:rsidP="006F298E">
            <w:pPr>
              <w:rPr>
                <w:sz w:val="20"/>
                <w:lang w:eastAsia="ja-JP"/>
              </w:rPr>
            </w:pPr>
            <w:r w:rsidRPr="00AC3423">
              <w:rPr>
                <w:sz w:val="20"/>
                <w:lang w:eastAsia="ja-JP"/>
              </w:rPr>
              <w:t>01/2004</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9A1DE8" w:rsidRPr="00AC3423" w:rsidRDefault="009A1DE8" w:rsidP="006F298E">
            <w:pPr>
              <w:rPr>
                <w:sz w:val="20"/>
                <w:lang w:eastAsia="ja-JP"/>
              </w:rPr>
            </w:pPr>
            <w:r w:rsidRPr="00AC3423">
              <w:rPr>
                <w:sz w:val="20"/>
                <w:lang w:eastAsia="ja-JP"/>
              </w:rPr>
              <w:t>Y.1713</w:t>
            </w:r>
          </w:p>
        </w:tc>
        <w:tc>
          <w:tcPr>
            <w:tcW w:w="4556" w:type="dxa"/>
          </w:tcPr>
          <w:p w:rsidR="009A1DE8" w:rsidRPr="00AC3423" w:rsidRDefault="009A1DE8" w:rsidP="006F298E">
            <w:pPr>
              <w:rPr>
                <w:sz w:val="20"/>
              </w:rPr>
            </w:pPr>
            <w:r w:rsidRPr="00AC3423">
              <w:rPr>
                <w:sz w:val="20"/>
              </w:rPr>
              <w:t>Misbranching detection for MPLS networks</w:t>
            </w:r>
          </w:p>
        </w:tc>
        <w:tc>
          <w:tcPr>
            <w:tcW w:w="1260" w:type="dxa"/>
          </w:tcPr>
          <w:p w:rsidR="009A1DE8" w:rsidRPr="00AC3423" w:rsidRDefault="009A1DE8" w:rsidP="006F298E">
            <w:pPr>
              <w:rPr>
                <w:sz w:val="20"/>
                <w:lang w:eastAsia="ja-JP"/>
              </w:rPr>
            </w:pPr>
            <w:r w:rsidRPr="00AC3423">
              <w:rPr>
                <w:sz w:val="20"/>
                <w:lang w:eastAsia="ja-JP"/>
              </w:rPr>
              <w:t>03/2004</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w:t>
            </w:r>
            <w:r>
              <w:rPr>
                <w:sz w:val="20"/>
                <w:lang w:eastAsia="ja-JP"/>
              </w:rPr>
              <w:t>5</w:t>
            </w:r>
            <w:r w:rsidRPr="00AC3423">
              <w:rPr>
                <w:sz w:val="20"/>
                <w:lang w:eastAsia="ja-JP"/>
              </w:rPr>
              <w:t>(Q.</w:t>
            </w:r>
            <w:r>
              <w:rPr>
                <w:sz w:val="20"/>
                <w:lang w:eastAsia="ja-JP"/>
              </w:rPr>
              <w:t>10/15</w:t>
            </w:r>
            <w:r w:rsidRPr="00AC3423">
              <w:rPr>
                <w:sz w:val="20"/>
                <w:lang w:eastAsia="ja-JP"/>
              </w:rPr>
              <w:t>)</w:t>
            </w:r>
          </w:p>
        </w:tc>
        <w:tc>
          <w:tcPr>
            <w:tcW w:w="1920" w:type="dxa"/>
          </w:tcPr>
          <w:p w:rsidR="009A1DE8" w:rsidRPr="00AC3423" w:rsidRDefault="009A1DE8" w:rsidP="006F298E">
            <w:pPr>
              <w:rPr>
                <w:sz w:val="20"/>
                <w:lang w:eastAsia="ja-JP"/>
              </w:rPr>
            </w:pPr>
            <w:r w:rsidRPr="00AC3423">
              <w:rPr>
                <w:sz w:val="20"/>
                <w:lang w:eastAsia="ja-JP"/>
              </w:rPr>
              <w:t>Y.1714</w:t>
            </w:r>
          </w:p>
        </w:tc>
        <w:tc>
          <w:tcPr>
            <w:tcW w:w="4556" w:type="dxa"/>
          </w:tcPr>
          <w:p w:rsidR="009A1DE8" w:rsidRPr="00AC3423" w:rsidRDefault="009A1DE8" w:rsidP="006F298E">
            <w:pPr>
              <w:rPr>
                <w:sz w:val="20"/>
              </w:rPr>
            </w:pPr>
            <w:r w:rsidRPr="00AC3423">
              <w:rPr>
                <w:sz w:val="20"/>
              </w:rPr>
              <w:t>MPLS management and OAM framework</w:t>
            </w:r>
          </w:p>
        </w:tc>
        <w:tc>
          <w:tcPr>
            <w:tcW w:w="1260" w:type="dxa"/>
          </w:tcPr>
          <w:p w:rsidR="009A1DE8" w:rsidRPr="00AC3423" w:rsidRDefault="009A1DE8" w:rsidP="006F298E">
            <w:pPr>
              <w:rPr>
                <w:sz w:val="20"/>
                <w:lang w:eastAsia="ja-JP"/>
              </w:rPr>
            </w:pPr>
            <w:r>
              <w:rPr>
                <w:rFonts w:hint="eastAsia"/>
                <w:sz w:val="20"/>
                <w:lang w:eastAsia="ja-JP"/>
              </w:rPr>
              <w:t>01/200</w:t>
            </w:r>
            <w:r>
              <w:rPr>
                <w:sz w:val="20"/>
                <w:lang w:eastAsia="ja-JP"/>
              </w:rPr>
              <w:t>9</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SG15(Q.9/15)</w:t>
            </w:r>
          </w:p>
        </w:tc>
        <w:tc>
          <w:tcPr>
            <w:tcW w:w="1920" w:type="dxa"/>
          </w:tcPr>
          <w:p w:rsidR="009A1DE8" w:rsidRPr="00AC3423" w:rsidRDefault="009A1DE8" w:rsidP="006F298E">
            <w:pPr>
              <w:rPr>
                <w:sz w:val="20"/>
                <w:lang w:eastAsia="ja-JP"/>
              </w:rPr>
            </w:pPr>
            <w:r w:rsidRPr="00AC3423">
              <w:rPr>
                <w:sz w:val="20"/>
                <w:lang w:eastAsia="ja-JP"/>
              </w:rPr>
              <w:t>Y.1720</w:t>
            </w:r>
          </w:p>
        </w:tc>
        <w:tc>
          <w:tcPr>
            <w:tcW w:w="4556" w:type="dxa"/>
          </w:tcPr>
          <w:p w:rsidR="009A1DE8" w:rsidRPr="00AC3423" w:rsidRDefault="009A1DE8" w:rsidP="006F298E">
            <w:pPr>
              <w:rPr>
                <w:sz w:val="20"/>
              </w:rPr>
            </w:pPr>
            <w:r w:rsidRPr="00AC3423">
              <w:rPr>
                <w:sz w:val="20"/>
              </w:rPr>
              <w:t>Protection switching for MPLS networks</w:t>
            </w:r>
          </w:p>
        </w:tc>
        <w:tc>
          <w:tcPr>
            <w:tcW w:w="1260" w:type="dxa"/>
          </w:tcPr>
          <w:p w:rsidR="009A1DE8" w:rsidRPr="00AC3423" w:rsidRDefault="009A1DE8" w:rsidP="006F298E">
            <w:pPr>
              <w:rPr>
                <w:sz w:val="20"/>
                <w:lang w:eastAsia="ja-JP"/>
              </w:rPr>
            </w:pPr>
            <w:r>
              <w:rPr>
                <w:sz w:val="20"/>
                <w:lang w:eastAsia="ja-JP"/>
              </w:rPr>
              <w:t>12/2006</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SG15(Q.9/15)</w:t>
            </w:r>
          </w:p>
        </w:tc>
        <w:tc>
          <w:tcPr>
            <w:tcW w:w="1920" w:type="dxa"/>
          </w:tcPr>
          <w:p w:rsidR="009A1DE8" w:rsidRPr="00AC3423" w:rsidRDefault="009A1DE8" w:rsidP="006F298E">
            <w:pPr>
              <w:rPr>
                <w:sz w:val="20"/>
                <w:lang w:eastAsia="ja-JP"/>
              </w:rPr>
            </w:pPr>
            <w:r w:rsidRPr="00AC3423">
              <w:rPr>
                <w:sz w:val="20"/>
                <w:lang w:eastAsia="ja-JP"/>
              </w:rPr>
              <w:t>Y.1720 (Amend. 1)</w:t>
            </w:r>
          </w:p>
        </w:tc>
        <w:tc>
          <w:tcPr>
            <w:tcW w:w="4556" w:type="dxa"/>
          </w:tcPr>
          <w:p w:rsidR="009A1DE8" w:rsidRPr="00AC3423" w:rsidRDefault="009A1DE8" w:rsidP="006F298E">
            <w:pPr>
              <w:rPr>
                <w:sz w:val="20"/>
              </w:rPr>
            </w:pPr>
            <w:r w:rsidRPr="00AC3423">
              <w:rPr>
                <w:sz w:val="20"/>
              </w:rPr>
              <w:t>Protection switching for MPLS networks</w:t>
            </w:r>
          </w:p>
        </w:tc>
        <w:tc>
          <w:tcPr>
            <w:tcW w:w="1260" w:type="dxa"/>
          </w:tcPr>
          <w:p w:rsidR="009A1DE8" w:rsidRPr="00AC3423" w:rsidRDefault="009A1DE8" w:rsidP="006F298E">
            <w:pPr>
              <w:rPr>
                <w:sz w:val="20"/>
                <w:lang w:eastAsia="ja-JP"/>
              </w:rPr>
            </w:pPr>
            <w:r>
              <w:rPr>
                <w:sz w:val="20"/>
                <w:lang w:eastAsia="ja-JP"/>
              </w:rPr>
              <w:t>02/2008</w:t>
            </w:r>
          </w:p>
        </w:tc>
      </w:tr>
      <w:tr w:rsidR="009A1DE8" w:rsidRPr="00AC3423" w:rsidTr="006F298E">
        <w:trPr>
          <w:cantSplit/>
          <w:jc w:val="center"/>
        </w:trPr>
        <w:tc>
          <w:tcPr>
            <w:tcW w:w="1703" w:type="dxa"/>
          </w:tcPr>
          <w:p w:rsidR="009A1DE8" w:rsidRPr="00AC3423" w:rsidRDefault="009A1DE8" w:rsidP="006F298E">
            <w:pPr>
              <w:rPr>
                <w:sz w:val="20"/>
                <w:lang w:eastAsia="ja-JP"/>
              </w:rPr>
            </w:pPr>
            <w:r w:rsidRPr="00AC3423">
              <w:rPr>
                <w:sz w:val="20"/>
                <w:lang w:eastAsia="ja-JP"/>
              </w:rPr>
              <w:t>SG15(Q.12/15)</w:t>
            </w:r>
          </w:p>
        </w:tc>
        <w:tc>
          <w:tcPr>
            <w:tcW w:w="1920" w:type="dxa"/>
          </w:tcPr>
          <w:p w:rsidR="009A1DE8" w:rsidRPr="00AC3423" w:rsidRDefault="009A1DE8" w:rsidP="006F298E">
            <w:pPr>
              <w:rPr>
                <w:sz w:val="20"/>
                <w:lang w:eastAsia="ja-JP"/>
              </w:rPr>
            </w:pPr>
            <w:r w:rsidRPr="00AC3423">
              <w:rPr>
                <w:sz w:val="20"/>
                <w:lang w:eastAsia="ja-JP"/>
              </w:rPr>
              <w:t>G.8110/Y.1370</w:t>
            </w:r>
          </w:p>
        </w:tc>
        <w:tc>
          <w:tcPr>
            <w:tcW w:w="4556" w:type="dxa"/>
          </w:tcPr>
          <w:p w:rsidR="009A1DE8" w:rsidRPr="00AC3423" w:rsidRDefault="009A1DE8" w:rsidP="006F298E">
            <w:pPr>
              <w:rPr>
                <w:sz w:val="20"/>
              </w:rPr>
            </w:pPr>
            <w:r w:rsidRPr="00AC3423">
              <w:rPr>
                <w:sz w:val="20"/>
              </w:rPr>
              <w:t>MPLS Layer Network Architecture</w:t>
            </w:r>
          </w:p>
        </w:tc>
        <w:tc>
          <w:tcPr>
            <w:tcW w:w="1260" w:type="dxa"/>
          </w:tcPr>
          <w:p w:rsidR="009A1DE8" w:rsidRPr="00AC3423" w:rsidRDefault="009A1DE8" w:rsidP="006F298E">
            <w:pPr>
              <w:rPr>
                <w:sz w:val="20"/>
                <w:lang w:eastAsia="ja-JP"/>
              </w:rPr>
            </w:pPr>
            <w:r w:rsidRPr="00AC3423">
              <w:rPr>
                <w:sz w:val="20"/>
                <w:lang w:eastAsia="ja-JP"/>
              </w:rPr>
              <w:t>01/2005</w:t>
            </w:r>
          </w:p>
        </w:tc>
      </w:tr>
    </w:tbl>
    <w:p w:rsidR="009A1DE8" w:rsidRDefault="009A1DE8" w:rsidP="009A1DE8">
      <w:pPr>
        <w:pStyle w:val="TableNotitle"/>
        <w:rPr>
          <w:lang w:eastAsia="ja-JP"/>
        </w:rPr>
      </w:pPr>
      <w:r>
        <w:rPr>
          <w:rFonts w:hint="eastAsia"/>
          <w:lang w:eastAsia="ja-JP"/>
        </w:rPr>
        <w:lastRenderedPageBreak/>
        <w:t>Table 7-7  T-MPLS related Recommendations</w:t>
      </w:r>
    </w:p>
    <w:p w:rsidR="009A1DE8" w:rsidRPr="00D92051" w:rsidRDefault="009A1DE8" w:rsidP="009A1DE8">
      <w:pPr>
        <w:pStyle w:val="TableNotitle"/>
        <w:jc w:val="left"/>
        <w:rPr>
          <w:b w:val="0"/>
          <w:lang w:eastAsia="ja-JP"/>
        </w:rPr>
      </w:pPr>
      <w:r w:rsidRPr="00D92051">
        <w:rPr>
          <w:b w:val="0"/>
          <w:lang w:eastAsia="ja-JP"/>
        </w:rPr>
        <w:t>The next updates of the ITU-T Study Group Recommendations in Table 7-7 will only describe MPLS-TP and will include normative references to IETF MPLS-TP RFCs under development to meet ITU-T transport requirements.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856"/>
        <w:gridCol w:w="2014"/>
        <w:gridCol w:w="4309"/>
        <w:gridCol w:w="1260"/>
      </w:tblGrid>
      <w:tr w:rsidR="009A1DE8" w:rsidRPr="00AC3423" w:rsidTr="006F298E">
        <w:trPr>
          <w:cantSplit/>
          <w:tblHeader/>
          <w:jc w:val="center"/>
        </w:trPr>
        <w:tc>
          <w:tcPr>
            <w:tcW w:w="1856" w:type="dxa"/>
          </w:tcPr>
          <w:p w:rsidR="009A1DE8" w:rsidRPr="00AC3423" w:rsidRDefault="009A1DE8" w:rsidP="006F298E">
            <w:pPr>
              <w:rPr>
                <w:b/>
                <w:sz w:val="20"/>
              </w:rPr>
            </w:pPr>
            <w:r w:rsidRPr="00AC3423">
              <w:rPr>
                <w:b/>
                <w:sz w:val="20"/>
              </w:rPr>
              <w:t>Organisation (Subgroup responsible)</w:t>
            </w:r>
          </w:p>
        </w:tc>
        <w:tc>
          <w:tcPr>
            <w:tcW w:w="2014" w:type="dxa"/>
          </w:tcPr>
          <w:p w:rsidR="009A1DE8" w:rsidRPr="00AC3423" w:rsidRDefault="009A1DE8" w:rsidP="006F298E">
            <w:pPr>
              <w:rPr>
                <w:b/>
                <w:sz w:val="20"/>
              </w:rPr>
            </w:pPr>
            <w:r w:rsidRPr="00AC3423">
              <w:rPr>
                <w:b/>
                <w:sz w:val="20"/>
              </w:rPr>
              <w:t>Number</w:t>
            </w:r>
          </w:p>
        </w:tc>
        <w:tc>
          <w:tcPr>
            <w:tcW w:w="4309" w:type="dxa"/>
          </w:tcPr>
          <w:p w:rsidR="009A1DE8" w:rsidRPr="00AC3423" w:rsidRDefault="009A1DE8" w:rsidP="006F298E">
            <w:pPr>
              <w:rPr>
                <w:b/>
                <w:sz w:val="20"/>
              </w:rPr>
            </w:pPr>
            <w:r w:rsidRPr="00AC3423">
              <w:rPr>
                <w:b/>
                <w:sz w:val="20"/>
              </w:rPr>
              <w:t>Title</w:t>
            </w:r>
          </w:p>
        </w:tc>
        <w:tc>
          <w:tcPr>
            <w:tcW w:w="1260" w:type="dxa"/>
          </w:tcPr>
          <w:p w:rsidR="009A1DE8" w:rsidRPr="00AC3423" w:rsidRDefault="009A1DE8" w:rsidP="006F298E">
            <w:pPr>
              <w:rPr>
                <w:b/>
                <w:sz w:val="20"/>
              </w:rPr>
            </w:pPr>
            <w:r w:rsidRPr="00AC3423">
              <w:rPr>
                <w:b/>
                <w:sz w:val="20"/>
              </w:rPr>
              <w:t>Public</w:t>
            </w:r>
            <w:r>
              <w:rPr>
                <w:b/>
                <w:sz w:val="20"/>
              </w:rPr>
              <w:t>ation</w:t>
            </w:r>
            <w:r w:rsidRPr="00AC3423">
              <w:rPr>
                <w:b/>
                <w:sz w:val="20"/>
              </w:rPr>
              <w:t xml:space="preserve"> Date</w:t>
            </w:r>
          </w:p>
        </w:tc>
      </w:tr>
      <w:tr w:rsidR="009A1DE8" w:rsidRPr="00AC3423" w:rsidTr="006F298E">
        <w:trPr>
          <w:cantSplit/>
          <w:jc w:val="center"/>
        </w:trPr>
        <w:tc>
          <w:tcPr>
            <w:tcW w:w="1856" w:type="dxa"/>
          </w:tcPr>
          <w:p w:rsidR="009A1DE8" w:rsidRPr="00AC3423" w:rsidRDefault="009A1DE8" w:rsidP="006F298E">
            <w:pPr>
              <w:rPr>
                <w:sz w:val="20"/>
                <w:lang w:eastAsia="ja-JP"/>
              </w:rPr>
            </w:pPr>
            <w:r>
              <w:rPr>
                <w:rFonts w:hint="eastAsia"/>
                <w:sz w:val="20"/>
                <w:lang w:eastAsia="ja-JP"/>
              </w:rPr>
              <w:t>SG15(Q.3/15)</w:t>
            </w:r>
          </w:p>
        </w:tc>
        <w:tc>
          <w:tcPr>
            <w:tcW w:w="2014" w:type="dxa"/>
          </w:tcPr>
          <w:p w:rsidR="009A1DE8" w:rsidRDefault="009A1DE8" w:rsidP="006F298E">
            <w:pPr>
              <w:rPr>
                <w:sz w:val="20"/>
                <w:lang w:eastAsia="ja-JP"/>
              </w:rPr>
            </w:pPr>
            <w:r>
              <w:rPr>
                <w:rFonts w:hint="eastAsia"/>
                <w:sz w:val="20"/>
                <w:lang w:eastAsia="ja-JP"/>
              </w:rPr>
              <w:t>G.8101</w:t>
            </w:r>
            <w:r>
              <w:rPr>
                <w:sz w:val="20"/>
                <w:lang w:eastAsia="ja-JP"/>
              </w:rPr>
              <w:t>/Y.1355</w:t>
            </w:r>
          </w:p>
        </w:tc>
        <w:tc>
          <w:tcPr>
            <w:tcW w:w="4309" w:type="dxa"/>
          </w:tcPr>
          <w:p w:rsidR="009A1DE8" w:rsidRDefault="009A1DE8" w:rsidP="006F298E">
            <w:pPr>
              <w:rPr>
                <w:sz w:val="20"/>
                <w:lang w:eastAsia="ja-JP"/>
              </w:rPr>
            </w:pPr>
            <w:r w:rsidRPr="00500E4E">
              <w:rPr>
                <w:sz w:val="20"/>
                <w:lang w:eastAsia="ja-JP"/>
              </w:rPr>
              <w:t>Terms and D</w:t>
            </w:r>
            <w:r>
              <w:rPr>
                <w:sz w:val="20"/>
                <w:lang w:eastAsia="ja-JP"/>
              </w:rPr>
              <w:t>efinitions for Transport MPLS</w:t>
            </w:r>
          </w:p>
        </w:tc>
        <w:tc>
          <w:tcPr>
            <w:tcW w:w="1260" w:type="dxa"/>
          </w:tcPr>
          <w:p w:rsidR="009A1DE8" w:rsidRDefault="009A1DE8" w:rsidP="006F298E">
            <w:pPr>
              <w:rPr>
                <w:sz w:val="20"/>
                <w:lang w:eastAsia="ja-JP"/>
              </w:rPr>
            </w:pPr>
            <w:r>
              <w:rPr>
                <w:rFonts w:hint="eastAsia"/>
                <w:sz w:val="20"/>
                <w:lang w:eastAsia="ja-JP"/>
              </w:rPr>
              <w:t>12/2006</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rFonts w:hint="eastAsia"/>
                <w:sz w:val="20"/>
                <w:lang w:eastAsia="ja-JP"/>
              </w:rPr>
              <w:t>SG15(Q.12/15)</w:t>
            </w:r>
          </w:p>
        </w:tc>
        <w:tc>
          <w:tcPr>
            <w:tcW w:w="2014" w:type="dxa"/>
          </w:tcPr>
          <w:p w:rsidR="009A1DE8" w:rsidRPr="00AC3423" w:rsidRDefault="009A1DE8" w:rsidP="006F298E">
            <w:pPr>
              <w:rPr>
                <w:sz w:val="20"/>
                <w:lang w:eastAsia="ja-JP"/>
              </w:rPr>
            </w:pPr>
            <w:r w:rsidRPr="00AC3423">
              <w:rPr>
                <w:sz w:val="20"/>
                <w:lang w:eastAsia="ja-JP"/>
              </w:rPr>
              <w:t>G.811</w:t>
            </w:r>
            <w:r>
              <w:rPr>
                <w:sz w:val="20"/>
                <w:lang w:eastAsia="ja-JP"/>
              </w:rPr>
              <w:t>0.1</w:t>
            </w:r>
            <w:r w:rsidRPr="00AC3423">
              <w:rPr>
                <w:sz w:val="20"/>
                <w:lang w:eastAsia="ja-JP"/>
              </w:rPr>
              <w:t>/Y.1370.1</w:t>
            </w:r>
          </w:p>
        </w:tc>
        <w:tc>
          <w:tcPr>
            <w:tcW w:w="4309" w:type="dxa"/>
          </w:tcPr>
          <w:p w:rsidR="009A1DE8" w:rsidRPr="00AC3423" w:rsidRDefault="009A1DE8" w:rsidP="006F298E">
            <w:pPr>
              <w:rPr>
                <w:sz w:val="20"/>
                <w:lang w:eastAsia="ja-JP"/>
              </w:rPr>
            </w:pPr>
            <w:r w:rsidRPr="00AC3423">
              <w:rPr>
                <w:sz w:val="20"/>
                <w:lang w:eastAsia="ja-JP"/>
              </w:rPr>
              <w:t>Architecture of Transport MPLS (T-MPLS) layer network</w:t>
            </w:r>
          </w:p>
        </w:tc>
        <w:tc>
          <w:tcPr>
            <w:tcW w:w="1260" w:type="dxa"/>
          </w:tcPr>
          <w:p w:rsidR="009A1DE8" w:rsidRPr="00AC3423" w:rsidRDefault="009A1DE8" w:rsidP="006F298E">
            <w:pPr>
              <w:rPr>
                <w:sz w:val="20"/>
                <w:lang w:eastAsia="ja-JP"/>
              </w:rPr>
            </w:pPr>
            <w:r>
              <w:rPr>
                <w:rFonts w:hint="eastAsia"/>
                <w:sz w:val="20"/>
                <w:lang w:eastAsia="ja-JP"/>
              </w:rPr>
              <w:t>11/2006</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rFonts w:hint="eastAsia"/>
                <w:sz w:val="20"/>
                <w:lang w:eastAsia="ja-JP"/>
              </w:rPr>
              <w:t>SG15(Q.12/15)</w:t>
            </w:r>
          </w:p>
        </w:tc>
        <w:tc>
          <w:tcPr>
            <w:tcW w:w="2014" w:type="dxa"/>
          </w:tcPr>
          <w:p w:rsidR="009A1DE8" w:rsidRPr="00AC3423" w:rsidRDefault="009A1DE8" w:rsidP="006F298E">
            <w:pPr>
              <w:rPr>
                <w:sz w:val="20"/>
                <w:lang w:eastAsia="ja-JP"/>
              </w:rPr>
            </w:pPr>
            <w:r w:rsidRPr="00AC3423">
              <w:rPr>
                <w:sz w:val="20"/>
                <w:lang w:eastAsia="ja-JP"/>
              </w:rPr>
              <w:t>G.811</w:t>
            </w:r>
            <w:r>
              <w:rPr>
                <w:sz w:val="20"/>
                <w:lang w:eastAsia="ja-JP"/>
              </w:rPr>
              <w:t>0.1</w:t>
            </w:r>
            <w:r w:rsidRPr="00AC3423">
              <w:rPr>
                <w:sz w:val="20"/>
                <w:lang w:eastAsia="ja-JP"/>
              </w:rPr>
              <w:t>/Y.1370.1</w:t>
            </w:r>
            <w:r>
              <w:rPr>
                <w:sz w:val="20"/>
                <w:lang w:eastAsia="ja-JP"/>
              </w:rPr>
              <w:t xml:space="preserve"> (Amend. 1)</w:t>
            </w:r>
          </w:p>
        </w:tc>
        <w:tc>
          <w:tcPr>
            <w:tcW w:w="4309" w:type="dxa"/>
          </w:tcPr>
          <w:p w:rsidR="009A1DE8" w:rsidRPr="00AC3423" w:rsidRDefault="009A1DE8" w:rsidP="006F298E">
            <w:pPr>
              <w:rPr>
                <w:sz w:val="20"/>
                <w:lang w:eastAsia="ja-JP"/>
              </w:rPr>
            </w:pPr>
            <w:r w:rsidRPr="00AC3423">
              <w:rPr>
                <w:sz w:val="20"/>
                <w:lang w:eastAsia="ja-JP"/>
              </w:rPr>
              <w:t>Architecture of Transport MPLS (T-MPLS) layer network</w:t>
            </w:r>
          </w:p>
        </w:tc>
        <w:tc>
          <w:tcPr>
            <w:tcW w:w="1260" w:type="dxa"/>
          </w:tcPr>
          <w:p w:rsidR="009A1DE8" w:rsidRDefault="009A1DE8" w:rsidP="006F298E">
            <w:pPr>
              <w:rPr>
                <w:sz w:val="20"/>
                <w:lang w:eastAsia="ja-JP"/>
              </w:rPr>
            </w:pPr>
            <w:r>
              <w:rPr>
                <w:sz w:val="20"/>
                <w:lang w:eastAsia="ja-JP"/>
              </w:rPr>
              <w:t>07/2007</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rFonts w:hint="eastAsia"/>
                <w:sz w:val="20"/>
                <w:lang w:eastAsia="ja-JP"/>
              </w:rPr>
              <w:t>SG15(Q.1</w:t>
            </w:r>
            <w:r>
              <w:rPr>
                <w:sz w:val="20"/>
                <w:lang w:eastAsia="ja-JP"/>
              </w:rPr>
              <w:t>0</w:t>
            </w:r>
            <w:r w:rsidRPr="00AC3423">
              <w:rPr>
                <w:rFonts w:hint="eastAsia"/>
                <w:sz w:val="20"/>
                <w:lang w:eastAsia="ja-JP"/>
              </w:rPr>
              <w:t>/15)</w:t>
            </w:r>
          </w:p>
        </w:tc>
        <w:tc>
          <w:tcPr>
            <w:tcW w:w="2014" w:type="dxa"/>
          </w:tcPr>
          <w:p w:rsidR="009A1DE8" w:rsidRPr="00AC3423" w:rsidRDefault="009A1DE8" w:rsidP="006F298E">
            <w:pPr>
              <w:rPr>
                <w:sz w:val="20"/>
                <w:lang w:eastAsia="ja-JP"/>
              </w:rPr>
            </w:pPr>
            <w:r w:rsidRPr="00AC3423">
              <w:rPr>
                <w:sz w:val="20"/>
                <w:lang w:eastAsia="ja-JP"/>
              </w:rPr>
              <w:t>G.8112/Y.1371</w:t>
            </w:r>
          </w:p>
        </w:tc>
        <w:tc>
          <w:tcPr>
            <w:tcW w:w="4309" w:type="dxa"/>
          </w:tcPr>
          <w:p w:rsidR="009A1DE8" w:rsidRPr="00AC3423" w:rsidRDefault="009A1DE8" w:rsidP="006F298E">
            <w:pPr>
              <w:rPr>
                <w:sz w:val="20"/>
                <w:lang w:eastAsia="ja-JP"/>
              </w:rPr>
            </w:pPr>
            <w:r w:rsidRPr="00AC3423">
              <w:rPr>
                <w:sz w:val="20"/>
                <w:lang w:eastAsia="ja-JP"/>
              </w:rPr>
              <w:t>Interfaces for the Transport MPLS (T-MPLS) hierarchy</w:t>
            </w:r>
          </w:p>
        </w:tc>
        <w:tc>
          <w:tcPr>
            <w:tcW w:w="1260" w:type="dxa"/>
          </w:tcPr>
          <w:p w:rsidR="009A1DE8" w:rsidRPr="00AC3423" w:rsidRDefault="009A1DE8" w:rsidP="006F298E">
            <w:pPr>
              <w:rPr>
                <w:sz w:val="20"/>
                <w:lang w:eastAsia="ja-JP"/>
              </w:rPr>
            </w:pPr>
            <w:r>
              <w:rPr>
                <w:rFonts w:hint="eastAsia"/>
                <w:sz w:val="20"/>
                <w:lang w:eastAsia="ja-JP"/>
              </w:rPr>
              <w:t>10/2006</w:t>
            </w:r>
          </w:p>
        </w:tc>
      </w:tr>
      <w:tr w:rsidR="009A1DE8" w:rsidRPr="00AC3423" w:rsidTr="006F298E">
        <w:trPr>
          <w:cantSplit/>
          <w:jc w:val="center"/>
        </w:trPr>
        <w:tc>
          <w:tcPr>
            <w:tcW w:w="1856" w:type="dxa"/>
          </w:tcPr>
          <w:p w:rsidR="009A1DE8" w:rsidRPr="00AC3423" w:rsidRDefault="009A1DE8" w:rsidP="006F298E">
            <w:pPr>
              <w:rPr>
                <w:sz w:val="20"/>
                <w:lang w:eastAsia="ja-JP"/>
              </w:rPr>
            </w:pPr>
            <w:r>
              <w:rPr>
                <w:rFonts w:hint="eastAsia"/>
                <w:sz w:val="20"/>
                <w:lang w:eastAsia="ja-JP"/>
              </w:rPr>
              <w:t>SG15(Q.1</w:t>
            </w:r>
            <w:r>
              <w:rPr>
                <w:sz w:val="20"/>
                <w:lang w:eastAsia="ja-JP"/>
              </w:rPr>
              <w:t>0</w:t>
            </w:r>
            <w:r w:rsidRPr="00AC3423">
              <w:rPr>
                <w:rFonts w:hint="eastAsia"/>
                <w:sz w:val="20"/>
                <w:lang w:eastAsia="ja-JP"/>
              </w:rPr>
              <w:t>/15)</w:t>
            </w:r>
          </w:p>
        </w:tc>
        <w:tc>
          <w:tcPr>
            <w:tcW w:w="2014" w:type="dxa"/>
          </w:tcPr>
          <w:p w:rsidR="009A1DE8" w:rsidRPr="00AC3423" w:rsidRDefault="009A1DE8" w:rsidP="006F298E">
            <w:pPr>
              <w:rPr>
                <w:sz w:val="20"/>
                <w:lang w:eastAsia="ja-JP"/>
              </w:rPr>
            </w:pPr>
            <w:r w:rsidRPr="00AC3423">
              <w:rPr>
                <w:sz w:val="20"/>
                <w:lang w:eastAsia="ja-JP"/>
              </w:rPr>
              <w:t>G.8112/Y.1371</w:t>
            </w:r>
            <w:r>
              <w:rPr>
                <w:sz w:val="20"/>
                <w:lang w:eastAsia="ja-JP"/>
              </w:rPr>
              <w:t xml:space="preserve"> (Corrig. 1)</w:t>
            </w:r>
          </w:p>
        </w:tc>
        <w:tc>
          <w:tcPr>
            <w:tcW w:w="4309" w:type="dxa"/>
          </w:tcPr>
          <w:p w:rsidR="009A1DE8" w:rsidRPr="00AC3423" w:rsidRDefault="009A1DE8" w:rsidP="006F298E">
            <w:pPr>
              <w:rPr>
                <w:sz w:val="20"/>
                <w:lang w:eastAsia="ja-JP"/>
              </w:rPr>
            </w:pPr>
            <w:r w:rsidRPr="00AC3423">
              <w:rPr>
                <w:sz w:val="20"/>
                <w:lang w:eastAsia="ja-JP"/>
              </w:rPr>
              <w:t>Interfaces for the Transport MPLS (T-MPLS) hierarchy</w:t>
            </w:r>
          </w:p>
        </w:tc>
        <w:tc>
          <w:tcPr>
            <w:tcW w:w="1260" w:type="dxa"/>
          </w:tcPr>
          <w:p w:rsidR="009A1DE8" w:rsidRDefault="009A1DE8" w:rsidP="006F298E">
            <w:pPr>
              <w:rPr>
                <w:sz w:val="20"/>
                <w:lang w:eastAsia="ja-JP"/>
              </w:rPr>
            </w:pPr>
            <w:r>
              <w:rPr>
                <w:sz w:val="20"/>
                <w:lang w:eastAsia="ja-JP"/>
              </w:rPr>
              <w:t>01/2007</w:t>
            </w:r>
          </w:p>
        </w:tc>
      </w:tr>
      <w:tr w:rsidR="009A1DE8" w:rsidRPr="00AC3423" w:rsidTr="006F298E">
        <w:trPr>
          <w:cantSplit/>
          <w:jc w:val="center"/>
        </w:trPr>
        <w:tc>
          <w:tcPr>
            <w:tcW w:w="1856" w:type="dxa"/>
          </w:tcPr>
          <w:p w:rsidR="009A1DE8" w:rsidRPr="00037E3B" w:rsidRDefault="009A1DE8" w:rsidP="006F298E">
            <w:pPr>
              <w:rPr>
                <w:sz w:val="20"/>
                <w:lang w:eastAsia="ja-JP"/>
              </w:rPr>
            </w:pPr>
            <w:r w:rsidRPr="00037E3B">
              <w:rPr>
                <w:rFonts w:hint="eastAsia"/>
                <w:sz w:val="20"/>
                <w:lang w:eastAsia="ja-JP"/>
              </w:rPr>
              <w:t>SG13(Q.5/13)</w:t>
            </w:r>
          </w:p>
        </w:tc>
        <w:tc>
          <w:tcPr>
            <w:tcW w:w="2014" w:type="dxa"/>
          </w:tcPr>
          <w:p w:rsidR="009A1DE8" w:rsidRPr="00037E3B" w:rsidRDefault="009A1DE8" w:rsidP="006F298E">
            <w:pPr>
              <w:rPr>
                <w:sz w:val="20"/>
                <w:lang w:eastAsia="ja-JP"/>
              </w:rPr>
            </w:pPr>
            <w:r>
              <w:rPr>
                <w:sz w:val="20"/>
                <w:lang w:eastAsia="ja-JP"/>
              </w:rPr>
              <w:t>Y.Sup4</w:t>
            </w:r>
          </w:p>
        </w:tc>
        <w:tc>
          <w:tcPr>
            <w:tcW w:w="4309" w:type="dxa"/>
          </w:tcPr>
          <w:p w:rsidR="009A1DE8" w:rsidRPr="00037E3B" w:rsidRDefault="009A1DE8" w:rsidP="006F298E">
            <w:pPr>
              <w:rPr>
                <w:sz w:val="20"/>
                <w:lang w:eastAsia="ja-JP"/>
              </w:rPr>
            </w:pPr>
            <w:r>
              <w:rPr>
                <w:sz w:val="20"/>
              </w:rPr>
              <w:t xml:space="preserve">Supplement on </w:t>
            </w:r>
            <w:r>
              <w:rPr>
                <w:sz w:val="20"/>
                <w:lang w:eastAsia="ja-JP"/>
              </w:rPr>
              <w:t>t</w:t>
            </w:r>
            <w:r w:rsidRPr="00163BB5">
              <w:rPr>
                <w:sz w:val="20"/>
                <w:lang w:eastAsia="ja-JP"/>
              </w:rPr>
              <w:t>ransport requirements for T-MPLS OAM and considerations for the application of IETF MPLS technology</w:t>
            </w:r>
          </w:p>
        </w:tc>
        <w:tc>
          <w:tcPr>
            <w:tcW w:w="1260" w:type="dxa"/>
          </w:tcPr>
          <w:p w:rsidR="009A1DE8" w:rsidRPr="00037E3B" w:rsidRDefault="009A1DE8" w:rsidP="006F298E">
            <w:pPr>
              <w:rPr>
                <w:sz w:val="20"/>
                <w:lang w:eastAsia="ja-JP"/>
              </w:rPr>
            </w:pPr>
            <w:r>
              <w:rPr>
                <w:rFonts w:hint="eastAsia"/>
                <w:sz w:val="20"/>
                <w:lang w:eastAsia="ja-JP"/>
              </w:rPr>
              <w:t>01/2008</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rFonts w:hint="eastAsia"/>
                <w:sz w:val="20"/>
                <w:lang w:eastAsia="ja-JP"/>
              </w:rPr>
              <w:t>SG15(Q.9/15)</w:t>
            </w:r>
          </w:p>
        </w:tc>
        <w:tc>
          <w:tcPr>
            <w:tcW w:w="2014" w:type="dxa"/>
          </w:tcPr>
          <w:p w:rsidR="009A1DE8" w:rsidRPr="00AC3423" w:rsidRDefault="009A1DE8" w:rsidP="006F298E">
            <w:pPr>
              <w:rPr>
                <w:sz w:val="20"/>
                <w:lang w:eastAsia="ja-JP"/>
              </w:rPr>
            </w:pPr>
            <w:r w:rsidRPr="00AC3423">
              <w:rPr>
                <w:rFonts w:hint="eastAsia"/>
                <w:sz w:val="20"/>
                <w:lang w:eastAsia="ja-JP"/>
              </w:rPr>
              <w:t>G.8121/Y.1381</w:t>
            </w:r>
          </w:p>
        </w:tc>
        <w:tc>
          <w:tcPr>
            <w:tcW w:w="4309" w:type="dxa"/>
          </w:tcPr>
          <w:p w:rsidR="009A1DE8" w:rsidRPr="00AC3423" w:rsidRDefault="009A1DE8" w:rsidP="006F298E">
            <w:pPr>
              <w:rPr>
                <w:sz w:val="20"/>
                <w:lang w:eastAsia="ja-JP"/>
              </w:rPr>
            </w:pPr>
            <w:r w:rsidRPr="00AC3423">
              <w:rPr>
                <w:sz w:val="20"/>
                <w:lang w:eastAsia="ja-JP"/>
              </w:rPr>
              <w:t>Characteristics of Transport MPLS (T-MPLS) equipment functional blocks</w:t>
            </w:r>
          </w:p>
        </w:tc>
        <w:tc>
          <w:tcPr>
            <w:tcW w:w="1260" w:type="dxa"/>
          </w:tcPr>
          <w:p w:rsidR="009A1DE8" w:rsidRPr="00AC3423" w:rsidRDefault="009A1DE8" w:rsidP="006F298E">
            <w:pPr>
              <w:rPr>
                <w:sz w:val="20"/>
                <w:lang w:eastAsia="ja-JP"/>
              </w:rPr>
            </w:pPr>
            <w:r w:rsidRPr="00AC3423">
              <w:rPr>
                <w:rFonts w:hint="eastAsia"/>
                <w:sz w:val="20"/>
                <w:lang w:eastAsia="ja-JP"/>
              </w:rPr>
              <w:t>03/2006</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rFonts w:hint="eastAsia"/>
                <w:sz w:val="20"/>
                <w:lang w:eastAsia="ja-JP"/>
              </w:rPr>
              <w:t>SG15(Q.9/15)</w:t>
            </w:r>
          </w:p>
        </w:tc>
        <w:tc>
          <w:tcPr>
            <w:tcW w:w="2014" w:type="dxa"/>
          </w:tcPr>
          <w:p w:rsidR="009A1DE8" w:rsidRPr="00AC3423" w:rsidRDefault="009A1DE8" w:rsidP="006F298E">
            <w:pPr>
              <w:rPr>
                <w:sz w:val="20"/>
                <w:lang w:eastAsia="ja-JP"/>
              </w:rPr>
            </w:pPr>
            <w:r w:rsidRPr="00AC3423">
              <w:rPr>
                <w:rFonts w:hint="eastAsia"/>
                <w:sz w:val="20"/>
                <w:lang w:eastAsia="ja-JP"/>
              </w:rPr>
              <w:t>G.8121/Y.1381</w:t>
            </w:r>
            <w:r>
              <w:rPr>
                <w:sz w:val="20"/>
                <w:lang w:eastAsia="ja-JP"/>
              </w:rPr>
              <w:t xml:space="preserve"> (Corrig. 1)</w:t>
            </w:r>
          </w:p>
        </w:tc>
        <w:tc>
          <w:tcPr>
            <w:tcW w:w="4309" w:type="dxa"/>
          </w:tcPr>
          <w:p w:rsidR="009A1DE8" w:rsidRPr="00AC3423" w:rsidRDefault="009A1DE8" w:rsidP="006F298E">
            <w:pPr>
              <w:rPr>
                <w:sz w:val="20"/>
                <w:lang w:eastAsia="ja-JP"/>
              </w:rPr>
            </w:pPr>
            <w:r w:rsidRPr="00AC3423">
              <w:rPr>
                <w:sz w:val="20"/>
                <w:lang w:eastAsia="ja-JP"/>
              </w:rPr>
              <w:t>Characteristics of Transport MPLS (T-MPLS) equipment functional blocks</w:t>
            </w:r>
          </w:p>
        </w:tc>
        <w:tc>
          <w:tcPr>
            <w:tcW w:w="1260" w:type="dxa"/>
          </w:tcPr>
          <w:p w:rsidR="009A1DE8" w:rsidRPr="00AC3423" w:rsidRDefault="009A1DE8" w:rsidP="006F298E">
            <w:pPr>
              <w:rPr>
                <w:sz w:val="20"/>
                <w:lang w:eastAsia="ja-JP"/>
              </w:rPr>
            </w:pPr>
            <w:r>
              <w:rPr>
                <w:sz w:val="20"/>
                <w:lang w:eastAsia="ja-JP"/>
              </w:rPr>
              <w:t>12/2006</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rFonts w:hint="eastAsia"/>
                <w:sz w:val="20"/>
                <w:lang w:eastAsia="ja-JP"/>
              </w:rPr>
              <w:t>SG15(Q.9/15)</w:t>
            </w:r>
          </w:p>
        </w:tc>
        <w:tc>
          <w:tcPr>
            <w:tcW w:w="2014" w:type="dxa"/>
          </w:tcPr>
          <w:p w:rsidR="009A1DE8" w:rsidRPr="00AC3423" w:rsidRDefault="009A1DE8" w:rsidP="006F298E">
            <w:pPr>
              <w:rPr>
                <w:sz w:val="20"/>
                <w:lang w:eastAsia="ja-JP"/>
              </w:rPr>
            </w:pPr>
            <w:r w:rsidRPr="00AC3423">
              <w:rPr>
                <w:rFonts w:hint="eastAsia"/>
                <w:sz w:val="20"/>
                <w:lang w:eastAsia="ja-JP"/>
              </w:rPr>
              <w:t>G.8121/Y.1381</w:t>
            </w:r>
            <w:r>
              <w:rPr>
                <w:sz w:val="20"/>
                <w:lang w:eastAsia="ja-JP"/>
              </w:rPr>
              <w:t xml:space="preserve"> (Amend. 1)</w:t>
            </w:r>
          </w:p>
        </w:tc>
        <w:tc>
          <w:tcPr>
            <w:tcW w:w="4309" w:type="dxa"/>
          </w:tcPr>
          <w:p w:rsidR="009A1DE8" w:rsidRPr="00AC3423" w:rsidRDefault="009A1DE8" w:rsidP="006F298E">
            <w:pPr>
              <w:rPr>
                <w:sz w:val="20"/>
                <w:lang w:eastAsia="ja-JP"/>
              </w:rPr>
            </w:pPr>
            <w:r w:rsidRPr="00AC3423">
              <w:rPr>
                <w:sz w:val="20"/>
                <w:lang w:eastAsia="ja-JP"/>
              </w:rPr>
              <w:t>Characteristics of Transport MPLS (T-MPLS) equipment functional blocks</w:t>
            </w:r>
          </w:p>
        </w:tc>
        <w:tc>
          <w:tcPr>
            <w:tcW w:w="1260" w:type="dxa"/>
          </w:tcPr>
          <w:p w:rsidR="009A1DE8" w:rsidRPr="00AC3423" w:rsidRDefault="009A1DE8" w:rsidP="006F298E">
            <w:pPr>
              <w:rPr>
                <w:sz w:val="20"/>
                <w:lang w:eastAsia="ja-JP"/>
              </w:rPr>
            </w:pPr>
            <w:r>
              <w:rPr>
                <w:sz w:val="20"/>
                <w:lang w:eastAsia="ja-JP"/>
              </w:rPr>
              <w:t>10/2007</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rFonts w:hint="eastAsia"/>
                <w:sz w:val="20"/>
                <w:lang w:eastAsia="ja-JP"/>
              </w:rPr>
              <w:t>SG15(Q.9/15)</w:t>
            </w:r>
          </w:p>
        </w:tc>
        <w:tc>
          <w:tcPr>
            <w:tcW w:w="2014" w:type="dxa"/>
          </w:tcPr>
          <w:p w:rsidR="009A1DE8" w:rsidRPr="00AC3423" w:rsidRDefault="009A1DE8" w:rsidP="006F298E">
            <w:pPr>
              <w:rPr>
                <w:sz w:val="20"/>
                <w:lang w:eastAsia="ja-JP"/>
              </w:rPr>
            </w:pPr>
            <w:r>
              <w:rPr>
                <w:rFonts w:hint="eastAsia"/>
                <w:sz w:val="20"/>
                <w:lang w:eastAsia="ja-JP"/>
              </w:rPr>
              <w:t>G.8131</w:t>
            </w:r>
            <w:r>
              <w:rPr>
                <w:sz w:val="20"/>
                <w:lang w:eastAsia="ja-JP"/>
              </w:rPr>
              <w:t>/Y.1382</w:t>
            </w:r>
          </w:p>
        </w:tc>
        <w:tc>
          <w:tcPr>
            <w:tcW w:w="4309" w:type="dxa"/>
          </w:tcPr>
          <w:p w:rsidR="009A1DE8" w:rsidRPr="00AC3423" w:rsidRDefault="009A1DE8" w:rsidP="006F298E">
            <w:pPr>
              <w:rPr>
                <w:sz w:val="20"/>
                <w:lang w:eastAsia="ja-JP"/>
              </w:rPr>
            </w:pPr>
            <w:r w:rsidRPr="00672E48">
              <w:rPr>
                <w:sz w:val="20"/>
                <w:lang w:eastAsia="ja-JP"/>
              </w:rPr>
              <w:t xml:space="preserve">Linear protection switching for transport MPLS (T-MPLS) networks  </w:t>
            </w:r>
          </w:p>
        </w:tc>
        <w:tc>
          <w:tcPr>
            <w:tcW w:w="1260" w:type="dxa"/>
          </w:tcPr>
          <w:p w:rsidR="009A1DE8" w:rsidRPr="00AC3423" w:rsidRDefault="009A1DE8" w:rsidP="006F298E">
            <w:pPr>
              <w:rPr>
                <w:sz w:val="20"/>
                <w:lang w:eastAsia="ja-JP"/>
              </w:rPr>
            </w:pPr>
            <w:r>
              <w:rPr>
                <w:rFonts w:hint="eastAsia"/>
                <w:sz w:val="20"/>
                <w:lang w:eastAsia="ja-JP"/>
              </w:rPr>
              <w:t>02/2007</w:t>
            </w:r>
          </w:p>
        </w:tc>
      </w:tr>
      <w:tr w:rsidR="009A1DE8" w:rsidRPr="00AC3423" w:rsidTr="006F298E">
        <w:trPr>
          <w:cantSplit/>
          <w:jc w:val="center"/>
        </w:trPr>
        <w:tc>
          <w:tcPr>
            <w:tcW w:w="1856" w:type="dxa"/>
          </w:tcPr>
          <w:p w:rsidR="009A1DE8" w:rsidRPr="00AC3423" w:rsidRDefault="009A1DE8" w:rsidP="006F298E">
            <w:pPr>
              <w:rPr>
                <w:sz w:val="20"/>
                <w:lang w:eastAsia="ja-JP"/>
              </w:rPr>
            </w:pPr>
            <w:r w:rsidRPr="00AC3423">
              <w:rPr>
                <w:rFonts w:hint="eastAsia"/>
                <w:sz w:val="20"/>
                <w:lang w:eastAsia="ja-JP"/>
              </w:rPr>
              <w:t>SG15(Q.9/15)</w:t>
            </w:r>
          </w:p>
        </w:tc>
        <w:tc>
          <w:tcPr>
            <w:tcW w:w="2014" w:type="dxa"/>
          </w:tcPr>
          <w:p w:rsidR="009A1DE8" w:rsidRDefault="009A1DE8" w:rsidP="006F298E">
            <w:pPr>
              <w:rPr>
                <w:sz w:val="20"/>
                <w:lang w:eastAsia="ja-JP"/>
              </w:rPr>
            </w:pPr>
            <w:r>
              <w:rPr>
                <w:rFonts w:hint="eastAsia"/>
                <w:sz w:val="20"/>
                <w:lang w:eastAsia="ja-JP"/>
              </w:rPr>
              <w:t>G.8131</w:t>
            </w:r>
            <w:r>
              <w:rPr>
                <w:sz w:val="20"/>
                <w:lang w:eastAsia="ja-JP"/>
              </w:rPr>
              <w:t>/Y.1382 (Amend. 1)</w:t>
            </w:r>
          </w:p>
        </w:tc>
        <w:tc>
          <w:tcPr>
            <w:tcW w:w="4309" w:type="dxa"/>
          </w:tcPr>
          <w:p w:rsidR="009A1DE8" w:rsidRPr="00672E48" w:rsidRDefault="009A1DE8" w:rsidP="006F298E">
            <w:pPr>
              <w:rPr>
                <w:sz w:val="20"/>
                <w:lang w:eastAsia="ja-JP"/>
              </w:rPr>
            </w:pPr>
            <w:r w:rsidRPr="00672E48">
              <w:rPr>
                <w:sz w:val="20"/>
                <w:lang w:eastAsia="ja-JP"/>
              </w:rPr>
              <w:t xml:space="preserve">Linear protection switching for transport MPLS (T-MPLS) networks  </w:t>
            </w:r>
          </w:p>
        </w:tc>
        <w:tc>
          <w:tcPr>
            <w:tcW w:w="1260" w:type="dxa"/>
          </w:tcPr>
          <w:p w:rsidR="009A1DE8" w:rsidRDefault="009A1DE8" w:rsidP="006F298E">
            <w:pPr>
              <w:rPr>
                <w:sz w:val="20"/>
                <w:lang w:eastAsia="ja-JP"/>
              </w:rPr>
            </w:pPr>
            <w:r>
              <w:rPr>
                <w:sz w:val="20"/>
                <w:lang w:eastAsia="ja-JP"/>
              </w:rPr>
              <w:t>09/2007</w:t>
            </w:r>
          </w:p>
        </w:tc>
      </w:tr>
      <w:tr w:rsidR="009A1DE8" w:rsidRPr="00AC3423" w:rsidTr="006F298E">
        <w:trPr>
          <w:cantSplit/>
          <w:jc w:val="center"/>
        </w:trPr>
        <w:tc>
          <w:tcPr>
            <w:tcW w:w="1856" w:type="dxa"/>
          </w:tcPr>
          <w:p w:rsidR="009A1DE8" w:rsidRPr="00AC3423" w:rsidRDefault="009A1DE8" w:rsidP="006F298E">
            <w:pPr>
              <w:rPr>
                <w:sz w:val="20"/>
                <w:lang w:eastAsia="ja-JP"/>
              </w:rPr>
            </w:pPr>
            <w:r>
              <w:rPr>
                <w:sz w:val="20"/>
                <w:lang w:eastAsia="ja-JP"/>
              </w:rPr>
              <w:t>SG15(Q.14/15)</w:t>
            </w:r>
          </w:p>
        </w:tc>
        <w:tc>
          <w:tcPr>
            <w:tcW w:w="2014" w:type="dxa"/>
          </w:tcPr>
          <w:p w:rsidR="009A1DE8" w:rsidRDefault="009A1DE8" w:rsidP="006F298E">
            <w:pPr>
              <w:rPr>
                <w:sz w:val="20"/>
                <w:lang w:eastAsia="ja-JP"/>
              </w:rPr>
            </w:pPr>
            <w:r>
              <w:rPr>
                <w:sz w:val="20"/>
                <w:lang w:eastAsia="ja-JP"/>
              </w:rPr>
              <w:t>G.8151/Y.1374</w:t>
            </w:r>
          </w:p>
        </w:tc>
        <w:tc>
          <w:tcPr>
            <w:tcW w:w="4309" w:type="dxa"/>
          </w:tcPr>
          <w:p w:rsidR="009A1DE8" w:rsidRDefault="009A1DE8" w:rsidP="006F298E">
            <w:pPr>
              <w:rPr>
                <w:sz w:val="20"/>
                <w:lang w:eastAsia="ja-JP"/>
              </w:rPr>
            </w:pPr>
            <w:r w:rsidRPr="00672E48">
              <w:rPr>
                <w:sz w:val="20"/>
                <w:lang w:eastAsia="ja-JP"/>
              </w:rPr>
              <w:t xml:space="preserve">Management aspects of the T-MPLS network element  </w:t>
            </w:r>
          </w:p>
        </w:tc>
        <w:tc>
          <w:tcPr>
            <w:tcW w:w="1260" w:type="dxa"/>
          </w:tcPr>
          <w:p w:rsidR="009A1DE8" w:rsidDel="009F6BD6" w:rsidRDefault="009A1DE8" w:rsidP="006F298E">
            <w:pPr>
              <w:rPr>
                <w:sz w:val="20"/>
                <w:lang w:eastAsia="ja-JP"/>
              </w:rPr>
            </w:pPr>
            <w:r>
              <w:rPr>
                <w:sz w:val="20"/>
                <w:lang w:eastAsia="ja-JP"/>
              </w:rPr>
              <w:t>10/2007</w:t>
            </w:r>
          </w:p>
        </w:tc>
      </w:tr>
      <w:tr w:rsidR="009A1DE8" w:rsidRPr="00AC3423" w:rsidTr="006F298E">
        <w:trPr>
          <w:cantSplit/>
          <w:jc w:val="center"/>
        </w:trPr>
        <w:tc>
          <w:tcPr>
            <w:tcW w:w="1856" w:type="dxa"/>
          </w:tcPr>
          <w:p w:rsidR="009A1DE8" w:rsidRDefault="009A1DE8" w:rsidP="006F298E">
            <w:pPr>
              <w:rPr>
                <w:sz w:val="20"/>
                <w:lang w:eastAsia="ja-JP"/>
              </w:rPr>
            </w:pPr>
            <w:r>
              <w:rPr>
                <w:sz w:val="20"/>
                <w:lang w:eastAsia="ja-JP"/>
              </w:rPr>
              <w:t>SG15(Q.14/15)</w:t>
            </w:r>
          </w:p>
        </w:tc>
        <w:tc>
          <w:tcPr>
            <w:tcW w:w="2014" w:type="dxa"/>
          </w:tcPr>
          <w:p w:rsidR="009A1DE8" w:rsidRDefault="009A1DE8" w:rsidP="006F298E">
            <w:pPr>
              <w:rPr>
                <w:sz w:val="20"/>
                <w:lang w:eastAsia="ja-JP"/>
              </w:rPr>
            </w:pPr>
            <w:r>
              <w:rPr>
                <w:sz w:val="20"/>
                <w:lang w:eastAsia="ja-JP"/>
              </w:rPr>
              <w:t>G.8152/Y.1375</w:t>
            </w:r>
          </w:p>
        </w:tc>
        <w:tc>
          <w:tcPr>
            <w:tcW w:w="4309" w:type="dxa"/>
          </w:tcPr>
          <w:p w:rsidR="009A1DE8" w:rsidRPr="00672E48" w:rsidRDefault="009A1DE8" w:rsidP="006F298E">
            <w:pPr>
              <w:rPr>
                <w:sz w:val="20"/>
                <w:lang w:eastAsia="ja-JP"/>
              </w:rPr>
            </w:pPr>
            <w:r w:rsidRPr="00BA55BB">
              <w:rPr>
                <w:sz w:val="20"/>
                <w:lang w:eastAsia="ja-JP"/>
              </w:rPr>
              <w:t>Protocol-neutral management information model for the T-MPLS network element</w:t>
            </w:r>
          </w:p>
        </w:tc>
        <w:tc>
          <w:tcPr>
            <w:tcW w:w="1260" w:type="dxa"/>
          </w:tcPr>
          <w:p w:rsidR="009A1DE8" w:rsidRDefault="009A1DE8" w:rsidP="006F298E">
            <w:pPr>
              <w:rPr>
                <w:sz w:val="20"/>
                <w:lang w:eastAsia="ja-JP"/>
              </w:rPr>
            </w:pPr>
            <w:r>
              <w:rPr>
                <w:sz w:val="20"/>
                <w:lang w:eastAsia="ja-JP"/>
              </w:rPr>
              <w:t>Planned 2010</w:t>
            </w:r>
          </w:p>
        </w:tc>
      </w:tr>
    </w:tbl>
    <w:p w:rsidR="009A1DE8" w:rsidRDefault="009A1DE8" w:rsidP="009A1DE8">
      <w:pPr>
        <w:rPr>
          <w:lang w:eastAsia="ja-JP"/>
        </w:rPr>
      </w:pPr>
    </w:p>
    <w:p w:rsidR="009A1DE8" w:rsidRPr="00970036" w:rsidRDefault="009A1DE8" w:rsidP="009A1DE8">
      <w:pPr>
        <w:rPr>
          <w:lang w:eastAsia="ja-JP"/>
        </w:rPr>
      </w:pPr>
      <w:r>
        <w:rPr>
          <w:rFonts w:hint="eastAsia"/>
          <w:lang w:eastAsia="ja-JP"/>
        </w:rPr>
        <w:t xml:space="preserve">The following </w:t>
      </w:r>
      <w:r>
        <w:rPr>
          <w:lang w:eastAsia="ja-JP"/>
        </w:rPr>
        <w:t>T</w:t>
      </w:r>
      <w:r>
        <w:rPr>
          <w:rFonts w:hint="eastAsia"/>
          <w:lang w:eastAsia="ja-JP"/>
        </w:rPr>
        <w:t xml:space="preserve">able </w:t>
      </w:r>
      <w:r>
        <w:rPr>
          <w:lang w:eastAsia="ja-JP"/>
        </w:rPr>
        <w:t xml:space="preserve">7-8 </w:t>
      </w:r>
      <w:r>
        <w:rPr>
          <w:rFonts w:hint="eastAsia"/>
          <w:lang w:eastAsia="ja-JP"/>
        </w:rPr>
        <w:t xml:space="preserve">lists the IETF </w:t>
      </w:r>
      <w:r>
        <w:rPr>
          <w:lang w:eastAsia="ja-JP"/>
        </w:rPr>
        <w:t xml:space="preserve">MPLS-TP </w:t>
      </w:r>
      <w:r>
        <w:rPr>
          <w:rFonts w:hint="eastAsia"/>
          <w:lang w:eastAsia="ja-JP"/>
        </w:rPr>
        <w:t>RFCs and Internet Draft</w:t>
      </w:r>
      <w:r>
        <w:rPr>
          <w:lang w:eastAsia="ja-JP"/>
        </w:rPr>
        <w:t>s</w:t>
      </w:r>
      <w:r>
        <w:rPr>
          <w:rFonts w:hint="eastAsia"/>
          <w:lang w:eastAsia="ja-JP"/>
        </w:rPr>
        <w:t xml:space="preserve"> </w:t>
      </w:r>
      <w:r>
        <w:rPr>
          <w:lang w:eastAsia="ja-JP"/>
        </w:rPr>
        <w:t>specifically</w:t>
      </w:r>
      <w:r>
        <w:rPr>
          <w:rFonts w:hint="eastAsia"/>
          <w:lang w:eastAsia="ja-JP"/>
        </w:rPr>
        <w:t xml:space="preserve"> related to </w:t>
      </w:r>
      <w:r>
        <w:rPr>
          <w:lang w:eastAsia="ja-JP"/>
        </w:rPr>
        <w:t>the ITU-T MPLS</w:t>
      </w:r>
      <w:r>
        <w:rPr>
          <w:rFonts w:hint="eastAsia"/>
          <w:lang w:eastAsia="ja-JP"/>
        </w:rPr>
        <w:t xml:space="preserve">-TP </w:t>
      </w:r>
      <w:r>
        <w:rPr>
          <w:lang w:eastAsia="ja-JP"/>
        </w:rPr>
        <w:t>R</w:t>
      </w:r>
      <w:r>
        <w:rPr>
          <w:rFonts w:hint="eastAsia"/>
          <w:lang w:eastAsia="ja-JP"/>
        </w:rPr>
        <w:t>ecommendations.</w:t>
      </w:r>
    </w:p>
    <w:p w:rsidR="009A1DE8" w:rsidRDefault="009A1DE8" w:rsidP="009A1DE8">
      <w:pPr>
        <w:pStyle w:val="TableNotitle"/>
        <w:rPr>
          <w:lang w:eastAsia="ja-JP"/>
        </w:rPr>
      </w:pPr>
      <w:r>
        <w:rPr>
          <w:rFonts w:hint="eastAsia"/>
          <w:lang w:eastAsia="ja-JP"/>
        </w:rPr>
        <w:t>Table 7-8  MPLS-TP-related IETF RFCs and Internet Draft</w:t>
      </w:r>
      <w:r>
        <w:rPr>
          <w:lang w:eastAsia="ja-JP"/>
        </w:rPr>
        <w: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604"/>
        <w:gridCol w:w="1985"/>
        <w:gridCol w:w="4590"/>
        <w:gridCol w:w="1260"/>
      </w:tblGrid>
      <w:tr w:rsidR="009A1DE8" w:rsidRPr="00AC3423" w:rsidTr="006F298E">
        <w:trPr>
          <w:cantSplit/>
          <w:tblHeader/>
          <w:jc w:val="center"/>
        </w:trPr>
        <w:tc>
          <w:tcPr>
            <w:tcW w:w="1604" w:type="dxa"/>
          </w:tcPr>
          <w:p w:rsidR="009A1DE8" w:rsidRPr="00AC3423" w:rsidRDefault="009A1DE8" w:rsidP="006F298E">
            <w:pPr>
              <w:rPr>
                <w:b/>
                <w:sz w:val="20"/>
              </w:rPr>
            </w:pPr>
            <w:r w:rsidRPr="00AC3423">
              <w:rPr>
                <w:b/>
                <w:sz w:val="20"/>
              </w:rPr>
              <w:t>Organisation (Subgroup responsible)</w:t>
            </w:r>
          </w:p>
        </w:tc>
        <w:tc>
          <w:tcPr>
            <w:tcW w:w="1985" w:type="dxa"/>
          </w:tcPr>
          <w:p w:rsidR="009A1DE8" w:rsidRPr="00AC3423" w:rsidRDefault="009A1DE8" w:rsidP="006F298E">
            <w:pPr>
              <w:rPr>
                <w:b/>
                <w:sz w:val="20"/>
              </w:rPr>
            </w:pPr>
            <w:r w:rsidRPr="00AC3423">
              <w:rPr>
                <w:b/>
                <w:sz w:val="20"/>
              </w:rPr>
              <w:t>Number</w:t>
            </w:r>
          </w:p>
        </w:tc>
        <w:tc>
          <w:tcPr>
            <w:tcW w:w="4590" w:type="dxa"/>
          </w:tcPr>
          <w:p w:rsidR="009A1DE8" w:rsidRPr="00AC3423" w:rsidRDefault="009A1DE8" w:rsidP="006F298E">
            <w:pPr>
              <w:rPr>
                <w:b/>
                <w:sz w:val="20"/>
              </w:rPr>
            </w:pPr>
            <w:r w:rsidRPr="00AC3423">
              <w:rPr>
                <w:b/>
                <w:sz w:val="20"/>
              </w:rPr>
              <w:t>Title</w:t>
            </w:r>
          </w:p>
        </w:tc>
        <w:tc>
          <w:tcPr>
            <w:tcW w:w="1260" w:type="dxa"/>
          </w:tcPr>
          <w:p w:rsidR="009A1DE8" w:rsidRPr="00AC3423" w:rsidRDefault="009A1DE8" w:rsidP="006F298E">
            <w:pPr>
              <w:rPr>
                <w:b/>
                <w:sz w:val="20"/>
              </w:rPr>
            </w:pPr>
            <w:r w:rsidRPr="00AC3423">
              <w:rPr>
                <w:b/>
                <w:sz w:val="20"/>
              </w:rPr>
              <w:t>Public</w:t>
            </w:r>
            <w:r>
              <w:rPr>
                <w:b/>
                <w:sz w:val="20"/>
              </w:rPr>
              <w:t>ation</w:t>
            </w:r>
            <w:r w:rsidRPr="00AC3423">
              <w:rPr>
                <w:b/>
                <w:sz w:val="20"/>
              </w:rPr>
              <w:t xml:space="preserve"> Date</w:t>
            </w:r>
          </w:p>
        </w:tc>
      </w:tr>
      <w:tr w:rsidR="009A1DE8" w:rsidRPr="00AC3423" w:rsidTr="006F298E">
        <w:trPr>
          <w:cantSplit/>
          <w:jc w:val="center"/>
        </w:trPr>
        <w:tc>
          <w:tcPr>
            <w:tcW w:w="1604" w:type="dxa"/>
          </w:tcPr>
          <w:p w:rsidR="009A1DE8" w:rsidRPr="00AC3423" w:rsidRDefault="009A1DE8" w:rsidP="006F298E">
            <w:pPr>
              <w:rPr>
                <w:sz w:val="20"/>
              </w:rPr>
            </w:pPr>
            <w:r>
              <w:rPr>
                <w:sz w:val="20"/>
                <w:lang w:eastAsia="ja-JP"/>
              </w:rPr>
              <w:t xml:space="preserve">IETF </w:t>
            </w:r>
            <w:r>
              <w:rPr>
                <w:rFonts w:hint="eastAsia"/>
                <w:sz w:val="20"/>
                <w:lang w:eastAsia="ja-JP"/>
              </w:rPr>
              <w:t>(mpls)</w:t>
            </w:r>
          </w:p>
        </w:tc>
        <w:tc>
          <w:tcPr>
            <w:tcW w:w="1985" w:type="dxa"/>
          </w:tcPr>
          <w:p w:rsidR="009A1DE8" w:rsidRPr="00AC3423" w:rsidRDefault="009A1DE8" w:rsidP="006F298E">
            <w:pPr>
              <w:rPr>
                <w:sz w:val="20"/>
              </w:rPr>
            </w:pPr>
            <w:r>
              <w:rPr>
                <w:sz w:val="20"/>
                <w:lang w:eastAsia="ja-JP"/>
              </w:rPr>
              <w:t>RFC5317</w:t>
            </w:r>
          </w:p>
        </w:tc>
        <w:tc>
          <w:tcPr>
            <w:tcW w:w="4590" w:type="dxa"/>
          </w:tcPr>
          <w:p w:rsidR="009A1DE8" w:rsidRPr="00AC3423" w:rsidRDefault="009A1DE8" w:rsidP="006F298E">
            <w:pPr>
              <w:rPr>
                <w:sz w:val="20"/>
              </w:rPr>
            </w:pPr>
            <w:r w:rsidRPr="0002272B">
              <w:rPr>
                <w:sz w:val="20"/>
                <w:lang w:eastAsia="ja-JP"/>
              </w:rPr>
              <w:t>JWT Report on MPLS Architectural Considerations for a Transport Profile</w:t>
            </w:r>
          </w:p>
        </w:tc>
        <w:tc>
          <w:tcPr>
            <w:tcW w:w="1260" w:type="dxa"/>
          </w:tcPr>
          <w:p w:rsidR="009A1DE8" w:rsidRPr="00AC3423" w:rsidRDefault="009A1DE8" w:rsidP="006F298E">
            <w:pPr>
              <w:rPr>
                <w:sz w:val="20"/>
                <w:lang w:eastAsia="ja-JP"/>
              </w:rPr>
            </w:pPr>
            <w:r>
              <w:rPr>
                <w:sz w:val="20"/>
                <w:lang w:eastAsia="ja-JP"/>
              </w:rPr>
              <w:t>02/2009</w:t>
            </w:r>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t xml:space="preserve">IETF </w:t>
            </w:r>
            <w:r>
              <w:rPr>
                <w:rFonts w:hint="eastAsia"/>
                <w:sz w:val="20"/>
                <w:lang w:eastAsia="ja-JP"/>
              </w:rPr>
              <w:t>(mpls)</w:t>
            </w:r>
          </w:p>
        </w:tc>
        <w:tc>
          <w:tcPr>
            <w:tcW w:w="1985" w:type="dxa"/>
          </w:tcPr>
          <w:p w:rsidR="009A1DE8" w:rsidRPr="00AC3423" w:rsidRDefault="009A1DE8" w:rsidP="006F298E">
            <w:pPr>
              <w:rPr>
                <w:sz w:val="20"/>
              </w:rPr>
            </w:pPr>
            <w:r>
              <w:rPr>
                <w:sz w:val="20"/>
                <w:lang w:eastAsia="ja-JP"/>
              </w:rPr>
              <w:t>RFC5586</w:t>
            </w:r>
          </w:p>
        </w:tc>
        <w:tc>
          <w:tcPr>
            <w:tcW w:w="4590" w:type="dxa"/>
          </w:tcPr>
          <w:p w:rsidR="009A1DE8" w:rsidRPr="00AC3423" w:rsidRDefault="009A1DE8" w:rsidP="006F298E">
            <w:pPr>
              <w:rPr>
                <w:sz w:val="20"/>
              </w:rPr>
            </w:pPr>
            <w:r w:rsidRPr="008D4DC7">
              <w:rPr>
                <w:sz w:val="20"/>
                <w:lang w:eastAsia="ja-JP"/>
              </w:rPr>
              <w:t>MPLS Generic Associated Channel</w:t>
            </w:r>
          </w:p>
        </w:tc>
        <w:tc>
          <w:tcPr>
            <w:tcW w:w="1260" w:type="dxa"/>
          </w:tcPr>
          <w:p w:rsidR="009A1DE8" w:rsidRPr="00AC3423" w:rsidRDefault="009A1DE8" w:rsidP="006F298E">
            <w:pPr>
              <w:rPr>
                <w:sz w:val="20"/>
                <w:lang w:eastAsia="ja-JP"/>
              </w:rPr>
            </w:pPr>
            <w:r>
              <w:rPr>
                <w:sz w:val="20"/>
                <w:lang w:eastAsia="ja-JP"/>
              </w:rPr>
              <w:t>06/2009</w:t>
            </w:r>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lastRenderedPageBreak/>
              <w:t xml:space="preserve">IETF </w:t>
            </w:r>
            <w:r>
              <w:rPr>
                <w:rFonts w:hint="eastAsia"/>
                <w:sz w:val="20"/>
                <w:lang w:eastAsia="ja-JP"/>
              </w:rPr>
              <w:t>(mpls)</w:t>
            </w:r>
          </w:p>
        </w:tc>
        <w:tc>
          <w:tcPr>
            <w:tcW w:w="1985" w:type="dxa"/>
          </w:tcPr>
          <w:p w:rsidR="009A1DE8" w:rsidRPr="003E6711" w:rsidRDefault="009A1DE8" w:rsidP="006F298E">
            <w:pPr>
              <w:rPr>
                <w:sz w:val="20"/>
                <w:lang w:eastAsia="ja-JP"/>
              </w:rPr>
            </w:pPr>
            <w:r>
              <w:rPr>
                <w:sz w:val="20"/>
                <w:lang w:eastAsia="ja-JP"/>
              </w:rPr>
              <w:t>RFC5654</w:t>
            </w:r>
          </w:p>
          <w:p w:rsidR="009A1DE8" w:rsidRPr="00AC3423" w:rsidRDefault="009A1DE8" w:rsidP="006F298E">
            <w:pPr>
              <w:rPr>
                <w:sz w:val="20"/>
              </w:rPr>
            </w:pPr>
          </w:p>
        </w:tc>
        <w:tc>
          <w:tcPr>
            <w:tcW w:w="4590" w:type="dxa"/>
          </w:tcPr>
          <w:p w:rsidR="009A1DE8" w:rsidRPr="00AC3423" w:rsidRDefault="009A1DE8" w:rsidP="006F298E">
            <w:pPr>
              <w:rPr>
                <w:sz w:val="20"/>
              </w:rPr>
            </w:pPr>
            <w:r w:rsidRPr="003E6711">
              <w:rPr>
                <w:sz w:val="20"/>
                <w:lang w:eastAsia="ja-JP"/>
              </w:rPr>
              <w:t>MPLS-TP Requirements</w:t>
            </w:r>
          </w:p>
        </w:tc>
        <w:tc>
          <w:tcPr>
            <w:tcW w:w="1260" w:type="dxa"/>
          </w:tcPr>
          <w:p w:rsidR="009A1DE8" w:rsidRPr="00AC3423" w:rsidRDefault="009A1DE8" w:rsidP="006F298E">
            <w:pPr>
              <w:rPr>
                <w:sz w:val="20"/>
                <w:lang w:eastAsia="ja-JP"/>
              </w:rPr>
            </w:pPr>
            <w:r>
              <w:rPr>
                <w:sz w:val="20"/>
                <w:lang w:eastAsia="ja-JP"/>
              </w:rPr>
              <w:t xml:space="preserve">08/2009 </w:t>
            </w:r>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t xml:space="preserve">IETF </w:t>
            </w:r>
            <w:r>
              <w:rPr>
                <w:rFonts w:hint="eastAsia"/>
                <w:sz w:val="20"/>
                <w:lang w:eastAsia="ja-JP"/>
              </w:rPr>
              <w:t>(mpls)</w:t>
            </w:r>
          </w:p>
        </w:tc>
        <w:tc>
          <w:tcPr>
            <w:tcW w:w="1985" w:type="dxa"/>
          </w:tcPr>
          <w:p w:rsidR="009A1DE8" w:rsidRPr="00AC3423" w:rsidRDefault="009A1DE8" w:rsidP="006F298E">
            <w:pPr>
              <w:rPr>
                <w:sz w:val="20"/>
              </w:rPr>
            </w:pPr>
            <w:r>
              <w:rPr>
                <w:sz w:val="20"/>
                <w:lang w:eastAsia="ja-JP"/>
              </w:rPr>
              <w:t>RFC5</w:t>
            </w:r>
            <w:r>
              <w:rPr>
                <w:rFonts w:hint="eastAsia"/>
                <w:sz w:val="20"/>
                <w:lang w:eastAsia="ja-JP"/>
              </w:rPr>
              <w:t>718</w:t>
            </w:r>
          </w:p>
        </w:tc>
        <w:tc>
          <w:tcPr>
            <w:tcW w:w="4590" w:type="dxa"/>
          </w:tcPr>
          <w:p w:rsidR="009A1DE8" w:rsidRPr="00AC3423" w:rsidRDefault="009A1DE8" w:rsidP="006F298E">
            <w:pPr>
              <w:rPr>
                <w:sz w:val="20"/>
              </w:rPr>
            </w:pPr>
            <w:r w:rsidRPr="00270F14">
              <w:rPr>
                <w:sz w:val="20"/>
                <w:lang w:eastAsia="ja-JP"/>
              </w:rPr>
              <w:t>An Inband Data Communication Network For the MPLS Transport Profile</w:t>
            </w:r>
          </w:p>
        </w:tc>
        <w:tc>
          <w:tcPr>
            <w:tcW w:w="1260" w:type="dxa"/>
          </w:tcPr>
          <w:p w:rsidR="009A1DE8" w:rsidRPr="00AC3423" w:rsidRDefault="009A1DE8" w:rsidP="006F298E">
            <w:pPr>
              <w:rPr>
                <w:sz w:val="20"/>
                <w:lang w:eastAsia="ja-JP"/>
              </w:rPr>
            </w:pPr>
            <w:r>
              <w:rPr>
                <w:sz w:val="20"/>
                <w:lang w:eastAsia="ja-JP"/>
              </w:rPr>
              <w:t>08/2009</w:t>
            </w:r>
          </w:p>
        </w:tc>
      </w:tr>
      <w:tr w:rsidR="009A1DE8" w:rsidRPr="00AC3423" w:rsidTr="006F298E">
        <w:trPr>
          <w:cantSplit/>
          <w:jc w:val="center"/>
        </w:trPr>
        <w:tc>
          <w:tcPr>
            <w:tcW w:w="1604" w:type="dxa"/>
          </w:tcPr>
          <w:p w:rsidR="009A1DE8" w:rsidRPr="00AC3423" w:rsidRDefault="009A1DE8" w:rsidP="006F298E">
            <w:pPr>
              <w:rPr>
                <w:sz w:val="20"/>
              </w:rPr>
            </w:pPr>
            <w:r w:rsidRPr="00D217F5">
              <w:rPr>
                <w:sz w:val="20"/>
                <w:lang w:eastAsia="ja-JP"/>
              </w:rPr>
              <w:t xml:space="preserve">IETF </w:t>
            </w:r>
            <w:r>
              <w:rPr>
                <w:rFonts w:hint="eastAsia"/>
                <w:sz w:val="20"/>
                <w:lang w:eastAsia="ja-JP"/>
              </w:rPr>
              <w:t>(mpls)</w:t>
            </w:r>
          </w:p>
        </w:tc>
        <w:tc>
          <w:tcPr>
            <w:tcW w:w="1985" w:type="dxa"/>
          </w:tcPr>
          <w:p w:rsidR="009A1DE8" w:rsidRPr="00AC3423" w:rsidRDefault="009A1DE8" w:rsidP="006F298E">
            <w:pPr>
              <w:rPr>
                <w:sz w:val="20"/>
              </w:rPr>
            </w:pPr>
            <w:r>
              <w:rPr>
                <w:sz w:val="20"/>
                <w:lang w:eastAsia="ja-JP"/>
              </w:rPr>
              <w:t>RFC5</w:t>
            </w:r>
            <w:r>
              <w:rPr>
                <w:rFonts w:hint="eastAsia"/>
                <w:sz w:val="20"/>
                <w:lang w:eastAsia="ja-JP"/>
              </w:rPr>
              <w:t>860</w:t>
            </w:r>
          </w:p>
        </w:tc>
        <w:tc>
          <w:tcPr>
            <w:tcW w:w="4590" w:type="dxa"/>
          </w:tcPr>
          <w:p w:rsidR="009A1DE8" w:rsidRPr="00AC3423" w:rsidRDefault="009A1DE8" w:rsidP="006F298E">
            <w:pPr>
              <w:rPr>
                <w:sz w:val="20"/>
              </w:rPr>
            </w:pPr>
            <w:r w:rsidRPr="003E6711">
              <w:rPr>
                <w:sz w:val="20"/>
                <w:lang w:eastAsia="ja-JP"/>
              </w:rPr>
              <w:t>Requirements for OAM in MPLS Transport Networks</w:t>
            </w:r>
          </w:p>
        </w:tc>
        <w:tc>
          <w:tcPr>
            <w:tcW w:w="1260" w:type="dxa"/>
          </w:tcPr>
          <w:p w:rsidR="009A1DE8" w:rsidRPr="00AC3423" w:rsidRDefault="009A1DE8" w:rsidP="006F298E">
            <w:pPr>
              <w:rPr>
                <w:sz w:val="20"/>
                <w:lang w:eastAsia="ja-JP"/>
              </w:rPr>
            </w:pPr>
            <w:r>
              <w:rPr>
                <w:rFonts w:hint="eastAsia"/>
                <w:sz w:val="20"/>
                <w:lang w:eastAsia="ja-JP"/>
              </w:rPr>
              <w:t>03</w:t>
            </w:r>
            <w:r>
              <w:rPr>
                <w:sz w:val="20"/>
                <w:lang w:eastAsia="ja-JP"/>
              </w:rPr>
              <w:t>/20</w:t>
            </w:r>
            <w:r>
              <w:rPr>
                <w:rFonts w:hint="eastAsia"/>
                <w:sz w:val="20"/>
                <w:lang w:eastAsia="ja-JP"/>
              </w:rPr>
              <w:t>10</w:t>
            </w:r>
          </w:p>
        </w:tc>
      </w:tr>
      <w:tr w:rsidR="00880DBE" w:rsidRPr="00AC3423" w:rsidTr="006F298E">
        <w:trPr>
          <w:cantSplit/>
          <w:jc w:val="center"/>
        </w:trPr>
        <w:tc>
          <w:tcPr>
            <w:tcW w:w="1604" w:type="dxa"/>
          </w:tcPr>
          <w:p w:rsidR="00880DBE" w:rsidRPr="00AC3423" w:rsidRDefault="00880DBE" w:rsidP="006F298E">
            <w:pPr>
              <w:rPr>
                <w:sz w:val="20"/>
              </w:rPr>
            </w:pPr>
            <w:ins w:id="1036" w:author="Yoshinori Koike" w:date="2011-02-22T15:01:00Z">
              <w:r w:rsidRPr="00D217F5">
                <w:rPr>
                  <w:sz w:val="20"/>
                  <w:lang w:eastAsia="ja-JP"/>
                </w:rPr>
                <w:t xml:space="preserve">IETF </w:t>
              </w:r>
              <w:r>
                <w:rPr>
                  <w:rFonts w:hint="eastAsia"/>
                  <w:sz w:val="20"/>
                  <w:lang w:eastAsia="ja-JP"/>
                </w:rPr>
                <w:t>(mpls)</w:t>
              </w:r>
            </w:ins>
            <w:del w:id="1037" w:author="Yoshinori Koike" w:date="2011-02-22T15:01:00Z">
              <w:r w:rsidRPr="00D217F5" w:rsidDel="00DE2E76">
                <w:rPr>
                  <w:sz w:val="20"/>
                  <w:lang w:eastAsia="ja-JP"/>
                </w:rPr>
                <w:delText xml:space="preserve">IETF </w:delText>
              </w:r>
              <w:r w:rsidDel="00DE2E76">
                <w:rPr>
                  <w:rFonts w:hint="eastAsia"/>
                  <w:sz w:val="20"/>
                  <w:lang w:eastAsia="ja-JP"/>
                </w:rPr>
                <w:delText>(mpls)</w:delText>
              </w:r>
            </w:del>
          </w:p>
        </w:tc>
        <w:tc>
          <w:tcPr>
            <w:tcW w:w="1985" w:type="dxa"/>
          </w:tcPr>
          <w:p w:rsidR="00880DBE" w:rsidRPr="00AC3423" w:rsidRDefault="00880DBE" w:rsidP="006F298E">
            <w:pPr>
              <w:rPr>
                <w:sz w:val="20"/>
              </w:rPr>
            </w:pPr>
            <w:ins w:id="1038" w:author="Yoshinori Koike" w:date="2011-02-22T15:01:00Z">
              <w:r>
                <w:rPr>
                  <w:rFonts w:hint="eastAsia"/>
                  <w:sz w:val="20"/>
                  <w:lang w:eastAsia="ja-JP"/>
                </w:rPr>
                <w:t>RFC5921</w:t>
              </w:r>
            </w:ins>
            <w:del w:id="1039" w:author="Yoshinori Koike" w:date="2011-02-22T14:56:00Z">
              <w:r w:rsidRPr="003E6711" w:rsidDel="00880DBE">
                <w:rPr>
                  <w:sz w:val="20"/>
                  <w:lang w:eastAsia="ja-JP"/>
                </w:rPr>
                <w:delText>draft-ietf-mpls-tp-framework-</w:delText>
              </w:r>
              <w:r w:rsidDel="00880DBE">
                <w:rPr>
                  <w:rFonts w:hint="eastAsia"/>
                  <w:sz w:val="20"/>
                  <w:lang w:eastAsia="ja-JP"/>
                </w:rPr>
                <w:delText>12</w:delText>
              </w:r>
              <w:r w:rsidDel="00880DBE">
                <w:rPr>
                  <w:sz w:val="20"/>
                  <w:lang w:eastAsia="ja-JP"/>
                </w:rPr>
                <w:delText>.txt</w:delText>
              </w:r>
            </w:del>
          </w:p>
        </w:tc>
        <w:tc>
          <w:tcPr>
            <w:tcW w:w="4590" w:type="dxa"/>
          </w:tcPr>
          <w:p w:rsidR="00880DBE" w:rsidRPr="00AC3423" w:rsidRDefault="00880DBE" w:rsidP="006F298E">
            <w:pPr>
              <w:rPr>
                <w:sz w:val="20"/>
              </w:rPr>
            </w:pPr>
            <w:ins w:id="1040" w:author="Yoshinori Koike" w:date="2011-02-22T15:01:00Z">
              <w:r w:rsidRPr="003E6711">
                <w:rPr>
                  <w:sz w:val="20"/>
                  <w:lang w:eastAsia="ja-JP"/>
                </w:rPr>
                <w:t>A Framework for MPLS in Transport Networks</w:t>
              </w:r>
            </w:ins>
            <w:del w:id="1041" w:author="Yoshinori Koike" w:date="2011-02-22T15:01:00Z">
              <w:r w:rsidRPr="003E6711" w:rsidDel="00DE2E76">
                <w:rPr>
                  <w:sz w:val="20"/>
                  <w:lang w:eastAsia="ja-JP"/>
                </w:rPr>
                <w:delText>A Framework for MPLS in Transport Networks</w:delText>
              </w:r>
            </w:del>
          </w:p>
        </w:tc>
        <w:tc>
          <w:tcPr>
            <w:tcW w:w="1260" w:type="dxa"/>
          </w:tcPr>
          <w:p w:rsidR="00880DBE" w:rsidRPr="00AC3423" w:rsidRDefault="00880DBE" w:rsidP="006F298E">
            <w:pPr>
              <w:rPr>
                <w:sz w:val="20"/>
                <w:lang w:eastAsia="ja-JP"/>
              </w:rPr>
            </w:pPr>
            <w:ins w:id="1042" w:author="Yoshinori Koike" w:date="2011-02-22T15:01:00Z">
              <w:r>
                <w:rPr>
                  <w:sz w:val="20"/>
                  <w:lang w:eastAsia="ja-JP"/>
                </w:rPr>
                <w:t>0</w:t>
              </w:r>
              <w:r>
                <w:rPr>
                  <w:rFonts w:hint="eastAsia"/>
                  <w:sz w:val="20"/>
                  <w:lang w:eastAsia="ja-JP"/>
                </w:rPr>
                <w:t>7</w:t>
              </w:r>
              <w:r>
                <w:rPr>
                  <w:sz w:val="20"/>
                  <w:lang w:eastAsia="ja-JP"/>
                </w:rPr>
                <w:t>/20</w:t>
              </w:r>
              <w:r>
                <w:rPr>
                  <w:rFonts w:hint="eastAsia"/>
                  <w:sz w:val="20"/>
                  <w:lang w:eastAsia="ja-JP"/>
                </w:rPr>
                <w:t>10</w:t>
              </w:r>
            </w:ins>
            <w:del w:id="1043" w:author="Yoshinori Koike" w:date="2011-02-22T15:01:00Z">
              <w:r w:rsidDel="00DE2E76">
                <w:rPr>
                  <w:sz w:val="20"/>
                  <w:lang w:eastAsia="ja-JP"/>
                </w:rPr>
                <w:delText>0</w:delText>
              </w:r>
              <w:r w:rsidDel="00DE2E76">
                <w:rPr>
                  <w:rFonts w:hint="eastAsia"/>
                  <w:sz w:val="20"/>
                  <w:lang w:eastAsia="ja-JP"/>
                </w:rPr>
                <w:delText>5</w:delText>
              </w:r>
              <w:r w:rsidDel="00DE2E76">
                <w:rPr>
                  <w:sz w:val="20"/>
                  <w:lang w:eastAsia="ja-JP"/>
                </w:rPr>
                <w:delText>/20</w:delText>
              </w:r>
              <w:r w:rsidDel="00DE2E76">
                <w:rPr>
                  <w:rFonts w:hint="eastAsia"/>
                  <w:sz w:val="20"/>
                  <w:lang w:eastAsia="ja-JP"/>
                </w:rPr>
                <w:delText>10</w:delText>
              </w:r>
            </w:del>
          </w:p>
        </w:tc>
      </w:tr>
      <w:tr w:rsidR="00880DBE" w:rsidRPr="00AC3423" w:rsidTr="006F298E">
        <w:trPr>
          <w:cantSplit/>
          <w:jc w:val="center"/>
        </w:trPr>
        <w:tc>
          <w:tcPr>
            <w:tcW w:w="1604" w:type="dxa"/>
          </w:tcPr>
          <w:p w:rsidR="00880DBE" w:rsidRPr="00AC3423" w:rsidRDefault="00880DBE" w:rsidP="006F298E">
            <w:pPr>
              <w:rPr>
                <w:sz w:val="20"/>
              </w:rPr>
            </w:pPr>
            <w:ins w:id="1044" w:author="Yoshinori Koike" w:date="2011-02-22T15:01:00Z">
              <w:r w:rsidRPr="00D217F5">
                <w:rPr>
                  <w:sz w:val="20"/>
                  <w:lang w:eastAsia="ja-JP"/>
                </w:rPr>
                <w:t>IETF</w:t>
              </w:r>
              <w:r>
                <w:rPr>
                  <w:sz w:val="20"/>
                  <w:lang w:eastAsia="ja-JP"/>
                </w:rPr>
                <w:t xml:space="preserve"> </w:t>
              </w:r>
              <w:r>
                <w:rPr>
                  <w:rFonts w:hint="eastAsia"/>
                  <w:sz w:val="20"/>
                  <w:lang w:eastAsia="ja-JP"/>
                </w:rPr>
                <w:t>(mpls)</w:t>
              </w:r>
            </w:ins>
            <w:del w:id="1045" w:author="Yoshinori Koike" w:date="2011-02-22T15:01:00Z">
              <w:r w:rsidRPr="00D217F5" w:rsidDel="00DE2E76">
                <w:rPr>
                  <w:sz w:val="20"/>
                  <w:lang w:eastAsia="ja-JP"/>
                </w:rPr>
                <w:delText>IETF</w:delText>
              </w:r>
              <w:r w:rsidDel="00DE2E76">
                <w:rPr>
                  <w:sz w:val="20"/>
                  <w:lang w:eastAsia="ja-JP"/>
                </w:rPr>
                <w:delText xml:space="preserve"> </w:delText>
              </w:r>
              <w:r w:rsidDel="00DE2E76">
                <w:rPr>
                  <w:rFonts w:hint="eastAsia"/>
                  <w:sz w:val="20"/>
                  <w:lang w:eastAsia="ja-JP"/>
                </w:rPr>
                <w:delText>(mpls)</w:delText>
              </w:r>
            </w:del>
          </w:p>
        </w:tc>
        <w:tc>
          <w:tcPr>
            <w:tcW w:w="1985" w:type="dxa"/>
          </w:tcPr>
          <w:p w:rsidR="00880DBE" w:rsidRPr="00AC3423" w:rsidRDefault="00880DBE" w:rsidP="006F298E">
            <w:pPr>
              <w:rPr>
                <w:sz w:val="20"/>
              </w:rPr>
            </w:pPr>
            <w:ins w:id="1046" w:author="Yoshinori Koike" w:date="2011-02-22T15:01:00Z">
              <w:r>
                <w:rPr>
                  <w:rFonts w:hint="eastAsia"/>
                  <w:sz w:val="20"/>
                  <w:lang w:eastAsia="ja-JP"/>
                </w:rPr>
                <w:t>RFC5951</w:t>
              </w:r>
            </w:ins>
            <w:del w:id="1047" w:author="Yoshinori Koike" w:date="2011-02-22T14:56:00Z">
              <w:r w:rsidRPr="003E6711" w:rsidDel="00880DBE">
                <w:rPr>
                  <w:sz w:val="20"/>
                  <w:lang w:eastAsia="ja-JP"/>
                </w:rPr>
                <w:delText>draft-ietf-mpls-tp-nm-req-0</w:delText>
              </w:r>
              <w:r w:rsidDel="00880DBE">
                <w:rPr>
                  <w:rFonts w:hint="eastAsia"/>
                  <w:sz w:val="20"/>
                  <w:lang w:eastAsia="ja-JP"/>
                </w:rPr>
                <w:delText>6</w:delText>
              </w:r>
              <w:r w:rsidRPr="003E6711" w:rsidDel="00880DBE">
                <w:rPr>
                  <w:sz w:val="20"/>
                  <w:lang w:eastAsia="ja-JP"/>
                </w:rPr>
                <w:delText>.txt</w:delText>
              </w:r>
            </w:del>
          </w:p>
        </w:tc>
        <w:tc>
          <w:tcPr>
            <w:tcW w:w="4590" w:type="dxa"/>
          </w:tcPr>
          <w:p w:rsidR="00880DBE" w:rsidRPr="00AC3423" w:rsidRDefault="00880DBE" w:rsidP="006F298E">
            <w:pPr>
              <w:rPr>
                <w:sz w:val="20"/>
              </w:rPr>
            </w:pPr>
            <w:ins w:id="1048" w:author="Yoshinori Koike" w:date="2011-02-22T15:01:00Z">
              <w:r w:rsidRPr="003E6711">
                <w:rPr>
                  <w:sz w:val="20"/>
                  <w:lang w:eastAsia="ja-JP"/>
                </w:rPr>
                <w:t>MPLS TP Network Management Requirements</w:t>
              </w:r>
            </w:ins>
            <w:del w:id="1049" w:author="Yoshinori Koike" w:date="2011-02-22T15:01:00Z">
              <w:r w:rsidRPr="003E6711" w:rsidDel="00DE2E76">
                <w:rPr>
                  <w:sz w:val="20"/>
                  <w:lang w:eastAsia="ja-JP"/>
                </w:rPr>
                <w:delText>MPLS TP Network Management Requirements</w:delText>
              </w:r>
            </w:del>
          </w:p>
        </w:tc>
        <w:tc>
          <w:tcPr>
            <w:tcW w:w="1260" w:type="dxa"/>
          </w:tcPr>
          <w:p w:rsidR="00880DBE" w:rsidRPr="00AC3423" w:rsidRDefault="00880DBE" w:rsidP="006F298E">
            <w:pPr>
              <w:rPr>
                <w:sz w:val="20"/>
                <w:lang w:eastAsia="ja-JP"/>
              </w:rPr>
            </w:pPr>
            <w:ins w:id="1050" w:author="Yoshinori Koike" w:date="2011-02-22T15:01:00Z">
              <w:r>
                <w:rPr>
                  <w:rFonts w:hint="eastAsia"/>
                  <w:sz w:val="20"/>
                  <w:lang w:eastAsia="ja-JP"/>
                </w:rPr>
                <w:t>9</w:t>
              </w:r>
              <w:r>
                <w:rPr>
                  <w:sz w:val="20"/>
                  <w:lang w:eastAsia="ja-JP"/>
                </w:rPr>
                <w:t>/20</w:t>
              </w:r>
              <w:r>
                <w:rPr>
                  <w:rFonts w:hint="eastAsia"/>
                  <w:sz w:val="20"/>
                  <w:lang w:eastAsia="ja-JP"/>
                </w:rPr>
                <w:t>10</w:t>
              </w:r>
            </w:ins>
            <w:del w:id="1051" w:author="Yoshinori Koike" w:date="2011-02-22T15:01:00Z">
              <w:r w:rsidDel="00DE2E76">
                <w:rPr>
                  <w:rFonts w:hint="eastAsia"/>
                  <w:sz w:val="20"/>
                  <w:lang w:eastAsia="ja-JP"/>
                </w:rPr>
                <w:delText>10</w:delText>
              </w:r>
              <w:r w:rsidDel="00DE2E76">
                <w:rPr>
                  <w:sz w:val="20"/>
                  <w:lang w:eastAsia="ja-JP"/>
                </w:rPr>
                <w:delText>/2009</w:delText>
              </w:r>
            </w:del>
          </w:p>
        </w:tc>
      </w:tr>
      <w:tr w:rsidR="00880DBE" w:rsidRPr="00AC3423" w:rsidTr="006F298E">
        <w:trPr>
          <w:cantSplit/>
          <w:jc w:val="center"/>
        </w:trPr>
        <w:tc>
          <w:tcPr>
            <w:tcW w:w="1604" w:type="dxa"/>
          </w:tcPr>
          <w:p w:rsidR="00880DBE" w:rsidRPr="00AC3423" w:rsidRDefault="00880DBE" w:rsidP="006F298E">
            <w:pPr>
              <w:rPr>
                <w:sz w:val="20"/>
              </w:rPr>
            </w:pPr>
            <w:ins w:id="1052" w:author="Yoshinori Koike" w:date="2011-02-22T15:04:00Z">
              <w:r w:rsidRPr="00D217F5">
                <w:rPr>
                  <w:sz w:val="20"/>
                  <w:lang w:eastAsia="ja-JP"/>
                </w:rPr>
                <w:t xml:space="preserve">IETF </w:t>
              </w:r>
              <w:r>
                <w:rPr>
                  <w:rFonts w:hint="eastAsia"/>
                  <w:sz w:val="20"/>
                  <w:lang w:eastAsia="ja-JP"/>
                </w:rPr>
                <w:t>(mpls)</w:t>
              </w:r>
            </w:ins>
            <w:del w:id="1053" w:author="Yoshinori Koike" w:date="2011-02-22T15:04:00Z">
              <w:r w:rsidRPr="00D217F5" w:rsidDel="001504F2">
                <w:rPr>
                  <w:sz w:val="20"/>
                  <w:lang w:eastAsia="ja-JP"/>
                </w:rPr>
                <w:delText xml:space="preserve">IETF </w:delText>
              </w:r>
              <w:r w:rsidDel="001504F2">
                <w:rPr>
                  <w:rFonts w:hint="eastAsia"/>
                  <w:sz w:val="20"/>
                  <w:lang w:eastAsia="ja-JP"/>
                </w:rPr>
                <w:delText>(mpls)</w:delText>
              </w:r>
            </w:del>
          </w:p>
        </w:tc>
        <w:tc>
          <w:tcPr>
            <w:tcW w:w="1985" w:type="dxa"/>
          </w:tcPr>
          <w:p w:rsidR="00880DBE" w:rsidRPr="00AC3423" w:rsidRDefault="00880DBE" w:rsidP="00880DBE">
            <w:pPr>
              <w:rPr>
                <w:sz w:val="20"/>
              </w:rPr>
            </w:pPr>
            <w:ins w:id="1054" w:author="Yoshinori Koike" w:date="2011-02-22T15:04:00Z">
              <w:r w:rsidRPr="003E6711">
                <w:rPr>
                  <w:sz w:val="20"/>
                  <w:lang w:eastAsia="ja-JP"/>
                </w:rPr>
                <w:t>draft-ietf-mpls-tp-survive-fwk-0</w:t>
              </w:r>
              <w:r>
                <w:rPr>
                  <w:rFonts w:hint="eastAsia"/>
                  <w:sz w:val="20"/>
                  <w:lang w:eastAsia="ja-JP"/>
                </w:rPr>
                <w:t>6</w:t>
              </w:r>
              <w:r w:rsidRPr="003E6711">
                <w:rPr>
                  <w:sz w:val="20"/>
                  <w:lang w:eastAsia="ja-JP"/>
                </w:rPr>
                <w:t>.txt</w:t>
              </w:r>
            </w:ins>
            <w:del w:id="1055" w:author="Yoshinori Koike" w:date="2011-02-22T15:04:00Z">
              <w:r w:rsidRPr="003E6711" w:rsidDel="001504F2">
                <w:rPr>
                  <w:sz w:val="20"/>
                  <w:lang w:eastAsia="ja-JP"/>
                </w:rPr>
                <w:delText>draft-ietf-mpls-tp-survive-fwk-0</w:delText>
              </w:r>
            </w:del>
            <w:del w:id="1056" w:author="Yoshinori Koike" w:date="2011-02-22T14:56:00Z">
              <w:r w:rsidDel="00880DBE">
                <w:rPr>
                  <w:rFonts w:hint="eastAsia"/>
                  <w:sz w:val="20"/>
                  <w:lang w:eastAsia="ja-JP"/>
                </w:rPr>
                <w:delText>5</w:delText>
              </w:r>
            </w:del>
            <w:del w:id="1057" w:author="Yoshinori Koike" w:date="2011-02-22T15:04:00Z">
              <w:r w:rsidRPr="003E6711" w:rsidDel="001504F2">
                <w:rPr>
                  <w:sz w:val="20"/>
                  <w:lang w:eastAsia="ja-JP"/>
                </w:rPr>
                <w:delText>.txt</w:delText>
              </w:r>
            </w:del>
          </w:p>
        </w:tc>
        <w:tc>
          <w:tcPr>
            <w:tcW w:w="4590" w:type="dxa"/>
          </w:tcPr>
          <w:p w:rsidR="00880DBE" w:rsidRPr="00AC3423" w:rsidRDefault="00880DBE" w:rsidP="006F298E">
            <w:pPr>
              <w:rPr>
                <w:sz w:val="20"/>
              </w:rPr>
            </w:pPr>
            <w:ins w:id="1058" w:author="Yoshinori Koike" w:date="2011-02-22T15:04:00Z">
              <w:r w:rsidRPr="003E6711">
                <w:rPr>
                  <w:sz w:val="20"/>
                  <w:lang w:eastAsia="ja-JP"/>
                </w:rPr>
                <w:t>Multiprotocol Label Switching Transport Profile</w:t>
              </w:r>
              <w:r>
                <w:rPr>
                  <w:sz w:val="20"/>
                  <w:lang w:eastAsia="ja-JP"/>
                </w:rPr>
                <w:t xml:space="preserve"> </w:t>
              </w:r>
              <w:r w:rsidRPr="003E6711">
                <w:rPr>
                  <w:sz w:val="20"/>
                  <w:lang w:eastAsia="ja-JP"/>
                </w:rPr>
                <w:t>Survivability Framework</w:t>
              </w:r>
            </w:ins>
            <w:del w:id="1059" w:author="Yoshinori Koike" w:date="2011-02-22T15:04:00Z">
              <w:r w:rsidRPr="003E6711" w:rsidDel="001504F2">
                <w:rPr>
                  <w:sz w:val="20"/>
                  <w:lang w:eastAsia="ja-JP"/>
                </w:rPr>
                <w:delText>Multiprotocol Label Switching Transport Profile</w:delText>
              </w:r>
              <w:r w:rsidDel="001504F2">
                <w:rPr>
                  <w:sz w:val="20"/>
                  <w:lang w:eastAsia="ja-JP"/>
                </w:rPr>
                <w:delText xml:space="preserve"> </w:delText>
              </w:r>
              <w:r w:rsidRPr="003E6711" w:rsidDel="001504F2">
                <w:rPr>
                  <w:sz w:val="20"/>
                  <w:lang w:eastAsia="ja-JP"/>
                </w:rPr>
                <w:delText>Survivability Framework</w:delText>
              </w:r>
            </w:del>
          </w:p>
        </w:tc>
        <w:tc>
          <w:tcPr>
            <w:tcW w:w="1260" w:type="dxa"/>
          </w:tcPr>
          <w:p w:rsidR="00880DBE" w:rsidRPr="00AC3423" w:rsidRDefault="00880DBE" w:rsidP="006F298E">
            <w:pPr>
              <w:rPr>
                <w:sz w:val="20"/>
                <w:lang w:eastAsia="ja-JP"/>
              </w:rPr>
            </w:pPr>
            <w:ins w:id="1060" w:author="Yoshinori Koike" w:date="2011-02-22T15:04:00Z">
              <w:r>
                <w:rPr>
                  <w:sz w:val="20"/>
                  <w:lang w:eastAsia="ja-JP"/>
                </w:rPr>
                <w:t>0</w:t>
              </w:r>
              <w:r>
                <w:rPr>
                  <w:rFonts w:hint="eastAsia"/>
                  <w:sz w:val="20"/>
                  <w:lang w:eastAsia="ja-JP"/>
                </w:rPr>
                <w:t>6</w:t>
              </w:r>
              <w:r>
                <w:rPr>
                  <w:sz w:val="20"/>
                  <w:lang w:eastAsia="ja-JP"/>
                </w:rPr>
                <w:t>/20</w:t>
              </w:r>
              <w:r>
                <w:rPr>
                  <w:rFonts w:hint="eastAsia"/>
                  <w:sz w:val="20"/>
                  <w:lang w:eastAsia="ja-JP"/>
                </w:rPr>
                <w:t>10</w:t>
              </w:r>
            </w:ins>
            <w:del w:id="1061" w:author="Yoshinori Koike" w:date="2011-02-22T15:04:00Z">
              <w:r w:rsidDel="001504F2">
                <w:rPr>
                  <w:sz w:val="20"/>
                  <w:lang w:eastAsia="ja-JP"/>
                </w:rPr>
                <w:delText>0</w:delText>
              </w:r>
              <w:r w:rsidDel="001504F2">
                <w:rPr>
                  <w:rFonts w:hint="eastAsia"/>
                  <w:sz w:val="20"/>
                  <w:lang w:eastAsia="ja-JP"/>
                </w:rPr>
                <w:delText>4</w:delText>
              </w:r>
              <w:r w:rsidDel="001504F2">
                <w:rPr>
                  <w:sz w:val="20"/>
                  <w:lang w:eastAsia="ja-JP"/>
                </w:rPr>
                <w:delText>/2009</w:delText>
              </w:r>
            </w:del>
          </w:p>
        </w:tc>
      </w:tr>
      <w:tr w:rsidR="00880DBE" w:rsidRPr="00AC3423" w:rsidTr="006F298E">
        <w:trPr>
          <w:cantSplit/>
          <w:jc w:val="center"/>
        </w:trPr>
        <w:tc>
          <w:tcPr>
            <w:tcW w:w="1604" w:type="dxa"/>
          </w:tcPr>
          <w:p w:rsidR="00880DBE" w:rsidRPr="00AC3423" w:rsidRDefault="00880DBE" w:rsidP="006F298E">
            <w:pPr>
              <w:rPr>
                <w:sz w:val="20"/>
              </w:rPr>
            </w:pPr>
            <w:ins w:id="1062" w:author="Yoshinori Koike" w:date="2011-02-22T15:04:00Z">
              <w:r w:rsidRPr="00D217F5">
                <w:rPr>
                  <w:sz w:val="20"/>
                  <w:lang w:eastAsia="ja-JP"/>
                </w:rPr>
                <w:t xml:space="preserve">IETF </w:t>
              </w:r>
              <w:r>
                <w:rPr>
                  <w:rFonts w:hint="eastAsia"/>
                  <w:sz w:val="20"/>
                  <w:lang w:eastAsia="ja-JP"/>
                </w:rPr>
                <w:t>(mpls)</w:t>
              </w:r>
            </w:ins>
            <w:del w:id="1063" w:author="Yoshinori Koike" w:date="2011-02-22T15:04:00Z">
              <w:r w:rsidRPr="00D217F5" w:rsidDel="001504F2">
                <w:rPr>
                  <w:sz w:val="20"/>
                  <w:lang w:eastAsia="ja-JP"/>
                </w:rPr>
                <w:delText xml:space="preserve">IETF </w:delText>
              </w:r>
              <w:r w:rsidDel="001504F2">
                <w:rPr>
                  <w:rFonts w:hint="eastAsia"/>
                  <w:sz w:val="20"/>
                  <w:lang w:eastAsia="ja-JP"/>
                </w:rPr>
                <w:delText>(mpls)</w:delText>
              </w:r>
            </w:del>
          </w:p>
        </w:tc>
        <w:tc>
          <w:tcPr>
            <w:tcW w:w="1985" w:type="dxa"/>
          </w:tcPr>
          <w:p w:rsidR="00880DBE" w:rsidRPr="00AC3423" w:rsidRDefault="00880DBE" w:rsidP="006F298E">
            <w:pPr>
              <w:rPr>
                <w:sz w:val="20"/>
              </w:rPr>
            </w:pPr>
            <w:ins w:id="1064" w:author="Yoshinori Koike" w:date="2011-02-22T15:04:00Z">
              <w:r w:rsidRPr="00270F14">
                <w:rPr>
                  <w:sz w:val="20"/>
                  <w:lang w:eastAsia="ja-JP"/>
                </w:rPr>
                <w:t>draft-ie</w:t>
              </w:r>
              <w:r>
                <w:rPr>
                  <w:sz w:val="20"/>
                  <w:lang w:eastAsia="ja-JP"/>
                </w:rPr>
                <w:t>tf-mpls-tp-oam-framework-</w:t>
              </w:r>
              <w:r>
                <w:rPr>
                  <w:rFonts w:hint="eastAsia"/>
                  <w:sz w:val="20"/>
                  <w:lang w:eastAsia="ja-JP"/>
                </w:rPr>
                <w:t>11</w:t>
              </w:r>
              <w:r>
                <w:rPr>
                  <w:sz w:val="20"/>
                  <w:lang w:eastAsia="ja-JP"/>
                </w:rPr>
                <w:t>.txt</w:t>
              </w:r>
            </w:ins>
            <w:del w:id="1065" w:author="Yoshinori Koike" w:date="2011-02-22T15:04:00Z">
              <w:r w:rsidRPr="00270F14" w:rsidDel="001504F2">
                <w:rPr>
                  <w:sz w:val="20"/>
                  <w:lang w:eastAsia="ja-JP"/>
                </w:rPr>
                <w:delText>draft-ie</w:delText>
              </w:r>
              <w:r w:rsidDel="001504F2">
                <w:rPr>
                  <w:sz w:val="20"/>
                  <w:lang w:eastAsia="ja-JP"/>
                </w:rPr>
                <w:delText>tf-mpls-tp-oam-framework-</w:delText>
              </w:r>
            </w:del>
            <w:del w:id="1066" w:author="Yoshinori Koike" w:date="2011-02-22T14:56:00Z">
              <w:r w:rsidDel="00880DBE">
                <w:rPr>
                  <w:sz w:val="20"/>
                  <w:lang w:eastAsia="ja-JP"/>
                </w:rPr>
                <w:delText>0</w:delText>
              </w:r>
              <w:r w:rsidDel="00880DBE">
                <w:rPr>
                  <w:rFonts w:hint="eastAsia"/>
                  <w:sz w:val="20"/>
                  <w:lang w:eastAsia="ja-JP"/>
                </w:rPr>
                <w:delText>6</w:delText>
              </w:r>
            </w:del>
            <w:del w:id="1067" w:author="Yoshinori Koike" w:date="2011-02-22T15:04:00Z">
              <w:r w:rsidDel="001504F2">
                <w:rPr>
                  <w:sz w:val="20"/>
                  <w:lang w:eastAsia="ja-JP"/>
                </w:rPr>
                <w:delText>.txt</w:delText>
              </w:r>
            </w:del>
          </w:p>
        </w:tc>
        <w:tc>
          <w:tcPr>
            <w:tcW w:w="4590" w:type="dxa"/>
          </w:tcPr>
          <w:p w:rsidR="00880DBE" w:rsidRPr="00AC3423" w:rsidRDefault="00880DBE" w:rsidP="006F298E">
            <w:pPr>
              <w:rPr>
                <w:sz w:val="20"/>
              </w:rPr>
            </w:pPr>
            <w:ins w:id="1068" w:author="Yoshinori Koike" w:date="2011-02-22T15:04:00Z">
              <w:r w:rsidRPr="00270F14">
                <w:rPr>
                  <w:sz w:val="20"/>
                  <w:lang w:eastAsia="ja-JP"/>
                </w:rPr>
                <w:t>MPLS-TP OAM Framework</w:t>
              </w:r>
            </w:ins>
            <w:del w:id="1069" w:author="Yoshinori Koike" w:date="2011-02-22T15:04:00Z">
              <w:r w:rsidRPr="00270F14" w:rsidDel="001504F2">
                <w:rPr>
                  <w:sz w:val="20"/>
                  <w:lang w:eastAsia="ja-JP"/>
                </w:rPr>
                <w:delText>MPLS-TP OAM Framework</w:delText>
              </w:r>
            </w:del>
          </w:p>
        </w:tc>
        <w:tc>
          <w:tcPr>
            <w:tcW w:w="1260" w:type="dxa"/>
          </w:tcPr>
          <w:p w:rsidR="00880DBE" w:rsidRPr="00AC3423" w:rsidRDefault="00880DBE" w:rsidP="006F298E">
            <w:pPr>
              <w:rPr>
                <w:sz w:val="20"/>
                <w:lang w:eastAsia="ja-JP"/>
              </w:rPr>
            </w:pPr>
            <w:ins w:id="1070" w:author="Yoshinori Koike" w:date="2011-02-22T15:04:00Z">
              <w:r>
                <w:rPr>
                  <w:sz w:val="20"/>
                  <w:lang w:eastAsia="ja-JP"/>
                </w:rPr>
                <w:t>0</w:t>
              </w:r>
              <w:r>
                <w:rPr>
                  <w:rFonts w:hint="eastAsia"/>
                  <w:sz w:val="20"/>
                  <w:lang w:eastAsia="ja-JP"/>
                </w:rPr>
                <w:t>2</w:t>
              </w:r>
              <w:r>
                <w:rPr>
                  <w:sz w:val="20"/>
                  <w:lang w:eastAsia="ja-JP"/>
                </w:rPr>
                <w:t>/20</w:t>
              </w:r>
              <w:r>
                <w:rPr>
                  <w:rFonts w:hint="eastAsia"/>
                  <w:sz w:val="20"/>
                  <w:lang w:eastAsia="ja-JP"/>
                </w:rPr>
                <w:t>11</w:t>
              </w:r>
            </w:ins>
            <w:del w:id="1071" w:author="Yoshinori Koike" w:date="2011-02-22T15:04:00Z">
              <w:r w:rsidDel="001504F2">
                <w:rPr>
                  <w:sz w:val="20"/>
                  <w:lang w:eastAsia="ja-JP"/>
                </w:rPr>
                <w:delText>0</w:delText>
              </w:r>
              <w:r w:rsidDel="001504F2">
                <w:rPr>
                  <w:rFonts w:hint="eastAsia"/>
                  <w:sz w:val="20"/>
                  <w:lang w:eastAsia="ja-JP"/>
                </w:rPr>
                <w:delText>4</w:delText>
              </w:r>
              <w:r w:rsidDel="001504F2">
                <w:rPr>
                  <w:sz w:val="20"/>
                  <w:lang w:eastAsia="ja-JP"/>
                </w:rPr>
                <w:delText>/20</w:delText>
              </w:r>
              <w:r w:rsidDel="001504F2">
                <w:rPr>
                  <w:rFonts w:hint="eastAsia"/>
                  <w:sz w:val="20"/>
                  <w:lang w:eastAsia="ja-JP"/>
                </w:rPr>
                <w:delText>10</w:delText>
              </w:r>
            </w:del>
          </w:p>
        </w:tc>
      </w:tr>
      <w:tr w:rsidR="00880DBE" w:rsidRPr="00AC3423" w:rsidTr="006F298E">
        <w:trPr>
          <w:cantSplit/>
          <w:jc w:val="center"/>
        </w:trPr>
        <w:tc>
          <w:tcPr>
            <w:tcW w:w="1604" w:type="dxa"/>
          </w:tcPr>
          <w:p w:rsidR="00880DBE" w:rsidRPr="00AC3423" w:rsidRDefault="00880DBE" w:rsidP="006F298E">
            <w:pPr>
              <w:rPr>
                <w:sz w:val="20"/>
              </w:rPr>
            </w:pPr>
            <w:ins w:id="1072" w:author="Yoshinori Koike" w:date="2011-02-22T15:04:00Z">
              <w:r w:rsidRPr="00D217F5">
                <w:rPr>
                  <w:sz w:val="20"/>
                  <w:lang w:eastAsia="ja-JP"/>
                </w:rPr>
                <w:t xml:space="preserve">IETF </w:t>
              </w:r>
              <w:r>
                <w:rPr>
                  <w:rFonts w:hint="eastAsia"/>
                  <w:sz w:val="20"/>
                  <w:lang w:eastAsia="ja-JP"/>
                </w:rPr>
                <w:t>(mpls)</w:t>
              </w:r>
            </w:ins>
            <w:del w:id="1073" w:author="Yoshinori Koike" w:date="2011-02-22T15:04:00Z">
              <w:r w:rsidRPr="00D217F5" w:rsidDel="001504F2">
                <w:rPr>
                  <w:sz w:val="20"/>
                  <w:lang w:eastAsia="ja-JP"/>
                </w:rPr>
                <w:delText xml:space="preserve">IETF </w:delText>
              </w:r>
              <w:r w:rsidDel="001504F2">
                <w:rPr>
                  <w:rFonts w:hint="eastAsia"/>
                  <w:sz w:val="20"/>
                  <w:lang w:eastAsia="ja-JP"/>
                </w:rPr>
                <w:delText>(mpls)</w:delText>
              </w:r>
            </w:del>
          </w:p>
        </w:tc>
        <w:tc>
          <w:tcPr>
            <w:tcW w:w="1985" w:type="dxa"/>
          </w:tcPr>
          <w:p w:rsidR="00880DBE" w:rsidRPr="00AC3423" w:rsidRDefault="00880DBE" w:rsidP="00880DBE">
            <w:pPr>
              <w:rPr>
                <w:sz w:val="20"/>
              </w:rPr>
            </w:pPr>
            <w:ins w:id="1074" w:author="Yoshinori Koike" w:date="2011-02-22T15:04:00Z">
              <w:r>
                <w:rPr>
                  <w:rFonts w:hint="eastAsia"/>
                  <w:sz w:val="20"/>
                  <w:lang w:eastAsia="ja-JP"/>
                </w:rPr>
                <w:t>RFC5950</w:t>
              </w:r>
            </w:ins>
            <w:del w:id="1075" w:author="Yoshinori Koike" w:date="2011-02-22T14:57:00Z">
              <w:r w:rsidRPr="00270F14" w:rsidDel="00880DBE">
                <w:rPr>
                  <w:sz w:val="20"/>
                  <w:lang w:eastAsia="ja-JP"/>
                </w:rPr>
                <w:delText>draft-ietf-mpls-tp-nm-framework-0</w:delText>
              </w:r>
              <w:r w:rsidDel="00880DBE">
                <w:rPr>
                  <w:rFonts w:hint="eastAsia"/>
                  <w:sz w:val="20"/>
                  <w:lang w:eastAsia="ja-JP"/>
                </w:rPr>
                <w:delText>5</w:delText>
              </w:r>
              <w:r w:rsidDel="00880DBE">
                <w:rPr>
                  <w:sz w:val="20"/>
                  <w:lang w:eastAsia="ja-JP"/>
                </w:rPr>
                <w:delText>.txt</w:delText>
              </w:r>
            </w:del>
          </w:p>
        </w:tc>
        <w:tc>
          <w:tcPr>
            <w:tcW w:w="4590" w:type="dxa"/>
          </w:tcPr>
          <w:p w:rsidR="00880DBE" w:rsidRPr="00AC3423" w:rsidRDefault="00880DBE" w:rsidP="006F298E">
            <w:pPr>
              <w:rPr>
                <w:sz w:val="20"/>
              </w:rPr>
            </w:pPr>
            <w:ins w:id="1076" w:author="Yoshinori Koike" w:date="2011-02-22T15:04:00Z">
              <w:r w:rsidRPr="00270F14">
                <w:rPr>
                  <w:sz w:val="20"/>
                  <w:lang w:eastAsia="ja-JP"/>
                </w:rPr>
                <w:t>MPLS-TP Network Management Framework</w:t>
              </w:r>
            </w:ins>
            <w:del w:id="1077" w:author="Yoshinori Koike" w:date="2011-02-22T15:04:00Z">
              <w:r w:rsidRPr="00270F14" w:rsidDel="001504F2">
                <w:rPr>
                  <w:sz w:val="20"/>
                  <w:lang w:eastAsia="ja-JP"/>
                </w:rPr>
                <w:delText>MPLS-TP Network Management Framework</w:delText>
              </w:r>
            </w:del>
          </w:p>
        </w:tc>
        <w:tc>
          <w:tcPr>
            <w:tcW w:w="1260" w:type="dxa"/>
          </w:tcPr>
          <w:p w:rsidR="00880DBE" w:rsidRPr="00AC3423" w:rsidRDefault="00880DBE" w:rsidP="006F298E">
            <w:pPr>
              <w:rPr>
                <w:sz w:val="20"/>
                <w:lang w:eastAsia="ja-JP"/>
              </w:rPr>
            </w:pPr>
            <w:ins w:id="1078" w:author="Yoshinori Koike" w:date="2011-02-22T15:04:00Z">
              <w:r>
                <w:rPr>
                  <w:sz w:val="20"/>
                  <w:lang w:eastAsia="ja-JP"/>
                </w:rPr>
                <w:t>0</w:t>
              </w:r>
              <w:r>
                <w:rPr>
                  <w:rFonts w:hint="eastAsia"/>
                  <w:sz w:val="20"/>
                  <w:lang w:eastAsia="ja-JP"/>
                </w:rPr>
                <w:t>9</w:t>
              </w:r>
              <w:r>
                <w:rPr>
                  <w:sz w:val="20"/>
                  <w:lang w:eastAsia="ja-JP"/>
                </w:rPr>
                <w:t>/20</w:t>
              </w:r>
              <w:r>
                <w:rPr>
                  <w:rFonts w:hint="eastAsia"/>
                  <w:sz w:val="20"/>
                  <w:lang w:eastAsia="ja-JP"/>
                </w:rPr>
                <w:t>10</w:t>
              </w:r>
            </w:ins>
            <w:del w:id="1079" w:author="Yoshinori Koike" w:date="2011-02-22T15:04:00Z">
              <w:r w:rsidDel="001504F2">
                <w:rPr>
                  <w:sz w:val="20"/>
                  <w:lang w:eastAsia="ja-JP"/>
                </w:rPr>
                <w:delText>0</w:delText>
              </w:r>
              <w:r w:rsidDel="001504F2">
                <w:rPr>
                  <w:rFonts w:hint="eastAsia"/>
                  <w:sz w:val="20"/>
                  <w:lang w:eastAsia="ja-JP"/>
                </w:rPr>
                <w:delText>2</w:delText>
              </w:r>
              <w:r w:rsidDel="001504F2">
                <w:rPr>
                  <w:sz w:val="20"/>
                  <w:lang w:eastAsia="ja-JP"/>
                </w:rPr>
                <w:delText>/20</w:delText>
              </w:r>
              <w:r w:rsidDel="001504F2">
                <w:rPr>
                  <w:rFonts w:hint="eastAsia"/>
                  <w:sz w:val="20"/>
                  <w:lang w:eastAsia="ja-JP"/>
                </w:rPr>
                <w:delText>10</w:delText>
              </w:r>
            </w:del>
          </w:p>
        </w:tc>
      </w:tr>
      <w:tr w:rsidR="00880DBE" w:rsidRPr="00AC3423" w:rsidTr="006F298E">
        <w:trPr>
          <w:cantSplit/>
          <w:jc w:val="center"/>
        </w:trPr>
        <w:tc>
          <w:tcPr>
            <w:tcW w:w="1604" w:type="dxa"/>
          </w:tcPr>
          <w:p w:rsidR="00880DBE" w:rsidRPr="00D217F5" w:rsidRDefault="00880DBE" w:rsidP="006F298E">
            <w:pPr>
              <w:rPr>
                <w:sz w:val="20"/>
                <w:lang w:eastAsia="ja-JP"/>
              </w:rPr>
            </w:pPr>
            <w:ins w:id="1080" w:author="Yoshinori Koike" w:date="2011-02-22T15:04:00Z">
              <w:r w:rsidRPr="00BA0005">
                <w:rPr>
                  <w:sz w:val="20"/>
                  <w:lang w:eastAsia="ja-JP"/>
                </w:rPr>
                <w:t xml:space="preserve">IETF </w:t>
              </w:r>
              <w:r>
                <w:rPr>
                  <w:rFonts w:hint="eastAsia"/>
                  <w:sz w:val="20"/>
                  <w:lang w:eastAsia="ja-JP"/>
                </w:rPr>
                <w:t>(mpls)</w:t>
              </w:r>
            </w:ins>
            <w:del w:id="1081" w:author="Yoshinori Koike" w:date="2011-02-22T15:04:00Z">
              <w:r w:rsidRPr="00BA0005" w:rsidDel="001504F2">
                <w:rPr>
                  <w:sz w:val="20"/>
                  <w:lang w:eastAsia="ja-JP"/>
                </w:rPr>
                <w:delText xml:space="preserve">IETF </w:delText>
              </w:r>
              <w:r w:rsidDel="001504F2">
                <w:rPr>
                  <w:rFonts w:hint="eastAsia"/>
                  <w:sz w:val="20"/>
                  <w:lang w:eastAsia="ja-JP"/>
                </w:rPr>
                <w:delText>(mpls)</w:delText>
              </w:r>
            </w:del>
          </w:p>
        </w:tc>
        <w:tc>
          <w:tcPr>
            <w:tcW w:w="1985" w:type="dxa"/>
          </w:tcPr>
          <w:p w:rsidR="00880DBE" w:rsidRPr="003E6711" w:rsidRDefault="00880DBE" w:rsidP="006F298E">
            <w:pPr>
              <w:rPr>
                <w:sz w:val="20"/>
                <w:lang w:eastAsia="ja-JP"/>
              </w:rPr>
            </w:pPr>
            <w:ins w:id="1082" w:author="Yoshinori Koike" w:date="2011-02-22T15:04:00Z">
              <w:r w:rsidRPr="00BA0005">
                <w:rPr>
                  <w:sz w:val="20"/>
                  <w:lang w:eastAsia="ja-JP"/>
                </w:rPr>
                <w:t>draft-ietf-mpls-tp-process-0</w:t>
              </w:r>
              <w:r>
                <w:rPr>
                  <w:rFonts w:hint="eastAsia"/>
                  <w:sz w:val="20"/>
                  <w:lang w:eastAsia="ja-JP"/>
                </w:rPr>
                <w:t>5</w:t>
              </w:r>
              <w:r w:rsidRPr="00BA0005">
                <w:rPr>
                  <w:sz w:val="20"/>
                  <w:lang w:eastAsia="ja-JP"/>
                </w:rPr>
                <w:t>.txt</w:t>
              </w:r>
            </w:ins>
            <w:del w:id="1083" w:author="Yoshinori Koike" w:date="2011-02-22T15:04:00Z">
              <w:r w:rsidRPr="00BA0005" w:rsidDel="001504F2">
                <w:rPr>
                  <w:sz w:val="20"/>
                  <w:lang w:eastAsia="ja-JP"/>
                </w:rPr>
                <w:delText>draft-ietf-mpls-tp-process-0</w:delText>
              </w:r>
              <w:r w:rsidDel="001504F2">
                <w:rPr>
                  <w:rFonts w:hint="eastAsia"/>
                  <w:sz w:val="20"/>
                  <w:lang w:eastAsia="ja-JP"/>
                </w:rPr>
                <w:delText>5</w:delText>
              </w:r>
              <w:r w:rsidRPr="00BA0005" w:rsidDel="001504F2">
                <w:rPr>
                  <w:sz w:val="20"/>
                  <w:lang w:eastAsia="ja-JP"/>
                </w:rPr>
                <w:delText>.txt</w:delText>
              </w:r>
            </w:del>
          </w:p>
        </w:tc>
        <w:tc>
          <w:tcPr>
            <w:tcW w:w="4590" w:type="dxa"/>
          </w:tcPr>
          <w:p w:rsidR="00880DBE" w:rsidRPr="003E6711" w:rsidRDefault="00880DBE" w:rsidP="006F298E">
            <w:pPr>
              <w:rPr>
                <w:sz w:val="20"/>
                <w:lang w:eastAsia="ja-JP"/>
              </w:rPr>
            </w:pPr>
            <w:ins w:id="1084" w:author="Yoshinori Koike" w:date="2011-02-22T15:04:00Z">
              <w:r w:rsidRPr="00014FAB">
                <w:rPr>
                  <w:sz w:val="20"/>
                  <w:lang w:val="it-IT" w:eastAsia="ja-JP"/>
                </w:rPr>
                <w:t xml:space="preserve">IETF Multi-Protocol Label Switching (MPLS) </w:t>
              </w:r>
              <w:r w:rsidRPr="00014FAB">
                <w:rPr>
                  <w:sz w:val="20"/>
                  <w:lang w:val="fr-FR" w:eastAsia="ja-JP"/>
                </w:rPr>
                <w:t>Transport Profile (MPLS-TP) Document Process</w:t>
              </w:r>
            </w:ins>
            <w:del w:id="1085" w:author="Yoshinori Koike" w:date="2011-02-22T15:04:00Z">
              <w:r w:rsidRPr="00014FAB" w:rsidDel="001504F2">
                <w:rPr>
                  <w:sz w:val="20"/>
                  <w:lang w:val="it-IT" w:eastAsia="ja-JP"/>
                </w:rPr>
                <w:delText xml:space="preserve">IETF Multi-Protocol Label Switching (MPLS) </w:delText>
              </w:r>
              <w:r w:rsidRPr="00014FAB" w:rsidDel="001504F2">
                <w:rPr>
                  <w:sz w:val="20"/>
                  <w:lang w:val="fr-FR" w:eastAsia="ja-JP"/>
                </w:rPr>
                <w:delText>Transport Profile (MPLS-TP) Document Process</w:delText>
              </w:r>
            </w:del>
          </w:p>
        </w:tc>
        <w:tc>
          <w:tcPr>
            <w:tcW w:w="1260" w:type="dxa"/>
          </w:tcPr>
          <w:p w:rsidR="00880DBE" w:rsidRDefault="00880DBE" w:rsidP="006F298E">
            <w:pPr>
              <w:rPr>
                <w:sz w:val="20"/>
                <w:lang w:eastAsia="ja-JP"/>
              </w:rPr>
            </w:pPr>
            <w:ins w:id="1086" w:author="Yoshinori Koike" w:date="2011-02-22T15:04:00Z">
              <w:r>
                <w:rPr>
                  <w:sz w:val="20"/>
                  <w:lang w:eastAsia="ja-JP"/>
                </w:rPr>
                <w:t>0</w:t>
              </w:r>
              <w:r>
                <w:rPr>
                  <w:rFonts w:hint="eastAsia"/>
                  <w:sz w:val="20"/>
                  <w:lang w:eastAsia="ja-JP"/>
                </w:rPr>
                <w:t>1</w:t>
              </w:r>
              <w:r>
                <w:rPr>
                  <w:sz w:val="20"/>
                  <w:lang w:eastAsia="ja-JP"/>
                </w:rPr>
                <w:t>/20</w:t>
              </w:r>
              <w:r>
                <w:rPr>
                  <w:rFonts w:hint="eastAsia"/>
                  <w:sz w:val="20"/>
                  <w:lang w:eastAsia="ja-JP"/>
                </w:rPr>
                <w:t>10</w:t>
              </w:r>
            </w:ins>
            <w:del w:id="1087" w:author="Yoshinori Koike" w:date="2011-02-22T15:04:00Z">
              <w:r w:rsidDel="001504F2">
                <w:rPr>
                  <w:sz w:val="20"/>
                  <w:lang w:eastAsia="ja-JP"/>
                </w:rPr>
                <w:delText>0</w:delText>
              </w:r>
              <w:r w:rsidDel="001504F2">
                <w:rPr>
                  <w:rFonts w:hint="eastAsia"/>
                  <w:sz w:val="20"/>
                  <w:lang w:eastAsia="ja-JP"/>
                </w:rPr>
                <w:delText>1</w:delText>
              </w:r>
              <w:r w:rsidDel="001504F2">
                <w:rPr>
                  <w:sz w:val="20"/>
                  <w:lang w:eastAsia="ja-JP"/>
                </w:rPr>
                <w:delText>/20</w:delText>
              </w:r>
              <w:r w:rsidDel="001504F2">
                <w:rPr>
                  <w:rFonts w:hint="eastAsia"/>
                  <w:sz w:val="20"/>
                  <w:lang w:eastAsia="ja-JP"/>
                </w:rPr>
                <w:delText>10</w:delText>
              </w:r>
            </w:del>
          </w:p>
        </w:tc>
      </w:tr>
      <w:tr w:rsidR="00880DBE" w:rsidRPr="00AC3423" w:rsidTr="006F298E">
        <w:trPr>
          <w:cantSplit/>
          <w:jc w:val="center"/>
        </w:trPr>
        <w:tc>
          <w:tcPr>
            <w:tcW w:w="1604" w:type="dxa"/>
          </w:tcPr>
          <w:p w:rsidR="00880DBE" w:rsidRPr="00D217F5" w:rsidRDefault="00880DBE" w:rsidP="006F298E">
            <w:pPr>
              <w:rPr>
                <w:sz w:val="20"/>
                <w:lang w:eastAsia="ja-JP"/>
              </w:rPr>
            </w:pPr>
            <w:ins w:id="1088" w:author="Yoshinori Koike" w:date="2011-02-22T15:04:00Z">
              <w:r w:rsidRPr="00BA0005">
                <w:rPr>
                  <w:sz w:val="20"/>
                  <w:lang w:eastAsia="ja-JP"/>
                </w:rPr>
                <w:t xml:space="preserve">IETF </w:t>
              </w:r>
              <w:r>
                <w:rPr>
                  <w:rFonts w:hint="eastAsia"/>
                  <w:sz w:val="20"/>
                  <w:lang w:eastAsia="ja-JP"/>
                </w:rPr>
                <w:t>(mpls)</w:t>
              </w:r>
            </w:ins>
            <w:del w:id="1089" w:author="Yoshinori Koike" w:date="2011-02-22T15:04:00Z">
              <w:r w:rsidRPr="00BA0005" w:rsidDel="001504F2">
                <w:rPr>
                  <w:sz w:val="20"/>
                  <w:lang w:eastAsia="ja-JP"/>
                </w:rPr>
                <w:delText xml:space="preserve">IETF </w:delText>
              </w:r>
              <w:r w:rsidDel="001504F2">
                <w:rPr>
                  <w:rFonts w:hint="eastAsia"/>
                  <w:sz w:val="20"/>
                  <w:lang w:eastAsia="ja-JP"/>
                </w:rPr>
                <w:delText>(mpls)</w:delText>
              </w:r>
            </w:del>
          </w:p>
        </w:tc>
        <w:tc>
          <w:tcPr>
            <w:tcW w:w="1985" w:type="dxa"/>
          </w:tcPr>
          <w:p w:rsidR="00880DBE" w:rsidRPr="003E6711" w:rsidRDefault="00880DBE" w:rsidP="00880DBE">
            <w:pPr>
              <w:rPr>
                <w:sz w:val="20"/>
                <w:lang w:eastAsia="ja-JP"/>
              </w:rPr>
            </w:pPr>
            <w:ins w:id="1090" w:author="Yoshinori Koike" w:date="2011-02-22T15:04:00Z">
              <w:r w:rsidRPr="00BA0005">
                <w:rPr>
                  <w:sz w:val="20"/>
                  <w:lang w:eastAsia="ja-JP"/>
                </w:rPr>
                <w:t>draft-ietf-mpls-tp-rosetta-stone-0</w:t>
              </w:r>
              <w:r>
                <w:rPr>
                  <w:rFonts w:hint="eastAsia"/>
                  <w:sz w:val="20"/>
                  <w:lang w:eastAsia="ja-JP"/>
                </w:rPr>
                <w:t>3</w:t>
              </w:r>
              <w:r w:rsidRPr="00BA0005">
                <w:rPr>
                  <w:sz w:val="20"/>
                  <w:lang w:eastAsia="ja-JP"/>
                </w:rPr>
                <w:t>.txt</w:t>
              </w:r>
            </w:ins>
            <w:del w:id="1091" w:author="Yoshinori Koike" w:date="2011-02-22T15:04:00Z">
              <w:r w:rsidRPr="00BA0005" w:rsidDel="001504F2">
                <w:rPr>
                  <w:sz w:val="20"/>
                  <w:lang w:eastAsia="ja-JP"/>
                </w:rPr>
                <w:delText>draft-ietf-mpls-tp-rosetta-stone-0</w:delText>
              </w:r>
            </w:del>
            <w:del w:id="1092" w:author="Yoshinori Koike" w:date="2011-02-22T14:57:00Z">
              <w:r w:rsidDel="00880DBE">
                <w:rPr>
                  <w:rFonts w:hint="eastAsia"/>
                  <w:sz w:val="20"/>
                  <w:lang w:eastAsia="ja-JP"/>
                </w:rPr>
                <w:delText>2</w:delText>
              </w:r>
            </w:del>
            <w:del w:id="1093" w:author="Yoshinori Koike" w:date="2011-02-22T15:04:00Z">
              <w:r w:rsidRPr="00BA0005" w:rsidDel="001504F2">
                <w:rPr>
                  <w:sz w:val="20"/>
                  <w:lang w:eastAsia="ja-JP"/>
                </w:rPr>
                <w:delText>.txt</w:delText>
              </w:r>
            </w:del>
          </w:p>
        </w:tc>
        <w:tc>
          <w:tcPr>
            <w:tcW w:w="4590" w:type="dxa"/>
          </w:tcPr>
          <w:p w:rsidR="00880DBE" w:rsidRPr="003E6711" w:rsidRDefault="00880DBE" w:rsidP="006F298E">
            <w:pPr>
              <w:rPr>
                <w:sz w:val="20"/>
                <w:lang w:eastAsia="ja-JP"/>
              </w:rPr>
            </w:pPr>
            <w:ins w:id="1094" w:author="Yoshinori Koike" w:date="2011-02-22T15:04:00Z">
              <w:r w:rsidRPr="00766C20">
                <w:rPr>
                  <w:sz w:val="20"/>
                  <w:lang w:eastAsia="ja-JP"/>
                </w:rPr>
                <w:t>A Thesaurus for the Terminology used in Multiprotocol Label Switching Transport Profile (MPLS-TP) drafts/RFCs and ITU-T's</w:t>
              </w:r>
              <w:r>
                <w:rPr>
                  <w:rFonts w:hint="eastAsia"/>
                  <w:sz w:val="20"/>
                  <w:lang w:eastAsia="ja-JP"/>
                </w:rPr>
                <w:t xml:space="preserve"> </w:t>
              </w:r>
              <w:r w:rsidRPr="00766C20">
                <w:rPr>
                  <w:sz w:val="20"/>
                  <w:lang w:eastAsia="ja-JP"/>
                </w:rPr>
                <w:t>Transport Network Recommendations.</w:t>
              </w:r>
            </w:ins>
            <w:del w:id="1095" w:author="Yoshinori Koike" w:date="2011-02-22T15:04:00Z">
              <w:r w:rsidRPr="00766C20" w:rsidDel="001504F2">
                <w:rPr>
                  <w:sz w:val="20"/>
                  <w:lang w:eastAsia="ja-JP"/>
                </w:rPr>
                <w:delText>A Thesaurus for the Terminology used in Multiprotocol Label Switching Transport Profile (MPLS-TP) drafts/RFCs and ITU-T's</w:delText>
              </w:r>
              <w:r w:rsidDel="001504F2">
                <w:rPr>
                  <w:rFonts w:hint="eastAsia"/>
                  <w:sz w:val="20"/>
                  <w:lang w:eastAsia="ja-JP"/>
                </w:rPr>
                <w:delText xml:space="preserve"> </w:delText>
              </w:r>
              <w:r w:rsidRPr="00766C20" w:rsidDel="001504F2">
                <w:rPr>
                  <w:sz w:val="20"/>
                  <w:lang w:eastAsia="ja-JP"/>
                </w:rPr>
                <w:delText>Transport Network Recommendations.</w:delText>
              </w:r>
            </w:del>
          </w:p>
        </w:tc>
        <w:tc>
          <w:tcPr>
            <w:tcW w:w="1260" w:type="dxa"/>
          </w:tcPr>
          <w:p w:rsidR="00880DBE" w:rsidRDefault="00880DBE" w:rsidP="006F298E">
            <w:pPr>
              <w:rPr>
                <w:sz w:val="20"/>
                <w:lang w:eastAsia="ja-JP"/>
              </w:rPr>
            </w:pPr>
            <w:ins w:id="1096" w:author="Yoshinori Koike" w:date="2011-02-22T15:04:00Z">
              <w:r>
                <w:rPr>
                  <w:rFonts w:hint="eastAsia"/>
                  <w:sz w:val="20"/>
                  <w:lang w:eastAsia="ja-JP"/>
                </w:rPr>
                <w:t>11</w:t>
              </w:r>
              <w:r>
                <w:rPr>
                  <w:sz w:val="20"/>
                  <w:lang w:eastAsia="ja-JP"/>
                </w:rPr>
                <w:t>/2</w:t>
              </w:r>
              <w:r>
                <w:rPr>
                  <w:rFonts w:hint="eastAsia"/>
                  <w:sz w:val="20"/>
                  <w:lang w:eastAsia="ja-JP"/>
                </w:rPr>
                <w:t>010</w:t>
              </w:r>
            </w:ins>
            <w:del w:id="1097" w:author="Yoshinori Koike" w:date="2011-02-22T15:04:00Z">
              <w:r w:rsidDel="001504F2">
                <w:rPr>
                  <w:sz w:val="20"/>
                  <w:lang w:eastAsia="ja-JP"/>
                </w:rPr>
                <w:delText>0</w:delText>
              </w:r>
              <w:r w:rsidDel="001504F2">
                <w:rPr>
                  <w:rFonts w:hint="eastAsia"/>
                  <w:sz w:val="20"/>
                  <w:lang w:eastAsia="ja-JP"/>
                </w:rPr>
                <w:delText>5</w:delText>
              </w:r>
              <w:r w:rsidDel="001504F2">
                <w:rPr>
                  <w:sz w:val="20"/>
                  <w:lang w:eastAsia="ja-JP"/>
                </w:rPr>
                <w:delText>/2</w:delText>
              </w:r>
              <w:r w:rsidDel="001504F2">
                <w:rPr>
                  <w:rFonts w:hint="eastAsia"/>
                  <w:sz w:val="20"/>
                  <w:lang w:eastAsia="ja-JP"/>
                </w:rPr>
                <w:delText>010</w:delText>
              </w:r>
            </w:del>
          </w:p>
        </w:tc>
      </w:tr>
      <w:tr w:rsidR="00880DBE" w:rsidRPr="00AC3423" w:rsidDel="00880DBE" w:rsidTr="006F298E">
        <w:trPr>
          <w:cantSplit/>
          <w:jc w:val="center"/>
          <w:del w:id="1098" w:author="Yoshinori Koike" w:date="2011-02-22T14:58:00Z"/>
        </w:trPr>
        <w:tc>
          <w:tcPr>
            <w:tcW w:w="1604" w:type="dxa"/>
          </w:tcPr>
          <w:p w:rsidR="00880DBE" w:rsidRPr="00BA0005" w:rsidDel="00880DBE" w:rsidRDefault="00880DBE" w:rsidP="006F298E">
            <w:pPr>
              <w:rPr>
                <w:del w:id="1099" w:author="Yoshinori Koike" w:date="2011-02-22T14:58:00Z"/>
                <w:sz w:val="20"/>
                <w:lang w:eastAsia="ja-JP"/>
              </w:rPr>
            </w:pPr>
            <w:ins w:id="1100" w:author="Yoshinori Koike" w:date="2011-02-22T15:04:00Z">
              <w:r w:rsidRPr="00BA0005">
                <w:rPr>
                  <w:sz w:val="20"/>
                  <w:lang w:eastAsia="ja-JP"/>
                </w:rPr>
                <w:t xml:space="preserve">IETF </w:t>
              </w:r>
              <w:r>
                <w:rPr>
                  <w:rFonts w:hint="eastAsia"/>
                  <w:sz w:val="20"/>
                  <w:lang w:eastAsia="ja-JP"/>
                </w:rPr>
                <w:t>(mpls)</w:t>
              </w:r>
            </w:ins>
            <w:del w:id="1101" w:author="Yoshinori Koike" w:date="2011-02-22T14:58:00Z">
              <w:r w:rsidRPr="00BA0005" w:rsidDel="00880DBE">
                <w:rPr>
                  <w:sz w:val="20"/>
                  <w:lang w:eastAsia="ja-JP"/>
                </w:rPr>
                <w:delText xml:space="preserve">IETF </w:delText>
              </w:r>
              <w:r w:rsidDel="00880DBE">
                <w:rPr>
                  <w:rFonts w:hint="eastAsia"/>
                  <w:sz w:val="20"/>
                  <w:lang w:eastAsia="ja-JP"/>
                </w:rPr>
                <w:delText>(mpls)</w:delText>
              </w:r>
            </w:del>
          </w:p>
        </w:tc>
        <w:tc>
          <w:tcPr>
            <w:tcW w:w="1985" w:type="dxa"/>
          </w:tcPr>
          <w:p w:rsidR="00880DBE" w:rsidRPr="00BA0005" w:rsidDel="00880DBE" w:rsidRDefault="00880DBE" w:rsidP="00880DBE">
            <w:pPr>
              <w:rPr>
                <w:del w:id="1102" w:author="Yoshinori Koike" w:date="2011-02-22T14:58:00Z"/>
                <w:sz w:val="20"/>
                <w:lang w:eastAsia="ja-JP"/>
              </w:rPr>
            </w:pPr>
            <w:ins w:id="1103" w:author="Yoshinori Koike" w:date="2011-02-22T15:04:00Z">
              <w:r w:rsidRPr="00BA0005">
                <w:rPr>
                  <w:sz w:val="20"/>
                  <w:lang w:eastAsia="ja-JP"/>
                </w:rPr>
                <w:t>draft-ietf-opsawg-mpls-tp-oam-def-0</w:t>
              </w:r>
              <w:r>
                <w:rPr>
                  <w:rFonts w:hint="eastAsia"/>
                  <w:sz w:val="20"/>
                  <w:lang w:eastAsia="ja-JP"/>
                </w:rPr>
                <w:t>7</w:t>
              </w:r>
              <w:r w:rsidRPr="00BA0005">
                <w:rPr>
                  <w:sz w:val="20"/>
                  <w:lang w:eastAsia="ja-JP"/>
                </w:rPr>
                <w:t>.txt</w:t>
              </w:r>
            </w:ins>
            <w:del w:id="1104" w:author="Yoshinori Koike" w:date="2011-02-22T14:58:00Z">
              <w:r w:rsidRPr="00BA0005" w:rsidDel="00880DBE">
                <w:rPr>
                  <w:sz w:val="20"/>
                  <w:lang w:eastAsia="ja-JP"/>
                </w:rPr>
                <w:delText>draft-ietf-opsawg-mpls-tp-oam-def-0</w:delText>
              </w:r>
            </w:del>
            <w:del w:id="1105" w:author="Yoshinori Koike" w:date="2011-02-22T14:57:00Z">
              <w:r w:rsidRPr="00BA0005" w:rsidDel="00880DBE">
                <w:rPr>
                  <w:sz w:val="20"/>
                  <w:lang w:eastAsia="ja-JP"/>
                </w:rPr>
                <w:delText>0</w:delText>
              </w:r>
            </w:del>
            <w:del w:id="1106" w:author="Yoshinori Koike" w:date="2011-02-22T14:58:00Z">
              <w:r w:rsidRPr="00BA0005" w:rsidDel="00880DBE">
                <w:rPr>
                  <w:sz w:val="20"/>
                  <w:lang w:eastAsia="ja-JP"/>
                </w:rPr>
                <w:delText>.txt</w:delText>
              </w:r>
            </w:del>
          </w:p>
        </w:tc>
        <w:tc>
          <w:tcPr>
            <w:tcW w:w="4590" w:type="dxa"/>
          </w:tcPr>
          <w:p w:rsidR="00880DBE" w:rsidRPr="00BA0005" w:rsidDel="00880DBE" w:rsidRDefault="00880DBE" w:rsidP="006F298E">
            <w:pPr>
              <w:rPr>
                <w:del w:id="1107" w:author="Yoshinori Koike" w:date="2011-02-22T14:58:00Z"/>
                <w:sz w:val="20"/>
                <w:lang w:eastAsia="ja-JP"/>
              </w:rPr>
            </w:pPr>
            <w:ins w:id="1108" w:author="Yoshinori Koike" w:date="2011-02-22T15:04:00Z">
              <w:r w:rsidRPr="006E62CA">
                <w:rPr>
                  <w:sz w:val="20"/>
                  <w:lang w:eastAsia="ja-JP"/>
                </w:rPr>
                <w:t>Guidelines for the use of the OAM acronym in the IETF</w:t>
              </w:r>
            </w:ins>
            <w:del w:id="1109" w:author="Yoshinori Koike" w:date="2011-02-22T14:58:00Z">
              <w:r w:rsidRPr="00BA0005" w:rsidDel="00880DBE">
                <w:rPr>
                  <w:sz w:val="20"/>
                  <w:lang w:eastAsia="ja-JP"/>
                </w:rPr>
                <w:delText>The OAM Acronym Soup</w:delText>
              </w:r>
            </w:del>
          </w:p>
        </w:tc>
        <w:tc>
          <w:tcPr>
            <w:tcW w:w="1260" w:type="dxa"/>
          </w:tcPr>
          <w:p w:rsidR="00880DBE" w:rsidDel="00880DBE" w:rsidRDefault="00880DBE" w:rsidP="006F298E">
            <w:pPr>
              <w:rPr>
                <w:del w:id="1110" w:author="Yoshinori Koike" w:date="2011-02-22T14:58:00Z"/>
                <w:sz w:val="20"/>
                <w:lang w:eastAsia="ja-JP"/>
              </w:rPr>
            </w:pPr>
            <w:ins w:id="1111" w:author="Yoshinori Koike" w:date="2011-02-22T15:04:00Z">
              <w:r>
                <w:rPr>
                  <w:sz w:val="20"/>
                  <w:lang w:eastAsia="ja-JP"/>
                </w:rPr>
                <w:t>09/20</w:t>
              </w:r>
              <w:r>
                <w:rPr>
                  <w:rFonts w:hint="eastAsia"/>
                  <w:sz w:val="20"/>
                  <w:lang w:eastAsia="ja-JP"/>
                </w:rPr>
                <w:t>10</w:t>
              </w:r>
            </w:ins>
            <w:del w:id="1112" w:author="Yoshinori Koike" w:date="2011-02-22T14:58:00Z">
              <w:r w:rsidDel="00880DBE">
                <w:rPr>
                  <w:sz w:val="20"/>
                  <w:lang w:eastAsia="ja-JP"/>
                </w:rPr>
                <w:delText>09/2009</w:delText>
              </w:r>
            </w:del>
          </w:p>
        </w:tc>
      </w:tr>
      <w:tr w:rsidR="00880DBE" w:rsidRPr="00AC3423" w:rsidTr="006F298E">
        <w:trPr>
          <w:cantSplit/>
          <w:jc w:val="center"/>
        </w:trPr>
        <w:tc>
          <w:tcPr>
            <w:tcW w:w="1604" w:type="dxa"/>
          </w:tcPr>
          <w:p w:rsidR="00880DBE" w:rsidRPr="00BA0005" w:rsidRDefault="00880DBE" w:rsidP="006F298E">
            <w:pPr>
              <w:rPr>
                <w:sz w:val="20"/>
                <w:lang w:eastAsia="ja-JP"/>
              </w:rPr>
            </w:pPr>
            <w:ins w:id="1113" w:author="Yoshinori Koike" w:date="2011-02-22T15:04:00Z">
              <w:r w:rsidRPr="00BA0005">
                <w:rPr>
                  <w:sz w:val="20"/>
                  <w:lang w:eastAsia="ja-JP"/>
                </w:rPr>
                <w:t xml:space="preserve">IETF </w:t>
              </w:r>
              <w:r>
                <w:rPr>
                  <w:rFonts w:hint="eastAsia"/>
                  <w:sz w:val="20"/>
                  <w:lang w:eastAsia="ja-JP"/>
                </w:rPr>
                <w:t>(mpls)</w:t>
              </w:r>
            </w:ins>
            <w:del w:id="1114" w:author="Yoshinori Koike" w:date="2011-02-22T15:04:00Z">
              <w:r w:rsidRPr="00AC3423" w:rsidDel="001504F2">
                <w:rPr>
                  <w:sz w:val="20"/>
                </w:rPr>
                <w:delText>IETF (ccamp)</w:delText>
              </w:r>
            </w:del>
          </w:p>
        </w:tc>
        <w:tc>
          <w:tcPr>
            <w:tcW w:w="1985" w:type="dxa"/>
          </w:tcPr>
          <w:p w:rsidR="00880DBE" w:rsidRPr="00BA0005" w:rsidRDefault="00880DBE" w:rsidP="006F298E">
            <w:pPr>
              <w:rPr>
                <w:sz w:val="20"/>
                <w:lang w:eastAsia="ja-JP"/>
              </w:rPr>
            </w:pPr>
            <w:ins w:id="1115" w:author="Yoshinori Koike" w:date="2011-02-22T15:04:00Z">
              <w:r>
                <w:rPr>
                  <w:rFonts w:hint="eastAsia"/>
                  <w:sz w:val="20"/>
                  <w:lang w:eastAsia="ja-JP"/>
                </w:rPr>
                <w:t>RFC5960</w:t>
              </w:r>
            </w:ins>
            <w:del w:id="1116" w:author="Yoshinori Koike" w:date="2011-02-22T15:04:00Z">
              <w:r w:rsidRPr="008271A1" w:rsidDel="001504F2">
                <w:rPr>
                  <w:sz w:val="20"/>
                  <w:lang w:val="en-US"/>
                </w:rPr>
                <w:delText>draft-ietf-ccamp-oam-configuration-fwk-03</w:delText>
              </w:r>
            </w:del>
          </w:p>
        </w:tc>
        <w:tc>
          <w:tcPr>
            <w:tcW w:w="4590" w:type="dxa"/>
          </w:tcPr>
          <w:p w:rsidR="00880DBE" w:rsidRPr="00BA0005" w:rsidRDefault="00880DBE" w:rsidP="006F298E">
            <w:pPr>
              <w:rPr>
                <w:sz w:val="20"/>
                <w:lang w:eastAsia="ja-JP"/>
              </w:rPr>
            </w:pPr>
            <w:ins w:id="1117" w:author="Yoshinori Koike" w:date="2011-02-22T15:04:00Z">
              <w:r w:rsidRPr="006F7F0D">
                <w:rPr>
                  <w:sz w:val="20"/>
                </w:rPr>
                <w:t>MPLS Transport Profile Data Plane Architecture</w:t>
              </w:r>
            </w:ins>
            <w:del w:id="1118" w:author="Yoshinori Koike" w:date="2011-02-22T15:04:00Z">
              <w:r w:rsidRPr="008271A1" w:rsidDel="001504F2">
                <w:rPr>
                  <w:sz w:val="20"/>
                  <w:lang w:val="en-US"/>
                </w:rPr>
                <w:delText>OAM Configuration Framework and Requirements for GMPLS RSVP-TE</w:delText>
              </w:r>
            </w:del>
          </w:p>
        </w:tc>
        <w:tc>
          <w:tcPr>
            <w:tcW w:w="1260" w:type="dxa"/>
          </w:tcPr>
          <w:p w:rsidR="00880DBE" w:rsidRDefault="00880DBE" w:rsidP="006F298E">
            <w:pPr>
              <w:rPr>
                <w:sz w:val="20"/>
                <w:lang w:eastAsia="ja-JP"/>
              </w:rPr>
            </w:pPr>
            <w:ins w:id="1119" w:author="Yoshinori Koike" w:date="2011-02-22T15:04:00Z">
              <w:r>
                <w:rPr>
                  <w:rFonts w:hint="eastAsia"/>
                  <w:sz w:val="20"/>
                  <w:lang w:eastAsia="ja-JP"/>
                </w:rPr>
                <w:t>08/2010</w:t>
              </w:r>
            </w:ins>
            <w:del w:id="1120" w:author="Yoshinori Koike" w:date="2011-02-22T15:04:00Z">
              <w:r w:rsidDel="001504F2">
                <w:rPr>
                  <w:rFonts w:hint="eastAsia"/>
                  <w:sz w:val="20"/>
                  <w:lang w:eastAsia="ja-JP"/>
                </w:rPr>
                <w:delText>01/2010</w:delText>
              </w:r>
            </w:del>
          </w:p>
        </w:tc>
      </w:tr>
      <w:tr w:rsidR="00880DBE" w:rsidRPr="00AC3423" w:rsidTr="006F298E">
        <w:trPr>
          <w:cantSplit/>
          <w:jc w:val="center"/>
        </w:trPr>
        <w:tc>
          <w:tcPr>
            <w:tcW w:w="1604" w:type="dxa"/>
          </w:tcPr>
          <w:p w:rsidR="00880DBE" w:rsidRPr="00BA0005" w:rsidRDefault="00880DBE" w:rsidP="006F298E">
            <w:pPr>
              <w:rPr>
                <w:sz w:val="20"/>
                <w:lang w:eastAsia="ja-JP"/>
              </w:rPr>
            </w:pPr>
            <w:ins w:id="1121" w:author="Yoshinori Koike" w:date="2011-02-22T15:04:00Z">
              <w:r w:rsidRPr="00BA0005">
                <w:rPr>
                  <w:sz w:val="20"/>
                  <w:lang w:eastAsia="ja-JP"/>
                </w:rPr>
                <w:t xml:space="preserve">IETF </w:t>
              </w:r>
              <w:r>
                <w:rPr>
                  <w:rFonts w:hint="eastAsia"/>
                  <w:sz w:val="20"/>
                  <w:lang w:eastAsia="ja-JP"/>
                </w:rPr>
                <w:t>(mpls)</w:t>
              </w:r>
            </w:ins>
            <w:del w:id="1122" w:author="Yoshinori Koike" w:date="2011-02-22T15:04:00Z">
              <w:r w:rsidDel="001504F2">
                <w:rPr>
                  <w:rFonts w:hint="eastAsia"/>
                  <w:sz w:val="20"/>
                  <w:lang w:eastAsia="ja-JP"/>
                </w:rPr>
                <w:delText>IETF(opsawg)</w:delText>
              </w:r>
            </w:del>
          </w:p>
        </w:tc>
        <w:tc>
          <w:tcPr>
            <w:tcW w:w="1985" w:type="dxa"/>
          </w:tcPr>
          <w:p w:rsidR="00880DBE" w:rsidRPr="00BA0005" w:rsidRDefault="00880DBE" w:rsidP="00880DBE">
            <w:pPr>
              <w:rPr>
                <w:sz w:val="20"/>
                <w:lang w:eastAsia="ja-JP"/>
              </w:rPr>
            </w:pPr>
            <w:ins w:id="1123" w:author="Yoshinori Koike" w:date="2011-02-22T15:04:00Z">
              <w:r w:rsidRPr="006F7F0D">
                <w:rPr>
                  <w:bCs/>
                  <w:sz w:val="20"/>
                </w:rPr>
                <w:t>draft-ietf-mpls-tp-identifiers-0</w:t>
              </w:r>
              <w:r>
                <w:rPr>
                  <w:rFonts w:hint="eastAsia"/>
                  <w:bCs/>
                  <w:sz w:val="20"/>
                  <w:lang w:eastAsia="ja-JP"/>
                </w:rPr>
                <w:t>3</w:t>
              </w:r>
            </w:ins>
            <w:del w:id="1124" w:author="Yoshinori Koike" w:date="2011-02-22T15:04:00Z">
              <w:r w:rsidRPr="008271A1" w:rsidDel="001504F2">
                <w:rPr>
                  <w:sz w:val="20"/>
                  <w:lang w:val="en-US"/>
                </w:rPr>
                <w:delText>draft-ietf-opsawg-mpls-tp-oam-def-0</w:delText>
              </w:r>
            </w:del>
            <w:del w:id="1125" w:author="Yoshinori Koike" w:date="2011-02-22T14:58:00Z">
              <w:r w:rsidRPr="008271A1" w:rsidDel="00880DBE">
                <w:rPr>
                  <w:sz w:val="20"/>
                  <w:lang w:val="en-US"/>
                </w:rPr>
                <w:delText>5</w:delText>
              </w:r>
            </w:del>
            <w:del w:id="1126" w:author="Yoshinori Koike" w:date="2011-02-22T15:04:00Z">
              <w:r w:rsidRPr="008271A1" w:rsidDel="001504F2">
                <w:rPr>
                  <w:sz w:val="20"/>
                  <w:lang w:val="en-US"/>
                </w:rPr>
                <w:delText>.txt</w:delText>
              </w:r>
            </w:del>
          </w:p>
        </w:tc>
        <w:tc>
          <w:tcPr>
            <w:tcW w:w="4590" w:type="dxa"/>
          </w:tcPr>
          <w:p w:rsidR="00880DBE" w:rsidRPr="00BA0005" w:rsidRDefault="00880DBE" w:rsidP="006F298E">
            <w:pPr>
              <w:rPr>
                <w:sz w:val="20"/>
                <w:lang w:eastAsia="ja-JP"/>
              </w:rPr>
            </w:pPr>
            <w:ins w:id="1127" w:author="Yoshinori Koike" w:date="2011-02-22T15:04:00Z">
              <w:r w:rsidRPr="006F7F0D">
                <w:rPr>
                  <w:sz w:val="20"/>
                </w:rPr>
                <w:t>MPLS-TP Identifiers</w:t>
              </w:r>
            </w:ins>
            <w:del w:id="1128" w:author="Yoshinori Koike" w:date="2011-02-22T15:04:00Z">
              <w:r w:rsidRPr="008271A1" w:rsidDel="001504F2">
                <w:rPr>
                  <w:sz w:val="20"/>
                  <w:lang w:val="en-US"/>
                </w:rPr>
                <w:delText>"The OAM Acronym Soup"</w:delText>
              </w:r>
            </w:del>
          </w:p>
        </w:tc>
        <w:tc>
          <w:tcPr>
            <w:tcW w:w="1260" w:type="dxa"/>
          </w:tcPr>
          <w:p w:rsidR="00880DBE" w:rsidRDefault="00880DBE" w:rsidP="006F298E">
            <w:pPr>
              <w:rPr>
                <w:sz w:val="20"/>
                <w:lang w:eastAsia="ja-JP"/>
              </w:rPr>
            </w:pPr>
            <w:ins w:id="1129" w:author="Yoshinori Koike" w:date="2011-02-22T15:04:00Z">
              <w:r>
                <w:rPr>
                  <w:rFonts w:hint="eastAsia"/>
                  <w:sz w:val="20"/>
                  <w:lang w:eastAsia="ja-JP"/>
                </w:rPr>
                <w:t>10/2010</w:t>
              </w:r>
            </w:ins>
            <w:del w:id="1130" w:author="Yoshinori Koike" w:date="2011-02-22T15:04:00Z">
              <w:r w:rsidDel="001504F2">
                <w:rPr>
                  <w:rFonts w:hint="eastAsia"/>
                  <w:sz w:val="20"/>
                  <w:lang w:eastAsia="ja-JP"/>
                </w:rPr>
                <w:delText>05/2010</w:delText>
              </w:r>
            </w:del>
          </w:p>
        </w:tc>
      </w:tr>
    </w:tbl>
    <w:p w:rsidR="009A1DE8" w:rsidRPr="00AA44C5" w:rsidRDefault="009A1DE8" w:rsidP="009A1DE8">
      <w:pPr>
        <w:rPr>
          <w:lang w:eastAsia="ja-JP"/>
        </w:rPr>
      </w:pPr>
    </w:p>
    <w:p w:rsidR="009A1DE8" w:rsidRDefault="009A1DE8" w:rsidP="009A1DE8">
      <w:pPr>
        <w:pStyle w:val="Heading2"/>
        <w:rPr>
          <w:lang w:eastAsia="ja-JP"/>
        </w:rPr>
      </w:pPr>
      <w:r>
        <w:rPr>
          <w:rFonts w:hint="eastAsia"/>
          <w:lang w:eastAsia="ja-JP"/>
        </w:rPr>
        <w:lastRenderedPageBreak/>
        <w:t>7.6</w:t>
      </w:r>
      <w:r>
        <w:rPr>
          <w:rFonts w:hint="eastAsia"/>
          <w:lang w:eastAsia="ja-JP"/>
        </w:rPr>
        <w:tab/>
        <w:t>Standards on the NGN</w:t>
      </w:r>
    </w:p>
    <w:p w:rsidR="009A1DE8" w:rsidRDefault="009A1DE8" w:rsidP="009A1DE8">
      <w:pPr>
        <w:rPr>
          <w:lang w:eastAsia="ja-JP"/>
        </w:rPr>
      </w:pPr>
      <w:r>
        <w:t xml:space="preserve">The following table lists ITU-T Recommendations specifically related to the </w:t>
      </w:r>
      <w:r>
        <w:rPr>
          <w:rFonts w:hint="eastAsia"/>
          <w:lang w:eastAsia="ja-JP"/>
        </w:rPr>
        <w:t>NGN</w:t>
      </w:r>
      <w:r>
        <w:t xml:space="preserve">. ITU-T Study Group 13 also maintains an NGN project management tool at URL </w:t>
      </w:r>
      <w:hyperlink r:id="rId33" w:history="1">
        <w:r w:rsidRPr="00CA3191">
          <w:rPr>
            <w:rStyle w:val="Hyperlink"/>
            <w:sz w:val="24"/>
          </w:rPr>
          <w:t>http://www.itu.int/ngnproject/</w:t>
        </w:r>
      </w:hyperlink>
      <w:r>
        <w:t xml:space="preserve"> that contains the status of all items related to the NGN.</w:t>
      </w:r>
    </w:p>
    <w:p w:rsidR="009A1DE8" w:rsidRDefault="009A1DE8" w:rsidP="009A1DE8">
      <w:pPr>
        <w:pStyle w:val="TableNotitle"/>
        <w:rPr>
          <w:lang w:eastAsia="ja-JP"/>
        </w:rPr>
      </w:pPr>
      <w:r>
        <w:rPr>
          <w:rFonts w:hint="eastAsia"/>
          <w:lang w:eastAsia="ja-JP"/>
        </w:rPr>
        <w:t>Table 7-</w:t>
      </w:r>
      <w:r>
        <w:rPr>
          <w:lang w:eastAsia="ja-JP"/>
        </w:rPr>
        <w:t>9</w:t>
      </w:r>
      <w:r>
        <w:rPr>
          <w:rFonts w:hint="eastAsia"/>
          <w:lang w:eastAsia="ja-JP"/>
        </w:rPr>
        <w:t xml:space="preserve">  NGN related Recommendations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1463"/>
        <w:gridCol w:w="1134"/>
        <w:gridCol w:w="5466"/>
        <w:gridCol w:w="1376"/>
      </w:tblGrid>
      <w:tr w:rsidR="009A1DE8" w:rsidRPr="00AC3423" w:rsidTr="006F298E">
        <w:trPr>
          <w:cantSplit/>
          <w:tblHeader/>
          <w:jc w:val="center"/>
        </w:trPr>
        <w:tc>
          <w:tcPr>
            <w:tcW w:w="1463" w:type="dxa"/>
          </w:tcPr>
          <w:p w:rsidR="009A1DE8" w:rsidRPr="00AC3423" w:rsidRDefault="009A1DE8" w:rsidP="006F298E">
            <w:pPr>
              <w:rPr>
                <w:b/>
                <w:sz w:val="20"/>
              </w:rPr>
            </w:pPr>
            <w:r w:rsidRPr="00AC3423">
              <w:rPr>
                <w:b/>
                <w:sz w:val="20"/>
              </w:rPr>
              <w:t>Organisation (Subgroup responsible)</w:t>
            </w:r>
          </w:p>
        </w:tc>
        <w:tc>
          <w:tcPr>
            <w:tcW w:w="1134" w:type="dxa"/>
          </w:tcPr>
          <w:p w:rsidR="009A1DE8" w:rsidRPr="00AC3423" w:rsidRDefault="009A1DE8" w:rsidP="006F298E">
            <w:pPr>
              <w:rPr>
                <w:b/>
                <w:sz w:val="20"/>
              </w:rPr>
            </w:pPr>
            <w:r w:rsidRPr="00AC3423">
              <w:rPr>
                <w:b/>
                <w:sz w:val="20"/>
              </w:rPr>
              <w:t>Number</w:t>
            </w:r>
          </w:p>
        </w:tc>
        <w:tc>
          <w:tcPr>
            <w:tcW w:w="5466" w:type="dxa"/>
          </w:tcPr>
          <w:p w:rsidR="009A1DE8" w:rsidRPr="00AC3423" w:rsidRDefault="009A1DE8" w:rsidP="006F298E">
            <w:pPr>
              <w:rPr>
                <w:b/>
                <w:sz w:val="20"/>
              </w:rPr>
            </w:pPr>
            <w:r w:rsidRPr="00AC3423">
              <w:rPr>
                <w:b/>
                <w:sz w:val="20"/>
              </w:rPr>
              <w:t>Title</w:t>
            </w:r>
          </w:p>
        </w:tc>
        <w:tc>
          <w:tcPr>
            <w:tcW w:w="1376" w:type="dxa"/>
          </w:tcPr>
          <w:p w:rsidR="009A1DE8" w:rsidRPr="00AC3423" w:rsidRDefault="009A1DE8" w:rsidP="006F298E">
            <w:pPr>
              <w:rPr>
                <w:b/>
                <w:sz w:val="20"/>
              </w:rPr>
            </w:pPr>
            <w:r w:rsidRPr="00AC3423">
              <w:rPr>
                <w:b/>
                <w:sz w:val="20"/>
              </w:rPr>
              <w:t>Public</w:t>
            </w:r>
            <w:r>
              <w:rPr>
                <w:b/>
                <w:sz w:val="20"/>
              </w:rPr>
              <w:t>ation</w:t>
            </w:r>
            <w:r w:rsidRPr="00AC3423">
              <w:rPr>
                <w:b/>
                <w:sz w:val="20"/>
              </w:rPr>
              <w:t xml:space="preserve"> Date</w:t>
            </w:r>
          </w:p>
        </w:tc>
      </w:tr>
      <w:tr w:rsidR="009A1DE8" w:rsidRPr="00AC3423" w:rsidTr="006F298E">
        <w:trPr>
          <w:cantSplit/>
          <w:jc w:val="center"/>
        </w:trPr>
        <w:tc>
          <w:tcPr>
            <w:tcW w:w="1463" w:type="dxa"/>
          </w:tcPr>
          <w:p w:rsidR="009A1DE8" w:rsidRPr="00AC3423" w:rsidRDefault="009A1DE8" w:rsidP="006F298E">
            <w:pPr>
              <w:rPr>
                <w:sz w:val="20"/>
                <w:lang w:eastAsia="ja-JP"/>
              </w:rPr>
            </w:pPr>
            <w:r>
              <w:rPr>
                <w:sz w:val="20"/>
                <w:lang w:eastAsia="ja-JP"/>
              </w:rPr>
              <w:t>SG3</w:t>
            </w:r>
          </w:p>
        </w:tc>
        <w:tc>
          <w:tcPr>
            <w:tcW w:w="1134" w:type="dxa"/>
          </w:tcPr>
          <w:p w:rsidR="009A1DE8" w:rsidRPr="00AC3423" w:rsidRDefault="009A1DE8" w:rsidP="006F298E">
            <w:pPr>
              <w:rPr>
                <w:sz w:val="20"/>
                <w:lang w:eastAsia="ja-JP"/>
              </w:rPr>
            </w:pPr>
            <w:r>
              <w:rPr>
                <w:sz w:val="20"/>
                <w:lang w:eastAsia="ja-JP"/>
              </w:rPr>
              <w:t>D.271</w:t>
            </w:r>
          </w:p>
        </w:tc>
        <w:tc>
          <w:tcPr>
            <w:tcW w:w="5466" w:type="dxa"/>
          </w:tcPr>
          <w:p w:rsidR="009A1DE8" w:rsidRPr="00AC3423" w:rsidRDefault="009A1DE8" w:rsidP="006F298E">
            <w:pPr>
              <w:rPr>
                <w:sz w:val="20"/>
                <w:lang w:eastAsia="ja-JP"/>
              </w:rPr>
            </w:pPr>
            <w:r w:rsidRPr="005D312F">
              <w:rPr>
                <w:sz w:val="20"/>
                <w:lang w:eastAsia="ja-JP"/>
              </w:rPr>
              <w:t xml:space="preserve">Charging and accounting principles for NGN  </w:t>
            </w:r>
          </w:p>
        </w:tc>
        <w:tc>
          <w:tcPr>
            <w:tcW w:w="1376" w:type="dxa"/>
          </w:tcPr>
          <w:p w:rsidR="009A1DE8" w:rsidRPr="00AC3423" w:rsidRDefault="009A1DE8" w:rsidP="006F298E">
            <w:pPr>
              <w:rPr>
                <w:sz w:val="20"/>
                <w:lang w:eastAsia="ja-JP"/>
              </w:rPr>
            </w:pPr>
            <w:r>
              <w:rPr>
                <w:sz w:val="20"/>
                <w:lang w:eastAsia="ja-JP"/>
              </w:rPr>
              <w:t>04/2008</w:t>
            </w:r>
          </w:p>
        </w:tc>
      </w:tr>
      <w:tr w:rsidR="009A1DE8" w:rsidRPr="00AC3423" w:rsidTr="006F298E">
        <w:trPr>
          <w:cantSplit/>
          <w:jc w:val="center"/>
        </w:trPr>
        <w:tc>
          <w:tcPr>
            <w:tcW w:w="1463" w:type="dxa"/>
          </w:tcPr>
          <w:p w:rsidR="009A1DE8" w:rsidRPr="00AC3423" w:rsidRDefault="009A1DE8" w:rsidP="006F298E">
            <w:pPr>
              <w:rPr>
                <w:sz w:val="20"/>
                <w:lang w:eastAsia="ja-JP"/>
              </w:rPr>
            </w:pPr>
            <w:r w:rsidRPr="00AC3423">
              <w:rPr>
                <w:sz w:val="20"/>
                <w:lang w:eastAsia="ja-JP"/>
              </w:rPr>
              <w:t>SG13</w:t>
            </w:r>
          </w:p>
        </w:tc>
        <w:tc>
          <w:tcPr>
            <w:tcW w:w="1134" w:type="dxa"/>
          </w:tcPr>
          <w:p w:rsidR="009A1DE8" w:rsidRPr="00AC3423" w:rsidRDefault="009A1DE8" w:rsidP="006F298E">
            <w:pPr>
              <w:rPr>
                <w:sz w:val="20"/>
              </w:rPr>
            </w:pPr>
            <w:r w:rsidRPr="00AC3423">
              <w:rPr>
                <w:sz w:val="20"/>
                <w:lang w:eastAsia="ja-JP"/>
              </w:rPr>
              <w:t>Y.2001</w:t>
            </w:r>
          </w:p>
        </w:tc>
        <w:tc>
          <w:tcPr>
            <w:tcW w:w="5466" w:type="dxa"/>
          </w:tcPr>
          <w:p w:rsidR="009A1DE8" w:rsidRPr="00AC3423" w:rsidRDefault="009A1DE8" w:rsidP="006F298E">
            <w:pPr>
              <w:rPr>
                <w:sz w:val="20"/>
              </w:rPr>
            </w:pPr>
            <w:r w:rsidRPr="00AC3423">
              <w:rPr>
                <w:sz w:val="20"/>
                <w:lang w:eastAsia="ja-JP"/>
              </w:rPr>
              <w:t>General overview of NGN</w:t>
            </w:r>
          </w:p>
        </w:tc>
        <w:tc>
          <w:tcPr>
            <w:tcW w:w="1376" w:type="dxa"/>
          </w:tcPr>
          <w:p w:rsidR="009A1DE8" w:rsidRPr="00AC3423" w:rsidRDefault="009A1DE8" w:rsidP="006F298E">
            <w:pPr>
              <w:rPr>
                <w:sz w:val="20"/>
                <w:lang w:eastAsia="ja-JP"/>
              </w:rPr>
            </w:pPr>
            <w:r w:rsidRPr="00AC3423">
              <w:rPr>
                <w:sz w:val="20"/>
                <w:lang w:eastAsia="ja-JP"/>
              </w:rPr>
              <w:t>12/2004</w:t>
            </w:r>
          </w:p>
        </w:tc>
      </w:tr>
      <w:tr w:rsidR="009A1DE8" w:rsidRPr="00AC3423" w:rsidTr="006F298E">
        <w:trPr>
          <w:cantSplit/>
          <w:jc w:val="center"/>
        </w:trPr>
        <w:tc>
          <w:tcPr>
            <w:tcW w:w="1463" w:type="dxa"/>
          </w:tcPr>
          <w:p w:rsidR="009A1DE8" w:rsidRPr="00AC3423" w:rsidRDefault="009A1DE8" w:rsidP="006F298E">
            <w:pPr>
              <w:rPr>
                <w:sz w:val="20"/>
                <w:lang w:eastAsia="ja-JP"/>
              </w:rPr>
            </w:pPr>
            <w:r>
              <w:rPr>
                <w:sz w:val="20"/>
                <w:lang w:eastAsia="ja-JP"/>
              </w:rPr>
              <w:t>SG13</w:t>
            </w:r>
          </w:p>
        </w:tc>
        <w:tc>
          <w:tcPr>
            <w:tcW w:w="1134" w:type="dxa"/>
          </w:tcPr>
          <w:p w:rsidR="009A1DE8" w:rsidRPr="00AC3423" w:rsidRDefault="009A1DE8" w:rsidP="006F298E">
            <w:pPr>
              <w:rPr>
                <w:sz w:val="20"/>
                <w:lang w:eastAsia="ja-JP"/>
              </w:rPr>
            </w:pPr>
            <w:r>
              <w:rPr>
                <w:sz w:val="20"/>
                <w:lang w:eastAsia="ja-JP"/>
              </w:rPr>
              <w:t>Y.2006</w:t>
            </w:r>
          </w:p>
        </w:tc>
        <w:tc>
          <w:tcPr>
            <w:tcW w:w="5466" w:type="dxa"/>
          </w:tcPr>
          <w:p w:rsidR="009A1DE8" w:rsidRPr="00AC3423" w:rsidRDefault="009A1DE8" w:rsidP="006F298E">
            <w:pPr>
              <w:rPr>
                <w:sz w:val="20"/>
                <w:lang w:eastAsia="ja-JP"/>
              </w:rPr>
            </w:pPr>
            <w:r w:rsidRPr="009B12B9">
              <w:rPr>
                <w:sz w:val="20"/>
                <w:lang w:eastAsia="ja-JP"/>
              </w:rPr>
              <w:t xml:space="preserve">Description of capability set 1 of NGN release 1  </w:t>
            </w:r>
          </w:p>
        </w:tc>
        <w:tc>
          <w:tcPr>
            <w:tcW w:w="1376" w:type="dxa"/>
          </w:tcPr>
          <w:p w:rsidR="009A1DE8" w:rsidRPr="00AC3423" w:rsidRDefault="009A1DE8" w:rsidP="006F298E">
            <w:pPr>
              <w:rPr>
                <w:sz w:val="20"/>
                <w:lang w:eastAsia="ja-JP"/>
              </w:rPr>
            </w:pPr>
            <w:r>
              <w:rPr>
                <w:sz w:val="20"/>
                <w:lang w:eastAsia="ja-JP"/>
              </w:rPr>
              <w:t>02/2008</w:t>
            </w:r>
          </w:p>
        </w:tc>
      </w:tr>
      <w:tr w:rsidR="009A1DE8" w:rsidRPr="00AC3423" w:rsidTr="006F298E">
        <w:trPr>
          <w:cantSplit/>
          <w:jc w:val="center"/>
        </w:trPr>
        <w:tc>
          <w:tcPr>
            <w:tcW w:w="1463" w:type="dxa"/>
          </w:tcPr>
          <w:p w:rsidR="009A1DE8" w:rsidRPr="00AC3423" w:rsidRDefault="009A1DE8" w:rsidP="006F298E">
            <w:pPr>
              <w:rPr>
                <w:sz w:val="20"/>
                <w:lang w:eastAsia="ja-JP"/>
              </w:rPr>
            </w:pPr>
            <w:r w:rsidRPr="00AC3423">
              <w:rPr>
                <w:sz w:val="20"/>
                <w:lang w:eastAsia="ja-JP"/>
              </w:rPr>
              <w:t>SG13</w:t>
            </w:r>
          </w:p>
        </w:tc>
        <w:tc>
          <w:tcPr>
            <w:tcW w:w="1134" w:type="dxa"/>
          </w:tcPr>
          <w:p w:rsidR="009A1DE8" w:rsidRPr="00AC3423" w:rsidRDefault="009A1DE8" w:rsidP="006F298E">
            <w:pPr>
              <w:rPr>
                <w:sz w:val="20"/>
                <w:lang w:eastAsia="ja-JP"/>
              </w:rPr>
            </w:pPr>
            <w:r w:rsidRPr="00AC3423">
              <w:rPr>
                <w:sz w:val="20"/>
                <w:lang w:eastAsia="ja-JP"/>
              </w:rPr>
              <w:t>Y.2011</w:t>
            </w:r>
          </w:p>
        </w:tc>
        <w:tc>
          <w:tcPr>
            <w:tcW w:w="5466" w:type="dxa"/>
          </w:tcPr>
          <w:p w:rsidR="009A1DE8" w:rsidRPr="00AC3423" w:rsidRDefault="009A1DE8" w:rsidP="006F298E">
            <w:pPr>
              <w:rPr>
                <w:sz w:val="20"/>
                <w:lang w:eastAsia="ja-JP"/>
              </w:rPr>
            </w:pPr>
            <w:r w:rsidRPr="00AC3423">
              <w:rPr>
                <w:sz w:val="20"/>
                <w:lang w:eastAsia="ja-JP"/>
              </w:rPr>
              <w:t>General principles and general reference model for next generation networks</w:t>
            </w:r>
          </w:p>
        </w:tc>
        <w:tc>
          <w:tcPr>
            <w:tcW w:w="1376" w:type="dxa"/>
          </w:tcPr>
          <w:p w:rsidR="009A1DE8" w:rsidRPr="00AC3423" w:rsidRDefault="009A1DE8" w:rsidP="006F298E">
            <w:pPr>
              <w:rPr>
                <w:sz w:val="20"/>
                <w:lang w:eastAsia="ja-JP"/>
              </w:rPr>
            </w:pPr>
            <w:r w:rsidRPr="00AC3423">
              <w:rPr>
                <w:sz w:val="20"/>
                <w:lang w:eastAsia="ja-JP"/>
              </w:rPr>
              <w:t>10/2004</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Y.2012</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Functional requirements and architecture of the NGN</w:t>
            </w:r>
            <w:r>
              <w:rPr>
                <w:sz w:val="20"/>
                <w:lang w:eastAsia="ja-JP"/>
              </w:rPr>
              <w:t xml:space="preserve"> release 1</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09/2006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Y.201</w:t>
            </w:r>
            <w:r>
              <w:rPr>
                <w:rFonts w:hint="eastAsia"/>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7C25BF">
              <w:rPr>
                <w:sz w:val="20"/>
                <w:lang w:eastAsia="ja-JP"/>
              </w:rPr>
              <w:t xml:space="preserve">Converged services framework functional </w:t>
            </w:r>
            <w:r>
              <w:rPr>
                <w:sz w:val="20"/>
                <w:lang w:eastAsia="ja-JP"/>
              </w:rPr>
              <w:t>requirements and architecture</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12/2006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Y.201</w:t>
            </w:r>
            <w:r>
              <w:rPr>
                <w:sz w:val="20"/>
                <w:lang w:eastAsia="ja-JP"/>
              </w:rPr>
              <w:t>4</w:t>
            </w:r>
          </w:p>
        </w:tc>
        <w:tc>
          <w:tcPr>
            <w:tcW w:w="5466" w:type="dxa"/>
            <w:tcBorders>
              <w:top w:val="single" w:sz="6" w:space="0" w:color="000000"/>
              <w:left w:val="single" w:sz="6" w:space="0" w:color="000000"/>
              <w:bottom w:val="single" w:sz="6" w:space="0" w:color="000000"/>
              <w:right w:val="single" w:sz="6" w:space="0" w:color="000000"/>
            </w:tcBorders>
          </w:tcPr>
          <w:p w:rsidR="009A1DE8" w:rsidRPr="007C25BF" w:rsidRDefault="009A1DE8" w:rsidP="006F298E">
            <w:pPr>
              <w:rPr>
                <w:sz w:val="20"/>
                <w:lang w:eastAsia="ja-JP"/>
              </w:rPr>
            </w:pPr>
            <w:r w:rsidRPr="009B12B9">
              <w:rPr>
                <w:sz w:val="20"/>
                <w:lang w:eastAsia="ja-JP"/>
              </w:rPr>
              <w:t xml:space="preserve">Network attachment control functions in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05/2008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Y.201</w:t>
            </w:r>
            <w:r>
              <w:rPr>
                <w:sz w:val="20"/>
                <w:lang w:eastAsia="ja-JP"/>
              </w:rPr>
              <w:t>5</w:t>
            </w:r>
          </w:p>
        </w:tc>
        <w:tc>
          <w:tcPr>
            <w:tcW w:w="5466" w:type="dxa"/>
            <w:tcBorders>
              <w:top w:val="single" w:sz="6" w:space="0" w:color="000000"/>
              <w:left w:val="single" w:sz="6" w:space="0" w:color="000000"/>
              <w:bottom w:val="single" w:sz="6" w:space="0" w:color="000000"/>
              <w:right w:val="single" w:sz="6" w:space="0" w:color="000000"/>
            </w:tcBorders>
          </w:tcPr>
          <w:p w:rsidR="009A1DE8" w:rsidRPr="009B12B9" w:rsidRDefault="009A1DE8" w:rsidP="006F298E">
            <w:pPr>
              <w:rPr>
                <w:sz w:val="20"/>
                <w:lang w:eastAsia="ja-JP"/>
              </w:rPr>
            </w:pPr>
            <w:r w:rsidRPr="009B12B9">
              <w:rPr>
                <w:sz w:val="20"/>
                <w:lang w:eastAsia="ja-JP"/>
              </w:rPr>
              <w:t xml:space="preserve">General requirements for ID/locator separation in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01/2009</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Y.201</w:t>
            </w:r>
            <w:r>
              <w:rPr>
                <w:sz w:val="20"/>
                <w:lang w:eastAsia="ja-JP"/>
              </w:rPr>
              <w:t>6</w:t>
            </w:r>
          </w:p>
        </w:tc>
        <w:tc>
          <w:tcPr>
            <w:tcW w:w="5466" w:type="dxa"/>
            <w:tcBorders>
              <w:top w:val="single" w:sz="6" w:space="0" w:color="000000"/>
              <w:left w:val="single" w:sz="6" w:space="0" w:color="000000"/>
              <w:bottom w:val="single" w:sz="6" w:space="0" w:color="000000"/>
              <w:right w:val="single" w:sz="6" w:space="0" w:color="000000"/>
            </w:tcBorders>
          </w:tcPr>
          <w:p w:rsidR="009A1DE8" w:rsidRPr="009B12B9" w:rsidRDefault="009A1DE8" w:rsidP="006F298E">
            <w:pPr>
              <w:rPr>
                <w:sz w:val="20"/>
                <w:lang w:eastAsia="ja-JP"/>
              </w:rPr>
            </w:pPr>
            <w:r w:rsidRPr="009B12B9">
              <w:rPr>
                <w:sz w:val="20"/>
                <w:lang w:eastAsia="ja-JP"/>
              </w:rPr>
              <w:t xml:space="preserve">Functional requirements and architecture of the NGN for applications and services using tag-based identification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08/2009</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Y.2021</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IMS for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09/2006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Y.2031</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PSTN/ISDN emulation architecture</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09/2006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Y.2091</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Terms and definitions for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02/2008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Y.2111</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Resource and admission control functions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11/2008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Y.2112</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7C25BF">
              <w:rPr>
                <w:sz w:val="20"/>
                <w:lang w:eastAsia="ja-JP"/>
              </w:rPr>
              <w:t>A QoS control architecture for Ethernet-</w:t>
            </w:r>
            <w:r>
              <w:rPr>
                <w:sz w:val="20"/>
                <w:lang w:eastAsia="ja-JP"/>
              </w:rPr>
              <w:t>based IP access network</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06/2007</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Y.211</w:t>
            </w:r>
            <w:r>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9A1DE8" w:rsidRPr="007C25BF" w:rsidRDefault="009A1DE8" w:rsidP="006F298E">
            <w:pPr>
              <w:rPr>
                <w:sz w:val="20"/>
                <w:lang w:eastAsia="ja-JP"/>
              </w:rPr>
            </w:pPr>
            <w:r w:rsidRPr="009B12B9">
              <w:rPr>
                <w:sz w:val="20"/>
                <w:lang w:eastAsia="ja-JP"/>
              </w:rPr>
              <w:t xml:space="preserve">Ethernet QoS control for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01/2009</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Y.21</w:t>
            </w:r>
            <w:r>
              <w:rPr>
                <w:sz w:val="20"/>
                <w:lang w:eastAsia="ja-JP"/>
              </w:rPr>
              <w:t>21</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1F6773">
              <w:rPr>
                <w:sz w:val="20"/>
                <w:lang w:eastAsia="ja-JP"/>
              </w:rPr>
              <w:t xml:space="preserve">Requirements for the support of flow-state-aware transport technology in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01/2008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Y.21</w:t>
            </w:r>
            <w:r>
              <w:rPr>
                <w:sz w:val="20"/>
                <w:lang w:eastAsia="ja-JP"/>
              </w:rPr>
              <w:t>22</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1F6773">
              <w:rPr>
                <w:sz w:val="20"/>
                <w:lang w:eastAsia="ja-JP"/>
              </w:rPr>
              <w:t xml:space="preserve">Flow aggregate information exchange functions in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06/2009</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Y.2171</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Admission control priority levels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09/2006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Y.2172</w:t>
            </w:r>
          </w:p>
        </w:tc>
        <w:tc>
          <w:tcPr>
            <w:tcW w:w="5466" w:type="dxa"/>
            <w:tcBorders>
              <w:top w:val="single" w:sz="6" w:space="0" w:color="000000"/>
              <w:left w:val="single" w:sz="6" w:space="0" w:color="000000"/>
              <w:bottom w:val="single" w:sz="6" w:space="0" w:color="000000"/>
              <w:right w:val="single" w:sz="6" w:space="0" w:color="000000"/>
            </w:tcBorders>
          </w:tcPr>
          <w:p w:rsidR="009A1DE8" w:rsidRPr="007C25BF" w:rsidRDefault="009A1DE8" w:rsidP="006F298E">
            <w:pPr>
              <w:rPr>
                <w:sz w:val="20"/>
                <w:lang w:eastAsia="ja-JP"/>
              </w:rPr>
            </w:pPr>
            <w:r w:rsidRPr="007C25BF">
              <w:rPr>
                <w:sz w:val="20"/>
                <w:lang w:eastAsia="ja-JP"/>
              </w:rPr>
              <w:t>Service restoration priority level</w:t>
            </w:r>
            <w:r>
              <w:rPr>
                <w:sz w:val="20"/>
                <w:lang w:eastAsia="ja-JP"/>
              </w:rPr>
              <w:t>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06/2007</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Y.217</w:t>
            </w:r>
            <w:r>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9A1DE8" w:rsidRPr="007C25BF" w:rsidRDefault="009A1DE8" w:rsidP="006F298E">
            <w:pPr>
              <w:rPr>
                <w:sz w:val="20"/>
                <w:lang w:eastAsia="ja-JP"/>
              </w:rPr>
            </w:pPr>
            <w:r w:rsidRPr="001F6773">
              <w:rPr>
                <w:sz w:val="20"/>
                <w:lang w:eastAsia="ja-JP"/>
              </w:rPr>
              <w:t xml:space="preserve">Management of performance measurement for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09/2008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sidRPr="00084A22">
              <w:rPr>
                <w:rFonts w:hint="eastAsia"/>
                <w:sz w:val="20"/>
                <w:lang w:eastAsia="ja-JP"/>
              </w:rPr>
              <w:t>Y.2</w:t>
            </w:r>
            <w:r>
              <w:rPr>
                <w:sz w:val="20"/>
                <w:lang w:eastAsia="ja-JP"/>
              </w:rPr>
              <w:t>201</w:t>
            </w:r>
          </w:p>
        </w:tc>
        <w:tc>
          <w:tcPr>
            <w:tcW w:w="5466" w:type="dxa"/>
            <w:tcBorders>
              <w:top w:val="single" w:sz="6" w:space="0" w:color="000000"/>
              <w:left w:val="single" w:sz="6" w:space="0" w:color="000000"/>
              <w:bottom w:val="single" w:sz="6" w:space="0" w:color="000000"/>
              <w:right w:val="single" w:sz="6" w:space="0" w:color="000000"/>
            </w:tcBorders>
          </w:tcPr>
          <w:p w:rsidR="009A1DE8" w:rsidRPr="001F6773" w:rsidRDefault="009A1DE8" w:rsidP="006F298E">
            <w:pPr>
              <w:rPr>
                <w:sz w:val="20"/>
                <w:lang w:eastAsia="ja-JP"/>
              </w:rPr>
            </w:pPr>
            <w:r w:rsidRPr="00027981">
              <w:rPr>
                <w:sz w:val="20"/>
                <w:lang w:eastAsia="ja-JP"/>
              </w:rPr>
              <w:t xml:space="preserve">NGN release 1 requirements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04/2007</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084A22" w:rsidRDefault="009A1DE8" w:rsidP="006F298E">
            <w:pPr>
              <w:rPr>
                <w:sz w:val="20"/>
                <w:lang w:eastAsia="ja-JP"/>
              </w:rPr>
            </w:pPr>
            <w:r w:rsidRPr="00084A22">
              <w:rPr>
                <w:rFonts w:hint="eastAsia"/>
                <w:sz w:val="20"/>
                <w:lang w:eastAsia="ja-JP"/>
              </w:rPr>
              <w:t>Y.2</w:t>
            </w:r>
            <w:r>
              <w:rPr>
                <w:sz w:val="20"/>
                <w:lang w:eastAsia="ja-JP"/>
              </w:rPr>
              <w:t>205</w:t>
            </w:r>
          </w:p>
        </w:tc>
        <w:tc>
          <w:tcPr>
            <w:tcW w:w="5466" w:type="dxa"/>
            <w:tcBorders>
              <w:top w:val="single" w:sz="6" w:space="0" w:color="000000"/>
              <w:left w:val="single" w:sz="6" w:space="0" w:color="000000"/>
              <w:bottom w:val="single" w:sz="6" w:space="0" w:color="000000"/>
              <w:right w:val="single" w:sz="6" w:space="0" w:color="000000"/>
            </w:tcBorders>
          </w:tcPr>
          <w:p w:rsidR="009A1DE8" w:rsidRPr="00027981" w:rsidRDefault="009A1DE8" w:rsidP="006F298E">
            <w:pPr>
              <w:rPr>
                <w:sz w:val="20"/>
                <w:lang w:eastAsia="ja-JP"/>
              </w:rPr>
            </w:pPr>
            <w:r w:rsidRPr="00027981">
              <w:rPr>
                <w:sz w:val="20"/>
                <w:lang w:eastAsia="ja-JP"/>
              </w:rPr>
              <w:t xml:space="preserve">Next Generation Networks – Emergency telecommunications – Technical considerations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sidRPr="00084A22">
              <w:rPr>
                <w:rFonts w:hint="eastAsia"/>
                <w:sz w:val="20"/>
                <w:lang w:eastAsia="ja-JP"/>
              </w:rPr>
              <w:t>Y.2</w:t>
            </w:r>
            <w:r>
              <w:rPr>
                <w:sz w:val="20"/>
                <w:lang w:eastAsia="ja-JP"/>
              </w:rPr>
              <w:t>211</w:t>
            </w:r>
          </w:p>
        </w:tc>
        <w:tc>
          <w:tcPr>
            <w:tcW w:w="5466" w:type="dxa"/>
            <w:tcBorders>
              <w:top w:val="single" w:sz="6" w:space="0" w:color="000000"/>
              <w:left w:val="single" w:sz="6" w:space="0" w:color="000000"/>
              <w:bottom w:val="single" w:sz="6" w:space="0" w:color="000000"/>
              <w:right w:val="single" w:sz="6" w:space="0" w:color="000000"/>
            </w:tcBorders>
          </w:tcPr>
          <w:p w:rsidR="009A1DE8" w:rsidRPr="001F6773" w:rsidRDefault="009A1DE8" w:rsidP="006F298E">
            <w:pPr>
              <w:rPr>
                <w:sz w:val="20"/>
                <w:lang w:eastAsia="ja-JP"/>
              </w:rPr>
            </w:pPr>
            <w:r w:rsidRPr="00027981">
              <w:rPr>
                <w:sz w:val="20"/>
                <w:lang w:eastAsia="ja-JP"/>
              </w:rPr>
              <w:t xml:space="preserve">IMS-based real-time conversational multimedia services over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10/2007</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084A22" w:rsidRDefault="009A1DE8" w:rsidP="006F298E">
            <w:pPr>
              <w:rPr>
                <w:sz w:val="20"/>
                <w:lang w:eastAsia="ja-JP"/>
              </w:rPr>
            </w:pPr>
            <w:r w:rsidRPr="00084A22">
              <w:rPr>
                <w:rFonts w:hint="eastAsia"/>
                <w:sz w:val="20"/>
                <w:lang w:eastAsia="ja-JP"/>
              </w:rPr>
              <w:t>Y.2</w:t>
            </w:r>
            <w:r>
              <w:rPr>
                <w:sz w:val="20"/>
                <w:lang w:eastAsia="ja-JP"/>
              </w:rPr>
              <w:t>212</w:t>
            </w:r>
          </w:p>
        </w:tc>
        <w:tc>
          <w:tcPr>
            <w:tcW w:w="5466" w:type="dxa"/>
            <w:tcBorders>
              <w:top w:val="single" w:sz="6" w:space="0" w:color="000000"/>
              <w:left w:val="single" w:sz="6" w:space="0" w:color="000000"/>
              <w:bottom w:val="single" w:sz="6" w:space="0" w:color="000000"/>
              <w:right w:val="single" w:sz="6" w:space="0" w:color="000000"/>
            </w:tcBorders>
          </w:tcPr>
          <w:p w:rsidR="009A1DE8" w:rsidRPr="00027981" w:rsidRDefault="009A1DE8" w:rsidP="006F298E">
            <w:pPr>
              <w:rPr>
                <w:sz w:val="20"/>
                <w:lang w:eastAsia="ja-JP"/>
              </w:rPr>
            </w:pPr>
            <w:r w:rsidRPr="00027981">
              <w:rPr>
                <w:sz w:val="20"/>
                <w:lang w:eastAsia="ja-JP"/>
              </w:rPr>
              <w:t xml:space="preserve">Requirements of managed delivery services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02/2008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lastRenderedPageBreak/>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sidRPr="00084A22">
              <w:rPr>
                <w:rFonts w:hint="eastAsia"/>
                <w:sz w:val="20"/>
                <w:lang w:eastAsia="ja-JP"/>
              </w:rPr>
              <w:t>Y.2</w:t>
            </w:r>
            <w:r>
              <w:rPr>
                <w:sz w:val="20"/>
                <w:lang w:eastAsia="ja-JP"/>
              </w:rPr>
              <w:t>213</w:t>
            </w:r>
          </w:p>
        </w:tc>
        <w:tc>
          <w:tcPr>
            <w:tcW w:w="5466" w:type="dxa"/>
            <w:tcBorders>
              <w:top w:val="single" w:sz="6" w:space="0" w:color="000000"/>
              <w:left w:val="single" w:sz="6" w:space="0" w:color="000000"/>
              <w:bottom w:val="single" w:sz="6" w:space="0" w:color="000000"/>
              <w:right w:val="single" w:sz="6" w:space="0" w:color="000000"/>
            </w:tcBorders>
          </w:tcPr>
          <w:p w:rsidR="009A1DE8" w:rsidRPr="001F6773" w:rsidRDefault="009A1DE8" w:rsidP="006F298E">
            <w:pPr>
              <w:rPr>
                <w:sz w:val="20"/>
                <w:lang w:eastAsia="ja-JP"/>
              </w:rPr>
            </w:pPr>
            <w:r w:rsidRPr="00027981">
              <w:rPr>
                <w:sz w:val="20"/>
                <w:lang w:eastAsia="ja-JP"/>
              </w:rPr>
              <w:t xml:space="preserve">NGN service requirements and capabilities for network aspects of applications and services using tag-based identification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09/2008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sidRPr="00084A22">
              <w:rPr>
                <w:rFonts w:hint="eastAsia"/>
                <w:sz w:val="20"/>
                <w:lang w:eastAsia="ja-JP"/>
              </w:rPr>
              <w:t>Y.2</w:t>
            </w:r>
            <w:r>
              <w:rPr>
                <w:sz w:val="20"/>
                <w:lang w:eastAsia="ja-JP"/>
              </w:rPr>
              <w:t>215</w:t>
            </w:r>
          </w:p>
        </w:tc>
        <w:tc>
          <w:tcPr>
            <w:tcW w:w="5466" w:type="dxa"/>
            <w:tcBorders>
              <w:top w:val="single" w:sz="6" w:space="0" w:color="000000"/>
              <w:left w:val="single" w:sz="6" w:space="0" w:color="000000"/>
              <w:bottom w:val="single" w:sz="6" w:space="0" w:color="000000"/>
              <w:right w:val="single" w:sz="6" w:space="0" w:color="000000"/>
            </w:tcBorders>
          </w:tcPr>
          <w:p w:rsidR="009A1DE8" w:rsidRPr="001F6773" w:rsidRDefault="009A1DE8" w:rsidP="006F298E">
            <w:pPr>
              <w:rPr>
                <w:sz w:val="20"/>
                <w:lang w:eastAsia="ja-JP"/>
              </w:rPr>
            </w:pPr>
            <w:r w:rsidRPr="00027981">
              <w:rPr>
                <w:sz w:val="20"/>
                <w:lang w:eastAsia="ja-JP"/>
              </w:rPr>
              <w:t xml:space="preserve">Requirements and framework for the support of VPN services in NGN, including the mobile environment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06/2009</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sidRPr="00084A22">
              <w:rPr>
                <w:rFonts w:hint="eastAsia"/>
                <w:sz w:val="20"/>
                <w:lang w:eastAsia="ja-JP"/>
              </w:rPr>
              <w:t>Y.2</w:t>
            </w:r>
            <w:r>
              <w:rPr>
                <w:sz w:val="20"/>
                <w:lang w:eastAsia="ja-JP"/>
              </w:rPr>
              <w:t>232</w:t>
            </w:r>
          </w:p>
        </w:tc>
        <w:tc>
          <w:tcPr>
            <w:tcW w:w="5466" w:type="dxa"/>
            <w:tcBorders>
              <w:top w:val="single" w:sz="6" w:space="0" w:color="000000"/>
              <w:left w:val="single" w:sz="6" w:space="0" w:color="000000"/>
              <w:bottom w:val="single" w:sz="6" w:space="0" w:color="000000"/>
              <w:right w:val="single" w:sz="6" w:space="0" w:color="000000"/>
            </w:tcBorders>
          </w:tcPr>
          <w:p w:rsidR="009A1DE8" w:rsidRPr="001F6773" w:rsidRDefault="009A1DE8" w:rsidP="006F298E">
            <w:pPr>
              <w:rPr>
                <w:sz w:val="20"/>
                <w:lang w:eastAsia="ja-JP"/>
              </w:rPr>
            </w:pPr>
            <w:r w:rsidRPr="00027981">
              <w:rPr>
                <w:sz w:val="20"/>
                <w:lang w:eastAsia="ja-JP"/>
              </w:rPr>
              <w:t xml:space="preserve">NGN convergence service model and scenario using web services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01/2008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sidRPr="00084A22">
              <w:rPr>
                <w:rFonts w:hint="eastAsia"/>
                <w:sz w:val="20"/>
                <w:lang w:eastAsia="ja-JP"/>
              </w:rPr>
              <w:t>Y.2</w:t>
            </w:r>
            <w:r>
              <w:rPr>
                <w:sz w:val="20"/>
                <w:lang w:eastAsia="ja-JP"/>
              </w:rPr>
              <w:t>233</w:t>
            </w:r>
          </w:p>
        </w:tc>
        <w:tc>
          <w:tcPr>
            <w:tcW w:w="5466" w:type="dxa"/>
            <w:tcBorders>
              <w:top w:val="single" w:sz="6" w:space="0" w:color="000000"/>
              <w:left w:val="single" w:sz="6" w:space="0" w:color="000000"/>
              <w:bottom w:val="single" w:sz="6" w:space="0" w:color="000000"/>
              <w:right w:val="single" w:sz="6" w:space="0" w:color="000000"/>
            </w:tcBorders>
          </w:tcPr>
          <w:p w:rsidR="009A1DE8" w:rsidRPr="001F6773" w:rsidRDefault="009A1DE8" w:rsidP="006F298E">
            <w:pPr>
              <w:rPr>
                <w:sz w:val="20"/>
                <w:lang w:eastAsia="ja-JP"/>
              </w:rPr>
            </w:pPr>
            <w:r w:rsidRPr="00027981">
              <w:rPr>
                <w:sz w:val="20"/>
                <w:lang w:eastAsia="ja-JP"/>
              </w:rPr>
              <w:t xml:space="preserve">Requirements and framework allowing accounting and charging capabilities in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01/2008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sidRPr="00084A22">
              <w:rPr>
                <w:rFonts w:hint="eastAsia"/>
                <w:sz w:val="20"/>
                <w:lang w:eastAsia="ja-JP"/>
              </w:rPr>
              <w:t>Y.2</w:t>
            </w:r>
            <w:r>
              <w:rPr>
                <w:sz w:val="20"/>
                <w:lang w:eastAsia="ja-JP"/>
              </w:rPr>
              <w:t>234</w:t>
            </w:r>
          </w:p>
        </w:tc>
        <w:tc>
          <w:tcPr>
            <w:tcW w:w="5466" w:type="dxa"/>
            <w:tcBorders>
              <w:top w:val="single" w:sz="6" w:space="0" w:color="000000"/>
              <w:left w:val="single" w:sz="6" w:space="0" w:color="000000"/>
              <w:bottom w:val="single" w:sz="6" w:space="0" w:color="000000"/>
              <w:right w:val="single" w:sz="6" w:space="0" w:color="000000"/>
            </w:tcBorders>
          </w:tcPr>
          <w:p w:rsidR="009A1DE8" w:rsidRPr="001F6773" w:rsidRDefault="009A1DE8" w:rsidP="006F298E">
            <w:pPr>
              <w:rPr>
                <w:sz w:val="20"/>
                <w:lang w:eastAsia="ja-JP"/>
              </w:rPr>
            </w:pPr>
            <w:r w:rsidRPr="00027981">
              <w:rPr>
                <w:sz w:val="20"/>
                <w:lang w:eastAsia="ja-JP"/>
              </w:rPr>
              <w:t xml:space="preserve">Open service environment capabilities for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09/2008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sidRPr="00084A22">
              <w:rPr>
                <w:rFonts w:hint="eastAsia"/>
                <w:sz w:val="20"/>
                <w:lang w:eastAsia="ja-JP"/>
              </w:rPr>
              <w:t>Y.2</w:t>
            </w:r>
            <w:r>
              <w:rPr>
                <w:sz w:val="20"/>
                <w:lang w:eastAsia="ja-JP"/>
              </w:rPr>
              <w:t>235</w:t>
            </w:r>
          </w:p>
        </w:tc>
        <w:tc>
          <w:tcPr>
            <w:tcW w:w="5466" w:type="dxa"/>
            <w:tcBorders>
              <w:top w:val="single" w:sz="6" w:space="0" w:color="000000"/>
              <w:left w:val="single" w:sz="6" w:space="0" w:color="000000"/>
              <w:bottom w:val="single" w:sz="6" w:space="0" w:color="000000"/>
              <w:right w:val="single" w:sz="6" w:space="0" w:color="000000"/>
            </w:tcBorders>
          </w:tcPr>
          <w:p w:rsidR="009A1DE8" w:rsidRPr="001F6773" w:rsidRDefault="009A1DE8" w:rsidP="006F298E">
            <w:pPr>
              <w:rPr>
                <w:sz w:val="20"/>
                <w:lang w:eastAsia="ja-JP"/>
              </w:rPr>
            </w:pPr>
            <w:r w:rsidRPr="00027981">
              <w:rPr>
                <w:sz w:val="20"/>
                <w:lang w:eastAsia="ja-JP"/>
              </w:rPr>
              <w:t xml:space="preserve">Converged web-browsing service scenarios in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11/2008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Y.2261</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PSTN/ISDN evolution to NGN</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09/2006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Y.2271</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Call server based PSTN/ISDN emulation</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09/2006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SG</w:t>
            </w:r>
            <w:r>
              <w:rPr>
                <w:sz w:val="20"/>
                <w:lang w:eastAsia="ja-JP"/>
              </w:rPr>
              <w:t>2</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 xml:space="preserve">M.3060/ </w:t>
            </w:r>
            <w:r>
              <w:rPr>
                <w:rFonts w:hint="eastAsia"/>
                <w:sz w:val="20"/>
                <w:lang w:eastAsia="ja-JP"/>
              </w:rPr>
              <w:t>Y.2401</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Principles for the Management of</w:t>
            </w:r>
            <w:r>
              <w:rPr>
                <w:sz w:val="20"/>
                <w:lang w:eastAsia="ja-JP"/>
              </w:rPr>
              <w:t xml:space="preserve"> the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03/2006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Y.2601</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Fundamental characteristics and requirements of</w:t>
            </w:r>
            <w:r>
              <w:rPr>
                <w:sz w:val="20"/>
                <w:lang w:eastAsia="ja-JP"/>
              </w:rPr>
              <w:t xml:space="preserve"> future packet based networks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12/2006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Y.2611</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High level architecture of</w:t>
            </w:r>
            <w:r>
              <w:rPr>
                <w:sz w:val="20"/>
                <w:lang w:eastAsia="ja-JP"/>
              </w:rPr>
              <w:t xml:space="preserve"> future packet based networks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12/2006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Y.261</w:t>
            </w:r>
            <w:r>
              <w:rPr>
                <w:sz w:val="20"/>
                <w:lang w:eastAsia="ja-JP"/>
              </w:rPr>
              <w:t>2</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EF0BD3">
              <w:rPr>
                <w:sz w:val="20"/>
                <w:lang w:eastAsia="ja-JP"/>
              </w:rPr>
              <w:t>Generic requirements and framework of addressing, routing and forwarding in future, packet-based networks</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01/2009</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Y.2701</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 xml:space="preserve">Security requirements for NGN release </w:t>
            </w:r>
            <w:r>
              <w:rPr>
                <w:sz w:val="20"/>
                <w:lang w:eastAsia="ja-JP"/>
              </w:rPr>
              <w:t>1</w:t>
            </w:r>
          </w:p>
        </w:tc>
        <w:tc>
          <w:tcPr>
            <w:tcW w:w="137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Pr>
                <w:rFonts w:hint="eastAsia"/>
                <w:sz w:val="20"/>
                <w:lang w:eastAsia="ja-JP"/>
              </w:rPr>
              <w:t>04/2007</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Y.270</w:t>
            </w:r>
            <w:r>
              <w:rPr>
                <w:sz w:val="20"/>
                <w:lang w:eastAsia="ja-JP"/>
              </w:rPr>
              <w:t>2</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EF0BD3">
              <w:rPr>
                <w:sz w:val="20"/>
                <w:lang w:eastAsia="ja-JP"/>
              </w:rPr>
              <w:t>Authentication and authorization requirements for NGN release 1</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09/2008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Y.270</w:t>
            </w:r>
            <w:r>
              <w:rPr>
                <w:sz w:val="20"/>
                <w:lang w:eastAsia="ja-JP"/>
              </w:rPr>
              <w:t>3</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EF0BD3">
              <w:rPr>
                <w:sz w:val="20"/>
                <w:lang w:eastAsia="ja-JP"/>
              </w:rPr>
              <w:t xml:space="preserve">The application of AAA service in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01/2009</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rFonts w:hint="eastAsia"/>
                <w:sz w:val="20"/>
                <w:lang w:eastAsia="ja-JP"/>
              </w:rPr>
              <w:t>Y.27</w:t>
            </w:r>
            <w:r>
              <w:rPr>
                <w:sz w:val="20"/>
                <w:lang w:eastAsia="ja-JP"/>
              </w:rPr>
              <w:t>20</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EF0BD3">
              <w:rPr>
                <w:sz w:val="20"/>
                <w:lang w:eastAsia="ja-JP"/>
              </w:rPr>
              <w:t xml:space="preserve">NGN identity management framework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01/2009</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Y.2801</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Mobility ma</w:t>
            </w:r>
            <w:r>
              <w:rPr>
                <w:sz w:val="20"/>
                <w:lang w:eastAsia="ja-JP"/>
              </w:rPr>
              <w:t>nagement requirements for NGN</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11/2006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SG1</w:t>
            </w:r>
            <w:r>
              <w:rPr>
                <w:sz w:val="20"/>
                <w:lang w:eastAsia="ja-JP"/>
              </w:rPr>
              <w:t>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 xml:space="preserve">Q.1762/ </w:t>
            </w:r>
            <w:r>
              <w:rPr>
                <w:rFonts w:hint="eastAsia"/>
                <w:sz w:val="20"/>
                <w:lang w:eastAsia="ja-JP"/>
              </w:rPr>
              <w:t>Y.2802</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Fixed-mobile con</w:t>
            </w:r>
            <w:r>
              <w:rPr>
                <w:sz w:val="20"/>
                <w:lang w:eastAsia="ja-JP"/>
              </w:rPr>
              <w:t>vergence general requirements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09/2007</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 xml:space="preserve">Q.1763/ </w:t>
            </w:r>
            <w:r>
              <w:rPr>
                <w:rFonts w:hint="eastAsia"/>
                <w:sz w:val="20"/>
                <w:lang w:eastAsia="ja-JP"/>
              </w:rPr>
              <w:t>Y.2803</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FMC service using legacy PSTN or ISDN as the fixed access net</w:t>
            </w:r>
            <w:r>
              <w:rPr>
                <w:sz w:val="20"/>
                <w:lang w:eastAsia="ja-JP"/>
              </w:rPr>
              <w:t>work for mobile network users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10/2007</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Del="006775A0" w:rsidRDefault="009A1DE8" w:rsidP="006F298E">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sidRPr="006775A0">
              <w:rPr>
                <w:sz w:val="20"/>
                <w:lang w:eastAsia="ja-JP"/>
              </w:rPr>
              <w:t>Q.1707/</w:t>
            </w:r>
            <w:r>
              <w:rPr>
                <w:sz w:val="20"/>
                <w:lang w:eastAsia="ja-JP"/>
              </w:rPr>
              <w:t xml:space="preserve"> </w:t>
            </w:r>
            <w:r w:rsidRPr="006775A0">
              <w:rPr>
                <w:sz w:val="20"/>
                <w:lang w:eastAsia="ja-JP"/>
              </w:rPr>
              <w:t>Y.2804</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6775A0">
              <w:rPr>
                <w:sz w:val="20"/>
                <w:lang w:eastAsia="ja-JP"/>
              </w:rPr>
              <w:t xml:space="preserve">Generic framework of mobility management for next generation networks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02/2008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6775A0" w:rsidRDefault="009A1DE8" w:rsidP="006F298E">
            <w:pPr>
              <w:rPr>
                <w:sz w:val="20"/>
                <w:lang w:eastAsia="ja-JP"/>
              </w:rPr>
            </w:pPr>
            <w:r w:rsidRPr="006775A0">
              <w:rPr>
                <w:sz w:val="20"/>
                <w:lang w:eastAsia="ja-JP"/>
              </w:rPr>
              <w:t>Q.1708/</w:t>
            </w:r>
            <w:r>
              <w:rPr>
                <w:sz w:val="20"/>
                <w:lang w:eastAsia="ja-JP"/>
              </w:rPr>
              <w:t xml:space="preserve"> </w:t>
            </w:r>
            <w:r w:rsidRPr="006775A0">
              <w:rPr>
                <w:sz w:val="20"/>
                <w:lang w:eastAsia="ja-JP"/>
              </w:rPr>
              <w:t>Y.2805</w:t>
            </w:r>
          </w:p>
        </w:tc>
        <w:tc>
          <w:tcPr>
            <w:tcW w:w="5466" w:type="dxa"/>
            <w:tcBorders>
              <w:top w:val="single" w:sz="6" w:space="0" w:color="000000"/>
              <w:left w:val="single" w:sz="6" w:space="0" w:color="000000"/>
              <w:bottom w:val="single" w:sz="6" w:space="0" w:color="000000"/>
              <w:right w:val="single" w:sz="6" w:space="0" w:color="000000"/>
            </w:tcBorders>
          </w:tcPr>
          <w:p w:rsidR="009A1DE8" w:rsidRPr="006775A0" w:rsidRDefault="009A1DE8" w:rsidP="006F298E">
            <w:pPr>
              <w:rPr>
                <w:sz w:val="20"/>
                <w:lang w:eastAsia="ja-JP"/>
              </w:rPr>
            </w:pPr>
            <w:r w:rsidRPr="006775A0">
              <w:rPr>
                <w:sz w:val="20"/>
                <w:lang w:eastAsia="ja-JP"/>
              </w:rPr>
              <w:t xml:space="preserve">Framework of location management for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10/2008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6775A0" w:rsidRDefault="009A1DE8" w:rsidP="006F298E">
            <w:pPr>
              <w:rPr>
                <w:sz w:val="20"/>
                <w:lang w:eastAsia="ja-JP"/>
              </w:rPr>
            </w:pPr>
            <w:r w:rsidRPr="006775A0">
              <w:rPr>
                <w:sz w:val="20"/>
                <w:lang w:eastAsia="ja-JP"/>
              </w:rPr>
              <w:t>Q.1709/</w:t>
            </w:r>
            <w:r>
              <w:rPr>
                <w:sz w:val="20"/>
                <w:lang w:eastAsia="ja-JP"/>
              </w:rPr>
              <w:t xml:space="preserve"> </w:t>
            </w:r>
            <w:r w:rsidRPr="006775A0">
              <w:rPr>
                <w:sz w:val="20"/>
                <w:lang w:eastAsia="ja-JP"/>
              </w:rPr>
              <w:t>Y.2806</w:t>
            </w:r>
          </w:p>
        </w:tc>
        <w:tc>
          <w:tcPr>
            <w:tcW w:w="5466" w:type="dxa"/>
            <w:tcBorders>
              <w:top w:val="single" w:sz="6" w:space="0" w:color="000000"/>
              <w:left w:val="single" w:sz="6" w:space="0" w:color="000000"/>
              <w:bottom w:val="single" w:sz="6" w:space="0" w:color="000000"/>
              <w:right w:val="single" w:sz="6" w:space="0" w:color="000000"/>
            </w:tcBorders>
          </w:tcPr>
          <w:p w:rsidR="009A1DE8" w:rsidRPr="006775A0" w:rsidRDefault="009A1DE8" w:rsidP="006F298E">
            <w:pPr>
              <w:rPr>
                <w:sz w:val="20"/>
                <w:lang w:eastAsia="ja-JP"/>
              </w:rPr>
            </w:pPr>
            <w:r w:rsidRPr="006775A0">
              <w:rPr>
                <w:sz w:val="20"/>
                <w:lang w:eastAsia="ja-JP"/>
              </w:rPr>
              <w:t xml:space="preserve">Framework of handover control for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10/2008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Y.2807</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EF0BD3">
              <w:rPr>
                <w:sz w:val="20"/>
                <w:lang w:eastAsia="ja-JP"/>
              </w:rPr>
              <w:t xml:space="preserve">MPLS-based mobility capabilities in NGN  </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01/2009</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Y.2901</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The carrier grade ope</w:t>
            </w:r>
            <w:r>
              <w:rPr>
                <w:sz w:val="20"/>
                <w:lang w:eastAsia="ja-JP"/>
              </w:rPr>
              <w:t>n environment reference model</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12/2006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Y.2902</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Carrier grad</w:t>
            </w:r>
            <w:r>
              <w:rPr>
                <w:sz w:val="20"/>
                <w:lang w:eastAsia="ja-JP"/>
              </w:rPr>
              <w:t>e open environment components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11/2008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Y.</w:t>
            </w:r>
            <w:r w:rsidDel="006775A0">
              <w:rPr>
                <w:rFonts w:hint="eastAsia"/>
                <w:sz w:val="20"/>
                <w:lang w:eastAsia="ja-JP"/>
              </w:rPr>
              <w:t xml:space="preserve"> </w:t>
            </w:r>
            <w:r>
              <w:rPr>
                <w:rFonts w:hint="eastAsia"/>
                <w:sz w:val="20"/>
                <w:lang w:eastAsia="ja-JP"/>
              </w:rPr>
              <w:t>Sup1</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sidRPr="001D43D4">
              <w:rPr>
                <w:sz w:val="20"/>
                <w:lang w:eastAsia="ja-JP"/>
              </w:rPr>
              <w:t>NGN release 1 sco</w:t>
            </w:r>
            <w:r>
              <w:rPr>
                <w:sz w:val="20"/>
                <w:lang w:eastAsia="ja-JP"/>
              </w:rPr>
              <w:t>pe</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rFonts w:hint="eastAsia"/>
                <w:sz w:val="20"/>
                <w:lang w:eastAsia="ja-JP"/>
              </w:rPr>
              <w:t>07/2006</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Y.Sup6</w:t>
            </w:r>
          </w:p>
        </w:tc>
        <w:tc>
          <w:tcPr>
            <w:tcW w:w="546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Use</w:t>
            </w:r>
            <w:r w:rsidRPr="0061310C">
              <w:rPr>
                <w:sz w:val="20"/>
                <w:lang w:eastAsia="ja-JP"/>
              </w:rPr>
              <w:t xml:space="preserve"> of DSL-based systems in next generation networks</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09/2008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Pr>
                <w:sz w:val="20"/>
                <w:lang w:eastAsia="ja-JP"/>
              </w:rPr>
              <w:t>SG13</w:t>
            </w:r>
          </w:p>
        </w:tc>
        <w:tc>
          <w:tcPr>
            <w:tcW w:w="1134"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Y.Sup7</w:t>
            </w:r>
          </w:p>
        </w:tc>
        <w:tc>
          <w:tcPr>
            <w:tcW w:w="5466" w:type="dxa"/>
            <w:tcBorders>
              <w:top w:val="single" w:sz="6" w:space="0" w:color="000000"/>
              <w:left w:val="single" w:sz="6" w:space="0" w:color="000000"/>
              <w:bottom w:val="single" w:sz="6" w:space="0" w:color="000000"/>
              <w:right w:val="single" w:sz="6" w:space="0" w:color="000000"/>
            </w:tcBorders>
          </w:tcPr>
          <w:p w:rsidR="009A1DE8" w:rsidRPr="001D43D4" w:rsidRDefault="009A1DE8" w:rsidP="006F298E">
            <w:pPr>
              <w:rPr>
                <w:sz w:val="20"/>
                <w:lang w:eastAsia="ja-JP"/>
              </w:rPr>
            </w:pPr>
            <w:r>
              <w:rPr>
                <w:sz w:val="20"/>
                <w:lang w:eastAsia="ja-JP"/>
              </w:rPr>
              <w:t>NGN release 2 scope</w:t>
            </w:r>
          </w:p>
        </w:tc>
        <w:tc>
          <w:tcPr>
            <w:tcW w:w="1376" w:type="dxa"/>
            <w:tcBorders>
              <w:top w:val="single" w:sz="6" w:space="0" w:color="000000"/>
              <w:left w:val="single" w:sz="6" w:space="0" w:color="000000"/>
              <w:bottom w:val="single" w:sz="6" w:space="0" w:color="000000"/>
              <w:right w:val="single" w:sz="6" w:space="0" w:color="000000"/>
            </w:tcBorders>
          </w:tcPr>
          <w:p w:rsidR="009A1DE8" w:rsidRDefault="009A1DE8" w:rsidP="006F298E">
            <w:pPr>
              <w:rPr>
                <w:sz w:val="20"/>
                <w:lang w:eastAsia="ja-JP"/>
              </w:rPr>
            </w:pPr>
            <w:r>
              <w:rPr>
                <w:sz w:val="20"/>
                <w:lang w:eastAsia="ja-JP"/>
              </w:rPr>
              <w:t>09/2008</w:t>
            </w:r>
          </w:p>
        </w:tc>
      </w:tr>
      <w:tr w:rsidR="009A1DE8" w:rsidRPr="00AC3423" w:rsidTr="006F298E">
        <w:trPr>
          <w:cantSplit/>
          <w:jc w:val="center"/>
        </w:trPr>
        <w:tc>
          <w:tcPr>
            <w:tcW w:w="1463"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lastRenderedPageBreak/>
              <w:t>SG11</w:t>
            </w:r>
          </w:p>
        </w:tc>
        <w:tc>
          <w:tcPr>
            <w:tcW w:w="1134"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Q.3900</w:t>
            </w:r>
          </w:p>
        </w:tc>
        <w:tc>
          <w:tcPr>
            <w:tcW w:w="546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Methods of testing and model network architecture for NGN technical means testing as applied to public telecommunication networks</w:t>
            </w:r>
          </w:p>
        </w:tc>
        <w:tc>
          <w:tcPr>
            <w:tcW w:w="1376" w:type="dxa"/>
            <w:tcBorders>
              <w:top w:val="single" w:sz="6" w:space="0" w:color="000000"/>
              <w:left w:val="single" w:sz="6" w:space="0" w:color="000000"/>
              <w:bottom w:val="single" w:sz="6" w:space="0" w:color="000000"/>
              <w:right w:val="single" w:sz="6" w:space="0" w:color="000000"/>
            </w:tcBorders>
          </w:tcPr>
          <w:p w:rsidR="009A1DE8" w:rsidRPr="00AC3423" w:rsidRDefault="009A1DE8" w:rsidP="006F298E">
            <w:pPr>
              <w:rPr>
                <w:sz w:val="20"/>
                <w:lang w:eastAsia="ja-JP"/>
              </w:rPr>
            </w:pPr>
            <w:r w:rsidRPr="00AC3423">
              <w:rPr>
                <w:sz w:val="20"/>
                <w:lang w:eastAsia="ja-JP"/>
              </w:rPr>
              <w:t>09/2006</w:t>
            </w:r>
          </w:p>
        </w:tc>
      </w:tr>
    </w:tbl>
    <w:p w:rsidR="009A1DE8" w:rsidRDefault="009A1DE8" w:rsidP="009A1DE8">
      <w:pPr>
        <w:pStyle w:val="Heading1"/>
        <w:numPr>
          <w:ilvl w:val="0"/>
          <w:numId w:val="17"/>
        </w:numPr>
      </w:pPr>
      <w:r>
        <w:t>Overview of existing holes/overlaps/conflicts</w:t>
      </w:r>
      <w:bookmarkEnd w:id="1034"/>
    </w:p>
    <w:p w:rsidR="009A1DE8" w:rsidRDefault="009A1DE8" w:rsidP="009A1DE8">
      <w:r>
        <w:t>Considering the number and diversity of different organizations working on standardising aspects of OTNT, it is inevitable that some areas will be missed.  For the same reasons, some aspects will be addressed in multiple groups, resulting in possible conflicts based on different applications, priorities, or technical expertise.  These items need to be identified and addressed as appropriate.  The following table lists those that have been identified, the recommended action, and the status of that action.</w:t>
      </w:r>
    </w:p>
    <w:p w:rsidR="009A1DE8" w:rsidRDefault="009A1DE8" w:rsidP="009A1DE8">
      <w:pPr>
        <w:pStyle w:val="Footer"/>
        <w:jc w:val="center"/>
        <w:rPr>
          <w:b/>
          <w:noProof w:val="0"/>
        </w:rPr>
      </w:pPr>
    </w:p>
    <w:p w:rsidR="009A1DE8" w:rsidRDefault="009A1DE8" w:rsidP="009A1DE8">
      <w:pPr>
        <w:pStyle w:val="Caption"/>
        <w:keepNext/>
        <w:rPr>
          <w:rFonts w:ascii="Times New Roman" w:hAnsi="Times New Roman"/>
          <w:lang w:val="en-GB"/>
        </w:rPr>
      </w:pPr>
      <w:r>
        <w:rPr>
          <w:rFonts w:ascii="Times New Roman" w:hAnsi="Times New Roman"/>
          <w:lang w:val="en-GB"/>
        </w:rPr>
        <w:t>TABLE 8-1/OTNT:  Known OTNT Standardization Holes/Overlaps/Conflicts</w:t>
      </w:r>
    </w:p>
    <w:p w:rsidR="009A1DE8" w:rsidRDefault="009A1DE8" w:rsidP="009A1DE8">
      <w:pPr>
        <w:pStyle w:val="Footer"/>
        <w:keepNext/>
        <w:rPr>
          <w:noProof w:val="0"/>
        </w:rPr>
      </w:pPr>
    </w:p>
    <w:tbl>
      <w:tblPr>
        <w:tblW w:w="1000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BF"/>
      </w:tblPr>
      <w:tblGrid>
        <w:gridCol w:w="552"/>
        <w:gridCol w:w="552"/>
        <w:gridCol w:w="5404"/>
        <w:gridCol w:w="1840"/>
        <w:gridCol w:w="1660"/>
      </w:tblGrid>
      <w:tr w:rsidR="009A1DE8" w:rsidTr="006F298E">
        <w:trPr>
          <w:cantSplit/>
          <w:tblHeader/>
          <w:jc w:val="center"/>
        </w:trPr>
        <w:tc>
          <w:tcPr>
            <w:tcW w:w="552" w:type="dxa"/>
            <w:tcBorders>
              <w:top w:val="single" w:sz="6" w:space="0" w:color="000000"/>
              <w:left w:val="single" w:sz="6" w:space="0" w:color="000000"/>
              <w:bottom w:val="single" w:sz="6" w:space="0" w:color="000000"/>
              <w:right w:val="single" w:sz="6" w:space="0" w:color="000000"/>
            </w:tcBorders>
          </w:tcPr>
          <w:p w:rsidR="009A1DE8" w:rsidRPr="004C2528" w:rsidRDefault="009A1DE8" w:rsidP="006F298E">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r w:rsidRPr="004C2528">
              <w:rPr>
                <w:b/>
                <w:lang w:eastAsia="ja-JP"/>
              </w:rPr>
              <w:t>No</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r>
              <w:rPr>
                <w:b/>
              </w:rPr>
              <w:t>Issue</w:t>
            </w:r>
          </w:p>
        </w:tc>
        <w:tc>
          <w:tcPr>
            <w:tcW w:w="184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r>
              <w:rPr>
                <w:b/>
              </w:rPr>
              <w:t>Action</w:t>
            </w:r>
          </w:p>
        </w:tc>
        <w:tc>
          <w:tcPr>
            <w:tcW w:w="166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b/>
              </w:rPr>
            </w:pPr>
            <w:r>
              <w:rPr>
                <w:b/>
              </w:rPr>
              <w:t>Status</w:t>
            </w:r>
          </w:p>
        </w:tc>
      </w:tr>
      <w:tr w:rsidR="009A1DE8"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Pr="004C2528"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sidRPr="004C2528">
              <w:rPr>
                <w:lang w:eastAsia="ja-JP"/>
              </w:rPr>
              <w:t>1.</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WSON(wavelength switched optical network) is now under discussion between IETF ccamp and ITU-T SG15. While ITU-T SG15 is specifying architecture and transport plane aspects, IETF ccamp is specifying control plane standard</w:t>
            </w:r>
          </w:p>
        </w:tc>
        <w:tc>
          <w:tcPr>
            <w:tcW w:w="1840" w:type="dxa"/>
            <w:tcBorders>
              <w:top w:val="single" w:sz="6" w:space="0" w:color="000000"/>
              <w:left w:val="single" w:sz="6" w:space="0" w:color="000000"/>
              <w:bottom w:val="single" w:sz="6" w:space="0" w:color="000000"/>
              <w:right w:val="single" w:sz="6" w:space="0" w:color="000000"/>
            </w:tcBorders>
          </w:tcPr>
          <w:p w:rsidR="009A1DE8" w:rsidRPr="006F0B9D"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sidRPr="006F0B9D">
              <w:t>Liaisons to and from the</w:t>
            </w:r>
            <w:r w:rsidRPr="006F0B9D">
              <w:rPr>
                <w:rFonts w:hint="eastAsia"/>
                <w:lang w:eastAsia="ja-JP"/>
              </w:rPr>
              <w:t xml:space="preserve"> IETF ccamp</w:t>
            </w:r>
            <w:r w:rsidRPr="006F0B9D">
              <w:t>, continuing work by Q.</w:t>
            </w:r>
            <w:r w:rsidRPr="006F0B9D">
              <w:rPr>
                <w:rFonts w:hint="eastAsia"/>
                <w:lang w:eastAsia="ja-JP"/>
              </w:rPr>
              <w:t>6</w:t>
            </w:r>
            <w:r w:rsidRPr="006F0B9D">
              <w:t xml:space="preserve"> &amp; 12/15</w:t>
            </w:r>
          </w:p>
        </w:tc>
        <w:tc>
          <w:tcPr>
            <w:tcW w:w="166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t xml:space="preserve">Ongoing </w:t>
            </w:r>
          </w:p>
        </w:tc>
      </w:tr>
      <w:tr w:rsidR="009A1DE8" w:rsidRPr="002B030C"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Pr="00CC70F3"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sidRPr="00CC70F3">
              <w:rPr>
                <w:rFonts w:hint="eastAsia"/>
                <w:lang w:eastAsia="ja-JP"/>
              </w:rPr>
              <w:t>2.</w:t>
            </w:r>
          </w:p>
        </w:tc>
        <w:tc>
          <w:tcPr>
            <w:tcW w:w="552" w:type="dxa"/>
            <w:tcBorders>
              <w:top w:val="single" w:sz="6" w:space="0" w:color="000000"/>
              <w:left w:val="single" w:sz="6" w:space="0" w:color="000000"/>
              <w:bottom w:val="single" w:sz="6" w:space="0" w:color="000000"/>
              <w:right w:val="single" w:sz="6" w:space="0" w:color="000000"/>
            </w:tcBorders>
          </w:tcPr>
          <w:p w:rsidR="009A1DE8" w:rsidRPr="00CC70F3"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9A1DE8" w:rsidRPr="00CC70F3"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sidRPr="00CC70F3">
              <w:t xml:space="preserve">Parallel work by ITU-T on permanent virtual circuit based on NNI with work at IETF work on both </w:t>
            </w:r>
            <w:r w:rsidRPr="00CC70F3">
              <w:rPr>
                <w:rFonts w:hint="eastAsia"/>
                <w:lang w:eastAsia="ja-JP"/>
              </w:rPr>
              <w:t xml:space="preserve">soft </w:t>
            </w:r>
            <w:r w:rsidRPr="00CC70F3">
              <w:t xml:space="preserve">switch service based on optical UNI and </w:t>
            </w:r>
            <w:r w:rsidRPr="00CC70F3">
              <w:rPr>
                <w:rFonts w:hint="eastAsia"/>
                <w:lang w:eastAsia="ja-JP"/>
              </w:rPr>
              <w:t xml:space="preserve">soft </w:t>
            </w:r>
            <w:r w:rsidRPr="00CC70F3">
              <w:t>permanent virtual connections based on optical NNI</w:t>
            </w:r>
          </w:p>
        </w:tc>
        <w:tc>
          <w:tcPr>
            <w:tcW w:w="1840" w:type="dxa"/>
            <w:tcBorders>
              <w:top w:val="single" w:sz="6" w:space="0" w:color="000000"/>
              <w:left w:val="single" w:sz="6" w:space="0" w:color="000000"/>
              <w:bottom w:val="single" w:sz="6" w:space="0" w:color="000000"/>
              <w:right w:val="single" w:sz="6" w:space="0" w:color="000000"/>
            </w:tcBorders>
          </w:tcPr>
          <w:p w:rsidR="009A1DE8" w:rsidRPr="00CC70F3"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1660" w:type="dxa"/>
            <w:tcBorders>
              <w:top w:val="single" w:sz="6" w:space="0" w:color="000000"/>
              <w:left w:val="single" w:sz="6" w:space="0" w:color="000000"/>
              <w:bottom w:val="single" w:sz="6" w:space="0" w:color="000000"/>
              <w:right w:val="single" w:sz="6" w:space="0" w:color="000000"/>
            </w:tcBorders>
          </w:tcPr>
          <w:p w:rsidR="009A1DE8" w:rsidRPr="002B030C" w:rsidRDefault="009A1DE8" w:rsidP="006F298E">
            <w:pPr>
              <w:pStyle w:val="Heade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sidRPr="00CC70F3">
              <w:rPr>
                <w:rFonts w:hint="eastAsia"/>
                <w:lang w:eastAsia="ja-JP"/>
              </w:rPr>
              <w:t>Inactive</w:t>
            </w:r>
          </w:p>
        </w:tc>
      </w:tr>
      <w:tr w:rsidR="009A1DE8"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Pr="004C252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3.</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t>OTN Routing and how to deal with physical impairments on logical routing decisions</w:t>
            </w:r>
            <w:ins w:id="1131" w:author="Yoshinori Koike" w:date="2011-02-22T15:12:00Z">
              <w:r w:rsidR="00CA0533">
                <w:rPr>
                  <w:rFonts w:hint="eastAsia"/>
                  <w:lang w:eastAsia="ja-JP"/>
                </w:rPr>
                <w:t>. This issue is related to item No.5.</w:t>
              </w:r>
            </w:ins>
          </w:p>
        </w:tc>
        <w:tc>
          <w:tcPr>
            <w:tcW w:w="1840" w:type="dxa"/>
            <w:tcBorders>
              <w:top w:val="single" w:sz="6" w:space="0" w:color="000000"/>
              <w:left w:val="single" w:sz="6" w:space="0" w:color="000000"/>
              <w:bottom w:val="single" w:sz="6" w:space="0" w:color="000000"/>
              <w:right w:val="single" w:sz="6" w:space="0" w:color="000000"/>
            </w:tcBorders>
          </w:tcPr>
          <w:p w:rsidR="00CA0533" w:rsidRDefault="009A1DE8" w:rsidP="00CA0533">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t>Possible proposals should be considered in Q.6/15</w:t>
            </w:r>
            <w:r>
              <w:rPr>
                <w:rFonts w:hint="eastAsia"/>
                <w:lang w:eastAsia="ja-JP"/>
              </w:rPr>
              <w:t xml:space="preserve">, Q12 </w:t>
            </w:r>
            <w:r>
              <w:t xml:space="preserve"> &amp; Q.14/15</w:t>
            </w:r>
            <w:ins w:id="1132" w:author="Yoshinori Koike" w:date="2011-02-22T15:07:00Z">
              <w:r w:rsidR="00CA0533">
                <w:rPr>
                  <w:rFonts w:hint="eastAsia"/>
                  <w:lang w:eastAsia="ja-JP"/>
                </w:rPr>
                <w:t>,</w:t>
              </w:r>
            </w:ins>
          </w:p>
        </w:tc>
        <w:tc>
          <w:tcPr>
            <w:tcW w:w="166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r w:rsidR="009A1DE8"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Pr="004C252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4.</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Optical Supervisory Channel (OSC) has slightly different definitions and views of standardization among the different questions.  What is necessary?</w:t>
            </w:r>
          </w:p>
        </w:tc>
        <w:tc>
          <w:tcPr>
            <w:tcW w:w="184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Pr>
                <w:rFonts w:hint="eastAsia"/>
                <w:lang w:eastAsia="ja-JP"/>
              </w:rPr>
              <w:t>Possible p</w:t>
            </w:r>
            <w:r>
              <w:t xml:space="preserve">roposals </w:t>
            </w:r>
            <w:r>
              <w:rPr>
                <w:rFonts w:hint="eastAsia"/>
                <w:lang w:eastAsia="ja-JP"/>
              </w:rPr>
              <w:t xml:space="preserve">should be </w:t>
            </w:r>
            <w:r>
              <w:t>considered by Q.12/15 and Q.6/15</w:t>
            </w:r>
          </w:p>
        </w:tc>
        <w:tc>
          <w:tcPr>
            <w:tcW w:w="166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Inactive</w:t>
            </w:r>
          </w:p>
        </w:tc>
      </w:tr>
      <w:tr w:rsidR="009A1DE8"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Pr="004C252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5.</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Optical control plane protocols to support ASON are currently being discussed, revised, or defined in several organizations, including ITU-T SG15, the IETF</w:t>
            </w:r>
            <w:ins w:id="1133" w:author="Yoshinori Koike" w:date="2011-02-22T15:13:00Z">
              <w:r w:rsidR="00CA0533">
                <w:rPr>
                  <w:rFonts w:hint="eastAsia"/>
                  <w:lang w:eastAsia="ja-JP"/>
                </w:rPr>
                <w:t>(ccamp wg and pce wg)</w:t>
              </w:r>
            </w:ins>
            <w:r>
              <w:t>, the OIF, and the ATM Forum.</w:t>
            </w:r>
          </w:p>
        </w:tc>
        <w:tc>
          <w:tcPr>
            <w:tcW w:w="184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Formal communications, Cross-pollination by company representatives and liaisons</w:t>
            </w:r>
          </w:p>
        </w:tc>
        <w:tc>
          <w:tcPr>
            <w:tcW w:w="166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Ongoing collaboration by representatives and liaisons, IETF Design Team working to align routing requirements</w:t>
            </w:r>
          </w:p>
        </w:tc>
      </w:tr>
      <w:tr w:rsidR="009A1DE8"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Pr="004C252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lang w:eastAsia="ja-JP"/>
              </w:rPr>
            </w:pPr>
            <w:r>
              <w:rPr>
                <w:rFonts w:hint="eastAsia"/>
                <w:lang w:eastAsia="ja-JP"/>
              </w:rPr>
              <w:t>6</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bCs/>
                <w:lang w:eastAsia="ja-JP"/>
              </w:rPr>
            </w:pPr>
            <w:r>
              <w:rPr>
                <w:rFonts w:hint="eastAsia"/>
                <w:b/>
                <w:bCs/>
                <w:lang w:eastAsia="ja-JP"/>
              </w:rPr>
              <w:t>I</w:t>
            </w:r>
            <w:r w:rsidRPr="00D74527">
              <w:rPr>
                <w:b/>
                <w:bCs/>
              </w:rPr>
              <w:t>nterconnection of cor</w:t>
            </w:r>
            <w:r>
              <w:rPr>
                <w:b/>
                <w:bCs/>
              </w:rPr>
              <w:t xml:space="preserve">e </w:t>
            </w:r>
            <w:r>
              <w:rPr>
                <w:rFonts w:hint="eastAsia"/>
                <w:b/>
                <w:bCs/>
                <w:lang w:eastAsia="ja-JP"/>
              </w:rPr>
              <w:t>&amp;</w:t>
            </w:r>
            <w:r>
              <w:rPr>
                <w:b/>
                <w:bCs/>
              </w:rPr>
              <w:t xml:space="preserve"> access transport of time</w:t>
            </w:r>
            <w:r>
              <w:rPr>
                <w:rFonts w:hint="eastAsia"/>
                <w:b/>
                <w:bCs/>
                <w:lang w:eastAsia="ja-JP"/>
              </w:rPr>
              <w:t xml:space="preserve"> &amp; </w:t>
            </w:r>
            <w:r w:rsidRPr="00D74527">
              <w:rPr>
                <w:b/>
                <w:bCs/>
              </w:rPr>
              <w:t>SSM</w:t>
            </w:r>
            <w:r>
              <w:rPr>
                <w:b/>
                <w:bCs/>
              </w:rPr>
              <w:t xml:space="preserve"> issues</w:t>
            </w:r>
          </w:p>
          <w:p w:rsidR="009A1DE8" w:rsidRPr="00135369" w:rsidRDefault="009A1DE8" w:rsidP="00D73F2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Cs/>
                <w:lang w:eastAsia="ja-JP"/>
              </w:rPr>
            </w:pPr>
            <w:r>
              <w:rPr>
                <w:rFonts w:hint="eastAsia"/>
                <w:bCs/>
                <w:lang w:eastAsia="ja-JP"/>
              </w:rPr>
              <w:t>Timing d</w:t>
            </w:r>
            <w:r w:rsidRPr="00135369">
              <w:rPr>
                <w:bCs/>
                <w:lang w:eastAsia="ja-JP"/>
              </w:rPr>
              <w:t>istributi</w:t>
            </w:r>
            <w:r>
              <w:rPr>
                <w:rFonts w:hint="eastAsia"/>
                <w:bCs/>
                <w:lang w:eastAsia="ja-JP"/>
              </w:rPr>
              <w:t>on method</w:t>
            </w:r>
            <w:r w:rsidRPr="00135369">
              <w:rPr>
                <w:bCs/>
                <w:lang w:eastAsia="ja-JP"/>
              </w:rPr>
              <w:t xml:space="preserve"> over access technologies such as GPON</w:t>
            </w:r>
            <w:ins w:id="1134" w:author="Yoshinori Koike" w:date="2011-02-24T02:32:00Z">
              <w:r w:rsidR="00D73F2E">
                <w:rPr>
                  <w:rFonts w:hint="eastAsia"/>
                  <w:bCs/>
                  <w:lang w:eastAsia="ja-JP"/>
                </w:rPr>
                <w:t xml:space="preserve">/xPON and XDSL </w:t>
              </w:r>
            </w:ins>
            <w:del w:id="1135" w:author="Yoshinori Koike" w:date="2011-02-24T02:32:00Z">
              <w:r w:rsidDel="00D73F2E">
                <w:rPr>
                  <w:rFonts w:hint="eastAsia"/>
                  <w:bCs/>
                  <w:lang w:eastAsia="ja-JP"/>
                </w:rPr>
                <w:delText xml:space="preserve"> </w:delText>
              </w:r>
            </w:del>
            <w:r>
              <w:rPr>
                <w:rFonts w:hint="eastAsia"/>
                <w:bCs/>
                <w:lang w:eastAsia="ja-JP"/>
              </w:rPr>
              <w:t xml:space="preserve">for </w:t>
            </w:r>
            <w:r w:rsidRPr="00135369">
              <w:rPr>
                <w:bCs/>
                <w:lang w:eastAsia="ja-JP"/>
              </w:rPr>
              <w:t>directly pass</w:t>
            </w:r>
            <w:r>
              <w:rPr>
                <w:rFonts w:hint="eastAsia"/>
                <w:bCs/>
                <w:lang w:eastAsia="ja-JP"/>
              </w:rPr>
              <w:t>ing</w:t>
            </w:r>
            <w:r w:rsidRPr="00135369">
              <w:rPr>
                <w:bCs/>
                <w:lang w:eastAsia="ja-JP"/>
              </w:rPr>
              <w:t xml:space="preserve"> time and phase information from the ONU to the base stations</w:t>
            </w:r>
            <w:r>
              <w:rPr>
                <w:rFonts w:hint="eastAsia"/>
                <w:bCs/>
                <w:lang w:eastAsia="ja-JP"/>
              </w:rPr>
              <w:t xml:space="preserve"> are requested and investigated. Technical details and approaches are under discussion.</w:t>
            </w:r>
          </w:p>
        </w:tc>
        <w:tc>
          <w:tcPr>
            <w:tcW w:w="184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t>Possible proposals should be considered in Q.</w:t>
            </w:r>
            <w:r>
              <w:rPr>
                <w:rFonts w:hint="eastAsia"/>
                <w:lang w:eastAsia="ja-JP"/>
              </w:rPr>
              <w:t>2</w:t>
            </w:r>
            <w:r>
              <w:t>/15</w:t>
            </w:r>
            <w:r>
              <w:rPr>
                <w:rFonts w:hint="eastAsia"/>
                <w:lang w:eastAsia="ja-JP"/>
              </w:rPr>
              <w:t>, Q4/15 and Q13/15</w:t>
            </w:r>
          </w:p>
        </w:tc>
        <w:tc>
          <w:tcPr>
            <w:tcW w:w="166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lang w:eastAsia="ja-JP"/>
              </w:rPr>
              <w:t>O</w:t>
            </w:r>
            <w:r>
              <w:rPr>
                <w:rFonts w:hint="eastAsia"/>
                <w:lang w:eastAsia="ja-JP"/>
              </w:rPr>
              <w:t>n-going</w:t>
            </w:r>
          </w:p>
        </w:tc>
      </w:tr>
      <w:tr w:rsidR="009A1DE8"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7</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bCs/>
                <w:lang w:eastAsia="ja-JP"/>
              </w:rPr>
            </w:pPr>
            <w:r>
              <w:rPr>
                <w:rFonts w:hint="eastAsia"/>
                <w:b/>
                <w:bCs/>
                <w:lang w:eastAsia="ja-JP"/>
              </w:rPr>
              <w:t>Ethernet over OTN (E-OTN) issues</w:t>
            </w:r>
          </w:p>
          <w:p w:rsidR="009A1DE8" w:rsidRPr="00CD09E1" w:rsidRDefault="009A1DE8" w:rsidP="002506B9">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Cs/>
                <w:lang w:val="en-US" w:eastAsia="ja-JP"/>
              </w:rPr>
            </w:pPr>
            <w:r w:rsidRPr="00CD09E1">
              <w:rPr>
                <w:bCs/>
                <w:lang w:val="en-US" w:eastAsia="ja-JP"/>
              </w:rPr>
              <w:t>The use of Ethernet technology in PTN requires an extension of the tagging option defined in 802.1Q to support VC, VP, VS stacking in single and multi-domain scenarios.</w:t>
            </w:r>
            <w:r>
              <w:rPr>
                <w:rFonts w:hint="eastAsia"/>
                <w:bCs/>
                <w:lang w:val="en-US" w:eastAsia="ja-JP"/>
              </w:rPr>
              <w:t xml:space="preserve"> The necessity of the new transport tag option, </w:t>
            </w:r>
            <w:r w:rsidRPr="00CD09E1">
              <w:rPr>
                <w:bCs/>
                <w:lang w:val="en-US" w:eastAsia="ja-JP"/>
              </w:rPr>
              <w:t>PTN Layer Hierarchy</w:t>
            </w:r>
            <w:r>
              <w:rPr>
                <w:rFonts w:hint="eastAsia"/>
                <w:bCs/>
                <w:lang w:val="en-US" w:eastAsia="ja-JP"/>
              </w:rPr>
              <w:t xml:space="preserve"> (the 3 packet layer)</w:t>
            </w:r>
            <w:del w:id="1136" w:author="Yoshinori Koike" w:date="2011-02-24T02:36:00Z">
              <w:r w:rsidDel="002506B9">
                <w:rPr>
                  <w:rFonts w:hint="eastAsia"/>
                  <w:bCs/>
                  <w:lang w:val="en-US" w:eastAsia="ja-JP"/>
                </w:rPr>
                <w:delText xml:space="preserve"> </w:delText>
              </w:r>
            </w:del>
            <w:r>
              <w:rPr>
                <w:rFonts w:hint="eastAsia"/>
                <w:bCs/>
                <w:lang w:val="en-US" w:eastAsia="ja-JP"/>
              </w:rPr>
              <w:t xml:space="preserve"> and the role of each layer are still under discussion.</w:t>
            </w:r>
            <w:ins w:id="1137" w:author="Yoshinori Koike" w:date="2011-02-24T02:13:00Z">
              <w:r w:rsidR="0081500E">
                <w:rPr>
                  <w:rFonts w:hint="eastAsia"/>
                  <w:bCs/>
                  <w:lang w:val="en-US" w:eastAsia="ja-JP"/>
                </w:rPr>
                <w:t xml:space="preserve"> PB and PBB models are </w:t>
              </w:r>
            </w:ins>
            <w:ins w:id="1138" w:author="Yoshinori Koike" w:date="2011-02-24T02:36:00Z">
              <w:r w:rsidR="002506B9">
                <w:rPr>
                  <w:rFonts w:hint="eastAsia"/>
                  <w:bCs/>
                  <w:lang w:val="en-US" w:eastAsia="ja-JP"/>
                </w:rPr>
                <w:t>also need to be considered</w:t>
              </w:r>
            </w:ins>
            <w:ins w:id="1139" w:author="Yoshinori Koike" w:date="2011-02-24T02:13:00Z">
              <w:r w:rsidR="0081500E">
                <w:rPr>
                  <w:rFonts w:hint="eastAsia"/>
                  <w:bCs/>
                  <w:lang w:val="en-US" w:eastAsia="ja-JP"/>
                </w:rPr>
                <w:t>.</w:t>
              </w:r>
            </w:ins>
          </w:p>
        </w:tc>
        <w:tc>
          <w:tcPr>
            <w:tcW w:w="184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t xml:space="preserve">Liaisons to and from the </w:t>
            </w:r>
            <w:r>
              <w:rPr>
                <w:rFonts w:hint="eastAsia"/>
                <w:lang w:eastAsia="ja-JP"/>
              </w:rPr>
              <w:t>IEEE 802.1</w:t>
            </w:r>
            <w:r w:rsidRPr="0067725B">
              <w:t>, continuing work by Q.9</w:t>
            </w:r>
            <w:r>
              <w:rPr>
                <w:rFonts w:hint="eastAsia"/>
                <w:lang w:eastAsia="ja-JP"/>
              </w:rPr>
              <w:t>/15 and Q12/15</w:t>
            </w:r>
          </w:p>
        </w:tc>
        <w:tc>
          <w:tcPr>
            <w:tcW w:w="1660" w:type="dxa"/>
            <w:tcBorders>
              <w:top w:val="single" w:sz="6" w:space="0" w:color="000000"/>
              <w:left w:val="single" w:sz="6" w:space="0" w:color="000000"/>
              <w:bottom w:val="single" w:sz="6" w:space="0" w:color="000000"/>
              <w:right w:val="single" w:sz="6" w:space="0" w:color="000000"/>
            </w:tcBorders>
          </w:tcPr>
          <w:p w:rsidR="009A1DE8" w:rsidRPr="0067725B"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r w:rsidR="009A1DE8"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Pr="004C252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lastRenderedPageBreak/>
              <w:t>8</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bCs/>
                <w:lang w:eastAsia="ja-JP"/>
              </w:rPr>
            </w:pPr>
            <w:r>
              <w:rPr>
                <w:rFonts w:hint="eastAsia"/>
                <w:b/>
                <w:bCs/>
                <w:lang w:eastAsia="ja-JP"/>
              </w:rPr>
              <w:t xml:space="preserve">Updating  </w:t>
            </w:r>
            <w:r>
              <w:rPr>
                <w:b/>
                <w:bCs/>
                <w:lang w:eastAsia="ja-JP"/>
              </w:rPr>
              <w:t>Recommendations</w:t>
            </w:r>
            <w:r>
              <w:rPr>
                <w:rFonts w:hint="eastAsia"/>
                <w:b/>
                <w:bCs/>
                <w:lang w:eastAsia="ja-JP"/>
              </w:rPr>
              <w:t xml:space="preserve">  of terms and </w:t>
            </w:r>
            <w:r>
              <w:rPr>
                <w:b/>
                <w:bCs/>
                <w:lang w:eastAsia="ja-JP"/>
              </w:rPr>
              <w:t>definitions</w:t>
            </w:r>
            <w:r>
              <w:rPr>
                <w:rFonts w:hint="eastAsia"/>
                <w:b/>
                <w:bCs/>
                <w:lang w:eastAsia="ja-JP"/>
              </w:rPr>
              <w:t xml:space="preserve"> </w:t>
            </w:r>
          </w:p>
          <w:p w:rsidR="009A1DE8" w:rsidRPr="00427E1F"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Cs/>
                <w:lang w:eastAsia="ja-JP"/>
              </w:rPr>
            </w:pPr>
            <w:r>
              <w:rPr>
                <w:rFonts w:hint="eastAsia"/>
                <w:bCs/>
                <w:lang w:eastAsia="ja-JP"/>
              </w:rPr>
              <w:t>Some of the terms and definitions Recommendations haven</w:t>
            </w:r>
            <w:r>
              <w:rPr>
                <w:bCs/>
                <w:lang w:eastAsia="ja-JP"/>
              </w:rPr>
              <w:t>’</w:t>
            </w:r>
            <w:r>
              <w:rPr>
                <w:rFonts w:hint="eastAsia"/>
                <w:bCs/>
                <w:lang w:eastAsia="ja-JP"/>
              </w:rPr>
              <w:t>t been kept up to date aligning with source Recommendations. Therefore, there is a possibility that duplication of definitions could exist. Some implementer</w:t>
            </w:r>
            <w:r>
              <w:rPr>
                <w:bCs/>
                <w:lang w:eastAsia="ja-JP"/>
              </w:rPr>
              <w:t>’</w:t>
            </w:r>
            <w:r>
              <w:rPr>
                <w:rFonts w:hint="eastAsia"/>
                <w:bCs/>
                <w:lang w:eastAsia="ja-JP"/>
              </w:rPr>
              <w:t>s guides haven</w:t>
            </w:r>
            <w:r>
              <w:rPr>
                <w:bCs/>
                <w:lang w:eastAsia="ja-JP"/>
              </w:rPr>
              <w:t>’</w:t>
            </w:r>
            <w:r>
              <w:rPr>
                <w:rFonts w:hint="eastAsia"/>
                <w:bCs/>
                <w:lang w:eastAsia="ja-JP"/>
              </w:rPr>
              <w:t>t been reflected to source Recommendations and some source recommendations haven</w:t>
            </w:r>
            <w:r>
              <w:rPr>
                <w:bCs/>
                <w:lang w:eastAsia="ja-JP"/>
              </w:rPr>
              <w:t>’</w:t>
            </w:r>
            <w:r>
              <w:rPr>
                <w:rFonts w:hint="eastAsia"/>
                <w:bCs/>
                <w:lang w:eastAsia="ja-JP"/>
              </w:rPr>
              <w:t xml:space="preserve">t referred to the terms and definitions </w:t>
            </w:r>
            <w:r>
              <w:rPr>
                <w:bCs/>
                <w:lang w:eastAsia="ja-JP"/>
              </w:rPr>
              <w:t>Recommendation</w:t>
            </w:r>
            <w:r>
              <w:rPr>
                <w:rFonts w:hint="eastAsia"/>
                <w:bCs/>
                <w:lang w:eastAsia="ja-JP"/>
              </w:rPr>
              <w:t>.</w:t>
            </w:r>
          </w:p>
        </w:tc>
        <w:tc>
          <w:tcPr>
            <w:tcW w:w="184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Follow the procedure of the guidance made by Q3(TDxxx/WP3) and keep good communication with other editors</w:t>
            </w:r>
          </w:p>
        </w:tc>
        <w:tc>
          <w:tcPr>
            <w:tcW w:w="1660" w:type="dxa"/>
            <w:tcBorders>
              <w:top w:val="single" w:sz="6" w:space="0" w:color="000000"/>
              <w:left w:val="single" w:sz="6" w:space="0" w:color="000000"/>
              <w:bottom w:val="single" w:sz="6" w:space="0" w:color="000000"/>
              <w:right w:val="single" w:sz="6" w:space="0" w:color="000000"/>
            </w:tcBorders>
          </w:tcPr>
          <w:p w:rsidR="009A1DE8" w:rsidRPr="00853FC0"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r w:rsidR="009A1DE8"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9</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lang w:eastAsia="ja-JP"/>
              </w:rPr>
            </w:pPr>
            <w:r>
              <w:rPr>
                <w:rFonts w:hint="eastAsia"/>
                <w:b/>
                <w:lang w:eastAsia="ja-JP"/>
              </w:rPr>
              <w:t>J</w:t>
            </w:r>
            <w:r w:rsidRPr="00D60248">
              <w:rPr>
                <w:b/>
                <w:lang w:eastAsia="ja-JP"/>
              </w:rPr>
              <w:t>itter requirements for OT</w:t>
            </w:r>
            <w:r>
              <w:rPr>
                <w:rFonts w:hint="eastAsia"/>
                <w:b/>
                <w:lang w:eastAsia="ja-JP"/>
              </w:rPr>
              <w:t>U3&amp;4 multilane interface</w:t>
            </w:r>
          </w:p>
          <w:p w:rsidR="009A1DE8" w:rsidRPr="006F6D6A"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Cs/>
                <w:lang w:eastAsia="ja-JP"/>
              </w:rPr>
            </w:pPr>
            <w:r>
              <w:rPr>
                <w:rFonts w:hint="eastAsia"/>
                <w:lang w:eastAsia="ja-JP"/>
              </w:rPr>
              <w:t>T</w:t>
            </w:r>
            <w:r>
              <w:t>he maximum permissible levels of jitter at OT</w:t>
            </w:r>
            <w:r>
              <w:rPr>
                <w:rFonts w:hint="eastAsia"/>
                <w:lang w:eastAsia="ja-JP"/>
              </w:rPr>
              <w:t>L3.4 and OTL4.4</w:t>
            </w:r>
            <w:r>
              <w:t xml:space="preserve"> interfaces</w:t>
            </w:r>
            <w:r>
              <w:rPr>
                <w:rFonts w:hint="eastAsia"/>
                <w:lang w:eastAsia="ja-JP"/>
              </w:rPr>
              <w:t xml:space="preserve"> are under discussion. </w:t>
            </w:r>
            <w:r>
              <w:rPr>
                <w:lang w:eastAsia="ja-JP"/>
              </w:rPr>
              <w:t>T</w:t>
            </w:r>
            <w:r>
              <w:rPr>
                <w:rFonts w:hint="eastAsia"/>
                <w:lang w:eastAsia="ja-JP"/>
              </w:rPr>
              <w:t xml:space="preserve">he jitter specification of G.8251 should be aligned </w:t>
            </w:r>
            <w:r>
              <w:rPr>
                <w:lang w:eastAsia="ja-JP"/>
              </w:rPr>
              <w:t xml:space="preserve">as far as possible </w:t>
            </w:r>
            <w:r>
              <w:rPr>
                <w:rFonts w:hint="eastAsia"/>
                <w:lang w:eastAsia="ja-JP"/>
              </w:rPr>
              <w:t>with that of IEEE 802.3ba for cost-</w:t>
            </w:r>
            <w:r>
              <w:rPr>
                <w:lang w:eastAsia="ja-JP"/>
              </w:rPr>
              <w:t>effectiveness.</w:t>
            </w:r>
          </w:p>
        </w:tc>
        <w:tc>
          <w:tcPr>
            <w:tcW w:w="1840" w:type="dxa"/>
            <w:tcBorders>
              <w:top w:val="single" w:sz="6" w:space="0" w:color="000000"/>
              <w:left w:val="single" w:sz="6" w:space="0" w:color="000000"/>
              <w:bottom w:val="single" w:sz="6" w:space="0" w:color="000000"/>
              <w:right w:val="single" w:sz="6" w:space="0" w:color="000000"/>
            </w:tcBorders>
          </w:tcPr>
          <w:p w:rsidR="009A1DE8" w:rsidRPr="006F6D6A"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 xml:space="preserve">Correspondence work in Q6 and Q13 </w:t>
            </w:r>
          </w:p>
        </w:tc>
        <w:tc>
          <w:tcPr>
            <w:tcW w:w="166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del w:id="1140" w:author="Yoshinori Koike" w:date="2011-02-24T00:22:00Z">
              <w:r w:rsidDel="003516D3">
                <w:rPr>
                  <w:rFonts w:hint="eastAsia"/>
                  <w:lang w:eastAsia="ja-JP"/>
                </w:rPr>
                <w:delText>On-going</w:delText>
              </w:r>
            </w:del>
            <w:ins w:id="1141" w:author="Yoshinori Koike" w:date="2011-02-24T00:22:00Z">
              <w:r w:rsidR="003516D3">
                <w:rPr>
                  <w:rFonts w:hint="eastAsia"/>
                  <w:lang w:eastAsia="ja-JP"/>
                </w:rPr>
                <w:t>Resolved</w:t>
              </w:r>
            </w:ins>
          </w:p>
        </w:tc>
      </w:tr>
      <w:tr w:rsidR="009A1DE8" w:rsidTr="006F298E">
        <w:trPr>
          <w:cantSplit/>
          <w:jc w:val="center"/>
        </w:trPr>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r>
              <w:rPr>
                <w:rFonts w:hint="eastAsia"/>
                <w:lang w:eastAsia="ja-JP"/>
              </w:rPr>
              <w:t>10</w:t>
            </w:r>
          </w:p>
        </w:tc>
        <w:tc>
          <w:tcPr>
            <w:tcW w:w="552"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left"/>
              <w:rPr>
                <w:lang w:eastAsia="ja-JP"/>
              </w:rPr>
            </w:pPr>
          </w:p>
        </w:tc>
        <w:tc>
          <w:tcPr>
            <w:tcW w:w="5404"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lang w:eastAsia="ja-JP"/>
              </w:rPr>
            </w:pPr>
            <w:r>
              <w:rPr>
                <w:rFonts w:hint="eastAsia"/>
                <w:b/>
                <w:lang w:eastAsia="ja-JP"/>
              </w:rPr>
              <w:t>T</w:t>
            </w:r>
            <w:r w:rsidRPr="00E01944">
              <w:rPr>
                <w:b/>
                <w:lang w:eastAsia="ja-JP"/>
              </w:rPr>
              <w:t>ransport of CPRI interface over OTN</w:t>
            </w:r>
            <w:del w:id="1142" w:author="Yoshinori Koike" w:date="2011-02-24T00:34:00Z">
              <w:r w:rsidDel="005D3F28">
                <w:rPr>
                  <w:rFonts w:hint="eastAsia"/>
                  <w:b/>
                  <w:lang w:eastAsia="ja-JP"/>
                </w:rPr>
                <w:delText>)</w:delText>
              </w:r>
            </w:del>
          </w:p>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both"/>
              <w:rPr>
                <w:b/>
                <w:lang w:eastAsia="ja-JP"/>
              </w:rPr>
            </w:pPr>
            <w:r>
              <w:rPr>
                <w:rFonts w:hint="eastAsia"/>
                <w:lang w:eastAsia="ja-JP"/>
              </w:rPr>
              <w:t>T</w:t>
            </w:r>
            <w:r>
              <w:t>ransport of CPRI over OTN</w:t>
            </w:r>
            <w:r>
              <w:rPr>
                <w:rFonts w:hint="eastAsia"/>
                <w:lang w:eastAsia="ja-JP"/>
              </w:rPr>
              <w:t xml:space="preserve"> is proposed</w:t>
            </w:r>
            <w:r>
              <w:rPr>
                <w:lang w:eastAsia="ja-JP"/>
              </w:rPr>
              <w:t>. A definition of the applicable</w:t>
            </w:r>
            <w:r>
              <w:rPr>
                <w:rFonts w:hint="eastAsia"/>
                <w:lang w:eastAsia="ja-JP"/>
              </w:rPr>
              <w:t xml:space="preserve"> OTN hypothetical reference model (HRM)</w:t>
            </w:r>
            <w:r>
              <w:rPr>
                <w:lang w:eastAsia="ja-JP"/>
              </w:rPr>
              <w:t xml:space="preserve"> is required</w:t>
            </w:r>
            <w:r>
              <w:rPr>
                <w:rFonts w:hint="eastAsia"/>
                <w:lang w:eastAsia="ja-JP"/>
              </w:rPr>
              <w:t xml:space="preserve">. Further </w:t>
            </w:r>
            <w:r>
              <w:rPr>
                <w:lang w:eastAsia="ja-JP"/>
              </w:rPr>
              <w:t>clarifications of the requirements are undergoing</w:t>
            </w:r>
            <w:r>
              <w:rPr>
                <w:rFonts w:hint="eastAsia"/>
                <w:lang w:eastAsia="ja-JP"/>
              </w:rPr>
              <w:t xml:space="preserve"> discussion.</w:t>
            </w:r>
          </w:p>
        </w:tc>
        <w:tc>
          <w:tcPr>
            <w:tcW w:w="1840" w:type="dxa"/>
            <w:tcBorders>
              <w:top w:val="single" w:sz="6" w:space="0" w:color="000000"/>
              <w:left w:val="single" w:sz="6" w:space="0" w:color="000000"/>
              <w:bottom w:val="single" w:sz="6" w:space="0" w:color="000000"/>
              <w:right w:val="single" w:sz="6" w:space="0" w:color="000000"/>
            </w:tcBorders>
          </w:tcPr>
          <w:p w:rsidR="009A1DE8" w:rsidRDefault="00D73F2E" w:rsidP="00D73F2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ins w:id="1143" w:author="Yoshinori Koike" w:date="2011-02-24T02:34:00Z">
              <w:r>
                <w:rPr>
                  <w:rFonts w:hint="eastAsia"/>
                  <w:lang w:eastAsia="ja-JP"/>
                </w:rPr>
                <w:t>Contribution is invited</w:t>
              </w:r>
            </w:ins>
            <w:del w:id="1144" w:author="Yoshinori Koike" w:date="2011-02-24T02:34:00Z">
              <w:r w:rsidR="009A1DE8" w:rsidDel="00D73F2E">
                <w:rPr>
                  <w:lang w:eastAsia="ja-JP"/>
                </w:rPr>
                <w:delText>Correspondence</w:delText>
              </w:r>
              <w:r w:rsidR="009A1DE8" w:rsidDel="00D73F2E">
                <w:rPr>
                  <w:rFonts w:hint="eastAsia"/>
                  <w:lang w:eastAsia="ja-JP"/>
                </w:rPr>
                <w:delText xml:space="preserve"> work</w:delText>
              </w:r>
            </w:del>
            <w:r w:rsidR="009A1DE8">
              <w:rPr>
                <w:rFonts w:hint="eastAsia"/>
                <w:lang w:eastAsia="ja-JP"/>
              </w:rPr>
              <w:t xml:space="preserve"> in Q11 and Q13</w:t>
            </w:r>
            <w:del w:id="1145" w:author="Yoshinori Koike" w:date="2011-02-24T02:34:00Z">
              <w:r w:rsidR="009A1DE8" w:rsidDel="00D73F2E">
                <w:rPr>
                  <w:rFonts w:hint="eastAsia"/>
                  <w:lang w:eastAsia="ja-JP"/>
                </w:rPr>
                <w:delText xml:space="preserve"> </w:delText>
              </w:r>
            </w:del>
          </w:p>
        </w:tc>
        <w:tc>
          <w:tcPr>
            <w:tcW w:w="1660" w:type="dxa"/>
            <w:tcBorders>
              <w:top w:val="single" w:sz="6" w:space="0" w:color="000000"/>
              <w:left w:val="single" w:sz="6" w:space="0" w:color="000000"/>
              <w:bottom w:val="single" w:sz="6" w:space="0" w:color="000000"/>
              <w:right w:val="single" w:sz="6" w:space="0" w:color="000000"/>
            </w:tcBorders>
          </w:tcPr>
          <w:p w:rsidR="009A1DE8" w:rsidRDefault="009A1DE8" w:rsidP="006F298E">
            <w:pPr>
              <w:pStyle w:val="Header"/>
              <w:widowControl w:val="0"/>
              <w:numPr>
                <w:ilvl w:val="12"/>
                <w:numId w:val="0"/>
              </w:num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rPr>
                <w:lang w:eastAsia="ja-JP"/>
              </w:rPr>
            </w:pPr>
            <w:r>
              <w:rPr>
                <w:rFonts w:hint="eastAsia"/>
                <w:lang w:eastAsia="ja-JP"/>
              </w:rPr>
              <w:t>On-going</w:t>
            </w:r>
          </w:p>
        </w:tc>
      </w:tr>
    </w:tbl>
    <w:p w:rsidR="009A1DE8" w:rsidRPr="00427E1F" w:rsidRDefault="009A1DE8" w:rsidP="009A1DE8">
      <w:pPr>
        <w:pStyle w:val="Heading1"/>
        <w:sectPr w:rsidR="009A1DE8" w:rsidRPr="00427E1F" w:rsidSect="00E91BE8">
          <w:headerReference w:type="even" r:id="rId34"/>
          <w:headerReference w:type="first" r:id="rId35"/>
          <w:footerReference w:type="first" r:id="rId36"/>
          <w:pgSz w:w="11909" w:h="16834" w:code="9"/>
          <w:pgMar w:top="1417" w:right="1134" w:bottom="1417" w:left="1134" w:header="720" w:footer="720" w:gutter="0"/>
          <w:cols w:space="720"/>
          <w:docGrid w:linePitch="326"/>
        </w:sectPr>
      </w:pPr>
    </w:p>
    <w:p w:rsidR="009A1DE8" w:rsidRDefault="009A1DE8" w:rsidP="009A1DE8">
      <w:pPr>
        <w:pStyle w:val="Title10"/>
        <w:rPr>
          <w:rFonts w:ascii="Times New Roman" w:hAnsi="Times New Roman"/>
          <w:lang w:val="en-GB"/>
        </w:rPr>
      </w:pPr>
      <w:bookmarkStart w:id="1146" w:name="_Toc528123601"/>
      <w:bookmarkStart w:id="1147" w:name="_Toc10880901"/>
      <w:r>
        <w:rPr>
          <w:rFonts w:ascii="Times New Roman" w:hAnsi="Times New Roman"/>
          <w:lang w:val="en-GB"/>
        </w:rPr>
        <w:lastRenderedPageBreak/>
        <w:t>Annex A - Terminology Mapping</w:t>
      </w:r>
      <w:bookmarkEnd w:id="1146"/>
      <w:bookmarkEnd w:id="1147"/>
    </w:p>
    <w:p w:rsidR="009A1DE8" w:rsidRDefault="009A1DE8" w:rsidP="009A1DE8">
      <w:pPr>
        <w:pStyle w:val="Footer"/>
        <w:rPr>
          <w:noProof w:val="0"/>
        </w:rPr>
      </w:pPr>
    </w:p>
    <w:p w:rsidR="009A1DE8" w:rsidRDefault="009A1DE8" w:rsidP="009A1DE8">
      <w:pPr>
        <w:rPr>
          <w:lang w:eastAsia="ja-JP"/>
        </w:rPr>
      </w:pPr>
      <w:r>
        <w:t xml:space="preserve">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w:t>
      </w:r>
      <w:r w:rsidRPr="00A84109">
        <w:t xml:space="preserve">a number of  </w:t>
      </w:r>
      <w:r>
        <w:t>established</w:t>
      </w:r>
      <w:r w:rsidRPr="004A5BC4">
        <w:t xml:space="preserve"> </w:t>
      </w:r>
      <w:r>
        <w:t>major categories of optical networks and technologies, as listed in Table 7</w:t>
      </w:r>
      <w:r>
        <w:noBreakHyphen/>
        <w:t>1</w:t>
      </w:r>
      <w:r>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ins w:id="1148" w:author="Yoshinori Koike" w:date="2011-02-22T15:18:00Z">
        <w:r w:rsidR="000E7E8B">
          <w:rPr>
            <w:rFonts w:hint="eastAsia"/>
            <w:lang w:eastAsia="ja-JP"/>
          </w:rPr>
          <w:t xml:space="preserve"> </w:t>
        </w:r>
      </w:ins>
      <w:ins w:id="1149" w:author="Yoshinori Koike" w:date="2011-02-22T16:21:00Z">
        <w:r w:rsidR="001B35AE">
          <w:rPr>
            <w:rFonts w:hint="eastAsia"/>
            <w:lang w:eastAsia="ja-JP"/>
          </w:rPr>
          <w:t>Do</w:t>
        </w:r>
      </w:ins>
      <w:ins w:id="1150" w:author="Yoshinori Koike" w:date="2011-02-22T15:19:00Z">
        <w:r w:rsidR="00985402">
          <w:rPr>
            <w:rFonts w:hint="eastAsia"/>
            <w:lang w:eastAsia="ja-JP"/>
          </w:rPr>
          <w:t>cument</w:t>
        </w:r>
      </w:ins>
      <w:ins w:id="1151" w:author="Yoshinori Koike" w:date="2011-02-22T16:21:00Z">
        <w:r w:rsidR="001B35AE">
          <w:rPr>
            <w:rFonts w:hint="eastAsia"/>
            <w:lang w:eastAsia="ja-JP"/>
          </w:rPr>
          <w:t>s</w:t>
        </w:r>
      </w:ins>
      <w:ins w:id="1152" w:author="Yoshinori Koike" w:date="2011-02-22T15:19:00Z">
        <w:r w:rsidR="00985402">
          <w:rPr>
            <w:rFonts w:hint="eastAsia"/>
            <w:lang w:eastAsia="ja-JP"/>
          </w:rPr>
          <w:t xml:space="preserve"> for terminology mapping in </w:t>
        </w:r>
      </w:ins>
      <w:ins w:id="1153" w:author="Yoshinori Koike" w:date="2011-02-22T16:19:00Z">
        <w:r w:rsidR="001B35AE">
          <w:rPr>
            <w:rFonts w:hint="eastAsia"/>
            <w:lang w:eastAsia="ja-JP"/>
          </w:rPr>
          <w:t xml:space="preserve">IETF </w:t>
        </w:r>
      </w:ins>
      <w:ins w:id="1154" w:author="Yoshinori Koike" w:date="2011-02-22T15:19:00Z">
        <w:r w:rsidR="00985402">
          <w:rPr>
            <w:rFonts w:hint="eastAsia"/>
            <w:lang w:eastAsia="ja-JP"/>
          </w:rPr>
          <w:t>such as</w:t>
        </w:r>
      </w:ins>
      <w:ins w:id="1155" w:author="Yoshinori Koike" w:date="2011-02-22T15:24:00Z">
        <w:r w:rsidR="00985402">
          <w:rPr>
            <w:rFonts w:hint="eastAsia"/>
            <w:lang w:eastAsia="ja-JP"/>
          </w:rPr>
          <w:t xml:space="preserve"> RFC4397</w:t>
        </w:r>
      </w:ins>
      <w:ins w:id="1156" w:author="Yoshinori Koike" w:date="2011-02-22T16:19:00Z">
        <w:r w:rsidR="001B35AE">
          <w:rPr>
            <w:rFonts w:hint="eastAsia"/>
            <w:lang w:eastAsia="ja-JP"/>
          </w:rPr>
          <w:t xml:space="preserve"> </w:t>
        </w:r>
      </w:ins>
      <w:ins w:id="1157" w:author="Yoshinori Koike" w:date="2011-02-22T16:21:00Z">
        <w:r w:rsidR="001B35AE">
          <w:rPr>
            <w:rFonts w:hint="eastAsia"/>
            <w:lang w:eastAsia="ja-JP"/>
          </w:rPr>
          <w:t xml:space="preserve">and </w:t>
        </w:r>
        <w:r w:rsidR="001B35AE">
          <w:t>draft-ietf-mpls-tp-rosetta-stone</w:t>
        </w:r>
        <w:r w:rsidR="001B35AE">
          <w:rPr>
            <w:rFonts w:hint="eastAsia"/>
            <w:lang w:eastAsia="ja-JP"/>
          </w:rPr>
          <w:t xml:space="preserve"> </w:t>
        </w:r>
      </w:ins>
      <w:ins w:id="1158" w:author="Yoshinori Koike" w:date="2011-02-22T16:19:00Z">
        <w:r w:rsidR="001B35AE">
          <w:rPr>
            <w:rFonts w:hint="eastAsia"/>
            <w:lang w:eastAsia="ja-JP"/>
          </w:rPr>
          <w:t xml:space="preserve">can also be </w:t>
        </w:r>
      </w:ins>
      <w:ins w:id="1159" w:author="Yoshinori Koike" w:date="2011-02-22T16:20:00Z">
        <w:r w:rsidR="001B35AE">
          <w:rPr>
            <w:rFonts w:hint="eastAsia"/>
            <w:lang w:eastAsia="ja-JP"/>
          </w:rPr>
          <w:t>referred</w:t>
        </w:r>
      </w:ins>
      <w:ins w:id="1160" w:author="Yoshinori Koike" w:date="2011-02-22T15:24:00Z">
        <w:r w:rsidR="00985402">
          <w:rPr>
            <w:rFonts w:hint="eastAsia"/>
            <w:lang w:eastAsia="ja-JP"/>
          </w:rPr>
          <w:t>.</w:t>
        </w:r>
      </w:ins>
      <w:ins w:id="1161" w:author="Yoshinori Koike" w:date="2011-02-22T16:20:00Z">
        <w:r w:rsidR="001B35AE">
          <w:rPr>
            <w:rFonts w:hint="eastAsia"/>
            <w:lang w:eastAsia="ja-JP"/>
          </w:rPr>
          <w:t xml:space="preserve"> </w:t>
        </w:r>
      </w:ins>
    </w:p>
    <w:p w:rsidR="009A1DE8" w:rsidRPr="001B35AE" w:rsidRDefault="009A1DE8" w:rsidP="009A1DE8">
      <w:pPr>
        <w:pStyle w:val="Normalaftertitle"/>
        <w:widowControl w:val="0"/>
        <w:spacing w:before="0"/>
      </w:pPr>
    </w:p>
    <w:p w:rsidR="009A1DE8" w:rsidRPr="00132939" w:rsidRDefault="009A1DE8" w:rsidP="009A1DE8">
      <w:pPr>
        <w:jc w:val="center"/>
      </w:pPr>
      <w:r>
        <w:t>________________________</w:t>
      </w:r>
    </w:p>
    <w:p w:rsidR="00762E0E" w:rsidRPr="009A1DE8" w:rsidRDefault="00762E0E" w:rsidP="009A1DE8">
      <w:pPr>
        <w:rPr>
          <w:lang w:eastAsia="ja-JP"/>
        </w:rPr>
      </w:pPr>
    </w:p>
    <w:sectPr w:rsidR="00762E0E" w:rsidRPr="009A1DE8" w:rsidSect="00E91BE8">
      <w:pgSz w:w="11907" w:h="16840"/>
      <w:pgMar w:top="1417" w:right="1134" w:bottom="1417"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4E3" w:rsidRDefault="000A24E3">
      <w:r>
        <w:separator/>
      </w:r>
    </w:p>
  </w:endnote>
  <w:endnote w:type="continuationSeparator" w:id="0">
    <w:p w:rsidR="000A24E3" w:rsidRDefault="000A24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panose1 w:val="02020600040205080304"/>
    <w:charset w:val="80"/>
    <w:family w:val="roman"/>
    <w:pitch w:val="variable"/>
    <w:sig w:usb0="A00002BF" w:usb1="68C7FCFB" w:usb2="00000010" w:usb3="00000000" w:csb0="0002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MS Gothic">
    <w:altName w:val="ＭＳ ゴシック"/>
    <w:panose1 w:val="020B0609070205080204"/>
    <w:charset w:val="80"/>
    <w:family w:val="moder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Layout w:type="fixed"/>
      <w:tblCellMar>
        <w:left w:w="57" w:type="dxa"/>
        <w:right w:w="57" w:type="dxa"/>
      </w:tblCellMar>
      <w:tblLook w:val="0000"/>
    </w:tblPr>
    <w:tblGrid>
      <w:gridCol w:w="1617"/>
      <w:gridCol w:w="4394"/>
      <w:gridCol w:w="3912"/>
    </w:tblGrid>
    <w:tr w:rsidR="003516D3" w:rsidRPr="00E91BE8" w:rsidTr="00E91BE8">
      <w:trPr>
        <w:cantSplit/>
        <w:trHeight w:val="204"/>
        <w:jc w:val="center"/>
      </w:trPr>
      <w:tc>
        <w:tcPr>
          <w:tcW w:w="1617" w:type="dxa"/>
          <w:tcBorders>
            <w:top w:val="single" w:sz="12" w:space="0" w:color="auto"/>
          </w:tcBorders>
        </w:tcPr>
        <w:p w:rsidR="003516D3" w:rsidRPr="00E91BE8" w:rsidRDefault="003516D3" w:rsidP="009B5D1C">
          <w:pPr>
            <w:rPr>
              <w:b/>
              <w:bCs/>
              <w:sz w:val="22"/>
            </w:rPr>
          </w:pPr>
          <w:bookmarkStart w:id="12" w:name="dcontact"/>
          <w:bookmarkStart w:id="13" w:name="dcontent1" w:colFirst="1" w:colLast="1"/>
          <w:r w:rsidRPr="00E91BE8">
            <w:rPr>
              <w:b/>
              <w:bCs/>
              <w:sz w:val="22"/>
            </w:rPr>
            <w:t>Contact:</w:t>
          </w:r>
        </w:p>
      </w:tc>
      <w:tc>
        <w:tcPr>
          <w:tcW w:w="4394" w:type="dxa"/>
          <w:tcBorders>
            <w:top w:val="single" w:sz="12" w:space="0" w:color="auto"/>
          </w:tcBorders>
        </w:tcPr>
        <w:p w:rsidR="003516D3" w:rsidRPr="00E91BE8" w:rsidRDefault="003516D3" w:rsidP="009B5D1C">
          <w:pPr>
            <w:rPr>
              <w:sz w:val="22"/>
            </w:rPr>
          </w:pPr>
          <w:r w:rsidRPr="00E91BE8">
            <w:rPr>
              <w:rFonts w:hint="eastAsia"/>
              <w:sz w:val="22"/>
            </w:rPr>
            <w:t>Yoshinori Koike</w:t>
          </w:r>
          <w:r w:rsidRPr="00E91BE8">
            <w:rPr>
              <w:rFonts w:hint="eastAsia"/>
              <w:sz w:val="22"/>
              <w:lang w:eastAsia="ja-JP"/>
            </w:rPr>
            <w:t xml:space="preserve"> </w:t>
          </w:r>
        </w:p>
        <w:p w:rsidR="003516D3" w:rsidRPr="00E91BE8" w:rsidRDefault="003516D3" w:rsidP="009B5D1C">
          <w:pPr>
            <w:spacing w:before="0"/>
            <w:rPr>
              <w:sz w:val="22"/>
            </w:rPr>
          </w:pPr>
          <w:r w:rsidRPr="00E91BE8">
            <w:rPr>
              <w:rFonts w:hint="eastAsia"/>
              <w:sz w:val="22"/>
              <w:lang w:eastAsia="ja-JP"/>
            </w:rPr>
            <w:t>NTT Corporation</w:t>
          </w:r>
        </w:p>
        <w:p w:rsidR="003516D3" w:rsidRPr="00E91BE8" w:rsidRDefault="003516D3" w:rsidP="009B5D1C">
          <w:pPr>
            <w:spacing w:before="0"/>
            <w:rPr>
              <w:sz w:val="22"/>
              <w:lang w:eastAsia="ja-JP"/>
            </w:rPr>
          </w:pPr>
          <w:smartTag w:uri="urn:schemas-microsoft-com:office:smarttags" w:element="place">
            <w:smartTag w:uri="urn:schemas-microsoft-com:office:smarttags" w:element="country-region">
              <w:r w:rsidRPr="00E91BE8">
                <w:rPr>
                  <w:rFonts w:hint="eastAsia"/>
                  <w:sz w:val="22"/>
                  <w:lang w:eastAsia="ja-JP"/>
                </w:rPr>
                <w:t>Japan</w:t>
              </w:r>
            </w:smartTag>
          </w:smartTag>
        </w:p>
      </w:tc>
      <w:tc>
        <w:tcPr>
          <w:tcW w:w="3912" w:type="dxa"/>
          <w:tcBorders>
            <w:top w:val="single" w:sz="12" w:space="0" w:color="auto"/>
          </w:tcBorders>
        </w:tcPr>
        <w:p w:rsidR="003516D3" w:rsidRPr="00E91BE8" w:rsidRDefault="003516D3" w:rsidP="009B5D1C">
          <w:pPr>
            <w:rPr>
              <w:sz w:val="22"/>
            </w:rPr>
          </w:pPr>
          <w:r w:rsidRPr="00E91BE8">
            <w:rPr>
              <w:sz w:val="22"/>
            </w:rPr>
            <w:t>Tel:</w:t>
          </w:r>
          <w:r w:rsidRPr="00E91BE8">
            <w:rPr>
              <w:rFonts w:hint="eastAsia"/>
              <w:sz w:val="22"/>
              <w:lang w:eastAsia="ja-JP"/>
            </w:rPr>
            <w:t xml:space="preserve"> </w:t>
          </w:r>
          <w:r w:rsidRPr="00E91BE8">
            <w:rPr>
              <w:rFonts w:hint="eastAsia"/>
              <w:sz w:val="22"/>
              <w:lang w:eastAsia="ja-JP"/>
            </w:rPr>
            <w:tab/>
            <w:t>+81-422-59-6723</w:t>
          </w:r>
        </w:p>
        <w:p w:rsidR="003516D3" w:rsidRPr="00E91BE8" w:rsidRDefault="003516D3" w:rsidP="009B5D1C">
          <w:pPr>
            <w:spacing w:before="0"/>
            <w:rPr>
              <w:sz w:val="22"/>
            </w:rPr>
          </w:pPr>
          <w:r w:rsidRPr="00E91BE8">
            <w:rPr>
              <w:sz w:val="22"/>
            </w:rPr>
            <w:t>Fax:</w:t>
          </w:r>
          <w:r w:rsidRPr="00E91BE8">
            <w:rPr>
              <w:rFonts w:hint="eastAsia"/>
              <w:sz w:val="22"/>
              <w:lang w:eastAsia="ja-JP"/>
            </w:rPr>
            <w:t xml:space="preserve"> </w:t>
          </w:r>
          <w:r w:rsidRPr="00E91BE8">
            <w:rPr>
              <w:rFonts w:hint="eastAsia"/>
              <w:sz w:val="22"/>
              <w:lang w:eastAsia="ja-JP"/>
            </w:rPr>
            <w:tab/>
            <w:t>+81-422-59-3493</w:t>
          </w:r>
        </w:p>
        <w:p w:rsidR="003516D3" w:rsidRPr="00E91BE8" w:rsidRDefault="003516D3" w:rsidP="009B5D1C">
          <w:pPr>
            <w:spacing w:before="0"/>
            <w:rPr>
              <w:sz w:val="22"/>
            </w:rPr>
          </w:pPr>
          <w:r w:rsidRPr="00E91BE8">
            <w:rPr>
              <w:sz w:val="22"/>
            </w:rPr>
            <w:t>Email:</w:t>
          </w:r>
          <w:r w:rsidRPr="00E91BE8">
            <w:rPr>
              <w:rFonts w:hint="eastAsia"/>
              <w:sz w:val="22"/>
              <w:lang w:eastAsia="ja-JP"/>
            </w:rPr>
            <w:t xml:space="preserve"> </w:t>
          </w:r>
          <w:r w:rsidRPr="00E91BE8">
            <w:rPr>
              <w:rFonts w:hint="eastAsia"/>
              <w:sz w:val="22"/>
              <w:lang w:eastAsia="ja-JP"/>
            </w:rPr>
            <w:tab/>
          </w:r>
          <w:hyperlink r:id="rId1" w:history="1">
            <w:r w:rsidRPr="00E91BE8">
              <w:rPr>
                <w:rStyle w:val="Hyperlink"/>
                <w:sz w:val="22"/>
                <w:szCs w:val="22"/>
                <w:lang w:val="pt-BR"/>
              </w:rPr>
              <w:t>koike.yoshinori@lab.ntt.co.jp</w:t>
            </w:r>
          </w:hyperlink>
        </w:p>
      </w:tc>
    </w:tr>
    <w:bookmarkEnd w:id="12"/>
    <w:bookmarkEnd w:id="13"/>
    <w:tr w:rsidR="003516D3" w:rsidRPr="00E91BE8" w:rsidTr="00E91BE8">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3516D3" w:rsidRPr="00E91BE8" w:rsidRDefault="003516D3" w:rsidP="00E91BE8">
          <w:pPr>
            <w:spacing w:before="0"/>
            <w:rPr>
              <w:sz w:val="18"/>
            </w:rPr>
          </w:pPr>
          <w:r w:rsidRPr="00E91BE8">
            <w:rPr>
              <w:b/>
              <w:bCs/>
              <w:sz w:val="18"/>
            </w:rPr>
            <w:t>Attention:</w:t>
          </w:r>
          <w:r w:rsidRPr="00E91BE8">
            <w:rPr>
              <w:sz w:val="18"/>
            </w:rPr>
            <w:t xml:space="preserve"> This is not a publication made available to the public, but </w:t>
          </w:r>
          <w:r w:rsidRPr="00E91BE8">
            <w:rPr>
              <w:b/>
              <w:bCs/>
              <w:sz w:val="18"/>
            </w:rPr>
            <w:t>an internal ITU-T Document</w:t>
          </w:r>
          <w:r w:rsidRPr="00E91BE8">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3516D3" w:rsidRPr="00E91BE8" w:rsidRDefault="003516D3" w:rsidP="00E91BE8">
    <w:pPr>
      <w:spacing w:before="0"/>
      <w:rPr>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jc w:val="center"/>
      <w:tblLayout w:type="fixed"/>
      <w:tblCellMar>
        <w:left w:w="57" w:type="dxa"/>
        <w:right w:w="57" w:type="dxa"/>
      </w:tblCellMar>
      <w:tblLook w:val="0000"/>
    </w:tblPr>
    <w:tblGrid>
      <w:gridCol w:w="1617"/>
      <w:gridCol w:w="4394"/>
      <w:gridCol w:w="3912"/>
    </w:tblGrid>
    <w:tr w:rsidR="003516D3" w:rsidRPr="00132939">
      <w:trPr>
        <w:cantSplit/>
        <w:trHeight w:val="204"/>
        <w:jc w:val="center"/>
      </w:trPr>
      <w:tc>
        <w:tcPr>
          <w:tcW w:w="1617" w:type="dxa"/>
          <w:tcBorders>
            <w:top w:val="single" w:sz="12" w:space="0" w:color="auto"/>
          </w:tcBorders>
        </w:tcPr>
        <w:p w:rsidR="003516D3" w:rsidRPr="00F53070" w:rsidRDefault="003516D3" w:rsidP="002F7BD3">
          <w:pPr>
            <w:rPr>
              <w:b/>
              <w:bCs/>
              <w:sz w:val="22"/>
            </w:rPr>
          </w:pPr>
          <w:r w:rsidRPr="00F53070">
            <w:rPr>
              <w:b/>
              <w:bCs/>
              <w:sz w:val="22"/>
            </w:rPr>
            <w:t>Contact:</w:t>
          </w:r>
        </w:p>
      </w:tc>
      <w:tc>
        <w:tcPr>
          <w:tcW w:w="4394" w:type="dxa"/>
          <w:tcBorders>
            <w:top w:val="single" w:sz="12" w:space="0" w:color="auto"/>
          </w:tcBorders>
        </w:tcPr>
        <w:p w:rsidR="003516D3" w:rsidRPr="00F53070" w:rsidRDefault="003516D3" w:rsidP="002F7BD3">
          <w:pPr>
            <w:rPr>
              <w:sz w:val="22"/>
            </w:rPr>
          </w:pPr>
          <w:r w:rsidRPr="00F53070">
            <w:rPr>
              <w:sz w:val="22"/>
            </w:rPr>
            <w:t>George Young</w:t>
          </w:r>
        </w:p>
        <w:p w:rsidR="003516D3" w:rsidRPr="00F53070" w:rsidRDefault="003516D3" w:rsidP="002F7BD3">
          <w:pPr>
            <w:spacing w:before="0"/>
            <w:rPr>
              <w:sz w:val="22"/>
            </w:rPr>
          </w:pPr>
          <w:r w:rsidRPr="00F53070">
            <w:rPr>
              <w:sz w:val="22"/>
            </w:rPr>
            <w:t>AT&amp;T</w:t>
          </w:r>
        </w:p>
        <w:p w:rsidR="003516D3" w:rsidRPr="00F53070" w:rsidRDefault="003516D3"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3516D3" w:rsidRPr="00132939" w:rsidRDefault="003516D3" w:rsidP="002F7BD3">
          <w:pPr>
            <w:rPr>
              <w:sz w:val="22"/>
              <w:lang w:val="fr-FR"/>
            </w:rPr>
          </w:pPr>
          <w:r w:rsidRPr="00132939">
            <w:rPr>
              <w:sz w:val="22"/>
              <w:lang w:val="fr-FR"/>
            </w:rPr>
            <w:t>Tel: +1 312 220 8202</w:t>
          </w:r>
        </w:p>
        <w:p w:rsidR="003516D3" w:rsidRPr="00132939" w:rsidRDefault="003516D3" w:rsidP="002F7BD3">
          <w:pPr>
            <w:spacing w:before="0"/>
            <w:rPr>
              <w:sz w:val="22"/>
              <w:lang w:val="fr-FR"/>
            </w:rPr>
          </w:pPr>
          <w:r w:rsidRPr="00132939">
            <w:rPr>
              <w:sz w:val="22"/>
              <w:lang w:val="fr-FR"/>
            </w:rPr>
            <w:t>Email: george_young@labs.att.com</w:t>
          </w:r>
        </w:p>
      </w:tc>
    </w:tr>
    <w:tr w:rsidR="003516D3" w:rsidRPr="00132939">
      <w:trPr>
        <w:cantSplit/>
        <w:trHeight w:val="204"/>
        <w:jc w:val="center"/>
      </w:trPr>
      <w:tc>
        <w:tcPr>
          <w:tcW w:w="1617" w:type="dxa"/>
          <w:tcBorders>
            <w:top w:val="single" w:sz="12" w:space="0" w:color="auto"/>
          </w:tcBorders>
        </w:tcPr>
        <w:p w:rsidR="003516D3" w:rsidRPr="00F53070" w:rsidRDefault="003516D3" w:rsidP="002F7BD3">
          <w:pPr>
            <w:rPr>
              <w:b/>
              <w:bCs/>
              <w:sz w:val="22"/>
            </w:rPr>
          </w:pPr>
          <w:r w:rsidRPr="00F53070">
            <w:rPr>
              <w:b/>
              <w:bCs/>
              <w:sz w:val="22"/>
            </w:rPr>
            <w:t>Contact:</w:t>
          </w:r>
        </w:p>
      </w:tc>
      <w:tc>
        <w:tcPr>
          <w:tcW w:w="4394" w:type="dxa"/>
          <w:tcBorders>
            <w:top w:val="single" w:sz="12" w:space="0" w:color="auto"/>
          </w:tcBorders>
        </w:tcPr>
        <w:p w:rsidR="003516D3" w:rsidRPr="00F53070" w:rsidRDefault="003516D3" w:rsidP="002F7BD3">
          <w:pPr>
            <w:rPr>
              <w:sz w:val="22"/>
            </w:rPr>
          </w:pPr>
          <w:r w:rsidRPr="00F53070">
            <w:rPr>
              <w:sz w:val="22"/>
            </w:rPr>
            <w:t>Yoshinori Koike</w:t>
          </w:r>
        </w:p>
        <w:p w:rsidR="003516D3" w:rsidRPr="00F53070" w:rsidRDefault="003516D3" w:rsidP="002F7BD3">
          <w:pPr>
            <w:spacing w:before="0"/>
            <w:rPr>
              <w:sz w:val="22"/>
            </w:rPr>
          </w:pPr>
          <w:r w:rsidRPr="00F53070">
            <w:rPr>
              <w:sz w:val="22"/>
            </w:rPr>
            <w:t>NTT</w:t>
          </w:r>
        </w:p>
        <w:p w:rsidR="003516D3" w:rsidRPr="00F53070" w:rsidRDefault="003516D3"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3516D3" w:rsidRPr="00132939" w:rsidRDefault="003516D3" w:rsidP="002F7BD3">
          <w:pPr>
            <w:rPr>
              <w:sz w:val="22"/>
              <w:lang w:val="fr-FR"/>
            </w:rPr>
          </w:pPr>
          <w:r w:rsidRPr="00132939">
            <w:rPr>
              <w:sz w:val="22"/>
              <w:lang w:val="fr-FR"/>
            </w:rPr>
            <w:t>Tel: +81 422596723</w:t>
          </w:r>
        </w:p>
        <w:p w:rsidR="003516D3" w:rsidRPr="00132939" w:rsidRDefault="003516D3" w:rsidP="002F7BD3">
          <w:pPr>
            <w:spacing w:before="0"/>
            <w:rPr>
              <w:sz w:val="22"/>
              <w:lang w:val="fr-FR"/>
            </w:rPr>
          </w:pPr>
          <w:r w:rsidRPr="00132939">
            <w:rPr>
              <w:sz w:val="22"/>
              <w:lang w:val="fr-FR"/>
            </w:rPr>
            <w:t>Email: koike.yoshinori@lab.ntt.co.jp</w:t>
          </w:r>
        </w:p>
      </w:tc>
    </w:tr>
    <w:tr w:rsidR="003516D3"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3516D3" w:rsidRPr="00F53070" w:rsidRDefault="003516D3"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3516D3" w:rsidRPr="00F53070" w:rsidRDefault="003516D3" w:rsidP="002F7BD3">
    <w:pPr>
      <w:spacing w:before="0"/>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4E3" w:rsidRDefault="000A24E3">
      <w:r>
        <w:separator/>
      </w:r>
    </w:p>
  </w:footnote>
  <w:footnote w:type="continuationSeparator" w:id="0">
    <w:p w:rsidR="000A24E3" w:rsidRDefault="000A24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6D3" w:rsidRPr="00E91BE8" w:rsidRDefault="003516D3" w:rsidP="00E91BE8">
    <w:pPr>
      <w:pStyle w:val="Header"/>
    </w:pPr>
    <w:r w:rsidRPr="00E91BE8">
      <w:t xml:space="preserve">- </w:t>
    </w:r>
    <w:fldSimple w:instr=" PAGE  \* MERGEFORMAT ">
      <w:r w:rsidR="0075236D">
        <w:rPr>
          <w:noProof/>
        </w:rPr>
        <w:t>2</w:t>
      </w:r>
    </w:fldSimple>
    <w:r w:rsidRPr="00E91BE8">
      <w:t xml:space="preserve"> -</w:t>
    </w:r>
  </w:p>
  <w:p w:rsidR="003516D3" w:rsidRPr="00E91BE8" w:rsidRDefault="003516D3" w:rsidP="00E91BE8">
    <w:pPr>
      <w:pStyle w:val="Header"/>
      <w:spacing w:after="240"/>
    </w:pPr>
    <w:r w:rsidRPr="00E91BE8">
      <w:t xml:space="preserve">TD 408 </w:t>
    </w:r>
    <w:ins w:id="11" w:author="RC" w:date="2011-02-23T18:45:00Z">
      <w:r w:rsidR="0075236D">
        <w:t xml:space="preserve">Rev.1 </w:t>
      </w:r>
    </w:ins>
    <w:r w:rsidRPr="00E91BE8">
      <w:t>(PLEN/15)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6D3" w:rsidRDefault="003516D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6D3" w:rsidRDefault="003516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A6CC02E"/>
    <w:lvl w:ilvl="0">
      <w:start w:val="1"/>
      <w:numFmt w:val="decimal"/>
      <w:pStyle w:val="headingb"/>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3">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5">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6">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3">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543C4E3B"/>
    <w:multiLevelType w:val="hybridMultilevel"/>
    <w:tmpl w:val="C00880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620401EF"/>
    <w:multiLevelType w:val="hybridMultilevel"/>
    <w:tmpl w:val="F2E6FB66"/>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8">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8"/>
  </w:num>
  <w:num w:numId="7">
    <w:abstractNumId w:val="7"/>
  </w:num>
  <w:num w:numId="8">
    <w:abstractNumId w:val="16"/>
  </w:num>
  <w:num w:numId="9">
    <w:abstractNumId w:val="19"/>
  </w:num>
  <w:num w:numId="10">
    <w:abstractNumId w:val="21"/>
  </w:num>
  <w:num w:numId="11">
    <w:abstractNumId w:val="11"/>
  </w:num>
  <w:num w:numId="12">
    <w:abstractNumId w:val="18"/>
  </w:num>
  <w:num w:numId="13">
    <w:abstractNumId w:val="9"/>
  </w:num>
  <w:num w:numId="14">
    <w:abstractNumId w:val="23"/>
  </w:num>
  <w:num w:numId="15">
    <w:abstractNumId w:val="1"/>
  </w:num>
  <w:num w:numId="16">
    <w:abstractNumId w:val="13"/>
  </w:num>
  <w:num w:numId="17">
    <w:abstractNumId w:val="4"/>
  </w:num>
  <w:num w:numId="18">
    <w:abstractNumId w:val="3"/>
  </w:num>
  <w:num w:numId="19">
    <w:abstractNumId w:val="15"/>
  </w:num>
  <w:num w:numId="20">
    <w:abstractNumId w:val="22"/>
  </w:num>
  <w:num w:numId="21">
    <w:abstractNumId w:val="12"/>
  </w:num>
  <w:num w:numId="22">
    <w:abstractNumId w:val="10"/>
  </w:num>
  <w:num w:numId="23">
    <w:abstractNumId w:val="5"/>
  </w:num>
  <w:num w:numId="24">
    <w:abstractNumId w:val="6"/>
  </w:num>
  <w:num w:numId="25">
    <w:abstractNumId w:val="14"/>
  </w:num>
  <w:num w:numId="26">
    <w:abstractNumId w:val="20"/>
  </w:num>
  <w:num w:numId="27">
    <w:abstractNumId w:val="17"/>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intFractionalCharacterWidth/>
  <w:embedSystemFonts/>
  <w:bordersDoNotSurroundHeader/>
  <w:bordersDoNotSurroundFooter/>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de-DE" w:vendorID="9" w:dllVersion="512" w:checkStyle="0"/>
  <w:attachedTemplate r:id="rId1"/>
  <w:stylePaneFormatFilter w:val="3F01"/>
  <w:trackRevisions/>
  <w:defaultTabStop w:val="567"/>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useFELayout/>
  </w:compat>
  <w:rsids>
    <w:rsidRoot w:val="00762E0E"/>
    <w:rsid w:val="00014FAB"/>
    <w:rsid w:val="000A0B37"/>
    <w:rsid w:val="000A24E3"/>
    <w:rsid w:val="000E7E8B"/>
    <w:rsid w:val="000F4988"/>
    <w:rsid w:val="0010437B"/>
    <w:rsid w:val="00106133"/>
    <w:rsid w:val="00110889"/>
    <w:rsid w:val="00132939"/>
    <w:rsid w:val="00143FD0"/>
    <w:rsid w:val="00163E68"/>
    <w:rsid w:val="00171133"/>
    <w:rsid w:val="00172D90"/>
    <w:rsid w:val="00192E31"/>
    <w:rsid w:val="001B35AE"/>
    <w:rsid w:val="001C1299"/>
    <w:rsid w:val="001C4A42"/>
    <w:rsid w:val="00201400"/>
    <w:rsid w:val="00202477"/>
    <w:rsid w:val="00202F25"/>
    <w:rsid w:val="002506B9"/>
    <w:rsid w:val="002507CD"/>
    <w:rsid w:val="002559CE"/>
    <w:rsid w:val="00284623"/>
    <w:rsid w:val="002C063D"/>
    <w:rsid w:val="002D4B34"/>
    <w:rsid w:val="002F7BD3"/>
    <w:rsid w:val="003516D3"/>
    <w:rsid w:val="003673B2"/>
    <w:rsid w:val="00375949"/>
    <w:rsid w:val="003A2878"/>
    <w:rsid w:val="003C442F"/>
    <w:rsid w:val="004076CB"/>
    <w:rsid w:val="00440FAC"/>
    <w:rsid w:val="00453538"/>
    <w:rsid w:val="00462203"/>
    <w:rsid w:val="004B17AF"/>
    <w:rsid w:val="004D7A01"/>
    <w:rsid w:val="004E6E3D"/>
    <w:rsid w:val="00543854"/>
    <w:rsid w:val="0055589B"/>
    <w:rsid w:val="00560F9C"/>
    <w:rsid w:val="005672D3"/>
    <w:rsid w:val="0057662B"/>
    <w:rsid w:val="005766D3"/>
    <w:rsid w:val="005C07B0"/>
    <w:rsid w:val="005C3B9C"/>
    <w:rsid w:val="005D02FE"/>
    <w:rsid w:val="005D05DD"/>
    <w:rsid w:val="005D3F28"/>
    <w:rsid w:val="006031A3"/>
    <w:rsid w:val="0061281F"/>
    <w:rsid w:val="00620563"/>
    <w:rsid w:val="006663F3"/>
    <w:rsid w:val="0067589E"/>
    <w:rsid w:val="006B4586"/>
    <w:rsid w:val="006E62CA"/>
    <w:rsid w:val="006F298E"/>
    <w:rsid w:val="006F4FFC"/>
    <w:rsid w:val="006F67B8"/>
    <w:rsid w:val="006F7F0D"/>
    <w:rsid w:val="00744155"/>
    <w:rsid w:val="0075236D"/>
    <w:rsid w:val="0075714E"/>
    <w:rsid w:val="00762E0E"/>
    <w:rsid w:val="00766C20"/>
    <w:rsid w:val="00783820"/>
    <w:rsid w:val="007D7CB1"/>
    <w:rsid w:val="0081500E"/>
    <w:rsid w:val="008271A1"/>
    <w:rsid w:val="00837725"/>
    <w:rsid w:val="00851CEE"/>
    <w:rsid w:val="00880DBE"/>
    <w:rsid w:val="00893A5A"/>
    <w:rsid w:val="008A0971"/>
    <w:rsid w:val="008B05AB"/>
    <w:rsid w:val="008B0C7B"/>
    <w:rsid w:val="008D085C"/>
    <w:rsid w:val="008D17C5"/>
    <w:rsid w:val="00905638"/>
    <w:rsid w:val="00972D24"/>
    <w:rsid w:val="00985402"/>
    <w:rsid w:val="00992D51"/>
    <w:rsid w:val="009A1DE8"/>
    <w:rsid w:val="009A4423"/>
    <w:rsid w:val="009B5D1C"/>
    <w:rsid w:val="00A05700"/>
    <w:rsid w:val="00A1736C"/>
    <w:rsid w:val="00A34434"/>
    <w:rsid w:val="00A54B6F"/>
    <w:rsid w:val="00A6536D"/>
    <w:rsid w:val="00A91C79"/>
    <w:rsid w:val="00AA44C5"/>
    <w:rsid w:val="00AC66E7"/>
    <w:rsid w:val="00B05010"/>
    <w:rsid w:val="00B504E6"/>
    <w:rsid w:val="00B51F1F"/>
    <w:rsid w:val="00B95E36"/>
    <w:rsid w:val="00BB7173"/>
    <w:rsid w:val="00BB7F77"/>
    <w:rsid w:val="00BD42B6"/>
    <w:rsid w:val="00BD6C70"/>
    <w:rsid w:val="00BF1825"/>
    <w:rsid w:val="00C01360"/>
    <w:rsid w:val="00C07B96"/>
    <w:rsid w:val="00C34298"/>
    <w:rsid w:val="00C3471A"/>
    <w:rsid w:val="00C51A2E"/>
    <w:rsid w:val="00C8496F"/>
    <w:rsid w:val="00CA0533"/>
    <w:rsid w:val="00CA0CBC"/>
    <w:rsid w:val="00CC5AA2"/>
    <w:rsid w:val="00D05229"/>
    <w:rsid w:val="00D158E2"/>
    <w:rsid w:val="00D33B14"/>
    <w:rsid w:val="00D37D40"/>
    <w:rsid w:val="00D631E7"/>
    <w:rsid w:val="00D65C0F"/>
    <w:rsid w:val="00D73F2E"/>
    <w:rsid w:val="00D92051"/>
    <w:rsid w:val="00DB0B76"/>
    <w:rsid w:val="00DC2D9E"/>
    <w:rsid w:val="00E075C6"/>
    <w:rsid w:val="00E12C82"/>
    <w:rsid w:val="00E13DD5"/>
    <w:rsid w:val="00E4342A"/>
    <w:rsid w:val="00E465CB"/>
    <w:rsid w:val="00E85855"/>
    <w:rsid w:val="00E91BE8"/>
    <w:rsid w:val="00E93D02"/>
    <w:rsid w:val="00E96EE4"/>
    <w:rsid w:val="00EC13ED"/>
    <w:rsid w:val="00EF3172"/>
    <w:rsid w:val="00F01605"/>
    <w:rsid w:val="00F10286"/>
    <w:rsid w:val="00F37C08"/>
    <w:rsid w:val="00F52DB1"/>
    <w:rsid w:val="00F56781"/>
    <w:rsid w:val="00F56BB6"/>
    <w:rsid w:val="00F73B8B"/>
    <w:rsid w:val="00FA02A8"/>
    <w:rsid w:val="00FA1FAC"/>
    <w:rsid w:val="00FD38D6"/>
    <w:rsid w:val="00FE489D"/>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date"/>
  <w:smartTagType w:namespaceuri="urn:schemas-microsoft-com:office:smarttags" w:name="City"/>
  <w:smartTagType w:namespaceuri="urn:schemas-microsoft-com:office:smarttags" w:name="place"/>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854"/>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le1,1"/>
    <w:basedOn w:val="Normal"/>
    <w:next w:val="Normal"/>
    <w:qFormat/>
    <w:rsid w:val="00543854"/>
    <w:pPr>
      <w:keepNext/>
      <w:keepLines/>
      <w:spacing w:before="360"/>
      <w:ind w:left="794" w:hanging="794"/>
      <w:outlineLvl w:val="0"/>
    </w:pPr>
    <w:rPr>
      <w:b/>
    </w:rPr>
  </w:style>
  <w:style w:type="paragraph" w:styleId="Heading2">
    <w:name w:val="heading 2"/>
    <w:aliases w:val="UNDERRUBRIK 1-2,le2,h2,2nd level,l2,heading 2+ Indent: Left 0.25 in,2,section,H2"/>
    <w:basedOn w:val="Heading1"/>
    <w:next w:val="Normal"/>
    <w:qFormat/>
    <w:rsid w:val="00543854"/>
    <w:pPr>
      <w:spacing w:before="240"/>
      <w:outlineLvl w:val="1"/>
    </w:pPr>
  </w:style>
  <w:style w:type="paragraph" w:styleId="Heading3">
    <w:name w:val="heading 3"/>
    <w:aliases w:val="3"/>
    <w:basedOn w:val="Heading1"/>
    <w:next w:val="Normal"/>
    <w:qFormat/>
    <w:rsid w:val="00543854"/>
    <w:pPr>
      <w:spacing w:before="160"/>
      <w:outlineLvl w:val="2"/>
    </w:pPr>
  </w:style>
  <w:style w:type="paragraph" w:styleId="Heading4">
    <w:name w:val="heading 4"/>
    <w:aliases w:val="4"/>
    <w:basedOn w:val="Heading3"/>
    <w:next w:val="Normal"/>
    <w:qFormat/>
    <w:rsid w:val="00543854"/>
    <w:pPr>
      <w:tabs>
        <w:tab w:val="clear" w:pos="794"/>
        <w:tab w:val="left" w:pos="1021"/>
      </w:tabs>
      <w:ind w:left="1021" w:hanging="1021"/>
      <w:outlineLvl w:val="3"/>
    </w:pPr>
  </w:style>
  <w:style w:type="paragraph" w:styleId="Heading5">
    <w:name w:val="heading 5"/>
    <w:aliases w:val="5"/>
    <w:basedOn w:val="Heading4"/>
    <w:next w:val="Normal"/>
    <w:qFormat/>
    <w:rsid w:val="00543854"/>
    <w:pPr>
      <w:outlineLvl w:val="4"/>
    </w:pPr>
  </w:style>
  <w:style w:type="paragraph" w:styleId="Heading6">
    <w:name w:val="heading 6"/>
    <w:aliases w:val="6,Criteria,Requirement"/>
    <w:basedOn w:val="Heading4"/>
    <w:next w:val="Normal"/>
    <w:qFormat/>
    <w:rsid w:val="00543854"/>
    <w:pPr>
      <w:tabs>
        <w:tab w:val="clear" w:pos="1021"/>
        <w:tab w:val="clear" w:pos="1191"/>
      </w:tabs>
      <w:ind w:left="1588" w:hanging="1588"/>
      <w:outlineLvl w:val="5"/>
    </w:pPr>
  </w:style>
  <w:style w:type="paragraph" w:styleId="Heading7">
    <w:name w:val="heading 7"/>
    <w:aliases w:val="Figure caption,7,Objective"/>
    <w:basedOn w:val="Heading6"/>
    <w:next w:val="Normal"/>
    <w:qFormat/>
    <w:rsid w:val="00543854"/>
    <w:pPr>
      <w:outlineLvl w:val="6"/>
    </w:pPr>
  </w:style>
  <w:style w:type="paragraph" w:styleId="Heading8">
    <w:name w:val="heading 8"/>
    <w:aliases w:val="Table caption,8,Condition"/>
    <w:basedOn w:val="Heading6"/>
    <w:next w:val="Normal"/>
    <w:qFormat/>
    <w:rsid w:val="00543854"/>
    <w:pPr>
      <w:outlineLvl w:val="7"/>
    </w:pPr>
  </w:style>
  <w:style w:type="paragraph" w:styleId="Heading9">
    <w:name w:val="heading 9"/>
    <w:aliases w:val="9,Cond'l Reqt."/>
    <w:basedOn w:val="Heading6"/>
    <w:next w:val="Normal"/>
    <w:qFormat/>
    <w:rsid w:val="0054385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543854"/>
    <w:pPr>
      <w:keepNext/>
      <w:keepLines/>
      <w:spacing w:before="480"/>
      <w:jc w:val="center"/>
    </w:pPr>
    <w:rPr>
      <w:b/>
      <w:sz w:val="28"/>
    </w:rPr>
  </w:style>
  <w:style w:type="character" w:customStyle="1" w:styleId="Appdef">
    <w:name w:val="App_def"/>
    <w:basedOn w:val="DefaultParagraphFont"/>
    <w:rsid w:val="00543854"/>
    <w:rPr>
      <w:rFonts w:ascii="Times New Roman" w:hAnsi="Times New Roman"/>
      <w:b/>
    </w:rPr>
  </w:style>
  <w:style w:type="character" w:customStyle="1" w:styleId="Appref">
    <w:name w:val="App_ref"/>
    <w:basedOn w:val="DefaultParagraphFont"/>
    <w:rsid w:val="00543854"/>
  </w:style>
  <w:style w:type="paragraph" w:customStyle="1" w:styleId="AppendixNotitle">
    <w:name w:val="Appendix_No &amp; title"/>
    <w:basedOn w:val="AnnexNotitle"/>
    <w:next w:val="Normal"/>
    <w:rsid w:val="00543854"/>
  </w:style>
  <w:style w:type="character" w:customStyle="1" w:styleId="Artdef">
    <w:name w:val="Art_def"/>
    <w:basedOn w:val="DefaultParagraphFont"/>
    <w:rsid w:val="00543854"/>
    <w:rPr>
      <w:rFonts w:ascii="Times New Roman" w:hAnsi="Times New Roman"/>
      <w:b/>
    </w:rPr>
  </w:style>
  <w:style w:type="paragraph" w:customStyle="1" w:styleId="Artheading">
    <w:name w:val="Art_heading"/>
    <w:basedOn w:val="Normal"/>
    <w:next w:val="Normal"/>
    <w:rsid w:val="00543854"/>
    <w:pPr>
      <w:spacing w:before="480"/>
      <w:jc w:val="center"/>
    </w:pPr>
    <w:rPr>
      <w:b/>
      <w:sz w:val="28"/>
    </w:rPr>
  </w:style>
  <w:style w:type="paragraph" w:customStyle="1" w:styleId="ArtNo">
    <w:name w:val="Art_No"/>
    <w:basedOn w:val="Normal"/>
    <w:next w:val="Normal"/>
    <w:rsid w:val="00543854"/>
    <w:pPr>
      <w:keepNext/>
      <w:keepLines/>
      <w:spacing w:before="480"/>
      <w:jc w:val="center"/>
    </w:pPr>
    <w:rPr>
      <w:caps/>
      <w:sz w:val="28"/>
    </w:rPr>
  </w:style>
  <w:style w:type="character" w:customStyle="1" w:styleId="Artref">
    <w:name w:val="Art_ref"/>
    <w:basedOn w:val="DefaultParagraphFont"/>
    <w:rsid w:val="00543854"/>
  </w:style>
  <w:style w:type="paragraph" w:customStyle="1" w:styleId="Arttitle">
    <w:name w:val="Art_title"/>
    <w:basedOn w:val="Normal"/>
    <w:next w:val="Normal"/>
    <w:rsid w:val="00543854"/>
    <w:pPr>
      <w:keepNext/>
      <w:keepLines/>
      <w:spacing w:before="240"/>
      <w:jc w:val="center"/>
    </w:pPr>
    <w:rPr>
      <w:b/>
      <w:sz w:val="28"/>
    </w:rPr>
  </w:style>
  <w:style w:type="paragraph" w:customStyle="1" w:styleId="ASN1">
    <w:name w:val="ASN.1"/>
    <w:basedOn w:val="Normal"/>
    <w:rsid w:val="00543854"/>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543854"/>
    <w:pPr>
      <w:keepNext/>
      <w:keepLines/>
      <w:spacing w:before="160"/>
      <w:ind w:left="794"/>
    </w:pPr>
    <w:rPr>
      <w:i/>
    </w:rPr>
  </w:style>
  <w:style w:type="paragraph" w:customStyle="1" w:styleId="ChapNo">
    <w:name w:val="Chap_No"/>
    <w:basedOn w:val="Normal"/>
    <w:next w:val="Normal"/>
    <w:rsid w:val="00543854"/>
    <w:pPr>
      <w:keepNext/>
      <w:keepLines/>
      <w:spacing w:before="480"/>
      <w:jc w:val="center"/>
    </w:pPr>
    <w:rPr>
      <w:b/>
      <w:caps/>
      <w:sz w:val="28"/>
    </w:rPr>
  </w:style>
  <w:style w:type="paragraph" w:customStyle="1" w:styleId="Chaptitle">
    <w:name w:val="Chap_title"/>
    <w:basedOn w:val="Normal"/>
    <w:next w:val="Normal"/>
    <w:rsid w:val="00543854"/>
    <w:pPr>
      <w:keepNext/>
      <w:keepLines/>
      <w:spacing w:before="240"/>
      <w:jc w:val="center"/>
    </w:pPr>
    <w:rPr>
      <w:b/>
      <w:sz w:val="28"/>
    </w:rPr>
  </w:style>
  <w:style w:type="character" w:styleId="EndnoteReference">
    <w:name w:val="endnote reference"/>
    <w:basedOn w:val="DefaultParagraphFont"/>
    <w:semiHidden/>
    <w:rsid w:val="00543854"/>
    <w:rPr>
      <w:vertAlign w:val="superscript"/>
    </w:rPr>
  </w:style>
  <w:style w:type="paragraph" w:customStyle="1" w:styleId="enumlev1">
    <w:name w:val="enumlev1"/>
    <w:basedOn w:val="Normal"/>
    <w:rsid w:val="00543854"/>
    <w:pPr>
      <w:spacing w:before="80"/>
      <w:ind w:left="794" w:hanging="794"/>
    </w:pPr>
  </w:style>
  <w:style w:type="paragraph" w:customStyle="1" w:styleId="enumlev2">
    <w:name w:val="enumlev2"/>
    <w:basedOn w:val="enumlev1"/>
    <w:rsid w:val="00543854"/>
    <w:pPr>
      <w:ind w:left="1191" w:hanging="397"/>
    </w:pPr>
  </w:style>
  <w:style w:type="paragraph" w:customStyle="1" w:styleId="enumlev3">
    <w:name w:val="enumlev3"/>
    <w:basedOn w:val="enumlev2"/>
    <w:rsid w:val="00543854"/>
    <w:pPr>
      <w:ind w:left="1588"/>
    </w:pPr>
  </w:style>
  <w:style w:type="paragraph" w:customStyle="1" w:styleId="Equation">
    <w:name w:val="Equation"/>
    <w:basedOn w:val="Normal"/>
    <w:rsid w:val="00543854"/>
    <w:pPr>
      <w:tabs>
        <w:tab w:val="clear" w:pos="1191"/>
        <w:tab w:val="clear" w:pos="1588"/>
        <w:tab w:val="clear" w:pos="1985"/>
        <w:tab w:val="center" w:pos="4820"/>
        <w:tab w:val="right" w:pos="9639"/>
      </w:tabs>
    </w:pPr>
  </w:style>
  <w:style w:type="paragraph" w:customStyle="1" w:styleId="Equationlegend">
    <w:name w:val="Equation_legend"/>
    <w:basedOn w:val="Normal"/>
    <w:rsid w:val="00543854"/>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543854"/>
    <w:pPr>
      <w:keepNext/>
      <w:keepLines/>
      <w:spacing w:before="240" w:after="120"/>
      <w:jc w:val="center"/>
    </w:pPr>
  </w:style>
  <w:style w:type="paragraph" w:customStyle="1" w:styleId="Figurelegend">
    <w:name w:val="Figure_legend"/>
    <w:basedOn w:val="Normal"/>
    <w:rsid w:val="00543854"/>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543854"/>
    <w:pPr>
      <w:keepLines/>
      <w:spacing w:before="240" w:after="120"/>
      <w:jc w:val="center"/>
    </w:pPr>
    <w:rPr>
      <w:b/>
    </w:rPr>
  </w:style>
  <w:style w:type="paragraph" w:customStyle="1" w:styleId="FigureNoBR">
    <w:name w:val="Figure_No_BR"/>
    <w:basedOn w:val="Normal"/>
    <w:next w:val="Normal"/>
    <w:rsid w:val="00543854"/>
    <w:pPr>
      <w:keepNext/>
      <w:keepLines/>
      <w:spacing w:before="480" w:after="120"/>
      <w:jc w:val="center"/>
    </w:pPr>
    <w:rPr>
      <w:caps/>
    </w:rPr>
  </w:style>
  <w:style w:type="paragraph" w:customStyle="1" w:styleId="TabletitleBR">
    <w:name w:val="Table_title_BR"/>
    <w:basedOn w:val="Normal"/>
    <w:next w:val="Normal"/>
    <w:rsid w:val="00543854"/>
    <w:pPr>
      <w:keepNext/>
      <w:keepLines/>
      <w:spacing w:before="0" w:after="120"/>
      <w:jc w:val="center"/>
    </w:pPr>
    <w:rPr>
      <w:b/>
    </w:rPr>
  </w:style>
  <w:style w:type="paragraph" w:customStyle="1" w:styleId="FiguretitleBR">
    <w:name w:val="Figure_title_BR"/>
    <w:basedOn w:val="TabletitleBR"/>
    <w:next w:val="Normal"/>
    <w:rsid w:val="00543854"/>
    <w:pPr>
      <w:keepNext w:val="0"/>
      <w:spacing w:after="480"/>
    </w:pPr>
  </w:style>
  <w:style w:type="paragraph" w:customStyle="1" w:styleId="Figurewithouttitle">
    <w:name w:val="Figure_without_title"/>
    <w:basedOn w:val="Normal"/>
    <w:next w:val="Normal"/>
    <w:rsid w:val="00543854"/>
    <w:pPr>
      <w:keepLines/>
      <w:spacing w:before="240" w:after="120"/>
      <w:jc w:val="center"/>
    </w:pPr>
  </w:style>
  <w:style w:type="paragraph" w:styleId="Footer">
    <w:name w:val="footer"/>
    <w:basedOn w:val="Normal"/>
    <w:rsid w:val="00543854"/>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543854"/>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543854"/>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basedOn w:val="DefaultParagraphFont"/>
    <w:semiHidden/>
    <w:rsid w:val="00543854"/>
    <w:rPr>
      <w:position w:val="6"/>
      <w:sz w:val="18"/>
    </w:rPr>
  </w:style>
  <w:style w:type="paragraph" w:customStyle="1" w:styleId="Note">
    <w:name w:val="Note"/>
    <w:basedOn w:val="Normal"/>
    <w:rsid w:val="00543854"/>
    <w:pPr>
      <w:spacing w:before="80"/>
    </w:pPr>
  </w:style>
  <w:style w:type="paragraph" w:styleId="FootnoteText">
    <w:name w:val="footnote text"/>
    <w:basedOn w:val="Note"/>
    <w:semiHidden/>
    <w:rsid w:val="00543854"/>
    <w:pPr>
      <w:keepLines/>
      <w:tabs>
        <w:tab w:val="left" w:pos="255"/>
      </w:tabs>
      <w:ind w:left="255" w:hanging="255"/>
    </w:pPr>
  </w:style>
  <w:style w:type="paragraph" w:customStyle="1" w:styleId="Formal">
    <w:name w:val="Formal"/>
    <w:basedOn w:val="ASN1"/>
    <w:rsid w:val="00543854"/>
    <w:rPr>
      <w:b w:val="0"/>
    </w:rPr>
  </w:style>
  <w:style w:type="paragraph" w:styleId="Header">
    <w:name w:val="header"/>
    <w:aliases w:val="h,Header/Footer"/>
    <w:basedOn w:val="Normal"/>
    <w:rsid w:val="00543854"/>
    <w:pPr>
      <w:tabs>
        <w:tab w:val="clear" w:pos="794"/>
        <w:tab w:val="clear" w:pos="1191"/>
        <w:tab w:val="clear" w:pos="1588"/>
        <w:tab w:val="clear" w:pos="1985"/>
      </w:tabs>
      <w:spacing w:before="0"/>
      <w:jc w:val="center"/>
    </w:pPr>
    <w:rPr>
      <w:sz w:val="18"/>
    </w:rPr>
  </w:style>
  <w:style w:type="paragraph" w:customStyle="1" w:styleId="Headingb0">
    <w:name w:val="Heading_b"/>
    <w:basedOn w:val="Normal"/>
    <w:next w:val="Normal"/>
    <w:rsid w:val="00543854"/>
    <w:pPr>
      <w:keepNext/>
      <w:spacing w:before="160"/>
    </w:pPr>
    <w:rPr>
      <w:b/>
    </w:rPr>
  </w:style>
  <w:style w:type="paragraph" w:customStyle="1" w:styleId="Headingi">
    <w:name w:val="Heading_i"/>
    <w:basedOn w:val="Normal"/>
    <w:next w:val="Normal"/>
    <w:rsid w:val="00543854"/>
    <w:pPr>
      <w:keepNext/>
      <w:spacing w:before="160"/>
    </w:pPr>
    <w:rPr>
      <w:i/>
    </w:rPr>
  </w:style>
  <w:style w:type="paragraph" w:styleId="Index1">
    <w:name w:val="index 1"/>
    <w:basedOn w:val="Normal"/>
    <w:next w:val="Normal"/>
    <w:semiHidden/>
    <w:rsid w:val="00543854"/>
  </w:style>
  <w:style w:type="paragraph" w:styleId="Index2">
    <w:name w:val="index 2"/>
    <w:basedOn w:val="Normal"/>
    <w:next w:val="Normal"/>
    <w:semiHidden/>
    <w:rsid w:val="00543854"/>
    <w:pPr>
      <w:ind w:left="283"/>
    </w:pPr>
  </w:style>
  <w:style w:type="paragraph" w:styleId="Index3">
    <w:name w:val="index 3"/>
    <w:basedOn w:val="Normal"/>
    <w:next w:val="Normal"/>
    <w:semiHidden/>
    <w:rsid w:val="00543854"/>
    <w:pPr>
      <w:ind w:left="566"/>
    </w:pPr>
  </w:style>
  <w:style w:type="paragraph" w:customStyle="1" w:styleId="Normalaftertitle">
    <w:name w:val="Normal_after_title"/>
    <w:basedOn w:val="Normal"/>
    <w:next w:val="Normal"/>
    <w:rsid w:val="00543854"/>
    <w:pPr>
      <w:spacing w:before="360"/>
    </w:pPr>
  </w:style>
  <w:style w:type="character" w:styleId="PageNumber">
    <w:name w:val="page number"/>
    <w:basedOn w:val="DefaultParagraphFont"/>
    <w:rsid w:val="00543854"/>
  </w:style>
  <w:style w:type="paragraph" w:customStyle="1" w:styleId="PartNo">
    <w:name w:val="Part_No"/>
    <w:basedOn w:val="Normal"/>
    <w:next w:val="Normal"/>
    <w:rsid w:val="00543854"/>
    <w:pPr>
      <w:keepNext/>
      <w:keepLines/>
      <w:spacing w:before="480" w:after="80"/>
      <w:jc w:val="center"/>
    </w:pPr>
    <w:rPr>
      <w:caps/>
      <w:sz w:val="28"/>
    </w:rPr>
  </w:style>
  <w:style w:type="paragraph" w:customStyle="1" w:styleId="Partref">
    <w:name w:val="Part_ref"/>
    <w:basedOn w:val="Normal"/>
    <w:next w:val="Normal"/>
    <w:rsid w:val="00543854"/>
    <w:pPr>
      <w:keepNext/>
      <w:keepLines/>
      <w:spacing w:before="280"/>
      <w:jc w:val="center"/>
    </w:pPr>
  </w:style>
  <w:style w:type="paragraph" w:customStyle="1" w:styleId="Parttitle">
    <w:name w:val="Part_title"/>
    <w:basedOn w:val="Normal"/>
    <w:next w:val="Normalaftertitle"/>
    <w:rsid w:val="00543854"/>
    <w:pPr>
      <w:keepNext/>
      <w:keepLines/>
      <w:spacing w:before="240" w:after="280"/>
      <w:jc w:val="center"/>
    </w:pPr>
    <w:rPr>
      <w:b/>
      <w:sz w:val="28"/>
    </w:rPr>
  </w:style>
  <w:style w:type="paragraph" w:customStyle="1" w:styleId="Recdate">
    <w:name w:val="Rec_date"/>
    <w:basedOn w:val="Normal"/>
    <w:next w:val="Normalaftertitle"/>
    <w:rsid w:val="00543854"/>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543854"/>
  </w:style>
  <w:style w:type="paragraph" w:customStyle="1" w:styleId="RecNo">
    <w:name w:val="Rec_No"/>
    <w:basedOn w:val="Normal"/>
    <w:next w:val="Normal"/>
    <w:rsid w:val="00543854"/>
    <w:pPr>
      <w:keepNext/>
      <w:keepLines/>
      <w:spacing w:before="0"/>
    </w:pPr>
    <w:rPr>
      <w:b/>
      <w:sz w:val="28"/>
    </w:rPr>
  </w:style>
  <w:style w:type="paragraph" w:customStyle="1" w:styleId="QuestionNo">
    <w:name w:val="Question_No"/>
    <w:basedOn w:val="RecNo"/>
    <w:next w:val="Normal"/>
    <w:rsid w:val="00543854"/>
  </w:style>
  <w:style w:type="paragraph" w:customStyle="1" w:styleId="RecNoBR">
    <w:name w:val="Rec_No_BR"/>
    <w:basedOn w:val="Normal"/>
    <w:next w:val="Normal"/>
    <w:rsid w:val="00543854"/>
    <w:pPr>
      <w:keepNext/>
      <w:keepLines/>
      <w:spacing w:before="480"/>
      <w:jc w:val="center"/>
    </w:pPr>
    <w:rPr>
      <w:caps/>
      <w:sz w:val="28"/>
    </w:rPr>
  </w:style>
  <w:style w:type="paragraph" w:customStyle="1" w:styleId="QuestionNoBR">
    <w:name w:val="Question_No_BR"/>
    <w:basedOn w:val="RecNoBR"/>
    <w:next w:val="Normal"/>
    <w:rsid w:val="00543854"/>
  </w:style>
  <w:style w:type="paragraph" w:customStyle="1" w:styleId="Recref">
    <w:name w:val="Rec_ref"/>
    <w:basedOn w:val="Normal"/>
    <w:next w:val="Recdate"/>
    <w:rsid w:val="00543854"/>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543854"/>
  </w:style>
  <w:style w:type="paragraph" w:customStyle="1" w:styleId="Rectitle">
    <w:name w:val="Rec_title"/>
    <w:basedOn w:val="Normal"/>
    <w:next w:val="Normalaftertitle"/>
    <w:rsid w:val="00543854"/>
    <w:pPr>
      <w:keepNext/>
      <w:keepLines/>
      <w:spacing w:before="360"/>
      <w:jc w:val="center"/>
    </w:pPr>
    <w:rPr>
      <w:b/>
      <w:sz w:val="28"/>
    </w:rPr>
  </w:style>
  <w:style w:type="paragraph" w:customStyle="1" w:styleId="Questiontitle">
    <w:name w:val="Question_title"/>
    <w:basedOn w:val="Rectitle"/>
    <w:next w:val="Questionref"/>
    <w:rsid w:val="00543854"/>
  </w:style>
  <w:style w:type="character" w:customStyle="1" w:styleId="Recdef">
    <w:name w:val="Rec_def"/>
    <w:basedOn w:val="DefaultParagraphFont"/>
    <w:rsid w:val="00543854"/>
    <w:rPr>
      <w:b/>
    </w:rPr>
  </w:style>
  <w:style w:type="paragraph" w:customStyle="1" w:styleId="Reftext">
    <w:name w:val="Ref_text"/>
    <w:basedOn w:val="Normal"/>
    <w:rsid w:val="00543854"/>
    <w:pPr>
      <w:ind w:left="794" w:hanging="794"/>
    </w:pPr>
  </w:style>
  <w:style w:type="paragraph" w:customStyle="1" w:styleId="Reftitle">
    <w:name w:val="Ref_title"/>
    <w:basedOn w:val="Normal"/>
    <w:next w:val="Reftext"/>
    <w:rsid w:val="00543854"/>
    <w:pPr>
      <w:spacing w:before="480"/>
      <w:jc w:val="center"/>
    </w:pPr>
    <w:rPr>
      <w:b/>
    </w:rPr>
  </w:style>
  <w:style w:type="paragraph" w:customStyle="1" w:styleId="Repdate">
    <w:name w:val="Rep_date"/>
    <w:basedOn w:val="Recdate"/>
    <w:next w:val="Normalaftertitle"/>
    <w:rsid w:val="00543854"/>
  </w:style>
  <w:style w:type="paragraph" w:customStyle="1" w:styleId="RepNo">
    <w:name w:val="Rep_No"/>
    <w:basedOn w:val="RecNo"/>
    <w:next w:val="Normal"/>
    <w:rsid w:val="00543854"/>
  </w:style>
  <w:style w:type="paragraph" w:customStyle="1" w:styleId="RepNoBR">
    <w:name w:val="Rep_No_BR"/>
    <w:basedOn w:val="RecNoBR"/>
    <w:next w:val="Normal"/>
    <w:rsid w:val="00543854"/>
  </w:style>
  <w:style w:type="paragraph" w:customStyle="1" w:styleId="Repref">
    <w:name w:val="Rep_ref"/>
    <w:basedOn w:val="Recref"/>
    <w:next w:val="Repdate"/>
    <w:rsid w:val="00543854"/>
  </w:style>
  <w:style w:type="paragraph" w:customStyle="1" w:styleId="Reptitle">
    <w:name w:val="Rep_title"/>
    <w:basedOn w:val="Rectitle"/>
    <w:next w:val="Repref"/>
    <w:rsid w:val="00543854"/>
  </w:style>
  <w:style w:type="paragraph" w:customStyle="1" w:styleId="Resdate">
    <w:name w:val="Res_date"/>
    <w:basedOn w:val="Recdate"/>
    <w:next w:val="Normalaftertitle"/>
    <w:rsid w:val="00543854"/>
  </w:style>
  <w:style w:type="character" w:customStyle="1" w:styleId="Resdef">
    <w:name w:val="Res_def"/>
    <w:basedOn w:val="DefaultParagraphFont"/>
    <w:rsid w:val="00543854"/>
    <w:rPr>
      <w:rFonts w:ascii="Times New Roman" w:hAnsi="Times New Roman"/>
      <w:b/>
    </w:rPr>
  </w:style>
  <w:style w:type="paragraph" w:customStyle="1" w:styleId="ResNo">
    <w:name w:val="Res_No"/>
    <w:basedOn w:val="RecNo"/>
    <w:next w:val="Normal"/>
    <w:rsid w:val="00543854"/>
  </w:style>
  <w:style w:type="paragraph" w:customStyle="1" w:styleId="ResNoBR">
    <w:name w:val="Res_No_BR"/>
    <w:basedOn w:val="RecNoBR"/>
    <w:next w:val="Normal"/>
    <w:rsid w:val="00543854"/>
  </w:style>
  <w:style w:type="paragraph" w:customStyle="1" w:styleId="Resref">
    <w:name w:val="Res_ref"/>
    <w:basedOn w:val="Recref"/>
    <w:next w:val="Resdate"/>
    <w:rsid w:val="00543854"/>
  </w:style>
  <w:style w:type="paragraph" w:customStyle="1" w:styleId="Restitle">
    <w:name w:val="Res_title"/>
    <w:basedOn w:val="Rectitle"/>
    <w:next w:val="Resref"/>
    <w:rsid w:val="00543854"/>
  </w:style>
  <w:style w:type="paragraph" w:customStyle="1" w:styleId="Section1">
    <w:name w:val="Section_1"/>
    <w:basedOn w:val="Normal"/>
    <w:next w:val="Normal"/>
    <w:rsid w:val="00543854"/>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543854"/>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543854"/>
    <w:pPr>
      <w:keepNext/>
      <w:keepLines/>
      <w:spacing w:before="480" w:after="80"/>
      <w:jc w:val="center"/>
    </w:pPr>
    <w:rPr>
      <w:caps/>
      <w:sz w:val="28"/>
    </w:rPr>
  </w:style>
  <w:style w:type="paragraph" w:customStyle="1" w:styleId="Sectiontitle">
    <w:name w:val="Section_title"/>
    <w:basedOn w:val="Normal"/>
    <w:next w:val="Normalaftertitle"/>
    <w:rsid w:val="00543854"/>
    <w:pPr>
      <w:keepNext/>
      <w:keepLines/>
      <w:spacing w:before="480" w:after="280"/>
      <w:jc w:val="center"/>
    </w:pPr>
    <w:rPr>
      <w:b/>
      <w:sz w:val="28"/>
    </w:rPr>
  </w:style>
  <w:style w:type="paragraph" w:customStyle="1" w:styleId="Source">
    <w:name w:val="Source"/>
    <w:basedOn w:val="Normal"/>
    <w:next w:val="Normalaftertitle"/>
    <w:rsid w:val="00543854"/>
    <w:pPr>
      <w:spacing w:before="840" w:after="200"/>
      <w:jc w:val="center"/>
    </w:pPr>
    <w:rPr>
      <w:b/>
      <w:sz w:val="28"/>
    </w:rPr>
  </w:style>
  <w:style w:type="paragraph" w:customStyle="1" w:styleId="SpecialFooter">
    <w:name w:val="Special Footer"/>
    <w:basedOn w:val="Footer"/>
    <w:rsid w:val="00543854"/>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543854"/>
    <w:rPr>
      <w:b/>
      <w:color w:val="auto"/>
    </w:rPr>
  </w:style>
  <w:style w:type="paragraph" w:customStyle="1" w:styleId="Tablehead">
    <w:name w:val="Table_head"/>
    <w:basedOn w:val="Normal"/>
    <w:next w:val="Normal"/>
    <w:rsid w:val="00543854"/>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54385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543854"/>
    <w:pPr>
      <w:keepNext/>
      <w:keepLines/>
      <w:spacing w:before="360" w:after="120"/>
      <w:jc w:val="center"/>
    </w:pPr>
    <w:rPr>
      <w:b/>
    </w:rPr>
  </w:style>
  <w:style w:type="paragraph" w:customStyle="1" w:styleId="TableNoBR">
    <w:name w:val="Table_No_BR"/>
    <w:basedOn w:val="Normal"/>
    <w:next w:val="TabletitleBR"/>
    <w:rsid w:val="00543854"/>
    <w:pPr>
      <w:keepNext/>
      <w:spacing w:before="560" w:after="120"/>
      <w:jc w:val="center"/>
    </w:pPr>
    <w:rPr>
      <w:caps/>
    </w:rPr>
  </w:style>
  <w:style w:type="paragraph" w:customStyle="1" w:styleId="Tableref">
    <w:name w:val="Table_ref"/>
    <w:basedOn w:val="Normal"/>
    <w:next w:val="TabletitleBR"/>
    <w:rsid w:val="00543854"/>
    <w:pPr>
      <w:keepNext/>
      <w:spacing w:before="0" w:after="120"/>
      <w:jc w:val="center"/>
    </w:pPr>
  </w:style>
  <w:style w:type="paragraph" w:customStyle="1" w:styleId="Tabletext">
    <w:name w:val="Table_text"/>
    <w:basedOn w:val="Normal"/>
    <w:rsid w:val="0054385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543854"/>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543854"/>
  </w:style>
  <w:style w:type="paragraph" w:customStyle="1" w:styleId="Title3">
    <w:name w:val="Title 3"/>
    <w:basedOn w:val="Title2"/>
    <w:next w:val="Normal"/>
    <w:rsid w:val="00543854"/>
    <w:rPr>
      <w:caps w:val="0"/>
    </w:rPr>
  </w:style>
  <w:style w:type="paragraph" w:customStyle="1" w:styleId="Title4">
    <w:name w:val="Title 4"/>
    <w:basedOn w:val="Title3"/>
    <w:next w:val="Heading1"/>
    <w:rsid w:val="00543854"/>
    <w:rPr>
      <w:b/>
    </w:rPr>
  </w:style>
  <w:style w:type="paragraph" w:customStyle="1" w:styleId="toc0">
    <w:name w:val="toc 0"/>
    <w:basedOn w:val="Normal"/>
    <w:next w:val="TOC1"/>
    <w:rsid w:val="00543854"/>
    <w:pPr>
      <w:tabs>
        <w:tab w:val="clear" w:pos="794"/>
        <w:tab w:val="clear" w:pos="1191"/>
        <w:tab w:val="clear" w:pos="1588"/>
        <w:tab w:val="clear" w:pos="1985"/>
        <w:tab w:val="right" w:pos="9639"/>
      </w:tabs>
    </w:pPr>
    <w:rPr>
      <w:b/>
    </w:rPr>
  </w:style>
  <w:style w:type="paragraph" w:styleId="TOC1">
    <w:name w:val="toc 1"/>
    <w:basedOn w:val="Normal"/>
    <w:semiHidden/>
    <w:rsid w:val="00543854"/>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543854"/>
    <w:pPr>
      <w:spacing w:before="80"/>
      <w:ind w:left="1531" w:hanging="851"/>
    </w:pPr>
  </w:style>
  <w:style w:type="paragraph" w:styleId="TOC3">
    <w:name w:val="toc 3"/>
    <w:basedOn w:val="TOC2"/>
    <w:semiHidden/>
    <w:rsid w:val="00543854"/>
  </w:style>
  <w:style w:type="paragraph" w:styleId="TOC4">
    <w:name w:val="toc 4"/>
    <w:basedOn w:val="TOC3"/>
    <w:semiHidden/>
    <w:rsid w:val="00543854"/>
  </w:style>
  <w:style w:type="paragraph" w:styleId="TOC5">
    <w:name w:val="toc 5"/>
    <w:basedOn w:val="TOC4"/>
    <w:semiHidden/>
    <w:rsid w:val="00543854"/>
  </w:style>
  <w:style w:type="paragraph" w:styleId="TOC6">
    <w:name w:val="toc 6"/>
    <w:basedOn w:val="TOC4"/>
    <w:semiHidden/>
    <w:rsid w:val="00543854"/>
  </w:style>
  <w:style w:type="paragraph" w:styleId="TOC7">
    <w:name w:val="toc 7"/>
    <w:basedOn w:val="TOC4"/>
    <w:semiHidden/>
    <w:rsid w:val="00543854"/>
  </w:style>
  <w:style w:type="paragraph" w:styleId="TOC8">
    <w:name w:val="toc 8"/>
    <w:basedOn w:val="TOC4"/>
    <w:semiHidden/>
    <w:rsid w:val="00543854"/>
  </w:style>
  <w:style w:type="paragraph" w:customStyle="1" w:styleId="TableText0">
    <w:name w:val="Table_Text"/>
    <w:basedOn w:val="Normal"/>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Normal"/>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Normal"/>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
    <w:name w:val="heading_b"/>
    <w:basedOn w:val="Heading3"/>
    <w:next w:val="Normal"/>
    <w:rsid w:val="00132939"/>
    <w:pPr>
      <w:numPr>
        <w:numId w:val="1"/>
      </w:numPr>
      <w:tabs>
        <w:tab w:val="clear" w:pos="1191"/>
        <w:tab w:val="clear" w:pos="1588"/>
        <w:tab w:val="clear" w:pos="1985"/>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overflowPunct/>
      <w:autoSpaceDE/>
      <w:autoSpaceDN/>
      <w:adjustRightInd/>
      <w:spacing w:before="560" w:after="120"/>
      <w:jc w:val="center"/>
      <w:textAlignment w:val="auto"/>
    </w:pPr>
    <w:rPr>
      <w:caps/>
    </w:rPr>
  </w:style>
  <w:style w:type="paragraph" w:styleId="PlainText">
    <w:name w:val="Plain Text"/>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basedOn w:val="DefaultParagraphFont"/>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rPr>
  </w:style>
  <w:style w:type="paragraph" w:customStyle="1" w:styleId="Annexref">
    <w:name w:val="Annex_ref"/>
    <w:basedOn w:val="Normal"/>
    <w:next w:val="Annextitle"/>
    <w:rsid w:val="00132939"/>
    <w:pPr>
      <w:keepNext/>
      <w:keepLines/>
      <w:spacing w:after="280"/>
      <w:jc w:val="center"/>
    </w:p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132939"/>
    <w:pPr>
      <w:spacing w:before="280"/>
    </w:pPr>
  </w:style>
  <w:style w:type="paragraph" w:customStyle="1" w:styleId="AnnexTitle0">
    <w:name w:val="Annex_Title"/>
    <w:basedOn w:val="Normal"/>
    <w:next w:val="Normalaftertitle0"/>
    <w:rsid w:val="00132939"/>
    <w:pPr>
      <w:keepNext/>
      <w:keepLines/>
      <w:overflowPunct/>
      <w:autoSpaceDE/>
      <w:autoSpaceDN/>
      <w:adjustRightInd/>
      <w:spacing w:before="240" w:after="280"/>
      <w:jc w:val="center"/>
      <w:textAlignment w:val="auto"/>
    </w:pPr>
    <w:rPr>
      <w:b/>
    </w:rPr>
  </w:style>
  <w:style w:type="paragraph" w:styleId="Date">
    <w:name w:val="Date"/>
    <w:basedOn w:val="Normal"/>
    <w:next w:val="Normal"/>
    <w:rsid w:val="00132939"/>
    <w:pPr>
      <w:jc w:val="both"/>
    </w:pPr>
    <w:rPr>
      <w:lang w:eastAsia="ja-JP"/>
    </w:rPr>
  </w:style>
  <w:style w:type="paragraph" w:customStyle="1" w:styleId="Title10">
    <w:name w:val="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Subtitle">
    <w:name w:val="Subtitle"/>
    <w:basedOn w:val="Normal"/>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Normal"/>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Normal"/>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Caption">
    <w:name w:val="caption"/>
    <w:basedOn w:val="Normal"/>
    <w:next w:val="Normal"/>
    <w:qFormat/>
    <w:rsid w:val="00132939"/>
    <w:pPr>
      <w:tabs>
        <w:tab w:val="clear" w:pos="794"/>
        <w:tab w:val="clear" w:pos="1191"/>
        <w:tab w:val="clear" w:pos="1588"/>
        <w:tab w:val="clear" w:pos="1985"/>
      </w:tabs>
      <w:overflowPunct/>
      <w:autoSpaceDE/>
      <w:autoSpaceDN/>
      <w:adjustRightInd/>
      <w:spacing w:after="120"/>
      <w:textAlignment w:val="auto"/>
    </w:pPr>
    <w:rPr>
      <w:rFonts w:ascii="Arial" w:hAnsi="Arial"/>
      <w:b/>
      <w:sz w:val="20"/>
      <w:lang w:val="en-US"/>
    </w:rPr>
  </w:style>
  <w:style w:type="paragraph" w:customStyle="1" w:styleId="Figure0">
    <w:name w:val="Figure_#"/>
    <w:basedOn w:val="Normal"/>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Normal"/>
    <w:next w:val="Normal"/>
    <w:rsid w:val="00132939"/>
    <w:pPr>
      <w:keepLines/>
      <w:overflowPunct/>
      <w:autoSpaceDE/>
      <w:autoSpaceDN/>
      <w:adjustRightInd/>
      <w:spacing w:before="0" w:after="480"/>
      <w:jc w:val="center"/>
      <w:textAlignment w:val="auto"/>
    </w:pPr>
    <w:rPr>
      <w:b/>
    </w:rPr>
  </w:style>
  <w:style w:type="paragraph" w:customStyle="1" w:styleId="Head">
    <w:name w:val="Head"/>
    <w:basedOn w:val="Normal"/>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Title">
    <w:name w:val="Title"/>
    <w:basedOn w:val="Normal"/>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NormalWeb">
    <w:name w:val="Normal (Web)"/>
    <w:basedOn w:val="Normal"/>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FollowedHyperlink">
    <w:name w:val="FollowedHyperlink"/>
    <w:basedOn w:val="DefaultParagraphFont"/>
    <w:rsid w:val="00132939"/>
    <w:rPr>
      <w:color w:val="606420"/>
      <w:u w:val="single"/>
    </w:rPr>
  </w:style>
  <w:style w:type="paragraph" w:styleId="HTMLPreformatted">
    <w:name w:val="HTML Preformatted"/>
    <w:basedOn w:val="Normal"/>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Strong">
    <w:name w:val="Strong"/>
    <w:basedOn w:val="DefaultParagraphFont"/>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rPr>
  </w:style>
  <w:style w:type="character" w:customStyle="1" w:styleId="style3">
    <w:name w:val="style3"/>
    <w:basedOn w:val="DefaultParagraphFont"/>
    <w:rsid w:val="00C3471A"/>
  </w:style>
  <w:style w:type="character" w:styleId="CommentReference">
    <w:name w:val="annotation reference"/>
    <w:basedOn w:val="DefaultParagraphFont"/>
    <w:rsid w:val="00F56BB6"/>
    <w:rPr>
      <w:sz w:val="18"/>
      <w:szCs w:val="18"/>
    </w:rPr>
  </w:style>
  <w:style w:type="paragraph" w:styleId="CommentText">
    <w:name w:val="annotation text"/>
    <w:basedOn w:val="Normal"/>
    <w:link w:val="CommentTextChar"/>
    <w:rsid w:val="00F56BB6"/>
  </w:style>
  <w:style w:type="character" w:customStyle="1" w:styleId="CommentTextChar">
    <w:name w:val="Comment Text Char"/>
    <w:basedOn w:val="DefaultParagraphFont"/>
    <w:link w:val="CommentText"/>
    <w:rsid w:val="00F56BB6"/>
    <w:rPr>
      <w:sz w:val="24"/>
      <w:lang w:val="en-GB" w:eastAsia="en-US"/>
    </w:rPr>
  </w:style>
  <w:style w:type="paragraph" w:styleId="CommentSubject">
    <w:name w:val="annotation subject"/>
    <w:basedOn w:val="CommentText"/>
    <w:next w:val="CommentText"/>
    <w:link w:val="CommentSubjectChar"/>
    <w:rsid w:val="00F56BB6"/>
    <w:rPr>
      <w:b/>
      <w:bCs/>
    </w:rPr>
  </w:style>
  <w:style w:type="character" w:customStyle="1" w:styleId="CommentSubjectChar">
    <w:name w:val="Comment Subject Char"/>
    <w:basedOn w:val="CommentTextChar"/>
    <w:link w:val="CommentSubject"/>
    <w:rsid w:val="00F56BB6"/>
    <w:rPr>
      <w:b/>
      <w:bCs/>
    </w:rPr>
  </w:style>
</w:styles>
</file>

<file path=word/webSettings.xml><?xml version="1.0" encoding="utf-8"?>
<w:webSettings xmlns:r="http://schemas.openxmlformats.org/officeDocument/2006/relationships" xmlns:w="http://schemas.openxmlformats.org/wordprocessingml/2006/main">
  <w:divs>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2145930114">
      <w:bodyDiv w:val="1"/>
      <w:marLeft w:val="176"/>
      <w:marRight w:val="176"/>
      <w:marTop w:val="176"/>
      <w:marBottom w:val="176"/>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yperlink" Target="http://www.ietf.org/" TargetMode="External"/><Relationship Id="rId26" Type="http://schemas.openxmlformats.org/officeDocument/2006/relationships/hyperlink" Target="http://www.tiaonline.org" TargetMode="External"/><Relationship Id="rId3" Type="http://schemas.openxmlformats.org/officeDocument/2006/relationships/styles" Target="styles.xml"/><Relationship Id="rId21" Type="http://schemas.openxmlformats.org/officeDocument/2006/relationships/hyperlink" Target="http://ties.itu.int/ftp/public/itu-t/ahtmpls/readandwrite/doc_exchange/overview/MPLS-TP_overview-22.ppt"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www.ieee802.org/3/" TargetMode="External"/><Relationship Id="rId25" Type="http://schemas.openxmlformats.org/officeDocument/2006/relationships/hyperlink" Target="http://www.atis.org" TargetMode="External"/><Relationship Id="rId33" Type="http://schemas.openxmlformats.org/officeDocument/2006/relationships/hyperlink" Target="http://www.itu.int/ngnproject/"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eee802.org/1/" TargetMode="External"/><Relationship Id="rId20" Type="http://schemas.openxmlformats.org/officeDocument/2006/relationships/image" Target="media/image4.emf"/><Relationship Id="rId29" Type="http://schemas.openxmlformats.org/officeDocument/2006/relationships/hyperlink" Target="http://www.tmforum.org/browse.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www.itu.int/ITU-T/studygroups/com11/index.asp" TargetMode="External"/><Relationship Id="rId32" Type="http://schemas.openxmlformats.org/officeDocument/2006/relationships/image" Target="media/image6.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tu.int/ITU-T/studygroups/com15/index.asp" TargetMode="External"/><Relationship Id="rId23" Type="http://schemas.openxmlformats.org/officeDocument/2006/relationships/hyperlink" Target="http://www.itu.int/ITU-T/studygroups/com13/index.asp" TargetMode="External"/><Relationship Id="rId28" Type="http://schemas.openxmlformats.org/officeDocument/2006/relationships/hyperlink" Target="http://www.ietf.org" TargetMode="External"/><Relationship Id="rId36"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hyperlink" Target="http://www.metroethernetforum.org/" TargetMode="External"/><Relationship Id="rId31" Type="http://schemas.openxmlformats.org/officeDocument/2006/relationships/hyperlink" Target="http://www.ietf.org/internet-drafts/draft-ietf-ccamp-rwa-info-00.tx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tu.int/ITU-T/studygroups/com13/index.asp" TargetMode="External"/><Relationship Id="rId22" Type="http://schemas.openxmlformats.org/officeDocument/2006/relationships/image" Target="media/image5.wmf"/><Relationship Id="rId27" Type="http://schemas.openxmlformats.org/officeDocument/2006/relationships/hyperlink" Target="http://www.iec.ch/" TargetMode="External"/><Relationship Id="rId30" Type="http://schemas.openxmlformats.org/officeDocument/2006/relationships/hyperlink" Target="http://www.ietf.org/internet-drafts/draft-ietf-ccamp-gmpls-g-694-lambda-labels-02.txt" TargetMode="External"/><Relationship Id="rId35"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file:///C:\Documents%20and%20Settings\Administrator\My%20Documents\ITU-T%20SG15%20201102\TD(PLEN)\koike.yoshinori@lab.ntt.co.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CB6D2-6429-4613-A119-7F10A3DBA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2</TotalTime>
  <Pages>55</Pages>
  <Words>14498</Words>
  <Characters>101981</Characters>
  <Application>Microsoft Office Word</Application>
  <DocSecurity>0</DocSecurity>
  <Lines>1854</Lines>
  <Paragraphs>995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Draft Revised Optical Transport Networks &amp; Technologies Standardization Work Plan, Issue 14</vt:lpstr>
      <vt:lpstr>Question(s):</vt:lpstr>
    </vt:vector>
  </TitlesOfParts>
  <Manager>ITU-T</Manager>
  <Company>International Telecommunication Union (ITU)</Company>
  <LinksUpToDate>false</LinksUpToDate>
  <CharactersWithSpaces>115484</CharactersWithSpaces>
  <SharedDoc>false</SharedDoc>
  <HLinks>
    <vt:vector size="120" baseType="variant">
      <vt:variant>
        <vt:i4>8257570</vt:i4>
      </vt:variant>
      <vt:variant>
        <vt:i4>57</vt:i4>
      </vt:variant>
      <vt:variant>
        <vt:i4>0</vt:i4>
      </vt:variant>
      <vt:variant>
        <vt:i4>5</vt:i4>
      </vt:variant>
      <vt:variant>
        <vt:lpwstr>http://www.itu.int/ngnproject/</vt:lpwstr>
      </vt:variant>
      <vt:variant>
        <vt:lpwstr/>
      </vt:variant>
      <vt:variant>
        <vt:i4>3997749</vt:i4>
      </vt:variant>
      <vt:variant>
        <vt:i4>54</vt:i4>
      </vt:variant>
      <vt:variant>
        <vt:i4>0</vt:i4>
      </vt:variant>
      <vt:variant>
        <vt:i4>5</vt:i4>
      </vt:variant>
      <vt:variant>
        <vt:lpwstr>http://standards.ieee.org/getieee802/download/802.1ap-2008.pdf</vt:lpwstr>
      </vt:variant>
      <vt:variant>
        <vt:lpwstr/>
      </vt:variant>
      <vt:variant>
        <vt:i4>4390980</vt:i4>
      </vt:variant>
      <vt:variant>
        <vt:i4>51</vt:i4>
      </vt:variant>
      <vt:variant>
        <vt:i4>0</vt:i4>
      </vt:variant>
      <vt:variant>
        <vt:i4>5</vt:i4>
      </vt:variant>
      <vt:variant>
        <vt:lpwstr>http://www.ietf.org/internet-drafts/draft-ietf-ccamp-rwa-info-00.txt</vt:lpwstr>
      </vt:variant>
      <vt:variant>
        <vt:lpwstr/>
      </vt:variant>
      <vt:variant>
        <vt:i4>1703943</vt:i4>
      </vt:variant>
      <vt:variant>
        <vt:i4>48</vt:i4>
      </vt:variant>
      <vt:variant>
        <vt:i4>0</vt:i4>
      </vt:variant>
      <vt:variant>
        <vt:i4>5</vt:i4>
      </vt:variant>
      <vt:variant>
        <vt:lpwstr>http://www.ietf.org/internet-drafts/draft-ietf-ccamp-gmpls-g-694-lambda-labels-02.txt</vt:lpwstr>
      </vt:variant>
      <vt:variant>
        <vt:lpwstr/>
      </vt:variant>
      <vt:variant>
        <vt:i4>7667749</vt:i4>
      </vt:variant>
      <vt:variant>
        <vt:i4>45</vt:i4>
      </vt:variant>
      <vt:variant>
        <vt:i4>0</vt:i4>
      </vt:variant>
      <vt:variant>
        <vt:i4>5</vt:i4>
      </vt:variant>
      <vt:variant>
        <vt:lpwstr>http://www.tmforum.org/browse.aspx</vt:lpwstr>
      </vt:variant>
      <vt:variant>
        <vt:lpwstr/>
      </vt:variant>
      <vt:variant>
        <vt:i4>4522075</vt:i4>
      </vt:variant>
      <vt:variant>
        <vt:i4>42</vt:i4>
      </vt:variant>
      <vt:variant>
        <vt:i4>0</vt:i4>
      </vt:variant>
      <vt:variant>
        <vt:i4>5</vt:i4>
      </vt:variant>
      <vt:variant>
        <vt:lpwstr>http://www.ietf.org/</vt:lpwstr>
      </vt:variant>
      <vt:variant>
        <vt:lpwstr/>
      </vt:variant>
      <vt:variant>
        <vt:i4>7143539</vt:i4>
      </vt:variant>
      <vt:variant>
        <vt:i4>39</vt:i4>
      </vt:variant>
      <vt:variant>
        <vt:i4>0</vt:i4>
      </vt:variant>
      <vt:variant>
        <vt:i4>5</vt:i4>
      </vt:variant>
      <vt:variant>
        <vt:lpwstr>http://www.iec.ch/</vt:lpwstr>
      </vt:variant>
      <vt:variant>
        <vt:lpwstr/>
      </vt:variant>
      <vt:variant>
        <vt:i4>5505032</vt:i4>
      </vt:variant>
      <vt:variant>
        <vt:i4>36</vt:i4>
      </vt:variant>
      <vt:variant>
        <vt:i4>0</vt:i4>
      </vt:variant>
      <vt:variant>
        <vt:i4>5</vt:i4>
      </vt:variant>
      <vt:variant>
        <vt:lpwstr>http://www.tiaonline.org/</vt:lpwstr>
      </vt:variant>
      <vt:variant>
        <vt:lpwstr/>
      </vt:variant>
      <vt:variant>
        <vt:i4>5242975</vt:i4>
      </vt:variant>
      <vt:variant>
        <vt:i4>33</vt:i4>
      </vt:variant>
      <vt:variant>
        <vt:i4>0</vt:i4>
      </vt:variant>
      <vt:variant>
        <vt:i4>5</vt:i4>
      </vt:variant>
      <vt:variant>
        <vt:lpwstr>http://www.atis.org/</vt:lpwstr>
      </vt:variant>
      <vt:variant>
        <vt:lpwstr/>
      </vt:variant>
      <vt:variant>
        <vt:i4>1179741</vt:i4>
      </vt:variant>
      <vt:variant>
        <vt:i4>30</vt:i4>
      </vt:variant>
      <vt:variant>
        <vt:i4>0</vt:i4>
      </vt:variant>
      <vt:variant>
        <vt:i4>5</vt:i4>
      </vt:variant>
      <vt:variant>
        <vt:lpwstr>http://www.itu.int/ITU-T/studygroups/com11/index.asp</vt:lpwstr>
      </vt:variant>
      <vt:variant>
        <vt:lpwstr/>
      </vt:variant>
      <vt:variant>
        <vt:i4>1048669</vt:i4>
      </vt:variant>
      <vt:variant>
        <vt:i4>27</vt:i4>
      </vt:variant>
      <vt:variant>
        <vt:i4>0</vt:i4>
      </vt:variant>
      <vt:variant>
        <vt:i4>5</vt:i4>
      </vt:variant>
      <vt:variant>
        <vt:lpwstr>http://www.itu.int/ITU-T/studygroups/com13/index.asp</vt:lpwstr>
      </vt:variant>
      <vt:variant>
        <vt:lpwstr/>
      </vt:variant>
      <vt:variant>
        <vt:i4>1441885</vt:i4>
      </vt:variant>
      <vt:variant>
        <vt:i4>24</vt:i4>
      </vt:variant>
      <vt:variant>
        <vt:i4>0</vt:i4>
      </vt:variant>
      <vt:variant>
        <vt:i4>5</vt:i4>
      </vt:variant>
      <vt:variant>
        <vt:lpwstr>http://www.itu.int/ITU-T/studygroups/com15/index.asp</vt:lpwstr>
      </vt:variant>
      <vt:variant>
        <vt:lpwstr/>
      </vt:variant>
      <vt:variant>
        <vt:i4>2883692</vt:i4>
      </vt:variant>
      <vt:variant>
        <vt:i4>21</vt:i4>
      </vt:variant>
      <vt:variant>
        <vt:i4>0</vt:i4>
      </vt:variant>
      <vt:variant>
        <vt:i4>5</vt:i4>
      </vt:variant>
      <vt:variant>
        <vt:lpwstr>http://ties.itu.int/ftp/public/itu-t/ahtmpls/readandwrite/doc_exchange/overview/MPLS-TP_overview-22.ppt</vt:lpwstr>
      </vt:variant>
      <vt:variant>
        <vt:lpwstr/>
      </vt:variant>
      <vt:variant>
        <vt:i4>4128812</vt:i4>
      </vt:variant>
      <vt:variant>
        <vt:i4>18</vt:i4>
      </vt:variant>
      <vt:variant>
        <vt:i4>0</vt:i4>
      </vt:variant>
      <vt:variant>
        <vt:i4>5</vt:i4>
      </vt:variant>
      <vt:variant>
        <vt:lpwstr>http://www.metroethernetforum.org/</vt:lpwstr>
      </vt:variant>
      <vt:variant>
        <vt:lpwstr/>
      </vt:variant>
      <vt:variant>
        <vt:i4>4522075</vt:i4>
      </vt:variant>
      <vt:variant>
        <vt:i4>15</vt:i4>
      </vt:variant>
      <vt:variant>
        <vt:i4>0</vt:i4>
      </vt:variant>
      <vt:variant>
        <vt:i4>5</vt:i4>
      </vt:variant>
      <vt:variant>
        <vt:lpwstr>http://www.ietf.org/</vt:lpwstr>
      </vt:variant>
      <vt:variant>
        <vt:lpwstr/>
      </vt:variant>
      <vt:variant>
        <vt:i4>1441811</vt:i4>
      </vt:variant>
      <vt:variant>
        <vt:i4>12</vt:i4>
      </vt:variant>
      <vt:variant>
        <vt:i4>0</vt:i4>
      </vt:variant>
      <vt:variant>
        <vt:i4>5</vt:i4>
      </vt:variant>
      <vt:variant>
        <vt:lpwstr>http://www.ieee802.org/3/</vt:lpwstr>
      </vt:variant>
      <vt:variant>
        <vt:lpwstr/>
      </vt:variant>
      <vt:variant>
        <vt:i4>1310739</vt:i4>
      </vt:variant>
      <vt:variant>
        <vt:i4>9</vt:i4>
      </vt:variant>
      <vt:variant>
        <vt:i4>0</vt:i4>
      </vt:variant>
      <vt:variant>
        <vt:i4>5</vt:i4>
      </vt:variant>
      <vt:variant>
        <vt:lpwstr>http://www.ieee802.org/1/</vt:lpwstr>
      </vt:variant>
      <vt:variant>
        <vt:lpwstr/>
      </vt:variant>
      <vt:variant>
        <vt:i4>1441885</vt:i4>
      </vt:variant>
      <vt:variant>
        <vt:i4>6</vt:i4>
      </vt:variant>
      <vt:variant>
        <vt:i4>0</vt:i4>
      </vt:variant>
      <vt:variant>
        <vt:i4>5</vt:i4>
      </vt:variant>
      <vt:variant>
        <vt:lpwstr>http://www.itu.int/ITU-T/studygroups/com15/index.asp</vt:lpwstr>
      </vt:variant>
      <vt:variant>
        <vt:lpwstr/>
      </vt:variant>
      <vt:variant>
        <vt:i4>1048669</vt:i4>
      </vt:variant>
      <vt:variant>
        <vt:i4>3</vt:i4>
      </vt:variant>
      <vt:variant>
        <vt:i4>0</vt:i4>
      </vt:variant>
      <vt:variant>
        <vt:i4>5</vt:i4>
      </vt:variant>
      <vt:variant>
        <vt:lpwstr>http://www.itu.int/ITU-T/studygroups/com13/index.asp</vt:lpwstr>
      </vt:variant>
      <vt:variant>
        <vt:lpwstr/>
      </vt:variant>
      <vt:variant>
        <vt:i4>6357083</vt:i4>
      </vt:variant>
      <vt:variant>
        <vt:i4>3</vt:i4>
      </vt:variant>
      <vt:variant>
        <vt:i4>0</vt:i4>
      </vt:variant>
      <vt:variant>
        <vt:i4>5</vt:i4>
      </vt:variant>
      <vt:variant>
        <vt:lpwstr>koike.yoshinori@lab.ntt.co.jp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Optical Transport Networks &amp; Technologies Standardization Work Plan, Issue 14</dc:title>
  <dc:subject/>
  <dc:creator>Rapporteur, Q3/15</dc:creator>
  <cp:keywords>3</cp:keywords>
  <dc:description>TD 408 (PLEN/15)  For: Geneva, 14-25 February 2011_x000d_Document date: _x000d_Saved by RC-51004269 at 11:59:37 on 03/02/2011</dc:description>
  <cp:lastModifiedBy>RC</cp:lastModifiedBy>
  <cp:revision>3</cp:revision>
  <cp:lastPrinted>2002-07-31T23:30:00Z</cp:lastPrinted>
  <dcterms:created xsi:type="dcterms:W3CDTF">2011-02-23T17:43:00Z</dcterms:created>
  <dcterms:modified xsi:type="dcterms:W3CDTF">2011-02-23T17:45:00Z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408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3</vt:lpwstr>
  </property>
  <property fmtid="{D5CDD505-2E9C-101B-9397-08002B2CF9AE}" pid="6" name="Docdest">
    <vt:lpwstr>Geneva, 14-25 February 2011</vt:lpwstr>
  </property>
  <property fmtid="{D5CDD505-2E9C-101B-9397-08002B2CF9AE}" pid="7" name="Docauthor">
    <vt:lpwstr>Rapporteur, Q3/15</vt:lpwstr>
  </property>
</Properties>
</file>