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8"/>
        <w:gridCol w:w="199"/>
        <w:gridCol w:w="564"/>
        <w:gridCol w:w="2777"/>
        <w:gridCol w:w="477"/>
        <w:gridCol w:w="551"/>
        <w:gridCol w:w="564"/>
        <w:gridCol w:w="3326"/>
        <w:gridCol w:w="57"/>
      </w:tblGrid>
      <w:tr w:rsidR="00670666" w:rsidRPr="00670666" w:rsidTr="00670666">
        <w:trPr>
          <w:gridAfter w:val="1"/>
          <w:wAfter w:w="57" w:type="dxa"/>
          <w:cantSplit/>
        </w:trPr>
        <w:tc>
          <w:tcPr>
            <w:tcW w:w="1408" w:type="dxa"/>
            <w:vMerge w:val="restart"/>
          </w:tcPr>
          <w:p w:rsidR="00670666" w:rsidRPr="00670666" w:rsidRDefault="00670666" w:rsidP="00670666">
            <w:bookmarkStart w:id="0" w:name="InsertLogo"/>
            <w:bookmarkStart w:id="1" w:name="dsg" w:colFirst="1" w:colLast="1"/>
            <w:bookmarkStart w:id="2" w:name="dtableau"/>
            <w:bookmarkEnd w:id="0"/>
            <w:r w:rsidRPr="00670666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1980007F" wp14:editId="5E9FC4D4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  <w:gridSpan w:val="6"/>
          </w:tcPr>
          <w:p w:rsidR="00670666" w:rsidRPr="00670666" w:rsidRDefault="00670666" w:rsidP="00670666">
            <w:pPr>
              <w:rPr>
                <w:sz w:val="20"/>
              </w:rPr>
            </w:pPr>
            <w:r w:rsidRPr="00670666">
              <w:rPr>
                <w:sz w:val="20"/>
              </w:rPr>
              <w:t>INTERNATIONAL TELECOMMUNICATION UNION</w:t>
            </w:r>
          </w:p>
        </w:tc>
        <w:tc>
          <w:tcPr>
            <w:tcW w:w="3326" w:type="dxa"/>
          </w:tcPr>
          <w:p w:rsidR="00670666" w:rsidRPr="00670666" w:rsidRDefault="00670666" w:rsidP="00267060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 xml:space="preserve">COM 15 – LS </w:t>
            </w:r>
            <w:r w:rsidR="00267060">
              <w:rPr>
                <w:sz w:val="28"/>
              </w:rPr>
              <w:t>199</w:t>
            </w:r>
            <w:r>
              <w:rPr>
                <w:sz w:val="28"/>
              </w:rPr>
              <w:t xml:space="preserve"> – E</w:t>
            </w:r>
          </w:p>
        </w:tc>
      </w:tr>
      <w:tr w:rsidR="00670666" w:rsidRPr="00670666" w:rsidTr="00670666">
        <w:trPr>
          <w:gridAfter w:val="1"/>
          <w:wAfter w:w="57" w:type="dxa"/>
          <w:cantSplit/>
          <w:trHeight w:val="355"/>
        </w:trPr>
        <w:tc>
          <w:tcPr>
            <w:tcW w:w="1408" w:type="dxa"/>
            <w:vMerge/>
          </w:tcPr>
          <w:p w:rsidR="00670666" w:rsidRPr="00670666" w:rsidRDefault="00670666" w:rsidP="00670666">
            <w:bookmarkStart w:id="3" w:name="ddate" w:colFirst="2" w:colLast="2"/>
            <w:bookmarkStart w:id="4" w:name="dnum" w:colFirst="1" w:colLast="1"/>
            <w:bookmarkEnd w:id="1"/>
          </w:p>
        </w:tc>
        <w:tc>
          <w:tcPr>
            <w:tcW w:w="4017" w:type="dxa"/>
            <w:gridSpan w:val="4"/>
            <w:vMerge w:val="restart"/>
          </w:tcPr>
          <w:p w:rsidR="00670666" w:rsidRPr="00670666" w:rsidRDefault="00670666" w:rsidP="00670666">
            <w:pPr>
              <w:rPr>
                <w:b/>
                <w:bCs/>
                <w:sz w:val="26"/>
              </w:rPr>
            </w:pPr>
            <w:r w:rsidRPr="00670666">
              <w:rPr>
                <w:b/>
                <w:bCs/>
                <w:sz w:val="26"/>
              </w:rPr>
              <w:t>TELECOMMUNICATION</w:t>
            </w:r>
            <w:r w:rsidRPr="00670666">
              <w:rPr>
                <w:b/>
                <w:bCs/>
                <w:sz w:val="26"/>
              </w:rPr>
              <w:br/>
              <w:t>STANDARDIZATION SECTOR</w:t>
            </w:r>
          </w:p>
          <w:p w:rsidR="00670666" w:rsidRPr="00670666" w:rsidRDefault="00670666" w:rsidP="00670666">
            <w:pPr>
              <w:rPr>
                <w:smallCaps/>
                <w:sz w:val="20"/>
              </w:rPr>
            </w:pPr>
            <w:r w:rsidRPr="00670666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41" w:type="dxa"/>
            <w:gridSpan w:val="3"/>
          </w:tcPr>
          <w:p w:rsidR="00670666" w:rsidRPr="00670666" w:rsidRDefault="00670666" w:rsidP="00670666">
            <w:pPr>
              <w:jc w:val="right"/>
              <w:rPr>
                <w:b/>
                <w:bCs/>
              </w:rPr>
            </w:pPr>
          </w:p>
        </w:tc>
      </w:tr>
      <w:tr w:rsidR="00670666" w:rsidRPr="00670666" w:rsidTr="00670666">
        <w:trPr>
          <w:gridAfter w:val="1"/>
          <w:wAfter w:w="57" w:type="dxa"/>
          <w:cantSplit/>
          <w:trHeight w:val="780"/>
        </w:trPr>
        <w:tc>
          <w:tcPr>
            <w:tcW w:w="1408" w:type="dxa"/>
            <w:vMerge/>
            <w:tcBorders>
              <w:bottom w:val="single" w:sz="12" w:space="0" w:color="auto"/>
            </w:tcBorders>
          </w:tcPr>
          <w:p w:rsidR="00670666" w:rsidRPr="00670666" w:rsidRDefault="00670666" w:rsidP="00670666">
            <w:bookmarkStart w:id="5" w:name="dorlang" w:colFirst="2" w:colLast="2"/>
            <w:bookmarkEnd w:id="3"/>
          </w:p>
        </w:tc>
        <w:tc>
          <w:tcPr>
            <w:tcW w:w="4017" w:type="dxa"/>
            <w:gridSpan w:val="4"/>
            <w:vMerge/>
            <w:tcBorders>
              <w:bottom w:val="single" w:sz="12" w:space="0" w:color="auto"/>
            </w:tcBorders>
          </w:tcPr>
          <w:p w:rsidR="00670666" w:rsidRPr="00670666" w:rsidRDefault="00670666" w:rsidP="00670666">
            <w:pPr>
              <w:rPr>
                <w:b/>
                <w:bCs/>
                <w:sz w:val="26"/>
              </w:rPr>
            </w:pPr>
          </w:p>
        </w:tc>
        <w:tc>
          <w:tcPr>
            <w:tcW w:w="4441" w:type="dxa"/>
            <w:gridSpan w:val="3"/>
            <w:tcBorders>
              <w:bottom w:val="single" w:sz="12" w:space="0" w:color="auto"/>
            </w:tcBorders>
            <w:vAlign w:val="center"/>
          </w:tcPr>
          <w:p w:rsidR="00670666" w:rsidRDefault="00670666" w:rsidP="0067066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670666" w:rsidRPr="00670666" w:rsidRDefault="00670666" w:rsidP="0067066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670666" w:rsidRPr="00670666" w:rsidTr="00670666">
        <w:trPr>
          <w:gridAfter w:val="1"/>
          <w:wAfter w:w="57" w:type="dxa"/>
          <w:cantSplit/>
          <w:trHeight w:val="357"/>
        </w:trPr>
        <w:tc>
          <w:tcPr>
            <w:tcW w:w="1607" w:type="dxa"/>
            <w:gridSpan w:val="2"/>
          </w:tcPr>
          <w:p w:rsidR="00670666" w:rsidRPr="00670666" w:rsidRDefault="00670666" w:rsidP="00670666">
            <w:pPr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670666">
              <w:rPr>
                <w:b/>
                <w:bCs/>
              </w:rPr>
              <w:t>Question(s):</w:t>
            </w:r>
          </w:p>
        </w:tc>
        <w:tc>
          <w:tcPr>
            <w:tcW w:w="3341" w:type="dxa"/>
            <w:gridSpan w:val="2"/>
          </w:tcPr>
          <w:p w:rsidR="00670666" w:rsidRPr="00670666" w:rsidRDefault="00670666" w:rsidP="00670666">
            <w:r w:rsidRPr="00670666">
              <w:t>3/15</w:t>
            </w:r>
          </w:p>
        </w:tc>
        <w:tc>
          <w:tcPr>
            <w:tcW w:w="4918" w:type="dxa"/>
            <w:gridSpan w:val="4"/>
          </w:tcPr>
          <w:p w:rsidR="00670666" w:rsidRPr="00670666" w:rsidRDefault="00670666" w:rsidP="00670666">
            <w:pPr>
              <w:jc w:val="right"/>
            </w:pPr>
          </w:p>
        </w:tc>
      </w:tr>
      <w:tr w:rsidR="00670666" w:rsidRPr="00670666" w:rsidTr="00670666">
        <w:trPr>
          <w:gridAfter w:val="1"/>
          <w:wAfter w:w="57" w:type="dxa"/>
          <w:cantSplit/>
          <w:trHeight w:val="357"/>
        </w:trPr>
        <w:tc>
          <w:tcPr>
            <w:tcW w:w="9866" w:type="dxa"/>
            <w:gridSpan w:val="8"/>
          </w:tcPr>
          <w:p w:rsidR="00670666" w:rsidRPr="005C08E3" w:rsidRDefault="00670666" w:rsidP="00670666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>
              <w:rPr>
                <w:b/>
                <w:bCs/>
              </w:rPr>
              <w:t>Ref.: TD 274</w:t>
            </w:r>
            <w:r w:rsidRPr="00D13B33">
              <w:rPr>
                <w:b/>
                <w:bCs/>
              </w:rPr>
              <w:t xml:space="preserve"> (PLEN/15)</w:t>
            </w:r>
          </w:p>
        </w:tc>
      </w:tr>
      <w:tr w:rsidR="00670666" w:rsidRPr="00670666" w:rsidTr="00670666">
        <w:trPr>
          <w:gridAfter w:val="1"/>
          <w:wAfter w:w="57" w:type="dxa"/>
          <w:cantSplit/>
          <w:trHeight w:val="357"/>
        </w:trPr>
        <w:tc>
          <w:tcPr>
            <w:tcW w:w="1607" w:type="dxa"/>
            <w:gridSpan w:val="2"/>
          </w:tcPr>
          <w:p w:rsidR="00670666" w:rsidRPr="00670666" w:rsidRDefault="00670666" w:rsidP="00670666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670666">
              <w:rPr>
                <w:b/>
                <w:bCs/>
              </w:rPr>
              <w:t>Source:</w:t>
            </w:r>
          </w:p>
        </w:tc>
        <w:tc>
          <w:tcPr>
            <w:tcW w:w="8259" w:type="dxa"/>
            <w:gridSpan w:val="6"/>
          </w:tcPr>
          <w:p w:rsidR="00670666" w:rsidRPr="005C08E3" w:rsidRDefault="00670666" w:rsidP="00670666">
            <w:r>
              <w:t>ITU-T Study Group 15</w:t>
            </w:r>
          </w:p>
        </w:tc>
      </w:tr>
      <w:tr w:rsidR="00670666" w:rsidRPr="00670666" w:rsidTr="00670666">
        <w:trPr>
          <w:gridAfter w:val="1"/>
          <w:wAfter w:w="57" w:type="dxa"/>
          <w:cantSplit/>
          <w:trHeight w:val="357"/>
        </w:trPr>
        <w:tc>
          <w:tcPr>
            <w:tcW w:w="1607" w:type="dxa"/>
            <w:gridSpan w:val="2"/>
            <w:tcBorders>
              <w:bottom w:val="single" w:sz="12" w:space="0" w:color="auto"/>
            </w:tcBorders>
          </w:tcPr>
          <w:p w:rsidR="00670666" w:rsidRPr="00670666" w:rsidRDefault="00670666" w:rsidP="00670666">
            <w:pPr>
              <w:spacing w:after="120"/>
            </w:pPr>
            <w:bookmarkStart w:id="10" w:name="dtitle1" w:colFirst="1" w:colLast="1"/>
            <w:bookmarkEnd w:id="9"/>
            <w:r w:rsidRPr="00670666">
              <w:rPr>
                <w:b/>
                <w:bCs/>
              </w:rPr>
              <w:t>Title:</w:t>
            </w:r>
          </w:p>
        </w:tc>
        <w:tc>
          <w:tcPr>
            <w:tcW w:w="8259" w:type="dxa"/>
            <w:gridSpan w:val="6"/>
            <w:tcBorders>
              <w:bottom w:val="single" w:sz="12" w:space="0" w:color="auto"/>
            </w:tcBorders>
          </w:tcPr>
          <w:p w:rsidR="00670666" w:rsidRPr="00670666" w:rsidRDefault="00670666" w:rsidP="00670666">
            <w:pPr>
              <w:spacing w:after="120"/>
            </w:pPr>
            <w:r w:rsidRPr="00670666">
              <w:t>LS on ITU-T SG15 OTNT standardization work plan</w:t>
            </w:r>
          </w:p>
        </w:tc>
      </w:tr>
      <w:bookmarkEnd w:id="2"/>
      <w:bookmarkEnd w:id="10"/>
      <w:tr w:rsidR="00CE22AA" w:rsidTr="0052056F">
        <w:trPr>
          <w:cantSplit/>
          <w:trHeight w:val="357"/>
        </w:trPr>
        <w:tc>
          <w:tcPr>
            <w:tcW w:w="9923" w:type="dxa"/>
            <w:gridSpan w:val="9"/>
            <w:tcBorders>
              <w:top w:val="single" w:sz="12" w:space="0" w:color="auto"/>
            </w:tcBorders>
          </w:tcPr>
          <w:p w:rsidR="00CE22AA" w:rsidRDefault="00CE22AA" w:rsidP="0052056F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CE22AA" w:rsidTr="00670666">
        <w:trPr>
          <w:cantSplit/>
          <w:trHeight w:val="357"/>
        </w:trPr>
        <w:tc>
          <w:tcPr>
            <w:tcW w:w="2171" w:type="dxa"/>
            <w:gridSpan w:val="3"/>
          </w:tcPr>
          <w:p w:rsidR="00CE22AA" w:rsidRPr="003869CD" w:rsidRDefault="00CE22AA" w:rsidP="0052056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52" w:type="dxa"/>
            <w:gridSpan w:val="6"/>
          </w:tcPr>
          <w:p w:rsidR="00CE22AA" w:rsidRPr="00670666" w:rsidRDefault="00670666" w:rsidP="0052056F">
            <w:pPr>
              <w:pStyle w:val="LSForAction"/>
              <w:rPr>
                <w:b w:val="0"/>
                <w:bCs w:val="0"/>
                <w:lang w:eastAsia="ja-JP"/>
              </w:rPr>
            </w:pPr>
            <w:r w:rsidRPr="00670666">
              <w:rPr>
                <w:b w:val="0"/>
                <w:bCs w:val="0"/>
                <w:lang w:eastAsia="ja-JP"/>
              </w:rPr>
              <w:t>-</w:t>
            </w:r>
          </w:p>
        </w:tc>
      </w:tr>
      <w:tr w:rsidR="00CE22AA" w:rsidTr="00670666">
        <w:trPr>
          <w:cantSplit/>
          <w:trHeight w:val="357"/>
        </w:trPr>
        <w:tc>
          <w:tcPr>
            <w:tcW w:w="2171" w:type="dxa"/>
            <w:gridSpan w:val="3"/>
          </w:tcPr>
          <w:p w:rsidR="00CE22AA" w:rsidRPr="003869CD" w:rsidRDefault="00CE22AA" w:rsidP="0052056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52" w:type="dxa"/>
            <w:gridSpan w:val="6"/>
          </w:tcPr>
          <w:p w:rsidR="00CE22AA" w:rsidRPr="00670666" w:rsidRDefault="00CE22AA" w:rsidP="0052056F">
            <w:pPr>
              <w:pStyle w:val="LSForComment"/>
              <w:rPr>
                <w:b w:val="0"/>
                <w:bCs w:val="0"/>
              </w:rPr>
            </w:pPr>
            <w:r w:rsidRPr="00670666">
              <w:rPr>
                <w:b w:val="0"/>
                <w:bCs w:val="0"/>
              </w:rPr>
              <w:t xml:space="preserve">ITU-T </w:t>
            </w:r>
            <w:r w:rsidRPr="00670666">
              <w:rPr>
                <w:rFonts w:hint="eastAsia"/>
                <w:b w:val="0"/>
                <w:bCs w:val="0"/>
                <w:lang w:eastAsia="ja-JP"/>
              </w:rPr>
              <w:t xml:space="preserve">TSAG, </w:t>
            </w:r>
            <w:r w:rsidRPr="00670666">
              <w:rPr>
                <w:b w:val="0"/>
                <w:bCs w:val="0"/>
              </w:rPr>
              <w:t>SG12, SG13, ATIS, TIA, IEC, IETF (</w:t>
            </w:r>
            <w:proofErr w:type="spellStart"/>
            <w:r w:rsidRPr="00670666">
              <w:rPr>
                <w:b w:val="0"/>
                <w:bCs w:val="0"/>
              </w:rPr>
              <w:t>ccamp</w:t>
            </w:r>
            <w:proofErr w:type="spellEnd"/>
            <w:r w:rsidRPr="00670666">
              <w:rPr>
                <w:b w:val="0"/>
                <w:bCs w:val="0"/>
              </w:rPr>
              <w:t xml:space="preserve">, </w:t>
            </w:r>
            <w:proofErr w:type="spellStart"/>
            <w:r w:rsidRPr="00670666">
              <w:rPr>
                <w:b w:val="0"/>
                <w:bCs w:val="0"/>
              </w:rPr>
              <w:t>pce</w:t>
            </w:r>
            <w:proofErr w:type="spellEnd"/>
            <w:r w:rsidRPr="00670666">
              <w:rPr>
                <w:b w:val="0"/>
                <w:bCs w:val="0"/>
              </w:rPr>
              <w:t xml:space="preserve"> and </w:t>
            </w:r>
            <w:proofErr w:type="spellStart"/>
            <w:r w:rsidRPr="00670666">
              <w:rPr>
                <w:b w:val="0"/>
                <w:bCs w:val="0"/>
              </w:rPr>
              <w:t>mpls</w:t>
            </w:r>
            <w:proofErr w:type="spellEnd"/>
            <w:r w:rsidRPr="00670666">
              <w:rPr>
                <w:b w:val="0"/>
                <w:bCs w:val="0"/>
              </w:rPr>
              <w:t xml:space="preserve"> WGs), IEEE (802.1, 802.3 WGs), OIF, MEF</w:t>
            </w:r>
          </w:p>
        </w:tc>
      </w:tr>
      <w:tr w:rsidR="00CE22AA" w:rsidTr="00670666">
        <w:trPr>
          <w:cantSplit/>
          <w:trHeight w:val="357"/>
        </w:trPr>
        <w:tc>
          <w:tcPr>
            <w:tcW w:w="2171" w:type="dxa"/>
            <w:gridSpan w:val="3"/>
          </w:tcPr>
          <w:p w:rsidR="00CE22AA" w:rsidRPr="003869CD" w:rsidRDefault="00CE22AA" w:rsidP="0052056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52" w:type="dxa"/>
            <w:gridSpan w:val="6"/>
          </w:tcPr>
          <w:p w:rsidR="00CE22AA" w:rsidRPr="00670666" w:rsidRDefault="00670666" w:rsidP="0052056F">
            <w:pPr>
              <w:pStyle w:val="LSForInfo"/>
              <w:rPr>
                <w:b w:val="0"/>
                <w:bCs w:val="0"/>
                <w:lang w:eastAsia="ja-JP"/>
              </w:rPr>
            </w:pPr>
            <w:r w:rsidRPr="00670666">
              <w:rPr>
                <w:b w:val="0"/>
                <w:bCs w:val="0"/>
                <w:lang w:eastAsia="ja-JP"/>
              </w:rPr>
              <w:t>-</w:t>
            </w:r>
          </w:p>
        </w:tc>
      </w:tr>
      <w:tr w:rsidR="00670666" w:rsidTr="00670666">
        <w:trPr>
          <w:cantSplit/>
          <w:trHeight w:val="357"/>
        </w:trPr>
        <w:tc>
          <w:tcPr>
            <w:tcW w:w="2171" w:type="dxa"/>
            <w:gridSpan w:val="3"/>
          </w:tcPr>
          <w:p w:rsidR="00670666" w:rsidRDefault="00670666" w:rsidP="00670666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52" w:type="dxa"/>
            <w:gridSpan w:val="6"/>
          </w:tcPr>
          <w:p w:rsidR="00670666" w:rsidRPr="00670666" w:rsidRDefault="00670666" w:rsidP="00670666">
            <w:r w:rsidRPr="00670666">
              <w:t>ITU-T SG15 meeting (5 December 2014)</w:t>
            </w:r>
          </w:p>
        </w:tc>
      </w:tr>
      <w:tr w:rsidR="00CE22AA" w:rsidTr="00670666">
        <w:trPr>
          <w:cantSplit/>
          <w:trHeight w:val="357"/>
        </w:trPr>
        <w:tc>
          <w:tcPr>
            <w:tcW w:w="2171" w:type="dxa"/>
            <w:gridSpan w:val="3"/>
            <w:tcBorders>
              <w:bottom w:val="single" w:sz="12" w:space="0" w:color="auto"/>
            </w:tcBorders>
          </w:tcPr>
          <w:p w:rsidR="00CE22AA" w:rsidRDefault="00CE22AA" w:rsidP="0052056F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52" w:type="dxa"/>
            <w:gridSpan w:val="6"/>
            <w:tcBorders>
              <w:bottom w:val="single" w:sz="12" w:space="0" w:color="auto"/>
            </w:tcBorders>
          </w:tcPr>
          <w:p w:rsidR="00CE22AA" w:rsidRPr="00670666" w:rsidRDefault="00BC3C29" w:rsidP="0052056F">
            <w:pPr>
              <w:pStyle w:val="LSDeadline"/>
              <w:rPr>
                <w:b w:val="0"/>
                <w:bCs w:val="0"/>
                <w:lang w:eastAsia="ja-JP"/>
              </w:rPr>
            </w:pPr>
            <w:r>
              <w:rPr>
                <w:rFonts w:hint="eastAsia"/>
                <w:b w:val="0"/>
                <w:bCs w:val="0"/>
                <w:lang w:eastAsia="ja-JP"/>
              </w:rPr>
              <w:t>7 June</w:t>
            </w:r>
            <w:r>
              <w:rPr>
                <w:b w:val="0"/>
                <w:bCs w:val="0"/>
                <w:lang w:eastAsia="ja-JP"/>
              </w:rPr>
              <w:t xml:space="preserve"> </w:t>
            </w:r>
            <w:bookmarkStart w:id="11" w:name="_GoBack"/>
            <w:bookmarkEnd w:id="11"/>
            <w:r w:rsidR="00CE22AA" w:rsidRPr="00670666">
              <w:rPr>
                <w:rFonts w:hint="eastAsia"/>
                <w:b w:val="0"/>
                <w:bCs w:val="0"/>
                <w:lang w:eastAsia="ja-JP"/>
              </w:rPr>
              <w:t>2015</w:t>
            </w:r>
          </w:p>
        </w:tc>
      </w:tr>
      <w:tr w:rsidR="00CE22AA" w:rsidTr="00670666">
        <w:trPr>
          <w:cantSplit/>
          <w:trHeight w:val="204"/>
        </w:trPr>
        <w:tc>
          <w:tcPr>
            <w:tcW w:w="1607" w:type="dxa"/>
            <w:gridSpan w:val="2"/>
            <w:tcBorders>
              <w:top w:val="single" w:sz="12" w:space="0" w:color="auto"/>
            </w:tcBorders>
          </w:tcPr>
          <w:p w:rsidR="00CE22AA" w:rsidRDefault="00CE22AA" w:rsidP="0052056F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69" w:type="dxa"/>
            <w:gridSpan w:val="4"/>
            <w:tcBorders>
              <w:top w:val="single" w:sz="12" w:space="0" w:color="auto"/>
            </w:tcBorders>
          </w:tcPr>
          <w:p w:rsidR="00CE22AA" w:rsidRPr="00345B3C" w:rsidRDefault="00CE22AA" w:rsidP="0052056F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Naotaka Morita</w:t>
            </w:r>
            <w:r w:rsidRPr="00345B3C">
              <w:br/>
            </w:r>
            <w:r>
              <w:rPr>
                <w:lang w:eastAsia="ja-JP"/>
              </w:rPr>
              <w:t>Rapporteur Q3/15</w:t>
            </w:r>
          </w:p>
        </w:tc>
        <w:tc>
          <w:tcPr>
            <w:tcW w:w="3947" w:type="dxa"/>
            <w:gridSpan w:val="3"/>
            <w:tcBorders>
              <w:top w:val="single" w:sz="12" w:space="0" w:color="auto"/>
            </w:tcBorders>
          </w:tcPr>
          <w:p w:rsidR="00CE22AA" w:rsidRPr="00670666" w:rsidRDefault="00CE22AA" w:rsidP="00714C35">
            <w:pPr>
              <w:rPr>
                <w:lang w:val="en-US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+81 422 36 7502</w:t>
            </w:r>
            <w:r w:rsidRPr="00345B3C">
              <w:br/>
            </w:r>
            <w:r w:rsidRPr="00670666">
              <w:rPr>
                <w:lang w:val="en-US"/>
              </w:rPr>
              <w:t xml:space="preserve">Email: </w:t>
            </w:r>
            <w:r w:rsidR="00714C35">
              <w:rPr>
                <w:lang w:val="en-US" w:eastAsia="ja-JP"/>
              </w:rPr>
              <w:t xml:space="preserve"> </w:t>
            </w:r>
            <w:hyperlink r:id="rId8" w:history="1">
              <w:r w:rsidR="00714C35" w:rsidRPr="009A0760">
                <w:rPr>
                  <w:rStyle w:val="Hyperlink"/>
                  <w:lang w:val="en-US" w:eastAsia="ja-JP"/>
                </w:rPr>
                <w:t>naotaka.morita@ntt-at.co.jp</w:t>
              </w:r>
            </w:hyperlink>
            <w:r w:rsidR="00714C35">
              <w:rPr>
                <w:lang w:val="en-US" w:eastAsia="ja-JP"/>
              </w:rPr>
              <w:t xml:space="preserve"> </w:t>
            </w:r>
          </w:p>
        </w:tc>
      </w:tr>
      <w:tr w:rsidR="00CE22AA" w:rsidTr="0052056F">
        <w:trPr>
          <w:cantSplit/>
          <w:trHeight w:val="204"/>
        </w:trPr>
        <w:tc>
          <w:tcPr>
            <w:tcW w:w="9923" w:type="dxa"/>
            <w:gridSpan w:val="9"/>
            <w:tcBorders>
              <w:top w:val="single" w:sz="12" w:space="0" w:color="auto"/>
            </w:tcBorders>
          </w:tcPr>
          <w:p w:rsidR="00CE22AA" w:rsidRDefault="00CE22AA" w:rsidP="0052056F">
            <w:pPr>
              <w:spacing w:before="0"/>
              <w:rPr>
                <w:sz w:val="18"/>
              </w:rPr>
            </w:pPr>
          </w:p>
        </w:tc>
      </w:tr>
    </w:tbl>
    <w:p w:rsidR="00CE22AA" w:rsidRPr="00345E62" w:rsidRDefault="00CE22AA" w:rsidP="00CE22AA">
      <w:r w:rsidRPr="00345E62">
        <w:t xml:space="preserve">Thank you for your previous review and comments </w:t>
      </w:r>
      <w:r>
        <w:rPr>
          <w:rFonts w:hint="eastAsia"/>
          <w:lang w:eastAsia="ja-JP"/>
        </w:rPr>
        <w:t>on</w:t>
      </w:r>
      <w:r w:rsidRPr="00345E62">
        <w:t xml:space="preserve"> “Optical Transport Networks &amp; Technologies </w:t>
      </w:r>
      <w:r w:rsidR="00714C35" w:rsidRPr="00345E62">
        <w:t>standardization work plan</w:t>
      </w:r>
      <w:r>
        <w:rPr>
          <w:rFonts w:hint="eastAsia"/>
          <w:lang w:eastAsia="ja-JP"/>
        </w:rPr>
        <w:t>.</w:t>
      </w:r>
      <w:r w:rsidRPr="00345E62">
        <w:t xml:space="preserve">” Attached </w:t>
      </w:r>
      <w:r w:rsidR="00594887">
        <w:rPr>
          <w:lang w:eastAsia="ja-JP"/>
        </w:rPr>
        <w:t>is</w:t>
      </w:r>
      <w:r>
        <w:rPr>
          <w:rFonts w:hint="eastAsia"/>
          <w:lang w:eastAsia="ja-JP"/>
        </w:rPr>
        <w:t xml:space="preserve"> Issue 19, </w:t>
      </w:r>
      <w:r w:rsidRPr="00345E62">
        <w:t xml:space="preserve">the </w:t>
      </w:r>
      <w:r>
        <w:rPr>
          <w:rFonts w:hint="eastAsia"/>
          <w:lang w:eastAsia="ja-JP"/>
        </w:rPr>
        <w:t xml:space="preserve">latest </w:t>
      </w:r>
      <w:r w:rsidRPr="00345E62">
        <w:t xml:space="preserve">version </w:t>
      </w:r>
      <w:r w:rsidR="00594887">
        <w:t xml:space="preserve">that was </w:t>
      </w:r>
      <w:r>
        <w:rPr>
          <w:rFonts w:hint="eastAsia"/>
          <w:lang w:eastAsia="ja-JP"/>
        </w:rPr>
        <w:t xml:space="preserve">updated </w:t>
      </w:r>
      <w:r w:rsidR="00594887">
        <w:rPr>
          <w:lang w:eastAsia="ja-JP"/>
        </w:rPr>
        <w:t>by</w:t>
      </w:r>
      <w:r w:rsidR="00594887">
        <w:rPr>
          <w:rFonts w:hint="eastAsia"/>
          <w:lang w:eastAsia="ja-JP"/>
        </w:rPr>
        <w:t xml:space="preserve"> </w:t>
      </w:r>
      <w:r w:rsidR="00E23444">
        <w:rPr>
          <w:lang w:eastAsia="ja-JP"/>
        </w:rPr>
        <w:t xml:space="preserve">the </w:t>
      </w:r>
      <w:r w:rsidRPr="00345E62">
        <w:t xml:space="preserve">SG15 </w:t>
      </w:r>
      <w:r w:rsidR="00E23444">
        <w:rPr>
          <w:lang w:eastAsia="ja-JP"/>
        </w:rPr>
        <w:t>meeting</w:t>
      </w:r>
      <w:r w:rsidR="00594887">
        <w:rPr>
          <w:lang w:eastAsia="ja-JP"/>
        </w:rPr>
        <w:t xml:space="preserve"> in </w:t>
      </w:r>
      <w:r>
        <w:rPr>
          <w:rFonts w:hint="eastAsia"/>
          <w:lang w:eastAsia="ja-JP"/>
        </w:rPr>
        <w:t>December</w:t>
      </w:r>
      <w:r w:rsidRPr="00345E62">
        <w:t xml:space="preserve"> 201</w:t>
      </w:r>
      <w:r>
        <w:rPr>
          <w:rFonts w:hint="eastAsia"/>
          <w:lang w:eastAsia="ja-JP"/>
        </w:rPr>
        <w:t>4</w:t>
      </w:r>
      <w:r w:rsidRPr="00345E62">
        <w:t xml:space="preserve">. We appreciate your </w:t>
      </w:r>
      <w:r>
        <w:rPr>
          <w:rFonts w:hint="eastAsia"/>
          <w:lang w:eastAsia="ja-JP"/>
        </w:rPr>
        <w:t xml:space="preserve">continued </w:t>
      </w:r>
      <w:r w:rsidRPr="00345E62">
        <w:t>review and comments</w:t>
      </w:r>
      <w:r>
        <w:rPr>
          <w:rFonts w:hint="eastAsia"/>
          <w:lang w:eastAsia="ja-JP"/>
        </w:rPr>
        <w:t xml:space="preserve"> which </w:t>
      </w:r>
      <w:r w:rsidR="00594887">
        <w:rPr>
          <w:lang w:eastAsia="ja-JP"/>
        </w:rPr>
        <w:t>allow us to keep the</w:t>
      </w:r>
      <w:r>
        <w:rPr>
          <w:rFonts w:hint="eastAsia"/>
          <w:lang w:eastAsia="ja-JP"/>
        </w:rPr>
        <w:t xml:space="preserve"> document up-to-date</w:t>
      </w:r>
      <w:r w:rsidRPr="00345E62">
        <w:t>.</w:t>
      </w:r>
    </w:p>
    <w:p w:rsidR="00CE22AA" w:rsidRPr="00345E62" w:rsidRDefault="00CE22AA" w:rsidP="00CE22AA"/>
    <w:p w:rsidR="00714C35" w:rsidRDefault="00714C35" w:rsidP="00CE22AA">
      <w:pPr>
        <w:rPr>
          <w:lang w:eastAsia="ja-JP"/>
        </w:rPr>
      </w:pPr>
      <w:r>
        <w:rPr>
          <w:rFonts w:hint="eastAsia"/>
          <w:lang w:eastAsia="ja-JP"/>
        </w:rPr>
        <w:t>Attac</w:t>
      </w:r>
      <w:r>
        <w:rPr>
          <w:lang w:eastAsia="ja-JP"/>
        </w:rPr>
        <w:t>h</w:t>
      </w:r>
      <w:r>
        <w:rPr>
          <w:rFonts w:hint="eastAsia"/>
          <w:lang w:eastAsia="ja-JP"/>
        </w:rPr>
        <w:t>:</w:t>
      </w:r>
    </w:p>
    <w:p w:rsidR="00CE22AA" w:rsidRPr="003D13BB" w:rsidRDefault="00714C35" w:rsidP="00714C35">
      <w:pPr>
        <w:pStyle w:val="enumlev1"/>
      </w:pPr>
      <w:r>
        <w:rPr>
          <w:lang w:eastAsia="ja-JP"/>
        </w:rPr>
        <w:t>−</w:t>
      </w:r>
      <w:r>
        <w:rPr>
          <w:lang w:eastAsia="ja-JP"/>
        </w:rPr>
        <w:tab/>
      </w:r>
      <w:r w:rsidR="00CE22AA" w:rsidRPr="00345E62">
        <w:rPr>
          <w:rFonts w:hint="eastAsia"/>
          <w:lang w:eastAsia="ja-JP"/>
        </w:rPr>
        <w:t xml:space="preserve">OTNT </w:t>
      </w:r>
      <w:r w:rsidRPr="00345E62">
        <w:rPr>
          <w:lang w:eastAsia="ja-JP"/>
        </w:rPr>
        <w:t>standardization work plan</w:t>
      </w:r>
      <w:r w:rsidR="00CE22AA" w:rsidRPr="00345E62">
        <w:rPr>
          <w:lang w:eastAsia="ja-JP"/>
        </w:rPr>
        <w:t>, Issue 1</w:t>
      </w:r>
      <w:r w:rsidR="00CE22AA">
        <w:rPr>
          <w:rFonts w:hint="eastAsia"/>
          <w:lang w:eastAsia="ja-JP"/>
        </w:rPr>
        <w:t>9</w:t>
      </w:r>
      <w:r w:rsidR="00CE22AA" w:rsidRPr="00345E62">
        <w:rPr>
          <w:rFonts w:hint="eastAsia"/>
          <w:lang w:eastAsia="ja-JP"/>
        </w:rPr>
        <w:t xml:space="preserve"> </w:t>
      </w:r>
      <w:r w:rsidR="00670666">
        <w:rPr>
          <w:rFonts w:hint="eastAsia"/>
          <w:lang w:eastAsia="ja-JP"/>
        </w:rPr>
        <w:t>(TD282</w:t>
      </w:r>
      <w:r w:rsidR="00CE22AA" w:rsidRPr="002640F1">
        <w:rPr>
          <w:rFonts w:hint="eastAsia"/>
          <w:lang w:eastAsia="ja-JP"/>
        </w:rPr>
        <w:t>/P</w:t>
      </w:r>
      <w:r w:rsidR="00670666">
        <w:rPr>
          <w:lang w:eastAsia="ja-JP"/>
        </w:rPr>
        <w:t>LEN Rev.1</w:t>
      </w:r>
      <w:r w:rsidR="00CE22AA" w:rsidRPr="002640F1">
        <w:rPr>
          <w:rFonts w:hint="eastAsia"/>
          <w:lang w:eastAsia="ja-JP"/>
        </w:rPr>
        <w:t>)</w:t>
      </w:r>
    </w:p>
    <w:p w:rsidR="00CE22AA" w:rsidRPr="005F6AFA" w:rsidRDefault="00CE22AA" w:rsidP="00CE22AA"/>
    <w:p w:rsidR="00CE22AA" w:rsidRDefault="00CE22AA" w:rsidP="00CE22AA">
      <w:pPr>
        <w:jc w:val="center"/>
      </w:pPr>
      <w:r>
        <w:t>________________</w:t>
      </w:r>
    </w:p>
    <w:p w:rsidR="00715C7D" w:rsidRDefault="00715C7D" w:rsidP="00CE22AA">
      <w:pPr>
        <w:jc w:val="center"/>
      </w:pPr>
    </w:p>
    <w:sectPr w:rsidR="00715C7D" w:rsidSect="00670666">
      <w:headerReference w:type="default" r:id="rId9"/>
      <w:footerReference w:type="first" r:id="rId10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719" w:rsidRDefault="00787719">
      <w:r>
        <w:separator/>
      </w:r>
    </w:p>
  </w:endnote>
  <w:endnote w:type="continuationSeparator" w:id="0">
    <w:p w:rsidR="00787719" w:rsidRDefault="0078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670666" w:rsidRPr="00670666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670666" w:rsidRPr="00670666" w:rsidRDefault="00670666" w:rsidP="00670666">
          <w:pPr>
            <w:spacing w:before="0"/>
            <w:rPr>
              <w:sz w:val="18"/>
            </w:rPr>
          </w:pPr>
          <w:r w:rsidRPr="00670666">
            <w:rPr>
              <w:b/>
              <w:bCs/>
              <w:sz w:val="18"/>
            </w:rPr>
            <w:t>Attention:</w:t>
          </w:r>
          <w:r w:rsidRPr="00670666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670666" w:rsidRPr="00670666" w:rsidRDefault="00670666" w:rsidP="00670666">
          <w:pPr>
            <w:spacing w:before="0"/>
            <w:rPr>
              <w:sz w:val="18"/>
            </w:rPr>
          </w:pPr>
          <w:r w:rsidRPr="00670666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670666" w:rsidRPr="00670666" w:rsidRDefault="00670666" w:rsidP="00670666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719" w:rsidRDefault="00787719">
      <w:r>
        <w:separator/>
      </w:r>
    </w:p>
  </w:footnote>
  <w:footnote w:type="continuationSeparator" w:id="0">
    <w:p w:rsidR="00787719" w:rsidRDefault="00787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4F" w:rsidRPr="00670666" w:rsidRDefault="00670666" w:rsidP="00670666">
    <w:pPr>
      <w:pStyle w:val="Header"/>
    </w:pPr>
    <w:r w:rsidRPr="00670666">
      <w:t xml:space="preserve">- </w:t>
    </w:r>
    <w:r w:rsidRPr="00670666">
      <w:fldChar w:fldCharType="begin"/>
    </w:r>
    <w:r w:rsidRPr="00670666">
      <w:instrText xml:space="preserve"> PAGE  \* MERGEFORMAT </w:instrText>
    </w:r>
    <w:r w:rsidRPr="00670666">
      <w:fldChar w:fldCharType="separate"/>
    </w:r>
    <w:r>
      <w:rPr>
        <w:noProof/>
      </w:rPr>
      <w:t>1</w:t>
    </w:r>
    <w:r w:rsidRPr="00670666">
      <w:fldChar w:fldCharType="end"/>
    </w:r>
    <w:r w:rsidRPr="00670666">
      <w:t xml:space="preserve"> -</w:t>
    </w:r>
  </w:p>
  <w:p w:rsidR="00670666" w:rsidRPr="00670666" w:rsidRDefault="00670666" w:rsidP="00670666">
    <w:pPr>
      <w:pStyle w:val="Header"/>
      <w:spacing w:after="240"/>
    </w:pPr>
    <w:r w:rsidRPr="00670666">
      <w:fldChar w:fldCharType="begin"/>
    </w:r>
    <w:r w:rsidRPr="00670666">
      <w:instrText xml:space="preserve"> STYLEREF  Docnumber  </w:instrText>
    </w:r>
    <w:r w:rsidRPr="00670666">
      <w:fldChar w:fldCharType="separate"/>
    </w:r>
    <w:r>
      <w:rPr>
        <w:b/>
        <w:bCs/>
        <w:noProof/>
        <w:lang w:val="en-US"/>
      </w:rPr>
      <w:t>Error! No text of specified style in document.</w:t>
    </w:r>
    <w:r w:rsidRPr="0067066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15227"/>
    <w:multiLevelType w:val="hybridMultilevel"/>
    <w:tmpl w:val="C82610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828C1"/>
    <w:multiLevelType w:val="hybridMultilevel"/>
    <w:tmpl w:val="5CF0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E5613"/>
    <w:multiLevelType w:val="hybridMultilevel"/>
    <w:tmpl w:val="07E05A68"/>
    <w:lvl w:ilvl="0" w:tplc="5AFC07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65039"/>
    <w:multiLevelType w:val="hybridMultilevel"/>
    <w:tmpl w:val="EB3CED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0F6A20"/>
    <w:multiLevelType w:val="hybridMultilevel"/>
    <w:tmpl w:val="0B589F90"/>
    <w:lvl w:ilvl="0" w:tplc="6CF8F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7006F"/>
    <w:multiLevelType w:val="hybridMultilevel"/>
    <w:tmpl w:val="8348C826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350E6"/>
    <w:multiLevelType w:val="hybridMultilevel"/>
    <w:tmpl w:val="5DD4EF02"/>
    <w:lvl w:ilvl="0" w:tplc="6A52449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A692F"/>
    <w:multiLevelType w:val="hybridMultilevel"/>
    <w:tmpl w:val="ECC2587E"/>
    <w:lvl w:ilvl="0" w:tplc="8E54C97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5"/>
  </w:num>
  <w:num w:numId="13">
    <w:abstractNumId w:val="8"/>
  </w:num>
  <w:num w:numId="14">
    <w:abstractNumId w:val="4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activeWritingStyle w:appName="MSWord" w:lang="de-DE" w:vendorID="9" w:dllVersion="512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0E"/>
    <w:rsid w:val="00000941"/>
    <w:rsid w:val="000029D3"/>
    <w:rsid w:val="000222E9"/>
    <w:rsid w:val="00041C8E"/>
    <w:rsid w:val="00055B3E"/>
    <w:rsid w:val="000A2E98"/>
    <w:rsid w:val="000A6549"/>
    <w:rsid w:val="000C0EA4"/>
    <w:rsid w:val="000D1889"/>
    <w:rsid w:val="000D2EF4"/>
    <w:rsid w:val="000D322C"/>
    <w:rsid w:val="000E2279"/>
    <w:rsid w:val="000E2ED1"/>
    <w:rsid w:val="000E6A6C"/>
    <w:rsid w:val="000F10C4"/>
    <w:rsid w:val="000F4637"/>
    <w:rsid w:val="00107E52"/>
    <w:rsid w:val="00114E0C"/>
    <w:rsid w:val="0011716F"/>
    <w:rsid w:val="00121165"/>
    <w:rsid w:val="001268A2"/>
    <w:rsid w:val="00131138"/>
    <w:rsid w:val="00137274"/>
    <w:rsid w:val="0015244B"/>
    <w:rsid w:val="001535CA"/>
    <w:rsid w:val="001774E9"/>
    <w:rsid w:val="00184BE9"/>
    <w:rsid w:val="001915D5"/>
    <w:rsid w:val="001A03E6"/>
    <w:rsid w:val="001A7D5D"/>
    <w:rsid w:val="001B2873"/>
    <w:rsid w:val="001B519A"/>
    <w:rsid w:val="001E2073"/>
    <w:rsid w:val="001F4FA6"/>
    <w:rsid w:val="00210A50"/>
    <w:rsid w:val="00212586"/>
    <w:rsid w:val="00213B0B"/>
    <w:rsid w:val="00226FDA"/>
    <w:rsid w:val="0022743A"/>
    <w:rsid w:val="002276AF"/>
    <w:rsid w:val="00227D97"/>
    <w:rsid w:val="00237F77"/>
    <w:rsid w:val="00244C62"/>
    <w:rsid w:val="00245091"/>
    <w:rsid w:val="002474D6"/>
    <w:rsid w:val="00250DB9"/>
    <w:rsid w:val="00252A6E"/>
    <w:rsid w:val="00255750"/>
    <w:rsid w:val="002640F1"/>
    <w:rsid w:val="00267060"/>
    <w:rsid w:val="002817C0"/>
    <w:rsid w:val="002828E3"/>
    <w:rsid w:val="00287DC4"/>
    <w:rsid w:val="002936BD"/>
    <w:rsid w:val="002948E0"/>
    <w:rsid w:val="002A09B5"/>
    <w:rsid w:val="002A4377"/>
    <w:rsid w:val="002D1518"/>
    <w:rsid w:val="002D2017"/>
    <w:rsid w:val="002D24AC"/>
    <w:rsid w:val="002D58E4"/>
    <w:rsid w:val="00310479"/>
    <w:rsid w:val="00314738"/>
    <w:rsid w:val="003210FD"/>
    <w:rsid w:val="0033041C"/>
    <w:rsid w:val="00331F7E"/>
    <w:rsid w:val="00335F6E"/>
    <w:rsid w:val="00344401"/>
    <w:rsid w:val="00353A28"/>
    <w:rsid w:val="00354202"/>
    <w:rsid w:val="00357E1E"/>
    <w:rsid w:val="00365462"/>
    <w:rsid w:val="003755C8"/>
    <w:rsid w:val="0038050E"/>
    <w:rsid w:val="003877E3"/>
    <w:rsid w:val="00396614"/>
    <w:rsid w:val="00397335"/>
    <w:rsid w:val="003A37D9"/>
    <w:rsid w:val="003A4E17"/>
    <w:rsid w:val="003A7E29"/>
    <w:rsid w:val="003B4E60"/>
    <w:rsid w:val="003C4115"/>
    <w:rsid w:val="003D3EC3"/>
    <w:rsid w:val="003D4B43"/>
    <w:rsid w:val="003E1A63"/>
    <w:rsid w:val="003E400A"/>
    <w:rsid w:val="003F3EF1"/>
    <w:rsid w:val="00415853"/>
    <w:rsid w:val="00430B59"/>
    <w:rsid w:val="00431370"/>
    <w:rsid w:val="00437A2F"/>
    <w:rsid w:val="0044416A"/>
    <w:rsid w:val="00455C42"/>
    <w:rsid w:val="00457163"/>
    <w:rsid w:val="00457BDE"/>
    <w:rsid w:val="004623D6"/>
    <w:rsid w:val="00465DEC"/>
    <w:rsid w:val="004923CE"/>
    <w:rsid w:val="004A7514"/>
    <w:rsid w:val="004A7DB7"/>
    <w:rsid w:val="004B7E8F"/>
    <w:rsid w:val="004C09D6"/>
    <w:rsid w:val="004C7ECC"/>
    <w:rsid w:val="004D772F"/>
    <w:rsid w:val="004E2F66"/>
    <w:rsid w:val="004E5FD4"/>
    <w:rsid w:val="004F231A"/>
    <w:rsid w:val="004F2A7F"/>
    <w:rsid w:val="0050725F"/>
    <w:rsid w:val="0052056F"/>
    <w:rsid w:val="005238FF"/>
    <w:rsid w:val="005377DF"/>
    <w:rsid w:val="00537FB4"/>
    <w:rsid w:val="00540144"/>
    <w:rsid w:val="00546AAC"/>
    <w:rsid w:val="00561711"/>
    <w:rsid w:val="0056323C"/>
    <w:rsid w:val="00567286"/>
    <w:rsid w:val="0056745F"/>
    <w:rsid w:val="00594887"/>
    <w:rsid w:val="00597B0D"/>
    <w:rsid w:val="005A3400"/>
    <w:rsid w:val="005A6554"/>
    <w:rsid w:val="005B2473"/>
    <w:rsid w:val="005B6736"/>
    <w:rsid w:val="005C132F"/>
    <w:rsid w:val="005D02FE"/>
    <w:rsid w:val="005F1DB7"/>
    <w:rsid w:val="005F7A7B"/>
    <w:rsid w:val="00607C9C"/>
    <w:rsid w:val="00612560"/>
    <w:rsid w:val="00620582"/>
    <w:rsid w:val="00623CB2"/>
    <w:rsid w:val="00643A69"/>
    <w:rsid w:val="0065435D"/>
    <w:rsid w:val="00655C29"/>
    <w:rsid w:val="00656DC4"/>
    <w:rsid w:val="006626D2"/>
    <w:rsid w:val="00670666"/>
    <w:rsid w:val="00671372"/>
    <w:rsid w:val="00677760"/>
    <w:rsid w:val="00680254"/>
    <w:rsid w:val="00686248"/>
    <w:rsid w:val="006A412B"/>
    <w:rsid w:val="006C6331"/>
    <w:rsid w:val="006D1221"/>
    <w:rsid w:val="006D72E2"/>
    <w:rsid w:val="00714C35"/>
    <w:rsid w:val="00715C7D"/>
    <w:rsid w:val="00730299"/>
    <w:rsid w:val="007331D0"/>
    <w:rsid w:val="007451CC"/>
    <w:rsid w:val="00746755"/>
    <w:rsid w:val="00755B02"/>
    <w:rsid w:val="00762DA4"/>
    <w:rsid w:val="00762E0E"/>
    <w:rsid w:val="007648CB"/>
    <w:rsid w:val="00766C55"/>
    <w:rsid w:val="00776257"/>
    <w:rsid w:val="0078335E"/>
    <w:rsid w:val="0078544E"/>
    <w:rsid w:val="00785EB9"/>
    <w:rsid w:val="00787719"/>
    <w:rsid w:val="00797A8F"/>
    <w:rsid w:val="007B0311"/>
    <w:rsid w:val="007B5286"/>
    <w:rsid w:val="007B5F03"/>
    <w:rsid w:val="007C727B"/>
    <w:rsid w:val="007F6B71"/>
    <w:rsid w:val="008049C4"/>
    <w:rsid w:val="008239CE"/>
    <w:rsid w:val="00832287"/>
    <w:rsid w:val="00832FA8"/>
    <w:rsid w:val="00836DBA"/>
    <w:rsid w:val="00837FF4"/>
    <w:rsid w:val="008660E3"/>
    <w:rsid w:val="00877C3F"/>
    <w:rsid w:val="00894C7C"/>
    <w:rsid w:val="00897965"/>
    <w:rsid w:val="008A11E3"/>
    <w:rsid w:val="008B73F3"/>
    <w:rsid w:val="008C35D0"/>
    <w:rsid w:val="008E2C18"/>
    <w:rsid w:val="008E4B54"/>
    <w:rsid w:val="008F064E"/>
    <w:rsid w:val="008F124A"/>
    <w:rsid w:val="009011B2"/>
    <w:rsid w:val="00901283"/>
    <w:rsid w:val="00913696"/>
    <w:rsid w:val="00920150"/>
    <w:rsid w:val="00921FEF"/>
    <w:rsid w:val="00923E8B"/>
    <w:rsid w:val="00926740"/>
    <w:rsid w:val="009315D5"/>
    <w:rsid w:val="00932E1A"/>
    <w:rsid w:val="00935288"/>
    <w:rsid w:val="0094501A"/>
    <w:rsid w:val="009475CF"/>
    <w:rsid w:val="00957B6A"/>
    <w:rsid w:val="00957DCE"/>
    <w:rsid w:val="009756D9"/>
    <w:rsid w:val="009756DF"/>
    <w:rsid w:val="00981126"/>
    <w:rsid w:val="00983FCB"/>
    <w:rsid w:val="009902AA"/>
    <w:rsid w:val="0099359A"/>
    <w:rsid w:val="009A4357"/>
    <w:rsid w:val="009A5634"/>
    <w:rsid w:val="009B76EE"/>
    <w:rsid w:val="009C6DC5"/>
    <w:rsid w:val="009E27DF"/>
    <w:rsid w:val="009E6B37"/>
    <w:rsid w:val="00A001B4"/>
    <w:rsid w:val="00A02EF5"/>
    <w:rsid w:val="00A04B02"/>
    <w:rsid w:val="00A32A9A"/>
    <w:rsid w:val="00A479A2"/>
    <w:rsid w:val="00A50BA5"/>
    <w:rsid w:val="00A546EB"/>
    <w:rsid w:val="00A55C4A"/>
    <w:rsid w:val="00A56350"/>
    <w:rsid w:val="00A579C3"/>
    <w:rsid w:val="00A61C0C"/>
    <w:rsid w:val="00A6320A"/>
    <w:rsid w:val="00A74372"/>
    <w:rsid w:val="00A76842"/>
    <w:rsid w:val="00AB5A4A"/>
    <w:rsid w:val="00AE23FF"/>
    <w:rsid w:val="00AF294E"/>
    <w:rsid w:val="00AF611B"/>
    <w:rsid w:val="00B0451A"/>
    <w:rsid w:val="00B21771"/>
    <w:rsid w:val="00B321DA"/>
    <w:rsid w:val="00B34AE6"/>
    <w:rsid w:val="00B3739F"/>
    <w:rsid w:val="00B46F9D"/>
    <w:rsid w:val="00B51086"/>
    <w:rsid w:val="00B52EED"/>
    <w:rsid w:val="00B53BC0"/>
    <w:rsid w:val="00B653BA"/>
    <w:rsid w:val="00B7145D"/>
    <w:rsid w:val="00B87EAC"/>
    <w:rsid w:val="00B924B7"/>
    <w:rsid w:val="00BC1DF4"/>
    <w:rsid w:val="00BC3C29"/>
    <w:rsid w:val="00BC677F"/>
    <w:rsid w:val="00BD4E84"/>
    <w:rsid w:val="00BD5E2C"/>
    <w:rsid w:val="00BE0138"/>
    <w:rsid w:val="00BE43A9"/>
    <w:rsid w:val="00BE4680"/>
    <w:rsid w:val="00BF1CF1"/>
    <w:rsid w:val="00C04A4F"/>
    <w:rsid w:val="00C27D76"/>
    <w:rsid w:val="00C33141"/>
    <w:rsid w:val="00C34257"/>
    <w:rsid w:val="00C35665"/>
    <w:rsid w:val="00C40A48"/>
    <w:rsid w:val="00C441C2"/>
    <w:rsid w:val="00C54741"/>
    <w:rsid w:val="00C632BE"/>
    <w:rsid w:val="00C6336C"/>
    <w:rsid w:val="00C728E0"/>
    <w:rsid w:val="00C82374"/>
    <w:rsid w:val="00C83A3D"/>
    <w:rsid w:val="00CA581B"/>
    <w:rsid w:val="00CB4A61"/>
    <w:rsid w:val="00CC4652"/>
    <w:rsid w:val="00CC4BDB"/>
    <w:rsid w:val="00CC6583"/>
    <w:rsid w:val="00CD63C9"/>
    <w:rsid w:val="00CD713F"/>
    <w:rsid w:val="00CE035E"/>
    <w:rsid w:val="00CE22AA"/>
    <w:rsid w:val="00CE2AAA"/>
    <w:rsid w:val="00D12619"/>
    <w:rsid w:val="00D2484C"/>
    <w:rsid w:val="00D253B2"/>
    <w:rsid w:val="00D25C72"/>
    <w:rsid w:val="00D27321"/>
    <w:rsid w:val="00D27374"/>
    <w:rsid w:val="00D30D51"/>
    <w:rsid w:val="00D436B7"/>
    <w:rsid w:val="00D4524C"/>
    <w:rsid w:val="00D51DE8"/>
    <w:rsid w:val="00D61FF7"/>
    <w:rsid w:val="00D65D01"/>
    <w:rsid w:val="00DC7F97"/>
    <w:rsid w:val="00DD33E2"/>
    <w:rsid w:val="00DD5B8B"/>
    <w:rsid w:val="00DE3E8A"/>
    <w:rsid w:val="00DF056F"/>
    <w:rsid w:val="00DF298A"/>
    <w:rsid w:val="00DF3C96"/>
    <w:rsid w:val="00E07465"/>
    <w:rsid w:val="00E15A8E"/>
    <w:rsid w:val="00E23444"/>
    <w:rsid w:val="00E24716"/>
    <w:rsid w:val="00E56333"/>
    <w:rsid w:val="00E61DC5"/>
    <w:rsid w:val="00E664E2"/>
    <w:rsid w:val="00E77EF1"/>
    <w:rsid w:val="00E80822"/>
    <w:rsid w:val="00E81B28"/>
    <w:rsid w:val="00E95481"/>
    <w:rsid w:val="00EA4303"/>
    <w:rsid w:val="00EA5C24"/>
    <w:rsid w:val="00EA6E86"/>
    <w:rsid w:val="00EC4774"/>
    <w:rsid w:val="00ED2DB5"/>
    <w:rsid w:val="00ED477D"/>
    <w:rsid w:val="00EE758D"/>
    <w:rsid w:val="00EF1EB5"/>
    <w:rsid w:val="00EF2F4E"/>
    <w:rsid w:val="00EF3B59"/>
    <w:rsid w:val="00EF5A9C"/>
    <w:rsid w:val="00F072AE"/>
    <w:rsid w:val="00F14DE3"/>
    <w:rsid w:val="00F15D06"/>
    <w:rsid w:val="00F21350"/>
    <w:rsid w:val="00F32005"/>
    <w:rsid w:val="00F35EE9"/>
    <w:rsid w:val="00F36C6E"/>
    <w:rsid w:val="00F46E7E"/>
    <w:rsid w:val="00F52E04"/>
    <w:rsid w:val="00F57A43"/>
    <w:rsid w:val="00F64E95"/>
    <w:rsid w:val="00F67D08"/>
    <w:rsid w:val="00F72052"/>
    <w:rsid w:val="00F80EE4"/>
    <w:rsid w:val="00F940A6"/>
    <w:rsid w:val="00F95CC3"/>
    <w:rsid w:val="00F9703E"/>
    <w:rsid w:val="00FA37F9"/>
    <w:rsid w:val="00FC0C16"/>
    <w:rsid w:val="00FC3F9F"/>
    <w:rsid w:val="00FC62B9"/>
    <w:rsid w:val="00FE22D6"/>
    <w:rsid w:val="00FF0133"/>
    <w:rsid w:val="00FF02A3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E1F064E-7B03-4873-94F4-A56329FD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DF3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1258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2586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2474D6"/>
    <w:rPr>
      <w:color w:val="0000FF"/>
      <w:u w:val="single"/>
    </w:rPr>
  </w:style>
  <w:style w:type="paragraph" w:customStyle="1" w:styleId="LSDeadline">
    <w:name w:val="LSDeadline"/>
    <w:basedOn w:val="Normal"/>
    <w:rsid w:val="002474D6"/>
    <w:rPr>
      <w:b/>
      <w:bCs/>
    </w:rPr>
  </w:style>
  <w:style w:type="paragraph" w:customStyle="1" w:styleId="LSForAction">
    <w:name w:val="LSForAction"/>
    <w:basedOn w:val="Normal"/>
    <w:rsid w:val="002474D6"/>
    <w:rPr>
      <w:b/>
      <w:bCs/>
    </w:rPr>
  </w:style>
  <w:style w:type="paragraph" w:customStyle="1" w:styleId="LSForInfo">
    <w:name w:val="LSForInfo"/>
    <w:basedOn w:val="LSForAction"/>
    <w:rsid w:val="002474D6"/>
  </w:style>
  <w:style w:type="paragraph" w:customStyle="1" w:styleId="LSForComment">
    <w:name w:val="LSForComment"/>
    <w:basedOn w:val="LSForAction"/>
    <w:rsid w:val="002474D6"/>
  </w:style>
  <w:style w:type="paragraph" w:customStyle="1" w:styleId="LSSource">
    <w:name w:val="LSSource"/>
    <w:basedOn w:val="Normal"/>
    <w:rsid w:val="002936BD"/>
    <w:rPr>
      <w:b/>
      <w:bCs/>
    </w:rPr>
  </w:style>
  <w:style w:type="paragraph" w:customStyle="1" w:styleId="LSTitle">
    <w:name w:val="LSTitle"/>
    <w:basedOn w:val="Normal"/>
    <w:rsid w:val="002936BD"/>
    <w:rPr>
      <w:b/>
      <w:bCs/>
    </w:rPr>
  </w:style>
  <w:style w:type="paragraph" w:styleId="NormalWeb">
    <w:name w:val="Normal (Web)"/>
    <w:basedOn w:val="Normal"/>
    <w:uiPriority w:val="99"/>
    <w:rsid w:val="00BE43A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Cs w:val="24"/>
      <w:lang w:val="en-US" w:eastAsia="zh-CN"/>
    </w:rPr>
  </w:style>
  <w:style w:type="paragraph" w:styleId="Caption">
    <w:name w:val="caption"/>
    <w:basedOn w:val="Normal"/>
    <w:next w:val="Normal"/>
    <w:semiHidden/>
    <w:unhideWhenUsed/>
    <w:qFormat/>
    <w:rsid w:val="00680254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E24716"/>
    <w:pPr>
      <w:ind w:left="720"/>
      <w:contextualSpacing/>
    </w:pPr>
  </w:style>
  <w:style w:type="paragraph" w:customStyle="1" w:styleId="Docnumber">
    <w:name w:val="Docnumber"/>
    <w:basedOn w:val="Normal"/>
    <w:link w:val="DocnumberChar"/>
    <w:rsid w:val="00C04A4F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C04A4F"/>
    <w:rPr>
      <w:b/>
      <w:bCs/>
      <w:sz w:val="4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otaka.morita@ntt-at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17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ITU-T SG15 OTNT standardization work plan</dc:title>
  <dc:subject/>
  <dc:creator>ITU-T Study Group 15</dc:creator>
  <cp:keywords>3/15</cp:keywords>
  <dc:description>TELECOMMUNICATION STANDARDIZATION SECTOR STUDY PERIOD 2013-2016  For: _x000d_Document date: _x000d_Saved by ITU51010110 at 19:02:00 on 08/12/14</dc:description>
  <cp:lastModifiedBy>Clark, Robert</cp:lastModifiedBy>
  <cp:revision>13</cp:revision>
  <cp:lastPrinted>2002-08-01T12:30:00Z</cp:lastPrinted>
  <dcterms:created xsi:type="dcterms:W3CDTF">2014-12-05T10:35:00Z</dcterms:created>
  <dcterms:modified xsi:type="dcterms:W3CDTF">2014-12-12T11:12:00Z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3/15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