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409"/>
        <w:gridCol w:w="199"/>
        <w:gridCol w:w="564"/>
        <w:gridCol w:w="2777"/>
        <w:gridCol w:w="209"/>
        <w:gridCol w:w="268"/>
        <w:gridCol w:w="1114"/>
        <w:gridCol w:w="3326"/>
        <w:gridCol w:w="57"/>
      </w:tblGrid>
      <w:tr w:rsidR="00DB6372" w:rsidRPr="00DB6372" w:rsidTr="00DB6372">
        <w:trPr>
          <w:gridAfter w:val="1"/>
          <w:wAfter w:w="57" w:type="dxa"/>
          <w:cantSplit/>
        </w:trPr>
        <w:tc>
          <w:tcPr>
            <w:tcW w:w="1409" w:type="dxa"/>
            <w:vMerge w:val="restart"/>
          </w:tcPr>
          <w:p w:rsidR="00DB6372" w:rsidRPr="00DB6372" w:rsidRDefault="00DB6372" w:rsidP="00DB6372">
            <w:bookmarkStart w:id="0" w:name="InsertLogo"/>
            <w:bookmarkStart w:id="1" w:name="dtableau"/>
            <w:bookmarkStart w:id="2" w:name="dsg" w:colFirst="1" w:colLast="1"/>
            <w:bookmarkEnd w:id="0"/>
            <w:r w:rsidRPr="00DB6372">
              <w:rPr>
                <w:b/>
                <w:noProof/>
                <w:sz w:val="36"/>
                <w:lang w:val="en-US" w:eastAsia="zh-CN"/>
              </w:rPr>
              <w:drawing>
                <wp:inline distT="0" distB="0" distL="0" distR="0" wp14:anchorId="70FE0D49" wp14:editId="5D50A081">
                  <wp:extent cx="771525" cy="838200"/>
                  <wp:effectExtent l="19050" t="0" r="9525" b="0"/>
                  <wp:docPr id="1" name="Picture 1" descr="itu-ol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tu-ol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31" w:type="dxa"/>
            <w:gridSpan w:val="6"/>
          </w:tcPr>
          <w:p w:rsidR="00DB6372" w:rsidRPr="00DB6372" w:rsidRDefault="00DB6372" w:rsidP="00DB6372">
            <w:pPr>
              <w:rPr>
                <w:sz w:val="20"/>
              </w:rPr>
            </w:pPr>
            <w:r w:rsidRPr="00DB6372">
              <w:rPr>
                <w:sz w:val="20"/>
              </w:rPr>
              <w:t>INTERNATIONAL TELECOMMUNICATION UNION</w:t>
            </w:r>
          </w:p>
        </w:tc>
        <w:tc>
          <w:tcPr>
            <w:tcW w:w="3326" w:type="dxa"/>
          </w:tcPr>
          <w:p w:rsidR="00DB6372" w:rsidRPr="00DB6372" w:rsidRDefault="00DB6372" w:rsidP="00A07D26">
            <w:pPr>
              <w:pStyle w:val="Docnumber"/>
              <w:rPr>
                <w:sz w:val="28"/>
              </w:rPr>
            </w:pPr>
            <w:r>
              <w:rPr>
                <w:sz w:val="28"/>
              </w:rPr>
              <w:t xml:space="preserve">COM 15 – LS </w:t>
            </w:r>
            <w:r w:rsidR="00A07D26">
              <w:rPr>
                <w:sz w:val="28"/>
              </w:rPr>
              <w:t>214</w:t>
            </w:r>
            <w:r>
              <w:rPr>
                <w:sz w:val="28"/>
              </w:rPr>
              <w:t xml:space="preserve"> – E</w:t>
            </w:r>
          </w:p>
        </w:tc>
      </w:tr>
      <w:tr w:rsidR="00DB6372" w:rsidRPr="00DB6372" w:rsidTr="00DB6372">
        <w:trPr>
          <w:gridAfter w:val="1"/>
          <w:wAfter w:w="57" w:type="dxa"/>
          <w:cantSplit/>
          <w:trHeight w:val="355"/>
        </w:trPr>
        <w:tc>
          <w:tcPr>
            <w:tcW w:w="1409" w:type="dxa"/>
            <w:vMerge/>
          </w:tcPr>
          <w:p w:rsidR="00DB6372" w:rsidRPr="00DB6372" w:rsidRDefault="00DB6372" w:rsidP="00DB6372">
            <w:bookmarkStart w:id="3" w:name="ddate" w:colFirst="2" w:colLast="2"/>
            <w:bookmarkStart w:id="4" w:name="dnum" w:colFirst="1" w:colLast="1"/>
            <w:bookmarkEnd w:id="2"/>
          </w:p>
        </w:tc>
        <w:tc>
          <w:tcPr>
            <w:tcW w:w="4017" w:type="dxa"/>
            <w:gridSpan w:val="5"/>
            <w:vMerge w:val="restart"/>
          </w:tcPr>
          <w:p w:rsidR="00DB6372" w:rsidRPr="00DB6372" w:rsidRDefault="00DB6372" w:rsidP="00DB6372">
            <w:pPr>
              <w:rPr>
                <w:b/>
                <w:bCs/>
                <w:sz w:val="26"/>
              </w:rPr>
            </w:pPr>
            <w:r w:rsidRPr="00DB6372">
              <w:rPr>
                <w:b/>
                <w:bCs/>
                <w:sz w:val="26"/>
              </w:rPr>
              <w:t>TELECOMMUNICATION</w:t>
            </w:r>
            <w:r w:rsidRPr="00DB6372">
              <w:rPr>
                <w:b/>
                <w:bCs/>
                <w:sz w:val="26"/>
              </w:rPr>
              <w:br/>
              <w:t>STANDARDIZATION SECTOR</w:t>
            </w:r>
          </w:p>
          <w:p w:rsidR="00DB6372" w:rsidRPr="00DB6372" w:rsidRDefault="00DB6372" w:rsidP="00DB6372">
            <w:pPr>
              <w:rPr>
                <w:smallCaps/>
                <w:sz w:val="20"/>
              </w:rPr>
            </w:pPr>
            <w:r w:rsidRPr="00DB6372">
              <w:rPr>
                <w:sz w:val="20"/>
              </w:rPr>
              <w:t xml:space="preserve">STUDY PERIOD </w:t>
            </w:r>
            <w:r>
              <w:rPr>
                <w:sz w:val="20"/>
              </w:rPr>
              <w:t>2013-2016</w:t>
            </w:r>
          </w:p>
        </w:tc>
        <w:tc>
          <w:tcPr>
            <w:tcW w:w="4440" w:type="dxa"/>
            <w:gridSpan w:val="2"/>
          </w:tcPr>
          <w:p w:rsidR="00DB6372" w:rsidRPr="00DB6372" w:rsidRDefault="00DB6372" w:rsidP="00DB6372">
            <w:pPr>
              <w:jc w:val="right"/>
              <w:rPr>
                <w:b/>
                <w:bCs/>
              </w:rPr>
            </w:pPr>
          </w:p>
        </w:tc>
      </w:tr>
      <w:tr w:rsidR="00DB6372" w:rsidRPr="00DB6372" w:rsidTr="00DB6372">
        <w:trPr>
          <w:gridAfter w:val="1"/>
          <w:wAfter w:w="57" w:type="dxa"/>
          <w:cantSplit/>
          <w:trHeight w:val="780"/>
        </w:trPr>
        <w:tc>
          <w:tcPr>
            <w:tcW w:w="1409" w:type="dxa"/>
            <w:vMerge/>
            <w:tcBorders>
              <w:bottom w:val="single" w:sz="12" w:space="0" w:color="auto"/>
            </w:tcBorders>
          </w:tcPr>
          <w:p w:rsidR="00DB6372" w:rsidRPr="00DB6372" w:rsidRDefault="00DB6372" w:rsidP="00DB6372">
            <w:bookmarkStart w:id="5" w:name="dorlang" w:colFirst="2" w:colLast="2"/>
            <w:bookmarkEnd w:id="3"/>
          </w:p>
        </w:tc>
        <w:tc>
          <w:tcPr>
            <w:tcW w:w="4017" w:type="dxa"/>
            <w:gridSpan w:val="5"/>
            <w:vMerge/>
            <w:tcBorders>
              <w:bottom w:val="single" w:sz="12" w:space="0" w:color="auto"/>
            </w:tcBorders>
          </w:tcPr>
          <w:p w:rsidR="00DB6372" w:rsidRPr="00DB6372" w:rsidRDefault="00DB6372" w:rsidP="00DB6372">
            <w:pPr>
              <w:rPr>
                <w:b/>
                <w:bCs/>
                <w:sz w:val="26"/>
              </w:rPr>
            </w:pPr>
          </w:p>
        </w:tc>
        <w:tc>
          <w:tcPr>
            <w:tcW w:w="4440" w:type="dxa"/>
            <w:gridSpan w:val="2"/>
            <w:tcBorders>
              <w:bottom w:val="single" w:sz="12" w:space="0" w:color="auto"/>
            </w:tcBorders>
            <w:vAlign w:val="center"/>
          </w:tcPr>
          <w:p w:rsidR="00DB6372" w:rsidRDefault="00DB6372" w:rsidP="00DB6372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English only</w:t>
            </w:r>
          </w:p>
          <w:p w:rsidR="00DB6372" w:rsidRPr="00DB6372" w:rsidRDefault="00DB6372" w:rsidP="00DB6372">
            <w:pPr>
              <w:jc w:val="right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Original: English</w:t>
            </w:r>
          </w:p>
        </w:tc>
      </w:tr>
      <w:tr w:rsidR="00DB6372" w:rsidRPr="00DB6372" w:rsidTr="00DB6372">
        <w:trPr>
          <w:gridAfter w:val="1"/>
          <w:wAfter w:w="57" w:type="dxa"/>
          <w:cantSplit/>
          <w:trHeight w:val="357"/>
        </w:trPr>
        <w:tc>
          <w:tcPr>
            <w:tcW w:w="1608" w:type="dxa"/>
            <w:gridSpan w:val="2"/>
          </w:tcPr>
          <w:p w:rsidR="00DB6372" w:rsidRPr="00DB6372" w:rsidRDefault="00DB6372" w:rsidP="00DB6372">
            <w:pPr>
              <w:rPr>
                <w:b/>
                <w:bCs/>
              </w:rPr>
            </w:pPr>
            <w:bookmarkStart w:id="6" w:name="dbluepink" w:colFirst="1" w:colLast="1"/>
            <w:bookmarkStart w:id="7" w:name="dmeeting" w:colFirst="2" w:colLast="2"/>
            <w:bookmarkEnd w:id="5"/>
            <w:bookmarkEnd w:id="4"/>
            <w:r w:rsidRPr="00DB6372">
              <w:rPr>
                <w:b/>
                <w:bCs/>
              </w:rPr>
              <w:t>Question(s):</w:t>
            </w:r>
          </w:p>
        </w:tc>
        <w:tc>
          <w:tcPr>
            <w:tcW w:w="3341" w:type="dxa"/>
            <w:gridSpan w:val="2"/>
          </w:tcPr>
          <w:p w:rsidR="00DB6372" w:rsidRPr="00DB6372" w:rsidRDefault="00DB6372" w:rsidP="00DB6372">
            <w:r w:rsidRPr="00DB6372">
              <w:t>10/15</w:t>
            </w:r>
          </w:p>
        </w:tc>
        <w:tc>
          <w:tcPr>
            <w:tcW w:w="4917" w:type="dxa"/>
            <w:gridSpan w:val="4"/>
          </w:tcPr>
          <w:p w:rsidR="00DB6372" w:rsidRPr="00DB6372" w:rsidRDefault="00DB6372" w:rsidP="00DB6372">
            <w:pPr>
              <w:jc w:val="right"/>
            </w:pPr>
          </w:p>
        </w:tc>
      </w:tr>
      <w:tr w:rsidR="00DB6372" w:rsidRPr="00DB6372" w:rsidTr="00DB6372">
        <w:trPr>
          <w:gridAfter w:val="1"/>
          <w:wAfter w:w="57" w:type="dxa"/>
          <w:cantSplit/>
          <w:trHeight w:val="357"/>
        </w:trPr>
        <w:tc>
          <w:tcPr>
            <w:tcW w:w="9866" w:type="dxa"/>
            <w:gridSpan w:val="8"/>
          </w:tcPr>
          <w:p w:rsidR="00DB6372" w:rsidRPr="005C08E3" w:rsidRDefault="00DB6372" w:rsidP="00DB6372">
            <w:pPr>
              <w:jc w:val="center"/>
              <w:rPr>
                <w:b/>
                <w:bCs/>
              </w:rPr>
            </w:pPr>
            <w:bookmarkStart w:id="8" w:name="dtitle" w:colFirst="0" w:colLast="0"/>
            <w:bookmarkEnd w:id="6"/>
            <w:bookmarkEnd w:id="7"/>
            <w:r>
              <w:rPr>
                <w:b/>
                <w:bCs/>
              </w:rPr>
              <w:t>Ref.: TD 174</w:t>
            </w:r>
            <w:r w:rsidRPr="00D13B33">
              <w:rPr>
                <w:b/>
                <w:bCs/>
              </w:rPr>
              <w:t xml:space="preserve"> (PLEN/15)</w:t>
            </w:r>
          </w:p>
        </w:tc>
      </w:tr>
      <w:tr w:rsidR="00DB6372" w:rsidRPr="00DB6372" w:rsidTr="00DB6372">
        <w:trPr>
          <w:gridAfter w:val="1"/>
          <w:wAfter w:w="57" w:type="dxa"/>
          <w:cantSplit/>
          <w:trHeight w:val="357"/>
        </w:trPr>
        <w:tc>
          <w:tcPr>
            <w:tcW w:w="1608" w:type="dxa"/>
            <w:gridSpan w:val="2"/>
          </w:tcPr>
          <w:p w:rsidR="00DB6372" w:rsidRPr="00DB6372" w:rsidRDefault="00DB6372" w:rsidP="00DB6372">
            <w:pPr>
              <w:rPr>
                <w:b/>
                <w:bCs/>
              </w:rPr>
            </w:pPr>
            <w:bookmarkStart w:id="9" w:name="dsource" w:colFirst="1" w:colLast="1"/>
            <w:bookmarkEnd w:id="8"/>
            <w:r w:rsidRPr="00DB6372">
              <w:rPr>
                <w:b/>
                <w:bCs/>
              </w:rPr>
              <w:t>Source:</w:t>
            </w:r>
          </w:p>
        </w:tc>
        <w:tc>
          <w:tcPr>
            <w:tcW w:w="8258" w:type="dxa"/>
            <w:gridSpan w:val="6"/>
          </w:tcPr>
          <w:p w:rsidR="00DB6372" w:rsidRPr="005C08E3" w:rsidRDefault="00DB6372" w:rsidP="00DB6372">
            <w:r>
              <w:t>ITU-T Study Group 15</w:t>
            </w:r>
          </w:p>
        </w:tc>
      </w:tr>
      <w:tr w:rsidR="00DB6372" w:rsidRPr="00DB6372" w:rsidTr="00DB6372">
        <w:trPr>
          <w:gridAfter w:val="1"/>
          <w:wAfter w:w="57" w:type="dxa"/>
          <w:cantSplit/>
          <w:trHeight w:val="357"/>
        </w:trPr>
        <w:tc>
          <w:tcPr>
            <w:tcW w:w="1608" w:type="dxa"/>
            <w:gridSpan w:val="2"/>
            <w:tcBorders>
              <w:bottom w:val="single" w:sz="12" w:space="0" w:color="auto"/>
            </w:tcBorders>
          </w:tcPr>
          <w:p w:rsidR="00DB6372" w:rsidRPr="00DB6372" w:rsidRDefault="00DB6372" w:rsidP="00DB6372">
            <w:pPr>
              <w:spacing w:after="120"/>
            </w:pPr>
            <w:bookmarkStart w:id="10" w:name="dtitle1" w:colFirst="1" w:colLast="1"/>
            <w:bookmarkEnd w:id="9"/>
            <w:r w:rsidRPr="00DB6372">
              <w:rPr>
                <w:b/>
                <w:bCs/>
              </w:rPr>
              <w:t>Title:</w:t>
            </w:r>
          </w:p>
        </w:tc>
        <w:tc>
          <w:tcPr>
            <w:tcW w:w="8258" w:type="dxa"/>
            <w:gridSpan w:val="6"/>
            <w:tcBorders>
              <w:bottom w:val="single" w:sz="12" w:space="0" w:color="auto"/>
            </w:tcBorders>
          </w:tcPr>
          <w:p w:rsidR="00DB6372" w:rsidRPr="00DB6372" w:rsidRDefault="00DB6372" w:rsidP="00DB6372">
            <w:pPr>
              <w:spacing w:after="120"/>
            </w:pPr>
            <w:r w:rsidRPr="00DB6372">
              <w:t>LS on initiation of approval process for Amendment 1 to Recommendation ITU-T G.8013/Y.1731 (2013) and revised Recommendations ITU-T G.8021/Y.1341 and ITU-T G.8011/Y.1307</w:t>
            </w:r>
          </w:p>
        </w:tc>
      </w:tr>
      <w:bookmarkEnd w:id="1"/>
      <w:bookmarkEnd w:id="10"/>
      <w:tr w:rsidR="001915D5" w:rsidTr="00EF1EB5">
        <w:trPr>
          <w:cantSplit/>
          <w:trHeight w:val="357"/>
        </w:trPr>
        <w:tc>
          <w:tcPr>
            <w:tcW w:w="9923" w:type="dxa"/>
            <w:gridSpan w:val="9"/>
            <w:tcBorders>
              <w:top w:val="single" w:sz="12" w:space="0" w:color="auto"/>
            </w:tcBorders>
          </w:tcPr>
          <w:p w:rsidR="001915D5" w:rsidRDefault="001915D5" w:rsidP="00EF1EB5">
            <w:pPr>
              <w:jc w:val="center"/>
              <w:rPr>
                <w:b/>
              </w:rPr>
            </w:pPr>
            <w:r>
              <w:rPr>
                <w:b/>
              </w:rPr>
              <w:t>LIAISON STATEMENT</w:t>
            </w:r>
          </w:p>
        </w:tc>
      </w:tr>
      <w:tr w:rsidR="001915D5" w:rsidTr="00DB6372">
        <w:trPr>
          <w:cantSplit/>
          <w:trHeight w:val="357"/>
        </w:trPr>
        <w:tc>
          <w:tcPr>
            <w:tcW w:w="2172" w:type="dxa"/>
            <w:gridSpan w:val="3"/>
          </w:tcPr>
          <w:p w:rsidR="001915D5" w:rsidRPr="003869CD" w:rsidRDefault="001915D5" w:rsidP="00EF1EB5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action to:</w:t>
            </w:r>
          </w:p>
        </w:tc>
        <w:tc>
          <w:tcPr>
            <w:tcW w:w="7751" w:type="dxa"/>
            <w:gridSpan w:val="6"/>
          </w:tcPr>
          <w:p w:rsidR="001915D5" w:rsidRPr="00DB6372" w:rsidRDefault="00DB6372" w:rsidP="00EF1EB5">
            <w:pPr>
              <w:pStyle w:val="LSForAction"/>
              <w:rPr>
                <w:b w:val="0"/>
                <w:bCs w:val="0"/>
              </w:rPr>
            </w:pPr>
            <w:r w:rsidRPr="00DB6372">
              <w:rPr>
                <w:b w:val="0"/>
                <w:bCs w:val="0"/>
              </w:rPr>
              <w:t>-</w:t>
            </w:r>
          </w:p>
        </w:tc>
      </w:tr>
      <w:tr w:rsidR="001915D5" w:rsidTr="00DB6372">
        <w:trPr>
          <w:cantSplit/>
          <w:trHeight w:val="357"/>
        </w:trPr>
        <w:tc>
          <w:tcPr>
            <w:tcW w:w="2172" w:type="dxa"/>
            <w:gridSpan w:val="3"/>
          </w:tcPr>
          <w:p w:rsidR="001915D5" w:rsidRPr="003869CD" w:rsidRDefault="001915D5" w:rsidP="00EF1EB5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comment to:</w:t>
            </w:r>
          </w:p>
        </w:tc>
        <w:tc>
          <w:tcPr>
            <w:tcW w:w="7751" w:type="dxa"/>
            <w:gridSpan w:val="6"/>
          </w:tcPr>
          <w:p w:rsidR="001915D5" w:rsidRPr="00DB6372" w:rsidRDefault="00DB6372" w:rsidP="00EF1EB5">
            <w:pPr>
              <w:pStyle w:val="LSForComment"/>
              <w:rPr>
                <w:b w:val="0"/>
                <w:bCs w:val="0"/>
              </w:rPr>
            </w:pPr>
            <w:r w:rsidRPr="00DB6372">
              <w:rPr>
                <w:b w:val="0"/>
                <w:bCs w:val="0"/>
              </w:rPr>
              <w:t>-</w:t>
            </w:r>
          </w:p>
        </w:tc>
      </w:tr>
      <w:tr w:rsidR="001915D5" w:rsidRPr="00237AAD" w:rsidTr="00DB6372">
        <w:trPr>
          <w:cantSplit/>
          <w:trHeight w:val="357"/>
        </w:trPr>
        <w:tc>
          <w:tcPr>
            <w:tcW w:w="2172" w:type="dxa"/>
            <w:gridSpan w:val="3"/>
          </w:tcPr>
          <w:p w:rsidR="001915D5" w:rsidRPr="003869CD" w:rsidRDefault="001915D5" w:rsidP="00EF1EB5">
            <w:pPr>
              <w:rPr>
                <w:b/>
                <w:bCs/>
              </w:rPr>
            </w:pPr>
            <w:r w:rsidRPr="003869CD">
              <w:rPr>
                <w:b/>
                <w:bCs/>
              </w:rPr>
              <w:t>For information to:</w:t>
            </w:r>
          </w:p>
        </w:tc>
        <w:tc>
          <w:tcPr>
            <w:tcW w:w="7751" w:type="dxa"/>
            <w:gridSpan w:val="6"/>
          </w:tcPr>
          <w:p w:rsidR="001915D5" w:rsidRPr="00DB6372" w:rsidRDefault="00237AAD" w:rsidP="00237AAD">
            <w:pPr>
              <w:pStyle w:val="LSForInfo"/>
              <w:rPr>
                <w:b w:val="0"/>
                <w:bCs w:val="0"/>
                <w:lang w:val="fr-CH"/>
              </w:rPr>
            </w:pPr>
            <w:r w:rsidRPr="00DB6372">
              <w:rPr>
                <w:b w:val="0"/>
                <w:bCs w:val="0"/>
                <w:lang w:val="fr-CH"/>
              </w:rPr>
              <w:t xml:space="preserve">ITU-T SG12 </w:t>
            </w:r>
            <w:r>
              <w:rPr>
                <w:b w:val="0"/>
                <w:bCs w:val="0"/>
                <w:lang w:val="fr-CH"/>
              </w:rPr>
              <w:t>(</w:t>
            </w:r>
            <w:r w:rsidRPr="00DB6372">
              <w:rPr>
                <w:b w:val="0"/>
                <w:bCs w:val="0"/>
                <w:lang w:val="fr-CH"/>
              </w:rPr>
              <w:t>Q17</w:t>
            </w:r>
            <w:r>
              <w:rPr>
                <w:b w:val="0"/>
                <w:bCs w:val="0"/>
                <w:lang w:val="fr-CH"/>
              </w:rPr>
              <w:t>/12)</w:t>
            </w:r>
            <w:r>
              <w:rPr>
                <w:b w:val="0"/>
                <w:bCs w:val="0"/>
                <w:lang w:val="fr-CH"/>
              </w:rPr>
              <w:t xml:space="preserve">, </w:t>
            </w:r>
            <w:r w:rsidR="001915D5" w:rsidRPr="00DB6372">
              <w:rPr>
                <w:b w:val="0"/>
                <w:bCs w:val="0"/>
                <w:lang w:val="fr-CH" w:eastAsia="ja-JP"/>
              </w:rPr>
              <w:t xml:space="preserve">IEEE 802.1, </w:t>
            </w:r>
            <w:r w:rsidRPr="00237AAD">
              <w:rPr>
                <w:b w:val="0"/>
                <w:bCs w:val="0"/>
                <w:lang w:val="fr-CH"/>
              </w:rPr>
              <w:t>Metro Ethernet Forum</w:t>
            </w:r>
          </w:p>
        </w:tc>
      </w:tr>
      <w:tr w:rsidR="00DB6372" w:rsidTr="00DB6372">
        <w:trPr>
          <w:cantSplit/>
          <w:trHeight w:val="357"/>
        </w:trPr>
        <w:tc>
          <w:tcPr>
            <w:tcW w:w="2172" w:type="dxa"/>
            <w:gridSpan w:val="3"/>
          </w:tcPr>
          <w:p w:rsidR="00DB6372" w:rsidRDefault="00DB6372" w:rsidP="00DB6372">
            <w:pPr>
              <w:rPr>
                <w:b/>
                <w:bCs/>
              </w:rPr>
            </w:pPr>
            <w:r>
              <w:rPr>
                <w:b/>
                <w:bCs/>
              </w:rPr>
              <w:t>Approval:</w:t>
            </w:r>
          </w:p>
        </w:tc>
        <w:tc>
          <w:tcPr>
            <w:tcW w:w="7751" w:type="dxa"/>
            <w:gridSpan w:val="6"/>
          </w:tcPr>
          <w:p w:rsidR="00DB6372" w:rsidRPr="00DB6372" w:rsidRDefault="00DB6372" w:rsidP="00DB6372">
            <w:r w:rsidRPr="00DB6372">
              <w:t>ITU-T SG15 meeting (5 December 2014)</w:t>
            </w:r>
          </w:p>
        </w:tc>
      </w:tr>
      <w:tr w:rsidR="001915D5" w:rsidTr="00DB6372">
        <w:trPr>
          <w:cantSplit/>
          <w:trHeight w:val="357"/>
        </w:trPr>
        <w:tc>
          <w:tcPr>
            <w:tcW w:w="2172" w:type="dxa"/>
            <w:gridSpan w:val="3"/>
            <w:tcBorders>
              <w:bottom w:val="single" w:sz="12" w:space="0" w:color="auto"/>
            </w:tcBorders>
          </w:tcPr>
          <w:p w:rsidR="001915D5" w:rsidRDefault="001915D5" w:rsidP="00EF1EB5">
            <w:pPr>
              <w:rPr>
                <w:b/>
                <w:bCs/>
              </w:rPr>
            </w:pPr>
            <w:r>
              <w:rPr>
                <w:b/>
                <w:bCs/>
              </w:rPr>
              <w:t>Deadline:</w:t>
            </w:r>
          </w:p>
        </w:tc>
        <w:tc>
          <w:tcPr>
            <w:tcW w:w="7751" w:type="dxa"/>
            <w:gridSpan w:val="6"/>
            <w:tcBorders>
              <w:bottom w:val="single" w:sz="12" w:space="0" w:color="auto"/>
            </w:tcBorders>
          </w:tcPr>
          <w:p w:rsidR="001915D5" w:rsidRPr="00DB6372" w:rsidRDefault="00DB6372" w:rsidP="00EF1EB5">
            <w:pPr>
              <w:pStyle w:val="LSDeadline"/>
              <w:rPr>
                <w:b w:val="0"/>
                <w:bCs w:val="0"/>
              </w:rPr>
            </w:pPr>
            <w:r w:rsidRPr="00DB6372">
              <w:rPr>
                <w:b w:val="0"/>
                <w:bCs w:val="0"/>
              </w:rPr>
              <w:t>-</w:t>
            </w:r>
          </w:p>
        </w:tc>
      </w:tr>
      <w:tr w:rsidR="001915D5" w:rsidTr="00DB6372">
        <w:trPr>
          <w:cantSplit/>
          <w:trHeight w:val="204"/>
        </w:trPr>
        <w:tc>
          <w:tcPr>
            <w:tcW w:w="1608" w:type="dxa"/>
            <w:gridSpan w:val="2"/>
            <w:tcBorders>
              <w:top w:val="single" w:sz="12" w:space="0" w:color="auto"/>
            </w:tcBorders>
          </w:tcPr>
          <w:p w:rsidR="001915D5" w:rsidRDefault="001915D5" w:rsidP="00EF1EB5">
            <w:pPr>
              <w:rPr>
                <w:b/>
                <w:bCs/>
              </w:rPr>
            </w:pPr>
            <w:r>
              <w:rPr>
                <w:b/>
                <w:bCs/>
              </w:rPr>
              <w:t>Contact:</w:t>
            </w:r>
          </w:p>
        </w:tc>
        <w:tc>
          <w:tcPr>
            <w:tcW w:w="3550" w:type="dxa"/>
            <w:gridSpan w:val="3"/>
            <w:tcBorders>
              <w:top w:val="single" w:sz="12" w:space="0" w:color="auto"/>
            </w:tcBorders>
          </w:tcPr>
          <w:p w:rsidR="001915D5" w:rsidRPr="00345B3C" w:rsidRDefault="001915D5" w:rsidP="00EF1EB5">
            <w:pPr>
              <w:rPr>
                <w:lang w:eastAsia="ja-JP"/>
              </w:rPr>
            </w:pPr>
            <w:r>
              <w:rPr>
                <w:lang w:eastAsia="ja-JP"/>
              </w:rPr>
              <w:t>Jessy Rouyer</w:t>
            </w:r>
            <w:r w:rsidRPr="00345B3C">
              <w:br/>
            </w:r>
            <w:r>
              <w:rPr>
                <w:lang w:eastAsia="ja-JP"/>
              </w:rPr>
              <w:t>Acting Rapporteur Q10/15</w:t>
            </w:r>
          </w:p>
        </w:tc>
        <w:tc>
          <w:tcPr>
            <w:tcW w:w="4765" w:type="dxa"/>
            <w:gridSpan w:val="4"/>
            <w:tcBorders>
              <w:top w:val="single" w:sz="12" w:space="0" w:color="auto"/>
            </w:tcBorders>
          </w:tcPr>
          <w:p w:rsidR="001915D5" w:rsidRPr="00345B3C" w:rsidRDefault="001915D5" w:rsidP="00EF1EB5">
            <w:pPr>
              <w:rPr>
                <w:lang w:val="fr-CH" w:eastAsia="ja-JP"/>
              </w:rPr>
            </w:pPr>
            <w:r w:rsidRPr="00345B3C">
              <w:t>Tel:</w:t>
            </w:r>
            <w:r>
              <w:rPr>
                <w:rFonts w:hint="eastAsia"/>
                <w:lang w:eastAsia="ja-JP"/>
              </w:rPr>
              <w:t xml:space="preserve">  </w:t>
            </w:r>
            <w:r w:rsidRPr="005B3CDA">
              <w:rPr>
                <w:rFonts w:eastAsia="MS Mincho"/>
              </w:rPr>
              <w:t>+1 972 477 7379</w:t>
            </w:r>
            <w:r w:rsidRPr="00345B3C">
              <w:br/>
            </w:r>
            <w:r w:rsidRPr="00345B3C">
              <w:rPr>
                <w:lang w:val="fr-CH"/>
              </w:rPr>
              <w:t>Email:</w:t>
            </w:r>
            <w:r>
              <w:rPr>
                <w:lang w:val="fr-CH"/>
              </w:rPr>
              <w:t xml:space="preserve"> </w:t>
            </w:r>
            <w:hyperlink r:id="rId8" w:history="1">
              <w:r w:rsidRPr="005B3CDA">
                <w:rPr>
                  <w:rFonts w:eastAsia="MS Mincho"/>
                  <w:color w:val="0000FF"/>
                  <w:u w:val="single"/>
                  <w:lang w:val="fr-FR"/>
                </w:rPr>
                <w:t>jessy.rouyer@alcatel-lucent.com</w:t>
              </w:r>
            </w:hyperlink>
          </w:p>
        </w:tc>
      </w:tr>
      <w:tr w:rsidR="001915D5" w:rsidTr="00DB6372">
        <w:trPr>
          <w:cantSplit/>
          <w:trHeight w:val="204"/>
        </w:trPr>
        <w:tc>
          <w:tcPr>
            <w:tcW w:w="1608" w:type="dxa"/>
            <w:gridSpan w:val="2"/>
            <w:tcBorders>
              <w:top w:val="single" w:sz="12" w:space="0" w:color="auto"/>
            </w:tcBorders>
          </w:tcPr>
          <w:p w:rsidR="001915D5" w:rsidRDefault="001915D5" w:rsidP="00EF1EB5">
            <w:pPr>
              <w:rPr>
                <w:b/>
                <w:bCs/>
                <w:lang w:val="fr-CH"/>
              </w:rPr>
            </w:pPr>
            <w:r>
              <w:rPr>
                <w:b/>
                <w:bCs/>
                <w:lang w:val="fr-CH"/>
              </w:rPr>
              <w:t>Contact:</w:t>
            </w:r>
          </w:p>
        </w:tc>
        <w:tc>
          <w:tcPr>
            <w:tcW w:w="3550" w:type="dxa"/>
            <w:gridSpan w:val="3"/>
            <w:tcBorders>
              <w:top w:val="single" w:sz="12" w:space="0" w:color="auto"/>
            </w:tcBorders>
          </w:tcPr>
          <w:p w:rsidR="001915D5" w:rsidRPr="00DB6372" w:rsidRDefault="001915D5" w:rsidP="00EF1EB5">
            <w:pPr>
              <w:rPr>
                <w:lang w:val="fr-CH" w:eastAsia="ja-JP"/>
              </w:rPr>
            </w:pPr>
            <w:r w:rsidRPr="00DB6372">
              <w:rPr>
                <w:lang w:val="fr-CH" w:eastAsia="ja-JP"/>
              </w:rPr>
              <w:t>Huub van Helvoort</w:t>
            </w:r>
            <w:r w:rsidRPr="00DB6372">
              <w:rPr>
                <w:lang w:val="fr-CH"/>
              </w:rPr>
              <w:br/>
            </w:r>
            <w:r w:rsidRPr="00DB6372">
              <w:rPr>
                <w:lang w:val="fr-CH" w:eastAsia="ja-JP"/>
              </w:rPr>
              <w:t>Rapporteur Q10/15</w:t>
            </w:r>
          </w:p>
        </w:tc>
        <w:tc>
          <w:tcPr>
            <w:tcW w:w="4765" w:type="dxa"/>
            <w:gridSpan w:val="4"/>
            <w:tcBorders>
              <w:top w:val="single" w:sz="12" w:space="0" w:color="auto"/>
            </w:tcBorders>
          </w:tcPr>
          <w:p w:rsidR="001915D5" w:rsidRPr="00345B3C" w:rsidRDefault="001915D5" w:rsidP="00EF1EB5">
            <w:pPr>
              <w:rPr>
                <w:lang w:val="fr-CH" w:eastAsia="ja-JP"/>
              </w:rPr>
            </w:pPr>
            <w:r w:rsidRPr="00345B3C">
              <w:t>Tel:</w:t>
            </w:r>
            <w:r>
              <w:rPr>
                <w:rFonts w:hint="eastAsia"/>
                <w:lang w:eastAsia="ja-JP"/>
              </w:rPr>
              <w:t xml:space="preserve">  </w:t>
            </w:r>
            <w:r w:rsidRPr="005B3CDA">
              <w:rPr>
                <w:sz w:val="22"/>
                <w:szCs w:val="22"/>
              </w:rPr>
              <w:t>+31 20 430936</w:t>
            </w:r>
            <w:r w:rsidRPr="00345B3C">
              <w:br/>
            </w:r>
            <w:r w:rsidRPr="00345B3C">
              <w:rPr>
                <w:lang w:val="fr-CH"/>
              </w:rPr>
              <w:t>Email:</w:t>
            </w:r>
            <w:r>
              <w:rPr>
                <w:lang w:val="fr-CH"/>
              </w:rPr>
              <w:t xml:space="preserve"> </w:t>
            </w:r>
            <w:hyperlink r:id="rId9" w:history="1">
              <w:r w:rsidR="000A2E98">
                <w:rPr>
                  <w:rFonts w:eastAsia="MS Mincho"/>
                  <w:color w:val="0000FF"/>
                  <w:sz w:val="22"/>
                  <w:szCs w:val="22"/>
                  <w:u w:val="single"/>
                  <w:lang w:val="fr-FR"/>
                </w:rPr>
                <w:t xml:space="preserve"> huub.van-helvoort@ties.itu.int</w:t>
              </w:r>
            </w:hyperlink>
          </w:p>
        </w:tc>
      </w:tr>
      <w:tr w:rsidR="001915D5" w:rsidTr="00DB6372">
        <w:trPr>
          <w:cantSplit/>
          <w:trHeight w:val="204"/>
        </w:trPr>
        <w:tc>
          <w:tcPr>
            <w:tcW w:w="1608" w:type="dxa"/>
            <w:gridSpan w:val="2"/>
            <w:tcBorders>
              <w:top w:val="single" w:sz="12" w:space="0" w:color="auto"/>
            </w:tcBorders>
          </w:tcPr>
          <w:p w:rsidR="001915D5" w:rsidRDefault="001915D5" w:rsidP="00EF1EB5">
            <w:pPr>
              <w:rPr>
                <w:b/>
                <w:bCs/>
                <w:lang w:val="fr-CH"/>
              </w:rPr>
            </w:pPr>
            <w:r>
              <w:rPr>
                <w:b/>
                <w:bCs/>
                <w:lang w:val="fr-CH"/>
              </w:rPr>
              <w:t>Contact:</w:t>
            </w:r>
          </w:p>
        </w:tc>
        <w:tc>
          <w:tcPr>
            <w:tcW w:w="3550" w:type="dxa"/>
            <w:gridSpan w:val="3"/>
            <w:tcBorders>
              <w:top w:val="single" w:sz="12" w:space="0" w:color="auto"/>
            </w:tcBorders>
          </w:tcPr>
          <w:p w:rsidR="001915D5" w:rsidRPr="00DB6372" w:rsidRDefault="001915D5" w:rsidP="00EF1EB5">
            <w:pPr>
              <w:rPr>
                <w:lang w:val="fr-CH" w:eastAsia="ja-JP"/>
              </w:rPr>
            </w:pPr>
            <w:r w:rsidRPr="00DB6372">
              <w:rPr>
                <w:rFonts w:eastAsia="MS Mincho"/>
                <w:lang w:val="fr-CH"/>
              </w:rPr>
              <w:t>Alessandro d’Alessandro</w:t>
            </w:r>
            <w:r w:rsidRPr="00DB6372">
              <w:rPr>
                <w:lang w:val="fr-CH"/>
              </w:rPr>
              <w:br/>
            </w:r>
            <w:r w:rsidRPr="00DB6372">
              <w:rPr>
                <w:lang w:val="fr-CH" w:eastAsia="ja-JP"/>
              </w:rPr>
              <w:t>Associate Rapporteur Q10/15</w:t>
            </w:r>
          </w:p>
        </w:tc>
        <w:tc>
          <w:tcPr>
            <w:tcW w:w="4765" w:type="dxa"/>
            <w:gridSpan w:val="4"/>
            <w:tcBorders>
              <w:top w:val="single" w:sz="12" w:space="0" w:color="auto"/>
            </w:tcBorders>
          </w:tcPr>
          <w:p w:rsidR="001915D5" w:rsidRPr="00345B3C" w:rsidRDefault="001915D5" w:rsidP="00EF1EB5">
            <w:pPr>
              <w:rPr>
                <w:lang w:val="fr-CH" w:eastAsia="ja-JP"/>
              </w:rPr>
            </w:pPr>
            <w:r w:rsidRPr="00345B3C">
              <w:t>Tel:</w:t>
            </w:r>
            <w:r>
              <w:rPr>
                <w:rFonts w:hint="eastAsia"/>
                <w:lang w:eastAsia="ja-JP"/>
              </w:rPr>
              <w:t xml:space="preserve">  </w:t>
            </w:r>
            <w:r w:rsidRPr="005B3CDA">
              <w:rPr>
                <w:rFonts w:eastAsia="MS Mincho"/>
              </w:rPr>
              <w:t>+39 011 228 5887</w:t>
            </w:r>
            <w:r w:rsidRPr="00345B3C">
              <w:br/>
            </w:r>
            <w:r w:rsidRPr="00345B3C">
              <w:rPr>
                <w:lang w:val="fr-CH"/>
              </w:rPr>
              <w:t>Email:</w:t>
            </w:r>
            <w:r>
              <w:rPr>
                <w:lang w:val="fr-CH"/>
              </w:rPr>
              <w:t xml:space="preserve"> </w:t>
            </w:r>
            <w:hyperlink r:id="rId10" w:history="1">
              <w:r w:rsidRPr="005B3CDA">
                <w:rPr>
                  <w:rFonts w:eastAsia="MS Mincho"/>
                  <w:color w:val="0000FF"/>
                  <w:u w:val="single"/>
                  <w:lang w:val="fr-FR"/>
                </w:rPr>
                <w:t>alessandro.dalessandro@telecomitalia.it</w:t>
              </w:r>
            </w:hyperlink>
          </w:p>
        </w:tc>
      </w:tr>
      <w:tr w:rsidR="001915D5" w:rsidTr="00EF1EB5">
        <w:trPr>
          <w:cantSplit/>
          <w:trHeight w:val="204"/>
        </w:trPr>
        <w:tc>
          <w:tcPr>
            <w:tcW w:w="9923" w:type="dxa"/>
            <w:gridSpan w:val="9"/>
            <w:tcBorders>
              <w:top w:val="single" w:sz="12" w:space="0" w:color="auto"/>
            </w:tcBorders>
          </w:tcPr>
          <w:p w:rsidR="001915D5" w:rsidRDefault="001915D5" w:rsidP="00EF1EB5">
            <w:pPr>
              <w:spacing w:before="0"/>
              <w:rPr>
                <w:sz w:val="18"/>
              </w:rPr>
            </w:pPr>
          </w:p>
        </w:tc>
      </w:tr>
    </w:tbl>
    <w:p w:rsidR="001915D5" w:rsidRDefault="001915D5" w:rsidP="001915D5">
      <w:pPr>
        <w:jc w:val="both"/>
        <w:rPr>
          <w:lang w:eastAsia="ja-JP"/>
        </w:rPr>
      </w:pPr>
      <w:r>
        <w:t>We</w:t>
      </w:r>
      <w:r w:rsidRPr="00FA1E5B">
        <w:t xml:space="preserve"> </w:t>
      </w:r>
      <w:r>
        <w:t xml:space="preserve">are pleased to </w:t>
      </w:r>
      <w:r w:rsidRPr="00FA1E5B">
        <w:t xml:space="preserve">inform </w:t>
      </w:r>
      <w:r>
        <w:t>you</w:t>
      </w:r>
      <w:r w:rsidRPr="00FA1E5B">
        <w:t xml:space="preserve"> that </w:t>
      </w:r>
      <w:r>
        <w:t>ITU-T SG15 has initiated at its December 2014 closing plenary meeting the final approval processes</w:t>
      </w:r>
      <w:r w:rsidRPr="00FA1E5B">
        <w:t xml:space="preserve"> for</w:t>
      </w:r>
      <w:r>
        <w:rPr>
          <w:lang w:eastAsia="ja-JP"/>
        </w:rPr>
        <w:t>:</w:t>
      </w:r>
    </w:p>
    <w:p w:rsidR="001915D5" w:rsidRDefault="00DB6372" w:rsidP="00DB6372">
      <w:pPr>
        <w:numPr>
          <w:ilvl w:val="0"/>
          <w:numId w:val="16"/>
        </w:numPr>
        <w:jc w:val="both"/>
        <w:textAlignment w:val="auto"/>
        <w:rPr>
          <w:lang w:eastAsia="ja-JP"/>
        </w:rPr>
      </w:pPr>
      <w:r>
        <w:rPr>
          <w:lang w:eastAsia="ja-JP"/>
        </w:rPr>
        <w:t xml:space="preserve">Amendment 1 to </w:t>
      </w:r>
      <w:r w:rsidR="001915D5">
        <w:rPr>
          <w:lang w:eastAsia="ja-JP"/>
        </w:rPr>
        <w:t>Recommendation ITU-T G.8013/Y.1731 (2013) “</w:t>
      </w:r>
      <w:r w:rsidR="001915D5">
        <w:t xml:space="preserve">OAM functions and mechanisms for Ethernet based networks” </w:t>
      </w:r>
      <w:r w:rsidR="001915D5">
        <w:rPr>
          <w:lang w:eastAsia="ja-JP"/>
        </w:rPr>
        <w:t>providing updates for a Generic Notification Message, Ethernet Bandwidth Notification, and Ethernet Expected Defect.</w:t>
      </w:r>
    </w:p>
    <w:p w:rsidR="001915D5" w:rsidRDefault="001915D5" w:rsidP="001915D5">
      <w:pPr>
        <w:numPr>
          <w:ilvl w:val="0"/>
          <w:numId w:val="16"/>
        </w:numPr>
        <w:jc w:val="both"/>
        <w:textAlignment w:val="auto"/>
        <w:rPr>
          <w:szCs w:val="24"/>
        </w:rPr>
      </w:pPr>
      <w:r>
        <w:rPr>
          <w:lang w:eastAsia="ja-JP"/>
        </w:rPr>
        <w:t>Revised Recommendation ITU-T G.8021/Y.1341</w:t>
      </w:r>
      <w:r>
        <w:rPr>
          <w:szCs w:val="24"/>
        </w:rPr>
        <w:t xml:space="preserve"> </w:t>
      </w:r>
      <w:r>
        <w:t>“</w:t>
      </w:r>
      <w:r w:rsidRPr="004617FC">
        <w:t>Characteristics of Ethernet transport network equipment functional blocks</w:t>
      </w:r>
      <w:r>
        <w:t xml:space="preserve">”.  Upon completion of the approval process, this revision will supersede </w:t>
      </w:r>
      <w:r>
        <w:rPr>
          <w:lang w:eastAsia="ja-JP"/>
        </w:rPr>
        <w:t>Recommendation ITU-T G.8021/Y.1341</w:t>
      </w:r>
      <w:r>
        <w:rPr>
          <w:szCs w:val="24"/>
        </w:rPr>
        <w:t xml:space="preserve"> (2012)</w:t>
      </w:r>
      <w:r>
        <w:rPr>
          <w:i/>
        </w:rPr>
        <w:t xml:space="preserve">, </w:t>
      </w:r>
      <w:r>
        <w:t>plus Amendment 1 (2012)</w:t>
      </w:r>
      <w:r>
        <w:rPr>
          <w:szCs w:val="24"/>
        </w:rPr>
        <w:t xml:space="preserve"> and Amendment 2 (2013).</w:t>
      </w:r>
    </w:p>
    <w:p w:rsidR="001915D5" w:rsidRDefault="001915D5" w:rsidP="001915D5">
      <w:pPr>
        <w:numPr>
          <w:ilvl w:val="0"/>
          <w:numId w:val="16"/>
        </w:numPr>
        <w:jc w:val="both"/>
        <w:textAlignment w:val="auto"/>
        <w:rPr>
          <w:szCs w:val="24"/>
        </w:rPr>
      </w:pPr>
      <w:r>
        <w:rPr>
          <w:lang w:eastAsia="ja-JP"/>
        </w:rPr>
        <w:t>Revised Recommendation ITU-T G.8011/Y.</w:t>
      </w:r>
      <w:r>
        <w:t>1307 “</w:t>
      </w:r>
      <w:r>
        <w:rPr>
          <w:lang w:val="en-US" w:eastAsia="ja-JP"/>
        </w:rPr>
        <w:t>Ethernet Service Characteristics</w:t>
      </w:r>
      <w:r>
        <w:t xml:space="preserve">”.  Upon completion of the approval process, this revision will supersede Recommendation ITU-T G.8011/Y.1307 (2012), as well as the 2013 revisions of Recommendations ITU-T G.8011.1/Y.1307.1, </w:t>
      </w:r>
      <w:r w:rsidRPr="00B82D29">
        <w:t>G.8011.2/Y.1307.2, G.8011.3/Y.1307.3, G.8011.4/Y.1307.4, and G.8011.5/Y.1307.5</w:t>
      </w:r>
      <w:r>
        <w:t>.</w:t>
      </w:r>
    </w:p>
    <w:p w:rsidR="00184BE9" w:rsidRDefault="00184BE9" w:rsidP="001915D5">
      <w:pPr>
        <w:jc w:val="both"/>
        <w:rPr>
          <w:lang w:eastAsia="ja-JP"/>
        </w:rPr>
      </w:pPr>
      <w:r>
        <w:rPr>
          <w:lang w:eastAsia="ja-JP"/>
        </w:rPr>
        <w:t>We have also approved Gsup.53 that provides guidance on Ethernet OAM performance monitoring.</w:t>
      </w:r>
    </w:p>
    <w:p w:rsidR="001915D5" w:rsidRDefault="001915D5" w:rsidP="001915D5">
      <w:pPr>
        <w:jc w:val="both"/>
        <w:rPr>
          <w:highlight w:val="yellow"/>
        </w:rPr>
      </w:pPr>
      <w:r>
        <w:rPr>
          <w:lang w:eastAsia="ja-JP"/>
        </w:rPr>
        <w:lastRenderedPageBreak/>
        <w:t xml:space="preserve">These documents are </w:t>
      </w:r>
      <w:r>
        <w:rPr>
          <w:szCs w:val="24"/>
        </w:rPr>
        <w:t>attached for your information.</w:t>
      </w:r>
    </w:p>
    <w:p w:rsidR="001915D5" w:rsidRDefault="001915D5" w:rsidP="001915D5">
      <w:pPr>
        <w:jc w:val="both"/>
        <w:rPr>
          <w:rFonts w:eastAsia="MS Mincho"/>
          <w:lang w:eastAsia="ja-JP"/>
        </w:rPr>
      </w:pPr>
      <w:r>
        <w:rPr>
          <w:rFonts w:eastAsia="MS Mincho"/>
        </w:rPr>
        <w:t xml:space="preserve">ITU-T SG15 </w:t>
      </w:r>
      <w:r w:rsidRPr="00683D72">
        <w:rPr>
          <w:rFonts w:eastAsia="MS Mincho"/>
        </w:rPr>
        <w:t xml:space="preserve">would like to express its appreciation for the continued useful exchange of information on Ethernet </w:t>
      </w:r>
      <w:r w:rsidRPr="00683D72">
        <w:rPr>
          <w:rFonts w:eastAsia="MS Mincho" w:hint="eastAsia"/>
          <w:lang w:eastAsia="ja-JP"/>
        </w:rPr>
        <w:t>standards</w:t>
      </w:r>
      <w:r>
        <w:rPr>
          <w:rFonts w:eastAsia="MS Mincho"/>
          <w:lang w:eastAsia="ja-JP"/>
        </w:rPr>
        <w:t xml:space="preserve"> and looks </w:t>
      </w:r>
      <w:r w:rsidRPr="00683D72">
        <w:rPr>
          <w:rFonts w:eastAsia="MS Mincho"/>
        </w:rPr>
        <w:t xml:space="preserve">forward to </w:t>
      </w:r>
      <w:r w:rsidRPr="00A1063A">
        <w:t>further interaction between our organizations</w:t>
      </w:r>
      <w:r w:rsidRPr="00683D72">
        <w:rPr>
          <w:rFonts w:eastAsia="MS Mincho"/>
        </w:rPr>
        <w:t>.</w:t>
      </w:r>
    </w:p>
    <w:p w:rsidR="001915D5" w:rsidRDefault="001915D5" w:rsidP="001915D5">
      <w:r>
        <w:t>The next meetings of ITU-T Q10/15 are scheduled as follows:</w:t>
      </w:r>
    </w:p>
    <w:p w:rsidR="001915D5" w:rsidRDefault="001915D5" w:rsidP="001915D5">
      <w:pPr>
        <w:pStyle w:val="ListParagraph"/>
        <w:numPr>
          <w:ilvl w:val="0"/>
          <w:numId w:val="15"/>
        </w:numPr>
        <w:jc w:val="both"/>
      </w:pPr>
      <w:r w:rsidRPr="00F24C94">
        <w:t>Q10/15 Interim meeting, 2-6 March 2015</w:t>
      </w:r>
      <w:r w:rsidR="00DB6372">
        <w:t>, venue TBD</w:t>
      </w:r>
      <w:r w:rsidRPr="00F24C94">
        <w:t>; and</w:t>
      </w:r>
    </w:p>
    <w:p w:rsidR="001915D5" w:rsidRDefault="001915D5" w:rsidP="001915D5">
      <w:pPr>
        <w:pStyle w:val="ListParagraph"/>
        <w:numPr>
          <w:ilvl w:val="0"/>
          <w:numId w:val="15"/>
        </w:numPr>
        <w:jc w:val="both"/>
      </w:pPr>
      <w:r w:rsidRPr="00F24C94">
        <w:t>SG15 Plenary meeting, 22 June - 3 July 2015, Geneva, Switzerland.</w:t>
      </w:r>
    </w:p>
    <w:p w:rsidR="00DB6372" w:rsidRDefault="00DB6372" w:rsidP="00DB6372">
      <w:pPr>
        <w:jc w:val="both"/>
      </w:pPr>
    </w:p>
    <w:p w:rsidR="00DB6372" w:rsidRDefault="00DB6372" w:rsidP="00DB6372">
      <w:pPr>
        <w:jc w:val="both"/>
      </w:pPr>
      <w:r>
        <w:t>Attach:</w:t>
      </w:r>
    </w:p>
    <w:p w:rsidR="00DB6372" w:rsidRDefault="00DB6372" w:rsidP="00DB6372">
      <w:pPr>
        <w:pStyle w:val="enumlev1"/>
      </w:pPr>
      <w:r>
        <w:t>−</w:t>
      </w:r>
      <w:r>
        <w:tab/>
      </w:r>
      <w:r w:rsidRPr="00DB6372">
        <w:t>Draft Amendment 1 to Recommendation ITU-T G.8013/Y.1731 (2013)</w:t>
      </w:r>
      <w:r>
        <w:br/>
        <w:t>(TD296/PLEN Rev.1)</w:t>
      </w:r>
    </w:p>
    <w:p w:rsidR="00DB6372" w:rsidRDefault="00DB6372" w:rsidP="00DB6372">
      <w:pPr>
        <w:pStyle w:val="enumlev1"/>
      </w:pPr>
      <w:r>
        <w:t>−</w:t>
      </w:r>
      <w:r>
        <w:tab/>
      </w:r>
      <w:r w:rsidRPr="00DB6372">
        <w:t>Draft revised Recommendation ITU-T G.8021/Y.1341</w:t>
      </w:r>
      <w:r>
        <w:br/>
        <w:t>(TD323/PLEN Rev.1)</w:t>
      </w:r>
    </w:p>
    <w:p w:rsidR="00DB6372" w:rsidRDefault="00DB6372" w:rsidP="00DB6372">
      <w:pPr>
        <w:pStyle w:val="enumlev1"/>
      </w:pPr>
      <w:r>
        <w:t>−</w:t>
      </w:r>
      <w:r>
        <w:tab/>
      </w:r>
      <w:r w:rsidRPr="00DB6372">
        <w:t>Draft revised Recommendation ITU-T G.8011/Y.1307</w:t>
      </w:r>
      <w:r>
        <w:br/>
        <w:t>(TD294/PLEN Rev.1)</w:t>
      </w:r>
    </w:p>
    <w:p w:rsidR="00DB6372" w:rsidRDefault="00DB6372" w:rsidP="00DB6372">
      <w:pPr>
        <w:pStyle w:val="enumlev1"/>
      </w:pPr>
      <w:r>
        <w:t>−</w:t>
      </w:r>
      <w:r>
        <w:tab/>
      </w:r>
      <w:r w:rsidRPr="00DB6372">
        <w:t xml:space="preserve">Draft new Supplement </w:t>
      </w:r>
      <w:r>
        <w:t xml:space="preserve">53 to G-series Recommendations (ex </w:t>
      </w:r>
      <w:r w:rsidRPr="00DB6372">
        <w:t>Gsup.ethpm</w:t>
      </w:r>
      <w:r>
        <w:t>)</w:t>
      </w:r>
      <w:r>
        <w:br/>
        <w:t>(TD297/PLEN Rev.2)</w:t>
      </w:r>
    </w:p>
    <w:p w:rsidR="00656DC4" w:rsidRDefault="00656DC4" w:rsidP="00656DC4">
      <w:pPr>
        <w:jc w:val="center"/>
      </w:pPr>
      <w:r>
        <w:t>________________</w:t>
      </w:r>
      <w:bookmarkStart w:id="11" w:name="_GoBack"/>
      <w:bookmarkEnd w:id="11"/>
    </w:p>
    <w:sectPr w:rsidR="00656DC4" w:rsidSect="00DB6372">
      <w:headerReference w:type="default" r:id="rId11"/>
      <w:footerReference w:type="first" r:id="rId12"/>
      <w:pgSz w:w="11907" w:h="16840"/>
      <w:pgMar w:top="1417" w:right="1134" w:bottom="141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7719" w:rsidRDefault="00787719">
      <w:r>
        <w:separator/>
      </w:r>
    </w:p>
  </w:endnote>
  <w:endnote w:type="continuationSeparator" w:id="0">
    <w:p w:rsidR="00787719" w:rsidRDefault="00787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jc w:val="center"/>
      <w:tblLayout w:type="fixed"/>
      <w:tblLook w:val="0000" w:firstRow="0" w:lastRow="0" w:firstColumn="0" w:lastColumn="0" w:noHBand="0" w:noVBand="0"/>
    </w:tblPr>
    <w:tblGrid>
      <w:gridCol w:w="9923"/>
    </w:tblGrid>
    <w:tr w:rsidR="00DB6372" w:rsidRPr="00DB6372">
      <w:trPr>
        <w:cantSplit/>
        <w:jc w:val="center"/>
      </w:trPr>
      <w:tc>
        <w:tcPr>
          <w:tcW w:w="992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tcMar>
            <w:left w:w="57" w:type="dxa"/>
            <w:right w:w="57" w:type="dxa"/>
          </w:tcMar>
        </w:tcPr>
        <w:p w:rsidR="00DB6372" w:rsidRPr="00DB6372" w:rsidRDefault="00DB6372" w:rsidP="00DB6372">
          <w:pPr>
            <w:spacing w:before="0"/>
            <w:rPr>
              <w:sz w:val="18"/>
            </w:rPr>
          </w:pPr>
          <w:r w:rsidRPr="00DB6372">
            <w:rPr>
              <w:b/>
              <w:bCs/>
              <w:sz w:val="18"/>
            </w:rPr>
            <w:t>Attention:</w:t>
          </w:r>
          <w:r w:rsidRPr="00DB6372">
            <w:rPr>
              <w:sz w:val="18"/>
            </w:rPr>
            <w:t xml:space="preserve"> Some or all of the material attached to this liaison statement may be subject to ITU copyright. In such a case this will be indicated in the individual document. </w:t>
          </w:r>
        </w:p>
        <w:p w:rsidR="00DB6372" w:rsidRPr="00DB6372" w:rsidRDefault="00DB6372" w:rsidP="00DB6372">
          <w:pPr>
            <w:spacing w:before="0"/>
            <w:rPr>
              <w:sz w:val="18"/>
            </w:rPr>
          </w:pPr>
          <w:r w:rsidRPr="00DB6372">
            <w:rPr>
              <w:sz w:val="18"/>
            </w:rPr>
            <w:t>Such a copyright does not prevent the use of the material for its intended purpose, but it prevents the reproduction of all or part of it in a publication without the authorization of ITU.</w:t>
          </w:r>
        </w:p>
      </w:tc>
    </w:tr>
  </w:tbl>
  <w:p w:rsidR="00DB6372" w:rsidRPr="00DB6372" w:rsidRDefault="00DB6372" w:rsidP="00DB6372">
    <w:pPr>
      <w:spacing w:before="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7719" w:rsidRDefault="00787719">
      <w:r>
        <w:separator/>
      </w:r>
    </w:p>
  </w:footnote>
  <w:footnote w:type="continuationSeparator" w:id="0">
    <w:p w:rsidR="00787719" w:rsidRDefault="007877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4A4F" w:rsidRPr="00DB6372" w:rsidRDefault="00DB6372" w:rsidP="00DB6372">
    <w:pPr>
      <w:pStyle w:val="Header"/>
    </w:pPr>
    <w:r w:rsidRPr="00DB6372">
      <w:t xml:space="preserve">- </w:t>
    </w:r>
    <w:r w:rsidRPr="00DB6372">
      <w:fldChar w:fldCharType="begin"/>
    </w:r>
    <w:r w:rsidRPr="00DB6372">
      <w:instrText xml:space="preserve"> PAGE  \* MERGEFORMAT </w:instrText>
    </w:r>
    <w:r w:rsidRPr="00DB6372">
      <w:fldChar w:fldCharType="separate"/>
    </w:r>
    <w:r w:rsidR="00237AAD">
      <w:rPr>
        <w:noProof/>
      </w:rPr>
      <w:t>2</w:t>
    </w:r>
    <w:r w:rsidRPr="00DB6372">
      <w:fldChar w:fldCharType="end"/>
    </w:r>
    <w:r w:rsidRPr="00DB6372">
      <w:t xml:space="preserve"> -</w:t>
    </w:r>
  </w:p>
  <w:p w:rsidR="00DB6372" w:rsidRPr="00DB6372" w:rsidRDefault="00DB6372" w:rsidP="00DB6372">
    <w:pPr>
      <w:pStyle w:val="Header"/>
      <w:spacing w:after="240"/>
    </w:pPr>
    <w:r w:rsidRPr="00DB6372">
      <w:fldChar w:fldCharType="begin"/>
    </w:r>
    <w:r w:rsidRPr="00DB6372">
      <w:instrText xml:space="preserve"> STYLEREF  Docnumber  </w:instrText>
    </w:r>
    <w:r w:rsidRPr="00DB6372">
      <w:fldChar w:fldCharType="separate"/>
    </w:r>
    <w:r w:rsidR="00237AAD">
      <w:rPr>
        <w:noProof/>
      </w:rPr>
      <w:t>COM 15 – LS 214 – E</w:t>
    </w:r>
    <w:r w:rsidRPr="00DB6372"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EA6CC0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037E25F7"/>
    <w:multiLevelType w:val="hybridMultilevel"/>
    <w:tmpl w:val="7A9C38BE"/>
    <w:lvl w:ilvl="0" w:tplc="85F210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115227"/>
    <w:multiLevelType w:val="hybridMultilevel"/>
    <w:tmpl w:val="C82610C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9828C1"/>
    <w:multiLevelType w:val="hybridMultilevel"/>
    <w:tmpl w:val="5CF0D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CE5613"/>
    <w:multiLevelType w:val="hybridMultilevel"/>
    <w:tmpl w:val="07E05A68"/>
    <w:lvl w:ilvl="0" w:tplc="5AFC071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565039"/>
    <w:multiLevelType w:val="hybridMultilevel"/>
    <w:tmpl w:val="EB3CED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10F6A20"/>
    <w:multiLevelType w:val="hybridMultilevel"/>
    <w:tmpl w:val="0B589F90"/>
    <w:lvl w:ilvl="0" w:tplc="6CF8FE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7006F"/>
    <w:multiLevelType w:val="hybridMultilevel"/>
    <w:tmpl w:val="8348C826"/>
    <w:lvl w:ilvl="0" w:tplc="FFFFFFFF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555A33F1"/>
    <w:multiLevelType w:val="hybridMultilevel"/>
    <w:tmpl w:val="A23441FA"/>
    <w:lvl w:ilvl="0" w:tplc="6FE8A45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0350E6"/>
    <w:multiLevelType w:val="hybridMultilevel"/>
    <w:tmpl w:val="5DD4EF02"/>
    <w:lvl w:ilvl="0" w:tplc="6A52449A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AA692F"/>
    <w:multiLevelType w:val="hybridMultilevel"/>
    <w:tmpl w:val="ECC2587E"/>
    <w:lvl w:ilvl="0" w:tplc="8E54C978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E3A3984"/>
    <w:multiLevelType w:val="hybridMultilevel"/>
    <w:tmpl w:val="5FEE9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9"/>
  </w:num>
  <w:num w:numId="7">
    <w:abstractNumId w:val="1"/>
  </w:num>
  <w:num w:numId="8">
    <w:abstractNumId w:val="3"/>
  </w:num>
  <w:num w:numId="9">
    <w:abstractNumId w:val="2"/>
  </w:num>
  <w:num w:numId="10">
    <w:abstractNumId w:val="10"/>
  </w:num>
  <w:num w:numId="11">
    <w:abstractNumId w:val="6"/>
  </w:num>
  <w:num w:numId="12">
    <w:abstractNumId w:val="5"/>
  </w:num>
  <w:num w:numId="13">
    <w:abstractNumId w:val="8"/>
  </w:num>
  <w:num w:numId="14">
    <w:abstractNumId w:val="4"/>
  </w:num>
  <w:num w:numId="15">
    <w:abstractNumId w:val="1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intFractionalCharacterWidth/>
  <w:embedSystemFonts/>
  <w:activeWritingStyle w:appName="MSWord" w:lang="de-DE" w:vendorID="9" w:dllVersion="512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E0E"/>
    <w:rsid w:val="00000941"/>
    <w:rsid w:val="000029D3"/>
    <w:rsid w:val="000222E9"/>
    <w:rsid w:val="00041C8E"/>
    <w:rsid w:val="00055B3E"/>
    <w:rsid w:val="000A2E98"/>
    <w:rsid w:val="000A6549"/>
    <w:rsid w:val="000C0EA4"/>
    <w:rsid w:val="000D1889"/>
    <w:rsid w:val="000D2EF4"/>
    <w:rsid w:val="000D322C"/>
    <w:rsid w:val="000E2279"/>
    <w:rsid w:val="000E2ED1"/>
    <w:rsid w:val="000E6A6C"/>
    <w:rsid w:val="000F10C4"/>
    <w:rsid w:val="000F4637"/>
    <w:rsid w:val="00107E52"/>
    <w:rsid w:val="00114E0C"/>
    <w:rsid w:val="0011716F"/>
    <w:rsid w:val="00121165"/>
    <w:rsid w:val="001268A2"/>
    <w:rsid w:val="00131138"/>
    <w:rsid w:val="00137274"/>
    <w:rsid w:val="0015244B"/>
    <w:rsid w:val="001535CA"/>
    <w:rsid w:val="001774E9"/>
    <w:rsid w:val="00184BE9"/>
    <w:rsid w:val="001915D5"/>
    <w:rsid w:val="001A03E6"/>
    <w:rsid w:val="001A7D5D"/>
    <w:rsid w:val="001B2873"/>
    <w:rsid w:val="001B519A"/>
    <w:rsid w:val="001E2073"/>
    <w:rsid w:val="001F4FA6"/>
    <w:rsid w:val="00210A50"/>
    <w:rsid w:val="00212586"/>
    <w:rsid w:val="00213B0B"/>
    <w:rsid w:val="00226FDA"/>
    <w:rsid w:val="0022743A"/>
    <w:rsid w:val="002276AF"/>
    <w:rsid w:val="00227D97"/>
    <w:rsid w:val="00237AAD"/>
    <w:rsid w:val="00237F77"/>
    <w:rsid w:val="00244C62"/>
    <w:rsid w:val="00245091"/>
    <w:rsid w:val="002474D6"/>
    <w:rsid w:val="00250DB9"/>
    <w:rsid w:val="00252A6E"/>
    <w:rsid w:val="00255750"/>
    <w:rsid w:val="002640F1"/>
    <w:rsid w:val="002817C0"/>
    <w:rsid w:val="002828E3"/>
    <w:rsid w:val="00287DC4"/>
    <w:rsid w:val="002936BD"/>
    <w:rsid w:val="002948E0"/>
    <w:rsid w:val="002A09B5"/>
    <w:rsid w:val="002A4377"/>
    <w:rsid w:val="002D1518"/>
    <w:rsid w:val="002D2017"/>
    <w:rsid w:val="002D24AC"/>
    <w:rsid w:val="002D58E4"/>
    <w:rsid w:val="00310479"/>
    <w:rsid w:val="00314738"/>
    <w:rsid w:val="003210FD"/>
    <w:rsid w:val="0033041C"/>
    <w:rsid w:val="00331F7E"/>
    <w:rsid w:val="00335F6E"/>
    <w:rsid w:val="00344401"/>
    <w:rsid w:val="00353A28"/>
    <w:rsid w:val="00354202"/>
    <w:rsid w:val="00357E1E"/>
    <w:rsid w:val="00365462"/>
    <w:rsid w:val="003755C8"/>
    <w:rsid w:val="0038050E"/>
    <w:rsid w:val="003877E3"/>
    <w:rsid w:val="00396614"/>
    <w:rsid w:val="00397335"/>
    <w:rsid w:val="003A37D9"/>
    <w:rsid w:val="003A4E17"/>
    <w:rsid w:val="003A7E29"/>
    <w:rsid w:val="003B4E60"/>
    <w:rsid w:val="003C4115"/>
    <w:rsid w:val="003D3EC3"/>
    <w:rsid w:val="003D4B43"/>
    <w:rsid w:val="003E1A63"/>
    <w:rsid w:val="003E400A"/>
    <w:rsid w:val="003F3EF1"/>
    <w:rsid w:val="00415853"/>
    <w:rsid w:val="00430B59"/>
    <w:rsid w:val="00431370"/>
    <w:rsid w:val="00437A2F"/>
    <w:rsid w:val="0044416A"/>
    <w:rsid w:val="00455C42"/>
    <w:rsid w:val="00457163"/>
    <w:rsid w:val="00457BDE"/>
    <w:rsid w:val="004623D6"/>
    <w:rsid w:val="00465DEC"/>
    <w:rsid w:val="004923CE"/>
    <w:rsid w:val="004A7514"/>
    <w:rsid w:val="004A7DB7"/>
    <w:rsid w:val="004B7E8F"/>
    <w:rsid w:val="004C09D6"/>
    <w:rsid w:val="004C7ECC"/>
    <w:rsid w:val="004D772F"/>
    <w:rsid w:val="004E2F66"/>
    <w:rsid w:val="004E5FD4"/>
    <w:rsid w:val="004F231A"/>
    <w:rsid w:val="004F2A7F"/>
    <w:rsid w:val="0050725F"/>
    <w:rsid w:val="0052056F"/>
    <w:rsid w:val="005238FF"/>
    <w:rsid w:val="005377DF"/>
    <w:rsid w:val="00537FB4"/>
    <w:rsid w:val="00540144"/>
    <w:rsid w:val="00546AAC"/>
    <w:rsid w:val="00561711"/>
    <w:rsid w:val="0056323C"/>
    <w:rsid w:val="00567286"/>
    <w:rsid w:val="0056745F"/>
    <w:rsid w:val="00594887"/>
    <w:rsid w:val="00597B0D"/>
    <w:rsid w:val="005A3400"/>
    <w:rsid w:val="005A6554"/>
    <w:rsid w:val="005B2473"/>
    <w:rsid w:val="005B6736"/>
    <w:rsid w:val="005C132F"/>
    <w:rsid w:val="005D02FE"/>
    <w:rsid w:val="005F1DB7"/>
    <w:rsid w:val="005F7A7B"/>
    <w:rsid w:val="00607C9C"/>
    <w:rsid w:val="00612560"/>
    <w:rsid w:val="00620582"/>
    <w:rsid w:val="00623CB2"/>
    <w:rsid w:val="00643A69"/>
    <w:rsid w:val="0065435D"/>
    <w:rsid w:val="00655C29"/>
    <w:rsid w:val="00656DC4"/>
    <w:rsid w:val="006626D2"/>
    <w:rsid w:val="00671372"/>
    <w:rsid w:val="00677760"/>
    <w:rsid w:val="00680254"/>
    <w:rsid w:val="00686248"/>
    <w:rsid w:val="00690918"/>
    <w:rsid w:val="006A412B"/>
    <w:rsid w:val="006C6331"/>
    <w:rsid w:val="006D1221"/>
    <w:rsid w:val="006D72E2"/>
    <w:rsid w:val="00730299"/>
    <w:rsid w:val="007331D0"/>
    <w:rsid w:val="007451CC"/>
    <w:rsid w:val="00746755"/>
    <w:rsid w:val="00755B02"/>
    <w:rsid w:val="00762DA4"/>
    <w:rsid w:val="00762E0E"/>
    <w:rsid w:val="007648CB"/>
    <w:rsid w:val="00766C55"/>
    <w:rsid w:val="00776257"/>
    <w:rsid w:val="0078335E"/>
    <w:rsid w:val="0078544E"/>
    <w:rsid w:val="00785EB9"/>
    <w:rsid w:val="00787719"/>
    <w:rsid w:val="00797A8F"/>
    <w:rsid w:val="007B0311"/>
    <w:rsid w:val="007B5286"/>
    <w:rsid w:val="007B5F03"/>
    <w:rsid w:val="007C727B"/>
    <w:rsid w:val="007F6B71"/>
    <w:rsid w:val="008049C4"/>
    <w:rsid w:val="008239CE"/>
    <w:rsid w:val="00832287"/>
    <w:rsid w:val="00832FA8"/>
    <w:rsid w:val="00836DBA"/>
    <w:rsid w:val="00837FF4"/>
    <w:rsid w:val="008660E3"/>
    <w:rsid w:val="00877C3F"/>
    <w:rsid w:val="00894C7C"/>
    <w:rsid w:val="00897965"/>
    <w:rsid w:val="008A11E3"/>
    <w:rsid w:val="008B73F3"/>
    <w:rsid w:val="008C35D0"/>
    <w:rsid w:val="008E2C18"/>
    <w:rsid w:val="008E4B54"/>
    <w:rsid w:val="008F064E"/>
    <w:rsid w:val="008F124A"/>
    <w:rsid w:val="009011B2"/>
    <w:rsid w:val="00901283"/>
    <w:rsid w:val="00913696"/>
    <w:rsid w:val="00920150"/>
    <w:rsid w:val="00921FEF"/>
    <w:rsid w:val="00923E8B"/>
    <w:rsid w:val="00926740"/>
    <w:rsid w:val="009315D5"/>
    <w:rsid w:val="00932E1A"/>
    <w:rsid w:val="00935288"/>
    <w:rsid w:val="0094501A"/>
    <w:rsid w:val="009475CF"/>
    <w:rsid w:val="00957B6A"/>
    <w:rsid w:val="00957DCE"/>
    <w:rsid w:val="009756D9"/>
    <w:rsid w:val="009756DF"/>
    <w:rsid w:val="00981126"/>
    <w:rsid w:val="00983FCB"/>
    <w:rsid w:val="0099359A"/>
    <w:rsid w:val="009A4357"/>
    <w:rsid w:val="009A5634"/>
    <w:rsid w:val="009B76EE"/>
    <w:rsid w:val="009C6DC5"/>
    <w:rsid w:val="009E27DF"/>
    <w:rsid w:val="009E6B37"/>
    <w:rsid w:val="00A001B4"/>
    <w:rsid w:val="00A02EF5"/>
    <w:rsid w:val="00A04B02"/>
    <w:rsid w:val="00A07D26"/>
    <w:rsid w:val="00A32A9A"/>
    <w:rsid w:val="00A479A2"/>
    <w:rsid w:val="00A50BA5"/>
    <w:rsid w:val="00A546EB"/>
    <w:rsid w:val="00A55C4A"/>
    <w:rsid w:val="00A56350"/>
    <w:rsid w:val="00A579C3"/>
    <w:rsid w:val="00A61C0C"/>
    <w:rsid w:val="00A6320A"/>
    <w:rsid w:val="00A74372"/>
    <w:rsid w:val="00A76842"/>
    <w:rsid w:val="00AB5A4A"/>
    <w:rsid w:val="00AE23FF"/>
    <w:rsid w:val="00AF294E"/>
    <w:rsid w:val="00AF611B"/>
    <w:rsid w:val="00B0451A"/>
    <w:rsid w:val="00B21771"/>
    <w:rsid w:val="00B321DA"/>
    <w:rsid w:val="00B34AE6"/>
    <w:rsid w:val="00B3739F"/>
    <w:rsid w:val="00B46F9D"/>
    <w:rsid w:val="00B51086"/>
    <w:rsid w:val="00B52EED"/>
    <w:rsid w:val="00B53BC0"/>
    <w:rsid w:val="00B653BA"/>
    <w:rsid w:val="00B7145D"/>
    <w:rsid w:val="00B87EAC"/>
    <w:rsid w:val="00B924B7"/>
    <w:rsid w:val="00BC1DF4"/>
    <w:rsid w:val="00BC677F"/>
    <w:rsid w:val="00BD4E84"/>
    <w:rsid w:val="00BD5E2C"/>
    <w:rsid w:val="00BE0138"/>
    <w:rsid w:val="00BE43A9"/>
    <w:rsid w:val="00BE4680"/>
    <w:rsid w:val="00BF1CF1"/>
    <w:rsid w:val="00C04A4F"/>
    <w:rsid w:val="00C27D76"/>
    <w:rsid w:val="00C33141"/>
    <w:rsid w:val="00C34257"/>
    <w:rsid w:val="00C35665"/>
    <w:rsid w:val="00C40A48"/>
    <w:rsid w:val="00C441C2"/>
    <w:rsid w:val="00C54741"/>
    <w:rsid w:val="00C632BE"/>
    <w:rsid w:val="00C6336C"/>
    <w:rsid w:val="00C728E0"/>
    <w:rsid w:val="00C82374"/>
    <w:rsid w:val="00C83A3D"/>
    <w:rsid w:val="00CA581B"/>
    <w:rsid w:val="00CB4A61"/>
    <w:rsid w:val="00CC4652"/>
    <w:rsid w:val="00CC4BDB"/>
    <w:rsid w:val="00CC6583"/>
    <w:rsid w:val="00CD63C9"/>
    <w:rsid w:val="00CD713F"/>
    <w:rsid w:val="00CE035E"/>
    <w:rsid w:val="00CE22AA"/>
    <w:rsid w:val="00CE2AAA"/>
    <w:rsid w:val="00D12619"/>
    <w:rsid w:val="00D2484C"/>
    <w:rsid w:val="00D253B2"/>
    <w:rsid w:val="00D25C72"/>
    <w:rsid w:val="00D27321"/>
    <w:rsid w:val="00D27374"/>
    <w:rsid w:val="00D30D51"/>
    <w:rsid w:val="00D436B7"/>
    <w:rsid w:val="00D4524C"/>
    <w:rsid w:val="00D51DE8"/>
    <w:rsid w:val="00D61FF7"/>
    <w:rsid w:val="00D65D01"/>
    <w:rsid w:val="00DB6372"/>
    <w:rsid w:val="00DC7F97"/>
    <w:rsid w:val="00DD33E2"/>
    <w:rsid w:val="00DD5B8B"/>
    <w:rsid w:val="00DE3E8A"/>
    <w:rsid w:val="00DF056F"/>
    <w:rsid w:val="00DF298A"/>
    <w:rsid w:val="00DF3C96"/>
    <w:rsid w:val="00E07465"/>
    <w:rsid w:val="00E15A8E"/>
    <w:rsid w:val="00E23444"/>
    <w:rsid w:val="00E24716"/>
    <w:rsid w:val="00E56333"/>
    <w:rsid w:val="00E61DC5"/>
    <w:rsid w:val="00E664E2"/>
    <w:rsid w:val="00E77EF1"/>
    <w:rsid w:val="00E80822"/>
    <w:rsid w:val="00E81B28"/>
    <w:rsid w:val="00E95481"/>
    <w:rsid w:val="00EA4303"/>
    <w:rsid w:val="00EA5C24"/>
    <w:rsid w:val="00EA6E86"/>
    <w:rsid w:val="00EC4774"/>
    <w:rsid w:val="00ED2DB5"/>
    <w:rsid w:val="00ED477D"/>
    <w:rsid w:val="00EE758D"/>
    <w:rsid w:val="00EF1EB5"/>
    <w:rsid w:val="00EF2F4E"/>
    <w:rsid w:val="00EF3B59"/>
    <w:rsid w:val="00EF5A9C"/>
    <w:rsid w:val="00F072AE"/>
    <w:rsid w:val="00F14DE3"/>
    <w:rsid w:val="00F15D06"/>
    <w:rsid w:val="00F21350"/>
    <w:rsid w:val="00F32005"/>
    <w:rsid w:val="00F35EE9"/>
    <w:rsid w:val="00F36C6E"/>
    <w:rsid w:val="00F46E7E"/>
    <w:rsid w:val="00F52E04"/>
    <w:rsid w:val="00F57A43"/>
    <w:rsid w:val="00F64E95"/>
    <w:rsid w:val="00F67D08"/>
    <w:rsid w:val="00F72052"/>
    <w:rsid w:val="00F80EE4"/>
    <w:rsid w:val="00F940A6"/>
    <w:rsid w:val="00F95CC3"/>
    <w:rsid w:val="00F9703E"/>
    <w:rsid w:val="00FA37F9"/>
    <w:rsid w:val="00FC0C16"/>
    <w:rsid w:val="00FC3F9F"/>
    <w:rsid w:val="00FC62B9"/>
    <w:rsid w:val="00FE22D6"/>
    <w:rsid w:val="00FF0133"/>
    <w:rsid w:val="00FF02A3"/>
    <w:rsid w:val="00FF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8E1F064E-7B03-4873-94F4-A56329FD2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20"/>
      <w:textAlignment w:val="baseline"/>
    </w:pPr>
    <w:rPr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keepLines/>
      <w:spacing w:before="360"/>
      <w:ind w:left="794" w:hanging="794"/>
      <w:outlineLvl w:val="0"/>
    </w:pPr>
    <w:rPr>
      <w:b/>
    </w:rPr>
  </w:style>
  <w:style w:type="paragraph" w:styleId="Heading2">
    <w:name w:val="heading 2"/>
    <w:basedOn w:val="Heading1"/>
    <w:next w:val="Normal"/>
    <w:qFormat/>
    <w:pPr>
      <w:spacing w:before="240"/>
      <w:outlineLvl w:val="1"/>
    </w:pPr>
  </w:style>
  <w:style w:type="paragraph" w:styleId="Heading3">
    <w:name w:val="heading 3"/>
    <w:basedOn w:val="Heading1"/>
    <w:next w:val="Normal"/>
    <w:qFormat/>
    <w:pPr>
      <w:spacing w:before="160"/>
      <w:outlineLvl w:val="2"/>
    </w:pPr>
  </w:style>
  <w:style w:type="paragraph" w:styleId="Heading4">
    <w:name w:val="heading 4"/>
    <w:basedOn w:val="Heading3"/>
    <w:next w:val="Normal"/>
    <w:qFormat/>
    <w:pPr>
      <w:tabs>
        <w:tab w:val="clear" w:pos="794"/>
        <w:tab w:val="left" w:pos="1021"/>
      </w:tabs>
      <w:ind w:left="1021" w:hanging="1021"/>
      <w:outlineLvl w:val="3"/>
    </w:pPr>
  </w:style>
  <w:style w:type="paragraph" w:styleId="Heading5">
    <w:name w:val="heading 5"/>
    <w:basedOn w:val="Heading4"/>
    <w:next w:val="Normal"/>
    <w:qFormat/>
    <w:pPr>
      <w:outlineLvl w:val="4"/>
    </w:pPr>
  </w:style>
  <w:style w:type="paragraph" w:styleId="Heading6">
    <w:name w:val="heading 6"/>
    <w:basedOn w:val="Heading4"/>
    <w:next w:val="Normal"/>
    <w:qFormat/>
    <w:pPr>
      <w:tabs>
        <w:tab w:val="clear" w:pos="1021"/>
        <w:tab w:val="clear" w:pos="1191"/>
      </w:tabs>
      <w:ind w:left="1588" w:hanging="1588"/>
      <w:outlineLvl w:val="5"/>
    </w:pPr>
  </w:style>
  <w:style w:type="paragraph" w:styleId="Heading7">
    <w:name w:val="heading 7"/>
    <w:basedOn w:val="Heading6"/>
    <w:next w:val="Normal"/>
    <w:qFormat/>
    <w:pPr>
      <w:outlineLvl w:val="6"/>
    </w:pPr>
  </w:style>
  <w:style w:type="paragraph" w:styleId="Heading8">
    <w:name w:val="heading 8"/>
    <w:basedOn w:val="Heading6"/>
    <w:next w:val="Normal"/>
    <w:qFormat/>
    <w:pPr>
      <w:outlineLvl w:val="7"/>
    </w:pPr>
  </w:style>
  <w:style w:type="paragraph" w:styleId="Heading9">
    <w:name w:val="heading 9"/>
    <w:basedOn w:val="Heading6"/>
    <w:next w:val="Normal"/>
    <w:qFormat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Notitle">
    <w:name w:val="Annex_No &amp; title"/>
    <w:basedOn w:val="Normal"/>
    <w:next w:val="Normal"/>
    <w:pPr>
      <w:keepNext/>
      <w:keepLines/>
      <w:spacing w:before="480"/>
      <w:jc w:val="center"/>
    </w:pPr>
    <w:rPr>
      <w:b/>
      <w:sz w:val="28"/>
    </w:rPr>
  </w:style>
  <w:style w:type="character" w:customStyle="1" w:styleId="Appdef">
    <w:name w:val="App_def"/>
    <w:rPr>
      <w:rFonts w:ascii="Times New Roman" w:hAnsi="Times New Roman"/>
      <w:b/>
    </w:rPr>
  </w:style>
  <w:style w:type="character" w:customStyle="1" w:styleId="Appref">
    <w:name w:val="App_ref"/>
    <w:basedOn w:val="DefaultParagraphFont"/>
  </w:style>
  <w:style w:type="paragraph" w:customStyle="1" w:styleId="AppendixNotitle">
    <w:name w:val="Appendix_No &amp; title"/>
    <w:basedOn w:val="AnnexNotitle"/>
    <w:next w:val="Normal"/>
  </w:style>
  <w:style w:type="character" w:customStyle="1" w:styleId="Artdef">
    <w:name w:val="Art_def"/>
    <w:rPr>
      <w:rFonts w:ascii="Times New Roman" w:hAnsi="Times New Roman"/>
      <w:b/>
    </w:rPr>
  </w:style>
  <w:style w:type="paragraph" w:customStyle="1" w:styleId="Artheading">
    <w:name w:val="Art_heading"/>
    <w:basedOn w:val="Normal"/>
    <w:next w:val="Normal"/>
    <w:pPr>
      <w:spacing w:before="480"/>
      <w:jc w:val="center"/>
    </w:pPr>
    <w:rPr>
      <w:b/>
      <w:sz w:val="28"/>
    </w:rPr>
  </w:style>
  <w:style w:type="paragraph" w:customStyle="1" w:styleId="ArtNo">
    <w:name w:val="Art_No"/>
    <w:basedOn w:val="Normal"/>
    <w:next w:val="Normal"/>
    <w:pPr>
      <w:keepNext/>
      <w:keepLines/>
      <w:spacing w:before="480"/>
      <w:jc w:val="center"/>
    </w:pPr>
    <w:rPr>
      <w:caps/>
      <w:sz w:val="28"/>
    </w:rPr>
  </w:style>
  <w:style w:type="character" w:customStyle="1" w:styleId="Artref">
    <w:name w:val="Art_ref"/>
    <w:basedOn w:val="DefaultParagraphFont"/>
  </w:style>
  <w:style w:type="paragraph" w:customStyle="1" w:styleId="Arttitle">
    <w:name w:val="Art_title"/>
    <w:basedOn w:val="Normal"/>
    <w:next w:val="Normal"/>
    <w:pPr>
      <w:keepNext/>
      <w:keepLines/>
      <w:spacing w:before="240"/>
      <w:jc w:val="center"/>
    </w:pPr>
    <w:rPr>
      <w:b/>
      <w:sz w:val="28"/>
    </w:rPr>
  </w:style>
  <w:style w:type="paragraph" w:customStyle="1" w:styleId="ASN1">
    <w:name w:val="ASN.1"/>
    <w:basedOn w:val="Normal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</w:tabs>
      <w:spacing w:before="0"/>
    </w:pPr>
    <w:rPr>
      <w:rFonts w:ascii="Courier New" w:hAnsi="Courier New"/>
      <w:b/>
      <w:noProof/>
      <w:sz w:val="20"/>
    </w:rPr>
  </w:style>
  <w:style w:type="paragraph" w:customStyle="1" w:styleId="Call">
    <w:name w:val="Call"/>
    <w:basedOn w:val="Normal"/>
    <w:next w:val="Normal"/>
    <w:pPr>
      <w:keepNext/>
      <w:keepLines/>
      <w:spacing w:before="160"/>
      <w:ind w:left="794"/>
    </w:pPr>
    <w:rPr>
      <w:i/>
    </w:rPr>
  </w:style>
  <w:style w:type="paragraph" w:customStyle="1" w:styleId="ChapNo">
    <w:name w:val="Chap_No"/>
    <w:basedOn w:val="Normal"/>
    <w:next w:val="Normal"/>
    <w:pPr>
      <w:keepNext/>
      <w:keepLines/>
      <w:spacing w:before="480"/>
      <w:jc w:val="center"/>
    </w:pPr>
    <w:rPr>
      <w:b/>
      <w:caps/>
      <w:sz w:val="28"/>
    </w:rPr>
  </w:style>
  <w:style w:type="paragraph" w:customStyle="1" w:styleId="Chaptitle">
    <w:name w:val="Chap_title"/>
    <w:basedOn w:val="Normal"/>
    <w:next w:val="Normal"/>
    <w:pPr>
      <w:keepNext/>
      <w:keepLines/>
      <w:spacing w:before="240"/>
      <w:jc w:val="center"/>
    </w:pPr>
    <w:rPr>
      <w:b/>
      <w:sz w:val="28"/>
    </w:rPr>
  </w:style>
  <w:style w:type="character" w:styleId="EndnoteReference">
    <w:name w:val="endnote reference"/>
    <w:semiHidden/>
    <w:rPr>
      <w:vertAlign w:val="superscript"/>
    </w:rPr>
  </w:style>
  <w:style w:type="paragraph" w:customStyle="1" w:styleId="enumlev1">
    <w:name w:val="enumlev1"/>
    <w:basedOn w:val="Normal"/>
    <w:pPr>
      <w:spacing w:before="80"/>
      <w:ind w:left="794" w:hanging="794"/>
    </w:pPr>
  </w:style>
  <w:style w:type="paragraph" w:customStyle="1" w:styleId="enumlev2">
    <w:name w:val="enumlev2"/>
    <w:basedOn w:val="enumlev1"/>
    <w:pPr>
      <w:ind w:left="1191" w:hanging="397"/>
    </w:pPr>
  </w:style>
  <w:style w:type="paragraph" w:customStyle="1" w:styleId="enumlev3">
    <w:name w:val="enumlev3"/>
    <w:basedOn w:val="enumlev2"/>
    <w:pPr>
      <w:ind w:left="1588"/>
    </w:pPr>
  </w:style>
  <w:style w:type="paragraph" w:customStyle="1" w:styleId="Equation">
    <w:name w:val="Equation"/>
    <w:basedOn w:val="Normal"/>
    <w:pPr>
      <w:tabs>
        <w:tab w:val="clear" w:pos="1191"/>
        <w:tab w:val="clear" w:pos="1588"/>
        <w:tab w:val="clear" w:pos="1985"/>
        <w:tab w:val="center" w:pos="4820"/>
        <w:tab w:val="right" w:pos="9639"/>
      </w:tabs>
    </w:pPr>
  </w:style>
  <w:style w:type="paragraph" w:customStyle="1" w:styleId="Equationlegend">
    <w:name w:val="Equation_legend"/>
    <w:basedOn w:val="Normal"/>
    <w:pPr>
      <w:tabs>
        <w:tab w:val="clear" w:pos="794"/>
        <w:tab w:val="clear" w:pos="1191"/>
        <w:tab w:val="clear" w:pos="1588"/>
        <w:tab w:val="right" w:pos="1814"/>
      </w:tabs>
      <w:spacing w:before="80"/>
      <w:ind w:left="1985" w:hanging="1985"/>
    </w:pPr>
  </w:style>
  <w:style w:type="paragraph" w:customStyle="1" w:styleId="Figure">
    <w:name w:val="Figure"/>
    <w:basedOn w:val="Normal"/>
    <w:next w:val="Normal"/>
    <w:pPr>
      <w:keepNext/>
      <w:keepLines/>
      <w:spacing w:before="240" w:after="120"/>
      <w:jc w:val="center"/>
    </w:pPr>
  </w:style>
  <w:style w:type="paragraph" w:customStyle="1" w:styleId="Figurelegend">
    <w:name w:val="Figure_legend"/>
    <w:basedOn w:val="Normal"/>
    <w:pPr>
      <w:keepNext/>
      <w:keepLines/>
      <w:tabs>
        <w:tab w:val="clear" w:pos="794"/>
        <w:tab w:val="clear" w:pos="1191"/>
        <w:tab w:val="clear" w:pos="1588"/>
        <w:tab w:val="clear" w:pos="1985"/>
      </w:tabs>
      <w:spacing w:before="20" w:after="20"/>
    </w:pPr>
    <w:rPr>
      <w:sz w:val="18"/>
    </w:rPr>
  </w:style>
  <w:style w:type="paragraph" w:customStyle="1" w:styleId="FigureNotitle">
    <w:name w:val="Figure_No &amp; title"/>
    <w:basedOn w:val="Normal"/>
    <w:next w:val="Normal"/>
    <w:pPr>
      <w:keepLines/>
      <w:spacing w:before="240" w:after="120"/>
      <w:jc w:val="center"/>
    </w:pPr>
    <w:rPr>
      <w:b/>
    </w:rPr>
  </w:style>
  <w:style w:type="paragraph" w:customStyle="1" w:styleId="FigureNoBR">
    <w:name w:val="Figure_No_BR"/>
    <w:basedOn w:val="Normal"/>
    <w:next w:val="Normal"/>
    <w:pPr>
      <w:keepNext/>
      <w:keepLines/>
      <w:spacing w:before="480" w:after="120"/>
      <w:jc w:val="center"/>
    </w:pPr>
    <w:rPr>
      <w:caps/>
    </w:rPr>
  </w:style>
  <w:style w:type="paragraph" w:customStyle="1" w:styleId="TabletitleBR">
    <w:name w:val="Table_title_BR"/>
    <w:basedOn w:val="Normal"/>
    <w:next w:val="Normal"/>
    <w:pPr>
      <w:keepNext/>
      <w:keepLines/>
      <w:spacing w:before="0" w:after="120"/>
      <w:jc w:val="center"/>
    </w:pPr>
    <w:rPr>
      <w:b/>
    </w:rPr>
  </w:style>
  <w:style w:type="paragraph" w:customStyle="1" w:styleId="FiguretitleBR">
    <w:name w:val="Figure_title_BR"/>
    <w:basedOn w:val="TabletitleBR"/>
    <w:next w:val="Normal"/>
    <w:pPr>
      <w:keepNext w:val="0"/>
      <w:spacing w:after="480"/>
    </w:pPr>
  </w:style>
  <w:style w:type="paragraph" w:customStyle="1" w:styleId="Figurewithouttitle">
    <w:name w:val="Figure_without_title"/>
    <w:basedOn w:val="Normal"/>
    <w:next w:val="Normal"/>
    <w:pPr>
      <w:keepLines/>
      <w:spacing w:before="240" w:after="120"/>
      <w:jc w:val="center"/>
    </w:pPr>
  </w:style>
  <w:style w:type="paragraph" w:styleId="Footer">
    <w:name w:val="footer"/>
    <w:basedOn w:val="Normal"/>
    <w:pPr>
      <w:tabs>
        <w:tab w:val="clear" w:pos="794"/>
        <w:tab w:val="clear" w:pos="1191"/>
        <w:tab w:val="clear" w:pos="1588"/>
        <w:tab w:val="clear" w:pos="1985"/>
        <w:tab w:val="left" w:pos="5954"/>
        <w:tab w:val="right" w:pos="9639"/>
      </w:tabs>
      <w:spacing w:before="0"/>
    </w:pPr>
    <w:rPr>
      <w:caps/>
      <w:noProof/>
      <w:sz w:val="16"/>
    </w:rPr>
  </w:style>
  <w:style w:type="paragraph" w:customStyle="1" w:styleId="FirstFooter">
    <w:name w:val="FirstFooter"/>
    <w:basedOn w:val="Footer"/>
    <w:pPr>
      <w:tabs>
        <w:tab w:val="clear" w:pos="5954"/>
        <w:tab w:val="clear" w:pos="9639"/>
      </w:tabs>
      <w:overflowPunct/>
      <w:autoSpaceDE/>
      <w:autoSpaceDN/>
      <w:adjustRightInd/>
      <w:spacing w:before="40"/>
      <w:textAlignment w:val="auto"/>
    </w:pPr>
    <w:rPr>
      <w:caps w:val="0"/>
      <w:noProof w:val="0"/>
    </w:rPr>
  </w:style>
  <w:style w:type="paragraph" w:customStyle="1" w:styleId="FooterQP">
    <w:name w:val="Footer_QP"/>
    <w:basedOn w:val="Normal"/>
    <w:pPr>
      <w:tabs>
        <w:tab w:val="clear" w:pos="794"/>
        <w:tab w:val="clear" w:pos="1191"/>
        <w:tab w:val="clear" w:pos="1588"/>
        <w:tab w:val="clear" w:pos="1985"/>
        <w:tab w:val="left" w:pos="907"/>
        <w:tab w:val="right" w:pos="8789"/>
        <w:tab w:val="right" w:pos="9639"/>
      </w:tabs>
      <w:spacing w:before="0"/>
    </w:pPr>
    <w:rPr>
      <w:b/>
      <w:sz w:val="22"/>
    </w:rPr>
  </w:style>
  <w:style w:type="character" w:styleId="FootnoteReference">
    <w:name w:val="footnote reference"/>
    <w:semiHidden/>
    <w:rPr>
      <w:position w:val="6"/>
      <w:sz w:val="18"/>
    </w:rPr>
  </w:style>
  <w:style w:type="paragraph" w:customStyle="1" w:styleId="Note">
    <w:name w:val="Note"/>
    <w:basedOn w:val="Normal"/>
    <w:pPr>
      <w:spacing w:before="80"/>
    </w:pPr>
  </w:style>
  <w:style w:type="paragraph" w:styleId="FootnoteText">
    <w:name w:val="footnote text"/>
    <w:basedOn w:val="Note"/>
    <w:semiHidden/>
    <w:pPr>
      <w:keepLines/>
      <w:tabs>
        <w:tab w:val="left" w:pos="255"/>
      </w:tabs>
      <w:ind w:left="255" w:hanging="255"/>
    </w:pPr>
  </w:style>
  <w:style w:type="paragraph" w:customStyle="1" w:styleId="Formal">
    <w:name w:val="Formal"/>
    <w:basedOn w:val="ASN1"/>
    <w:rPr>
      <w:b w:val="0"/>
    </w:rPr>
  </w:style>
  <w:style w:type="paragraph" w:styleId="Header">
    <w:name w:val="header"/>
    <w:basedOn w:val="Normal"/>
    <w:pPr>
      <w:tabs>
        <w:tab w:val="clear" w:pos="794"/>
        <w:tab w:val="clear" w:pos="1191"/>
        <w:tab w:val="clear" w:pos="1588"/>
        <w:tab w:val="clear" w:pos="1985"/>
      </w:tabs>
      <w:spacing w:before="0"/>
      <w:jc w:val="center"/>
    </w:pPr>
    <w:rPr>
      <w:sz w:val="18"/>
    </w:rPr>
  </w:style>
  <w:style w:type="paragraph" w:customStyle="1" w:styleId="Headingb">
    <w:name w:val="Heading_b"/>
    <w:basedOn w:val="Normal"/>
    <w:next w:val="Normal"/>
    <w:pPr>
      <w:keepNext/>
      <w:spacing w:before="160"/>
    </w:pPr>
    <w:rPr>
      <w:b/>
    </w:rPr>
  </w:style>
  <w:style w:type="paragraph" w:customStyle="1" w:styleId="Headingi">
    <w:name w:val="Heading_i"/>
    <w:basedOn w:val="Normal"/>
    <w:next w:val="Normal"/>
    <w:pPr>
      <w:keepNext/>
      <w:spacing w:before="160"/>
    </w:pPr>
    <w:rPr>
      <w:i/>
    </w:rPr>
  </w:style>
  <w:style w:type="paragraph" w:styleId="Index1">
    <w:name w:val="index 1"/>
    <w:basedOn w:val="Normal"/>
    <w:next w:val="Normal"/>
    <w:semiHidden/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customStyle="1" w:styleId="Normalaftertitle">
    <w:name w:val="Normal_after_title"/>
    <w:basedOn w:val="Normal"/>
    <w:next w:val="Normal"/>
    <w:pPr>
      <w:spacing w:before="360"/>
    </w:pPr>
  </w:style>
  <w:style w:type="character" w:styleId="PageNumber">
    <w:name w:val="page number"/>
    <w:basedOn w:val="DefaultParagraphFont"/>
  </w:style>
  <w:style w:type="paragraph" w:customStyle="1" w:styleId="PartNo">
    <w:name w:val="Part_No"/>
    <w:basedOn w:val="Normal"/>
    <w:next w:val="Normal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Partref">
    <w:name w:val="Part_ref"/>
    <w:basedOn w:val="Normal"/>
    <w:next w:val="Normal"/>
    <w:pPr>
      <w:keepNext/>
      <w:keepLines/>
      <w:spacing w:before="280"/>
      <w:jc w:val="center"/>
    </w:pPr>
  </w:style>
  <w:style w:type="paragraph" w:customStyle="1" w:styleId="Parttitle">
    <w:name w:val="Part_title"/>
    <w:basedOn w:val="Normal"/>
    <w:next w:val="Normalaftertitle"/>
    <w:pPr>
      <w:keepNext/>
      <w:keepLines/>
      <w:spacing w:before="240" w:after="280"/>
      <w:jc w:val="center"/>
    </w:pPr>
    <w:rPr>
      <w:b/>
      <w:sz w:val="28"/>
    </w:rPr>
  </w:style>
  <w:style w:type="paragraph" w:customStyle="1" w:styleId="Recdate">
    <w:name w:val="Rec_date"/>
    <w:basedOn w:val="Normal"/>
    <w:next w:val="Normalaftertitle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right"/>
    </w:pPr>
    <w:rPr>
      <w:i/>
      <w:sz w:val="22"/>
    </w:rPr>
  </w:style>
  <w:style w:type="paragraph" w:customStyle="1" w:styleId="Questiondate">
    <w:name w:val="Question_date"/>
    <w:basedOn w:val="Recdate"/>
    <w:next w:val="Normalaftertitle"/>
  </w:style>
  <w:style w:type="paragraph" w:customStyle="1" w:styleId="RecNo">
    <w:name w:val="Rec_No"/>
    <w:basedOn w:val="Normal"/>
    <w:next w:val="Normal"/>
    <w:pPr>
      <w:keepNext/>
      <w:keepLines/>
      <w:spacing w:before="0"/>
    </w:pPr>
    <w:rPr>
      <w:b/>
      <w:sz w:val="28"/>
    </w:rPr>
  </w:style>
  <w:style w:type="paragraph" w:customStyle="1" w:styleId="QuestionNo">
    <w:name w:val="Question_No"/>
    <w:basedOn w:val="RecNo"/>
    <w:next w:val="Normal"/>
  </w:style>
  <w:style w:type="paragraph" w:customStyle="1" w:styleId="RecNoBR">
    <w:name w:val="Rec_No_BR"/>
    <w:basedOn w:val="Normal"/>
    <w:next w:val="Normal"/>
    <w:pPr>
      <w:keepNext/>
      <w:keepLines/>
      <w:spacing w:before="480"/>
      <w:jc w:val="center"/>
    </w:pPr>
    <w:rPr>
      <w:caps/>
      <w:sz w:val="28"/>
    </w:rPr>
  </w:style>
  <w:style w:type="paragraph" w:customStyle="1" w:styleId="QuestionNoBR">
    <w:name w:val="Question_No_BR"/>
    <w:basedOn w:val="RecNoBR"/>
    <w:next w:val="Normal"/>
  </w:style>
  <w:style w:type="paragraph" w:customStyle="1" w:styleId="Recref">
    <w:name w:val="Rec_ref"/>
    <w:basedOn w:val="Normal"/>
    <w:next w:val="Recdate"/>
    <w:pPr>
      <w:keepNext/>
      <w:keepLines/>
      <w:tabs>
        <w:tab w:val="clear" w:pos="794"/>
        <w:tab w:val="clear" w:pos="1191"/>
        <w:tab w:val="clear" w:pos="1588"/>
        <w:tab w:val="clear" w:pos="1985"/>
      </w:tabs>
      <w:jc w:val="center"/>
    </w:pPr>
    <w:rPr>
      <w:i/>
    </w:rPr>
  </w:style>
  <w:style w:type="paragraph" w:customStyle="1" w:styleId="Questionref">
    <w:name w:val="Question_ref"/>
    <w:basedOn w:val="Recref"/>
    <w:next w:val="Questiondate"/>
  </w:style>
  <w:style w:type="paragraph" w:customStyle="1" w:styleId="Rectitle">
    <w:name w:val="Rec_title"/>
    <w:basedOn w:val="Normal"/>
    <w:next w:val="Normalaftertitle"/>
    <w:pPr>
      <w:keepNext/>
      <w:keepLines/>
      <w:spacing w:before="360"/>
      <w:jc w:val="center"/>
    </w:pPr>
    <w:rPr>
      <w:b/>
      <w:sz w:val="28"/>
    </w:rPr>
  </w:style>
  <w:style w:type="paragraph" w:customStyle="1" w:styleId="Questiontitle">
    <w:name w:val="Question_title"/>
    <w:basedOn w:val="Rectitle"/>
    <w:next w:val="Questionref"/>
  </w:style>
  <w:style w:type="character" w:customStyle="1" w:styleId="Recdef">
    <w:name w:val="Rec_def"/>
    <w:rPr>
      <w:b/>
    </w:rPr>
  </w:style>
  <w:style w:type="paragraph" w:customStyle="1" w:styleId="Reftext">
    <w:name w:val="Ref_text"/>
    <w:basedOn w:val="Normal"/>
    <w:pPr>
      <w:ind w:left="794" w:hanging="794"/>
    </w:pPr>
  </w:style>
  <w:style w:type="paragraph" w:customStyle="1" w:styleId="Reftitle">
    <w:name w:val="Ref_title"/>
    <w:basedOn w:val="Normal"/>
    <w:next w:val="Reftext"/>
    <w:pPr>
      <w:spacing w:before="480"/>
      <w:jc w:val="center"/>
    </w:pPr>
    <w:rPr>
      <w:b/>
    </w:rPr>
  </w:style>
  <w:style w:type="paragraph" w:customStyle="1" w:styleId="Repdate">
    <w:name w:val="Rep_date"/>
    <w:basedOn w:val="Recdate"/>
    <w:next w:val="Normalaftertitle"/>
  </w:style>
  <w:style w:type="paragraph" w:customStyle="1" w:styleId="RepNo">
    <w:name w:val="Rep_No"/>
    <w:basedOn w:val="RecNo"/>
    <w:next w:val="Normal"/>
  </w:style>
  <w:style w:type="paragraph" w:customStyle="1" w:styleId="RepNoBR">
    <w:name w:val="Rep_No_BR"/>
    <w:basedOn w:val="RecNoBR"/>
    <w:next w:val="Normal"/>
  </w:style>
  <w:style w:type="paragraph" w:customStyle="1" w:styleId="Repref">
    <w:name w:val="Rep_ref"/>
    <w:basedOn w:val="Recref"/>
    <w:next w:val="Repdate"/>
  </w:style>
  <w:style w:type="paragraph" w:customStyle="1" w:styleId="Reptitle">
    <w:name w:val="Rep_title"/>
    <w:basedOn w:val="Rectitle"/>
    <w:next w:val="Repref"/>
  </w:style>
  <w:style w:type="paragraph" w:customStyle="1" w:styleId="Resdate">
    <w:name w:val="Res_date"/>
    <w:basedOn w:val="Recdate"/>
    <w:next w:val="Normalaftertitle"/>
  </w:style>
  <w:style w:type="character" w:customStyle="1" w:styleId="Resdef">
    <w:name w:val="Res_def"/>
    <w:rPr>
      <w:rFonts w:ascii="Times New Roman" w:hAnsi="Times New Roman"/>
      <w:b/>
    </w:rPr>
  </w:style>
  <w:style w:type="paragraph" w:customStyle="1" w:styleId="ResNo">
    <w:name w:val="Res_No"/>
    <w:basedOn w:val="RecNo"/>
    <w:next w:val="Normal"/>
  </w:style>
  <w:style w:type="paragraph" w:customStyle="1" w:styleId="ResNoBR">
    <w:name w:val="Res_No_BR"/>
    <w:basedOn w:val="RecNoBR"/>
    <w:next w:val="Normal"/>
  </w:style>
  <w:style w:type="paragraph" w:customStyle="1" w:styleId="Resref">
    <w:name w:val="Res_ref"/>
    <w:basedOn w:val="Recref"/>
    <w:next w:val="Resdate"/>
  </w:style>
  <w:style w:type="paragraph" w:customStyle="1" w:styleId="Restitle">
    <w:name w:val="Res_title"/>
    <w:basedOn w:val="Rectitle"/>
    <w:next w:val="Resref"/>
  </w:style>
  <w:style w:type="paragraph" w:customStyle="1" w:styleId="Section1">
    <w:name w:val="Section_1"/>
    <w:basedOn w:val="Normal"/>
    <w:next w:val="Normal"/>
    <w:pPr>
      <w:tabs>
        <w:tab w:val="clear" w:pos="794"/>
        <w:tab w:val="clear" w:pos="1191"/>
        <w:tab w:val="clear" w:pos="1588"/>
        <w:tab w:val="clear" w:pos="1985"/>
      </w:tabs>
      <w:spacing w:before="624"/>
      <w:jc w:val="center"/>
    </w:pPr>
    <w:rPr>
      <w:b/>
    </w:rPr>
  </w:style>
  <w:style w:type="paragraph" w:customStyle="1" w:styleId="Section2">
    <w:name w:val="Section_2"/>
    <w:basedOn w:val="Normal"/>
    <w:next w:val="Normal"/>
    <w:pPr>
      <w:tabs>
        <w:tab w:val="clear" w:pos="794"/>
        <w:tab w:val="clear" w:pos="1191"/>
        <w:tab w:val="clear" w:pos="1588"/>
        <w:tab w:val="clear" w:pos="1985"/>
      </w:tabs>
      <w:spacing w:before="240"/>
      <w:jc w:val="center"/>
    </w:pPr>
    <w:rPr>
      <w:i/>
    </w:rPr>
  </w:style>
  <w:style w:type="paragraph" w:customStyle="1" w:styleId="SectionNo">
    <w:name w:val="Section_No"/>
    <w:basedOn w:val="Normal"/>
    <w:next w:val="Normal"/>
    <w:pPr>
      <w:keepNext/>
      <w:keepLines/>
      <w:spacing w:before="480" w:after="80"/>
      <w:jc w:val="center"/>
    </w:pPr>
    <w:rPr>
      <w:caps/>
      <w:sz w:val="28"/>
    </w:rPr>
  </w:style>
  <w:style w:type="paragraph" w:customStyle="1" w:styleId="Sectiontitle">
    <w:name w:val="Section_title"/>
    <w:basedOn w:val="Normal"/>
    <w:next w:val="Normalaftertitle"/>
    <w:pPr>
      <w:keepNext/>
      <w:keepLines/>
      <w:spacing w:before="480" w:after="280"/>
      <w:jc w:val="center"/>
    </w:pPr>
    <w:rPr>
      <w:b/>
      <w:sz w:val="28"/>
    </w:rPr>
  </w:style>
  <w:style w:type="paragraph" w:customStyle="1" w:styleId="Source">
    <w:name w:val="Source"/>
    <w:basedOn w:val="Normal"/>
    <w:next w:val="Normalaftertitle"/>
    <w:pPr>
      <w:spacing w:before="840" w:after="200"/>
      <w:jc w:val="center"/>
    </w:pPr>
    <w:rPr>
      <w:b/>
      <w:sz w:val="28"/>
    </w:rPr>
  </w:style>
  <w:style w:type="paragraph" w:customStyle="1" w:styleId="SpecialFooter">
    <w:name w:val="Special Footer"/>
    <w:basedOn w:val="Footer"/>
    <w:pPr>
      <w:tabs>
        <w:tab w:val="left" w:pos="567"/>
        <w:tab w:val="left" w:pos="1134"/>
        <w:tab w:val="left" w:pos="1701"/>
        <w:tab w:val="left" w:pos="2268"/>
        <w:tab w:val="left" w:pos="2835"/>
      </w:tabs>
      <w:jc w:val="both"/>
    </w:pPr>
    <w:rPr>
      <w:caps w:val="0"/>
      <w:noProof w:val="0"/>
    </w:rPr>
  </w:style>
  <w:style w:type="character" w:customStyle="1" w:styleId="Tablefreq">
    <w:name w:val="Table_freq"/>
    <w:rPr>
      <w:b/>
      <w:color w:val="auto"/>
    </w:rPr>
  </w:style>
  <w:style w:type="paragraph" w:customStyle="1" w:styleId="Tablehead">
    <w:name w:val="Table_head"/>
    <w:basedOn w:val="Normal"/>
    <w:next w:val="Normal"/>
    <w:pPr>
      <w:keepNext/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80" w:after="80"/>
      <w:jc w:val="center"/>
    </w:pPr>
    <w:rPr>
      <w:b/>
      <w:sz w:val="22"/>
    </w:rPr>
  </w:style>
  <w:style w:type="paragraph" w:customStyle="1" w:styleId="Tablelegend">
    <w:name w:val="Table_legend"/>
    <w:basedOn w:val="Normal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after="40"/>
    </w:pPr>
    <w:rPr>
      <w:sz w:val="22"/>
    </w:rPr>
  </w:style>
  <w:style w:type="paragraph" w:customStyle="1" w:styleId="TableNotitle">
    <w:name w:val="Table_No &amp; title"/>
    <w:basedOn w:val="Normal"/>
    <w:next w:val="Tablehead"/>
    <w:pPr>
      <w:keepNext/>
      <w:keepLines/>
      <w:spacing w:before="360" w:after="120"/>
      <w:jc w:val="center"/>
    </w:pPr>
    <w:rPr>
      <w:b/>
    </w:rPr>
  </w:style>
  <w:style w:type="paragraph" w:customStyle="1" w:styleId="TableNoBR">
    <w:name w:val="Table_No_BR"/>
    <w:basedOn w:val="Normal"/>
    <w:next w:val="TabletitleBR"/>
    <w:pPr>
      <w:keepNext/>
      <w:spacing w:before="560" w:after="120"/>
      <w:jc w:val="center"/>
    </w:pPr>
    <w:rPr>
      <w:caps/>
    </w:rPr>
  </w:style>
  <w:style w:type="paragraph" w:customStyle="1" w:styleId="Tableref">
    <w:name w:val="Table_ref"/>
    <w:basedOn w:val="Normal"/>
    <w:next w:val="TabletitleBR"/>
    <w:pPr>
      <w:keepNext/>
      <w:spacing w:before="0" w:after="120"/>
      <w:jc w:val="center"/>
    </w:pPr>
  </w:style>
  <w:style w:type="paragraph" w:customStyle="1" w:styleId="Tabletext">
    <w:name w:val="Table_text"/>
    <w:basedOn w:val="Normal"/>
    <w:pPr>
      <w:tabs>
        <w:tab w:val="clear" w:pos="794"/>
        <w:tab w:val="clear" w:pos="1191"/>
        <w:tab w:val="clear" w:pos="1588"/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</w:tabs>
      <w:spacing w:before="40" w:after="40"/>
    </w:pPr>
    <w:rPr>
      <w:sz w:val="22"/>
    </w:rPr>
  </w:style>
  <w:style w:type="paragraph" w:customStyle="1" w:styleId="Title1">
    <w:name w:val="Title 1"/>
    <w:basedOn w:val="Source"/>
    <w:next w:val="Normal"/>
    <w:pPr>
      <w:tabs>
        <w:tab w:val="clear" w:pos="794"/>
        <w:tab w:val="clear" w:pos="1191"/>
        <w:tab w:val="clear" w:pos="1588"/>
        <w:tab w:val="clear" w:pos="1985"/>
        <w:tab w:val="left" w:pos="567"/>
        <w:tab w:val="left" w:pos="1134"/>
        <w:tab w:val="left" w:pos="1701"/>
        <w:tab w:val="left" w:pos="2268"/>
        <w:tab w:val="left" w:pos="2835"/>
      </w:tabs>
      <w:spacing w:before="240" w:after="0"/>
    </w:pPr>
    <w:rPr>
      <w:b w:val="0"/>
      <w:caps/>
    </w:rPr>
  </w:style>
  <w:style w:type="paragraph" w:customStyle="1" w:styleId="Title2">
    <w:name w:val="Title 2"/>
    <w:basedOn w:val="Title1"/>
    <w:next w:val="Normal"/>
  </w:style>
  <w:style w:type="paragraph" w:customStyle="1" w:styleId="Title3">
    <w:name w:val="Title 3"/>
    <w:basedOn w:val="Title2"/>
    <w:next w:val="Normal"/>
    <w:rPr>
      <w:caps w:val="0"/>
    </w:rPr>
  </w:style>
  <w:style w:type="paragraph" w:customStyle="1" w:styleId="Title4">
    <w:name w:val="Title 4"/>
    <w:basedOn w:val="Title3"/>
    <w:next w:val="Heading1"/>
    <w:rPr>
      <w:b/>
    </w:rPr>
  </w:style>
  <w:style w:type="paragraph" w:customStyle="1" w:styleId="toc0">
    <w:name w:val="toc 0"/>
    <w:basedOn w:val="Normal"/>
    <w:next w:val="TOC1"/>
    <w:pPr>
      <w:tabs>
        <w:tab w:val="clear" w:pos="794"/>
        <w:tab w:val="clear" w:pos="1191"/>
        <w:tab w:val="clear" w:pos="1588"/>
        <w:tab w:val="clear" w:pos="1985"/>
        <w:tab w:val="right" w:pos="9639"/>
      </w:tabs>
    </w:pPr>
    <w:rPr>
      <w:b/>
    </w:rPr>
  </w:style>
  <w:style w:type="paragraph" w:styleId="TOC1">
    <w:name w:val="toc 1"/>
    <w:basedOn w:val="Normal"/>
    <w:semiHidden/>
    <w:pPr>
      <w:keepLines/>
      <w:tabs>
        <w:tab w:val="clear" w:pos="794"/>
        <w:tab w:val="clear" w:pos="1191"/>
        <w:tab w:val="clear" w:pos="1588"/>
        <w:tab w:val="clear" w:pos="1985"/>
        <w:tab w:val="left" w:pos="964"/>
        <w:tab w:val="left" w:leader="dot" w:pos="8789"/>
        <w:tab w:val="right" w:pos="9639"/>
      </w:tabs>
      <w:spacing w:before="240"/>
      <w:ind w:left="680" w:right="851" w:hanging="680"/>
    </w:pPr>
  </w:style>
  <w:style w:type="paragraph" w:styleId="TOC2">
    <w:name w:val="toc 2"/>
    <w:basedOn w:val="TOC1"/>
    <w:semiHidden/>
    <w:pPr>
      <w:spacing w:before="80"/>
      <w:ind w:left="1531" w:hanging="851"/>
    </w:pPr>
  </w:style>
  <w:style w:type="paragraph" w:styleId="TOC3">
    <w:name w:val="toc 3"/>
    <w:basedOn w:val="TOC2"/>
    <w:semiHidden/>
  </w:style>
  <w:style w:type="paragraph" w:styleId="TOC4">
    <w:name w:val="toc 4"/>
    <w:basedOn w:val="TOC3"/>
    <w:semiHidden/>
  </w:style>
  <w:style w:type="paragraph" w:styleId="TOC5">
    <w:name w:val="toc 5"/>
    <w:basedOn w:val="TOC4"/>
    <w:semiHidden/>
  </w:style>
  <w:style w:type="paragraph" w:styleId="TOC6">
    <w:name w:val="toc 6"/>
    <w:basedOn w:val="TOC4"/>
    <w:semiHidden/>
  </w:style>
  <w:style w:type="paragraph" w:styleId="TOC7">
    <w:name w:val="toc 7"/>
    <w:basedOn w:val="TOC4"/>
    <w:semiHidden/>
  </w:style>
  <w:style w:type="paragraph" w:styleId="TOC8">
    <w:name w:val="toc 8"/>
    <w:basedOn w:val="TOC4"/>
    <w:semiHidden/>
  </w:style>
  <w:style w:type="table" w:styleId="TableGrid">
    <w:name w:val="Table Grid"/>
    <w:basedOn w:val="TableNormal"/>
    <w:rsid w:val="00DF3C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21258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212586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aliases w:val="超级链接"/>
    <w:rsid w:val="002474D6"/>
    <w:rPr>
      <w:color w:val="0000FF"/>
      <w:u w:val="single"/>
    </w:rPr>
  </w:style>
  <w:style w:type="paragraph" w:customStyle="1" w:styleId="LSDeadline">
    <w:name w:val="LSDeadline"/>
    <w:basedOn w:val="Normal"/>
    <w:rsid w:val="002474D6"/>
    <w:rPr>
      <w:b/>
      <w:bCs/>
    </w:rPr>
  </w:style>
  <w:style w:type="paragraph" w:customStyle="1" w:styleId="LSForAction">
    <w:name w:val="LSForAction"/>
    <w:basedOn w:val="Normal"/>
    <w:rsid w:val="002474D6"/>
    <w:rPr>
      <w:b/>
      <w:bCs/>
    </w:rPr>
  </w:style>
  <w:style w:type="paragraph" w:customStyle="1" w:styleId="LSForInfo">
    <w:name w:val="LSForInfo"/>
    <w:basedOn w:val="LSForAction"/>
    <w:rsid w:val="002474D6"/>
  </w:style>
  <w:style w:type="paragraph" w:customStyle="1" w:styleId="LSForComment">
    <w:name w:val="LSForComment"/>
    <w:basedOn w:val="LSForAction"/>
    <w:rsid w:val="002474D6"/>
  </w:style>
  <w:style w:type="paragraph" w:customStyle="1" w:styleId="LSSource">
    <w:name w:val="LSSource"/>
    <w:basedOn w:val="Normal"/>
    <w:rsid w:val="002936BD"/>
    <w:rPr>
      <w:b/>
      <w:bCs/>
    </w:rPr>
  </w:style>
  <w:style w:type="paragraph" w:customStyle="1" w:styleId="LSTitle">
    <w:name w:val="LSTitle"/>
    <w:basedOn w:val="Normal"/>
    <w:rsid w:val="002936BD"/>
    <w:rPr>
      <w:b/>
      <w:bCs/>
    </w:rPr>
  </w:style>
  <w:style w:type="paragraph" w:styleId="NormalWeb">
    <w:name w:val="Normal (Web)"/>
    <w:basedOn w:val="Normal"/>
    <w:uiPriority w:val="99"/>
    <w:rsid w:val="00BE43A9"/>
    <w:pPr>
      <w:tabs>
        <w:tab w:val="clear" w:pos="794"/>
        <w:tab w:val="clear" w:pos="1191"/>
        <w:tab w:val="clear" w:pos="1588"/>
        <w:tab w:val="clear" w:pos="1985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SimSun"/>
      <w:szCs w:val="24"/>
      <w:lang w:val="en-US" w:eastAsia="zh-CN"/>
    </w:rPr>
  </w:style>
  <w:style w:type="paragraph" w:styleId="Caption">
    <w:name w:val="caption"/>
    <w:basedOn w:val="Normal"/>
    <w:next w:val="Normal"/>
    <w:semiHidden/>
    <w:unhideWhenUsed/>
    <w:qFormat/>
    <w:rsid w:val="00680254"/>
    <w:pPr>
      <w:spacing w:before="0" w:after="200"/>
      <w:textAlignment w:val="auto"/>
    </w:pPr>
    <w:rPr>
      <w:b/>
      <w:bCs/>
      <w:color w:val="4F81BD"/>
      <w:sz w:val="18"/>
      <w:szCs w:val="18"/>
    </w:rPr>
  </w:style>
  <w:style w:type="paragraph" w:styleId="ListParagraph">
    <w:name w:val="List Paragraph"/>
    <w:basedOn w:val="Normal"/>
    <w:uiPriority w:val="34"/>
    <w:qFormat/>
    <w:rsid w:val="00E24716"/>
    <w:pPr>
      <w:ind w:left="720"/>
      <w:contextualSpacing/>
    </w:pPr>
  </w:style>
  <w:style w:type="paragraph" w:customStyle="1" w:styleId="Docnumber">
    <w:name w:val="Docnumber"/>
    <w:basedOn w:val="Normal"/>
    <w:link w:val="DocnumberChar"/>
    <w:rsid w:val="00C04A4F"/>
    <w:pPr>
      <w:jc w:val="right"/>
    </w:pPr>
    <w:rPr>
      <w:b/>
      <w:bCs/>
      <w:sz w:val="40"/>
    </w:rPr>
  </w:style>
  <w:style w:type="character" w:customStyle="1" w:styleId="DocnumberChar">
    <w:name w:val="Docnumber Char"/>
    <w:basedOn w:val="DefaultParagraphFont"/>
    <w:link w:val="Docnumber"/>
    <w:rsid w:val="00C04A4F"/>
    <w:rPr>
      <w:b/>
      <w:bCs/>
      <w:sz w:val="4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ssy.rouyer@alcatel-lucent.c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alessandro.dalessandro@telecomital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uubatwork@gmail.com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ravail\Word\SauveGarde\Anglais\ItutBasic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ItutBasic-Template.dot</Template>
  <TotalTime>22</TotalTime>
  <Pages>2</Pages>
  <Words>360</Words>
  <Characters>2419</Characters>
  <Application>Microsoft Office Word</Application>
  <DocSecurity>0</DocSecurity>
  <Lines>81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ITU-T</Manager>
  <Company>International Telecommunication Union (ITU)</Company>
  <LinksUpToDate>false</LinksUpToDate>
  <CharactersWithSpaces>2743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 on initiation of approval process for Amendment 1 to Recommendation ITU-T G.8013/Y.1731 (2013) and revised Recommendations ITU-T G.8021/Y.1341 and ITU-T G.8011/Y.1307</dc:title>
  <dc:subject/>
  <dc:creator>ITU-T Study Group 15</dc:creator>
  <cp:keywords>10/15</cp:keywords>
  <dc:description>TELECOMMUNICATION STANDARDIZATION SECTOR STUDY PERIOD 2013-2016  For: _x000d_Document date: _x000d_Saved by ITU51010110 at 09:31:28 on 12/12/14</dc:description>
  <cp:lastModifiedBy>Clark, Robert</cp:lastModifiedBy>
  <cp:revision>11</cp:revision>
  <cp:lastPrinted>2002-08-01T12:30:00Z</cp:lastPrinted>
  <dcterms:created xsi:type="dcterms:W3CDTF">2014-12-05T10:35:00Z</dcterms:created>
  <dcterms:modified xsi:type="dcterms:W3CDTF">2014-12-12T08:31:00Z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num">
    <vt:lpwstr>TELECOMMUNICATION STANDARDIZATION SECTOR STUDY PERIOD 2013-2016</vt:lpwstr>
  </property>
  <property fmtid="{D5CDD505-2E9C-101B-9397-08002B2CF9AE}" pid="3" name="Docdate">
    <vt:lpwstr/>
  </property>
  <property fmtid="{D5CDD505-2E9C-101B-9397-08002B2CF9AE}" pid="4" name="Docorlang">
    <vt:lpwstr>English only Original: English</vt:lpwstr>
  </property>
  <property fmtid="{D5CDD505-2E9C-101B-9397-08002B2CF9AE}" pid="5" name="Docbluepink">
    <vt:lpwstr>10/15</vt:lpwstr>
  </property>
  <property fmtid="{D5CDD505-2E9C-101B-9397-08002B2CF9AE}" pid="6" name="Docdest">
    <vt:lpwstr/>
  </property>
  <property fmtid="{D5CDD505-2E9C-101B-9397-08002B2CF9AE}" pid="7" name="Docauthor">
    <vt:lpwstr>ITU-T Study Group 15</vt:lpwstr>
  </property>
</Properties>
</file>