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23C" w:rsidRPr="003E31AA" w:rsidRDefault="00C9123C" w:rsidP="00C9123C">
      <w:pPr>
        <w:jc w:val="center"/>
        <w:rPr>
          <w:b/>
          <w:bCs/>
          <w:sz w:val="28"/>
          <w:szCs w:val="28"/>
          <w:lang w:eastAsia="ja-JP"/>
          <w:rPrChange w:id="0" w:author="Morita" w:date="2016-09-27T23:52:00Z">
            <w:rPr>
              <w:b/>
              <w:bCs/>
              <w:sz w:val="28"/>
              <w:szCs w:val="28"/>
              <w:lang w:eastAsia="ja-JP"/>
            </w:rPr>
          </w:rPrChange>
        </w:rPr>
      </w:pPr>
      <w:r w:rsidRPr="003E31AA">
        <w:rPr>
          <w:b/>
          <w:bCs/>
          <w:sz w:val="28"/>
          <w:szCs w:val="28"/>
        </w:rPr>
        <w:t>Optical Transport Networks &amp; Technologies</w:t>
      </w:r>
      <w:r w:rsidRPr="003E31AA">
        <w:rPr>
          <w:b/>
          <w:bCs/>
          <w:sz w:val="28"/>
          <w:szCs w:val="28"/>
          <w:lang w:eastAsia="ja-JP"/>
          <w:rPrChange w:id="1" w:author="Morita" w:date="2016-09-27T23:52:00Z">
            <w:rPr>
              <w:rFonts w:hint="eastAsia"/>
              <w:b/>
              <w:bCs/>
              <w:sz w:val="28"/>
              <w:szCs w:val="28"/>
              <w:lang w:eastAsia="ja-JP"/>
            </w:rPr>
          </w:rPrChange>
        </w:rPr>
        <w:t xml:space="preserve"> </w:t>
      </w:r>
      <w:r w:rsidRPr="003E31AA">
        <w:rPr>
          <w:b/>
          <w:bCs/>
          <w:sz w:val="28"/>
          <w:szCs w:val="28"/>
          <w:rPrChange w:id="2" w:author="Morita" w:date="2016-09-27T23:52:00Z">
            <w:rPr>
              <w:b/>
              <w:bCs/>
              <w:sz w:val="28"/>
              <w:szCs w:val="28"/>
            </w:rPr>
          </w:rPrChange>
        </w:rPr>
        <w:t>Standardization Work Plan</w:t>
      </w:r>
    </w:p>
    <w:p w:rsidR="00C9123C" w:rsidRPr="003E31AA" w:rsidRDefault="00C9123C" w:rsidP="00C9123C">
      <w:pPr>
        <w:jc w:val="center"/>
        <w:rPr>
          <w:b/>
          <w:bCs/>
          <w:sz w:val="28"/>
          <w:szCs w:val="28"/>
          <w:lang w:eastAsia="ja-JP"/>
          <w:rPrChange w:id="3" w:author="Morita" w:date="2016-09-27T23:52:00Z">
            <w:rPr>
              <w:b/>
              <w:bCs/>
              <w:sz w:val="28"/>
              <w:szCs w:val="28"/>
              <w:lang w:eastAsia="ja-JP"/>
            </w:rPr>
          </w:rPrChange>
        </w:rPr>
      </w:pPr>
      <w:r w:rsidRPr="003E31AA">
        <w:rPr>
          <w:b/>
          <w:bCs/>
          <w:sz w:val="28"/>
          <w:szCs w:val="28"/>
          <w:rPrChange w:id="4" w:author="Morita" w:date="2016-09-27T23:52:00Z">
            <w:rPr>
              <w:b/>
              <w:bCs/>
              <w:sz w:val="28"/>
              <w:szCs w:val="28"/>
            </w:rPr>
          </w:rPrChange>
        </w:rPr>
        <w:t xml:space="preserve">Issue </w:t>
      </w:r>
      <w:r w:rsidR="00F16A5E" w:rsidRPr="003E31AA">
        <w:rPr>
          <w:b/>
          <w:bCs/>
          <w:sz w:val="28"/>
          <w:szCs w:val="28"/>
          <w:lang w:eastAsia="ja-JP"/>
          <w:rPrChange w:id="5" w:author="Morita" w:date="2016-09-27T23:52:00Z">
            <w:rPr>
              <w:rFonts w:hint="eastAsia"/>
              <w:b/>
              <w:bCs/>
              <w:sz w:val="28"/>
              <w:szCs w:val="28"/>
              <w:lang w:eastAsia="ja-JP"/>
            </w:rPr>
          </w:rPrChange>
        </w:rPr>
        <w:t>2</w:t>
      </w:r>
      <w:ins w:id="6" w:author="Morita" w:date="2016-09-20T17:00:00Z">
        <w:r w:rsidR="007E4AA9" w:rsidRPr="003E31AA">
          <w:rPr>
            <w:b/>
            <w:bCs/>
            <w:sz w:val="28"/>
            <w:szCs w:val="28"/>
            <w:lang w:eastAsia="ja-JP"/>
            <w:rPrChange w:id="7" w:author="Morita" w:date="2016-09-27T23:52:00Z">
              <w:rPr>
                <w:rFonts w:hint="eastAsia"/>
                <w:b/>
                <w:bCs/>
                <w:sz w:val="28"/>
                <w:szCs w:val="28"/>
                <w:lang w:eastAsia="ja-JP"/>
              </w:rPr>
            </w:rPrChange>
          </w:rPr>
          <w:t>2</w:t>
        </w:r>
      </w:ins>
      <w:del w:id="8" w:author="Morita" w:date="2016-09-20T17:00:00Z">
        <w:r w:rsidR="00901771" w:rsidRPr="003E31AA" w:rsidDel="007E4AA9">
          <w:rPr>
            <w:b/>
            <w:bCs/>
            <w:sz w:val="28"/>
            <w:szCs w:val="28"/>
            <w:lang w:eastAsia="ja-JP"/>
            <w:rPrChange w:id="9" w:author="Morita" w:date="2016-09-27T23:52:00Z">
              <w:rPr>
                <w:rFonts w:hint="eastAsia"/>
                <w:b/>
                <w:bCs/>
                <w:sz w:val="28"/>
                <w:szCs w:val="28"/>
                <w:lang w:eastAsia="ja-JP"/>
              </w:rPr>
            </w:rPrChange>
          </w:rPr>
          <w:delText>1</w:delText>
        </w:r>
      </w:del>
      <w:r w:rsidRPr="003E31AA">
        <w:rPr>
          <w:b/>
          <w:bCs/>
          <w:sz w:val="28"/>
          <w:szCs w:val="28"/>
          <w:rPrChange w:id="10" w:author="Morita" w:date="2016-09-27T23:52:00Z">
            <w:rPr>
              <w:b/>
              <w:bCs/>
              <w:sz w:val="28"/>
              <w:szCs w:val="28"/>
            </w:rPr>
          </w:rPrChange>
        </w:rPr>
        <w:t xml:space="preserve">, </w:t>
      </w:r>
      <w:ins w:id="11" w:author="Morita" w:date="2016-09-20T17:00:00Z">
        <w:r w:rsidR="007E4AA9" w:rsidRPr="003E31AA">
          <w:rPr>
            <w:b/>
            <w:bCs/>
            <w:sz w:val="28"/>
            <w:szCs w:val="28"/>
            <w:lang w:eastAsia="ja-JP"/>
            <w:rPrChange w:id="12" w:author="Morita" w:date="2016-09-27T23:52:00Z">
              <w:rPr>
                <w:rFonts w:hint="eastAsia"/>
                <w:b/>
                <w:bCs/>
                <w:sz w:val="28"/>
                <w:szCs w:val="28"/>
                <w:lang w:eastAsia="ja-JP"/>
              </w:rPr>
            </w:rPrChange>
          </w:rPr>
          <w:t>September</w:t>
        </w:r>
      </w:ins>
      <w:del w:id="13" w:author="Morita" w:date="2016-09-20T17:00:00Z">
        <w:r w:rsidR="00901771" w:rsidRPr="003E31AA" w:rsidDel="007E4AA9">
          <w:rPr>
            <w:b/>
            <w:bCs/>
            <w:sz w:val="28"/>
            <w:szCs w:val="28"/>
            <w:lang w:eastAsia="ja-JP"/>
            <w:rPrChange w:id="14" w:author="Morita" w:date="2016-09-27T23:52:00Z">
              <w:rPr>
                <w:rFonts w:hint="eastAsia"/>
                <w:b/>
                <w:bCs/>
                <w:sz w:val="28"/>
                <w:szCs w:val="28"/>
                <w:lang w:eastAsia="ja-JP"/>
              </w:rPr>
            </w:rPrChange>
          </w:rPr>
          <w:delText>February</w:delText>
        </w:r>
      </w:del>
      <w:r w:rsidR="00901771" w:rsidRPr="003E31AA">
        <w:rPr>
          <w:b/>
          <w:bCs/>
          <w:sz w:val="28"/>
          <w:szCs w:val="28"/>
          <w:lang w:eastAsia="ja-JP"/>
          <w:rPrChange w:id="15" w:author="Morita" w:date="2016-09-27T23:52:00Z">
            <w:rPr>
              <w:rFonts w:hint="eastAsia"/>
              <w:b/>
              <w:bCs/>
              <w:sz w:val="28"/>
              <w:szCs w:val="28"/>
              <w:lang w:eastAsia="ja-JP"/>
            </w:rPr>
          </w:rPrChange>
        </w:rPr>
        <w:t xml:space="preserve"> </w:t>
      </w:r>
      <w:r w:rsidR="00F16A5E" w:rsidRPr="003E31AA">
        <w:rPr>
          <w:b/>
          <w:bCs/>
          <w:sz w:val="28"/>
          <w:szCs w:val="28"/>
          <w:lang w:eastAsia="ja-JP"/>
          <w:rPrChange w:id="16" w:author="Morita" w:date="2016-09-27T23:52:00Z">
            <w:rPr>
              <w:rFonts w:hint="eastAsia"/>
              <w:b/>
              <w:bCs/>
              <w:sz w:val="28"/>
              <w:szCs w:val="28"/>
              <w:lang w:eastAsia="ja-JP"/>
            </w:rPr>
          </w:rPrChange>
        </w:rPr>
        <w:t>201</w:t>
      </w:r>
      <w:r w:rsidR="00901771" w:rsidRPr="003E31AA">
        <w:rPr>
          <w:b/>
          <w:bCs/>
          <w:sz w:val="28"/>
          <w:szCs w:val="28"/>
          <w:lang w:eastAsia="ja-JP"/>
          <w:rPrChange w:id="17" w:author="Morita" w:date="2016-09-27T23:52:00Z">
            <w:rPr>
              <w:rFonts w:hint="eastAsia"/>
              <w:b/>
              <w:bCs/>
              <w:sz w:val="28"/>
              <w:szCs w:val="28"/>
              <w:lang w:eastAsia="ja-JP"/>
            </w:rPr>
          </w:rPrChange>
        </w:rPr>
        <w:t>6</w:t>
      </w:r>
    </w:p>
    <w:p w:rsidR="00DA64E7" w:rsidRPr="003E31AA" w:rsidRDefault="00DA64E7" w:rsidP="00D55AC7">
      <w:pPr>
        <w:rPr>
          <w:bCs/>
          <w:szCs w:val="24"/>
          <w:lang w:eastAsia="ja-JP"/>
          <w:rPrChange w:id="18" w:author="Morita" w:date="2016-09-27T23:51:00Z">
            <w:rPr>
              <w:bCs/>
              <w:szCs w:val="24"/>
              <w:lang w:eastAsia="ja-JP"/>
            </w:rPr>
          </w:rPrChange>
        </w:rPr>
      </w:pPr>
    </w:p>
    <w:p w:rsidR="003E31AA" w:rsidRPr="003E31AA" w:rsidRDefault="00DA64E7">
      <w:pPr>
        <w:pStyle w:val="11"/>
        <w:tabs>
          <w:tab w:val="right" w:leader="dot" w:pos="9631"/>
        </w:tabs>
        <w:rPr>
          <w:ins w:id="19" w:author="Morita" w:date="2016-09-27T23:52:00Z"/>
          <w:rFonts w:ascii="Times New Roman" w:eastAsiaTheme="minorEastAsia" w:hAnsi="Times New Roman" w:cs="Times New Roman"/>
          <w:b w:val="0"/>
          <w:bCs w:val="0"/>
          <w:caps w:val="0"/>
          <w:noProof/>
          <w:kern w:val="2"/>
          <w:sz w:val="21"/>
          <w:szCs w:val="22"/>
          <w:lang w:val="en-US" w:eastAsia="ja-JP"/>
          <w:rPrChange w:id="20" w:author="Morita" w:date="2016-09-27T23:52:00Z">
            <w:rPr>
              <w:ins w:id="21" w:author="Morita" w:date="2016-09-27T23:52:00Z"/>
              <w:rFonts w:asciiTheme="minorHAnsi" w:eastAsiaTheme="minorEastAsia" w:hAnsiTheme="minorHAnsi" w:cstheme="minorBidi"/>
              <w:b w:val="0"/>
              <w:bCs w:val="0"/>
              <w:caps w:val="0"/>
              <w:noProof/>
              <w:kern w:val="2"/>
              <w:sz w:val="21"/>
              <w:szCs w:val="22"/>
              <w:lang w:val="en-US" w:eastAsia="ja-JP"/>
            </w:rPr>
          </w:rPrChange>
        </w:rPr>
      </w:pPr>
      <w:r w:rsidRPr="003E31AA">
        <w:rPr>
          <w:rFonts w:ascii="Times New Roman" w:hAnsi="Times New Roman" w:cs="Times New Roman"/>
          <w:b w:val="0"/>
          <w:bCs w:val="0"/>
          <w:lang w:eastAsia="ja-JP"/>
          <w:rPrChange w:id="22" w:author="Morita" w:date="2016-09-27T23:52:00Z">
            <w:rPr>
              <w:rFonts w:ascii="Times New Roman" w:hAnsi="Times New Roman" w:cs="Times New Roman"/>
              <w:b w:val="0"/>
              <w:bCs w:val="0"/>
              <w:lang w:eastAsia="ja-JP"/>
            </w:rPr>
          </w:rPrChange>
        </w:rPr>
        <w:fldChar w:fldCharType="begin"/>
      </w:r>
      <w:r w:rsidRPr="003E31AA">
        <w:rPr>
          <w:rFonts w:ascii="Times New Roman" w:hAnsi="Times New Roman" w:cs="Times New Roman"/>
          <w:b w:val="0"/>
          <w:bCs w:val="0"/>
          <w:lang w:eastAsia="ja-JP"/>
          <w:rPrChange w:id="23" w:author="Morita" w:date="2016-09-27T23:52:00Z">
            <w:rPr>
              <w:rFonts w:ascii="Times New Roman" w:hAnsi="Times New Roman" w:cs="Times New Roman"/>
              <w:b w:val="0"/>
              <w:bCs w:val="0"/>
              <w:lang w:eastAsia="ja-JP"/>
            </w:rPr>
          </w:rPrChange>
        </w:rPr>
        <w:instrText xml:space="preserve"> TOC \o "2-3" \h \z \u \t "</w:instrText>
      </w:r>
      <w:r w:rsidRPr="003E31AA">
        <w:rPr>
          <w:rFonts w:ascii="Times New Roman" w:hAnsi="Times New Roman" w:cs="Times New Roman"/>
          <w:b w:val="0"/>
          <w:bCs w:val="0"/>
          <w:lang w:eastAsia="ja-JP"/>
          <w:rPrChange w:id="24" w:author="Morita" w:date="2016-09-27T23:52:00Z">
            <w:rPr>
              <w:rFonts w:ascii="Times New Roman" w:hAnsi="Times New Roman" w:cs="Times New Roman" w:hint="eastAsia"/>
              <w:b w:val="0"/>
              <w:bCs w:val="0"/>
              <w:lang w:eastAsia="ja-JP"/>
            </w:rPr>
          </w:rPrChange>
        </w:rPr>
        <w:instrText>見出し</w:instrText>
      </w:r>
      <w:r w:rsidRPr="003E31AA">
        <w:rPr>
          <w:rFonts w:ascii="Times New Roman" w:hAnsi="Times New Roman" w:cs="Times New Roman"/>
          <w:b w:val="0"/>
          <w:bCs w:val="0"/>
          <w:lang w:eastAsia="ja-JP"/>
          <w:rPrChange w:id="25" w:author="Morita" w:date="2016-09-27T23:52:00Z">
            <w:rPr>
              <w:rFonts w:ascii="Times New Roman" w:hAnsi="Times New Roman" w:cs="Times New Roman"/>
              <w:b w:val="0"/>
              <w:bCs w:val="0"/>
              <w:lang w:eastAsia="ja-JP"/>
            </w:rPr>
          </w:rPrChange>
        </w:rPr>
        <w:instrText xml:space="preserve"> 1,1" </w:instrText>
      </w:r>
      <w:r w:rsidRPr="003E31AA">
        <w:rPr>
          <w:rFonts w:ascii="Times New Roman" w:hAnsi="Times New Roman" w:cs="Times New Roman"/>
          <w:b w:val="0"/>
          <w:bCs w:val="0"/>
          <w:lang w:eastAsia="ja-JP"/>
          <w:rPrChange w:id="26" w:author="Morita" w:date="2016-09-27T23:52:00Z">
            <w:rPr>
              <w:rFonts w:ascii="Times New Roman" w:hAnsi="Times New Roman" w:cs="Times New Roman"/>
              <w:b w:val="0"/>
              <w:bCs w:val="0"/>
              <w:lang w:eastAsia="ja-JP"/>
            </w:rPr>
          </w:rPrChange>
        </w:rPr>
        <w:fldChar w:fldCharType="separate"/>
      </w:r>
      <w:ins w:id="27" w:author="Morita" w:date="2016-09-27T23:52:00Z">
        <w:r w:rsidR="003E31AA" w:rsidRPr="003E31AA">
          <w:rPr>
            <w:rStyle w:val="ac"/>
            <w:rFonts w:ascii="Times New Roman" w:hAnsi="Times New Roman" w:cs="Times New Roman"/>
            <w:noProof/>
            <w:rPrChange w:id="28" w:author="Morita" w:date="2016-09-27T23:52:00Z">
              <w:rPr>
                <w:rStyle w:val="ac"/>
                <w:noProof/>
              </w:rPr>
            </w:rPrChange>
          </w:rPr>
          <w:fldChar w:fldCharType="begin"/>
        </w:r>
        <w:r w:rsidR="003E31AA" w:rsidRPr="003E31AA">
          <w:rPr>
            <w:rStyle w:val="ac"/>
            <w:rFonts w:ascii="Times New Roman" w:hAnsi="Times New Roman" w:cs="Times New Roman"/>
            <w:noProof/>
            <w:rPrChange w:id="29" w:author="Morita" w:date="2016-09-27T23:52:00Z">
              <w:rPr>
                <w:rStyle w:val="ac"/>
                <w:noProof/>
              </w:rPr>
            </w:rPrChange>
          </w:rPr>
          <w:instrText xml:space="preserve"> </w:instrText>
        </w:r>
        <w:r w:rsidR="003E31AA" w:rsidRPr="003E31AA">
          <w:rPr>
            <w:rFonts w:ascii="Times New Roman" w:hAnsi="Times New Roman" w:cs="Times New Roman"/>
            <w:noProof/>
            <w:rPrChange w:id="30" w:author="Morita" w:date="2016-09-27T23:52:00Z">
              <w:rPr>
                <w:noProof/>
              </w:rPr>
            </w:rPrChange>
          </w:rPr>
          <w:instrText>HYPERLINK \l "_Toc462786041"</w:instrText>
        </w:r>
        <w:r w:rsidR="003E31AA" w:rsidRPr="003E31AA">
          <w:rPr>
            <w:rStyle w:val="ac"/>
            <w:rFonts w:ascii="Times New Roman" w:hAnsi="Times New Roman" w:cs="Times New Roman"/>
            <w:noProof/>
            <w:rPrChange w:id="31" w:author="Morita" w:date="2016-09-27T23:52:00Z">
              <w:rPr>
                <w:rStyle w:val="ac"/>
                <w:noProof/>
              </w:rPr>
            </w:rPrChange>
          </w:rPr>
          <w:instrText xml:space="preserve"> </w:instrText>
        </w:r>
        <w:r w:rsidR="003E31AA" w:rsidRPr="003E31AA">
          <w:rPr>
            <w:rStyle w:val="ac"/>
            <w:rFonts w:ascii="Times New Roman" w:hAnsi="Times New Roman" w:cs="Times New Roman"/>
            <w:noProof/>
            <w:rPrChange w:id="32" w:author="Morita" w:date="2016-09-27T23:52:00Z">
              <w:rPr>
                <w:rStyle w:val="ac"/>
                <w:noProof/>
              </w:rPr>
            </w:rPrChange>
          </w:rPr>
        </w:r>
        <w:r w:rsidR="003E31AA" w:rsidRPr="003E31AA">
          <w:rPr>
            <w:rStyle w:val="ac"/>
            <w:rFonts w:ascii="Times New Roman" w:hAnsi="Times New Roman" w:cs="Times New Roman"/>
            <w:noProof/>
            <w:rPrChange w:id="33" w:author="Morita" w:date="2016-09-27T23:52:00Z">
              <w:rPr>
                <w:rStyle w:val="ac"/>
                <w:noProof/>
              </w:rPr>
            </w:rPrChange>
          </w:rPr>
          <w:fldChar w:fldCharType="separate"/>
        </w:r>
        <w:r w:rsidR="003E31AA" w:rsidRPr="003E31AA">
          <w:rPr>
            <w:rStyle w:val="ac"/>
            <w:rFonts w:ascii="Times New Roman" w:hAnsi="Times New Roman" w:cs="Times New Roman"/>
            <w:noProof/>
            <w:rPrChange w:id="34" w:author="Morita" w:date="2016-09-27T23:52:00Z">
              <w:rPr>
                <w:rStyle w:val="ac"/>
                <w:noProof/>
              </w:rPr>
            </w:rPrChange>
          </w:rPr>
          <w:t>Genera</w:t>
        </w:r>
        <w:r w:rsidR="003E31AA" w:rsidRPr="003E31AA">
          <w:rPr>
            <w:rStyle w:val="ac"/>
            <w:rFonts w:ascii="Times New Roman" w:hAnsi="Times New Roman" w:cs="Times New Roman"/>
            <w:noProof/>
            <w:lang w:val="en-US"/>
            <w:rPrChange w:id="35" w:author="Morita" w:date="2016-09-27T23:52:00Z">
              <w:rPr>
                <w:rStyle w:val="ac"/>
                <w:noProof/>
                <w:lang w:val="en-US"/>
              </w:rPr>
            </w:rPrChange>
          </w:rPr>
          <w:t>l</w:t>
        </w:r>
        <w:r w:rsidR="003E31AA" w:rsidRPr="003E31AA">
          <w:rPr>
            <w:rFonts w:ascii="Times New Roman" w:hAnsi="Times New Roman" w:cs="Times New Roman"/>
            <w:noProof/>
            <w:webHidden/>
            <w:rPrChange w:id="36" w:author="Morita" w:date="2016-09-27T23:52:00Z">
              <w:rPr>
                <w:noProof/>
                <w:webHidden/>
              </w:rPr>
            </w:rPrChange>
          </w:rPr>
          <w:tab/>
        </w:r>
        <w:r w:rsidR="003E31AA" w:rsidRPr="003E31AA">
          <w:rPr>
            <w:rFonts w:ascii="Times New Roman" w:hAnsi="Times New Roman" w:cs="Times New Roman"/>
            <w:noProof/>
            <w:webHidden/>
            <w:rPrChange w:id="37" w:author="Morita" w:date="2016-09-27T23:52:00Z">
              <w:rPr>
                <w:noProof/>
                <w:webHidden/>
              </w:rPr>
            </w:rPrChange>
          </w:rPr>
          <w:fldChar w:fldCharType="begin"/>
        </w:r>
        <w:r w:rsidR="003E31AA" w:rsidRPr="003E31AA">
          <w:rPr>
            <w:rFonts w:ascii="Times New Roman" w:hAnsi="Times New Roman" w:cs="Times New Roman"/>
            <w:noProof/>
            <w:webHidden/>
            <w:rPrChange w:id="38" w:author="Morita" w:date="2016-09-27T23:52:00Z">
              <w:rPr>
                <w:noProof/>
                <w:webHidden/>
              </w:rPr>
            </w:rPrChange>
          </w:rPr>
          <w:instrText xml:space="preserve"> PAGEREF _Toc462786041 \h </w:instrText>
        </w:r>
        <w:r w:rsidR="003E31AA" w:rsidRPr="003E31AA">
          <w:rPr>
            <w:rFonts w:ascii="Times New Roman" w:hAnsi="Times New Roman" w:cs="Times New Roman"/>
            <w:noProof/>
            <w:webHidden/>
            <w:rPrChange w:id="39" w:author="Morita" w:date="2016-09-27T23:52:00Z">
              <w:rPr>
                <w:noProof/>
                <w:webHidden/>
              </w:rPr>
            </w:rPrChange>
          </w:rPr>
        </w:r>
      </w:ins>
      <w:r w:rsidR="003E31AA" w:rsidRPr="003E31AA">
        <w:rPr>
          <w:rFonts w:ascii="Times New Roman" w:hAnsi="Times New Roman" w:cs="Times New Roman"/>
          <w:noProof/>
          <w:webHidden/>
          <w:rPrChange w:id="40" w:author="Morita" w:date="2016-09-27T23:52:00Z">
            <w:rPr>
              <w:noProof/>
              <w:webHidden/>
            </w:rPr>
          </w:rPrChange>
        </w:rPr>
        <w:fldChar w:fldCharType="separate"/>
      </w:r>
      <w:ins w:id="41" w:author="Morita" w:date="2016-09-27T23:52:00Z">
        <w:r w:rsidR="003E31AA" w:rsidRPr="003E31AA">
          <w:rPr>
            <w:rFonts w:ascii="Times New Roman" w:hAnsi="Times New Roman" w:cs="Times New Roman"/>
            <w:noProof/>
            <w:webHidden/>
            <w:rPrChange w:id="42" w:author="Morita" w:date="2016-09-27T23:52:00Z">
              <w:rPr>
                <w:noProof/>
                <w:webHidden/>
              </w:rPr>
            </w:rPrChange>
          </w:rPr>
          <w:t>3</w:t>
        </w:r>
        <w:r w:rsidR="003E31AA" w:rsidRPr="003E31AA">
          <w:rPr>
            <w:rFonts w:ascii="Times New Roman" w:hAnsi="Times New Roman" w:cs="Times New Roman"/>
            <w:noProof/>
            <w:webHidden/>
            <w:rPrChange w:id="43" w:author="Morita" w:date="2016-09-27T23:52:00Z">
              <w:rPr>
                <w:noProof/>
                <w:webHidden/>
              </w:rPr>
            </w:rPrChange>
          </w:rPr>
          <w:fldChar w:fldCharType="end"/>
        </w:r>
        <w:r w:rsidR="003E31AA" w:rsidRPr="003E31AA">
          <w:rPr>
            <w:rStyle w:val="ac"/>
            <w:rFonts w:ascii="Times New Roman" w:hAnsi="Times New Roman" w:cs="Times New Roman"/>
            <w:noProof/>
            <w:rPrChange w:id="44" w:author="Morita" w:date="2016-09-27T23:52:00Z">
              <w:rPr>
                <w:rStyle w:val="ac"/>
                <w:noProof/>
              </w:rPr>
            </w:rPrChange>
          </w:rPr>
          <w:fldChar w:fldCharType="end"/>
        </w:r>
      </w:ins>
    </w:p>
    <w:p w:rsidR="003E31AA" w:rsidRPr="003E31AA" w:rsidRDefault="003E31AA">
      <w:pPr>
        <w:pStyle w:val="11"/>
        <w:tabs>
          <w:tab w:val="right" w:leader="dot" w:pos="9631"/>
        </w:tabs>
        <w:rPr>
          <w:ins w:id="45" w:author="Morita" w:date="2016-09-27T23:52:00Z"/>
          <w:rFonts w:ascii="Times New Roman" w:eastAsiaTheme="minorEastAsia" w:hAnsi="Times New Roman" w:cs="Times New Roman"/>
          <w:b w:val="0"/>
          <w:bCs w:val="0"/>
          <w:caps w:val="0"/>
          <w:noProof/>
          <w:kern w:val="2"/>
          <w:sz w:val="21"/>
          <w:szCs w:val="22"/>
          <w:lang w:val="en-US" w:eastAsia="ja-JP"/>
          <w:rPrChange w:id="46" w:author="Morita" w:date="2016-09-27T23:52:00Z">
            <w:rPr>
              <w:ins w:id="47" w:author="Morita" w:date="2016-09-27T23:52:00Z"/>
              <w:rFonts w:asciiTheme="minorHAnsi" w:eastAsiaTheme="minorEastAsia" w:hAnsiTheme="minorHAnsi" w:cstheme="minorBidi"/>
              <w:b w:val="0"/>
              <w:bCs w:val="0"/>
              <w:caps w:val="0"/>
              <w:noProof/>
              <w:kern w:val="2"/>
              <w:sz w:val="21"/>
              <w:szCs w:val="22"/>
              <w:lang w:val="en-US" w:eastAsia="ja-JP"/>
            </w:rPr>
          </w:rPrChange>
        </w:rPr>
      </w:pPr>
      <w:ins w:id="48" w:author="Morita" w:date="2016-09-27T23:52:00Z">
        <w:r w:rsidRPr="003E31AA">
          <w:rPr>
            <w:rStyle w:val="ac"/>
            <w:rFonts w:ascii="Times New Roman" w:hAnsi="Times New Roman" w:cs="Times New Roman"/>
            <w:noProof/>
            <w:rPrChange w:id="49" w:author="Morita" w:date="2016-09-27T23:52:00Z">
              <w:rPr>
                <w:rStyle w:val="ac"/>
                <w:noProof/>
              </w:rPr>
            </w:rPrChange>
          </w:rPr>
          <w:fldChar w:fldCharType="begin"/>
        </w:r>
        <w:r w:rsidRPr="003E31AA">
          <w:rPr>
            <w:rStyle w:val="ac"/>
            <w:rFonts w:ascii="Times New Roman" w:hAnsi="Times New Roman" w:cs="Times New Roman"/>
            <w:noProof/>
            <w:rPrChange w:id="50" w:author="Morita" w:date="2016-09-27T23:52:00Z">
              <w:rPr>
                <w:rStyle w:val="ac"/>
                <w:noProof/>
              </w:rPr>
            </w:rPrChange>
          </w:rPr>
          <w:instrText xml:space="preserve"> </w:instrText>
        </w:r>
        <w:r w:rsidRPr="003E31AA">
          <w:rPr>
            <w:rFonts w:ascii="Times New Roman" w:hAnsi="Times New Roman" w:cs="Times New Roman"/>
            <w:noProof/>
            <w:rPrChange w:id="51" w:author="Morita" w:date="2016-09-27T23:52:00Z">
              <w:rPr>
                <w:noProof/>
              </w:rPr>
            </w:rPrChange>
          </w:rPr>
          <w:instrText>HYPERLINK \l "_Toc462786042"</w:instrText>
        </w:r>
        <w:r w:rsidRPr="003E31AA">
          <w:rPr>
            <w:rStyle w:val="ac"/>
            <w:rFonts w:ascii="Times New Roman" w:hAnsi="Times New Roman" w:cs="Times New Roman"/>
            <w:noProof/>
            <w:rPrChange w:id="52" w:author="Morita" w:date="2016-09-27T23:52:00Z">
              <w:rPr>
                <w:rStyle w:val="ac"/>
                <w:noProof/>
              </w:rPr>
            </w:rPrChange>
          </w:rPr>
          <w:instrText xml:space="preserve"> </w:instrText>
        </w:r>
        <w:r w:rsidRPr="003E31AA">
          <w:rPr>
            <w:rStyle w:val="ac"/>
            <w:rFonts w:ascii="Times New Roman" w:hAnsi="Times New Roman" w:cs="Times New Roman"/>
            <w:noProof/>
            <w:rPrChange w:id="53" w:author="Morita" w:date="2016-09-27T23:52:00Z">
              <w:rPr>
                <w:rStyle w:val="ac"/>
                <w:noProof/>
              </w:rPr>
            </w:rPrChange>
          </w:rPr>
        </w:r>
        <w:r w:rsidRPr="003E31AA">
          <w:rPr>
            <w:rStyle w:val="ac"/>
            <w:rFonts w:ascii="Times New Roman" w:hAnsi="Times New Roman" w:cs="Times New Roman"/>
            <w:noProof/>
            <w:rPrChange w:id="54" w:author="Morita" w:date="2016-09-27T23:52:00Z">
              <w:rPr>
                <w:rStyle w:val="ac"/>
                <w:noProof/>
              </w:rPr>
            </w:rPrChange>
          </w:rPr>
          <w:fldChar w:fldCharType="separate"/>
        </w:r>
        <w:r w:rsidRPr="003E31AA">
          <w:rPr>
            <w:rStyle w:val="ac"/>
            <w:rFonts w:ascii="Times New Roman" w:hAnsi="Times New Roman" w:cs="Times New Roman"/>
            <w:noProof/>
            <w:lang w:val="en-US" w:eastAsia="ja-JP"/>
            <w:rPrChange w:id="55" w:author="Morita" w:date="2016-09-27T23:52:00Z">
              <w:rPr>
                <w:rStyle w:val="ac"/>
                <w:noProof/>
                <w:lang w:val="en-US" w:eastAsia="ja-JP"/>
              </w:rPr>
            </w:rPrChange>
          </w:rPr>
          <w:t>Part 1: Status reports and latest topics [Newly introduced in 09/2106]</w:t>
        </w:r>
        <w:r w:rsidRPr="003E31AA">
          <w:rPr>
            <w:rFonts w:ascii="Times New Roman" w:hAnsi="Times New Roman" w:cs="Times New Roman"/>
            <w:noProof/>
            <w:webHidden/>
            <w:rPrChange w:id="56" w:author="Morita" w:date="2016-09-27T23:52:00Z">
              <w:rPr>
                <w:noProof/>
                <w:webHidden/>
              </w:rPr>
            </w:rPrChange>
          </w:rPr>
          <w:tab/>
        </w:r>
        <w:r w:rsidRPr="003E31AA">
          <w:rPr>
            <w:rFonts w:ascii="Times New Roman" w:hAnsi="Times New Roman" w:cs="Times New Roman"/>
            <w:noProof/>
            <w:webHidden/>
            <w:rPrChange w:id="57" w:author="Morita" w:date="2016-09-27T23:52:00Z">
              <w:rPr>
                <w:noProof/>
                <w:webHidden/>
              </w:rPr>
            </w:rPrChange>
          </w:rPr>
          <w:fldChar w:fldCharType="begin"/>
        </w:r>
        <w:r w:rsidRPr="003E31AA">
          <w:rPr>
            <w:rFonts w:ascii="Times New Roman" w:hAnsi="Times New Roman" w:cs="Times New Roman"/>
            <w:noProof/>
            <w:webHidden/>
            <w:rPrChange w:id="58" w:author="Morita" w:date="2016-09-27T23:52:00Z">
              <w:rPr>
                <w:noProof/>
                <w:webHidden/>
              </w:rPr>
            </w:rPrChange>
          </w:rPr>
          <w:instrText xml:space="preserve"> PAGEREF _Toc462786042 \h </w:instrText>
        </w:r>
        <w:r w:rsidRPr="003E31AA">
          <w:rPr>
            <w:rFonts w:ascii="Times New Roman" w:hAnsi="Times New Roman" w:cs="Times New Roman"/>
            <w:noProof/>
            <w:webHidden/>
            <w:rPrChange w:id="59" w:author="Morita" w:date="2016-09-27T23:52:00Z">
              <w:rPr>
                <w:noProof/>
                <w:webHidden/>
              </w:rPr>
            </w:rPrChange>
          </w:rPr>
        </w:r>
      </w:ins>
      <w:r w:rsidRPr="003E31AA">
        <w:rPr>
          <w:rFonts w:ascii="Times New Roman" w:hAnsi="Times New Roman" w:cs="Times New Roman"/>
          <w:noProof/>
          <w:webHidden/>
          <w:rPrChange w:id="60" w:author="Morita" w:date="2016-09-27T23:52:00Z">
            <w:rPr>
              <w:noProof/>
              <w:webHidden/>
            </w:rPr>
          </w:rPrChange>
        </w:rPr>
        <w:fldChar w:fldCharType="separate"/>
      </w:r>
      <w:ins w:id="61" w:author="Morita" w:date="2016-09-27T23:52:00Z">
        <w:r w:rsidRPr="003E31AA">
          <w:rPr>
            <w:rFonts w:ascii="Times New Roman" w:hAnsi="Times New Roman" w:cs="Times New Roman"/>
            <w:noProof/>
            <w:webHidden/>
            <w:rPrChange w:id="62" w:author="Morita" w:date="2016-09-27T23:52:00Z">
              <w:rPr>
                <w:noProof/>
                <w:webHidden/>
              </w:rPr>
            </w:rPrChange>
          </w:rPr>
          <w:t>4</w:t>
        </w:r>
        <w:r w:rsidRPr="003E31AA">
          <w:rPr>
            <w:rFonts w:ascii="Times New Roman" w:hAnsi="Times New Roman" w:cs="Times New Roman"/>
            <w:noProof/>
            <w:webHidden/>
            <w:rPrChange w:id="63" w:author="Morita" w:date="2016-09-27T23:52:00Z">
              <w:rPr>
                <w:noProof/>
                <w:webHidden/>
              </w:rPr>
            </w:rPrChange>
          </w:rPr>
          <w:fldChar w:fldCharType="end"/>
        </w:r>
        <w:r w:rsidRPr="003E31AA">
          <w:rPr>
            <w:rStyle w:val="ac"/>
            <w:rFonts w:ascii="Times New Roman" w:hAnsi="Times New Roman" w:cs="Times New Roman"/>
            <w:noProof/>
            <w:rPrChange w:id="64" w:author="Morita" w:date="2016-09-27T23:52:00Z">
              <w:rPr>
                <w:rStyle w:val="ac"/>
                <w:noProof/>
              </w:rPr>
            </w:rPrChange>
          </w:rPr>
          <w:fldChar w:fldCharType="end"/>
        </w:r>
      </w:ins>
    </w:p>
    <w:p w:rsidR="003E31AA" w:rsidRPr="003E31AA" w:rsidRDefault="003E31AA">
      <w:pPr>
        <w:pStyle w:val="11"/>
        <w:tabs>
          <w:tab w:val="left" w:pos="480"/>
          <w:tab w:val="right" w:leader="dot" w:pos="9631"/>
        </w:tabs>
        <w:rPr>
          <w:ins w:id="65" w:author="Morita" w:date="2016-09-27T23:52:00Z"/>
          <w:rFonts w:ascii="Times New Roman" w:eastAsiaTheme="minorEastAsia" w:hAnsi="Times New Roman" w:cs="Times New Roman"/>
          <w:b w:val="0"/>
          <w:bCs w:val="0"/>
          <w:caps w:val="0"/>
          <w:noProof/>
          <w:kern w:val="2"/>
          <w:sz w:val="21"/>
          <w:szCs w:val="22"/>
          <w:lang w:val="en-US" w:eastAsia="ja-JP"/>
          <w:rPrChange w:id="66" w:author="Morita" w:date="2016-09-27T23:52:00Z">
            <w:rPr>
              <w:ins w:id="67" w:author="Morita" w:date="2016-09-27T23:52:00Z"/>
              <w:rFonts w:asciiTheme="minorHAnsi" w:eastAsiaTheme="minorEastAsia" w:hAnsiTheme="minorHAnsi" w:cstheme="minorBidi"/>
              <w:b w:val="0"/>
              <w:bCs w:val="0"/>
              <w:caps w:val="0"/>
              <w:noProof/>
              <w:kern w:val="2"/>
              <w:sz w:val="21"/>
              <w:szCs w:val="22"/>
              <w:lang w:val="en-US" w:eastAsia="ja-JP"/>
            </w:rPr>
          </w:rPrChange>
        </w:rPr>
      </w:pPr>
      <w:ins w:id="68" w:author="Morita" w:date="2016-09-27T23:52:00Z">
        <w:r w:rsidRPr="003E31AA">
          <w:rPr>
            <w:rStyle w:val="ac"/>
            <w:rFonts w:ascii="Times New Roman" w:hAnsi="Times New Roman" w:cs="Times New Roman"/>
            <w:noProof/>
            <w:rPrChange w:id="69" w:author="Morita" w:date="2016-09-27T23:52:00Z">
              <w:rPr>
                <w:rStyle w:val="ac"/>
                <w:noProof/>
              </w:rPr>
            </w:rPrChange>
          </w:rPr>
          <w:fldChar w:fldCharType="begin"/>
        </w:r>
        <w:r w:rsidRPr="003E31AA">
          <w:rPr>
            <w:rStyle w:val="ac"/>
            <w:rFonts w:ascii="Times New Roman" w:hAnsi="Times New Roman" w:cs="Times New Roman"/>
            <w:noProof/>
            <w:rPrChange w:id="70" w:author="Morita" w:date="2016-09-27T23:52:00Z">
              <w:rPr>
                <w:rStyle w:val="ac"/>
                <w:noProof/>
              </w:rPr>
            </w:rPrChange>
          </w:rPr>
          <w:instrText xml:space="preserve"> </w:instrText>
        </w:r>
        <w:r w:rsidRPr="003E31AA">
          <w:rPr>
            <w:rFonts w:ascii="Times New Roman" w:hAnsi="Times New Roman" w:cs="Times New Roman"/>
            <w:noProof/>
            <w:rPrChange w:id="71" w:author="Morita" w:date="2016-09-27T23:52:00Z">
              <w:rPr>
                <w:noProof/>
              </w:rPr>
            </w:rPrChange>
          </w:rPr>
          <w:instrText>HYPERLINK \l "_Toc462786043"</w:instrText>
        </w:r>
        <w:r w:rsidRPr="003E31AA">
          <w:rPr>
            <w:rStyle w:val="ac"/>
            <w:rFonts w:ascii="Times New Roman" w:hAnsi="Times New Roman" w:cs="Times New Roman"/>
            <w:noProof/>
            <w:rPrChange w:id="72" w:author="Morita" w:date="2016-09-27T23:52:00Z">
              <w:rPr>
                <w:rStyle w:val="ac"/>
                <w:noProof/>
              </w:rPr>
            </w:rPrChange>
          </w:rPr>
          <w:instrText xml:space="preserve"> </w:instrText>
        </w:r>
        <w:r w:rsidRPr="003E31AA">
          <w:rPr>
            <w:rStyle w:val="ac"/>
            <w:rFonts w:ascii="Times New Roman" w:hAnsi="Times New Roman" w:cs="Times New Roman"/>
            <w:noProof/>
            <w:rPrChange w:id="73" w:author="Morita" w:date="2016-09-27T23:52:00Z">
              <w:rPr>
                <w:rStyle w:val="ac"/>
                <w:noProof/>
              </w:rPr>
            </w:rPrChange>
          </w:rPr>
        </w:r>
        <w:r w:rsidRPr="003E31AA">
          <w:rPr>
            <w:rStyle w:val="ac"/>
            <w:rFonts w:ascii="Times New Roman" w:hAnsi="Times New Roman" w:cs="Times New Roman"/>
            <w:noProof/>
            <w:rPrChange w:id="74" w:author="Morita" w:date="2016-09-27T23:52:00Z">
              <w:rPr>
                <w:rStyle w:val="ac"/>
                <w:noProof/>
              </w:rPr>
            </w:rPrChange>
          </w:rPr>
          <w:fldChar w:fldCharType="separate"/>
        </w:r>
        <w:r w:rsidRPr="003E31AA">
          <w:rPr>
            <w:rStyle w:val="ac"/>
            <w:rFonts w:ascii="Times New Roman" w:hAnsi="Times New Roman" w:cs="Times New Roman"/>
            <w:noProof/>
            <w:lang w:val="en-US" w:eastAsia="ja-JP"/>
            <w:rPrChange w:id="75" w:author="Morita" w:date="2016-09-27T23:52:00Z">
              <w:rPr>
                <w:rStyle w:val="ac"/>
                <w:noProof/>
                <w:lang w:val="en-US" w:eastAsia="ja-JP"/>
              </w:rPr>
            </w:rPrChange>
          </w:rPr>
          <w:t>1</w:t>
        </w:r>
        <w:r w:rsidRPr="003E31AA">
          <w:rPr>
            <w:rFonts w:ascii="Times New Roman" w:eastAsiaTheme="minorEastAsia" w:hAnsi="Times New Roman" w:cs="Times New Roman"/>
            <w:b w:val="0"/>
            <w:bCs w:val="0"/>
            <w:caps w:val="0"/>
            <w:noProof/>
            <w:kern w:val="2"/>
            <w:sz w:val="21"/>
            <w:szCs w:val="22"/>
            <w:lang w:val="en-US" w:eastAsia="ja-JP"/>
            <w:rPrChange w:id="76" w:author="Morita" w:date="2016-09-27T23:52:00Z">
              <w:rPr>
                <w:rFonts w:asciiTheme="minorHAnsi" w:eastAsiaTheme="minorEastAsia" w:hAnsiTheme="minorHAnsi" w:cstheme="minorBidi"/>
                <w:b w:val="0"/>
                <w:bCs w:val="0"/>
                <w:caps w:val="0"/>
                <w:noProof/>
                <w:kern w:val="2"/>
                <w:sz w:val="21"/>
                <w:szCs w:val="22"/>
                <w:lang w:val="en-US" w:eastAsia="ja-JP"/>
              </w:rPr>
            </w:rPrChange>
          </w:rPr>
          <w:tab/>
        </w:r>
        <w:r w:rsidRPr="003E31AA">
          <w:rPr>
            <w:rStyle w:val="ac"/>
            <w:rFonts w:ascii="Times New Roman" w:hAnsi="Times New Roman" w:cs="Times New Roman"/>
            <w:noProof/>
            <w:lang w:val="en-US" w:eastAsia="ja-JP"/>
            <w:rPrChange w:id="77" w:author="Morita" w:date="2016-09-27T23:52:00Z">
              <w:rPr>
                <w:rStyle w:val="ac"/>
                <w:noProof/>
                <w:lang w:val="en-US" w:eastAsia="ja-JP"/>
              </w:rPr>
            </w:rPrChange>
          </w:rPr>
          <w:t>Highlight of ITU-T SG15</w:t>
        </w:r>
        <w:r w:rsidRPr="003E31AA">
          <w:rPr>
            <w:rFonts w:ascii="Times New Roman" w:hAnsi="Times New Roman" w:cs="Times New Roman"/>
            <w:noProof/>
            <w:webHidden/>
            <w:rPrChange w:id="78" w:author="Morita" w:date="2016-09-27T23:52:00Z">
              <w:rPr>
                <w:noProof/>
                <w:webHidden/>
              </w:rPr>
            </w:rPrChange>
          </w:rPr>
          <w:tab/>
        </w:r>
        <w:r w:rsidRPr="003E31AA">
          <w:rPr>
            <w:rFonts w:ascii="Times New Roman" w:hAnsi="Times New Roman" w:cs="Times New Roman"/>
            <w:noProof/>
            <w:webHidden/>
            <w:rPrChange w:id="79" w:author="Morita" w:date="2016-09-27T23:52:00Z">
              <w:rPr>
                <w:noProof/>
                <w:webHidden/>
              </w:rPr>
            </w:rPrChange>
          </w:rPr>
          <w:fldChar w:fldCharType="begin"/>
        </w:r>
        <w:r w:rsidRPr="003E31AA">
          <w:rPr>
            <w:rFonts w:ascii="Times New Roman" w:hAnsi="Times New Roman" w:cs="Times New Roman"/>
            <w:noProof/>
            <w:webHidden/>
            <w:rPrChange w:id="80" w:author="Morita" w:date="2016-09-27T23:52:00Z">
              <w:rPr>
                <w:noProof/>
                <w:webHidden/>
              </w:rPr>
            </w:rPrChange>
          </w:rPr>
          <w:instrText xml:space="preserve"> PAGEREF _Toc462786043 \h </w:instrText>
        </w:r>
        <w:r w:rsidRPr="003E31AA">
          <w:rPr>
            <w:rFonts w:ascii="Times New Roman" w:hAnsi="Times New Roman" w:cs="Times New Roman"/>
            <w:noProof/>
            <w:webHidden/>
            <w:rPrChange w:id="81" w:author="Morita" w:date="2016-09-27T23:52:00Z">
              <w:rPr>
                <w:noProof/>
                <w:webHidden/>
              </w:rPr>
            </w:rPrChange>
          </w:rPr>
        </w:r>
      </w:ins>
      <w:r w:rsidRPr="003E31AA">
        <w:rPr>
          <w:rFonts w:ascii="Times New Roman" w:hAnsi="Times New Roman" w:cs="Times New Roman"/>
          <w:noProof/>
          <w:webHidden/>
          <w:rPrChange w:id="82" w:author="Morita" w:date="2016-09-27T23:52:00Z">
            <w:rPr>
              <w:noProof/>
              <w:webHidden/>
            </w:rPr>
          </w:rPrChange>
        </w:rPr>
        <w:fldChar w:fldCharType="separate"/>
      </w:r>
      <w:ins w:id="83" w:author="Morita" w:date="2016-09-27T23:52:00Z">
        <w:r w:rsidRPr="003E31AA">
          <w:rPr>
            <w:rFonts w:ascii="Times New Roman" w:hAnsi="Times New Roman" w:cs="Times New Roman"/>
            <w:noProof/>
            <w:webHidden/>
            <w:rPrChange w:id="84" w:author="Morita" w:date="2016-09-27T23:52:00Z">
              <w:rPr>
                <w:noProof/>
                <w:webHidden/>
              </w:rPr>
            </w:rPrChange>
          </w:rPr>
          <w:t>4</w:t>
        </w:r>
        <w:r w:rsidRPr="003E31AA">
          <w:rPr>
            <w:rFonts w:ascii="Times New Roman" w:hAnsi="Times New Roman" w:cs="Times New Roman"/>
            <w:noProof/>
            <w:webHidden/>
            <w:rPrChange w:id="85" w:author="Morita" w:date="2016-09-27T23:52:00Z">
              <w:rPr>
                <w:noProof/>
                <w:webHidden/>
              </w:rPr>
            </w:rPrChange>
          </w:rPr>
          <w:fldChar w:fldCharType="end"/>
        </w:r>
        <w:r w:rsidRPr="003E31AA">
          <w:rPr>
            <w:rStyle w:val="ac"/>
            <w:rFonts w:ascii="Times New Roman" w:hAnsi="Times New Roman" w:cs="Times New Roman"/>
            <w:noProof/>
            <w:rPrChange w:id="86" w:author="Morita" w:date="2016-09-27T23:52:00Z">
              <w:rPr>
                <w:rStyle w:val="ac"/>
                <w:noProof/>
              </w:rPr>
            </w:rPrChange>
          </w:rPr>
          <w:fldChar w:fldCharType="end"/>
        </w:r>
      </w:ins>
    </w:p>
    <w:p w:rsidR="003E31AA" w:rsidRPr="003E31AA" w:rsidRDefault="003E31AA">
      <w:pPr>
        <w:pStyle w:val="11"/>
        <w:tabs>
          <w:tab w:val="left" w:pos="480"/>
          <w:tab w:val="right" w:leader="dot" w:pos="9631"/>
        </w:tabs>
        <w:rPr>
          <w:ins w:id="87" w:author="Morita" w:date="2016-09-27T23:52:00Z"/>
          <w:rFonts w:ascii="Times New Roman" w:eastAsiaTheme="minorEastAsia" w:hAnsi="Times New Roman" w:cs="Times New Roman"/>
          <w:b w:val="0"/>
          <w:bCs w:val="0"/>
          <w:caps w:val="0"/>
          <w:noProof/>
          <w:kern w:val="2"/>
          <w:sz w:val="21"/>
          <w:szCs w:val="22"/>
          <w:lang w:val="en-US" w:eastAsia="ja-JP"/>
          <w:rPrChange w:id="88" w:author="Morita" w:date="2016-09-27T23:52:00Z">
            <w:rPr>
              <w:ins w:id="89" w:author="Morita" w:date="2016-09-27T23:52:00Z"/>
              <w:rFonts w:asciiTheme="minorHAnsi" w:eastAsiaTheme="minorEastAsia" w:hAnsiTheme="minorHAnsi" w:cstheme="minorBidi"/>
              <w:b w:val="0"/>
              <w:bCs w:val="0"/>
              <w:caps w:val="0"/>
              <w:noProof/>
              <w:kern w:val="2"/>
              <w:sz w:val="21"/>
              <w:szCs w:val="22"/>
              <w:lang w:val="en-US" w:eastAsia="ja-JP"/>
            </w:rPr>
          </w:rPrChange>
        </w:rPr>
      </w:pPr>
      <w:ins w:id="90" w:author="Morita" w:date="2016-09-27T23:52:00Z">
        <w:r w:rsidRPr="003E31AA">
          <w:rPr>
            <w:rStyle w:val="ac"/>
            <w:rFonts w:ascii="Times New Roman" w:hAnsi="Times New Roman" w:cs="Times New Roman"/>
            <w:noProof/>
            <w:rPrChange w:id="91" w:author="Morita" w:date="2016-09-27T23:52:00Z">
              <w:rPr>
                <w:rStyle w:val="ac"/>
                <w:noProof/>
              </w:rPr>
            </w:rPrChange>
          </w:rPr>
          <w:fldChar w:fldCharType="begin"/>
        </w:r>
        <w:r w:rsidRPr="003E31AA">
          <w:rPr>
            <w:rStyle w:val="ac"/>
            <w:rFonts w:ascii="Times New Roman" w:hAnsi="Times New Roman" w:cs="Times New Roman"/>
            <w:noProof/>
            <w:rPrChange w:id="92" w:author="Morita" w:date="2016-09-27T23:52:00Z">
              <w:rPr>
                <w:rStyle w:val="ac"/>
                <w:noProof/>
              </w:rPr>
            </w:rPrChange>
          </w:rPr>
          <w:instrText xml:space="preserve"> </w:instrText>
        </w:r>
        <w:r w:rsidRPr="003E31AA">
          <w:rPr>
            <w:rFonts w:ascii="Times New Roman" w:hAnsi="Times New Roman" w:cs="Times New Roman"/>
            <w:noProof/>
            <w:rPrChange w:id="93" w:author="Morita" w:date="2016-09-27T23:52:00Z">
              <w:rPr>
                <w:noProof/>
              </w:rPr>
            </w:rPrChange>
          </w:rPr>
          <w:instrText>HYPERLINK \l "_Toc462786044"</w:instrText>
        </w:r>
        <w:r w:rsidRPr="003E31AA">
          <w:rPr>
            <w:rStyle w:val="ac"/>
            <w:rFonts w:ascii="Times New Roman" w:hAnsi="Times New Roman" w:cs="Times New Roman"/>
            <w:noProof/>
            <w:rPrChange w:id="94" w:author="Morita" w:date="2016-09-27T23:52:00Z">
              <w:rPr>
                <w:rStyle w:val="ac"/>
                <w:noProof/>
              </w:rPr>
            </w:rPrChange>
          </w:rPr>
          <w:instrText xml:space="preserve"> </w:instrText>
        </w:r>
        <w:r w:rsidRPr="003E31AA">
          <w:rPr>
            <w:rStyle w:val="ac"/>
            <w:rFonts w:ascii="Times New Roman" w:hAnsi="Times New Roman" w:cs="Times New Roman"/>
            <w:noProof/>
            <w:rPrChange w:id="95" w:author="Morita" w:date="2016-09-27T23:52:00Z">
              <w:rPr>
                <w:rStyle w:val="ac"/>
                <w:noProof/>
              </w:rPr>
            </w:rPrChange>
          </w:rPr>
        </w:r>
        <w:r w:rsidRPr="003E31AA">
          <w:rPr>
            <w:rStyle w:val="ac"/>
            <w:rFonts w:ascii="Times New Roman" w:hAnsi="Times New Roman" w:cs="Times New Roman"/>
            <w:noProof/>
            <w:rPrChange w:id="96" w:author="Morita" w:date="2016-09-27T23:52:00Z">
              <w:rPr>
                <w:rStyle w:val="ac"/>
                <w:noProof/>
              </w:rPr>
            </w:rPrChange>
          </w:rPr>
          <w:fldChar w:fldCharType="separate"/>
        </w:r>
        <w:r w:rsidRPr="003E31AA">
          <w:rPr>
            <w:rStyle w:val="ac"/>
            <w:rFonts w:ascii="Times New Roman" w:hAnsi="Times New Roman" w:cs="Times New Roman"/>
            <w:noProof/>
            <w:lang w:val="en-US" w:eastAsia="ja-JP"/>
            <w:rPrChange w:id="97" w:author="Morita" w:date="2016-09-27T23:52:00Z">
              <w:rPr>
                <w:rStyle w:val="ac"/>
                <w:noProof/>
                <w:lang w:val="en-US" w:eastAsia="ja-JP"/>
              </w:rPr>
            </w:rPrChange>
          </w:rPr>
          <w:t>2</w:t>
        </w:r>
        <w:r w:rsidRPr="003E31AA">
          <w:rPr>
            <w:rFonts w:ascii="Times New Roman" w:eastAsiaTheme="minorEastAsia" w:hAnsi="Times New Roman" w:cs="Times New Roman"/>
            <w:b w:val="0"/>
            <w:bCs w:val="0"/>
            <w:caps w:val="0"/>
            <w:noProof/>
            <w:kern w:val="2"/>
            <w:sz w:val="21"/>
            <w:szCs w:val="22"/>
            <w:lang w:val="en-US" w:eastAsia="ja-JP"/>
            <w:rPrChange w:id="98" w:author="Morita" w:date="2016-09-27T23:52:00Z">
              <w:rPr>
                <w:rFonts w:asciiTheme="minorHAnsi" w:eastAsiaTheme="minorEastAsia" w:hAnsiTheme="minorHAnsi" w:cstheme="minorBidi"/>
                <w:b w:val="0"/>
                <w:bCs w:val="0"/>
                <w:caps w:val="0"/>
                <w:noProof/>
                <w:kern w:val="2"/>
                <w:sz w:val="21"/>
                <w:szCs w:val="22"/>
                <w:lang w:val="en-US" w:eastAsia="ja-JP"/>
              </w:rPr>
            </w:rPrChange>
          </w:rPr>
          <w:tab/>
        </w:r>
        <w:r w:rsidRPr="003E31AA">
          <w:rPr>
            <w:rStyle w:val="ac"/>
            <w:rFonts w:ascii="Times New Roman" w:hAnsi="Times New Roman" w:cs="Times New Roman"/>
            <w:noProof/>
            <w:lang w:val="en-US" w:eastAsia="ja-JP"/>
            <w:rPrChange w:id="99" w:author="Morita" w:date="2016-09-27T23:52:00Z">
              <w:rPr>
                <w:rStyle w:val="ac"/>
                <w:noProof/>
                <w:lang w:val="en-US" w:eastAsia="ja-JP"/>
              </w:rPr>
            </w:rPrChange>
          </w:rPr>
          <w:t>Reports from other organizations</w:t>
        </w:r>
        <w:r w:rsidRPr="003E31AA">
          <w:rPr>
            <w:rFonts w:ascii="Times New Roman" w:hAnsi="Times New Roman" w:cs="Times New Roman"/>
            <w:noProof/>
            <w:webHidden/>
            <w:rPrChange w:id="100" w:author="Morita" w:date="2016-09-27T23:52:00Z">
              <w:rPr>
                <w:noProof/>
                <w:webHidden/>
              </w:rPr>
            </w:rPrChange>
          </w:rPr>
          <w:tab/>
        </w:r>
        <w:r w:rsidRPr="003E31AA">
          <w:rPr>
            <w:rFonts w:ascii="Times New Roman" w:hAnsi="Times New Roman" w:cs="Times New Roman"/>
            <w:noProof/>
            <w:webHidden/>
            <w:rPrChange w:id="101" w:author="Morita" w:date="2016-09-27T23:52:00Z">
              <w:rPr>
                <w:noProof/>
                <w:webHidden/>
              </w:rPr>
            </w:rPrChange>
          </w:rPr>
          <w:fldChar w:fldCharType="begin"/>
        </w:r>
        <w:r w:rsidRPr="003E31AA">
          <w:rPr>
            <w:rFonts w:ascii="Times New Roman" w:hAnsi="Times New Roman" w:cs="Times New Roman"/>
            <w:noProof/>
            <w:webHidden/>
            <w:rPrChange w:id="102" w:author="Morita" w:date="2016-09-27T23:52:00Z">
              <w:rPr>
                <w:noProof/>
                <w:webHidden/>
              </w:rPr>
            </w:rPrChange>
          </w:rPr>
          <w:instrText xml:space="preserve"> PAGEREF _Toc462786044 \h </w:instrText>
        </w:r>
        <w:r w:rsidRPr="003E31AA">
          <w:rPr>
            <w:rFonts w:ascii="Times New Roman" w:hAnsi="Times New Roman" w:cs="Times New Roman"/>
            <w:noProof/>
            <w:webHidden/>
            <w:rPrChange w:id="103" w:author="Morita" w:date="2016-09-27T23:52:00Z">
              <w:rPr>
                <w:noProof/>
                <w:webHidden/>
              </w:rPr>
            </w:rPrChange>
          </w:rPr>
        </w:r>
      </w:ins>
      <w:r w:rsidRPr="003E31AA">
        <w:rPr>
          <w:rFonts w:ascii="Times New Roman" w:hAnsi="Times New Roman" w:cs="Times New Roman"/>
          <w:noProof/>
          <w:webHidden/>
          <w:rPrChange w:id="104" w:author="Morita" w:date="2016-09-27T23:52:00Z">
            <w:rPr>
              <w:noProof/>
              <w:webHidden/>
            </w:rPr>
          </w:rPrChange>
        </w:rPr>
        <w:fldChar w:fldCharType="separate"/>
      </w:r>
      <w:ins w:id="105" w:author="Morita" w:date="2016-09-27T23:52:00Z">
        <w:r w:rsidRPr="003E31AA">
          <w:rPr>
            <w:rFonts w:ascii="Times New Roman" w:hAnsi="Times New Roman" w:cs="Times New Roman"/>
            <w:noProof/>
            <w:webHidden/>
            <w:rPrChange w:id="106" w:author="Morita" w:date="2016-09-27T23:52:00Z">
              <w:rPr>
                <w:noProof/>
                <w:webHidden/>
              </w:rPr>
            </w:rPrChange>
          </w:rPr>
          <w:t>4</w:t>
        </w:r>
        <w:r w:rsidRPr="003E31AA">
          <w:rPr>
            <w:rFonts w:ascii="Times New Roman" w:hAnsi="Times New Roman" w:cs="Times New Roman"/>
            <w:noProof/>
            <w:webHidden/>
            <w:rPrChange w:id="107" w:author="Morita" w:date="2016-09-27T23:52:00Z">
              <w:rPr>
                <w:noProof/>
                <w:webHidden/>
              </w:rPr>
            </w:rPrChange>
          </w:rPr>
          <w:fldChar w:fldCharType="end"/>
        </w:r>
        <w:r w:rsidRPr="003E31AA">
          <w:rPr>
            <w:rStyle w:val="ac"/>
            <w:rFonts w:ascii="Times New Roman" w:hAnsi="Times New Roman" w:cs="Times New Roman"/>
            <w:noProof/>
            <w:rPrChange w:id="108" w:author="Morita" w:date="2016-09-27T23:52:00Z">
              <w:rPr>
                <w:rStyle w:val="ac"/>
                <w:noProof/>
              </w:rPr>
            </w:rPrChange>
          </w:rPr>
          <w:fldChar w:fldCharType="end"/>
        </w:r>
      </w:ins>
    </w:p>
    <w:p w:rsidR="003E31AA" w:rsidRPr="003E31AA" w:rsidRDefault="003E31AA">
      <w:pPr>
        <w:pStyle w:val="11"/>
        <w:tabs>
          <w:tab w:val="right" w:leader="dot" w:pos="9631"/>
        </w:tabs>
        <w:rPr>
          <w:ins w:id="109" w:author="Morita" w:date="2016-09-27T23:52:00Z"/>
          <w:rFonts w:ascii="Times New Roman" w:eastAsiaTheme="minorEastAsia" w:hAnsi="Times New Roman" w:cs="Times New Roman"/>
          <w:b w:val="0"/>
          <w:bCs w:val="0"/>
          <w:caps w:val="0"/>
          <w:noProof/>
          <w:kern w:val="2"/>
          <w:sz w:val="21"/>
          <w:szCs w:val="22"/>
          <w:lang w:val="en-US" w:eastAsia="ja-JP"/>
          <w:rPrChange w:id="110" w:author="Morita" w:date="2016-09-27T23:52:00Z">
            <w:rPr>
              <w:ins w:id="111" w:author="Morita" w:date="2016-09-27T23:52:00Z"/>
              <w:rFonts w:asciiTheme="minorHAnsi" w:eastAsiaTheme="minorEastAsia" w:hAnsiTheme="minorHAnsi" w:cstheme="minorBidi"/>
              <w:b w:val="0"/>
              <w:bCs w:val="0"/>
              <w:caps w:val="0"/>
              <w:noProof/>
              <w:kern w:val="2"/>
              <w:sz w:val="21"/>
              <w:szCs w:val="22"/>
              <w:lang w:val="en-US" w:eastAsia="ja-JP"/>
            </w:rPr>
          </w:rPrChange>
        </w:rPr>
      </w:pPr>
      <w:ins w:id="112" w:author="Morita" w:date="2016-09-27T23:52:00Z">
        <w:r w:rsidRPr="003E31AA">
          <w:rPr>
            <w:rStyle w:val="ac"/>
            <w:rFonts w:ascii="Times New Roman" w:hAnsi="Times New Roman" w:cs="Times New Roman"/>
            <w:noProof/>
            <w:rPrChange w:id="113" w:author="Morita" w:date="2016-09-27T23:52:00Z">
              <w:rPr>
                <w:rStyle w:val="ac"/>
                <w:noProof/>
              </w:rPr>
            </w:rPrChange>
          </w:rPr>
          <w:fldChar w:fldCharType="begin"/>
        </w:r>
        <w:r w:rsidRPr="003E31AA">
          <w:rPr>
            <w:rStyle w:val="ac"/>
            <w:rFonts w:ascii="Times New Roman" w:hAnsi="Times New Roman" w:cs="Times New Roman"/>
            <w:noProof/>
            <w:rPrChange w:id="114" w:author="Morita" w:date="2016-09-27T23:52:00Z">
              <w:rPr>
                <w:rStyle w:val="ac"/>
                <w:noProof/>
              </w:rPr>
            </w:rPrChange>
          </w:rPr>
          <w:instrText xml:space="preserve"> </w:instrText>
        </w:r>
        <w:r w:rsidRPr="003E31AA">
          <w:rPr>
            <w:rFonts w:ascii="Times New Roman" w:hAnsi="Times New Roman" w:cs="Times New Roman"/>
            <w:noProof/>
            <w:rPrChange w:id="115" w:author="Morita" w:date="2016-09-27T23:52:00Z">
              <w:rPr>
                <w:noProof/>
              </w:rPr>
            </w:rPrChange>
          </w:rPr>
          <w:instrText>HYPERLINK \l "_Toc462786045"</w:instrText>
        </w:r>
        <w:r w:rsidRPr="003E31AA">
          <w:rPr>
            <w:rStyle w:val="ac"/>
            <w:rFonts w:ascii="Times New Roman" w:hAnsi="Times New Roman" w:cs="Times New Roman"/>
            <w:noProof/>
            <w:rPrChange w:id="116" w:author="Morita" w:date="2016-09-27T23:52:00Z">
              <w:rPr>
                <w:rStyle w:val="ac"/>
                <w:noProof/>
              </w:rPr>
            </w:rPrChange>
          </w:rPr>
          <w:instrText xml:space="preserve"> </w:instrText>
        </w:r>
        <w:r w:rsidRPr="003E31AA">
          <w:rPr>
            <w:rStyle w:val="ac"/>
            <w:rFonts w:ascii="Times New Roman" w:hAnsi="Times New Roman" w:cs="Times New Roman"/>
            <w:noProof/>
            <w:rPrChange w:id="117" w:author="Morita" w:date="2016-09-27T23:52:00Z">
              <w:rPr>
                <w:rStyle w:val="ac"/>
                <w:noProof/>
              </w:rPr>
            </w:rPrChange>
          </w:rPr>
        </w:r>
        <w:r w:rsidRPr="003E31AA">
          <w:rPr>
            <w:rStyle w:val="ac"/>
            <w:rFonts w:ascii="Times New Roman" w:hAnsi="Times New Roman" w:cs="Times New Roman"/>
            <w:noProof/>
            <w:rPrChange w:id="118" w:author="Morita" w:date="2016-09-27T23:52:00Z">
              <w:rPr>
                <w:rStyle w:val="ac"/>
                <w:noProof/>
              </w:rPr>
            </w:rPrChange>
          </w:rPr>
          <w:fldChar w:fldCharType="separate"/>
        </w:r>
        <w:r w:rsidRPr="003E31AA">
          <w:rPr>
            <w:rStyle w:val="ac"/>
            <w:rFonts w:ascii="Times New Roman" w:hAnsi="Times New Roman" w:cs="Times New Roman"/>
            <w:noProof/>
            <w:lang w:eastAsia="ja-JP"/>
            <w:rPrChange w:id="119" w:author="Morita" w:date="2016-09-27T23:52:00Z">
              <w:rPr>
                <w:rStyle w:val="ac"/>
                <w:noProof/>
                <w:lang w:eastAsia="ja-JP"/>
              </w:rPr>
            </w:rPrChange>
          </w:rPr>
          <w:t>Part 2: Standard work plan</w:t>
        </w:r>
        <w:r w:rsidRPr="003E31AA">
          <w:rPr>
            <w:rFonts w:ascii="Times New Roman" w:hAnsi="Times New Roman" w:cs="Times New Roman"/>
            <w:noProof/>
            <w:webHidden/>
            <w:rPrChange w:id="120" w:author="Morita" w:date="2016-09-27T23:52:00Z">
              <w:rPr>
                <w:noProof/>
                <w:webHidden/>
              </w:rPr>
            </w:rPrChange>
          </w:rPr>
          <w:tab/>
        </w:r>
        <w:r w:rsidRPr="003E31AA">
          <w:rPr>
            <w:rFonts w:ascii="Times New Roman" w:hAnsi="Times New Roman" w:cs="Times New Roman"/>
            <w:noProof/>
            <w:webHidden/>
            <w:rPrChange w:id="121" w:author="Morita" w:date="2016-09-27T23:52:00Z">
              <w:rPr>
                <w:noProof/>
                <w:webHidden/>
              </w:rPr>
            </w:rPrChange>
          </w:rPr>
          <w:fldChar w:fldCharType="begin"/>
        </w:r>
        <w:r w:rsidRPr="003E31AA">
          <w:rPr>
            <w:rFonts w:ascii="Times New Roman" w:hAnsi="Times New Roman" w:cs="Times New Roman"/>
            <w:noProof/>
            <w:webHidden/>
            <w:rPrChange w:id="122" w:author="Morita" w:date="2016-09-27T23:52:00Z">
              <w:rPr>
                <w:noProof/>
                <w:webHidden/>
              </w:rPr>
            </w:rPrChange>
          </w:rPr>
          <w:instrText xml:space="preserve"> PAGEREF _Toc462786045 \h </w:instrText>
        </w:r>
        <w:r w:rsidRPr="003E31AA">
          <w:rPr>
            <w:rFonts w:ascii="Times New Roman" w:hAnsi="Times New Roman" w:cs="Times New Roman"/>
            <w:noProof/>
            <w:webHidden/>
            <w:rPrChange w:id="123" w:author="Morita" w:date="2016-09-27T23:52:00Z">
              <w:rPr>
                <w:noProof/>
                <w:webHidden/>
              </w:rPr>
            </w:rPrChange>
          </w:rPr>
        </w:r>
      </w:ins>
      <w:r w:rsidRPr="003E31AA">
        <w:rPr>
          <w:rFonts w:ascii="Times New Roman" w:hAnsi="Times New Roman" w:cs="Times New Roman"/>
          <w:noProof/>
          <w:webHidden/>
          <w:rPrChange w:id="124" w:author="Morita" w:date="2016-09-27T23:52:00Z">
            <w:rPr>
              <w:noProof/>
              <w:webHidden/>
            </w:rPr>
          </w:rPrChange>
        </w:rPr>
        <w:fldChar w:fldCharType="separate"/>
      </w:r>
      <w:ins w:id="125" w:author="Morita" w:date="2016-09-27T23:52:00Z">
        <w:r w:rsidRPr="003E31AA">
          <w:rPr>
            <w:rFonts w:ascii="Times New Roman" w:hAnsi="Times New Roman" w:cs="Times New Roman"/>
            <w:noProof/>
            <w:webHidden/>
            <w:rPrChange w:id="126" w:author="Morita" w:date="2016-09-27T23:52:00Z">
              <w:rPr>
                <w:noProof/>
                <w:webHidden/>
              </w:rPr>
            </w:rPrChange>
          </w:rPr>
          <w:t>9</w:t>
        </w:r>
        <w:r w:rsidRPr="003E31AA">
          <w:rPr>
            <w:rFonts w:ascii="Times New Roman" w:hAnsi="Times New Roman" w:cs="Times New Roman"/>
            <w:noProof/>
            <w:webHidden/>
            <w:rPrChange w:id="127" w:author="Morita" w:date="2016-09-27T23:52:00Z">
              <w:rPr>
                <w:noProof/>
                <w:webHidden/>
              </w:rPr>
            </w:rPrChange>
          </w:rPr>
          <w:fldChar w:fldCharType="end"/>
        </w:r>
        <w:r w:rsidRPr="003E31AA">
          <w:rPr>
            <w:rStyle w:val="ac"/>
            <w:rFonts w:ascii="Times New Roman" w:hAnsi="Times New Roman" w:cs="Times New Roman"/>
            <w:noProof/>
            <w:rPrChange w:id="128" w:author="Morita" w:date="2016-09-27T23:52:00Z">
              <w:rPr>
                <w:rStyle w:val="ac"/>
                <w:noProof/>
              </w:rPr>
            </w:rPrChange>
          </w:rPr>
          <w:fldChar w:fldCharType="end"/>
        </w:r>
      </w:ins>
    </w:p>
    <w:p w:rsidR="003E31AA" w:rsidRPr="003E31AA" w:rsidRDefault="003E31AA">
      <w:pPr>
        <w:pStyle w:val="11"/>
        <w:tabs>
          <w:tab w:val="left" w:pos="480"/>
          <w:tab w:val="right" w:leader="dot" w:pos="9631"/>
        </w:tabs>
        <w:rPr>
          <w:ins w:id="129" w:author="Morita" w:date="2016-09-27T23:52:00Z"/>
          <w:rFonts w:ascii="Times New Roman" w:eastAsiaTheme="minorEastAsia" w:hAnsi="Times New Roman" w:cs="Times New Roman"/>
          <w:b w:val="0"/>
          <w:bCs w:val="0"/>
          <w:caps w:val="0"/>
          <w:noProof/>
          <w:kern w:val="2"/>
          <w:sz w:val="21"/>
          <w:szCs w:val="22"/>
          <w:lang w:val="en-US" w:eastAsia="ja-JP"/>
          <w:rPrChange w:id="130" w:author="Morita" w:date="2016-09-27T23:52:00Z">
            <w:rPr>
              <w:ins w:id="131" w:author="Morita" w:date="2016-09-27T23:52:00Z"/>
              <w:rFonts w:asciiTheme="minorHAnsi" w:eastAsiaTheme="minorEastAsia" w:hAnsiTheme="minorHAnsi" w:cstheme="minorBidi"/>
              <w:b w:val="0"/>
              <w:bCs w:val="0"/>
              <w:caps w:val="0"/>
              <w:noProof/>
              <w:kern w:val="2"/>
              <w:sz w:val="21"/>
              <w:szCs w:val="22"/>
              <w:lang w:val="en-US" w:eastAsia="ja-JP"/>
            </w:rPr>
          </w:rPrChange>
        </w:rPr>
      </w:pPr>
      <w:ins w:id="132" w:author="Morita" w:date="2016-09-27T23:52:00Z">
        <w:r w:rsidRPr="003E31AA">
          <w:rPr>
            <w:rStyle w:val="ac"/>
            <w:rFonts w:ascii="Times New Roman" w:hAnsi="Times New Roman" w:cs="Times New Roman"/>
            <w:noProof/>
            <w:rPrChange w:id="133" w:author="Morita" w:date="2016-09-27T23:52:00Z">
              <w:rPr>
                <w:rStyle w:val="ac"/>
                <w:noProof/>
              </w:rPr>
            </w:rPrChange>
          </w:rPr>
          <w:fldChar w:fldCharType="begin"/>
        </w:r>
        <w:r w:rsidRPr="003E31AA">
          <w:rPr>
            <w:rStyle w:val="ac"/>
            <w:rFonts w:ascii="Times New Roman" w:hAnsi="Times New Roman" w:cs="Times New Roman"/>
            <w:noProof/>
            <w:rPrChange w:id="134" w:author="Morita" w:date="2016-09-27T23:52:00Z">
              <w:rPr>
                <w:rStyle w:val="ac"/>
                <w:noProof/>
              </w:rPr>
            </w:rPrChange>
          </w:rPr>
          <w:instrText xml:space="preserve"> </w:instrText>
        </w:r>
        <w:r w:rsidRPr="003E31AA">
          <w:rPr>
            <w:rFonts w:ascii="Times New Roman" w:hAnsi="Times New Roman" w:cs="Times New Roman"/>
            <w:noProof/>
            <w:rPrChange w:id="135" w:author="Morita" w:date="2016-09-27T23:52:00Z">
              <w:rPr>
                <w:noProof/>
              </w:rPr>
            </w:rPrChange>
          </w:rPr>
          <w:instrText>HYPERLINK \l "_Toc462786046"</w:instrText>
        </w:r>
        <w:r w:rsidRPr="003E31AA">
          <w:rPr>
            <w:rStyle w:val="ac"/>
            <w:rFonts w:ascii="Times New Roman" w:hAnsi="Times New Roman" w:cs="Times New Roman"/>
            <w:noProof/>
            <w:rPrChange w:id="136" w:author="Morita" w:date="2016-09-27T23:52:00Z">
              <w:rPr>
                <w:rStyle w:val="ac"/>
                <w:noProof/>
              </w:rPr>
            </w:rPrChange>
          </w:rPr>
          <w:instrText xml:space="preserve"> </w:instrText>
        </w:r>
        <w:r w:rsidRPr="003E31AA">
          <w:rPr>
            <w:rStyle w:val="ac"/>
            <w:rFonts w:ascii="Times New Roman" w:hAnsi="Times New Roman" w:cs="Times New Roman"/>
            <w:noProof/>
            <w:rPrChange w:id="137" w:author="Morita" w:date="2016-09-27T23:52:00Z">
              <w:rPr>
                <w:rStyle w:val="ac"/>
                <w:noProof/>
              </w:rPr>
            </w:rPrChange>
          </w:rPr>
        </w:r>
        <w:r w:rsidRPr="003E31AA">
          <w:rPr>
            <w:rStyle w:val="ac"/>
            <w:rFonts w:ascii="Times New Roman" w:hAnsi="Times New Roman" w:cs="Times New Roman"/>
            <w:noProof/>
            <w:rPrChange w:id="138" w:author="Morita" w:date="2016-09-27T23:52:00Z">
              <w:rPr>
                <w:rStyle w:val="ac"/>
                <w:noProof/>
              </w:rPr>
            </w:rPrChange>
          </w:rPr>
          <w:fldChar w:fldCharType="separate"/>
        </w:r>
        <w:r w:rsidRPr="003E31AA">
          <w:rPr>
            <w:rStyle w:val="ac"/>
            <w:rFonts w:ascii="Times New Roman" w:hAnsi="Times New Roman" w:cs="Times New Roman"/>
            <w:noProof/>
            <w:lang w:val="en-US"/>
            <w:rPrChange w:id="139" w:author="Morita" w:date="2016-09-27T23:52:00Z">
              <w:rPr>
                <w:rStyle w:val="ac"/>
                <w:noProof/>
                <w:lang w:val="en-US"/>
              </w:rPr>
            </w:rPrChange>
          </w:rPr>
          <w:t>1</w:t>
        </w:r>
        <w:r w:rsidRPr="003E31AA">
          <w:rPr>
            <w:rFonts w:ascii="Times New Roman" w:eastAsiaTheme="minorEastAsia" w:hAnsi="Times New Roman" w:cs="Times New Roman"/>
            <w:b w:val="0"/>
            <w:bCs w:val="0"/>
            <w:caps w:val="0"/>
            <w:noProof/>
            <w:kern w:val="2"/>
            <w:sz w:val="21"/>
            <w:szCs w:val="22"/>
            <w:lang w:val="en-US" w:eastAsia="ja-JP"/>
            <w:rPrChange w:id="140" w:author="Morita" w:date="2016-09-27T23:52:00Z">
              <w:rPr>
                <w:rFonts w:asciiTheme="minorHAnsi" w:eastAsiaTheme="minorEastAsia" w:hAnsiTheme="minorHAnsi" w:cstheme="minorBidi"/>
                <w:b w:val="0"/>
                <w:bCs w:val="0"/>
                <w:caps w:val="0"/>
                <w:noProof/>
                <w:kern w:val="2"/>
                <w:sz w:val="21"/>
                <w:szCs w:val="22"/>
                <w:lang w:val="en-US" w:eastAsia="ja-JP"/>
              </w:rPr>
            </w:rPrChange>
          </w:rPr>
          <w:tab/>
        </w:r>
        <w:r w:rsidRPr="003E31AA">
          <w:rPr>
            <w:rStyle w:val="ac"/>
            <w:rFonts w:ascii="Times New Roman" w:hAnsi="Times New Roman" w:cs="Times New Roman"/>
            <w:noProof/>
            <w:lang w:val="en-US"/>
            <w:rPrChange w:id="141" w:author="Morita" w:date="2016-09-27T23:52:00Z">
              <w:rPr>
                <w:rStyle w:val="ac"/>
                <w:noProof/>
                <w:lang w:val="en-US"/>
              </w:rPr>
            </w:rPrChange>
          </w:rPr>
          <w:t>Introduction</w:t>
        </w:r>
        <w:r w:rsidRPr="003E31AA">
          <w:rPr>
            <w:rStyle w:val="ac"/>
            <w:rFonts w:ascii="Times New Roman" w:hAnsi="Times New Roman" w:cs="Times New Roman"/>
            <w:noProof/>
            <w:lang w:val="en-US" w:eastAsia="ja-JP"/>
            <w:rPrChange w:id="142" w:author="Morita" w:date="2016-09-27T23:52:00Z">
              <w:rPr>
                <w:rStyle w:val="ac"/>
                <w:noProof/>
                <w:lang w:val="en-US" w:eastAsia="ja-JP"/>
              </w:rPr>
            </w:rPrChange>
          </w:rPr>
          <w:t xml:space="preserve"> to Part 2</w:t>
        </w:r>
        <w:r w:rsidRPr="003E31AA">
          <w:rPr>
            <w:rFonts w:ascii="Times New Roman" w:hAnsi="Times New Roman" w:cs="Times New Roman"/>
            <w:noProof/>
            <w:webHidden/>
            <w:rPrChange w:id="143" w:author="Morita" w:date="2016-09-27T23:52:00Z">
              <w:rPr>
                <w:noProof/>
                <w:webHidden/>
              </w:rPr>
            </w:rPrChange>
          </w:rPr>
          <w:tab/>
        </w:r>
        <w:r w:rsidRPr="003E31AA">
          <w:rPr>
            <w:rFonts w:ascii="Times New Roman" w:hAnsi="Times New Roman" w:cs="Times New Roman"/>
            <w:noProof/>
            <w:webHidden/>
            <w:rPrChange w:id="144" w:author="Morita" w:date="2016-09-27T23:52:00Z">
              <w:rPr>
                <w:noProof/>
                <w:webHidden/>
              </w:rPr>
            </w:rPrChange>
          </w:rPr>
          <w:fldChar w:fldCharType="begin"/>
        </w:r>
        <w:r w:rsidRPr="003E31AA">
          <w:rPr>
            <w:rFonts w:ascii="Times New Roman" w:hAnsi="Times New Roman" w:cs="Times New Roman"/>
            <w:noProof/>
            <w:webHidden/>
            <w:rPrChange w:id="145" w:author="Morita" w:date="2016-09-27T23:52:00Z">
              <w:rPr>
                <w:noProof/>
                <w:webHidden/>
              </w:rPr>
            </w:rPrChange>
          </w:rPr>
          <w:instrText xml:space="preserve"> PAGEREF _Toc462786046 \h </w:instrText>
        </w:r>
        <w:r w:rsidRPr="003E31AA">
          <w:rPr>
            <w:rFonts w:ascii="Times New Roman" w:hAnsi="Times New Roman" w:cs="Times New Roman"/>
            <w:noProof/>
            <w:webHidden/>
            <w:rPrChange w:id="146" w:author="Morita" w:date="2016-09-27T23:52:00Z">
              <w:rPr>
                <w:noProof/>
                <w:webHidden/>
              </w:rPr>
            </w:rPrChange>
          </w:rPr>
        </w:r>
      </w:ins>
      <w:r w:rsidRPr="003E31AA">
        <w:rPr>
          <w:rFonts w:ascii="Times New Roman" w:hAnsi="Times New Roman" w:cs="Times New Roman"/>
          <w:noProof/>
          <w:webHidden/>
          <w:rPrChange w:id="147" w:author="Morita" w:date="2016-09-27T23:52:00Z">
            <w:rPr>
              <w:noProof/>
              <w:webHidden/>
            </w:rPr>
          </w:rPrChange>
        </w:rPr>
        <w:fldChar w:fldCharType="separate"/>
      </w:r>
      <w:ins w:id="148" w:author="Morita" w:date="2016-09-27T23:52:00Z">
        <w:r w:rsidRPr="003E31AA">
          <w:rPr>
            <w:rFonts w:ascii="Times New Roman" w:hAnsi="Times New Roman" w:cs="Times New Roman"/>
            <w:noProof/>
            <w:webHidden/>
            <w:rPrChange w:id="149" w:author="Morita" w:date="2016-09-27T23:52:00Z">
              <w:rPr>
                <w:noProof/>
                <w:webHidden/>
              </w:rPr>
            </w:rPrChange>
          </w:rPr>
          <w:t>9</w:t>
        </w:r>
        <w:r w:rsidRPr="003E31AA">
          <w:rPr>
            <w:rFonts w:ascii="Times New Roman" w:hAnsi="Times New Roman" w:cs="Times New Roman"/>
            <w:noProof/>
            <w:webHidden/>
            <w:rPrChange w:id="150" w:author="Morita" w:date="2016-09-27T23:52:00Z">
              <w:rPr>
                <w:noProof/>
                <w:webHidden/>
              </w:rPr>
            </w:rPrChange>
          </w:rPr>
          <w:fldChar w:fldCharType="end"/>
        </w:r>
        <w:r w:rsidRPr="003E31AA">
          <w:rPr>
            <w:rStyle w:val="ac"/>
            <w:rFonts w:ascii="Times New Roman" w:hAnsi="Times New Roman" w:cs="Times New Roman"/>
            <w:noProof/>
            <w:rPrChange w:id="151" w:author="Morita" w:date="2016-09-27T23:52:00Z">
              <w:rPr>
                <w:rStyle w:val="ac"/>
                <w:noProof/>
              </w:rPr>
            </w:rPrChange>
          </w:rPr>
          <w:fldChar w:fldCharType="end"/>
        </w:r>
      </w:ins>
    </w:p>
    <w:p w:rsidR="003E31AA" w:rsidRPr="003E31AA" w:rsidRDefault="003E31AA">
      <w:pPr>
        <w:pStyle w:val="11"/>
        <w:tabs>
          <w:tab w:val="left" w:pos="480"/>
          <w:tab w:val="right" w:leader="dot" w:pos="9631"/>
        </w:tabs>
        <w:rPr>
          <w:ins w:id="152" w:author="Morita" w:date="2016-09-27T23:52:00Z"/>
          <w:rFonts w:ascii="Times New Roman" w:eastAsiaTheme="minorEastAsia" w:hAnsi="Times New Roman" w:cs="Times New Roman"/>
          <w:b w:val="0"/>
          <w:bCs w:val="0"/>
          <w:caps w:val="0"/>
          <w:noProof/>
          <w:kern w:val="2"/>
          <w:sz w:val="21"/>
          <w:szCs w:val="22"/>
          <w:lang w:val="en-US" w:eastAsia="ja-JP"/>
          <w:rPrChange w:id="153" w:author="Morita" w:date="2016-09-27T23:52:00Z">
            <w:rPr>
              <w:ins w:id="154" w:author="Morita" w:date="2016-09-27T23:52:00Z"/>
              <w:rFonts w:asciiTheme="minorHAnsi" w:eastAsiaTheme="minorEastAsia" w:hAnsiTheme="minorHAnsi" w:cstheme="minorBidi"/>
              <w:b w:val="0"/>
              <w:bCs w:val="0"/>
              <w:caps w:val="0"/>
              <w:noProof/>
              <w:kern w:val="2"/>
              <w:sz w:val="21"/>
              <w:szCs w:val="22"/>
              <w:lang w:val="en-US" w:eastAsia="ja-JP"/>
            </w:rPr>
          </w:rPrChange>
        </w:rPr>
      </w:pPr>
      <w:ins w:id="155" w:author="Morita" w:date="2016-09-27T23:52:00Z">
        <w:r w:rsidRPr="003E31AA">
          <w:rPr>
            <w:rStyle w:val="ac"/>
            <w:rFonts w:ascii="Times New Roman" w:hAnsi="Times New Roman" w:cs="Times New Roman"/>
            <w:noProof/>
            <w:rPrChange w:id="156" w:author="Morita" w:date="2016-09-27T23:52:00Z">
              <w:rPr>
                <w:rStyle w:val="ac"/>
                <w:noProof/>
              </w:rPr>
            </w:rPrChange>
          </w:rPr>
          <w:fldChar w:fldCharType="begin"/>
        </w:r>
        <w:r w:rsidRPr="003E31AA">
          <w:rPr>
            <w:rStyle w:val="ac"/>
            <w:rFonts w:ascii="Times New Roman" w:hAnsi="Times New Roman" w:cs="Times New Roman"/>
            <w:noProof/>
            <w:rPrChange w:id="157" w:author="Morita" w:date="2016-09-27T23:52:00Z">
              <w:rPr>
                <w:rStyle w:val="ac"/>
                <w:noProof/>
              </w:rPr>
            </w:rPrChange>
          </w:rPr>
          <w:instrText xml:space="preserve"> </w:instrText>
        </w:r>
        <w:r w:rsidRPr="003E31AA">
          <w:rPr>
            <w:rFonts w:ascii="Times New Roman" w:hAnsi="Times New Roman" w:cs="Times New Roman"/>
            <w:noProof/>
            <w:rPrChange w:id="158" w:author="Morita" w:date="2016-09-27T23:52:00Z">
              <w:rPr>
                <w:noProof/>
              </w:rPr>
            </w:rPrChange>
          </w:rPr>
          <w:instrText>HYPERLINK \l "_Toc462786047"</w:instrText>
        </w:r>
        <w:r w:rsidRPr="003E31AA">
          <w:rPr>
            <w:rStyle w:val="ac"/>
            <w:rFonts w:ascii="Times New Roman" w:hAnsi="Times New Roman" w:cs="Times New Roman"/>
            <w:noProof/>
            <w:rPrChange w:id="159" w:author="Morita" w:date="2016-09-27T23:52:00Z">
              <w:rPr>
                <w:rStyle w:val="ac"/>
                <w:noProof/>
              </w:rPr>
            </w:rPrChange>
          </w:rPr>
          <w:instrText xml:space="preserve"> </w:instrText>
        </w:r>
        <w:r w:rsidRPr="003E31AA">
          <w:rPr>
            <w:rStyle w:val="ac"/>
            <w:rFonts w:ascii="Times New Roman" w:hAnsi="Times New Roman" w:cs="Times New Roman"/>
            <w:noProof/>
            <w:rPrChange w:id="160" w:author="Morita" w:date="2016-09-27T23:52:00Z">
              <w:rPr>
                <w:rStyle w:val="ac"/>
                <w:noProof/>
              </w:rPr>
            </w:rPrChange>
          </w:rPr>
        </w:r>
        <w:r w:rsidRPr="003E31AA">
          <w:rPr>
            <w:rStyle w:val="ac"/>
            <w:rFonts w:ascii="Times New Roman" w:hAnsi="Times New Roman" w:cs="Times New Roman"/>
            <w:noProof/>
            <w:rPrChange w:id="161" w:author="Morita" w:date="2016-09-27T23:52:00Z">
              <w:rPr>
                <w:rStyle w:val="ac"/>
                <w:noProof/>
              </w:rPr>
            </w:rPrChange>
          </w:rPr>
          <w:fldChar w:fldCharType="separate"/>
        </w:r>
        <w:r w:rsidRPr="003E31AA">
          <w:rPr>
            <w:rStyle w:val="ac"/>
            <w:rFonts w:ascii="Times New Roman" w:hAnsi="Times New Roman" w:cs="Times New Roman"/>
            <w:noProof/>
            <w:rPrChange w:id="162" w:author="Morita" w:date="2016-09-27T23:52:00Z">
              <w:rPr>
                <w:rStyle w:val="ac"/>
                <w:noProof/>
              </w:rPr>
            </w:rPrChange>
          </w:rPr>
          <w:t>2</w:t>
        </w:r>
        <w:r w:rsidRPr="003E31AA">
          <w:rPr>
            <w:rFonts w:ascii="Times New Roman" w:eastAsiaTheme="minorEastAsia" w:hAnsi="Times New Roman" w:cs="Times New Roman"/>
            <w:b w:val="0"/>
            <w:bCs w:val="0"/>
            <w:caps w:val="0"/>
            <w:noProof/>
            <w:kern w:val="2"/>
            <w:sz w:val="21"/>
            <w:szCs w:val="22"/>
            <w:lang w:val="en-US" w:eastAsia="ja-JP"/>
            <w:rPrChange w:id="163" w:author="Morita" w:date="2016-09-27T23:52:00Z">
              <w:rPr>
                <w:rFonts w:asciiTheme="minorHAnsi" w:eastAsiaTheme="minorEastAsia" w:hAnsiTheme="minorHAnsi" w:cstheme="minorBidi"/>
                <w:b w:val="0"/>
                <w:bCs w:val="0"/>
                <w:caps w:val="0"/>
                <w:noProof/>
                <w:kern w:val="2"/>
                <w:sz w:val="21"/>
                <w:szCs w:val="22"/>
                <w:lang w:val="en-US" w:eastAsia="ja-JP"/>
              </w:rPr>
            </w:rPrChange>
          </w:rPr>
          <w:tab/>
        </w:r>
        <w:r w:rsidRPr="003E31AA">
          <w:rPr>
            <w:rStyle w:val="ac"/>
            <w:rFonts w:ascii="Times New Roman" w:hAnsi="Times New Roman" w:cs="Times New Roman"/>
            <w:noProof/>
            <w:rPrChange w:id="164" w:author="Morita" w:date="2016-09-27T23:52:00Z">
              <w:rPr>
                <w:rStyle w:val="ac"/>
                <w:noProof/>
              </w:rPr>
            </w:rPrChange>
          </w:rPr>
          <w:t>Scope</w:t>
        </w:r>
        <w:r w:rsidRPr="003E31AA">
          <w:rPr>
            <w:rFonts w:ascii="Times New Roman" w:hAnsi="Times New Roman" w:cs="Times New Roman"/>
            <w:noProof/>
            <w:webHidden/>
            <w:rPrChange w:id="165" w:author="Morita" w:date="2016-09-27T23:52:00Z">
              <w:rPr>
                <w:noProof/>
                <w:webHidden/>
              </w:rPr>
            </w:rPrChange>
          </w:rPr>
          <w:tab/>
        </w:r>
        <w:r w:rsidRPr="003E31AA">
          <w:rPr>
            <w:rFonts w:ascii="Times New Roman" w:hAnsi="Times New Roman" w:cs="Times New Roman"/>
            <w:noProof/>
            <w:webHidden/>
            <w:rPrChange w:id="166" w:author="Morita" w:date="2016-09-27T23:52:00Z">
              <w:rPr>
                <w:noProof/>
                <w:webHidden/>
              </w:rPr>
            </w:rPrChange>
          </w:rPr>
          <w:fldChar w:fldCharType="begin"/>
        </w:r>
        <w:r w:rsidRPr="003E31AA">
          <w:rPr>
            <w:rFonts w:ascii="Times New Roman" w:hAnsi="Times New Roman" w:cs="Times New Roman"/>
            <w:noProof/>
            <w:webHidden/>
            <w:rPrChange w:id="167" w:author="Morita" w:date="2016-09-27T23:52:00Z">
              <w:rPr>
                <w:noProof/>
                <w:webHidden/>
              </w:rPr>
            </w:rPrChange>
          </w:rPr>
          <w:instrText xml:space="preserve"> PAGEREF _Toc462786047 \h </w:instrText>
        </w:r>
        <w:r w:rsidRPr="003E31AA">
          <w:rPr>
            <w:rFonts w:ascii="Times New Roman" w:hAnsi="Times New Roman" w:cs="Times New Roman"/>
            <w:noProof/>
            <w:webHidden/>
            <w:rPrChange w:id="168" w:author="Morita" w:date="2016-09-27T23:52:00Z">
              <w:rPr>
                <w:noProof/>
                <w:webHidden/>
              </w:rPr>
            </w:rPrChange>
          </w:rPr>
        </w:r>
      </w:ins>
      <w:r w:rsidRPr="003E31AA">
        <w:rPr>
          <w:rFonts w:ascii="Times New Roman" w:hAnsi="Times New Roman" w:cs="Times New Roman"/>
          <w:noProof/>
          <w:webHidden/>
          <w:rPrChange w:id="169" w:author="Morita" w:date="2016-09-27T23:52:00Z">
            <w:rPr>
              <w:noProof/>
              <w:webHidden/>
            </w:rPr>
          </w:rPrChange>
        </w:rPr>
        <w:fldChar w:fldCharType="separate"/>
      </w:r>
      <w:ins w:id="170" w:author="Morita" w:date="2016-09-27T23:52:00Z">
        <w:r w:rsidRPr="003E31AA">
          <w:rPr>
            <w:rFonts w:ascii="Times New Roman" w:hAnsi="Times New Roman" w:cs="Times New Roman"/>
            <w:noProof/>
            <w:webHidden/>
            <w:rPrChange w:id="171" w:author="Morita" w:date="2016-09-27T23:52:00Z">
              <w:rPr>
                <w:noProof/>
                <w:webHidden/>
              </w:rPr>
            </w:rPrChange>
          </w:rPr>
          <w:t>9</w:t>
        </w:r>
        <w:r w:rsidRPr="003E31AA">
          <w:rPr>
            <w:rFonts w:ascii="Times New Roman" w:hAnsi="Times New Roman" w:cs="Times New Roman"/>
            <w:noProof/>
            <w:webHidden/>
            <w:rPrChange w:id="172" w:author="Morita" w:date="2016-09-27T23:52:00Z">
              <w:rPr>
                <w:noProof/>
                <w:webHidden/>
              </w:rPr>
            </w:rPrChange>
          </w:rPr>
          <w:fldChar w:fldCharType="end"/>
        </w:r>
        <w:r w:rsidRPr="003E31AA">
          <w:rPr>
            <w:rStyle w:val="ac"/>
            <w:rFonts w:ascii="Times New Roman" w:hAnsi="Times New Roman" w:cs="Times New Roman"/>
            <w:noProof/>
            <w:rPrChange w:id="173" w:author="Morita" w:date="2016-09-27T23:52:00Z">
              <w:rPr>
                <w:rStyle w:val="ac"/>
                <w:noProof/>
              </w:rPr>
            </w:rPrChange>
          </w:rPr>
          <w:fldChar w:fldCharType="end"/>
        </w:r>
      </w:ins>
    </w:p>
    <w:p w:rsidR="003E31AA" w:rsidRPr="003E31AA" w:rsidRDefault="003E31AA">
      <w:pPr>
        <w:pStyle w:val="11"/>
        <w:tabs>
          <w:tab w:val="left" w:pos="480"/>
          <w:tab w:val="right" w:leader="dot" w:pos="9631"/>
        </w:tabs>
        <w:rPr>
          <w:ins w:id="174" w:author="Morita" w:date="2016-09-27T23:52:00Z"/>
          <w:rFonts w:ascii="Times New Roman" w:eastAsiaTheme="minorEastAsia" w:hAnsi="Times New Roman" w:cs="Times New Roman"/>
          <w:b w:val="0"/>
          <w:bCs w:val="0"/>
          <w:caps w:val="0"/>
          <w:noProof/>
          <w:kern w:val="2"/>
          <w:sz w:val="21"/>
          <w:szCs w:val="22"/>
          <w:lang w:val="en-US" w:eastAsia="ja-JP"/>
          <w:rPrChange w:id="175" w:author="Morita" w:date="2016-09-27T23:52:00Z">
            <w:rPr>
              <w:ins w:id="176" w:author="Morita" w:date="2016-09-27T23:52:00Z"/>
              <w:rFonts w:asciiTheme="minorHAnsi" w:eastAsiaTheme="minorEastAsia" w:hAnsiTheme="minorHAnsi" w:cstheme="minorBidi"/>
              <w:b w:val="0"/>
              <w:bCs w:val="0"/>
              <w:caps w:val="0"/>
              <w:noProof/>
              <w:kern w:val="2"/>
              <w:sz w:val="21"/>
              <w:szCs w:val="22"/>
              <w:lang w:val="en-US" w:eastAsia="ja-JP"/>
            </w:rPr>
          </w:rPrChange>
        </w:rPr>
      </w:pPr>
      <w:ins w:id="177" w:author="Morita" w:date="2016-09-27T23:52:00Z">
        <w:r w:rsidRPr="003E31AA">
          <w:rPr>
            <w:rStyle w:val="ac"/>
            <w:rFonts w:ascii="Times New Roman" w:hAnsi="Times New Roman" w:cs="Times New Roman"/>
            <w:noProof/>
            <w:rPrChange w:id="178" w:author="Morita" w:date="2016-09-27T23:52:00Z">
              <w:rPr>
                <w:rStyle w:val="ac"/>
                <w:noProof/>
              </w:rPr>
            </w:rPrChange>
          </w:rPr>
          <w:fldChar w:fldCharType="begin"/>
        </w:r>
        <w:r w:rsidRPr="003E31AA">
          <w:rPr>
            <w:rStyle w:val="ac"/>
            <w:rFonts w:ascii="Times New Roman" w:hAnsi="Times New Roman" w:cs="Times New Roman"/>
            <w:noProof/>
            <w:rPrChange w:id="179" w:author="Morita" w:date="2016-09-27T23:52:00Z">
              <w:rPr>
                <w:rStyle w:val="ac"/>
                <w:noProof/>
              </w:rPr>
            </w:rPrChange>
          </w:rPr>
          <w:instrText xml:space="preserve"> </w:instrText>
        </w:r>
        <w:r w:rsidRPr="003E31AA">
          <w:rPr>
            <w:rFonts w:ascii="Times New Roman" w:hAnsi="Times New Roman" w:cs="Times New Roman"/>
            <w:noProof/>
            <w:rPrChange w:id="180" w:author="Morita" w:date="2016-09-27T23:52:00Z">
              <w:rPr>
                <w:noProof/>
              </w:rPr>
            </w:rPrChange>
          </w:rPr>
          <w:instrText>HYPERLINK \l "_Toc462786048"</w:instrText>
        </w:r>
        <w:r w:rsidRPr="003E31AA">
          <w:rPr>
            <w:rStyle w:val="ac"/>
            <w:rFonts w:ascii="Times New Roman" w:hAnsi="Times New Roman" w:cs="Times New Roman"/>
            <w:noProof/>
            <w:rPrChange w:id="181" w:author="Morita" w:date="2016-09-27T23:52:00Z">
              <w:rPr>
                <w:rStyle w:val="ac"/>
                <w:noProof/>
              </w:rPr>
            </w:rPrChange>
          </w:rPr>
          <w:instrText xml:space="preserve"> </w:instrText>
        </w:r>
        <w:r w:rsidRPr="003E31AA">
          <w:rPr>
            <w:rStyle w:val="ac"/>
            <w:rFonts w:ascii="Times New Roman" w:hAnsi="Times New Roman" w:cs="Times New Roman"/>
            <w:noProof/>
            <w:rPrChange w:id="182" w:author="Morita" w:date="2016-09-27T23:52:00Z">
              <w:rPr>
                <w:rStyle w:val="ac"/>
                <w:noProof/>
              </w:rPr>
            </w:rPrChange>
          </w:rPr>
        </w:r>
        <w:r w:rsidRPr="003E31AA">
          <w:rPr>
            <w:rStyle w:val="ac"/>
            <w:rFonts w:ascii="Times New Roman" w:hAnsi="Times New Roman" w:cs="Times New Roman"/>
            <w:noProof/>
            <w:rPrChange w:id="183" w:author="Morita" w:date="2016-09-27T23:52:00Z">
              <w:rPr>
                <w:rStyle w:val="ac"/>
                <w:noProof/>
              </w:rPr>
            </w:rPrChange>
          </w:rPr>
          <w:fldChar w:fldCharType="separate"/>
        </w:r>
        <w:r w:rsidRPr="003E31AA">
          <w:rPr>
            <w:rStyle w:val="ac"/>
            <w:rFonts w:ascii="Times New Roman" w:hAnsi="Times New Roman" w:cs="Times New Roman"/>
            <w:noProof/>
            <w:rPrChange w:id="184" w:author="Morita" w:date="2016-09-27T23:52:00Z">
              <w:rPr>
                <w:rStyle w:val="ac"/>
                <w:noProof/>
              </w:rPr>
            </w:rPrChange>
          </w:rPr>
          <w:t>3</w:t>
        </w:r>
        <w:r w:rsidRPr="003E31AA">
          <w:rPr>
            <w:rFonts w:ascii="Times New Roman" w:eastAsiaTheme="minorEastAsia" w:hAnsi="Times New Roman" w:cs="Times New Roman"/>
            <w:b w:val="0"/>
            <w:bCs w:val="0"/>
            <w:caps w:val="0"/>
            <w:noProof/>
            <w:kern w:val="2"/>
            <w:sz w:val="21"/>
            <w:szCs w:val="22"/>
            <w:lang w:val="en-US" w:eastAsia="ja-JP"/>
            <w:rPrChange w:id="185" w:author="Morita" w:date="2016-09-27T23:52:00Z">
              <w:rPr>
                <w:rFonts w:asciiTheme="minorHAnsi" w:eastAsiaTheme="minorEastAsia" w:hAnsiTheme="minorHAnsi" w:cstheme="minorBidi"/>
                <w:b w:val="0"/>
                <w:bCs w:val="0"/>
                <w:caps w:val="0"/>
                <w:noProof/>
                <w:kern w:val="2"/>
                <w:sz w:val="21"/>
                <w:szCs w:val="22"/>
                <w:lang w:val="en-US" w:eastAsia="ja-JP"/>
              </w:rPr>
            </w:rPrChange>
          </w:rPr>
          <w:tab/>
        </w:r>
        <w:r w:rsidRPr="003E31AA">
          <w:rPr>
            <w:rStyle w:val="ac"/>
            <w:rFonts w:ascii="Times New Roman" w:hAnsi="Times New Roman" w:cs="Times New Roman"/>
            <w:noProof/>
            <w:rPrChange w:id="186" w:author="Morita" w:date="2016-09-27T23:52:00Z">
              <w:rPr>
                <w:rStyle w:val="ac"/>
                <w:noProof/>
              </w:rPr>
            </w:rPrChange>
          </w:rPr>
          <w:t>Abbreviations</w:t>
        </w:r>
        <w:r w:rsidRPr="003E31AA">
          <w:rPr>
            <w:rFonts w:ascii="Times New Roman" w:hAnsi="Times New Roman" w:cs="Times New Roman"/>
            <w:noProof/>
            <w:webHidden/>
            <w:rPrChange w:id="187" w:author="Morita" w:date="2016-09-27T23:52:00Z">
              <w:rPr>
                <w:noProof/>
                <w:webHidden/>
              </w:rPr>
            </w:rPrChange>
          </w:rPr>
          <w:tab/>
        </w:r>
        <w:r w:rsidRPr="003E31AA">
          <w:rPr>
            <w:rFonts w:ascii="Times New Roman" w:hAnsi="Times New Roman" w:cs="Times New Roman"/>
            <w:noProof/>
            <w:webHidden/>
            <w:rPrChange w:id="188" w:author="Morita" w:date="2016-09-27T23:52:00Z">
              <w:rPr>
                <w:noProof/>
                <w:webHidden/>
              </w:rPr>
            </w:rPrChange>
          </w:rPr>
          <w:fldChar w:fldCharType="begin"/>
        </w:r>
        <w:r w:rsidRPr="003E31AA">
          <w:rPr>
            <w:rFonts w:ascii="Times New Roman" w:hAnsi="Times New Roman" w:cs="Times New Roman"/>
            <w:noProof/>
            <w:webHidden/>
            <w:rPrChange w:id="189" w:author="Morita" w:date="2016-09-27T23:52:00Z">
              <w:rPr>
                <w:noProof/>
                <w:webHidden/>
              </w:rPr>
            </w:rPrChange>
          </w:rPr>
          <w:instrText xml:space="preserve"> PAGEREF _Toc462786048 \h </w:instrText>
        </w:r>
        <w:r w:rsidRPr="003E31AA">
          <w:rPr>
            <w:rFonts w:ascii="Times New Roman" w:hAnsi="Times New Roman" w:cs="Times New Roman"/>
            <w:noProof/>
            <w:webHidden/>
            <w:rPrChange w:id="190" w:author="Morita" w:date="2016-09-27T23:52:00Z">
              <w:rPr>
                <w:noProof/>
                <w:webHidden/>
              </w:rPr>
            </w:rPrChange>
          </w:rPr>
        </w:r>
      </w:ins>
      <w:r w:rsidRPr="003E31AA">
        <w:rPr>
          <w:rFonts w:ascii="Times New Roman" w:hAnsi="Times New Roman" w:cs="Times New Roman"/>
          <w:noProof/>
          <w:webHidden/>
          <w:rPrChange w:id="191" w:author="Morita" w:date="2016-09-27T23:52:00Z">
            <w:rPr>
              <w:noProof/>
              <w:webHidden/>
            </w:rPr>
          </w:rPrChange>
        </w:rPr>
        <w:fldChar w:fldCharType="separate"/>
      </w:r>
      <w:ins w:id="192" w:author="Morita" w:date="2016-09-27T23:52:00Z">
        <w:r w:rsidRPr="003E31AA">
          <w:rPr>
            <w:rFonts w:ascii="Times New Roman" w:hAnsi="Times New Roman" w:cs="Times New Roman"/>
            <w:noProof/>
            <w:webHidden/>
            <w:rPrChange w:id="193" w:author="Morita" w:date="2016-09-27T23:52:00Z">
              <w:rPr>
                <w:noProof/>
                <w:webHidden/>
              </w:rPr>
            </w:rPrChange>
          </w:rPr>
          <w:t>10</w:t>
        </w:r>
        <w:r w:rsidRPr="003E31AA">
          <w:rPr>
            <w:rFonts w:ascii="Times New Roman" w:hAnsi="Times New Roman" w:cs="Times New Roman"/>
            <w:noProof/>
            <w:webHidden/>
            <w:rPrChange w:id="194" w:author="Morita" w:date="2016-09-27T23:52:00Z">
              <w:rPr>
                <w:noProof/>
                <w:webHidden/>
              </w:rPr>
            </w:rPrChange>
          </w:rPr>
          <w:fldChar w:fldCharType="end"/>
        </w:r>
        <w:r w:rsidRPr="003E31AA">
          <w:rPr>
            <w:rStyle w:val="ac"/>
            <w:rFonts w:ascii="Times New Roman" w:hAnsi="Times New Roman" w:cs="Times New Roman"/>
            <w:noProof/>
            <w:rPrChange w:id="195" w:author="Morita" w:date="2016-09-27T23:52:00Z">
              <w:rPr>
                <w:rStyle w:val="ac"/>
                <w:noProof/>
              </w:rPr>
            </w:rPrChange>
          </w:rPr>
          <w:fldChar w:fldCharType="end"/>
        </w:r>
      </w:ins>
    </w:p>
    <w:p w:rsidR="003E31AA" w:rsidRPr="003E31AA" w:rsidRDefault="003E31AA">
      <w:pPr>
        <w:pStyle w:val="11"/>
        <w:tabs>
          <w:tab w:val="left" w:pos="480"/>
          <w:tab w:val="right" w:leader="dot" w:pos="9631"/>
        </w:tabs>
        <w:rPr>
          <w:ins w:id="196" w:author="Morita" w:date="2016-09-27T23:52:00Z"/>
          <w:rFonts w:ascii="Times New Roman" w:eastAsiaTheme="minorEastAsia" w:hAnsi="Times New Roman" w:cs="Times New Roman"/>
          <w:b w:val="0"/>
          <w:bCs w:val="0"/>
          <w:caps w:val="0"/>
          <w:noProof/>
          <w:kern w:val="2"/>
          <w:sz w:val="21"/>
          <w:szCs w:val="22"/>
          <w:lang w:val="en-US" w:eastAsia="ja-JP"/>
          <w:rPrChange w:id="197" w:author="Morita" w:date="2016-09-27T23:52:00Z">
            <w:rPr>
              <w:ins w:id="198" w:author="Morita" w:date="2016-09-27T23:52:00Z"/>
              <w:rFonts w:asciiTheme="minorHAnsi" w:eastAsiaTheme="minorEastAsia" w:hAnsiTheme="minorHAnsi" w:cstheme="minorBidi"/>
              <w:b w:val="0"/>
              <w:bCs w:val="0"/>
              <w:caps w:val="0"/>
              <w:noProof/>
              <w:kern w:val="2"/>
              <w:sz w:val="21"/>
              <w:szCs w:val="22"/>
              <w:lang w:val="en-US" w:eastAsia="ja-JP"/>
            </w:rPr>
          </w:rPrChange>
        </w:rPr>
      </w:pPr>
      <w:ins w:id="199" w:author="Morita" w:date="2016-09-27T23:52:00Z">
        <w:r w:rsidRPr="003E31AA">
          <w:rPr>
            <w:rStyle w:val="ac"/>
            <w:rFonts w:ascii="Times New Roman" w:hAnsi="Times New Roman" w:cs="Times New Roman"/>
            <w:noProof/>
            <w:rPrChange w:id="200" w:author="Morita" w:date="2016-09-27T23:52:00Z">
              <w:rPr>
                <w:rStyle w:val="ac"/>
                <w:noProof/>
              </w:rPr>
            </w:rPrChange>
          </w:rPr>
          <w:fldChar w:fldCharType="begin"/>
        </w:r>
        <w:r w:rsidRPr="003E31AA">
          <w:rPr>
            <w:rStyle w:val="ac"/>
            <w:rFonts w:ascii="Times New Roman" w:hAnsi="Times New Roman" w:cs="Times New Roman"/>
            <w:noProof/>
            <w:rPrChange w:id="201" w:author="Morita" w:date="2016-09-27T23:52:00Z">
              <w:rPr>
                <w:rStyle w:val="ac"/>
                <w:noProof/>
              </w:rPr>
            </w:rPrChange>
          </w:rPr>
          <w:instrText xml:space="preserve"> </w:instrText>
        </w:r>
        <w:r w:rsidRPr="003E31AA">
          <w:rPr>
            <w:rFonts w:ascii="Times New Roman" w:hAnsi="Times New Roman" w:cs="Times New Roman"/>
            <w:noProof/>
            <w:rPrChange w:id="202" w:author="Morita" w:date="2016-09-27T23:52:00Z">
              <w:rPr>
                <w:noProof/>
              </w:rPr>
            </w:rPrChange>
          </w:rPr>
          <w:instrText>HYPERLINK \l "_Toc462786049"</w:instrText>
        </w:r>
        <w:r w:rsidRPr="003E31AA">
          <w:rPr>
            <w:rStyle w:val="ac"/>
            <w:rFonts w:ascii="Times New Roman" w:hAnsi="Times New Roman" w:cs="Times New Roman"/>
            <w:noProof/>
            <w:rPrChange w:id="203" w:author="Morita" w:date="2016-09-27T23:52:00Z">
              <w:rPr>
                <w:rStyle w:val="ac"/>
                <w:noProof/>
              </w:rPr>
            </w:rPrChange>
          </w:rPr>
          <w:instrText xml:space="preserve"> </w:instrText>
        </w:r>
        <w:r w:rsidRPr="003E31AA">
          <w:rPr>
            <w:rStyle w:val="ac"/>
            <w:rFonts w:ascii="Times New Roman" w:hAnsi="Times New Roman" w:cs="Times New Roman"/>
            <w:noProof/>
            <w:rPrChange w:id="204" w:author="Morita" w:date="2016-09-27T23:52:00Z">
              <w:rPr>
                <w:rStyle w:val="ac"/>
                <w:noProof/>
              </w:rPr>
            </w:rPrChange>
          </w:rPr>
        </w:r>
        <w:r w:rsidRPr="003E31AA">
          <w:rPr>
            <w:rStyle w:val="ac"/>
            <w:rFonts w:ascii="Times New Roman" w:hAnsi="Times New Roman" w:cs="Times New Roman"/>
            <w:noProof/>
            <w:rPrChange w:id="205" w:author="Morita" w:date="2016-09-27T23:52:00Z">
              <w:rPr>
                <w:rStyle w:val="ac"/>
                <w:noProof/>
              </w:rPr>
            </w:rPrChange>
          </w:rPr>
          <w:fldChar w:fldCharType="separate"/>
        </w:r>
        <w:r w:rsidRPr="003E31AA">
          <w:rPr>
            <w:rStyle w:val="ac"/>
            <w:rFonts w:ascii="Times New Roman" w:hAnsi="Times New Roman" w:cs="Times New Roman"/>
            <w:noProof/>
            <w:rPrChange w:id="206" w:author="Morita" w:date="2016-09-27T23:52:00Z">
              <w:rPr>
                <w:rStyle w:val="ac"/>
                <w:noProof/>
              </w:rPr>
            </w:rPrChange>
          </w:rPr>
          <w:t>4</w:t>
        </w:r>
        <w:r w:rsidRPr="003E31AA">
          <w:rPr>
            <w:rFonts w:ascii="Times New Roman" w:eastAsiaTheme="minorEastAsia" w:hAnsi="Times New Roman" w:cs="Times New Roman"/>
            <w:b w:val="0"/>
            <w:bCs w:val="0"/>
            <w:caps w:val="0"/>
            <w:noProof/>
            <w:kern w:val="2"/>
            <w:sz w:val="21"/>
            <w:szCs w:val="22"/>
            <w:lang w:val="en-US" w:eastAsia="ja-JP"/>
            <w:rPrChange w:id="207" w:author="Morita" w:date="2016-09-27T23:52:00Z">
              <w:rPr>
                <w:rFonts w:asciiTheme="minorHAnsi" w:eastAsiaTheme="minorEastAsia" w:hAnsiTheme="minorHAnsi" w:cstheme="minorBidi"/>
                <w:b w:val="0"/>
                <w:bCs w:val="0"/>
                <w:caps w:val="0"/>
                <w:noProof/>
                <w:kern w:val="2"/>
                <w:sz w:val="21"/>
                <w:szCs w:val="22"/>
                <w:lang w:val="en-US" w:eastAsia="ja-JP"/>
              </w:rPr>
            </w:rPrChange>
          </w:rPr>
          <w:tab/>
        </w:r>
        <w:r w:rsidRPr="003E31AA">
          <w:rPr>
            <w:rStyle w:val="ac"/>
            <w:rFonts w:ascii="Times New Roman" w:hAnsi="Times New Roman" w:cs="Times New Roman"/>
            <w:noProof/>
            <w:rPrChange w:id="208" w:author="Morita" w:date="2016-09-27T23:52:00Z">
              <w:rPr>
                <w:rStyle w:val="ac"/>
                <w:noProof/>
              </w:rPr>
            </w:rPrChange>
          </w:rPr>
          <w:t>Definitions and descriptions</w:t>
        </w:r>
        <w:r w:rsidRPr="003E31AA">
          <w:rPr>
            <w:rFonts w:ascii="Times New Roman" w:hAnsi="Times New Roman" w:cs="Times New Roman"/>
            <w:noProof/>
            <w:webHidden/>
            <w:rPrChange w:id="209" w:author="Morita" w:date="2016-09-27T23:52:00Z">
              <w:rPr>
                <w:noProof/>
                <w:webHidden/>
              </w:rPr>
            </w:rPrChange>
          </w:rPr>
          <w:tab/>
        </w:r>
        <w:r w:rsidRPr="003E31AA">
          <w:rPr>
            <w:rFonts w:ascii="Times New Roman" w:hAnsi="Times New Roman" w:cs="Times New Roman"/>
            <w:noProof/>
            <w:webHidden/>
            <w:rPrChange w:id="210" w:author="Morita" w:date="2016-09-27T23:52:00Z">
              <w:rPr>
                <w:noProof/>
                <w:webHidden/>
              </w:rPr>
            </w:rPrChange>
          </w:rPr>
          <w:fldChar w:fldCharType="begin"/>
        </w:r>
        <w:r w:rsidRPr="003E31AA">
          <w:rPr>
            <w:rFonts w:ascii="Times New Roman" w:hAnsi="Times New Roman" w:cs="Times New Roman"/>
            <w:noProof/>
            <w:webHidden/>
            <w:rPrChange w:id="211" w:author="Morita" w:date="2016-09-27T23:52:00Z">
              <w:rPr>
                <w:noProof/>
                <w:webHidden/>
              </w:rPr>
            </w:rPrChange>
          </w:rPr>
          <w:instrText xml:space="preserve"> PAGEREF _Toc462786049 \h </w:instrText>
        </w:r>
        <w:r w:rsidRPr="003E31AA">
          <w:rPr>
            <w:rFonts w:ascii="Times New Roman" w:hAnsi="Times New Roman" w:cs="Times New Roman"/>
            <w:noProof/>
            <w:webHidden/>
            <w:rPrChange w:id="212" w:author="Morita" w:date="2016-09-27T23:52:00Z">
              <w:rPr>
                <w:noProof/>
                <w:webHidden/>
              </w:rPr>
            </w:rPrChange>
          </w:rPr>
        </w:r>
      </w:ins>
      <w:r w:rsidRPr="003E31AA">
        <w:rPr>
          <w:rFonts w:ascii="Times New Roman" w:hAnsi="Times New Roman" w:cs="Times New Roman"/>
          <w:noProof/>
          <w:webHidden/>
          <w:rPrChange w:id="213" w:author="Morita" w:date="2016-09-27T23:52:00Z">
            <w:rPr>
              <w:noProof/>
              <w:webHidden/>
            </w:rPr>
          </w:rPrChange>
        </w:rPr>
        <w:fldChar w:fldCharType="separate"/>
      </w:r>
      <w:ins w:id="214" w:author="Morita" w:date="2016-09-27T23:52:00Z">
        <w:r w:rsidRPr="003E31AA">
          <w:rPr>
            <w:rFonts w:ascii="Times New Roman" w:hAnsi="Times New Roman" w:cs="Times New Roman"/>
            <w:noProof/>
            <w:webHidden/>
            <w:rPrChange w:id="215" w:author="Morita" w:date="2016-09-27T23:52:00Z">
              <w:rPr>
                <w:noProof/>
                <w:webHidden/>
              </w:rPr>
            </w:rPrChange>
          </w:rPr>
          <w:t>10</w:t>
        </w:r>
        <w:r w:rsidRPr="003E31AA">
          <w:rPr>
            <w:rFonts w:ascii="Times New Roman" w:hAnsi="Times New Roman" w:cs="Times New Roman"/>
            <w:noProof/>
            <w:webHidden/>
            <w:rPrChange w:id="216" w:author="Morita" w:date="2016-09-27T23:52:00Z">
              <w:rPr>
                <w:noProof/>
                <w:webHidden/>
              </w:rPr>
            </w:rPrChange>
          </w:rPr>
          <w:fldChar w:fldCharType="end"/>
        </w:r>
        <w:r w:rsidRPr="003E31AA">
          <w:rPr>
            <w:rStyle w:val="ac"/>
            <w:rFonts w:ascii="Times New Roman" w:hAnsi="Times New Roman" w:cs="Times New Roman"/>
            <w:noProof/>
            <w:rPrChange w:id="217" w:author="Morita" w:date="2016-09-27T23:52:00Z">
              <w:rPr>
                <w:rStyle w:val="ac"/>
                <w:noProof/>
              </w:rPr>
            </w:rPrChange>
          </w:rPr>
          <w:fldChar w:fldCharType="end"/>
        </w:r>
      </w:ins>
    </w:p>
    <w:p w:rsidR="003E31AA" w:rsidRPr="003E31AA" w:rsidRDefault="003E31AA">
      <w:pPr>
        <w:pStyle w:val="21"/>
        <w:tabs>
          <w:tab w:val="left" w:pos="720"/>
          <w:tab w:val="right" w:leader="dot" w:pos="9631"/>
        </w:tabs>
        <w:rPr>
          <w:ins w:id="218" w:author="Morita" w:date="2016-09-27T23:52:00Z"/>
          <w:rFonts w:ascii="Times New Roman" w:eastAsiaTheme="minorEastAsia" w:hAnsi="Times New Roman"/>
          <w:b w:val="0"/>
          <w:bCs w:val="0"/>
          <w:noProof/>
          <w:kern w:val="2"/>
          <w:sz w:val="21"/>
          <w:szCs w:val="22"/>
          <w:lang w:val="en-US" w:eastAsia="ja-JP"/>
          <w:rPrChange w:id="219" w:author="Morita" w:date="2016-09-27T23:52:00Z">
            <w:rPr>
              <w:ins w:id="220" w:author="Morita" w:date="2016-09-27T23:52:00Z"/>
              <w:rFonts w:eastAsiaTheme="minorEastAsia" w:cstheme="minorBidi"/>
              <w:b w:val="0"/>
              <w:bCs w:val="0"/>
              <w:noProof/>
              <w:kern w:val="2"/>
              <w:sz w:val="21"/>
              <w:szCs w:val="22"/>
              <w:lang w:val="en-US" w:eastAsia="ja-JP"/>
            </w:rPr>
          </w:rPrChange>
        </w:rPr>
      </w:pPr>
      <w:ins w:id="221" w:author="Morita" w:date="2016-09-27T23:52:00Z">
        <w:r w:rsidRPr="003E31AA">
          <w:rPr>
            <w:rStyle w:val="ac"/>
            <w:rFonts w:ascii="Times New Roman" w:hAnsi="Times New Roman"/>
            <w:noProof/>
            <w:rPrChange w:id="222" w:author="Morita" w:date="2016-09-27T23:52:00Z">
              <w:rPr>
                <w:rStyle w:val="ac"/>
                <w:noProof/>
              </w:rPr>
            </w:rPrChange>
          </w:rPr>
          <w:fldChar w:fldCharType="begin"/>
        </w:r>
        <w:r w:rsidRPr="003E31AA">
          <w:rPr>
            <w:rStyle w:val="ac"/>
            <w:rFonts w:ascii="Times New Roman" w:hAnsi="Times New Roman"/>
            <w:noProof/>
            <w:rPrChange w:id="223" w:author="Morita" w:date="2016-09-27T23:52:00Z">
              <w:rPr>
                <w:rStyle w:val="ac"/>
                <w:noProof/>
              </w:rPr>
            </w:rPrChange>
          </w:rPr>
          <w:instrText xml:space="preserve"> </w:instrText>
        </w:r>
        <w:r w:rsidRPr="003E31AA">
          <w:rPr>
            <w:rFonts w:ascii="Times New Roman" w:hAnsi="Times New Roman"/>
            <w:noProof/>
            <w:rPrChange w:id="224" w:author="Morita" w:date="2016-09-27T23:52:00Z">
              <w:rPr>
                <w:noProof/>
              </w:rPr>
            </w:rPrChange>
          </w:rPr>
          <w:instrText>HYPERLINK \l "_Toc462786050"</w:instrText>
        </w:r>
        <w:r w:rsidRPr="003E31AA">
          <w:rPr>
            <w:rStyle w:val="ac"/>
            <w:rFonts w:ascii="Times New Roman" w:hAnsi="Times New Roman"/>
            <w:noProof/>
            <w:rPrChange w:id="225" w:author="Morita" w:date="2016-09-27T23:52:00Z">
              <w:rPr>
                <w:rStyle w:val="ac"/>
                <w:noProof/>
              </w:rPr>
            </w:rPrChange>
          </w:rPr>
          <w:instrText xml:space="preserve"> </w:instrText>
        </w:r>
        <w:r w:rsidRPr="003E31AA">
          <w:rPr>
            <w:rStyle w:val="ac"/>
            <w:rFonts w:ascii="Times New Roman" w:hAnsi="Times New Roman"/>
            <w:noProof/>
            <w:rPrChange w:id="226" w:author="Morita" w:date="2016-09-27T23:52:00Z">
              <w:rPr>
                <w:rStyle w:val="ac"/>
                <w:noProof/>
              </w:rPr>
            </w:rPrChange>
          </w:rPr>
        </w:r>
        <w:r w:rsidRPr="003E31AA">
          <w:rPr>
            <w:rStyle w:val="ac"/>
            <w:rFonts w:ascii="Times New Roman" w:hAnsi="Times New Roman"/>
            <w:noProof/>
            <w:rPrChange w:id="227" w:author="Morita" w:date="2016-09-27T23:52:00Z">
              <w:rPr>
                <w:rStyle w:val="ac"/>
                <w:noProof/>
              </w:rPr>
            </w:rPrChange>
          </w:rPr>
          <w:fldChar w:fldCharType="separate"/>
        </w:r>
        <w:r w:rsidRPr="003E31AA">
          <w:rPr>
            <w:rStyle w:val="ac"/>
            <w:rFonts w:ascii="Times New Roman" w:hAnsi="Times New Roman"/>
            <w:noProof/>
            <w:rPrChange w:id="228" w:author="Morita" w:date="2016-09-27T23:52:00Z">
              <w:rPr>
                <w:rStyle w:val="ac"/>
                <w:noProof/>
              </w:rPr>
            </w:rPrChange>
          </w:rPr>
          <w:t>4.1</w:t>
        </w:r>
        <w:r w:rsidRPr="003E31AA">
          <w:rPr>
            <w:rFonts w:ascii="Times New Roman" w:eastAsiaTheme="minorEastAsia" w:hAnsi="Times New Roman"/>
            <w:b w:val="0"/>
            <w:bCs w:val="0"/>
            <w:noProof/>
            <w:kern w:val="2"/>
            <w:sz w:val="21"/>
            <w:szCs w:val="22"/>
            <w:lang w:val="en-US" w:eastAsia="ja-JP"/>
            <w:rPrChange w:id="229" w:author="Morita" w:date="2016-09-27T23:52:00Z">
              <w:rPr>
                <w:rFonts w:eastAsiaTheme="minorEastAsia" w:cstheme="minorBidi"/>
                <w:b w:val="0"/>
                <w:bCs w:val="0"/>
                <w:noProof/>
                <w:kern w:val="2"/>
                <w:sz w:val="21"/>
                <w:szCs w:val="22"/>
                <w:lang w:val="en-US" w:eastAsia="ja-JP"/>
              </w:rPr>
            </w:rPrChange>
          </w:rPr>
          <w:tab/>
        </w:r>
        <w:r w:rsidRPr="003E31AA">
          <w:rPr>
            <w:rStyle w:val="ac"/>
            <w:rFonts w:ascii="Times New Roman" w:hAnsi="Times New Roman"/>
            <w:noProof/>
            <w:rPrChange w:id="230" w:author="Morita" w:date="2016-09-27T23:52:00Z">
              <w:rPr>
                <w:rStyle w:val="ac"/>
                <w:noProof/>
              </w:rPr>
            </w:rPrChange>
          </w:rPr>
          <w:t>Optical and other Transport Networks &amp; Technologies (OTNT)</w:t>
        </w:r>
        <w:r w:rsidRPr="003E31AA">
          <w:rPr>
            <w:rFonts w:ascii="Times New Roman" w:hAnsi="Times New Roman"/>
            <w:noProof/>
            <w:webHidden/>
            <w:rPrChange w:id="231" w:author="Morita" w:date="2016-09-27T23:52:00Z">
              <w:rPr>
                <w:noProof/>
                <w:webHidden/>
              </w:rPr>
            </w:rPrChange>
          </w:rPr>
          <w:tab/>
        </w:r>
        <w:r w:rsidRPr="003E31AA">
          <w:rPr>
            <w:rFonts w:ascii="Times New Roman" w:hAnsi="Times New Roman"/>
            <w:noProof/>
            <w:webHidden/>
            <w:rPrChange w:id="232" w:author="Morita" w:date="2016-09-27T23:52:00Z">
              <w:rPr>
                <w:noProof/>
                <w:webHidden/>
              </w:rPr>
            </w:rPrChange>
          </w:rPr>
          <w:fldChar w:fldCharType="begin"/>
        </w:r>
        <w:r w:rsidRPr="003E31AA">
          <w:rPr>
            <w:rFonts w:ascii="Times New Roman" w:hAnsi="Times New Roman"/>
            <w:noProof/>
            <w:webHidden/>
            <w:rPrChange w:id="233" w:author="Morita" w:date="2016-09-27T23:52:00Z">
              <w:rPr>
                <w:noProof/>
                <w:webHidden/>
              </w:rPr>
            </w:rPrChange>
          </w:rPr>
          <w:instrText xml:space="preserve"> PAGEREF _Toc462786050 \h </w:instrText>
        </w:r>
        <w:r w:rsidRPr="003E31AA">
          <w:rPr>
            <w:rFonts w:ascii="Times New Roman" w:hAnsi="Times New Roman"/>
            <w:noProof/>
            <w:webHidden/>
            <w:rPrChange w:id="234" w:author="Morita" w:date="2016-09-27T23:52:00Z">
              <w:rPr>
                <w:noProof/>
                <w:webHidden/>
              </w:rPr>
            </w:rPrChange>
          </w:rPr>
        </w:r>
      </w:ins>
      <w:r w:rsidRPr="003E31AA">
        <w:rPr>
          <w:rFonts w:ascii="Times New Roman" w:hAnsi="Times New Roman"/>
          <w:noProof/>
          <w:webHidden/>
          <w:rPrChange w:id="235" w:author="Morita" w:date="2016-09-27T23:52:00Z">
            <w:rPr>
              <w:noProof/>
              <w:webHidden/>
            </w:rPr>
          </w:rPrChange>
        </w:rPr>
        <w:fldChar w:fldCharType="separate"/>
      </w:r>
      <w:ins w:id="236" w:author="Morita" w:date="2016-09-27T23:52:00Z">
        <w:r w:rsidRPr="003E31AA">
          <w:rPr>
            <w:rFonts w:ascii="Times New Roman" w:hAnsi="Times New Roman"/>
            <w:noProof/>
            <w:webHidden/>
            <w:rPrChange w:id="237" w:author="Morita" w:date="2016-09-27T23:52:00Z">
              <w:rPr>
                <w:noProof/>
                <w:webHidden/>
              </w:rPr>
            </w:rPrChange>
          </w:rPr>
          <w:t>10</w:t>
        </w:r>
        <w:r w:rsidRPr="003E31AA">
          <w:rPr>
            <w:rFonts w:ascii="Times New Roman" w:hAnsi="Times New Roman"/>
            <w:noProof/>
            <w:webHidden/>
            <w:rPrChange w:id="238" w:author="Morita" w:date="2016-09-27T23:52:00Z">
              <w:rPr>
                <w:noProof/>
                <w:webHidden/>
              </w:rPr>
            </w:rPrChange>
          </w:rPr>
          <w:fldChar w:fldCharType="end"/>
        </w:r>
        <w:r w:rsidRPr="003E31AA">
          <w:rPr>
            <w:rStyle w:val="ac"/>
            <w:rFonts w:ascii="Times New Roman" w:hAnsi="Times New Roman"/>
            <w:noProof/>
            <w:rPrChange w:id="239" w:author="Morita" w:date="2016-09-27T23:52:00Z">
              <w:rPr>
                <w:rStyle w:val="ac"/>
                <w:noProof/>
              </w:rPr>
            </w:rPrChange>
          </w:rPr>
          <w:fldChar w:fldCharType="end"/>
        </w:r>
      </w:ins>
    </w:p>
    <w:p w:rsidR="003E31AA" w:rsidRPr="003E31AA" w:rsidRDefault="003E31AA">
      <w:pPr>
        <w:pStyle w:val="21"/>
        <w:tabs>
          <w:tab w:val="left" w:pos="720"/>
          <w:tab w:val="right" w:leader="dot" w:pos="9631"/>
        </w:tabs>
        <w:rPr>
          <w:ins w:id="240" w:author="Morita" w:date="2016-09-27T23:52:00Z"/>
          <w:rFonts w:ascii="Times New Roman" w:eastAsiaTheme="minorEastAsia" w:hAnsi="Times New Roman"/>
          <w:b w:val="0"/>
          <w:bCs w:val="0"/>
          <w:noProof/>
          <w:kern w:val="2"/>
          <w:sz w:val="21"/>
          <w:szCs w:val="22"/>
          <w:lang w:val="en-US" w:eastAsia="ja-JP"/>
          <w:rPrChange w:id="241" w:author="Morita" w:date="2016-09-27T23:52:00Z">
            <w:rPr>
              <w:ins w:id="242" w:author="Morita" w:date="2016-09-27T23:52:00Z"/>
              <w:rFonts w:eastAsiaTheme="minorEastAsia" w:cstheme="minorBidi"/>
              <w:b w:val="0"/>
              <w:bCs w:val="0"/>
              <w:noProof/>
              <w:kern w:val="2"/>
              <w:sz w:val="21"/>
              <w:szCs w:val="22"/>
              <w:lang w:val="en-US" w:eastAsia="ja-JP"/>
            </w:rPr>
          </w:rPrChange>
        </w:rPr>
      </w:pPr>
      <w:ins w:id="243" w:author="Morita" w:date="2016-09-27T23:52:00Z">
        <w:r w:rsidRPr="003E31AA">
          <w:rPr>
            <w:rStyle w:val="ac"/>
            <w:rFonts w:ascii="Times New Roman" w:hAnsi="Times New Roman"/>
            <w:noProof/>
            <w:rPrChange w:id="244" w:author="Morita" w:date="2016-09-27T23:52:00Z">
              <w:rPr>
                <w:rStyle w:val="ac"/>
                <w:noProof/>
              </w:rPr>
            </w:rPrChange>
          </w:rPr>
          <w:fldChar w:fldCharType="begin"/>
        </w:r>
        <w:r w:rsidRPr="003E31AA">
          <w:rPr>
            <w:rStyle w:val="ac"/>
            <w:rFonts w:ascii="Times New Roman" w:hAnsi="Times New Roman"/>
            <w:noProof/>
            <w:rPrChange w:id="245" w:author="Morita" w:date="2016-09-27T23:52:00Z">
              <w:rPr>
                <w:rStyle w:val="ac"/>
                <w:noProof/>
              </w:rPr>
            </w:rPrChange>
          </w:rPr>
          <w:instrText xml:space="preserve"> </w:instrText>
        </w:r>
        <w:r w:rsidRPr="003E31AA">
          <w:rPr>
            <w:rFonts w:ascii="Times New Roman" w:hAnsi="Times New Roman"/>
            <w:noProof/>
            <w:rPrChange w:id="246" w:author="Morita" w:date="2016-09-27T23:52:00Z">
              <w:rPr>
                <w:noProof/>
              </w:rPr>
            </w:rPrChange>
          </w:rPr>
          <w:instrText>HYPERLINK \l "_Toc462786051"</w:instrText>
        </w:r>
        <w:r w:rsidRPr="003E31AA">
          <w:rPr>
            <w:rStyle w:val="ac"/>
            <w:rFonts w:ascii="Times New Roman" w:hAnsi="Times New Roman"/>
            <w:noProof/>
            <w:rPrChange w:id="247" w:author="Morita" w:date="2016-09-27T23:52:00Z">
              <w:rPr>
                <w:rStyle w:val="ac"/>
                <w:noProof/>
              </w:rPr>
            </w:rPrChange>
          </w:rPr>
          <w:instrText xml:space="preserve"> </w:instrText>
        </w:r>
        <w:r w:rsidRPr="003E31AA">
          <w:rPr>
            <w:rStyle w:val="ac"/>
            <w:rFonts w:ascii="Times New Roman" w:hAnsi="Times New Roman"/>
            <w:noProof/>
            <w:rPrChange w:id="248" w:author="Morita" w:date="2016-09-27T23:52:00Z">
              <w:rPr>
                <w:rStyle w:val="ac"/>
                <w:noProof/>
              </w:rPr>
            </w:rPrChange>
          </w:rPr>
        </w:r>
        <w:r w:rsidRPr="003E31AA">
          <w:rPr>
            <w:rStyle w:val="ac"/>
            <w:rFonts w:ascii="Times New Roman" w:hAnsi="Times New Roman"/>
            <w:noProof/>
            <w:rPrChange w:id="249" w:author="Morita" w:date="2016-09-27T23:52:00Z">
              <w:rPr>
                <w:rStyle w:val="ac"/>
                <w:noProof/>
              </w:rPr>
            </w:rPrChange>
          </w:rPr>
          <w:fldChar w:fldCharType="separate"/>
        </w:r>
        <w:r w:rsidRPr="003E31AA">
          <w:rPr>
            <w:rStyle w:val="ac"/>
            <w:rFonts w:ascii="Times New Roman" w:hAnsi="Times New Roman"/>
            <w:noProof/>
            <w:rPrChange w:id="250" w:author="Morita" w:date="2016-09-27T23:52:00Z">
              <w:rPr>
                <w:rStyle w:val="ac"/>
                <w:noProof/>
              </w:rPr>
            </w:rPrChange>
          </w:rPr>
          <w:t>4.2</w:t>
        </w:r>
        <w:r w:rsidRPr="003E31AA">
          <w:rPr>
            <w:rFonts w:ascii="Times New Roman" w:eastAsiaTheme="minorEastAsia" w:hAnsi="Times New Roman"/>
            <w:b w:val="0"/>
            <w:bCs w:val="0"/>
            <w:noProof/>
            <w:kern w:val="2"/>
            <w:sz w:val="21"/>
            <w:szCs w:val="22"/>
            <w:lang w:val="en-US" w:eastAsia="ja-JP"/>
            <w:rPrChange w:id="251" w:author="Morita" w:date="2016-09-27T23:52:00Z">
              <w:rPr>
                <w:rFonts w:eastAsiaTheme="minorEastAsia" w:cstheme="minorBidi"/>
                <w:b w:val="0"/>
                <w:bCs w:val="0"/>
                <w:noProof/>
                <w:kern w:val="2"/>
                <w:sz w:val="21"/>
                <w:szCs w:val="22"/>
                <w:lang w:val="en-US" w:eastAsia="ja-JP"/>
              </w:rPr>
            </w:rPrChange>
          </w:rPr>
          <w:tab/>
        </w:r>
        <w:r w:rsidRPr="003E31AA">
          <w:rPr>
            <w:rStyle w:val="ac"/>
            <w:rFonts w:ascii="Times New Roman" w:hAnsi="Times New Roman"/>
            <w:noProof/>
            <w:rPrChange w:id="252" w:author="Morita" w:date="2016-09-27T23:52:00Z">
              <w:rPr>
                <w:rStyle w:val="ac"/>
                <w:noProof/>
              </w:rPr>
            </w:rPrChange>
          </w:rPr>
          <w:t>Optical Transport Network (OTN)</w:t>
        </w:r>
        <w:r w:rsidRPr="003E31AA">
          <w:rPr>
            <w:rStyle w:val="ac"/>
            <w:rFonts w:ascii="Times New Roman" w:hAnsi="Times New Roman"/>
            <w:noProof/>
            <w:lang w:eastAsia="ja-JP"/>
            <w:rPrChange w:id="253" w:author="Morita" w:date="2016-09-27T23:52:00Z">
              <w:rPr>
                <w:rStyle w:val="ac"/>
                <w:noProof/>
                <w:lang w:eastAsia="ja-JP"/>
              </w:rPr>
            </w:rPrChange>
          </w:rPr>
          <w:t xml:space="preserve"> [largely revised in 09/2016 reflecting B100G]</w:t>
        </w:r>
        <w:r w:rsidRPr="003E31AA">
          <w:rPr>
            <w:rFonts w:ascii="Times New Roman" w:hAnsi="Times New Roman"/>
            <w:noProof/>
            <w:webHidden/>
            <w:rPrChange w:id="254" w:author="Morita" w:date="2016-09-27T23:52:00Z">
              <w:rPr>
                <w:noProof/>
                <w:webHidden/>
              </w:rPr>
            </w:rPrChange>
          </w:rPr>
          <w:tab/>
        </w:r>
        <w:r w:rsidRPr="003E31AA">
          <w:rPr>
            <w:rFonts w:ascii="Times New Roman" w:hAnsi="Times New Roman"/>
            <w:noProof/>
            <w:webHidden/>
            <w:rPrChange w:id="255" w:author="Morita" w:date="2016-09-27T23:52:00Z">
              <w:rPr>
                <w:noProof/>
                <w:webHidden/>
              </w:rPr>
            </w:rPrChange>
          </w:rPr>
          <w:fldChar w:fldCharType="begin"/>
        </w:r>
        <w:r w:rsidRPr="003E31AA">
          <w:rPr>
            <w:rFonts w:ascii="Times New Roman" w:hAnsi="Times New Roman"/>
            <w:noProof/>
            <w:webHidden/>
            <w:rPrChange w:id="256" w:author="Morita" w:date="2016-09-27T23:52:00Z">
              <w:rPr>
                <w:noProof/>
                <w:webHidden/>
              </w:rPr>
            </w:rPrChange>
          </w:rPr>
          <w:instrText xml:space="preserve"> PAGEREF _Toc462786051 \h </w:instrText>
        </w:r>
        <w:r w:rsidRPr="003E31AA">
          <w:rPr>
            <w:rFonts w:ascii="Times New Roman" w:hAnsi="Times New Roman"/>
            <w:noProof/>
            <w:webHidden/>
            <w:rPrChange w:id="257" w:author="Morita" w:date="2016-09-27T23:52:00Z">
              <w:rPr>
                <w:noProof/>
                <w:webHidden/>
              </w:rPr>
            </w:rPrChange>
          </w:rPr>
        </w:r>
      </w:ins>
      <w:r w:rsidRPr="003E31AA">
        <w:rPr>
          <w:rFonts w:ascii="Times New Roman" w:hAnsi="Times New Roman"/>
          <w:noProof/>
          <w:webHidden/>
          <w:rPrChange w:id="258" w:author="Morita" w:date="2016-09-27T23:52:00Z">
            <w:rPr>
              <w:noProof/>
              <w:webHidden/>
            </w:rPr>
          </w:rPrChange>
        </w:rPr>
        <w:fldChar w:fldCharType="separate"/>
      </w:r>
      <w:ins w:id="259" w:author="Morita" w:date="2016-09-27T23:52:00Z">
        <w:r w:rsidRPr="003E31AA">
          <w:rPr>
            <w:rFonts w:ascii="Times New Roman" w:hAnsi="Times New Roman"/>
            <w:noProof/>
            <w:webHidden/>
            <w:rPrChange w:id="260" w:author="Morita" w:date="2016-09-27T23:52:00Z">
              <w:rPr>
                <w:noProof/>
                <w:webHidden/>
              </w:rPr>
            </w:rPrChange>
          </w:rPr>
          <w:t>11</w:t>
        </w:r>
        <w:r w:rsidRPr="003E31AA">
          <w:rPr>
            <w:rFonts w:ascii="Times New Roman" w:hAnsi="Times New Roman"/>
            <w:noProof/>
            <w:webHidden/>
            <w:rPrChange w:id="261" w:author="Morita" w:date="2016-09-27T23:52:00Z">
              <w:rPr>
                <w:noProof/>
                <w:webHidden/>
              </w:rPr>
            </w:rPrChange>
          </w:rPr>
          <w:fldChar w:fldCharType="end"/>
        </w:r>
        <w:r w:rsidRPr="003E31AA">
          <w:rPr>
            <w:rStyle w:val="ac"/>
            <w:rFonts w:ascii="Times New Roman" w:hAnsi="Times New Roman"/>
            <w:noProof/>
            <w:rPrChange w:id="262" w:author="Morita" w:date="2016-09-27T23:52:00Z">
              <w:rPr>
                <w:rStyle w:val="ac"/>
                <w:noProof/>
              </w:rPr>
            </w:rPrChange>
          </w:rPr>
          <w:fldChar w:fldCharType="end"/>
        </w:r>
      </w:ins>
    </w:p>
    <w:p w:rsidR="003E31AA" w:rsidRPr="003E31AA" w:rsidRDefault="003E31AA">
      <w:pPr>
        <w:pStyle w:val="31"/>
        <w:tabs>
          <w:tab w:val="left" w:pos="960"/>
          <w:tab w:val="right" w:leader="dot" w:pos="9631"/>
        </w:tabs>
        <w:rPr>
          <w:ins w:id="263" w:author="Morita" w:date="2016-09-27T23:52:00Z"/>
          <w:rFonts w:ascii="Times New Roman" w:eastAsiaTheme="minorEastAsia" w:hAnsi="Times New Roman"/>
          <w:noProof/>
          <w:kern w:val="2"/>
          <w:sz w:val="21"/>
          <w:szCs w:val="22"/>
          <w:lang w:val="en-US" w:eastAsia="ja-JP"/>
          <w:rPrChange w:id="264" w:author="Morita" w:date="2016-09-27T23:52:00Z">
            <w:rPr>
              <w:ins w:id="265" w:author="Morita" w:date="2016-09-27T23:52:00Z"/>
              <w:rFonts w:eastAsiaTheme="minorEastAsia" w:cstheme="minorBidi"/>
              <w:noProof/>
              <w:kern w:val="2"/>
              <w:sz w:val="21"/>
              <w:szCs w:val="22"/>
              <w:lang w:val="en-US" w:eastAsia="ja-JP"/>
            </w:rPr>
          </w:rPrChange>
        </w:rPr>
      </w:pPr>
      <w:ins w:id="266" w:author="Morita" w:date="2016-09-27T23:52:00Z">
        <w:r w:rsidRPr="003E31AA">
          <w:rPr>
            <w:rStyle w:val="ac"/>
            <w:rFonts w:ascii="Times New Roman" w:hAnsi="Times New Roman"/>
            <w:noProof/>
            <w:rPrChange w:id="267" w:author="Morita" w:date="2016-09-27T23:52:00Z">
              <w:rPr>
                <w:rStyle w:val="ac"/>
                <w:noProof/>
              </w:rPr>
            </w:rPrChange>
          </w:rPr>
          <w:fldChar w:fldCharType="begin"/>
        </w:r>
        <w:r w:rsidRPr="003E31AA">
          <w:rPr>
            <w:rStyle w:val="ac"/>
            <w:rFonts w:ascii="Times New Roman" w:hAnsi="Times New Roman"/>
            <w:noProof/>
            <w:rPrChange w:id="268" w:author="Morita" w:date="2016-09-27T23:52:00Z">
              <w:rPr>
                <w:rStyle w:val="ac"/>
                <w:noProof/>
              </w:rPr>
            </w:rPrChange>
          </w:rPr>
          <w:instrText xml:space="preserve"> </w:instrText>
        </w:r>
        <w:r w:rsidRPr="003E31AA">
          <w:rPr>
            <w:rFonts w:ascii="Times New Roman" w:hAnsi="Times New Roman"/>
            <w:noProof/>
            <w:rPrChange w:id="269" w:author="Morita" w:date="2016-09-27T23:52:00Z">
              <w:rPr>
                <w:noProof/>
              </w:rPr>
            </w:rPrChange>
          </w:rPr>
          <w:instrText>HYPERLINK \l "_Toc462786052"</w:instrText>
        </w:r>
        <w:r w:rsidRPr="003E31AA">
          <w:rPr>
            <w:rStyle w:val="ac"/>
            <w:rFonts w:ascii="Times New Roman" w:hAnsi="Times New Roman"/>
            <w:noProof/>
            <w:rPrChange w:id="270" w:author="Morita" w:date="2016-09-27T23:52:00Z">
              <w:rPr>
                <w:rStyle w:val="ac"/>
                <w:noProof/>
              </w:rPr>
            </w:rPrChange>
          </w:rPr>
          <w:instrText xml:space="preserve"> </w:instrText>
        </w:r>
        <w:r w:rsidRPr="003E31AA">
          <w:rPr>
            <w:rStyle w:val="ac"/>
            <w:rFonts w:ascii="Times New Roman" w:hAnsi="Times New Roman"/>
            <w:noProof/>
            <w:rPrChange w:id="271" w:author="Morita" w:date="2016-09-27T23:52:00Z">
              <w:rPr>
                <w:rStyle w:val="ac"/>
                <w:noProof/>
              </w:rPr>
            </w:rPrChange>
          </w:rPr>
        </w:r>
        <w:r w:rsidRPr="003E31AA">
          <w:rPr>
            <w:rStyle w:val="ac"/>
            <w:rFonts w:ascii="Times New Roman" w:hAnsi="Times New Roman"/>
            <w:noProof/>
            <w:rPrChange w:id="272" w:author="Morita" w:date="2016-09-27T23:52:00Z">
              <w:rPr>
                <w:rStyle w:val="ac"/>
                <w:noProof/>
              </w:rPr>
            </w:rPrChange>
          </w:rPr>
          <w:fldChar w:fldCharType="separate"/>
        </w:r>
        <w:r w:rsidRPr="003E31AA">
          <w:rPr>
            <w:rStyle w:val="ac"/>
            <w:rFonts w:ascii="Times New Roman" w:hAnsi="Times New Roman"/>
            <w:noProof/>
            <w:rPrChange w:id="273" w:author="Morita" w:date="2016-09-27T23:52:00Z">
              <w:rPr>
                <w:rStyle w:val="ac"/>
                <w:noProof/>
              </w:rPr>
            </w:rPrChange>
          </w:rPr>
          <w:t>4.2.1</w:t>
        </w:r>
        <w:r w:rsidRPr="003E31AA">
          <w:rPr>
            <w:rFonts w:ascii="Times New Roman" w:eastAsiaTheme="minorEastAsia" w:hAnsi="Times New Roman"/>
            <w:noProof/>
            <w:kern w:val="2"/>
            <w:sz w:val="21"/>
            <w:szCs w:val="22"/>
            <w:lang w:val="en-US" w:eastAsia="ja-JP"/>
            <w:rPrChange w:id="274" w:author="Morita" w:date="2016-09-27T23:52:00Z">
              <w:rPr>
                <w:rFonts w:eastAsiaTheme="minorEastAsia" w:cstheme="minorBidi"/>
                <w:noProof/>
                <w:kern w:val="2"/>
                <w:sz w:val="21"/>
                <w:szCs w:val="22"/>
                <w:lang w:val="en-US" w:eastAsia="ja-JP"/>
              </w:rPr>
            </w:rPrChange>
          </w:rPr>
          <w:tab/>
        </w:r>
        <w:r w:rsidRPr="003E31AA">
          <w:rPr>
            <w:rStyle w:val="ac"/>
            <w:rFonts w:ascii="Times New Roman" w:hAnsi="Times New Roman"/>
            <w:noProof/>
            <w:rPrChange w:id="275" w:author="Morita" w:date="2016-09-27T23:52:00Z">
              <w:rPr>
                <w:rStyle w:val="ac"/>
                <w:noProof/>
              </w:rPr>
            </w:rPrChange>
          </w:rPr>
          <w:t xml:space="preserve">FlexE </w:t>
        </w:r>
        <w:r w:rsidRPr="003E31AA">
          <w:rPr>
            <w:rStyle w:val="ac"/>
            <w:rFonts w:ascii="Times New Roman" w:hAnsi="Times New Roman"/>
            <w:noProof/>
            <w:lang w:eastAsia="ja-JP"/>
            <w:rPrChange w:id="276" w:author="Morita" w:date="2016-09-27T23:52:00Z">
              <w:rPr>
                <w:rStyle w:val="ac"/>
                <w:noProof/>
                <w:lang w:eastAsia="ja-JP"/>
              </w:rPr>
            </w:rPrChange>
          </w:rPr>
          <w:t>in OIF</w:t>
        </w:r>
        <w:r w:rsidRPr="003E31AA">
          <w:rPr>
            <w:rFonts w:ascii="Times New Roman" w:hAnsi="Times New Roman"/>
            <w:noProof/>
            <w:webHidden/>
            <w:rPrChange w:id="277" w:author="Morita" w:date="2016-09-27T23:52:00Z">
              <w:rPr>
                <w:noProof/>
                <w:webHidden/>
              </w:rPr>
            </w:rPrChange>
          </w:rPr>
          <w:tab/>
        </w:r>
        <w:r w:rsidRPr="003E31AA">
          <w:rPr>
            <w:rFonts w:ascii="Times New Roman" w:hAnsi="Times New Roman"/>
            <w:noProof/>
            <w:webHidden/>
            <w:rPrChange w:id="278" w:author="Morita" w:date="2016-09-27T23:52:00Z">
              <w:rPr>
                <w:noProof/>
                <w:webHidden/>
              </w:rPr>
            </w:rPrChange>
          </w:rPr>
          <w:fldChar w:fldCharType="begin"/>
        </w:r>
        <w:r w:rsidRPr="003E31AA">
          <w:rPr>
            <w:rFonts w:ascii="Times New Roman" w:hAnsi="Times New Roman"/>
            <w:noProof/>
            <w:webHidden/>
            <w:rPrChange w:id="279" w:author="Morita" w:date="2016-09-27T23:52:00Z">
              <w:rPr>
                <w:noProof/>
                <w:webHidden/>
              </w:rPr>
            </w:rPrChange>
          </w:rPr>
          <w:instrText xml:space="preserve"> PAGEREF _Toc462786052 \h </w:instrText>
        </w:r>
        <w:r w:rsidRPr="003E31AA">
          <w:rPr>
            <w:rFonts w:ascii="Times New Roman" w:hAnsi="Times New Roman"/>
            <w:noProof/>
            <w:webHidden/>
            <w:rPrChange w:id="280" w:author="Morita" w:date="2016-09-27T23:52:00Z">
              <w:rPr>
                <w:noProof/>
                <w:webHidden/>
              </w:rPr>
            </w:rPrChange>
          </w:rPr>
        </w:r>
      </w:ins>
      <w:r w:rsidRPr="003E31AA">
        <w:rPr>
          <w:rFonts w:ascii="Times New Roman" w:hAnsi="Times New Roman"/>
          <w:noProof/>
          <w:webHidden/>
          <w:rPrChange w:id="281" w:author="Morita" w:date="2016-09-27T23:52:00Z">
            <w:rPr>
              <w:noProof/>
              <w:webHidden/>
            </w:rPr>
          </w:rPrChange>
        </w:rPr>
        <w:fldChar w:fldCharType="separate"/>
      </w:r>
      <w:ins w:id="282" w:author="Morita" w:date="2016-09-27T23:52:00Z">
        <w:r w:rsidRPr="003E31AA">
          <w:rPr>
            <w:rFonts w:ascii="Times New Roman" w:hAnsi="Times New Roman"/>
            <w:noProof/>
            <w:webHidden/>
            <w:rPrChange w:id="283" w:author="Morita" w:date="2016-09-27T23:52:00Z">
              <w:rPr>
                <w:noProof/>
                <w:webHidden/>
              </w:rPr>
            </w:rPrChange>
          </w:rPr>
          <w:t>12</w:t>
        </w:r>
        <w:r w:rsidRPr="003E31AA">
          <w:rPr>
            <w:rFonts w:ascii="Times New Roman" w:hAnsi="Times New Roman"/>
            <w:noProof/>
            <w:webHidden/>
            <w:rPrChange w:id="284" w:author="Morita" w:date="2016-09-27T23:52:00Z">
              <w:rPr>
                <w:noProof/>
                <w:webHidden/>
              </w:rPr>
            </w:rPrChange>
          </w:rPr>
          <w:fldChar w:fldCharType="end"/>
        </w:r>
        <w:r w:rsidRPr="003E31AA">
          <w:rPr>
            <w:rStyle w:val="ac"/>
            <w:rFonts w:ascii="Times New Roman" w:hAnsi="Times New Roman"/>
            <w:noProof/>
            <w:rPrChange w:id="285" w:author="Morita" w:date="2016-09-27T23:52:00Z">
              <w:rPr>
                <w:rStyle w:val="ac"/>
                <w:noProof/>
              </w:rPr>
            </w:rPrChange>
          </w:rPr>
          <w:fldChar w:fldCharType="end"/>
        </w:r>
      </w:ins>
    </w:p>
    <w:p w:rsidR="003E31AA" w:rsidRPr="003E31AA" w:rsidRDefault="003E31AA">
      <w:pPr>
        <w:pStyle w:val="21"/>
        <w:tabs>
          <w:tab w:val="left" w:pos="720"/>
          <w:tab w:val="right" w:leader="dot" w:pos="9631"/>
        </w:tabs>
        <w:rPr>
          <w:ins w:id="286" w:author="Morita" w:date="2016-09-27T23:52:00Z"/>
          <w:rFonts w:ascii="Times New Roman" w:eastAsiaTheme="minorEastAsia" w:hAnsi="Times New Roman"/>
          <w:b w:val="0"/>
          <w:bCs w:val="0"/>
          <w:noProof/>
          <w:kern w:val="2"/>
          <w:sz w:val="21"/>
          <w:szCs w:val="22"/>
          <w:lang w:val="en-US" w:eastAsia="ja-JP"/>
          <w:rPrChange w:id="287" w:author="Morita" w:date="2016-09-27T23:52:00Z">
            <w:rPr>
              <w:ins w:id="288" w:author="Morita" w:date="2016-09-27T23:52:00Z"/>
              <w:rFonts w:eastAsiaTheme="minorEastAsia" w:cstheme="minorBidi"/>
              <w:b w:val="0"/>
              <w:bCs w:val="0"/>
              <w:noProof/>
              <w:kern w:val="2"/>
              <w:sz w:val="21"/>
              <w:szCs w:val="22"/>
              <w:lang w:val="en-US" w:eastAsia="ja-JP"/>
            </w:rPr>
          </w:rPrChange>
        </w:rPr>
      </w:pPr>
      <w:ins w:id="289" w:author="Morita" w:date="2016-09-27T23:52:00Z">
        <w:r w:rsidRPr="003E31AA">
          <w:rPr>
            <w:rStyle w:val="ac"/>
            <w:rFonts w:ascii="Times New Roman" w:hAnsi="Times New Roman"/>
            <w:noProof/>
            <w:rPrChange w:id="290" w:author="Morita" w:date="2016-09-27T23:52:00Z">
              <w:rPr>
                <w:rStyle w:val="ac"/>
                <w:noProof/>
              </w:rPr>
            </w:rPrChange>
          </w:rPr>
          <w:fldChar w:fldCharType="begin"/>
        </w:r>
        <w:r w:rsidRPr="003E31AA">
          <w:rPr>
            <w:rStyle w:val="ac"/>
            <w:rFonts w:ascii="Times New Roman" w:hAnsi="Times New Roman"/>
            <w:noProof/>
            <w:rPrChange w:id="291" w:author="Morita" w:date="2016-09-27T23:52:00Z">
              <w:rPr>
                <w:rStyle w:val="ac"/>
                <w:noProof/>
              </w:rPr>
            </w:rPrChange>
          </w:rPr>
          <w:instrText xml:space="preserve"> </w:instrText>
        </w:r>
        <w:r w:rsidRPr="003E31AA">
          <w:rPr>
            <w:rFonts w:ascii="Times New Roman" w:hAnsi="Times New Roman"/>
            <w:noProof/>
            <w:rPrChange w:id="292" w:author="Morita" w:date="2016-09-27T23:52:00Z">
              <w:rPr>
                <w:noProof/>
              </w:rPr>
            </w:rPrChange>
          </w:rPr>
          <w:instrText>HYPERLINK \l "_Toc462786071"</w:instrText>
        </w:r>
        <w:r w:rsidRPr="003E31AA">
          <w:rPr>
            <w:rStyle w:val="ac"/>
            <w:rFonts w:ascii="Times New Roman" w:hAnsi="Times New Roman"/>
            <w:noProof/>
            <w:rPrChange w:id="293" w:author="Morita" w:date="2016-09-27T23:52:00Z">
              <w:rPr>
                <w:rStyle w:val="ac"/>
                <w:noProof/>
              </w:rPr>
            </w:rPrChange>
          </w:rPr>
          <w:instrText xml:space="preserve"> </w:instrText>
        </w:r>
        <w:r w:rsidRPr="003E31AA">
          <w:rPr>
            <w:rStyle w:val="ac"/>
            <w:rFonts w:ascii="Times New Roman" w:hAnsi="Times New Roman"/>
            <w:noProof/>
            <w:rPrChange w:id="294" w:author="Morita" w:date="2016-09-27T23:52:00Z">
              <w:rPr>
                <w:rStyle w:val="ac"/>
                <w:noProof/>
              </w:rPr>
            </w:rPrChange>
          </w:rPr>
        </w:r>
        <w:r w:rsidRPr="003E31AA">
          <w:rPr>
            <w:rStyle w:val="ac"/>
            <w:rFonts w:ascii="Times New Roman" w:hAnsi="Times New Roman"/>
            <w:noProof/>
            <w:rPrChange w:id="295" w:author="Morita" w:date="2016-09-27T23:52:00Z">
              <w:rPr>
                <w:rStyle w:val="ac"/>
                <w:noProof/>
              </w:rPr>
            </w:rPrChange>
          </w:rPr>
          <w:fldChar w:fldCharType="separate"/>
        </w:r>
        <w:r w:rsidRPr="003E31AA">
          <w:rPr>
            <w:rStyle w:val="ac"/>
            <w:rFonts w:ascii="Times New Roman" w:hAnsi="Times New Roman"/>
            <w:noProof/>
            <w:rPrChange w:id="296" w:author="Morita" w:date="2016-09-27T23:52:00Z">
              <w:rPr>
                <w:rStyle w:val="ac"/>
                <w:noProof/>
              </w:rPr>
            </w:rPrChange>
          </w:rPr>
          <w:t>4.3</w:t>
        </w:r>
        <w:r w:rsidRPr="003E31AA">
          <w:rPr>
            <w:rFonts w:ascii="Times New Roman" w:eastAsiaTheme="minorEastAsia" w:hAnsi="Times New Roman"/>
            <w:b w:val="0"/>
            <w:bCs w:val="0"/>
            <w:noProof/>
            <w:kern w:val="2"/>
            <w:sz w:val="21"/>
            <w:szCs w:val="22"/>
            <w:lang w:val="en-US" w:eastAsia="ja-JP"/>
            <w:rPrChange w:id="297" w:author="Morita" w:date="2016-09-27T23:52:00Z">
              <w:rPr>
                <w:rFonts w:eastAsiaTheme="minorEastAsia" w:cstheme="minorBidi"/>
                <w:b w:val="0"/>
                <w:bCs w:val="0"/>
                <w:noProof/>
                <w:kern w:val="2"/>
                <w:sz w:val="21"/>
                <w:szCs w:val="22"/>
                <w:lang w:val="en-US" w:eastAsia="ja-JP"/>
              </w:rPr>
            </w:rPrChange>
          </w:rPr>
          <w:tab/>
        </w:r>
        <w:r w:rsidRPr="003E31AA">
          <w:rPr>
            <w:rStyle w:val="ac"/>
            <w:rFonts w:ascii="Times New Roman" w:hAnsi="Times New Roman"/>
            <w:noProof/>
            <w:rPrChange w:id="298" w:author="Morita" w:date="2016-09-27T23:52:00Z">
              <w:rPr>
                <w:rStyle w:val="ac"/>
                <w:noProof/>
              </w:rPr>
            </w:rPrChange>
          </w:rPr>
          <w:t xml:space="preserve">Support </w:t>
        </w:r>
        <w:r w:rsidRPr="003E31AA">
          <w:rPr>
            <w:rStyle w:val="ac"/>
            <w:rFonts w:ascii="Times New Roman" w:hAnsi="Times New Roman"/>
            <w:noProof/>
            <w:lang w:eastAsia="ja-JP"/>
            <w:rPrChange w:id="299" w:author="Morita" w:date="2016-09-27T23:52:00Z">
              <w:rPr>
                <w:rStyle w:val="ac"/>
                <w:noProof/>
                <w:lang w:eastAsia="ja-JP"/>
              </w:rPr>
            </w:rPrChange>
          </w:rPr>
          <w:t>for</w:t>
        </w:r>
        <w:r w:rsidRPr="003E31AA">
          <w:rPr>
            <w:rStyle w:val="ac"/>
            <w:rFonts w:ascii="Times New Roman" w:hAnsi="Times New Roman"/>
            <w:noProof/>
            <w:rPrChange w:id="300" w:author="Morita" w:date="2016-09-27T23:52:00Z">
              <w:rPr>
                <w:rStyle w:val="ac"/>
                <w:noProof/>
              </w:rPr>
            </w:rPrChange>
          </w:rPr>
          <w:t xml:space="preserve"> </w:t>
        </w:r>
        <w:r w:rsidRPr="003E31AA">
          <w:rPr>
            <w:rStyle w:val="ac"/>
            <w:rFonts w:ascii="Times New Roman" w:hAnsi="Times New Roman"/>
            <w:noProof/>
            <w:lang w:eastAsia="ja-JP"/>
            <w:rPrChange w:id="301" w:author="Morita" w:date="2016-09-27T23:52:00Z">
              <w:rPr>
                <w:rStyle w:val="ac"/>
                <w:noProof/>
                <w:lang w:eastAsia="ja-JP"/>
              </w:rPr>
            </w:rPrChange>
          </w:rPr>
          <w:t>m</w:t>
        </w:r>
        <w:r w:rsidRPr="003E31AA">
          <w:rPr>
            <w:rStyle w:val="ac"/>
            <w:rFonts w:ascii="Times New Roman" w:hAnsi="Times New Roman"/>
            <w:noProof/>
            <w:rPrChange w:id="302" w:author="Morita" w:date="2016-09-27T23:52:00Z">
              <w:rPr>
                <w:rStyle w:val="ac"/>
                <w:noProof/>
              </w:rPr>
            </w:rPrChange>
          </w:rPr>
          <w:t xml:space="preserve">obile </w:t>
        </w:r>
        <w:r w:rsidRPr="003E31AA">
          <w:rPr>
            <w:rStyle w:val="ac"/>
            <w:rFonts w:ascii="Times New Roman" w:hAnsi="Times New Roman"/>
            <w:noProof/>
            <w:lang w:eastAsia="ja-JP"/>
            <w:rPrChange w:id="303" w:author="Morita" w:date="2016-09-27T23:52:00Z">
              <w:rPr>
                <w:rStyle w:val="ac"/>
                <w:noProof/>
                <w:lang w:eastAsia="ja-JP"/>
              </w:rPr>
            </w:rPrChange>
          </w:rPr>
          <w:t>n</w:t>
        </w:r>
        <w:r w:rsidRPr="003E31AA">
          <w:rPr>
            <w:rStyle w:val="ac"/>
            <w:rFonts w:ascii="Times New Roman" w:hAnsi="Times New Roman"/>
            <w:noProof/>
            <w:rPrChange w:id="304" w:author="Morita" w:date="2016-09-27T23:52:00Z">
              <w:rPr>
                <w:rStyle w:val="ac"/>
                <w:noProof/>
              </w:rPr>
            </w:rPrChange>
          </w:rPr>
          <w:t>etworks</w:t>
        </w:r>
        <w:r w:rsidRPr="003E31AA">
          <w:rPr>
            <w:rStyle w:val="ac"/>
            <w:rFonts w:ascii="Times New Roman" w:hAnsi="Times New Roman"/>
            <w:noProof/>
            <w:lang w:eastAsia="ja-JP"/>
            <w:rPrChange w:id="305" w:author="Morita" w:date="2016-09-27T23:52:00Z">
              <w:rPr>
                <w:rStyle w:val="ac"/>
                <w:noProof/>
                <w:lang w:eastAsia="ja-JP"/>
              </w:rPr>
            </w:rPrChange>
          </w:rPr>
          <w:t xml:space="preserve"> [Adding ITU-R M2375 in 09/2016]</w:t>
        </w:r>
        <w:r w:rsidRPr="003E31AA">
          <w:rPr>
            <w:rFonts w:ascii="Times New Roman" w:hAnsi="Times New Roman"/>
            <w:noProof/>
            <w:webHidden/>
            <w:rPrChange w:id="306" w:author="Morita" w:date="2016-09-27T23:52:00Z">
              <w:rPr>
                <w:noProof/>
                <w:webHidden/>
              </w:rPr>
            </w:rPrChange>
          </w:rPr>
          <w:tab/>
        </w:r>
        <w:r w:rsidRPr="003E31AA">
          <w:rPr>
            <w:rFonts w:ascii="Times New Roman" w:hAnsi="Times New Roman"/>
            <w:noProof/>
            <w:webHidden/>
            <w:rPrChange w:id="307" w:author="Morita" w:date="2016-09-27T23:52:00Z">
              <w:rPr>
                <w:noProof/>
                <w:webHidden/>
              </w:rPr>
            </w:rPrChange>
          </w:rPr>
          <w:fldChar w:fldCharType="begin"/>
        </w:r>
        <w:r w:rsidRPr="003E31AA">
          <w:rPr>
            <w:rFonts w:ascii="Times New Roman" w:hAnsi="Times New Roman"/>
            <w:noProof/>
            <w:webHidden/>
            <w:rPrChange w:id="308" w:author="Morita" w:date="2016-09-27T23:52:00Z">
              <w:rPr>
                <w:noProof/>
                <w:webHidden/>
              </w:rPr>
            </w:rPrChange>
          </w:rPr>
          <w:instrText xml:space="preserve"> PAGEREF _Toc462786071 \h </w:instrText>
        </w:r>
        <w:r w:rsidRPr="003E31AA">
          <w:rPr>
            <w:rFonts w:ascii="Times New Roman" w:hAnsi="Times New Roman"/>
            <w:noProof/>
            <w:webHidden/>
            <w:rPrChange w:id="309" w:author="Morita" w:date="2016-09-27T23:52:00Z">
              <w:rPr>
                <w:noProof/>
                <w:webHidden/>
              </w:rPr>
            </w:rPrChange>
          </w:rPr>
        </w:r>
      </w:ins>
      <w:r w:rsidRPr="003E31AA">
        <w:rPr>
          <w:rFonts w:ascii="Times New Roman" w:hAnsi="Times New Roman"/>
          <w:noProof/>
          <w:webHidden/>
          <w:rPrChange w:id="310" w:author="Morita" w:date="2016-09-27T23:52:00Z">
            <w:rPr>
              <w:noProof/>
              <w:webHidden/>
            </w:rPr>
          </w:rPrChange>
        </w:rPr>
        <w:fldChar w:fldCharType="separate"/>
      </w:r>
      <w:ins w:id="311" w:author="Morita" w:date="2016-09-27T23:52:00Z">
        <w:r w:rsidRPr="003E31AA">
          <w:rPr>
            <w:rFonts w:ascii="Times New Roman" w:hAnsi="Times New Roman"/>
            <w:noProof/>
            <w:webHidden/>
            <w:rPrChange w:id="312" w:author="Morita" w:date="2016-09-27T23:52:00Z">
              <w:rPr>
                <w:noProof/>
                <w:webHidden/>
              </w:rPr>
            </w:rPrChange>
          </w:rPr>
          <w:t>12</w:t>
        </w:r>
        <w:r w:rsidRPr="003E31AA">
          <w:rPr>
            <w:rFonts w:ascii="Times New Roman" w:hAnsi="Times New Roman"/>
            <w:noProof/>
            <w:webHidden/>
            <w:rPrChange w:id="313" w:author="Morita" w:date="2016-09-27T23:52:00Z">
              <w:rPr>
                <w:noProof/>
                <w:webHidden/>
              </w:rPr>
            </w:rPrChange>
          </w:rPr>
          <w:fldChar w:fldCharType="end"/>
        </w:r>
        <w:r w:rsidRPr="003E31AA">
          <w:rPr>
            <w:rStyle w:val="ac"/>
            <w:rFonts w:ascii="Times New Roman" w:hAnsi="Times New Roman"/>
            <w:noProof/>
            <w:rPrChange w:id="314" w:author="Morita" w:date="2016-09-27T23:52:00Z">
              <w:rPr>
                <w:rStyle w:val="ac"/>
                <w:noProof/>
              </w:rPr>
            </w:rPrChange>
          </w:rPr>
          <w:fldChar w:fldCharType="end"/>
        </w:r>
      </w:ins>
    </w:p>
    <w:p w:rsidR="003E31AA" w:rsidRPr="003E31AA" w:rsidRDefault="003E31AA">
      <w:pPr>
        <w:pStyle w:val="21"/>
        <w:tabs>
          <w:tab w:val="left" w:pos="720"/>
          <w:tab w:val="right" w:leader="dot" w:pos="9631"/>
        </w:tabs>
        <w:rPr>
          <w:ins w:id="315" w:author="Morita" w:date="2016-09-27T23:52:00Z"/>
          <w:rFonts w:ascii="Times New Roman" w:eastAsiaTheme="minorEastAsia" w:hAnsi="Times New Roman"/>
          <w:b w:val="0"/>
          <w:bCs w:val="0"/>
          <w:noProof/>
          <w:kern w:val="2"/>
          <w:sz w:val="21"/>
          <w:szCs w:val="22"/>
          <w:lang w:val="en-US" w:eastAsia="ja-JP"/>
          <w:rPrChange w:id="316" w:author="Morita" w:date="2016-09-27T23:52:00Z">
            <w:rPr>
              <w:ins w:id="317" w:author="Morita" w:date="2016-09-27T23:52:00Z"/>
              <w:rFonts w:eastAsiaTheme="minorEastAsia" w:cstheme="minorBidi"/>
              <w:b w:val="0"/>
              <w:bCs w:val="0"/>
              <w:noProof/>
              <w:kern w:val="2"/>
              <w:sz w:val="21"/>
              <w:szCs w:val="22"/>
              <w:lang w:val="en-US" w:eastAsia="ja-JP"/>
            </w:rPr>
          </w:rPrChange>
        </w:rPr>
      </w:pPr>
      <w:ins w:id="318" w:author="Morita" w:date="2016-09-27T23:52:00Z">
        <w:r w:rsidRPr="003E31AA">
          <w:rPr>
            <w:rStyle w:val="ac"/>
            <w:rFonts w:ascii="Times New Roman" w:hAnsi="Times New Roman"/>
            <w:noProof/>
            <w:rPrChange w:id="319" w:author="Morita" w:date="2016-09-27T23:52:00Z">
              <w:rPr>
                <w:rStyle w:val="ac"/>
                <w:noProof/>
              </w:rPr>
            </w:rPrChange>
          </w:rPr>
          <w:fldChar w:fldCharType="begin"/>
        </w:r>
        <w:r w:rsidRPr="003E31AA">
          <w:rPr>
            <w:rStyle w:val="ac"/>
            <w:rFonts w:ascii="Times New Roman" w:hAnsi="Times New Roman"/>
            <w:noProof/>
            <w:rPrChange w:id="320" w:author="Morita" w:date="2016-09-27T23:52:00Z">
              <w:rPr>
                <w:rStyle w:val="ac"/>
                <w:noProof/>
              </w:rPr>
            </w:rPrChange>
          </w:rPr>
          <w:instrText xml:space="preserve"> </w:instrText>
        </w:r>
        <w:r w:rsidRPr="003E31AA">
          <w:rPr>
            <w:rFonts w:ascii="Times New Roman" w:hAnsi="Times New Roman"/>
            <w:noProof/>
            <w:rPrChange w:id="321" w:author="Morita" w:date="2016-09-27T23:52:00Z">
              <w:rPr>
                <w:noProof/>
              </w:rPr>
            </w:rPrChange>
          </w:rPr>
          <w:instrText>HYPERLINK \l "_Toc462786072"</w:instrText>
        </w:r>
        <w:r w:rsidRPr="003E31AA">
          <w:rPr>
            <w:rStyle w:val="ac"/>
            <w:rFonts w:ascii="Times New Roman" w:hAnsi="Times New Roman"/>
            <w:noProof/>
            <w:rPrChange w:id="322" w:author="Morita" w:date="2016-09-27T23:52:00Z">
              <w:rPr>
                <w:rStyle w:val="ac"/>
                <w:noProof/>
              </w:rPr>
            </w:rPrChange>
          </w:rPr>
          <w:instrText xml:space="preserve"> </w:instrText>
        </w:r>
        <w:r w:rsidRPr="003E31AA">
          <w:rPr>
            <w:rStyle w:val="ac"/>
            <w:rFonts w:ascii="Times New Roman" w:hAnsi="Times New Roman"/>
            <w:noProof/>
            <w:rPrChange w:id="323" w:author="Morita" w:date="2016-09-27T23:52:00Z">
              <w:rPr>
                <w:rStyle w:val="ac"/>
                <w:noProof/>
              </w:rPr>
            </w:rPrChange>
          </w:rPr>
        </w:r>
        <w:r w:rsidRPr="003E31AA">
          <w:rPr>
            <w:rStyle w:val="ac"/>
            <w:rFonts w:ascii="Times New Roman" w:hAnsi="Times New Roman"/>
            <w:noProof/>
            <w:rPrChange w:id="324" w:author="Morita" w:date="2016-09-27T23:52:00Z">
              <w:rPr>
                <w:rStyle w:val="ac"/>
                <w:noProof/>
              </w:rPr>
            </w:rPrChange>
          </w:rPr>
          <w:fldChar w:fldCharType="separate"/>
        </w:r>
        <w:r w:rsidRPr="003E31AA">
          <w:rPr>
            <w:rStyle w:val="ac"/>
            <w:rFonts w:ascii="Times New Roman" w:hAnsi="Times New Roman"/>
            <w:noProof/>
            <w:rPrChange w:id="325" w:author="Morita" w:date="2016-09-27T23:52:00Z">
              <w:rPr>
                <w:rStyle w:val="ac"/>
                <w:noProof/>
              </w:rPr>
            </w:rPrChange>
          </w:rPr>
          <w:t>4.4</w:t>
        </w:r>
        <w:r w:rsidRPr="003E31AA">
          <w:rPr>
            <w:rFonts w:ascii="Times New Roman" w:eastAsiaTheme="minorEastAsia" w:hAnsi="Times New Roman"/>
            <w:b w:val="0"/>
            <w:bCs w:val="0"/>
            <w:noProof/>
            <w:kern w:val="2"/>
            <w:sz w:val="21"/>
            <w:szCs w:val="22"/>
            <w:lang w:val="en-US" w:eastAsia="ja-JP"/>
            <w:rPrChange w:id="326" w:author="Morita" w:date="2016-09-27T23:52:00Z">
              <w:rPr>
                <w:rFonts w:eastAsiaTheme="minorEastAsia" w:cstheme="minorBidi"/>
                <w:b w:val="0"/>
                <w:bCs w:val="0"/>
                <w:noProof/>
                <w:kern w:val="2"/>
                <w:sz w:val="21"/>
                <w:szCs w:val="22"/>
                <w:lang w:val="en-US" w:eastAsia="ja-JP"/>
              </w:rPr>
            </w:rPrChange>
          </w:rPr>
          <w:tab/>
        </w:r>
        <w:r w:rsidRPr="003E31AA">
          <w:rPr>
            <w:rStyle w:val="ac"/>
            <w:rFonts w:ascii="Times New Roman" w:hAnsi="Times New Roman"/>
            <w:noProof/>
            <w:rPrChange w:id="327" w:author="Morita" w:date="2016-09-27T23:52:00Z">
              <w:rPr>
                <w:rStyle w:val="ac"/>
                <w:noProof/>
              </w:rPr>
            </w:rPrChange>
          </w:rPr>
          <w:t xml:space="preserve">Ethernet </w:t>
        </w:r>
        <w:r w:rsidRPr="003E31AA">
          <w:rPr>
            <w:rStyle w:val="ac"/>
            <w:rFonts w:ascii="Times New Roman" w:hAnsi="Times New Roman"/>
            <w:noProof/>
            <w:lang w:eastAsia="ja-JP"/>
            <w:rPrChange w:id="328" w:author="Morita" w:date="2016-09-27T23:52:00Z">
              <w:rPr>
                <w:rStyle w:val="ac"/>
                <w:noProof/>
                <w:lang w:eastAsia="ja-JP"/>
              </w:rPr>
            </w:rPrChange>
          </w:rPr>
          <w:t>f</w:t>
        </w:r>
        <w:r w:rsidRPr="003E31AA">
          <w:rPr>
            <w:rStyle w:val="ac"/>
            <w:rFonts w:ascii="Times New Roman" w:hAnsi="Times New Roman"/>
            <w:noProof/>
            <w:rPrChange w:id="329" w:author="Morita" w:date="2016-09-27T23:52:00Z">
              <w:rPr>
                <w:rStyle w:val="ac"/>
                <w:noProof/>
              </w:rPr>
            </w:rPrChange>
          </w:rPr>
          <w:t xml:space="preserve">rames over </w:t>
        </w:r>
        <w:r w:rsidRPr="003E31AA">
          <w:rPr>
            <w:rStyle w:val="ac"/>
            <w:rFonts w:ascii="Times New Roman" w:hAnsi="Times New Roman"/>
            <w:noProof/>
            <w:lang w:eastAsia="ja-JP"/>
            <w:rPrChange w:id="330" w:author="Morita" w:date="2016-09-27T23:52:00Z">
              <w:rPr>
                <w:rStyle w:val="ac"/>
                <w:noProof/>
                <w:lang w:eastAsia="ja-JP"/>
              </w:rPr>
            </w:rPrChange>
          </w:rPr>
          <w:t>t</w:t>
        </w:r>
        <w:r w:rsidRPr="003E31AA">
          <w:rPr>
            <w:rStyle w:val="ac"/>
            <w:rFonts w:ascii="Times New Roman" w:hAnsi="Times New Roman"/>
            <w:noProof/>
            <w:rPrChange w:id="331" w:author="Morita" w:date="2016-09-27T23:52:00Z">
              <w:rPr>
                <w:rStyle w:val="ac"/>
                <w:noProof/>
              </w:rPr>
            </w:rPrChange>
          </w:rPr>
          <w:t>ransport</w:t>
        </w:r>
        <w:r w:rsidRPr="003E31AA">
          <w:rPr>
            <w:rFonts w:ascii="Times New Roman" w:hAnsi="Times New Roman"/>
            <w:noProof/>
            <w:webHidden/>
            <w:rPrChange w:id="332" w:author="Morita" w:date="2016-09-27T23:52:00Z">
              <w:rPr>
                <w:noProof/>
                <w:webHidden/>
              </w:rPr>
            </w:rPrChange>
          </w:rPr>
          <w:tab/>
        </w:r>
        <w:r w:rsidRPr="003E31AA">
          <w:rPr>
            <w:rFonts w:ascii="Times New Roman" w:hAnsi="Times New Roman"/>
            <w:noProof/>
            <w:webHidden/>
            <w:rPrChange w:id="333" w:author="Morita" w:date="2016-09-27T23:52:00Z">
              <w:rPr>
                <w:noProof/>
                <w:webHidden/>
              </w:rPr>
            </w:rPrChange>
          </w:rPr>
          <w:fldChar w:fldCharType="begin"/>
        </w:r>
        <w:r w:rsidRPr="003E31AA">
          <w:rPr>
            <w:rFonts w:ascii="Times New Roman" w:hAnsi="Times New Roman"/>
            <w:noProof/>
            <w:webHidden/>
            <w:rPrChange w:id="334" w:author="Morita" w:date="2016-09-27T23:52:00Z">
              <w:rPr>
                <w:noProof/>
                <w:webHidden/>
              </w:rPr>
            </w:rPrChange>
          </w:rPr>
          <w:instrText xml:space="preserve"> PAGEREF _Toc462786072 \h </w:instrText>
        </w:r>
        <w:r w:rsidRPr="003E31AA">
          <w:rPr>
            <w:rFonts w:ascii="Times New Roman" w:hAnsi="Times New Roman"/>
            <w:noProof/>
            <w:webHidden/>
            <w:rPrChange w:id="335" w:author="Morita" w:date="2016-09-27T23:52:00Z">
              <w:rPr>
                <w:noProof/>
                <w:webHidden/>
              </w:rPr>
            </w:rPrChange>
          </w:rPr>
        </w:r>
      </w:ins>
      <w:r w:rsidRPr="003E31AA">
        <w:rPr>
          <w:rFonts w:ascii="Times New Roman" w:hAnsi="Times New Roman"/>
          <w:noProof/>
          <w:webHidden/>
          <w:rPrChange w:id="336" w:author="Morita" w:date="2016-09-27T23:52:00Z">
            <w:rPr>
              <w:noProof/>
              <w:webHidden/>
            </w:rPr>
          </w:rPrChange>
        </w:rPr>
        <w:fldChar w:fldCharType="separate"/>
      </w:r>
      <w:ins w:id="337" w:author="Morita" w:date="2016-09-27T23:52:00Z">
        <w:r w:rsidRPr="003E31AA">
          <w:rPr>
            <w:rFonts w:ascii="Times New Roman" w:hAnsi="Times New Roman"/>
            <w:noProof/>
            <w:webHidden/>
            <w:rPrChange w:id="338" w:author="Morita" w:date="2016-09-27T23:52:00Z">
              <w:rPr>
                <w:noProof/>
                <w:webHidden/>
              </w:rPr>
            </w:rPrChange>
          </w:rPr>
          <w:t>13</w:t>
        </w:r>
        <w:r w:rsidRPr="003E31AA">
          <w:rPr>
            <w:rFonts w:ascii="Times New Roman" w:hAnsi="Times New Roman"/>
            <w:noProof/>
            <w:webHidden/>
            <w:rPrChange w:id="339" w:author="Morita" w:date="2016-09-27T23:52:00Z">
              <w:rPr>
                <w:noProof/>
                <w:webHidden/>
              </w:rPr>
            </w:rPrChange>
          </w:rPr>
          <w:fldChar w:fldCharType="end"/>
        </w:r>
        <w:r w:rsidRPr="003E31AA">
          <w:rPr>
            <w:rStyle w:val="ac"/>
            <w:rFonts w:ascii="Times New Roman" w:hAnsi="Times New Roman"/>
            <w:noProof/>
            <w:rPrChange w:id="340" w:author="Morita" w:date="2016-09-27T23:52:00Z">
              <w:rPr>
                <w:rStyle w:val="ac"/>
                <w:noProof/>
              </w:rPr>
            </w:rPrChange>
          </w:rPr>
          <w:fldChar w:fldCharType="end"/>
        </w:r>
      </w:ins>
    </w:p>
    <w:p w:rsidR="003E31AA" w:rsidRPr="003E31AA" w:rsidRDefault="003E31AA">
      <w:pPr>
        <w:pStyle w:val="21"/>
        <w:tabs>
          <w:tab w:val="left" w:pos="720"/>
          <w:tab w:val="right" w:leader="dot" w:pos="9631"/>
        </w:tabs>
        <w:rPr>
          <w:ins w:id="341" w:author="Morita" w:date="2016-09-27T23:52:00Z"/>
          <w:rFonts w:ascii="Times New Roman" w:eastAsiaTheme="minorEastAsia" w:hAnsi="Times New Roman"/>
          <w:b w:val="0"/>
          <w:bCs w:val="0"/>
          <w:noProof/>
          <w:kern w:val="2"/>
          <w:sz w:val="21"/>
          <w:szCs w:val="22"/>
          <w:lang w:val="en-US" w:eastAsia="ja-JP"/>
          <w:rPrChange w:id="342" w:author="Morita" w:date="2016-09-27T23:52:00Z">
            <w:rPr>
              <w:ins w:id="343" w:author="Morita" w:date="2016-09-27T23:52:00Z"/>
              <w:rFonts w:eastAsiaTheme="minorEastAsia" w:cstheme="minorBidi"/>
              <w:b w:val="0"/>
              <w:bCs w:val="0"/>
              <w:noProof/>
              <w:kern w:val="2"/>
              <w:sz w:val="21"/>
              <w:szCs w:val="22"/>
              <w:lang w:val="en-US" w:eastAsia="ja-JP"/>
            </w:rPr>
          </w:rPrChange>
        </w:rPr>
      </w:pPr>
      <w:ins w:id="344" w:author="Morita" w:date="2016-09-27T23:52:00Z">
        <w:r w:rsidRPr="003E31AA">
          <w:rPr>
            <w:rStyle w:val="ac"/>
            <w:rFonts w:ascii="Times New Roman" w:hAnsi="Times New Roman"/>
            <w:noProof/>
            <w:rPrChange w:id="345" w:author="Morita" w:date="2016-09-27T23:52:00Z">
              <w:rPr>
                <w:rStyle w:val="ac"/>
                <w:noProof/>
              </w:rPr>
            </w:rPrChange>
          </w:rPr>
          <w:fldChar w:fldCharType="begin"/>
        </w:r>
        <w:r w:rsidRPr="003E31AA">
          <w:rPr>
            <w:rStyle w:val="ac"/>
            <w:rFonts w:ascii="Times New Roman" w:hAnsi="Times New Roman"/>
            <w:noProof/>
            <w:rPrChange w:id="346" w:author="Morita" w:date="2016-09-27T23:52:00Z">
              <w:rPr>
                <w:rStyle w:val="ac"/>
                <w:noProof/>
              </w:rPr>
            </w:rPrChange>
          </w:rPr>
          <w:instrText xml:space="preserve"> </w:instrText>
        </w:r>
        <w:r w:rsidRPr="003E31AA">
          <w:rPr>
            <w:rFonts w:ascii="Times New Roman" w:hAnsi="Times New Roman"/>
            <w:noProof/>
            <w:rPrChange w:id="347" w:author="Morita" w:date="2016-09-27T23:52:00Z">
              <w:rPr>
                <w:noProof/>
              </w:rPr>
            </w:rPrChange>
          </w:rPr>
          <w:instrText>HYPERLINK \l "_Toc462786073"</w:instrText>
        </w:r>
        <w:r w:rsidRPr="003E31AA">
          <w:rPr>
            <w:rStyle w:val="ac"/>
            <w:rFonts w:ascii="Times New Roman" w:hAnsi="Times New Roman"/>
            <w:noProof/>
            <w:rPrChange w:id="348" w:author="Morita" w:date="2016-09-27T23:52:00Z">
              <w:rPr>
                <w:rStyle w:val="ac"/>
                <w:noProof/>
              </w:rPr>
            </w:rPrChange>
          </w:rPr>
          <w:instrText xml:space="preserve"> </w:instrText>
        </w:r>
        <w:r w:rsidRPr="003E31AA">
          <w:rPr>
            <w:rStyle w:val="ac"/>
            <w:rFonts w:ascii="Times New Roman" w:hAnsi="Times New Roman"/>
            <w:noProof/>
            <w:rPrChange w:id="349" w:author="Morita" w:date="2016-09-27T23:52:00Z">
              <w:rPr>
                <w:rStyle w:val="ac"/>
                <w:noProof/>
              </w:rPr>
            </w:rPrChange>
          </w:rPr>
        </w:r>
        <w:r w:rsidRPr="003E31AA">
          <w:rPr>
            <w:rStyle w:val="ac"/>
            <w:rFonts w:ascii="Times New Roman" w:hAnsi="Times New Roman"/>
            <w:noProof/>
            <w:rPrChange w:id="350" w:author="Morita" w:date="2016-09-27T23:52:00Z">
              <w:rPr>
                <w:rStyle w:val="ac"/>
                <w:noProof/>
              </w:rPr>
            </w:rPrChange>
          </w:rPr>
          <w:fldChar w:fldCharType="separate"/>
        </w:r>
        <w:r w:rsidRPr="003E31AA">
          <w:rPr>
            <w:rStyle w:val="ac"/>
            <w:rFonts w:ascii="Times New Roman" w:hAnsi="Times New Roman"/>
            <w:noProof/>
            <w:lang w:val="en-US" w:eastAsia="ja-JP"/>
            <w:rPrChange w:id="351" w:author="Morita" w:date="2016-09-27T23:52:00Z">
              <w:rPr>
                <w:rStyle w:val="ac"/>
                <w:noProof/>
                <w:lang w:val="en-US" w:eastAsia="ja-JP"/>
              </w:rPr>
            </w:rPrChange>
          </w:rPr>
          <w:t>4.5</w:t>
        </w:r>
        <w:r w:rsidRPr="003E31AA">
          <w:rPr>
            <w:rFonts w:ascii="Times New Roman" w:eastAsiaTheme="minorEastAsia" w:hAnsi="Times New Roman"/>
            <w:b w:val="0"/>
            <w:bCs w:val="0"/>
            <w:noProof/>
            <w:kern w:val="2"/>
            <w:sz w:val="21"/>
            <w:szCs w:val="22"/>
            <w:lang w:val="en-US" w:eastAsia="ja-JP"/>
            <w:rPrChange w:id="352" w:author="Morita" w:date="2016-09-27T23:52:00Z">
              <w:rPr>
                <w:rFonts w:eastAsiaTheme="minorEastAsia" w:cstheme="minorBidi"/>
                <w:b w:val="0"/>
                <w:bCs w:val="0"/>
                <w:noProof/>
                <w:kern w:val="2"/>
                <w:sz w:val="21"/>
                <w:szCs w:val="22"/>
                <w:lang w:val="en-US" w:eastAsia="ja-JP"/>
              </w:rPr>
            </w:rPrChange>
          </w:rPr>
          <w:tab/>
        </w:r>
        <w:r w:rsidRPr="003E31AA">
          <w:rPr>
            <w:rStyle w:val="ac"/>
            <w:rFonts w:ascii="Times New Roman" w:hAnsi="Times New Roman"/>
            <w:noProof/>
            <w:lang w:val="en-US" w:eastAsia="ja-JP"/>
            <w:rPrChange w:id="353" w:author="Morita" w:date="2016-09-27T23:52:00Z">
              <w:rPr>
                <w:rStyle w:val="ac"/>
                <w:noProof/>
                <w:lang w:val="en-US" w:eastAsia="ja-JP"/>
              </w:rPr>
            </w:rPrChange>
          </w:rPr>
          <w:t>Overview of the standardization of carrier class Ethernet</w:t>
        </w:r>
        <w:r w:rsidRPr="003E31AA">
          <w:rPr>
            <w:rFonts w:ascii="Times New Roman" w:hAnsi="Times New Roman"/>
            <w:noProof/>
            <w:webHidden/>
            <w:rPrChange w:id="354" w:author="Morita" w:date="2016-09-27T23:52:00Z">
              <w:rPr>
                <w:noProof/>
                <w:webHidden/>
              </w:rPr>
            </w:rPrChange>
          </w:rPr>
          <w:tab/>
        </w:r>
        <w:r w:rsidRPr="003E31AA">
          <w:rPr>
            <w:rFonts w:ascii="Times New Roman" w:hAnsi="Times New Roman"/>
            <w:noProof/>
            <w:webHidden/>
            <w:rPrChange w:id="355" w:author="Morita" w:date="2016-09-27T23:52:00Z">
              <w:rPr>
                <w:noProof/>
                <w:webHidden/>
              </w:rPr>
            </w:rPrChange>
          </w:rPr>
          <w:fldChar w:fldCharType="begin"/>
        </w:r>
        <w:r w:rsidRPr="003E31AA">
          <w:rPr>
            <w:rFonts w:ascii="Times New Roman" w:hAnsi="Times New Roman"/>
            <w:noProof/>
            <w:webHidden/>
            <w:rPrChange w:id="356" w:author="Morita" w:date="2016-09-27T23:52:00Z">
              <w:rPr>
                <w:noProof/>
                <w:webHidden/>
              </w:rPr>
            </w:rPrChange>
          </w:rPr>
          <w:instrText xml:space="preserve"> PAGEREF _Toc462786073 \h </w:instrText>
        </w:r>
        <w:r w:rsidRPr="003E31AA">
          <w:rPr>
            <w:rFonts w:ascii="Times New Roman" w:hAnsi="Times New Roman"/>
            <w:noProof/>
            <w:webHidden/>
            <w:rPrChange w:id="357" w:author="Morita" w:date="2016-09-27T23:52:00Z">
              <w:rPr>
                <w:noProof/>
                <w:webHidden/>
              </w:rPr>
            </w:rPrChange>
          </w:rPr>
        </w:r>
      </w:ins>
      <w:r w:rsidRPr="003E31AA">
        <w:rPr>
          <w:rFonts w:ascii="Times New Roman" w:hAnsi="Times New Roman"/>
          <w:noProof/>
          <w:webHidden/>
          <w:rPrChange w:id="358" w:author="Morita" w:date="2016-09-27T23:52:00Z">
            <w:rPr>
              <w:noProof/>
              <w:webHidden/>
            </w:rPr>
          </w:rPrChange>
        </w:rPr>
        <w:fldChar w:fldCharType="separate"/>
      </w:r>
      <w:ins w:id="359" w:author="Morita" w:date="2016-09-27T23:52:00Z">
        <w:r w:rsidRPr="003E31AA">
          <w:rPr>
            <w:rFonts w:ascii="Times New Roman" w:hAnsi="Times New Roman"/>
            <w:noProof/>
            <w:webHidden/>
            <w:rPrChange w:id="360" w:author="Morita" w:date="2016-09-27T23:52:00Z">
              <w:rPr>
                <w:noProof/>
                <w:webHidden/>
              </w:rPr>
            </w:rPrChange>
          </w:rPr>
          <w:t>14</w:t>
        </w:r>
        <w:r w:rsidRPr="003E31AA">
          <w:rPr>
            <w:rFonts w:ascii="Times New Roman" w:hAnsi="Times New Roman"/>
            <w:noProof/>
            <w:webHidden/>
            <w:rPrChange w:id="361" w:author="Morita" w:date="2016-09-27T23:52:00Z">
              <w:rPr>
                <w:noProof/>
                <w:webHidden/>
              </w:rPr>
            </w:rPrChange>
          </w:rPr>
          <w:fldChar w:fldCharType="end"/>
        </w:r>
        <w:r w:rsidRPr="003E31AA">
          <w:rPr>
            <w:rStyle w:val="ac"/>
            <w:rFonts w:ascii="Times New Roman" w:hAnsi="Times New Roman"/>
            <w:noProof/>
            <w:rPrChange w:id="362" w:author="Morita" w:date="2016-09-27T23:52:00Z">
              <w:rPr>
                <w:rStyle w:val="ac"/>
                <w:noProof/>
              </w:rPr>
            </w:rPrChange>
          </w:rPr>
          <w:fldChar w:fldCharType="end"/>
        </w:r>
      </w:ins>
    </w:p>
    <w:p w:rsidR="003E31AA" w:rsidRPr="003E31AA" w:rsidRDefault="003E31AA">
      <w:pPr>
        <w:pStyle w:val="31"/>
        <w:tabs>
          <w:tab w:val="left" w:pos="960"/>
          <w:tab w:val="right" w:leader="dot" w:pos="9631"/>
        </w:tabs>
        <w:rPr>
          <w:ins w:id="363" w:author="Morita" w:date="2016-09-27T23:52:00Z"/>
          <w:rFonts w:ascii="Times New Roman" w:eastAsiaTheme="minorEastAsia" w:hAnsi="Times New Roman"/>
          <w:noProof/>
          <w:kern w:val="2"/>
          <w:sz w:val="21"/>
          <w:szCs w:val="22"/>
          <w:lang w:val="en-US" w:eastAsia="ja-JP"/>
          <w:rPrChange w:id="364" w:author="Morita" w:date="2016-09-27T23:52:00Z">
            <w:rPr>
              <w:ins w:id="365" w:author="Morita" w:date="2016-09-27T23:52:00Z"/>
              <w:rFonts w:eastAsiaTheme="minorEastAsia" w:cstheme="minorBidi"/>
              <w:noProof/>
              <w:kern w:val="2"/>
              <w:sz w:val="21"/>
              <w:szCs w:val="22"/>
              <w:lang w:val="en-US" w:eastAsia="ja-JP"/>
            </w:rPr>
          </w:rPrChange>
        </w:rPr>
      </w:pPr>
      <w:ins w:id="366" w:author="Morita" w:date="2016-09-27T23:52:00Z">
        <w:r w:rsidRPr="003E31AA">
          <w:rPr>
            <w:rStyle w:val="ac"/>
            <w:rFonts w:ascii="Times New Roman" w:hAnsi="Times New Roman"/>
            <w:noProof/>
            <w:rPrChange w:id="367" w:author="Morita" w:date="2016-09-27T23:52:00Z">
              <w:rPr>
                <w:rStyle w:val="ac"/>
                <w:noProof/>
              </w:rPr>
            </w:rPrChange>
          </w:rPr>
          <w:fldChar w:fldCharType="begin"/>
        </w:r>
        <w:r w:rsidRPr="003E31AA">
          <w:rPr>
            <w:rStyle w:val="ac"/>
            <w:rFonts w:ascii="Times New Roman" w:hAnsi="Times New Roman"/>
            <w:noProof/>
            <w:rPrChange w:id="368" w:author="Morita" w:date="2016-09-27T23:52:00Z">
              <w:rPr>
                <w:rStyle w:val="ac"/>
                <w:noProof/>
              </w:rPr>
            </w:rPrChange>
          </w:rPr>
          <w:instrText xml:space="preserve"> </w:instrText>
        </w:r>
        <w:r w:rsidRPr="003E31AA">
          <w:rPr>
            <w:rFonts w:ascii="Times New Roman" w:hAnsi="Times New Roman"/>
            <w:noProof/>
            <w:rPrChange w:id="369" w:author="Morita" w:date="2016-09-27T23:52:00Z">
              <w:rPr>
                <w:noProof/>
              </w:rPr>
            </w:rPrChange>
          </w:rPr>
          <w:instrText>HYPERLINK \l "_Toc462786074"</w:instrText>
        </w:r>
        <w:r w:rsidRPr="003E31AA">
          <w:rPr>
            <w:rStyle w:val="ac"/>
            <w:rFonts w:ascii="Times New Roman" w:hAnsi="Times New Roman"/>
            <w:noProof/>
            <w:rPrChange w:id="370" w:author="Morita" w:date="2016-09-27T23:52:00Z">
              <w:rPr>
                <w:rStyle w:val="ac"/>
                <w:noProof/>
              </w:rPr>
            </w:rPrChange>
          </w:rPr>
          <w:instrText xml:space="preserve"> </w:instrText>
        </w:r>
        <w:r w:rsidRPr="003E31AA">
          <w:rPr>
            <w:rStyle w:val="ac"/>
            <w:rFonts w:ascii="Times New Roman" w:hAnsi="Times New Roman"/>
            <w:noProof/>
            <w:rPrChange w:id="371" w:author="Morita" w:date="2016-09-27T23:52:00Z">
              <w:rPr>
                <w:rStyle w:val="ac"/>
                <w:noProof/>
              </w:rPr>
            </w:rPrChange>
          </w:rPr>
        </w:r>
        <w:r w:rsidRPr="003E31AA">
          <w:rPr>
            <w:rStyle w:val="ac"/>
            <w:rFonts w:ascii="Times New Roman" w:hAnsi="Times New Roman"/>
            <w:noProof/>
            <w:rPrChange w:id="372" w:author="Morita" w:date="2016-09-27T23:52:00Z">
              <w:rPr>
                <w:rStyle w:val="ac"/>
                <w:noProof/>
              </w:rPr>
            </w:rPrChange>
          </w:rPr>
          <w:fldChar w:fldCharType="separate"/>
        </w:r>
        <w:r w:rsidRPr="003E31AA">
          <w:rPr>
            <w:rStyle w:val="ac"/>
            <w:rFonts w:ascii="Times New Roman" w:hAnsi="Times New Roman"/>
            <w:noProof/>
            <w:lang w:eastAsia="ja-JP"/>
            <w:rPrChange w:id="373" w:author="Morita" w:date="2016-09-27T23:52:00Z">
              <w:rPr>
                <w:rStyle w:val="ac"/>
                <w:noProof/>
                <w:lang w:eastAsia="ja-JP"/>
              </w:rPr>
            </w:rPrChange>
          </w:rPr>
          <w:t>4.5.1</w:t>
        </w:r>
        <w:r w:rsidRPr="003E31AA">
          <w:rPr>
            <w:rFonts w:ascii="Times New Roman" w:eastAsiaTheme="minorEastAsia" w:hAnsi="Times New Roman"/>
            <w:noProof/>
            <w:kern w:val="2"/>
            <w:sz w:val="21"/>
            <w:szCs w:val="22"/>
            <w:lang w:val="en-US" w:eastAsia="ja-JP"/>
            <w:rPrChange w:id="374" w:author="Morita" w:date="2016-09-27T23:52:00Z">
              <w:rPr>
                <w:rFonts w:eastAsiaTheme="minorEastAsia" w:cstheme="minorBidi"/>
                <w:noProof/>
                <w:kern w:val="2"/>
                <w:sz w:val="21"/>
                <w:szCs w:val="22"/>
                <w:lang w:val="en-US" w:eastAsia="ja-JP"/>
              </w:rPr>
            </w:rPrChange>
          </w:rPr>
          <w:tab/>
        </w:r>
        <w:r w:rsidRPr="003E31AA">
          <w:rPr>
            <w:rStyle w:val="ac"/>
            <w:rFonts w:ascii="Times New Roman" w:hAnsi="Times New Roman"/>
            <w:noProof/>
            <w:lang w:eastAsia="ja-JP"/>
            <w:rPrChange w:id="375" w:author="Morita" w:date="2016-09-27T23:52:00Z">
              <w:rPr>
                <w:rStyle w:val="ac"/>
                <w:noProof/>
                <w:lang w:eastAsia="ja-JP"/>
              </w:rPr>
            </w:rPrChange>
          </w:rPr>
          <w:t>Evolution of "carrier-class" Ethernet</w:t>
        </w:r>
        <w:r w:rsidRPr="003E31AA">
          <w:rPr>
            <w:rFonts w:ascii="Times New Roman" w:hAnsi="Times New Roman"/>
            <w:noProof/>
            <w:webHidden/>
            <w:rPrChange w:id="376" w:author="Morita" w:date="2016-09-27T23:52:00Z">
              <w:rPr>
                <w:noProof/>
                <w:webHidden/>
              </w:rPr>
            </w:rPrChange>
          </w:rPr>
          <w:tab/>
        </w:r>
        <w:r w:rsidRPr="003E31AA">
          <w:rPr>
            <w:rFonts w:ascii="Times New Roman" w:hAnsi="Times New Roman"/>
            <w:noProof/>
            <w:webHidden/>
            <w:rPrChange w:id="377" w:author="Morita" w:date="2016-09-27T23:52:00Z">
              <w:rPr>
                <w:noProof/>
                <w:webHidden/>
              </w:rPr>
            </w:rPrChange>
          </w:rPr>
          <w:fldChar w:fldCharType="begin"/>
        </w:r>
        <w:r w:rsidRPr="003E31AA">
          <w:rPr>
            <w:rFonts w:ascii="Times New Roman" w:hAnsi="Times New Roman"/>
            <w:noProof/>
            <w:webHidden/>
            <w:rPrChange w:id="378" w:author="Morita" w:date="2016-09-27T23:52:00Z">
              <w:rPr>
                <w:noProof/>
                <w:webHidden/>
              </w:rPr>
            </w:rPrChange>
          </w:rPr>
          <w:instrText xml:space="preserve"> PAGEREF _Toc462786074 \h </w:instrText>
        </w:r>
        <w:r w:rsidRPr="003E31AA">
          <w:rPr>
            <w:rFonts w:ascii="Times New Roman" w:hAnsi="Times New Roman"/>
            <w:noProof/>
            <w:webHidden/>
            <w:rPrChange w:id="379" w:author="Morita" w:date="2016-09-27T23:52:00Z">
              <w:rPr>
                <w:noProof/>
                <w:webHidden/>
              </w:rPr>
            </w:rPrChange>
          </w:rPr>
        </w:r>
      </w:ins>
      <w:r w:rsidRPr="003E31AA">
        <w:rPr>
          <w:rFonts w:ascii="Times New Roman" w:hAnsi="Times New Roman"/>
          <w:noProof/>
          <w:webHidden/>
          <w:rPrChange w:id="380" w:author="Morita" w:date="2016-09-27T23:52:00Z">
            <w:rPr>
              <w:noProof/>
              <w:webHidden/>
            </w:rPr>
          </w:rPrChange>
        </w:rPr>
        <w:fldChar w:fldCharType="separate"/>
      </w:r>
      <w:ins w:id="381" w:author="Morita" w:date="2016-09-27T23:52:00Z">
        <w:r w:rsidRPr="003E31AA">
          <w:rPr>
            <w:rFonts w:ascii="Times New Roman" w:hAnsi="Times New Roman"/>
            <w:noProof/>
            <w:webHidden/>
            <w:rPrChange w:id="382" w:author="Morita" w:date="2016-09-27T23:52:00Z">
              <w:rPr>
                <w:noProof/>
                <w:webHidden/>
              </w:rPr>
            </w:rPrChange>
          </w:rPr>
          <w:t>14</w:t>
        </w:r>
        <w:r w:rsidRPr="003E31AA">
          <w:rPr>
            <w:rFonts w:ascii="Times New Roman" w:hAnsi="Times New Roman"/>
            <w:noProof/>
            <w:webHidden/>
            <w:rPrChange w:id="383" w:author="Morita" w:date="2016-09-27T23:52:00Z">
              <w:rPr>
                <w:noProof/>
                <w:webHidden/>
              </w:rPr>
            </w:rPrChange>
          </w:rPr>
          <w:fldChar w:fldCharType="end"/>
        </w:r>
        <w:r w:rsidRPr="003E31AA">
          <w:rPr>
            <w:rStyle w:val="ac"/>
            <w:rFonts w:ascii="Times New Roman" w:hAnsi="Times New Roman"/>
            <w:noProof/>
            <w:rPrChange w:id="384" w:author="Morita" w:date="2016-09-27T23:52:00Z">
              <w:rPr>
                <w:rStyle w:val="ac"/>
                <w:noProof/>
              </w:rPr>
            </w:rPrChange>
          </w:rPr>
          <w:fldChar w:fldCharType="end"/>
        </w:r>
      </w:ins>
    </w:p>
    <w:p w:rsidR="003E31AA" w:rsidRPr="003E31AA" w:rsidRDefault="003E31AA">
      <w:pPr>
        <w:pStyle w:val="31"/>
        <w:tabs>
          <w:tab w:val="left" w:pos="960"/>
          <w:tab w:val="right" w:leader="dot" w:pos="9631"/>
        </w:tabs>
        <w:rPr>
          <w:ins w:id="385" w:author="Morita" w:date="2016-09-27T23:52:00Z"/>
          <w:rFonts w:ascii="Times New Roman" w:eastAsiaTheme="minorEastAsia" w:hAnsi="Times New Roman"/>
          <w:noProof/>
          <w:kern w:val="2"/>
          <w:sz w:val="21"/>
          <w:szCs w:val="22"/>
          <w:lang w:val="en-US" w:eastAsia="ja-JP"/>
          <w:rPrChange w:id="386" w:author="Morita" w:date="2016-09-27T23:52:00Z">
            <w:rPr>
              <w:ins w:id="387" w:author="Morita" w:date="2016-09-27T23:52:00Z"/>
              <w:rFonts w:eastAsiaTheme="minorEastAsia" w:cstheme="minorBidi"/>
              <w:noProof/>
              <w:kern w:val="2"/>
              <w:sz w:val="21"/>
              <w:szCs w:val="22"/>
              <w:lang w:val="en-US" w:eastAsia="ja-JP"/>
            </w:rPr>
          </w:rPrChange>
        </w:rPr>
      </w:pPr>
      <w:ins w:id="388" w:author="Morita" w:date="2016-09-27T23:52:00Z">
        <w:r w:rsidRPr="003E31AA">
          <w:rPr>
            <w:rStyle w:val="ac"/>
            <w:rFonts w:ascii="Times New Roman" w:hAnsi="Times New Roman"/>
            <w:noProof/>
            <w:rPrChange w:id="389" w:author="Morita" w:date="2016-09-27T23:52:00Z">
              <w:rPr>
                <w:rStyle w:val="ac"/>
                <w:noProof/>
              </w:rPr>
            </w:rPrChange>
          </w:rPr>
          <w:fldChar w:fldCharType="begin"/>
        </w:r>
        <w:r w:rsidRPr="003E31AA">
          <w:rPr>
            <w:rStyle w:val="ac"/>
            <w:rFonts w:ascii="Times New Roman" w:hAnsi="Times New Roman"/>
            <w:noProof/>
            <w:rPrChange w:id="390" w:author="Morita" w:date="2016-09-27T23:52:00Z">
              <w:rPr>
                <w:rStyle w:val="ac"/>
                <w:noProof/>
              </w:rPr>
            </w:rPrChange>
          </w:rPr>
          <w:instrText xml:space="preserve"> </w:instrText>
        </w:r>
        <w:r w:rsidRPr="003E31AA">
          <w:rPr>
            <w:rFonts w:ascii="Times New Roman" w:hAnsi="Times New Roman"/>
            <w:noProof/>
            <w:rPrChange w:id="391" w:author="Morita" w:date="2016-09-27T23:52:00Z">
              <w:rPr>
                <w:noProof/>
              </w:rPr>
            </w:rPrChange>
          </w:rPr>
          <w:instrText>HYPERLINK \l "_Toc462786075"</w:instrText>
        </w:r>
        <w:r w:rsidRPr="003E31AA">
          <w:rPr>
            <w:rStyle w:val="ac"/>
            <w:rFonts w:ascii="Times New Roman" w:hAnsi="Times New Roman"/>
            <w:noProof/>
            <w:rPrChange w:id="392" w:author="Morita" w:date="2016-09-27T23:52:00Z">
              <w:rPr>
                <w:rStyle w:val="ac"/>
                <w:noProof/>
              </w:rPr>
            </w:rPrChange>
          </w:rPr>
          <w:instrText xml:space="preserve"> </w:instrText>
        </w:r>
        <w:r w:rsidRPr="003E31AA">
          <w:rPr>
            <w:rStyle w:val="ac"/>
            <w:rFonts w:ascii="Times New Roman" w:hAnsi="Times New Roman"/>
            <w:noProof/>
            <w:rPrChange w:id="393" w:author="Morita" w:date="2016-09-27T23:52:00Z">
              <w:rPr>
                <w:rStyle w:val="ac"/>
                <w:noProof/>
              </w:rPr>
            </w:rPrChange>
          </w:rPr>
        </w:r>
        <w:r w:rsidRPr="003E31AA">
          <w:rPr>
            <w:rStyle w:val="ac"/>
            <w:rFonts w:ascii="Times New Roman" w:hAnsi="Times New Roman"/>
            <w:noProof/>
            <w:rPrChange w:id="394" w:author="Morita" w:date="2016-09-27T23:52:00Z">
              <w:rPr>
                <w:rStyle w:val="ac"/>
                <w:noProof/>
              </w:rPr>
            </w:rPrChange>
          </w:rPr>
          <w:fldChar w:fldCharType="separate"/>
        </w:r>
        <w:r w:rsidRPr="003E31AA">
          <w:rPr>
            <w:rStyle w:val="ac"/>
            <w:rFonts w:ascii="Times New Roman" w:hAnsi="Times New Roman"/>
            <w:noProof/>
            <w:lang w:eastAsia="ja-JP"/>
            <w:rPrChange w:id="395" w:author="Morita" w:date="2016-09-27T23:52:00Z">
              <w:rPr>
                <w:rStyle w:val="ac"/>
                <w:noProof/>
                <w:lang w:eastAsia="ja-JP"/>
              </w:rPr>
            </w:rPrChange>
          </w:rPr>
          <w:t>4.5.2</w:t>
        </w:r>
        <w:r w:rsidRPr="003E31AA">
          <w:rPr>
            <w:rFonts w:ascii="Times New Roman" w:eastAsiaTheme="minorEastAsia" w:hAnsi="Times New Roman"/>
            <w:noProof/>
            <w:kern w:val="2"/>
            <w:sz w:val="21"/>
            <w:szCs w:val="22"/>
            <w:lang w:val="en-US" w:eastAsia="ja-JP"/>
            <w:rPrChange w:id="396" w:author="Morita" w:date="2016-09-27T23:52:00Z">
              <w:rPr>
                <w:rFonts w:eastAsiaTheme="minorEastAsia" w:cstheme="minorBidi"/>
                <w:noProof/>
                <w:kern w:val="2"/>
                <w:sz w:val="21"/>
                <w:szCs w:val="22"/>
                <w:lang w:val="en-US" w:eastAsia="ja-JP"/>
              </w:rPr>
            </w:rPrChange>
          </w:rPr>
          <w:tab/>
        </w:r>
        <w:r w:rsidRPr="003E31AA">
          <w:rPr>
            <w:rStyle w:val="ac"/>
            <w:rFonts w:ascii="Times New Roman" w:hAnsi="Times New Roman"/>
            <w:noProof/>
            <w:lang w:eastAsia="ja-JP"/>
            <w:rPrChange w:id="397" w:author="Morita" w:date="2016-09-27T23:52:00Z">
              <w:rPr>
                <w:rStyle w:val="ac"/>
                <w:noProof/>
                <w:lang w:eastAsia="ja-JP"/>
              </w:rPr>
            </w:rPrChange>
          </w:rPr>
          <w:t>Standardization activities on Ethernet</w:t>
        </w:r>
        <w:r w:rsidRPr="003E31AA">
          <w:rPr>
            <w:rFonts w:ascii="Times New Roman" w:hAnsi="Times New Roman"/>
            <w:noProof/>
            <w:webHidden/>
            <w:rPrChange w:id="398" w:author="Morita" w:date="2016-09-27T23:52:00Z">
              <w:rPr>
                <w:noProof/>
                <w:webHidden/>
              </w:rPr>
            </w:rPrChange>
          </w:rPr>
          <w:tab/>
        </w:r>
        <w:r w:rsidRPr="003E31AA">
          <w:rPr>
            <w:rFonts w:ascii="Times New Roman" w:hAnsi="Times New Roman"/>
            <w:noProof/>
            <w:webHidden/>
            <w:rPrChange w:id="399" w:author="Morita" w:date="2016-09-27T23:52:00Z">
              <w:rPr>
                <w:noProof/>
                <w:webHidden/>
              </w:rPr>
            </w:rPrChange>
          </w:rPr>
          <w:fldChar w:fldCharType="begin"/>
        </w:r>
        <w:r w:rsidRPr="003E31AA">
          <w:rPr>
            <w:rFonts w:ascii="Times New Roman" w:hAnsi="Times New Roman"/>
            <w:noProof/>
            <w:webHidden/>
            <w:rPrChange w:id="400" w:author="Morita" w:date="2016-09-27T23:52:00Z">
              <w:rPr>
                <w:noProof/>
                <w:webHidden/>
              </w:rPr>
            </w:rPrChange>
          </w:rPr>
          <w:instrText xml:space="preserve"> PAGEREF _Toc462786075 \h </w:instrText>
        </w:r>
        <w:r w:rsidRPr="003E31AA">
          <w:rPr>
            <w:rFonts w:ascii="Times New Roman" w:hAnsi="Times New Roman"/>
            <w:noProof/>
            <w:webHidden/>
            <w:rPrChange w:id="401" w:author="Morita" w:date="2016-09-27T23:52:00Z">
              <w:rPr>
                <w:noProof/>
                <w:webHidden/>
              </w:rPr>
            </w:rPrChange>
          </w:rPr>
        </w:r>
      </w:ins>
      <w:r w:rsidRPr="003E31AA">
        <w:rPr>
          <w:rFonts w:ascii="Times New Roman" w:hAnsi="Times New Roman"/>
          <w:noProof/>
          <w:webHidden/>
          <w:rPrChange w:id="402" w:author="Morita" w:date="2016-09-27T23:52:00Z">
            <w:rPr>
              <w:noProof/>
              <w:webHidden/>
            </w:rPr>
          </w:rPrChange>
        </w:rPr>
        <w:fldChar w:fldCharType="separate"/>
      </w:r>
      <w:ins w:id="403" w:author="Morita" w:date="2016-09-27T23:52:00Z">
        <w:r w:rsidRPr="003E31AA">
          <w:rPr>
            <w:rFonts w:ascii="Times New Roman" w:hAnsi="Times New Roman"/>
            <w:noProof/>
            <w:webHidden/>
            <w:rPrChange w:id="404" w:author="Morita" w:date="2016-09-27T23:52:00Z">
              <w:rPr>
                <w:noProof/>
                <w:webHidden/>
              </w:rPr>
            </w:rPrChange>
          </w:rPr>
          <w:t>21</w:t>
        </w:r>
        <w:r w:rsidRPr="003E31AA">
          <w:rPr>
            <w:rFonts w:ascii="Times New Roman" w:hAnsi="Times New Roman"/>
            <w:noProof/>
            <w:webHidden/>
            <w:rPrChange w:id="405" w:author="Morita" w:date="2016-09-27T23:52:00Z">
              <w:rPr>
                <w:noProof/>
                <w:webHidden/>
              </w:rPr>
            </w:rPrChange>
          </w:rPr>
          <w:fldChar w:fldCharType="end"/>
        </w:r>
        <w:r w:rsidRPr="003E31AA">
          <w:rPr>
            <w:rStyle w:val="ac"/>
            <w:rFonts w:ascii="Times New Roman" w:hAnsi="Times New Roman"/>
            <w:noProof/>
            <w:rPrChange w:id="406" w:author="Morita" w:date="2016-09-27T23:52:00Z">
              <w:rPr>
                <w:rStyle w:val="ac"/>
                <w:noProof/>
              </w:rPr>
            </w:rPrChange>
          </w:rPr>
          <w:fldChar w:fldCharType="end"/>
        </w:r>
      </w:ins>
    </w:p>
    <w:p w:rsidR="003E31AA" w:rsidRPr="003E31AA" w:rsidRDefault="003E31AA">
      <w:pPr>
        <w:pStyle w:val="31"/>
        <w:tabs>
          <w:tab w:val="left" w:pos="960"/>
          <w:tab w:val="right" w:leader="dot" w:pos="9631"/>
        </w:tabs>
        <w:rPr>
          <w:ins w:id="407" w:author="Morita" w:date="2016-09-27T23:52:00Z"/>
          <w:rFonts w:ascii="Times New Roman" w:eastAsiaTheme="minorEastAsia" w:hAnsi="Times New Roman"/>
          <w:noProof/>
          <w:kern w:val="2"/>
          <w:sz w:val="21"/>
          <w:szCs w:val="22"/>
          <w:lang w:val="en-US" w:eastAsia="ja-JP"/>
          <w:rPrChange w:id="408" w:author="Morita" w:date="2016-09-27T23:52:00Z">
            <w:rPr>
              <w:ins w:id="409" w:author="Morita" w:date="2016-09-27T23:52:00Z"/>
              <w:rFonts w:eastAsiaTheme="minorEastAsia" w:cstheme="minorBidi"/>
              <w:noProof/>
              <w:kern w:val="2"/>
              <w:sz w:val="21"/>
              <w:szCs w:val="22"/>
              <w:lang w:val="en-US" w:eastAsia="ja-JP"/>
            </w:rPr>
          </w:rPrChange>
        </w:rPr>
      </w:pPr>
      <w:ins w:id="410" w:author="Morita" w:date="2016-09-27T23:52:00Z">
        <w:r w:rsidRPr="003E31AA">
          <w:rPr>
            <w:rStyle w:val="ac"/>
            <w:rFonts w:ascii="Times New Roman" w:hAnsi="Times New Roman"/>
            <w:noProof/>
            <w:rPrChange w:id="411" w:author="Morita" w:date="2016-09-27T23:52:00Z">
              <w:rPr>
                <w:rStyle w:val="ac"/>
                <w:noProof/>
              </w:rPr>
            </w:rPrChange>
          </w:rPr>
          <w:fldChar w:fldCharType="begin"/>
        </w:r>
        <w:r w:rsidRPr="003E31AA">
          <w:rPr>
            <w:rStyle w:val="ac"/>
            <w:rFonts w:ascii="Times New Roman" w:hAnsi="Times New Roman"/>
            <w:noProof/>
            <w:rPrChange w:id="412" w:author="Morita" w:date="2016-09-27T23:52:00Z">
              <w:rPr>
                <w:rStyle w:val="ac"/>
                <w:noProof/>
              </w:rPr>
            </w:rPrChange>
          </w:rPr>
          <w:instrText xml:space="preserve"> </w:instrText>
        </w:r>
        <w:r w:rsidRPr="003E31AA">
          <w:rPr>
            <w:rFonts w:ascii="Times New Roman" w:hAnsi="Times New Roman"/>
            <w:noProof/>
            <w:rPrChange w:id="413" w:author="Morita" w:date="2016-09-27T23:52:00Z">
              <w:rPr>
                <w:noProof/>
              </w:rPr>
            </w:rPrChange>
          </w:rPr>
          <w:instrText>HYPERLINK \l "_Toc462786076"</w:instrText>
        </w:r>
        <w:r w:rsidRPr="003E31AA">
          <w:rPr>
            <w:rStyle w:val="ac"/>
            <w:rFonts w:ascii="Times New Roman" w:hAnsi="Times New Roman"/>
            <w:noProof/>
            <w:rPrChange w:id="414" w:author="Morita" w:date="2016-09-27T23:52:00Z">
              <w:rPr>
                <w:rStyle w:val="ac"/>
                <w:noProof/>
              </w:rPr>
            </w:rPrChange>
          </w:rPr>
          <w:instrText xml:space="preserve"> </w:instrText>
        </w:r>
        <w:r w:rsidRPr="003E31AA">
          <w:rPr>
            <w:rStyle w:val="ac"/>
            <w:rFonts w:ascii="Times New Roman" w:hAnsi="Times New Roman"/>
            <w:noProof/>
            <w:rPrChange w:id="415" w:author="Morita" w:date="2016-09-27T23:52:00Z">
              <w:rPr>
                <w:rStyle w:val="ac"/>
                <w:noProof/>
              </w:rPr>
            </w:rPrChange>
          </w:rPr>
        </w:r>
        <w:r w:rsidRPr="003E31AA">
          <w:rPr>
            <w:rStyle w:val="ac"/>
            <w:rFonts w:ascii="Times New Roman" w:hAnsi="Times New Roman"/>
            <w:noProof/>
            <w:rPrChange w:id="416" w:author="Morita" w:date="2016-09-27T23:52:00Z">
              <w:rPr>
                <w:rStyle w:val="ac"/>
                <w:noProof/>
              </w:rPr>
            </w:rPrChange>
          </w:rPr>
          <w:fldChar w:fldCharType="separate"/>
        </w:r>
        <w:r w:rsidRPr="003E31AA">
          <w:rPr>
            <w:rStyle w:val="ac"/>
            <w:rFonts w:ascii="Times New Roman" w:hAnsi="Times New Roman"/>
            <w:noProof/>
            <w:lang w:val="en-US" w:eastAsia="ja-JP"/>
            <w:rPrChange w:id="417" w:author="Morita" w:date="2016-09-27T23:52:00Z">
              <w:rPr>
                <w:rStyle w:val="ac"/>
                <w:noProof/>
                <w:lang w:val="en-US" w:eastAsia="ja-JP"/>
              </w:rPr>
            </w:rPrChange>
          </w:rPr>
          <w:t>4.5.3</w:t>
        </w:r>
        <w:r w:rsidRPr="003E31AA">
          <w:rPr>
            <w:rFonts w:ascii="Times New Roman" w:eastAsiaTheme="minorEastAsia" w:hAnsi="Times New Roman"/>
            <w:noProof/>
            <w:kern w:val="2"/>
            <w:sz w:val="21"/>
            <w:szCs w:val="22"/>
            <w:lang w:val="en-US" w:eastAsia="ja-JP"/>
            <w:rPrChange w:id="418" w:author="Morita" w:date="2016-09-27T23:52:00Z">
              <w:rPr>
                <w:rFonts w:eastAsiaTheme="minorEastAsia" w:cstheme="minorBidi"/>
                <w:noProof/>
                <w:kern w:val="2"/>
                <w:sz w:val="21"/>
                <w:szCs w:val="22"/>
                <w:lang w:val="en-US" w:eastAsia="ja-JP"/>
              </w:rPr>
            </w:rPrChange>
          </w:rPr>
          <w:tab/>
        </w:r>
        <w:r w:rsidRPr="003E31AA">
          <w:rPr>
            <w:rStyle w:val="ac"/>
            <w:rFonts w:ascii="Times New Roman" w:hAnsi="Times New Roman"/>
            <w:noProof/>
            <w:lang w:val="en-US" w:eastAsia="ja-JP"/>
            <w:rPrChange w:id="419" w:author="Morita" w:date="2016-09-27T23:52:00Z">
              <w:rPr>
                <w:rStyle w:val="ac"/>
                <w:noProof/>
                <w:lang w:val="en-US" w:eastAsia="ja-JP"/>
              </w:rPr>
            </w:rPrChange>
          </w:rPr>
          <w:t>Further details</w:t>
        </w:r>
        <w:r w:rsidRPr="003E31AA">
          <w:rPr>
            <w:rFonts w:ascii="Times New Roman" w:hAnsi="Times New Roman"/>
            <w:noProof/>
            <w:webHidden/>
            <w:rPrChange w:id="420" w:author="Morita" w:date="2016-09-27T23:52:00Z">
              <w:rPr>
                <w:noProof/>
                <w:webHidden/>
              </w:rPr>
            </w:rPrChange>
          </w:rPr>
          <w:tab/>
        </w:r>
        <w:r w:rsidRPr="003E31AA">
          <w:rPr>
            <w:rFonts w:ascii="Times New Roman" w:hAnsi="Times New Roman"/>
            <w:noProof/>
            <w:webHidden/>
            <w:rPrChange w:id="421" w:author="Morita" w:date="2016-09-27T23:52:00Z">
              <w:rPr>
                <w:noProof/>
                <w:webHidden/>
              </w:rPr>
            </w:rPrChange>
          </w:rPr>
          <w:fldChar w:fldCharType="begin"/>
        </w:r>
        <w:r w:rsidRPr="003E31AA">
          <w:rPr>
            <w:rFonts w:ascii="Times New Roman" w:hAnsi="Times New Roman"/>
            <w:noProof/>
            <w:webHidden/>
            <w:rPrChange w:id="422" w:author="Morita" w:date="2016-09-27T23:52:00Z">
              <w:rPr>
                <w:noProof/>
                <w:webHidden/>
              </w:rPr>
            </w:rPrChange>
          </w:rPr>
          <w:instrText xml:space="preserve"> PAGEREF _Toc462786076 \h </w:instrText>
        </w:r>
        <w:r w:rsidRPr="003E31AA">
          <w:rPr>
            <w:rFonts w:ascii="Times New Roman" w:hAnsi="Times New Roman"/>
            <w:noProof/>
            <w:webHidden/>
            <w:rPrChange w:id="423" w:author="Morita" w:date="2016-09-27T23:52:00Z">
              <w:rPr>
                <w:noProof/>
                <w:webHidden/>
              </w:rPr>
            </w:rPrChange>
          </w:rPr>
        </w:r>
      </w:ins>
      <w:r w:rsidRPr="003E31AA">
        <w:rPr>
          <w:rFonts w:ascii="Times New Roman" w:hAnsi="Times New Roman"/>
          <w:noProof/>
          <w:webHidden/>
          <w:rPrChange w:id="424" w:author="Morita" w:date="2016-09-27T23:52:00Z">
            <w:rPr>
              <w:noProof/>
              <w:webHidden/>
            </w:rPr>
          </w:rPrChange>
        </w:rPr>
        <w:fldChar w:fldCharType="separate"/>
      </w:r>
      <w:ins w:id="425" w:author="Morita" w:date="2016-09-27T23:52:00Z">
        <w:r w:rsidRPr="003E31AA">
          <w:rPr>
            <w:rFonts w:ascii="Times New Roman" w:hAnsi="Times New Roman"/>
            <w:noProof/>
            <w:webHidden/>
            <w:rPrChange w:id="426" w:author="Morita" w:date="2016-09-27T23:52:00Z">
              <w:rPr>
                <w:noProof/>
                <w:webHidden/>
              </w:rPr>
            </w:rPrChange>
          </w:rPr>
          <w:t>22</w:t>
        </w:r>
        <w:r w:rsidRPr="003E31AA">
          <w:rPr>
            <w:rFonts w:ascii="Times New Roman" w:hAnsi="Times New Roman"/>
            <w:noProof/>
            <w:webHidden/>
            <w:rPrChange w:id="427" w:author="Morita" w:date="2016-09-27T23:52:00Z">
              <w:rPr>
                <w:noProof/>
                <w:webHidden/>
              </w:rPr>
            </w:rPrChange>
          </w:rPr>
          <w:fldChar w:fldCharType="end"/>
        </w:r>
        <w:r w:rsidRPr="003E31AA">
          <w:rPr>
            <w:rStyle w:val="ac"/>
            <w:rFonts w:ascii="Times New Roman" w:hAnsi="Times New Roman"/>
            <w:noProof/>
            <w:rPrChange w:id="428" w:author="Morita" w:date="2016-09-27T23:52:00Z">
              <w:rPr>
                <w:rStyle w:val="ac"/>
                <w:noProof/>
              </w:rPr>
            </w:rPrChange>
          </w:rPr>
          <w:fldChar w:fldCharType="end"/>
        </w:r>
      </w:ins>
    </w:p>
    <w:p w:rsidR="003E31AA" w:rsidRPr="003E31AA" w:rsidRDefault="003E31AA">
      <w:pPr>
        <w:pStyle w:val="21"/>
        <w:tabs>
          <w:tab w:val="left" w:pos="720"/>
          <w:tab w:val="right" w:leader="dot" w:pos="9631"/>
        </w:tabs>
        <w:rPr>
          <w:ins w:id="429" w:author="Morita" w:date="2016-09-27T23:52:00Z"/>
          <w:rFonts w:ascii="Times New Roman" w:eastAsiaTheme="minorEastAsia" w:hAnsi="Times New Roman"/>
          <w:b w:val="0"/>
          <w:bCs w:val="0"/>
          <w:noProof/>
          <w:kern w:val="2"/>
          <w:sz w:val="21"/>
          <w:szCs w:val="22"/>
          <w:lang w:val="en-US" w:eastAsia="ja-JP"/>
          <w:rPrChange w:id="430" w:author="Morita" w:date="2016-09-27T23:52:00Z">
            <w:rPr>
              <w:ins w:id="431" w:author="Morita" w:date="2016-09-27T23:52:00Z"/>
              <w:rFonts w:eastAsiaTheme="minorEastAsia" w:cstheme="minorBidi"/>
              <w:b w:val="0"/>
              <w:bCs w:val="0"/>
              <w:noProof/>
              <w:kern w:val="2"/>
              <w:sz w:val="21"/>
              <w:szCs w:val="22"/>
              <w:lang w:val="en-US" w:eastAsia="ja-JP"/>
            </w:rPr>
          </w:rPrChange>
        </w:rPr>
      </w:pPr>
      <w:ins w:id="432" w:author="Morita" w:date="2016-09-27T23:52:00Z">
        <w:r w:rsidRPr="003E31AA">
          <w:rPr>
            <w:rStyle w:val="ac"/>
            <w:rFonts w:ascii="Times New Roman" w:hAnsi="Times New Roman"/>
            <w:noProof/>
            <w:rPrChange w:id="433" w:author="Morita" w:date="2016-09-27T23:52:00Z">
              <w:rPr>
                <w:rStyle w:val="ac"/>
                <w:noProof/>
              </w:rPr>
            </w:rPrChange>
          </w:rPr>
          <w:fldChar w:fldCharType="begin"/>
        </w:r>
        <w:r w:rsidRPr="003E31AA">
          <w:rPr>
            <w:rStyle w:val="ac"/>
            <w:rFonts w:ascii="Times New Roman" w:hAnsi="Times New Roman"/>
            <w:noProof/>
            <w:rPrChange w:id="434" w:author="Morita" w:date="2016-09-27T23:52:00Z">
              <w:rPr>
                <w:rStyle w:val="ac"/>
                <w:noProof/>
              </w:rPr>
            </w:rPrChange>
          </w:rPr>
          <w:instrText xml:space="preserve"> </w:instrText>
        </w:r>
        <w:r w:rsidRPr="003E31AA">
          <w:rPr>
            <w:rFonts w:ascii="Times New Roman" w:hAnsi="Times New Roman"/>
            <w:noProof/>
            <w:rPrChange w:id="435" w:author="Morita" w:date="2016-09-27T23:52:00Z">
              <w:rPr>
                <w:noProof/>
              </w:rPr>
            </w:rPrChange>
          </w:rPr>
          <w:instrText>HYPERLINK \l "_Toc462786077"</w:instrText>
        </w:r>
        <w:r w:rsidRPr="003E31AA">
          <w:rPr>
            <w:rStyle w:val="ac"/>
            <w:rFonts w:ascii="Times New Roman" w:hAnsi="Times New Roman"/>
            <w:noProof/>
            <w:rPrChange w:id="436" w:author="Morita" w:date="2016-09-27T23:52:00Z">
              <w:rPr>
                <w:rStyle w:val="ac"/>
                <w:noProof/>
              </w:rPr>
            </w:rPrChange>
          </w:rPr>
          <w:instrText xml:space="preserve"> </w:instrText>
        </w:r>
        <w:r w:rsidRPr="003E31AA">
          <w:rPr>
            <w:rStyle w:val="ac"/>
            <w:rFonts w:ascii="Times New Roman" w:hAnsi="Times New Roman"/>
            <w:noProof/>
            <w:rPrChange w:id="437" w:author="Morita" w:date="2016-09-27T23:52:00Z">
              <w:rPr>
                <w:rStyle w:val="ac"/>
                <w:noProof/>
              </w:rPr>
            </w:rPrChange>
          </w:rPr>
        </w:r>
        <w:r w:rsidRPr="003E31AA">
          <w:rPr>
            <w:rStyle w:val="ac"/>
            <w:rFonts w:ascii="Times New Roman" w:hAnsi="Times New Roman"/>
            <w:noProof/>
            <w:rPrChange w:id="438" w:author="Morita" w:date="2016-09-27T23:52:00Z">
              <w:rPr>
                <w:rStyle w:val="ac"/>
                <w:noProof/>
              </w:rPr>
            </w:rPrChange>
          </w:rPr>
          <w:fldChar w:fldCharType="separate"/>
        </w:r>
        <w:r w:rsidRPr="003E31AA">
          <w:rPr>
            <w:rStyle w:val="ac"/>
            <w:rFonts w:ascii="Times New Roman" w:hAnsi="Times New Roman"/>
            <w:noProof/>
            <w:lang w:val="en-US" w:eastAsia="ja-JP"/>
            <w:rPrChange w:id="439" w:author="Morita" w:date="2016-09-27T23:52:00Z">
              <w:rPr>
                <w:rStyle w:val="ac"/>
                <w:noProof/>
                <w:lang w:val="en-US" w:eastAsia="ja-JP"/>
              </w:rPr>
            </w:rPrChange>
          </w:rPr>
          <w:t>4.6</w:t>
        </w:r>
        <w:r w:rsidRPr="003E31AA">
          <w:rPr>
            <w:rFonts w:ascii="Times New Roman" w:eastAsiaTheme="minorEastAsia" w:hAnsi="Times New Roman"/>
            <w:b w:val="0"/>
            <w:bCs w:val="0"/>
            <w:noProof/>
            <w:kern w:val="2"/>
            <w:sz w:val="21"/>
            <w:szCs w:val="22"/>
            <w:lang w:val="en-US" w:eastAsia="ja-JP"/>
            <w:rPrChange w:id="440" w:author="Morita" w:date="2016-09-27T23:52:00Z">
              <w:rPr>
                <w:rFonts w:eastAsiaTheme="minorEastAsia" w:cstheme="minorBidi"/>
                <w:b w:val="0"/>
                <w:bCs w:val="0"/>
                <w:noProof/>
                <w:kern w:val="2"/>
                <w:sz w:val="21"/>
                <w:szCs w:val="22"/>
                <w:lang w:val="en-US" w:eastAsia="ja-JP"/>
              </w:rPr>
            </w:rPrChange>
          </w:rPr>
          <w:tab/>
        </w:r>
        <w:r w:rsidRPr="003E31AA">
          <w:rPr>
            <w:rStyle w:val="ac"/>
            <w:rFonts w:ascii="Times New Roman" w:hAnsi="Times New Roman"/>
            <w:noProof/>
            <w:lang w:val="en-US"/>
            <w:rPrChange w:id="441" w:author="Morita" w:date="2016-09-27T23:52:00Z">
              <w:rPr>
                <w:rStyle w:val="ac"/>
                <w:noProof/>
                <w:lang w:val="en-US"/>
              </w:rPr>
            </w:rPrChange>
          </w:rPr>
          <w:t>Standardization on MPLS</w:t>
        </w:r>
        <w:r w:rsidRPr="003E31AA">
          <w:rPr>
            <w:rStyle w:val="ac"/>
            <w:rFonts w:ascii="Times New Roman" w:hAnsi="Times New Roman"/>
            <w:noProof/>
            <w:lang w:val="en-US" w:eastAsia="ja-JP"/>
            <w:rPrChange w:id="442" w:author="Morita" w:date="2016-09-27T23:52:00Z">
              <w:rPr>
                <w:rStyle w:val="ac"/>
                <w:noProof/>
                <w:lang w:val="en-US" w:eastAsia="ja-JP"/>
              </w:rPr>
            </w:rPrChange>
          </w:rPr>
          <w:t xml:space="preserve"> and MPLS-TP</w:t>
        </w:r>
        <w:r w:rsidRPr="003E31AA">
          <w:rPr>
            <w:rFonts w:ascii="Times New Roman" w:hAnsi="Times New Roman"/>
            <w:noProof/>
            <w:webHidden/>
            <w:rPrChange w:id="443" w:author="Morita" w:date="2016-09-27T23:52:00Z">
              <w:rPr>
                <w:noProof/>
                <w:webHidden/>
              </w:rPr>
            </w:rPrChange>
          </w:rPr>
          <w:tab/>
        </w:r>
        <w:r w:rsidRPr="003E31AA">
          <w:rPr>
            <w:rFonts w:ascii="Times New Roman" w:hAnsi="Times New Roman"/>
            <w:noProof/>
            <w:webHidden/>
            <w:rPrChange w:id="444" w:author="Morita" w:date="2016-09-27T23:52:00Z">
              <w:rPr>
                <w:noProof/>
                <w:webHidden/>
              </w:rPr>
            </w:rPrChange>
          </w:rPr>
          <w:fldChar w:fldCharType="begin"/>
        </w:r>
        <w:r w:rsidRPr="003E31AA">
          <w:rPr>
            <w:rFonts w:ascii="Times New Roman" w:hAnsi="Times New Roman"/>
            <w:noProof/>
            <w:webHidden/>
            <w:rPrChange w:id="445" w:author="Morita" w:date="2016-09-27T23:52:00Z">
              <w:rPr>
                <w:noProof/>
                <w:webHidden/>
              </w:rPr>
            </w:rPrChange>
          </w:rPr>
          <w:instrText xml:space="preserve"> PAGEREF _Toc462786077 \h </w:instrText>
        </w:r>
        <w:r w:rsidRPr="003E31AA">
          <w:rPr>
            <w:rFonts w:ascii="Times New Roman" w:hAnsi="Times New Roman"/>
            <w:noProof/>
            <w:webHidden/>
            <w:rPrChange w:id="446" w:author="Morita" w:date="2016-09-27T23:52:00Z">
              <w:rPr>
                <w:noProof/>
                <w:webHidden/>
              </w:rPr>
            </w:rPrChange>
          </w:rPr>
        </w:r>
      </w:ins>
      <w:r w:rsidRPr="003E31AA">
        <w:rPr>
          <w:rFonts w:ascii="Times New Roman" w:hAnsi="Times New Roman"/>
          <w:noProof/>
          <w:webHidden/>
          <w:rPrChange w:id="447" w:author="Morita" w:date="2016-09-27T23:52:00Z">
            <w:rPr>
              <w:noProof/>
              <w:webHidden/>
            </w:rPr>
          </w:rPrChange>
        </w:rPr>
        <w:fldChar w:fldCharType="separate"/>
      </w:r>
      <w:ins w:id="448" w:author="Morita" w:date="2016-09-27T23:52:00Z">
        <w:r w:rsidRPr="003E31AA">
          <w:rPr>
            <w:rFonts w:ascii="Times New Roman" w:hAnsi="Times New Roman"/>
            <w:noProof/>
            <w:webHidden/>
            <w:rPrChange w:id="449" w:author="Morita" w:date="2016-09-27T23:52:00Z">
              <w:rPr>
                <w:noProof/>
                <w:webHidden/>
              </w:rPr>
            </w:rPrChange>
          </w:rPr>
          <w:t>22</w:t>
        </w:r>
        <w:r w:rsidRPr="003E31AA">
          <w:rPr>
            <w:rFonts w:ascii="Times New Roman" w:hAnsi="Times New Roman"/>
            <w:noProof/>
            <w:webHidden/>
            <w:rPrChange w:id="450" w:author="Morita" w:date="2016-09-27T23:52:00Z">
              <w:rPr>
                <w:noProof/>
                <w:webHidden/>
              </w:rPr>
            </w:rPrChange>
          </w:rPr>
          <w:fldChar w:fldCharType="end"/>
        </w:r>
        <w:r w:rsidRPr="003E31AA">
          <w:rPr>
            <w:rStyle w:val="ac"/>
            <w:rFonts w:ascii="Times New Roman" w:hAnsi="Times New Roman"/>
            <w:noProof/>
            <w:rPrChange w:id="451" w:author="Morita" w:date="2016-09-27T23:52:00Z">
              <w:rPr>
                <w:rStyle w:val="ac"/>
                <w:noProof/>
              </w:rPr>
            </w:rPrChange>
          </w:rPr>
          <w:fldChar w:fldCharType="end"/>
        </w:r>
      </w:ins>
    </w:p>
    <w:p w:rsidR="003E31AA" w:rsidRPr="003E31AA" w:rsidRDefault="003E31AA">
      <w:pPr>
        <w:pStyle w:val="31"/>
        <w:tabs>
          <w:tab w:val="left" w:pos="960"/>
          <w:tab w:val="right" w:leader="dot" w:pos="9631"/>
        </w:tabs>
        <w:rPr>
          <w:ins w:id="452" w:author="Morita" w:date="2016-09-27T23:52:00Z"/>
          <w:rFonts w:ascii="Times New Roman" w:eastAsiaTheme="minorEastAsia" w:hAnsi="Times New Roman"/>
          <w:noProof/>
          <w:kern w:val="2"/>
          <w:sz w:val="21"/>
          <w:szCs w:val="22"/>
          <w:lang w:val="en-US" w:eastAsia="ja-JP"/>
          <w:rPrChange w:id="453" w:author="Morita" w:date="2016-09-27T23:52:00Z">
            <w:rPr>
              <w:ins w:id="454" w:author="Morita" w:date="2016-09-27T23:52:00Z"/>
              <w:rFonts w:eastAsiaTheme="minorEastAsia" w:cstheme="minorBidi"/>
              <w:noProof/>
              <w:kern w:val="2"/>
              <w:sz w:val="21"/>
              <w:szCs w:val="22"/>
              <w:lang w:val="en-US" w:eastAsia="ja-JP"/>
            </w:rPr>
          </w:rPrChange>
        </w:rPr>
      </w:pPr>
      <w:ins w:id="455" w:author="Morita" w:date="2016-09-27T23:52:00Z">
        <w:r w:rsidRPr="003E31AA">
          <w:rPr>
            <w:rStyle w:val="ac"/>
            <w:rFonts w:ascii="Times New Roman" w:hAnsi="Times New Roman"/>
            <w:noProof/>
            <w:rPrChange w:id="456" w:author="Morita" w:date="2016-09-27T23:52:00Z">
              <w:rPr>
                <w:rStyle w:val="ac"/>
                <w:noProof/>
              </w:rPr>
            </w:rPrChange>
          </w:rPr>
          <w:fldChar w:fldCharType="begin"/>
        </w:r>
        <w:r w:rsidRPr="003E31AA">
          <w:rPr>
            <w:rStyle w:val="ac"/>
            <w:rFonts w:ascii="Times New Roman" w:hAnsi="Times New Roman"/>
            <w:noProof/>
            <w:rPrChange w:id="457" w:author="Morita" w:date="2016-09-27T23:52:00Z">
              <w:rPr>
                <w:rStyle w:val="ac"/>
                <w:noProof/>
              </w:rPr>
            </w:rPrChange>
          </w:rPr>
          <w:instrText xml:space="preserve"> </w:instrText>
        </w:r>
        <w:r w:rsidRPr="003E31AA">
          <w:rPr>
            <w:rFonts w:ascii="Times New Roman" w:hAnsi="Times New Roman"/>
            <w:noProof/>
            <w:rPrChange w:id="458" w:author="Morita" w:date="2016-09-27T23:52:00Z">
              <w:rPr>
                <w:noProof/>
              </w:rPr>
            </w:rPrChange>
          </w:rPr>
          <w:instrText>HYPERLINK \l "_Toc462786078"</w:instrText>
        </w:r>
        <w:r w:rsidRPr="003E31AA">
          <w:rPr>
            <w:rStyle w:val="ac"/>
            <w:rFonts w:ascii="Times New Roman" w:hAnsi="Times New Roman"/>
            <w:noProof/>
            <w:rPrChange w:id="459" w:author="Morita" w:date="2016-09-27T23:52:00Z">
              <w:rPr>
                <w:rStyle w:val="ac"/>
                <w:noProof/>
              </w:rPr>
            </w:rPrChange>
          </w:rPr>
          <w:instrText xml:space="preserve"> </w:instrText>
        </w:r>
        <w:r w:rsidRPr="003E31AA">
          <w:rPr>
            <w:rStyle w:val="ac"/>
            <w:rFonts w:ascii="Times New Roman" w:hAnsi="Times New Roman"/>
            <w:noProof/>
            <w:rPrChange w:id="460" w:author="Morita" w:date="2016-09-27T23:52:00Z">
              <w:rPr>
                <w:rStyle w:val="ac"/>
                <w:noProof/>
              </w:rPr>
            </w:rPrChange>
          </w:rPr>
        </w:r>
        <w:r w:rsidRPr="003E31AA">
          <w:rPr>
            <w:rStyle w:val="ac"/>
            <w:rFonts w:ascii="Times New Roman" w:hAnsi="Times New Roman"/>
            <w:noProof/>
            <w:rPrChange w:id="461" w:author="Morita" w:date="2016-09-27T23:52:00Z">
              <w:rPr>
                <w:rStyle w:val="ac"/>
                <w:noProof/>
              </w:rPr>
            </w:rPrChange>
          </w:rPr>
          <w:fldChar w:fldCharType="separate"/>
        </w:r>
        <w:r w:rsidRPr="003E31AA">
          <w:rPr>
            <w:rStyle w:val="ac"/>
            <w:rFonts w:ascii="Times New Roman" w:hAnsi="Times New Roman"/>
            <w:noProof/>
            <w:lang w:eastAsia="ja-JP"/>
            <w:rPrChange w:id="462" w:author="Morita" w:date="2016-09-27T23:52:00Z">
              <w:rPr>
                <w:rStyle w:val="ac"/>
                <w:noProof/>
                <w:lang w:eastAsia="ja-JP"/>
              </w:rPr>
            </w:rPrChange>
          </w:rPr>
          <w:t>4.6.1</w:t>
        </w:r>
        <w:r w:rsidRPr="003E31AA">
          <w:rPr>
            <w:rFonts w:ascii="Times New Roman" w:eastAsiaTheme="minorEastAsia" w:hAnsi="Times New Roman"/>
            <w:noProof/>
            <w:kern w:val="2"/>
            <w:sz w:val="21"/>
            <w:szCs w:val="22"/>
            <w:lang w:val="en-US" w:eastAsia="ja-JP"/>
            <w:rPrChange w:id="463" w:author="Morita" w:date="2016-09-27T23:52:00Z">
              <w:rPr>
                <w:rFonts w:eastAsiaTheme="minorEastAsia" w:cstheme="minorBidi"/>
                <w:noProof/>
                <w:kern w:val="2"/>
                <w:sz w:val="21"/>
                <w:szCs w:val="22"/>
                <w:lang w:val="en-US" w:eastAsia="ja-JP"/>
              </w:rPr>
            </w:rPrChange>
          </w:rPr>
          <w:tab/>
        </w:r>
        <w:r w:rsidRPr="003E31AA">
          <w:rPr>
            <w:rStyle w:val="ac"/>
            <w:rFonts w:ascii="Times New Roman" w:hAnsi="Times New Roman"/>
            <w:noProof/>
            <w:lang w:eastAsia="ja-JP"/>
            <w:rPrChange w:id="464" w:author="Morita" w:date="2016-09-27T23:52:00Z">
              <w:rPr>
                <w:rStyle w:val="ac"/>
                <w:noProof/>
                <w:lang w:eastAsia="ja-JP"/>
              </w:rPr>
            </w:rPrChange>
          </w:rPr>
          <w:t>OAM for MPLS and MPLS-TP</w:t>
        </w:r>
        <w:r w:rsidRPr="003E31AA">
          <w:rPr>
            <w:rFonts w:ascii="Times New Roman" w:hAnsi="Times New Roman"/>
            <w:noProof/>
            <w:webHidden/>
            <w:rPrChange w:id="465" w:author="Morita" w:date="2016-09-27T23:52:00Z">
              <w:rPr>
                <w:noProof/>
                <w:webHidden/>
              </w:rPr>
            </w:rPrChange>
          </w:rPr>
          <w:tab/>
        </w:r>
        <w:r w:rsidRPr="003E31AA">
          <w:rPr>
            <w:rFonts w:ascii="Times New Roman" w:hAnsi="Times New Roman"/>
            <w:noProof/>
            <w:webHidden/>
            <w:rPrChange w:id="466" w:author="Morita" w:date="2016-09-27T23:52:00Z">
              <w:rPr>
                <w:noProof/>
                <w:webHidden/>
              </w:rPr>
            </w:rPrChange>
          </w:rPr>
          <w:fldChar w:fldCharType="begin"/>
        </w:r>
        <w:r w:rsidRPr="003E31AA">
          <w:rPr>
            <w:rFonts w:ascii="Times New Roman" w:hAnsi="Times New Roman"/>
            <w:noProof/>
            <w:webHidden/>
            <w:rPrChange w:id="467" w:author="Morita" w:date="2016-09-27T23:52:00Z">
              <w:rPr>
                <w:noProof/>
                <w:webHidden/>
              </w:rPr>
            </w:rPrChange>
          </w:rPr>
          <w:instrText xml:space="preserve"> PAGEREF _Toc462786078 \h </w:instrText>
        </w:r>
        <w:r w:rsidRPr="003E31AA">
          <w:rPr>
            <w:rFonts w:ascii="Times New Roman" w:hAnsi="Times New Roman"/>
            <w:noProof/>
            <w:webHidden/>
            <w:rPrChange w:id="468" w:author="Morita" w:date="2016-09-27T23:52:00Z">
              <w:rPr>
                <w:noProof/>
                <w:webHidden/>
              </w:rPr>
            </w:rPrChange>
          </w:rPr>
        </w:r>
      </w:ins>
      <w:r w:rsidRPr="003E31AA">
        <w:rPr>
          <w:rFonts w:ascii="Times New Roman" w:hAnsi="Times New Roman"/>
          <w:noProof/>
          <w:webHidden/>
          <w:rPrChange w:id="469" w:author="Morita" w:date="2016-09-27T23:52:00Z">
            <w:rPr>
              <w:noProof/>
              <w:webHidden/>
            </w:rPr>
          </w:rPrChange>
        </w:rPr>
        <w:fldChar w:fldCharType="separate"/>
      </w:r>
      <w:ins w:id="470" w:author="Morita" w:date="2016-09-27T23:52:00Z">
        <w:r w:rsidRPr="003E31AA">
          <w:rPr>
            <w:rFonts w:ascii="Times New Roman" w:hAnsi="Times New Roman"/>
            <w:noProof/>
            <w:webHidden/>
            <w:rPrChange w:id="471" w:author="Morita" w:date="2016-09-27T23:52:00Z">
              <w:rPr>
                <w:noProof/>
                <w:webHidden/>
              </w:rPr>
            </w:rPrChange>
          </w:rPr>
          <w:t>24</w:t>
        </w:r>
        <w:r w:rsidRPr="003E31AA">
          <w:rPr>
            <w:rFonts w:ascii="Times New Roman" w:hAnsi="Times New Roman"/>
            <w:noProof/>
            <w:webHidden/>
            <w:rPrChange w:id="472" w:author="Morita" w:date="2016-09-27T23:52:00Z">
              <w:rPr>
                <w:noProof/>
                <w:webHidden/>
              </w:rPr>
            </w:rPrChange>
          </w:rPr>
          <w:fldChar w:fldCharType="end"/>
        </w:r>
        <w:r w:rsidRPr="003E31AA">
          <w:rPr>
            <w:rStyle w:val="ac"/>
            <w:rFonts w:ascii="Times New Roman" w:hAnsi="Times New Roman"/>
            <w:noProof/>
            <w:rPrChange w:id="473" w:author="Morita" w:date="2016-09-27T23:52:00Z">
              <w:rPr>
                <w:rStyle w:val="ac"/>
                <w:noProof/>
              </w:rPr>
            </w:rPrChange>
          </w:rPr>
          <w:fldChar w:fldCharType="end"/>
        </w:r>
      </w:ins>
    </w:p>
    <w:p w:rsidR="003E31AA" w:rsidRPr="003E31AA" w:rsidRDefault="003E31AA">
      <w:pPr>
        <w:pStyle w:val="31"/>
        <w:tabs>
          <w:tab w:val="left" w:pos="960"/>
          <w:tab w:val="right" w:leader="dot" w:pos="9631"/>
        </w:tabs>
        <w:rPr>
          <w:ins w:id="474" w:author="Morita" w:date="2016-09-27T23:52:00Z"/>
          <w:rFonts w:ascii="Times New Roman" w:eastAsiaTheme="minorEastAsia" w:hAnsi="Times New Roman"/>
          <w:noProof/>
          <w:kern w:val="2"/>
          <w:sz w:val="21"/>
          <w:szCs w:val="22"/>
          <w:lang w:val="en-US" w:eastAsia="ja-JP"/>
          <w:rPrChange w:id="475" w:author="Morita" w:date="2016-09-27T23:52:00Z">
            <w:rPr>
              <w:ins w:id="476" w:author="Morita" w:date="2016-09-27T23:52:00Z"/>
              <w:rFonts w:eastAsiaTheme="minorEastAsia" w:cstheme="minorBidi"/>
              <w:noProof/>
              <w:kern w:val="2"/>
              <w:sz w:val="21"/>
              <w:szCs w:val="22"/>
              <w:lang w:val="en-US" w:eastAsia="ja-JP"/>
            </w:rPr>
          </w:rPrChange>
        </w:rPr>
      </w:pPr>
      <w:ins w:id="477" w:author="Morita" w:date="2016-09-27T23:52:00Z">
        <w:r w:rsidRPr="003E31AA">
          <w:rPr>
            <w:rStyle w:val="ac"/>
            <w:rFonts w:ascii="Times New Roman" w:hAnsi="Times New Roman"/>
            <w:noProof/>
            <w:rPrChange w:id="478" w:author="Morita" w:date="2016-09-27T23:52:00Z">
              <w:rPr>
                <w:rStyle w:val="ac"/>
                <w:noProof/>
              </w:rPr>
            </w:rPrChange>
          </w:rPr>
          <w:fldChar w:fldCharType="begin"/>
        </w:r>
        <w:r w:rsidRPr="003E31AA">
          <w:rPr>
            <w:rStyle w:val="ac"/>
            <w:rFonts w:ascii="Times New Roman" w:hAnsi="Times New Roman"/>
            <w:noProof/>
            <w:rPrChange w:id="479" w:author="Morita" w:date="2016-09-27T23:52:00Z">
              <w:rPr>
                <w:rStyle w:val="ac"/>
                <w:noProof/>
              </w:rPr>
            </w:rPrChange>
          </w:rPr>
          <w:instrText xml:space="preserve"> </w:instrText>
        </w:r>
        <w:r w:rsidRPr="003E31AA">
          <w:rPr>
            <w:rFonts w:ascii="Times New Roman" w:hAnsi="Times New Roman"/>
            <w:noProof/>
            <w:rPrChange w:id="480" w:author="Morita" w:date="2016-09-27T23:52:00Z">
              <w:rPr>
                <w:noProof/>
              </w:rPr>
            </w:rPrChange>
          </w:rPr>
          <w:instrText>HYPERLINK \l "_Toc462786079"</w:instrText>
        </w:r>
        <w:r w:rsidRPr="003E31AA">
          <w:rPr>
            <w:rStyle w:val="ac"/>
            <w:rFonts w:ascii="Times New Roman" w:hAnsi="Times New Roman"/>
            <w:noProof/>
            <w:rPrChange w:id="481" w:author="Morita" w:date="2016-09-27T23:52:00Z">
              <w:rPr>
                <w:rStyle w:val="ac"/>
                <w:noProof/>
              </w:rPr>
            </w:rPrChange>
          </w:rPr>
          <w:instrText xml:space="preserve"> </w:instrText>
        </w:r>
        <w:r w:rsidRPr="003E31AA">
          <w:rPr>
            <w:rStyle w:val="ac"/>
            <w:rFonts w:ascii="Times New Roman" w:hAnsi="Times New Roman"/>
            <w:noProof/>
            <w:rPrChange w:id="482" w:author="Morita" w:date="2016-09-27T23:52:00Z">
              <w:rPr>
                <w:rStyle w:val="ac"/>
                <w:noProof/>
              </w:rPr>
            </w:rPrChange>
          </w:rPr>
        </w:r>
        <w:r w:rsidRPr="003E31AA">
          <w:rPr>
            <w:rStyle w:val="ac"/>
            <w:rFonts w:ascii="Times New Roman" w:hAnsi="Times New Roman"/>
            <w:noProof/>
            <w:rPrChange w:id="483" w:author="Morita" w:date="2016-09-27T23:52:00Z">
              <w:rPr>
                <w:rStyle w:val="ac"/>
                <w:noProof/>
              </w:rPr>
            </w:rPrChange>
          </w:rPr>
          <w:fldChar w:fldCharType="separate"/>
        </w:r>
        <w:r w:rsidRPr="003E31AA">
          <w:rPr>
            <w:rStyle w:val="ac"/>
            <w:rFonts w:ascii="Times New Roman" w:hAnsi="Times New Roman"/>
            <w:noProof/>
            <w:lang w:eastAsia="ja-JP"/>
            <w:rPrChange w:id="484" w:author="Morita" w:date="2016-09-27T23:52:00Z">
              <w:rPr>
                <w:rStyle w:val="ac"/>
                <w:noProof/>
                <w:lang w:eastAsia="ja-JP"/>
              </w:rPr>
            </w:rPrChange>
          </w:rPr>
          <w:t>4.6.2</w:t>
        </w:r>
        <w:r w:rsidRPr="003E31AA">
          <w:rPr>
            <w:rFonts w:ascii="Times New Roman" w:eastAsiaTheme="minorEastAsia" w:hAnsi="Times New Roman"/>
            <w:noProof/>
            <w:kern w:val="2"/>
            <w:sz w:val="21"/>
            <w:szCs w:val="22"/>
            <w:lang w:val="en-US" w:eastAsia="ja-JP"/>
            <w:rPrChange w:id="485" w:author="Morita" w:date="2016-09-27T23:52:00Z">
              <w:rPr>
                <w:rFonts w:eastAsiaTheme="minorEastAsia" w:cstheme="minorBidi"/>
                <w:noProof/>
                <w:kern w:val="2"/>
                <w:sz w:val="21"/>
                <w:szCs w:val="22"/>
                <w:lang w:val="en-US" w:eastAsia="ja-JP"/>
              </w:rPr>
            </w:rPrChange>
          </w:rPr>
          <w:tab/>
        </w:r>
        <w:r w:rsidRPr="003E31AA">
          <w:rPr>
            <w:rStyle w:val="ac"/>
            <w:rFonts w:ascii="Times New Roman" w:hAnsi="Times New Roman"/>
            <w:noProof/>
            <w:lang w:eastAsia="ja-JP"/>
            <w:rPrChange w:id="486" w:author="Morita" w:date="2016-09-27T23:52:00Z">
              <w:rPr>
                <w:rStyle w:val="ac"/>
                <w:noProof/>
                <w:lang w:eastAsia="ja-JP"/>
              </w:rPr>
            </w:rPrChange>
          </w:rPr>
          <w:t>MPLS/MPLS-TP protection switching</w:t>
        </w:r>
        <w:r w:rsidRPr="003E31AA">
          <w:rPr>
            <w:rFonts w:ascii="Times New Roman" w:hAnsi="Times New Roman"/>
            <w:noProof/>
            <w:webHidden/>
            <w:rPrChange w:id="487" w:author="Morita" w:date="2016-09-27T23:52:00Z">
              <w:rPr>
                <w:noProof/>
                <w:webHidden/>
              </w:rPr>
            </w:rPrChange>
          </w:rPr>
          <w:tab/>
        </w:r>
        <w:r w:rsidRPr="003E31AA">
          <w:rPr>
            <w:rFonts w:ascii="Times New Roman" w:hAnsi="Times New Roman"/>
            <w:noProof/>
            <w:webHidden/>
            <w:rPrChange w:id="488" w:author="Morita" w:date="2016-09-27T23:52:00Z">
              <w:rPr>
                <w:noProof/>
                <w:webHidden/>
              </w:rPr>
            </w:rPrChange>
          </w:rPr>
          <w:fldChar w:fldCharType="begin"/>
        </w:r>
        <w:r w:rsidRPr="003E31AA">
          <w:rPr>
            <w:rFonts w:ascii="Times New Roman" w:hAnsi="Times New Roman"/>
            <w:noProof/>
            <w:webHidden/>
            <w:rPrChange w:id="489" w:author="Morita" w:date="2016-09-27T23:52:00Z">
              <w:rPr>
                <w:noProof/>
                <w:webHidden/>
              </w:rPr>
            </w:rPrChange>
          </w:rPr>
          <w:instrText xml:space="preserve"> PAGEREF _Toc462786079 \h </w:instrText>
        </w:r>
        <w:r w:rsidRPr="003E31AA">
          <w:rPr>
            <w:rFonts w:ascii="Times New Roman" w:hAnsi="Times New Roman"/>
            <w:noProof/>
            <w:webHidden/>
            <w:rPrChange w:id="490" w:author="Morita" w:date="2016-09-27T23:52:00Z">
              <w:rPr>
                <w:noProof/>
                <w:webHidden/>
              </w:rPr>
            </w:rPrChange>
          </w:rPr>
        </w:r>
      </w:ins>
      <w:r w:rsidRPr="003E31AA">
        <w:rPr>
          <w:rFonts w:ascii="Times New Roman" w:hAnsi="Times New Roman"/>
          <w:noProof/>
          <w:webHidden/>
          <w:rPrChange w:id="491" w:author="Morita" w:date="2016-09-27T23:52:00Z">
            <w:rPr>
              <w:noProof/>
              <w:webHidden/>
            </w:rPr>
          </w:rPrChange>
        </w:rPr>
        <w:fldChar w:fldCharType="separate"/>
      </w:r>
      <w:ins w:id="492" w:author="Morita" w:date="2016-09-27T23:52:00Z">
        <w:r w:rsidRPr="003E31AA">
          <w:rPr>
            <w:rFonts w:ascii="Times New Roman" w:hAnsi="Times New Roman"/>
            <w:noProof/>
            <w:webHidden/>
            <w:rPrChange w:id="493" w:author="Morita" w:date="2016-09-27T23:52:00Z">
              <w:rPr>
                <w:noProof/>
                <w:webHidden/>
              </w:rPr>
            </w:rPrChange>
          </w:rPr>
          <w:t>25</w:t>
        </w:r>
        <w:r w:rsidRPr="003E31AA">
          <w:rPr>
            <w:rFonts w:ascii="Times New Roman" w:hAnsi="Times New Roman"/>
            <w:noProof/>
            <w:webHidden/>
            <w:rPrChange w:id="494" w:author="Morita" w:date="2016-09-27T23:52:00Z">
              <w:rPr>
                <w:noProof/>
                <w:webHidden/>
              </w:rPr>
            </w:rPrChange>
          </w:rPr>
          <w:fldChar w:fldCharType="end"/>
        </w:r>
        <w:r w:rsidRPr="003E31AA">
          <w:rPr>
            <w:rStyle w:val="ac"/>
            <w:rFonts w:ascii="Times New Roman" w:hAnsi="Times New Roman"/>
            <w:noProof/>
            <w:rPrChange w:id="495" w:author="Morita" w:date="2016-09-27T23:52:00Z">
              <w:rPr>
                <w:rStyle w:val="ac"/>
                <w:noProof/>
              </w:rPr>
            </w:rPrChange>
          </w:rPr>
          <w:fldChar w:fldCharType="end"/>
        </w:r>
      </w:ins>
    </w:p>
    <w:p w:rsidR="003E31AA" w:rsidRPr="003E31AA" w:rsidRDefault="003E31AA">
      <w:pPr>
        <w:pStyle w:val="31"/>
        <w:tabs>
          <w:tab w:val="left" w:pos="960"/>
          <w:tab w:val="right" w:leader="dot" w:pos="9631"/>
        </w:tabs>
        <w:rPr>
          <w:ins w:id="496" w:author="Morita" w:date="2016-09-27T23:52:00Z"/>
          <w:rFonts w:ascii="Times New Roman" w:eastAsiaTheme="minorEastAsia" w:hAnsi="Times New Roman"/>
          <w:noProof/>
          <w:kern w:val="2"/>
          <w:sz w:val="21"/>
          <w:szCs w:val="22"/>
          <w:lang w:val="en-US" w:eastAsia="ja-JP"/>
          <w:rPrChange w:id="497" w:author="Morita" w:date="2016-09-27T23:52:00Z">
            <w:rPr>
              <w:ins w:id="498" w:author="Morita" w:date="2016-09-27T23:52:00Z"/>
              <w:rFonts w:eastAsiaTheme="minorEastAsia" w:cstheme="minorBidi"/>
              <w:noProof/>
              <w:kern w:val="2"/>
              <w:sz w:val="21"/>
              <w:szCs w:val="22"/>
              <w:lang w:val="en-US" w:eastAsia="ja-JP"/>
            </w:rPr>
          </w:rPrChange>
        </w:rPr>
      </w:pPr>
      <w:ins w:id="499" w:author="Morita" w:date="2016-09-27T23:52:00Z">
        <w:r w:rsidRPr="003E31AA">
          <w:rPr>
            <w:rStyle w:val="ac"/>
            <w:rFonts w:ascii="Times New Roman" w:hAnsi="Times New Roman"/>
            <w:noProof/>
            <w:rPrChange w:id="500" w:author="Morita" w:date="2016-09-27T23:52:00Z">
              <w:rPr>
                <w:rStyle w:val="ac"/>
                <w:noProof/>
              </w:rPr>
            </w:rPrChange>
          </w:rPr>
          <w:fldChar w:fldCharType="begin"/>
        </w:r>
        <w:r w:rsidRPr="003E31AA">
          <w:rPr>
            <w:rStyle w:val="ac"/>
            <w:rFonts w:ascii="Times New Roman" w:hAnsi="Times New Roman"/>
            <w:noProof/>
            <w:rPrChange w:id="501" w:author="Morita" w:date="2016-09-27T23:52:00Z">
              <w:rPr>
                <w:rStyle w:val="ac"/>
                <w:noProof/>
              </w:rPr>
            </w:rPrChange>
          </w:rPr>
          <w:instrText xml:space="preserve"> </w:instrText>
        </w:r>
        <w:r w:rsidRPr="003E31AA">
          <w:rPr>
            <w:rFonts w:ascii="Times New Roman" w:hAnsi="Times New Roman"/>
            <w:noProof/>
            <w:rPrChange w:id="502" w:author="Morita" w:date="2016-09-27T23:52:00Z">
              <w:rPr>
                <w:noProof/>
              </w:rPr>
            </w:rPrChange>
          </w:rPr>
          <w:instrText>HYPERLINK \l "_Toc462786080"</w:instrText>
        </w:r>
        <w:r w:rsidRPr="003E31AA">
          <w:rPr>
            <w:rStyle w:val="ac"/>
            <w:rFonts w:ascii="Times New Roman" w:hAnsi="Times New Roman"/>
            <w:noProof/>
            <w:rPrChange w:id="503" w:author="Morita" w:date="2016-09-27T23:52:00Z">
              <w:rPr>
                <w:rStyle w:val="ac"/>
                <w:noProof/>
              </w:rPr>
            </w:rPrChange>
          </w:rPr>
          <w:instrText xml:space="preserve"> </w:instrText>
        </w:r>
        <w:r w:rsidRPr="003E31AA">
          <w:rPr>
            <w:rStyle w:val="ac"/>
            <w:rFonts w:ascii="Times New Roman" w:hAnsi="Times New Roman"/>
            <w:noProof/>
            <w:rPrChange w:id="504" w:author="Morita" w:date="2016-09-27T23:52:00Z">
              <w:rPr>
                <w:rStyle w:val="ac"/>
                <w:noProof/>
              </w:rPr>
            </w:rPrChange>
          </w:rPr>
        </w:r>
        <w:r w:rsidRPr="003E31AA">
          <w:rPr>
            <w:rStyle w:val="ac"/>
            <w:rFonts w:ascii="Times New Roman" w:hAnsi="Times New Roman"/>
            <w:noProof/>
            <w:rPrChange w:id="505" w:author="Morita" w:date="2016-09-27T23:52:00Z">
              <w:rPr>
                <w:rStyle w:val="ac"/>
                <w:noProof/>
              </w:rPr>
            </w:rPrChange>
          </w:rPr>
          <w:fldChar w:fldCharType="separate"/>
        </w:r>
        <w:r w:rsidRPr="003E31AA">
          <w:rPr>
            <w:rStyle w:val="ac"/>
            <w:rFonts w:ascii="Times New Roman" w:hAnsi="Times New Roman"/>
            <w:noProof/>
            <w:lang w:eastAsia="ja-JP"/>
            <w:rPrChange w:id="506" w:author="Morita" w:date="2016-09-27T23:52:00Z">
              <w:rPr>
                <w:rStyle w:val="ac"/>
                <w:noProof/>
                <w:lang w:eastAsia="ja-JP"/>
              </w:rPr>
            </w:rPrChange>
          </w:rPr>
          <w:t>4.6.3</w:t>
        </w:r>
        <w:r w:rsidRPr="003E31AA">
          <w:rPr>
            <w:rFonts w:ascii="Times New Roman" w:eastAsiaTheme="minorEastAsia" w:hAnsi="Times New Roman"/>
            <w:noProof/>
            <w:kern w:val="2"/>
            <w:sz w:val="21"/>
            <w:szCs w:val="22"/>
            <w:lang w:val="en-US" w:eastAsia="ja-JP"/>
            <w:rPrChange w:id="507" w:author="Morita" w:date="2016-09-27T23:52:00Z">
              <w:rPr>
                <w:rFonts w:eastAsiaTheme="minorEastAsia" w:cstheme="minorBidi"/>
                <w:noProof/>
                <w:kern w:val="2"/>
                <w:sz w:val="21"/>
                <w:szCs w:val="22"/>
                <w:lang w:val="en-US" w:eastAsia="ja-JP"/>
              </w:rPr>
            </w:rPrChange>
          </w:rPr>
          <w:tab/>
        </w:r>
        <w:r w:rsidRPr="003E31AA">
          <w:rPr>
            <w:rStyle w:val="ac"/>
            <w:rFonts w:ascii="Times New Roman" w:hAnsi="Times New Roman"/>
            <w:noProof/>
            <w:lang w:eastAsia="ja-JP"/>
            <w:rPrChange w:id="508" w:author="Morita" w:date="2016-09-27T23:52:00Z">
              <w:rPr>
                <w:rStyle w:val="ac"/>
                <w:noProof/>
                <w:lang w:eastAsia="ja-JP"/>
              </w:rPr>
            </w:rPrChange>
          </w:rPr>
          <w:t>MPLS interworking</w:t>
        </w:r>
        <w:r w:rsidRPr="003E31AA">
          <w:rPr>
            <w:rFonts w:ascii="Times New Roman" w:hAnsi="Times New Roman"/>
            <w:noProof/>
            <w:webHidden/>
            <w:rPrChange w:id="509" w:author="Morita" w:date="2016-09-27T23:52:00Z">
              <w:rPr>
                <w:noProof/>
                <w:webHidden/>
              </w:rPr>
            </w:rPrChange>
          </w:rPr>
          <w:tab/>
        </w:r>
        <w:r w:rsidRPr="003E31AA">
          <w:rPr>
            <w:rFonts w:ascii="Times New Roman" w:hAnsi="Times New Roman"/>
            <w:noProof/>
            <w:webHidden/>
            <w:rPrChange w:id="510" w:author="Morita" w:date="2016-09-27T23:52:00Z">
              <w:rPr>
                <w:noProof/>
                <w:webHidden/>
              </w:rPr>
            </w:rPrChange>
          </w:rPr>
          <w:fldChar w:fldCharType="begin"/>
        </w:r>
        <w:r w:rsidRPr="003E31AA">
          <w:rPr>
            <w:rFonts w:ascii="Times New Roman" w:hAnsi="Times New Roman"/>
            <w:noProof/>
            <w:webHidden/>
            <w:rPrChange w:id="511" w:author="Morita" w:date="2016-09-27T23:52:00Z">
              <w:rPr>
                <w:noProof/>
                <w:webHidden/>
              </w:rPr>
            </w:rPrChange>
          </w:rPr>
          <w:instrText xml:space="preserve"> PAGEREF _Toc462786080 \h </w:instrText>
        </w:r>
        <w:r w:rsidRPr="003E31AA">
          <w:rPr>
            <w:rFonts w:ascii="Times New Roman" w:hAnsi="Times New Roman"/>
            <w:noProof/>
            <w:webHidden/>
            <w:rPrChange w:id="512" w:author="Morita" w:date="2016-09-27T23:52:00Z">
              <w:rPr>
                <w:noProof/>
                <w:webHidden/>
              </w:rPr>
            </w:rPrChange>
          </w:rPr>
        </w:r>
      </w:ins>
      <w:r w:rsidRPr="003E31AA">
        <w:rPr>
          <w:rFonts w:ascii="Times New Roman" w:hAnsi="Times New Roman"/>
          <w:noProof/>
          <w:webHidden/>
          <w:rPrChange w:id="513" w:author="Morita" w:date="2016-09-27T23:52:00Z">
            <w:rPr>
              <w:noProof/>
              <w:webHidden/>
            </w:rPr>
          </w:rPrChange>
        </w:rPr>
        <w:fldChar w:fldCharType="separate"/>
      </w:r>
      <w:ins w:id="514" w:author="Morita" w:date="2016-09-27T23:52:00Z">
        <w:r w:rsidRPr="003E31AA">
          <w:rPr>
            <w:rFonts w:ascii="Times New Roman" w:hAnsi="Times New Roman"/>
            <w:noProof/>
            <w:webHidden/>
            <w:rPrChange w:id="515" w:author="Morita" w:date="2016-09-27T23:52:00Z">
              <w:rPr>
                <w:noProof/>
                <w:webHidden/>
              </w:rPr>
            </w:rPrChange>
          </w:rPr>
          <w:t>25</w:t>
        </w:r>
        <w:r w:rsidRPr="003E31AA">
          <w:rPr>
            <w:rFonts w:ascii="Times New Roman" w:hAnsi="Times New Roman"/>
            <w:noProof/>
            <w:webHidden/>
            <w:rPrChange w:id="516" w:author="Morita" w:date="2016-09-27T23:52:00Z">
              <w:rPr>
                <w:noProof/>
                <w:webHidden/>
              </w:rPr>
            </w:rPrChange>
          </w:rPr>
          <w:fldChar w:fldCharType="end"/>
        </w:r>
        <w:r w:rsidRPr="003E31AA">
          <w:rPr>
            <w:rStyle w:val="ac"/>
            <w:rFonts w:ascii="Times New Roman" w:hAnsi="Times New Roman"/>
            <w:noProof/>
            <w:rPrChange w:id="517" w:author="Morita" w:date="2016-09-27T23:52:00Z">
              <w:rPr>
                <w:rStyle w:val="ac"/>
                <w:noProof/>
              </w:rPr>
            </w:rPrChange>
          </w:rPr>
          <w:fldChar w:fldCharType="end"/>
        </w:r>
      </w:ins>
    </w:p>
    <w:p w:rsidR="003E31AA" w:rsidRPr="003E31AA" w:rsidRDefault="003E31AA">
      <w:pPr>
        <w:pStyle w:val="31"/>
        <w:tabs>
          <w:tab w:val="left" w:pos="960"/>
          <w:tab w:val="right" w:leader="dot" w:pos="9631"/>
        </w:tabs>
        <w:rPr>
          <w:ins w:id="518" w:author="Morita" w:date="2016-09-27T23:52:00Z"/>
          <w:rFonts w:ascii="Times New Roman" w:eastAsiaTheme="minorEastAsia" w:hAnsi="Times New Roman"/>
          <w:noProof/>
          <w:kern w:val="2"/>
          <w:sz w:val="21"/>
          <w:szCs w:val="22"/>
          <w:lang w:val="en-US" w:eastAsia="ja-JP"/>
          <w:rPrChange w:id="519" w:author="Morita" w:date="2016-09-27T23:52:00Z">
            <w:rPr>
              <w:ins w:id="520" w:author="Morita" w:date="2016-09-27T23:52:00Z"/>
              <w:rFonts w:eastAsiaTheme="minorEastAsia" w:cstheme="minorBidi"/>
              <w:noProof/>
              <w:kern w:val="2"/>
              <w:sz w:val="21"/>
              <w:szCs w:val="22"/>
              <w:lang w:val="en-US" w:eastAsia="ja-JP"/>
            </w:rPr>
          </w:rPrChange>
        </w:rPr>
      </w:pPr>
      <w:ins w:id="521" w:author="Morita" w:date="2016-09-27T23:52:00Z">
        <w:r w:rsidRPr="003E31AA">
          <w:rPr>
            <w:rStyle w:val="ac"/>
            <w:rFonts w:ascii="Times New Roman" w:hAnsi="Times New Roman"/>
            <w:noProof/>
            <w:rPrChange w:id="522" w:author="Morita" w:date="2016-09-27T23:52:00Z">
              <w:rPr>
                <w:rStyle w:val="ac"/>
                <w:noProof/>
              </w:rPr>
            </w:rPrChange>
          </w:rPr>
          <w:fldChar w:fldCharType="begin"/>
        </w:r>
        <w:r w:rsidRPr="003E31AA">
          <w:rPr>
            <w:rStyle w:val="ac"/>
            <w:rFonts w:ascii="Times New Roman" w:hAnsi="Times New Roman"/>
            <w:noProof/>
            <w:rPrChange w:id="523" w:author="Morita" w:date="2016-09-27T23:52:00Z">
              <w:rPr>
                <w:rStyle w:val="ac"/>
                <w:noProof/>
              </w:rPr>
            </w:rPrChange>
          </w:rPr>
          <w:instrText xml:space="preserve"> </w:instrText>
        </w:r>
        <w:r w:rsidRPr="003E31AA">
          <w:rPr>
            <w:rFonts w:ascii="Times New Roman" w:hAnsi="Times New Roman"/>
            <w:noProof/>
            <w:rPrChange w:id="524" w:author="Morita" w:date="2016-09-27T23:52:00Z">
              <w:rPr>
                <w:noProof/>
              </w:rPr>
            </w:rPrChange>
          </w:rPr>
          <w:instrText>HYPERLINK \l "_Toc462786081"</w:instrText>
        </w:r>
        <w:r w:rsidRPr="003E31AA">
          <w:rPr>
            <w:rStyle w:val="ac"/>
            <w:rFonts w:ascii="Times New Roman" w:hAnsi="Times New Roman"/>
            <w:noProof/>
            <w:rPrChange w:id="525" w:author="Morita" w:date="2016-09-27T23:52:00Z">
              <w:rPr>
                <w:rStyle w:val="ac"/>
                <w:noProof/>
              </w:rPr>
            </w:rPrChange>
          </w:rPr>
          <w:instrText xml:space="preserve"> </w:instrText>
        </w:r>
        <w:r w:rsidRPr="003E31AA">
          <w:rPr>
            <w:rStyle w:val="ac"/>
            <w:rFonts w:ascii="Times New Roman" w:hAnsi="Times New Roman"/>
            <w:noProof/>
            <w:rPrChange w:id="526" w:author="Morita" w:date="2016-09-27T23:52:00Z">
              <w:rPr>
                <w:rStyle w:val="ac"/>
                <w:noProof/>
              </w:rPr>
            </w:rPrChange>
          </w:rPr>
        </w:r>
        <w:r w:rsidRPr="003E31AA">
          <w:rPr>
            <w:rStyle w:val="ac"/>
            <w:rFonts w:ascii="Times New Roman" w:hAnsi="Times New Roman"/>
            <w:noProof/>
            <w:rPrChange w:id="527" w:author="Morita" w:date="2016-09-27T23:52:00Z">
              <w:rPr>
                <w:rStyle w:val="ac"/>
                <w:noProof/>
              </w:rPr>
            </w:rPrChange>
          </w:rPr>
          <w:fldChar w:fldCharType="separate"/>
        </w:r>
        <w:r w:rsidRPr="003E31AA">
          <w:rPr>
            <w:rStyle w:val="ac"/>
            <w:rFonts w:ascii="Times New Roman" w:hAnsi="Times New Roman"/>
            <w:noProof/>
            <w:lang w:eastAsia="ja-JP"/>
            <w:rPrChange w:id="528" w:author="Morita" w:date="2016-09-27T23:52:00Z">
              <w:rPr>
                <w:rStyle w:val="ac"/>
                <w:noProof/>
                <w:lang w:eastAsia="ja-JP"/>
              </w:rPr>
            </w:rPrChange>
          </w:rPr>
          <w:t>4.6.4</w:t>
        </w:r>
        <w:r w:rsidRPr="003E31AA">
          <w:rPr>
            <w:rFonts w:ascii="Times New Roman" w:eastAsiaTheme="minorEastAsia" w:hAnsi="Times New Roman"/>
            <w:noProof/>
            <w:kern w:val="2"/>
            <w:sz w:val="21"/>
            <w:szCs w:val="22"/>
            <w:lang w:val="en-US" w:eastAsia="ja-JP"/>
            <w:rPrChange w:id="529" w:author="Morita" w:date="2016-09-27T23:52:00Z">
              <w:rPr>
                <w:rFonts w:eastAsiaTheme="minorEastAsia" w:cstheme="minorBidi"/>
                <w:noProof/>
                <w:kern w:val="2"/>
                <w:sz w:val="21"/>
                <w:szCs w:val="22"/>
                <w:lang w:val="en-US" w:eastAsia="ja-JP"/>
              </w:rPr>
            </w:rPrChange>
          </w:rPr>
          <w:tab/>
        </w:r>
        <w:r w:rsidRPr="003E31AA">
          <w:rPr>
            <w:rStyle w:val="ac"/>
            <w:rFonts w:ascii="Times New Roman" w:hAnsi="Times New Roman"/>
            <w:noProof/>
            <w:lang w:eastAsia="ja-JP"/>
            <w:rPrChange w:id="530" w:author="Morita" w:date="2016-09-27T23:52:00Z">
              <w:rPr>
                <w:rStyle w:val="ac"/>
                <w:noProof/>
                <w:lang w:eastAsia="ja-JP"/>
              </w:rPr>
            </w:rPrChange>
          </w:rPr>
          <w:t>MPLS-TP network architecture</w:t>
        </w:r>
        <w:r w:rsidRPr="003E31AA">
          <w:rPr>
            <w:rFonts w:ascii="Times New Roman" w:hAnsi="Times New Roman"/>
            <w:noProof/>
            <w:webHidden/>
            <w:rPrChange w:id="531" w:author="Morita" w:date="2016-09-27T23:52:00Z">
              <w:rPr>
                <w:noProof/>
                <w:webHidden/>
              </w:rPr>
            </w:rPrChange>
          </w:rPr>
          <w:tab/>
        </w:r>
        <w:r w:rsidRPr="003E31AA">
          <w:rPr>
            <w:rFonts w:ascii="Times New Roman" w:hAnsi="Times New Roman"/>
            <w:noProof/>
            <w:webHidden/>
            <w:rPrChange w:id="532" w:author="Morita" w:date="2016-09-27T23:52:00Z">
              <w:rPr>
                <w:noProof/>
                <w:webHidden/>
              </w:rPr>
            </w:rPrChange>
          </w:rPr>
          <w:fldChar w:fldCharType="begin"/>
        </w:r>
        <w:r w:rsidRPr="003E31AA">
          <w:rPr>
            <w:rFonts w:ascii="Times New Roman" w:hAnsi="Times New Roman"/>
            <w:noProof/>
            <w:webHidden/>
            <w:rPrChange w:id="533" w:author="Morita" w:date="2016-09-27T23:52:00Z">
              <w:rPr>
                <w:noProof/>
                <w:webHidden/>
              </w:rPr>
            </w:rPrChange>
          </w:rPr>
          <w:instrText xml:space="preserve"> PAGEREF _Toc462786081 \h </w:instrText>
        </w:r>
        <w:r w:rsidRPr="003E31AA">
          <w:rPr>
            <w:rFonts w:ascii="Times New Roman" w:hAnsi="Times New Roman"/>
            <w:noProof/>
            <w:webHidden/>
            <w:rPrChange w:id="534" w:author="Morita" w:date="2016-09-27T23:52:00Z">
              <w:rPr>
                <w:noProof/>
                <w:webHidden/>
              </w:rPr>
            </w:rPrChange>
          </w:rPr>
        </w:r>
      </w:ins>
      <w:r w:rsidRPr="003E31AA">
        <w:rPr>
          <w:rFonts w:ascii="Times New Roman" w:hAnsi="Times New Roman"/>
          <w:noProof/>
          <w:webHidden/>
          <w:rPrChange w:id="535" w:author="Morita" w:date="2016-09-27T23:52:00Z">
            <w:rPr>
              <w:noProof/>
              <w:webHidden/>
            </w:rPr>
          </w:rPrChange>
        </w:rPr>
        <w:fldChar w:fldCharType="separate"/>
      </w:r>
      <w:ins w:id="536" w:author="Morita" w:date="2016-09-27T23:52:00Z">
        <w:r w:rsidRPr="003E31AA">
          <w:rPr>
            <w:rFonts w:ascii="Times New Roman" w:hAnsi="Times New Roman"/>
            <w:noProof/>
            <w:webHidden/>
            <w:rPrChange w:id="537" w:author="Morita" w:date="2016-09-27T23:52:00Z">
              <w:rPr>
                <w:noProof/>
                <w:webHidden/>
              </w:rPr>
            </w:rPrChange>
          </w:rPr>
          <w:t>25</w:t>
        </w:r>
        <w:r w:rsidRPr="003E31AA">
          <w:rPr>
            <w:rFonts w:ascii="Times New Roman" w:hAnsi="Times New Roman"/>
            <w:noProof/>
            <w:webHidden/>
            <w:rPrChange w:id="538" w:author="Morita" w:date="2016-09-27T23:52:00Z">
              <w:rPr>
                <w:noProof/>
                <w:webHidden/>
              </w:rPr>
            </w:rPrChange>
          </w:rPr>
          <w:fldChar w:fldCharType="end"/>
        </w:r>
        <w:r w:rsidRPr="003E31AA">
          <w:rPr>
            <w:rStyle w:val="ac"/>
            <w:rFonts w:ascii="Times New Roman" w:hAnsi="Times New Roman"/>
            <w:noProof/>
            <w:rPrChange w:id="539" w:author="Morita" w:date="2016-09-27T23:52:00Z">
              <w:rPr>
                <w:rStyle w:val="ac"/>
                <w:noProof/>
              </w:rPr>
            </w:rPrChange>
          </w:rPr>
          <w:fldChar w:fldCharType="end"/>
        </w:r>
      </w:ins>
    </w:p>
    <w:p w:rsidR="003E31AA" w:rsidRPr="003E31AA" w:rsidRDefault="003E31AA">
      <w:pPr>
        <w:pStyle w:val="31"/>
        <w:tabs>
          <w:tab w:val="left" w:pos="960"/>
          <w:tab w:val="right" w:leader="dot" w:pos="9631"/>
        </w:tabs>
        <w:rPr>
          <w:ins w:id="540" w:author="Morita" w:date="2016-09-27T23:52:00Z"/>
          <w:rFonts w:ascii="Times New Roman" w:eastAsiaTheme="minorEastAsia" w:hAnsi="Times New Roman"/>
          <w:noProof/>
          <w:kern w:val="2"/>
          <w:sz w:val="21"/>
          <w:szCs w:val="22"/>
          <w:lang w:val="en-US" w:eastAsia="ja-JP"/>
          <w:rPrChange w:id="541" w:author="Morita" w:date="2016-09-27T23:52:00Z">
            <w:rPr>
              <w:ins w:id="542" w:author="Morita" w:date="2016-09-27T23:52:00Z"/>
              <w:rFonts w:eastAsiaTheme="minorEastAsia" w:cstheme="minorBidi"/>
              <w:noProof/>
              <w:kern w:val="2"/>
              <w:sz w:val="21"/>
              <w:szCs w:val="22"/>
              <w:lang w:val="en-US" w:eastAsia="ja-JP"/>
            </w:rPr>
          </w:rPrChange>
        </w:rPr>
      </w:pPr>
      <w:ins w:id="543" w:author="Morita" w:date="2016-09-27T23:52:00Z">
        <w:r w:rsidRPr="003E31AA">
          <w:rPr>
            <w:rStyle w:val="ac"/>
            <w:rFonts w:ascii="Times New Roman" w:hAnsi="Times New Roman"/>
            <w:noProof/>
            <w:rPrChange w:id="544" w:author="Morita" w:date="2016-09-27T23:52:00Z">
              <w:rPr>
                <w:rStyle w:val="ac"/>
                <w:noProof/>
              </w:rPr>
            </w:rPrChange>
          </w:rPr>
          <w:fldChar w:fldCharType="begin"/>
        </w:r>
        <w:r w:rsidRPr="003E31AA">
          <w:rPr>
            <w:rStyle w:val="ac"/>
            <w:rFonts w:ascii="Times New Roman" w:hAnsi="Times New Roman"/>
            <w:noProof/>
            <w:rPrChange w:id="545" w:author="Morita" w:date="2016-09-27T23:52:00Z">
              <w:rPr>
                <w:rStyle w:val="ac"/>
                <w:noProof/>
              </w:rPr>
            </w:rPrChange>
          </w:rPr>
          <w:instrText xml:space="preserve"> </w:instrText>
        </w:r>
        <w:r w:rsidRPr="003E31AA">
          <w:rPr>
            <w:rFonts w:ascii="Times New Roman" w:hAnsi="Times New Roman"/>
            <w:noProof/>
            <w:rPrChange w:id="546" w:author="Morita" w:date="2016-09-27T23:52:00Z">
              <w:rPr>
                <w:noProof/>
              </w:rPr>
            </w:rPrChange>
          </w:rPr>
          <w:instrText>HYPERLINK \l "_Toc462786082"</w:instrText>
        </w:r>
        <w:r w:rsidRPr="003E31AA">
          <w:rPr>
            <w:rStyle w:val="ac"/>
            <w:rFonts w:ascii="Times New Roman" w:hAnsi="Times New Roman"/>
            <w:noProof/>
            <w:rPrChange w:id="547" w:author="Morita" w:date="2016-09-27T23:52:00Z">
              <w:rPr>
                <w:rStyle w:val="ac"/>
                <w:noProof/>
              </w:rPr>
            </w:rPrChange>
          </w:rPr>
          <w:instrText xml:space="preserve"> </w:instrText>
        </w:r>
        <w:r w:rsidRPr="003E31AA">
          <w:rPr>
            <w:rStyle w:val="ac"/>
            <w:rFonts w:ascii="Times New Roman" w:hAnsi="Times New Roman"/>
            <w:noProof/>
            <w:rPrChange w:id="548" w:author="Morita" w:date="2016-09-27T23:52:00Z">
              <w:rPr>
                <w:rStyle w:val="ac"/>
                <w:noProof/>
              </w:rPr>
            </w:rPrChange>
          </w:rPr>
        </w:r>
        <w:r w:rsidRPr="003E31AA">
          <w:rPr>
            <w:rStyle w:val="ac"/>
            <w:rFonts w:ascii="Times New Roman" w:hAnsi="Times New Roman"/>
            <w:noProof/>
            <w:rPrChange w:id="549" w:author="Morita" w:date="2016-09-27T23:52:00Z">
              <w:rPr>
                <w:rStyle w:val="ac"/>
                <w:noProof/>
              </w:rPr>
            </w:rPrChange>
          </w:rPr>
          <w:fldChar w:fldCharType="separate"/>
        </w:r>
        <w:r w:rsidRPr="003E31AA">
          <w:rPr>
            <w:rStyle w:val="ac"/>
            <w:rFonts w:ascii="Times New Roman" w:hAnsi="Times New Roman"/>
            <w:noProof/>
            <w:lang w:eastAsia="ja-JP"/>
            <w:rPrChange w:id="550" w:author="Morita" w:date="2016-09-27T23:52:00Z">
              <w:rPr>
                <w:rStyle w:val="ac"/>
                <w:noProof/>
                <w:lang w:eastAsia="ja-JP"/>
              </w:rPr>
            </w:rPrChange>
          </w:rPr>
          <w:t>4.6.5</w:t>
        </w:r>
        <w:r w:rsidRPr="003E31AA">
          <w:rPr>
            <w:rFonts w:ascii="Times New Roman" w:eastAsiaTheme="minorEastAsia" w:hAnsi="Times New Roman"/>
            <w:noProof/>
            <w:kern w:val="2"/>
            <w:sz w:val="21"/>
            <w:szCs w:val="22"/>
            <w:lang w:val="en-US" w:eastAsia="ja-JP"/>
            <w:rPrChange w:id="551" w:author="Morita" w:date="2016-09-27T23:52:00Z">
              <w:rPr>
                <w:rFonts w:eastAsiaTheme="minorEastAsia" w:cstheme="minorBidi"/>
                <w:noProof/>
                <w:kern w:val="2"/>
                <w:sz w:val="21"/>
                <w:szCs w:val="22"/>
                <w:lang w:val="en-US" w:eastAsia="ja-JP"/>
              </w:rPr>
            </w:rPrChange>
          </w:rPr>
          <w:tab/>
        </w:r>
        <w:r w:rsidRPr="003E31AA">
          <w:rPr>
            <w:rStyle w:val="ac"/>
            <w:rFonts w:ascii="Times New Roman" w:hAnsi="Times New Roman"/>
            <w:noProof/>
            <w:lang w:eastAsia="ja-JP"/>
            <w:rPrChange w:id="552" w:author="Morita" w:date="2016-09-27T23:52:00Z">
              <w:rPr>
                <w:rStyle w:val="ac"/>
                <w:noProof/>
                <w:lang w:eastAsia="ja-JP"/>
              </w:rPr>
            </w:rPrChange>
          </w:rPr>
          <w:t>MPLS-TP equipment functional architecture</w:t>
        </w:r>
        <w:r w:rsidRPr="003E31AA">
          <w:rPr>
            <w:rFonts w:ascii="Times New Roman" w:hAnsi="Times New Roman"/>
            <w:noProof/>
            <w:webHidden/>
            <w:rPrChange w:id="553" w:author="Morita" w:date="2016-09-27T23:52:00Z">
              <w:rPr>
                <w:noProof/>
                <w:webHidden/>
              </w:rPr>
            </w:rPrChange>
          </w:rPr>
          <w:tab/>
        </w:r>
        <w:r w:rsidRPr="003E31AA">
          <w:rPr>
            <w:rFonts w:ascii="Times New Roman" w:hAnsi="Times New Roman"/>
            <w:noProof/>
            <w:webHidden/>
            <w:rPrChange w:id="554" w:author="Morita" w:date="2016-09-27T23:52:00Z">
              <w:rPr>
                <w:noProof/>
                <w:webHidden/>
              </w:rPr>
            </w:rPrChange>
          </w:rPr>
          <w:fldChar w:fldCharType="begin"/>
        </w:r>
        <w:r w:rsidRPr="003E31AA">
          <w:rPr>
            <w:rFonts w:ascii="Times New Roman" w:hAnsi="Times New Roman"/>
            <w:noProof/>
            <w:webHidden/>
            <w:rPrChange w:id="555" w:author="Morita" w:date="2016-09-27T23:52:00Z">
              <w:rPr>
                <w:noProof/>
                <w:webHidden/>
              </w:rPr>
            </w:rPrChange>
          </w:rPr>
          <w:instrText xml:space="preserve"> PAGEREF _Toc462786082 \h </w:instrText>
        </w:r>
        <w:r w:rsidRPr="003E31AA">
          <w:rPr>
            <w:rFonts w:ascii="Times New Roman" w:hAnsi="Times New Roman"/>
            <w:noProof/>
            <w:webHidden/>
            <w:rPrChange w:id="556" w:author="Morita" w:date="2016-09-27T23:52:00Z">
              <w:rPr>
                <w:noProof/>
                <w:webHidden/>
              </w:rPr>
            </w:rPrChange>
          </w:rPr>
        </w:r>
      </w:ins>
      <w:r w:rsidRPr="003E31AA">
        <w:rPr>
          <w:rFonts w:ascii="Times New Roman" w:hAnsi="Times New Roman"/>
          <w:noProof/>
          <w:webHidden/>
          <w:rPrChange w:id="557" w:author="Morita" w:date="2016-09-27T23:52:00Z">
            <w:rPr>
              <w:noProof/>
              <w:webHidden/>
            </w:rPr>
          </w:rPrChange>
        </w:rPr>
        <w:fldChar w:fldCharType="separate"/>
      </w:r>
      <w:ins w:id="558" w:author="Morita" w:date="2016-09-27T23:52:00Z">
        <w:r w:rsidRPr="003E31AA">
          <w:rPr>
            <w:rFonts w:ascii="Times New Roman" w:hAnsi="Times New Roman"/>
            <w:noProof/>
            <w:webHidden/>
            <w:rPrChange w:id="559" w:author="Morita" w:date="2016-09-27T23:52:00Z">
              <w:rPr>
                <w:noProof/>
                <w:webHidden/>
              </w:rPr>
            </w:rPrChange>
          </w:rPr>
          <w:t>25</w:t>
        </w:r>
        <w:r w:rsidRPr="003E31AA">
          <w:rPr>
            <w:rFonts w:ascii="Times New Roman" w:hAnsi="Times New Roman"/>
            <w:noProof/>
            <w:webHidden/>
            <w:rPrChange w:id="560" w:author="Morita" w:date="2016-09-27T23:52:00Z">
              <w:rPr>
                <w:noProof/>
                <w:webHidden/>
              </w:rPr>
            </w:rPrChange>
          </w:rPr>
          <w:fldChar w:fldCharType="end"/>
        </w:r>
        <w:r w:rsidRPr="003E31AA">
          <w:rPr>
            <w:rStyle w:val="ac"/>
            <w:rFonts w:ascii="Times New Roman" w:hAnsi="Times New Roman"/>
            <w:noProof/>
            <w:rPrChange w:id="561" w:author="Morita" w:date="2016-09-27T23:52:00Z">
              <w:rPr>
                <w:rStyle w:val="ac"/>
                <w:noProof/>
              </w:rPr>
            </w:rPrChange>
          </w:rPr>
          <w:fldChar w:fldCharType="end"/>
        </w:r>
      </w:ins>
    </w:p>
    <w:p w:rsidR="003E31AA" w:rsidRPr="003E31AA" w:rsidRDefault="003E31AA">
      <w:pPr>
        <w:pStyle w:val="31"/>
        <w:tabs>
          <w:tab w:val="left" w:pos="960"/>
          <w:tab w:val="right" w:leader="dot" w:pos="9631"/>
        </w:tabs>
        <w:rPr>
          <w:ins w:id="562" w:author="Morita" w:date="2016-09-27T23:52:00Z"/>
          <w:rFonts w:ascii="Times New Roman" w:eastAsiaTheme="minorEastAsia" w:hAnsi="Times New Roman"/>
          <w:noProof/>
          <w:kern w:val="2"/>
          <w:sz w:val="21"/>
          <w:szCs w:val="22"/>
          <w:lang w:val="en-US" w:eastAsia="ja-JP"/>
          <w:rPrChange w:id="563" w:author="Morita" w:date="2016-09-27T23:52:00Z">
            <w:rPr>
              <w:ins w:id="564" w:author="Morita" w:date="2016-09-27T23:52:00Z"/>
              <w:rFonts w:eastAsiaTheme="minorEastAsia" w:cstheme="minorBidi"/>
              <w:noProof/>
              <w:kern w:val="2"/>
              <w:sz w:val="21"/>
              <w:szCs w:val="22"/>
              <w:lang w:val="en-US" w:eastAsia="ja-JP"/>
            </w:rPr>
          </w:rPrChange>
        </w:rPr>
      </w:pPr>
      <w:ins w:id="565" w:author="Morita" w:date="2016-09-27T23:52:00Z">
        <w:r w:rsidRPr="003E31AA">
          <w:rPr>
            <w:rStyle w:val="ac"/>
            <w:rFonts w:ascii="Times New Roman" w:hAnsi="Times New Roman"/>
            <w:noProof/>
            <w:rPrChange w:id="566" w:author="Morita" w:date="2016-09-27T23:52:00Z">
              <w:rPr>
                <w:rStyle w:val="ac"/>
                <w:noProof/>
              </w:rPr>
            </w:rPrChange>
          </w:rPr>
          <w:fldChar w:fldCharType="begin"/>
        </w:r>
        <w:r w:rsidRPr="003E31AA">
          <w:rPr>
            <w:rStyle w:val="ac"/>
            <w:rFonts w:ascii="Times New Roman" w:hAnsi="Times New Roman"/>
            <w:noProof/>
            <w:rPrChange w:id="567" w:author="Morita" w:date="2016-09-27T23:52:00Z">
              <w:rPr>
                <w:rStyle w:val="ac"/>
                <w:noProof/>
              </w:rPr>
            </w:rPrChange>
          </w:rPr>
          <w:instrText xml:space="preserve"> </w:instrText>
        </w:r>
        <w:r w:rsidRPr="003E31AA">
          <w:rPr>
            <w:rFonts w:ascii="Times New Roman" w:hAnsi="Times New Roman"/>
            <w:noProof/>
            <w:rPrChange w:id="568" w:author="Morita" w:date="2016-09-27T23:52:00Z">
              <w:rPr>
                <w:noProof/>
              </w:rPr>
            </w:rPrChange>
          </w:rPr>
          <w:instrText>HYPERLINK \l "_Toc462786083"</w:instrText>
        </w:r>
        <w:r w:rsidRPr="003E31AA">
          <w:rPr>
            <w:rStyle w:val="ac"/>
            <w:rFonts w:ascii="Times New Roman" w:hAnsi="Times New Roman"/>
            <w:noProof/>
            <w:rPrChange w:id="569" w:author="Morita" w:date="2016-09-27T23:52:00Z">
              <w:rPr>
                <w:rStyle w:val="ac"/>
                <w:noProof/>
              </w:rPr>
            </w:rPrChange>
          </w:rPr>
          <w:instrText xml:space="preserve"> </w:instrText>
        </w:r>
        <w:r w:rsidRPr="003E31AA">
          <w:rPr>
            <w:rStyle w:val="ac"/>
            <w:rFonts w:ascii="Times New Roman" w:hAnsi="Times New Roman"/>
            <w:noProof/>
            <w:rPrChange w:id="570" w:author="Morita" w:date="2016-09-27T23:52:00Z">
              <w:rPr>
                <w:rStyle w:val="ac"/>
                <w:noProof/>
              </w:rPr>
            </w:rPrChange>
          </w:rPr>
        </w:r>
        <w:r w:rsidRPr="003E31AA">
          <w:rPr>
            <w:rStyle w:val="ac"/>
            <w:rFonts w:ascii="Times New Roman" w:hAnsi="Times New Roman"/>
            <w:noProof/>
            <w:rPrChange w:id="571" w:author="Morita" w:date="2016-09-27T23:52:00Z">
              <w:rPr>
                <w:rStyle w:val="ac"/>
                <w:noProof/>
              </w:rPr>
            </w:rPrChange>
          </w:rPr>
          <w:fldChar w:fldCharType="separate"/>
        </w:r>
        <w:r w:rsidRPr="003E31AA">
          <w:rPr>
            <w:rStyle w:val="ac"/>
            <w:rFonts w:ascii="Times New Roman" w:hAnsi="Times New Roman"/>
            <w:noProof/>
            <w:lang w:eastAsia="ja-JP"/>
            <w:rPrChange w:id="572" w:author="Morita" w:date="2016-09-27T23:52:00Z">
              <w:rPr>
                <w:rStyle w:val="ac"/>
                <w:noProof/>
                <w:lang w:eastAsia="ja-JP"/>
              </w:rPr>
            </w:rPrChange>
          </w:rPr>
          <w:t>4.6.6</w:t>
        </w:r>
        <w:r w:rsidRPr="003E31AA">
          <w:rPr>
            <w:rFonts w:ascii="Times New Roman" w:eastAsiaTheme="minorEastAsia" w:hAnsi="Times New Roman"/>
            <w:noProof/>
            <w:kern w:val="2"/>
            <w:sz w:val="21"/>
            <w:szCs w:val="22"/>
            <w:lang w:val="en-US" w:eastAsia="ja-JP"/>
            <w:rPrChange w:id="573" w:author="Morita" w:date="2016-09-27T23:52:00Z">
              <w:rPr>
                <w:rFonts w:eastAsiaTheme="minorEastAsia" w:cstheme="minorBidi"/>
                <w:noProof/>
                <w:kern w:val="2"/>
                <w:sz w:val="21"/>
                <w:szCs w:val="22"/>
                <w:lang w:val="en-US" w:eastAsia="ja-JP"/>
              </w:rPr>
            </w:rPrChange>
          </w:rPr>
          <w:tab/>
        </w:r>
        <w:r w:rsidRPr="003E31AA">
          <w:rPr>
            <w:rStyle w:val="ac"/>
            <w:rFonts w:ascii="Times New Roman" w:hAnsi="Times New Roman"/>
            <w:noProof/>
            <w:lang w:eastAsia="ja-JP"/>
            <w:rPrChange w:id="574" w:author="Morita" w:date="2016-09-27T23:52:00Z">
              <w:rPr>
                <w:rStyle w:val="ac"/>
                <w:noProof/>
                <w:lang w:eastAsia="ja-JP"/>
              </w:rPr>
            </w:rPrChange>
          </w:rPr>
          <w:t>MPLS-TP equipment network management</w:t>
        </w:r>
        <w:r w:rsidRPr="003E31AA">
          <w:rPr>
            <w:rFonts w:ascii="Times New Roman" w:hAnsi="Times New Roman"/>
            <w:noProof/>
            <w:webHidden/>
            <w:rPrChange w:id="575" w:author="Morita" w:date="2016-09-27T23:52:00Z">
              <w:rPr>
                <w:noProof/>
                <w:webHidden/>
              </w:rPr>
            </w:rPrChange>
          </w:rPr>
          <w:tab/>
        </w:r>
        <w:r w:rsidRPr="003E31AA">
          <w:rPr>
            <w:rFonts w:ascii="Times New Roman" w:hAnsi="Times New Roman"/>
            <w:noProof/>
            <w:webHidden/>
            <w:rPrChange w:id="576" w:author="Morita" w:date="2016-09-27T23:52:00Z">
              <w:rPr>
                <w:noProof/>
                <w:webHidden/>
              </w:rPr>
            </w:rPrChange>
          </w:rPr>
          <w:fldChar w:fldCharType="begin"/>
        </w:r>
        <w:r w:rsidRPr="003E31AA">
          <w:rPr>
            <w:rFonts w:ascii="Times New Roman" w:hAnsi="Times New Roman"/>
            <w:noProof/>
            <w:webHidden/>
            <w:rPrChange w:id="577" w:author="Morita" w:date="2016-09-27T23:52:00Z">
              <w:rPr>
                <w:noProof/>
                <w:webHidden/>
              </w:rPr>
            </w:rPrChange>
          </w:rPr>
          <w:instrText xml:space="preserve"> PAGEREF _Toc462786083 \h </w:instrText>
        </w:r>
        <w:r w:rsidRPr="003E31AA">
          <w:rPr>
            <w:rFonts w:ascii="Times New Roman" w:hAnsi="Times New Roman"/>
            <w:noProof/>
            <w:webHidden/>
            <w:rPrChange w:id="578" w:author="Morita" w:date="2016-09-27T23:52:00Z">
              <w:rPr>
                <w:noProof/>
                <w:webHidden/>
              </w:rPr>
            </w:rPrChange>
          </w:rPr>
        </w:r>
      </w:ins>
      <w:r w:rsidRPr="003E31AA">
        <w:rPr>
          <w:rFonts w:ascii="Times New Roman" w:hAnsi="Times New Roman"/>
          <w:noProof/>
          <w:webHidden/>
          <w:rPrChange w:id="579" w:author="Morita" w:date="2016-09-27T23:52:00Z">
            <w:rPr>
              <w:noProof/>
              <w:webHidden/>
            </w:rPr>
          </w:rPrChange>
        </w:rPr>
        <w:fldChar w:fldCharType="separate"/>
      </w:r>
      <w:ins w:id="580" w:author="Morita" w:date="2016-09-27T23:52:00Z">
        <w:r w:rsidRPr="003E31AA">
          <w:rPr>
            <w:rFonts w:ascii="Times New Roman" w:hAnsi="Times New Roman"/>
            <w:noProof/>
            <w:webHidden/>
            <w:rPrChange w:id="581" w:author="Morita" w:date="2016-09-27T23:52:00Z">
              <w:rPr>
                <w:noProof/>
                <w:webHidden/>
              </w:rPr>
            </w:rPrChange>
          </w:rPr>
          <w:t>25</w:t>
        </w:r>
        <w:r w:rsidRPr="003E31AA">
          <w:rPr>
            <w:rFonts w:ascii="Times New Roman" w:hAnsi="Times New Roman"/>
            <w:noProof/>
            <w:webHidden/>
            <w:rPrChange w:id="582" w:author="Morita" w:date="2016-09-27T23:52:00Z">
              <w:rPr>
                <w:noProof/>
                <w:webHidden/>
              </w:rPr>
            </w:rPrChange>
          </w:rPr>
          <w:fldChar w:fldCharType="end"/>
        </w:r>
        <w:r w:rsidRPr="003E31AA">
          <w:rPr>
            <w:rStyle w:val="ac"/>
            <w:rFonts w:ascii="Times New Roman" w:hAnsi="Times New Roman"/>
            <w:noProof/>
            <w:rPrChange w:id="583" w:author="Morita" w:date="2016-09-27T23:52:00Z">
              <w:rPr>
                <w:rStyle w:val="ac"/>
                <w:noProof/>
              </w:rPr>
            </w:rPrChange>
          </w:rPr>
          <w:fldChar w:fldCharType="end"/>
        </w:r>
      </w:ins>
    </w:p>
    <w:p w:rsidR="003E31AA" w:rsidRPr="003E31AA" w:rsidRDefault="003E31AA">
      <w:pPr>
        <w:pStyle w:val="31"/>
        <w:tabs>
          <w:tab w:val="left" w:pos="960"/>
          <w:tab w:val="right" w:leader="dot" w:pos="9631"/>
        </w:tabs>
        <w:rPr>
          <w:ins w:id="584" w:author="Morita" w:date="2016-09-27T23:52:00Z"/>
          <w:rFonts w:ascii="Times New Roman" w:eastAsiaTheme="minorEastAsia" w:hAnsi="Times New Roman"/>
          <w:noProof/>
          <w:kern w:val="2"/>
          <w:sz w:val="21"/>
          <w:szCs w:val="22"/>
          <w:lang w:val="en-US" w:eastAsia="ja-JP"/>
          <w:rPrChange w:id="585" w:author="Morita" w:date="2016-09-27T23:52:00Z">
            <w:rPr>
              <w:ins w:id="586" w:author="Morita" w:date="2016-09-27T23:52:00Z"/>
              <w:rFonts w:eastAsiaTheme="minorEastAsia" w:cstheme="minorBidi"/>
              <w:noProof/>
              <w:kern w:val="2"/>
              <w:sz w:val="21"/>
              <w:szCs w:val="22"/>
              <w:lang w:val="en-US" w:eastAsia="ja-JP"/>
            </w:rPr>
          </w:rPrChange>
        </w:rPr>
      </w:pPr>
      <w:ins w:id="587" w:author="Morita" w:date="2016-09-27T23:52:00Z">
        <w:r w:rsidRPr="003E31AA">
          <w:rPr>
            <w:rStyle w:val="ac"/>
            <w:rFonts w:ascii="Times New Roman" w:hAnsi="Times New Roman"/>
            <w:noProof/>
            <w:rPrChange w:id="588" w:author="Morita" w:date="2016-09-27T23:52:00Z">
              <w:rPr>
                <w:rStyle w:val="ac"/>
                <w:noProof/>
              </w:rPr>
            </w:rPrChange>
          </w:rPr>
          <w:fldChar w:fldCharType="begin"/>
        </w:r>
        <w:r w:rsidRPr="003E31AA">
          <w:rPr>
            <w:rStyle w:val="ac"/>
            <w:rFonts w:ascii="Times New Roman" w:hAnsi="Times New Roman"/>
            <w:noProof/>
            <w:rPrChange w:id="589" w:author="Morita" w:date="2016-09-27T23:52:00Z">
              <w:rPr>
                <w:rStyle w:val="ac"/>
                <w:noProof/>
              </w:rPr>
            </w:rPrChange>
          </w:rPr>
          <w:instrText xml:space="preserve"> </w:instrText>
        </w:r>
        <w:r w:rsidRPr="003E31AA">
          <w:rPr>
            <w:rFonts w:ascii="Times New Roman" w:hAnsi="Times New Roman"/>
            <w:noProof/>
            <w:rPrChange w:id="590" w:author="Morita" w:date="2016-09-27T23:52:00Z">
              <w:rPr>
                <w:noProof/>
              </w:rPr>
            </w:rPrChange>
          </w:rPr>
          <w:instrText>HYPERLINK \l "_Toc462786084"</w:instrText>
        </w:r>
        <w:r w:rsidRPr="003E31AA">
          <w:rPr>
            <w:rStyle w:val="ac"/>
            <w:rFonts w:ascii="Times New Roman" w:hAnsi="Times New Roman"/>
            <w:noProof/>
            <w:rPrChange w:id="591" w:author="Morita" w:date="2016-09-27T23:52:00Z">
              <w:rPr>
                <w:rStyle w:val="ac"/>
                <w:noProof/>
              </w:rPr>
            </w:rPrChange>
          </w:rPr>
          <w:instrText xml:space="preserve"> </w:instrText>
        </w:r>
        <w:r w:rsidRPr="003E31AA">
          <w:rPr>
            <w:rStyle w:val="ac"/>
            <w:rFonts w:ascii="Times New Roman" w:hAnsi="Times New Roman"/>
            <w:noProof/>
            <w:rPrChange w:id="592" w:author="Morita" w:date="2016-09-27T23:52:00Z">
              <w:rPr>
                <w:rStyle w:val="ac"/>
                <w:noProof/>
              </w:rPr>
            </w:rPrChange>
          </w:rPr>
        </w:r>
        <w:r w:rsidRPr="003E31AA">
          <w:rPr>
            <w:rStyle w:val="ac"/>
            <w:rFonts w:ascii="Times New Roman" w:hAnsi="Times New Roman"/>
            <w:noProof/>
            <w:rPrChange w:id="593" w:author="Morita" w:date="2016-09-27T23:52:00Z">
              <w:rPr>
                <w:rStyle w:val="ac"/>
                <w:noProof/>
              </w:rPr>
            </w:rPrChange>
          </w:rPr>
          <w:fldChar w:fldCharType="separate"/>
        </w:r>
        <w:r w:rsidRPr="003E31AA">
          <w:rPr>
            <w:rStyle w:val="ac"/>
            <w:rFonts w:ascii="Times New Roman" w:hAnsi="Times New Roman"/>
            <w:noProof/>
            <w:lang w:eastAsia="ja-JP"/>
            <w:rPrChange w:id="594" w:author="Morita" w:date="2016-09-27T23:52:00Z">
              <w:rPr>
                <w:rStyle w:val="ac"/>
                <w:noProof/>
                <w:lang w:eastAsia="ja-JP"/>
              </w:rPr>
            </w:rPrChange>
          </w:rPr>
          <w:t>4.6.7</w:t>
        </w:r>
        <w:r w:rsidRPr="003E31AA">
          <w:rPr>
            <w:rFonts w:ascii="Times New Roman" w:eastAsiaTheme="minorEastAsia" w:hAnsi="Times New Roman"/>
            <w:noProof/>
            <w:kern w:val="2"/>
            <w:sz w:val="21"/>
            <w:szCs w:val="22"/>
            <w:lang w:val="en-US" w:eastAsia="ja-JP"/>
            <w:rPrChange w:id="595" w:author="Morita" w:date="2016-09-27T23:52:00Z">
              <w:rPr>
                <w:rFonts w:eastAsiaTheme="minorEastAsia" w:cstheme="minorBidi"/>
                <w:noProof/>
                <w:kern w:val="2"/>
                <w:sz w:val="21"/>
                <w:szCs w:val="22"/>
                <w:lang w:val="en-US" w:eastAsia="ja-JP"/>
              </w:rPr>
            </w:rPrChange>
          </w:rPr>
          <w:tab/>
        </w:r>
        <w:r w:rsidRPr="003E31AA">
          <w:rPr>
            <w:rStyle w:val="ac"/>
            <w:rFonts w:ascii="Times New Roman" w:hAnsi="Times New Roman"/>
            <w:noProof/>
            <w:lang w:eastAsia="ja-JP"/>
            <w:rPrChange w:id="596" w:author="Morita" w:date="2016-09-27T23:52:00Z">
              <w:rPr>
                <w:rStyle w:val="ac"/>
                <w:noProof/>
                <w:lang w:eastAsia="ja-JP"/>
              </w:rPr>
            </w:rPrChange>
          </w:rPr>
          <w:t>MPLS-TP interface</w:t>
        </w:r>
        <w:r w:rsidRPr="003E31AA">
          <w:rPr>
            <w:rFonts w:ascii="Times New Roman" w:hAnsi="Times New Roman"/>
            <w:noProof/>
            <w:webHidden/>
            <w:rPrChange w:id="597" w:author="Morita" w:date="2016-09-27T23:52:00Z">
              <w:rPr>
                <w:noProof/>
                <w:webHidden/>
              </w:rPr>
            </w:rPrChange>
          </w:rPr>
          <w:tab/>
        </w:r>
        <w:r w:rsidRPr="003E31AA">
          <w:rPr>
            <w:rFonts w:ascii="Times New Roman" w:hAnsi="Times New Roman"/>
            <w:noProof/>
            <w:webHidden/>
            <w:rPrChange w:id="598" w:author="Morita" w:date="2016-09-27T23:52:00Z">
              <w:rPr>
                <w:noProof/>
                <w:webHidden/>
              </w:rPr>
            </w:rPrChange>
          </w:rPr>
          <w:fldChar w:fldCharType="begin"/>
        </w:r>
        <w:r w:rsidRPr="003E31AA">
          <w:rPr>
            <w:rFonts w:ascii="Times New Roman" w:hAnsi="Times New Roman"/>
            <w:noProof/>
            <w:webHidden/>
            <w:rPrChange w:id="599" w:author="Morita" w:date="2016-09-27T23:52:00Z">
              <w:rPr>
                <w:noProof/>
                <w:webHidden/>
              </w:rPr>
            </w:rPrChange>
          </w:rPr>
          <w:instrText xml:space="preserve"> PAGEREF _Toc462786084 \h </w:instrText>
        </w:r>
        <w:r w:rsidRPr="003E31AA">
          <w:rPr>
            <w:rFonts w:ascii="Times New Roman" w:hAnsi="Times New Roman"/>
            <w:noProof/>
            <w:webHidden/>
            <w:rPrChange w:id="600" w:author="Morita" w:date="2016-09-27T23:52:00Z">
              <w:rPr>
                <w:noProof/>
                <w:webHidden/>
              </w:rPr>
            </w:rPrChange>
          </w:rPr>
        </w:r>
      </w:ins>
      <w:r w:rsidRPr="003E31AA">
        <w:rPr>
          <w:rFonts w:ascii="Times New Roman" w:hAnsi="Times New Roman"/>
          <w:noProof/>
          <w:webHidden/>
          <w:rPrChange w:id="601" w:author="Morita" w:date="2016-09-27T23:52:00Z">
            <w:rPr>
              <w:noProof/>
              <w:webHidden/>
            </w:rPr>
          </w:rPrChange>
        </w:rPr>
        <w:fldChar w:fldCharType="separate"/>
      </w:r>
      <w:ins w:id="602" w:author="Morita" w:date="2016-09-27T23:52:00Z">
        <w:r w:rsidRPr="003E31AA">
          <w:rPr>
            <w:rFonts w:ascii="Times New Roman" w:hAnsi="Times New Roman"/>
            <w:noProof/>
            <w:webHidden/>
            <w:rPrChange w:id="603" w:author="Morita" w:date="2016-09-27T23:52:00Z">
              <w:rPr>
                <w:noProof/>
                <w:webHidden/>
              </w:rPr>
            </w:rPrChange>
          </w:rPr>
          <w:t>25</w:t>
        </w:r>
        <w:r w:rsidRPr="003E31AA">
          <w:rPr>
            <w:rFonts w:ascii="Times New Roman" w:hAnsi="Times New Roman"/>
            <w:noProof/>
            <w:webHidden/>
            <w:rPrChange w:id="604" w:author="Morita" w:date="2016-09-27T23:52:00Z">
              <w:rPr>
                <w:noProof/>
                <w:webHidden/>
              </w:rPr>
            </w:rPrChange>
          </w:rPr>
          <w:fldChar w:fldCharType="end"/>
        </w:r>
        <w:r w:rsidRPr="003E31AA">
          <w:rPr>
            <w:rStyle w:val="ac"/>
            <w:rFonts w:ascii="Times New Roman" w:hAnsi="Times New Roman"/>
            <w:noProof/>
            <w:rPrChange w:id="605" w:author="Morita" w:date="2016-09-27T23:52:00Z">
              <w:rPr>
                <w:rStyle w:val="ac"/>
                <w:noProof/>
              </w:rPr>
            </w:rPrChange>
          </w:rPr>
          <w:fldChar w:fldCharType="end"/>
        </w:r>
      </w:ins>
    </w:p>
    <w:p w:rsidR="003E31AA" w:rsidRPr="003E31AA" w:rsidRDefault="003E31AA">
      <w:pPr>
        <w:pStyle w:val="31"/>
        <w:tabs>
          <w:tab w:val="left" w:pos="960"/>
          <w:tab w:val="right" w:leader="dot" w:pos="9631"/>
        </w:tabs>
        <w:rPr>
          <w:ins w:id="606" w:author="Morita" w:date="2016-09-27T23:52:00Z"/>
          <w:rFonts w:ascii="Times New Roman" w:eastAsiaTheme="minorEastAsia" w:hAnsi="Times New Roman"/>
          <w:noProof/>
          <w:kern w:val="2"/>
          <w:sz w:val="21"/>
          <w:szCs w:val="22"/>
          <w:lang w:val="en-US" w:eastAsia="ja-JP"/>
          <w:rPrChange w:id="607" w:author="Morita" w:date="2016-09-27T23:52:00Z">
            <w:rPr>
              <w:ins w:id="608" w:author="Morita" w:date="2016-09-27T23:52:00Z"/>
              <w:rFonts w:eastAsiaTheme="minorEastAsia" w:cstheme="minorBidi"/>
              <w:noProof/>
              <w:kern w:val="2"/>
              <w:sz w:val="21"/>
              <w:szCs w:val="22"/>
              <w:lang w:val="en-US" w:eastAsia="ja-JP"/>
            </w:rPr>
          </w:rPrChange>
        </w:rPr>
      </w:pPr>
      <w:ins w:id="609" w:author="Morita" w:date="2016-09-27T23:52:00Z">
        <w:r w:rsidRPr="003E31AA">
          <w:rPr>
            <w:rStyle w:val="ac"/>
            <w:rFonts w:ascii="Times New Roman" w:hAnsi="Times New Roman"/>
            <w:noProof/>
            <w:rPrChange w:id="610" w:author="Morita" w:date="2016-09-27T23:52:00Z">
              <w:rPr>
                <w:rStyle w:val="ac"/>
                <w:noProof/>
              </w:rPr>
            </w:rPrChange>
          </w:rPr>
          <w:fldChar w:fldCharType="begin"/>
        </w:r>
        <w:r w:rsidRPr="003E31AA">
          <w:rPr>
            <w:rStyle w:val="ac"/>
            <w:rFonts w:ascii="Times New Roman" w:hAnsi="Times New Roman"/>
            <w:noProof/>
            <w:rPrChange w:id="611" w:author="Morita" w:date="2016-09-27T23:52:00Z">
              <w:rPr>
                <w:rStyle w:val="ac"/>
                <w:noProof/>
              </w:rPr>
            </w:rPrChange>
          </w:rPr>
          <w:instrText xml:space="preserve"> </w:instrText>
        </w:r>
        <w:r w:rsidRPr="003E31AA">
          <w:rPr>
            <w:rFonts w:ascii="Times New Roman" w:hAnsi="Times New Roman"/>
            <w:noProof/>
            <w:rPrChange w:id="612" w:author="Morita" w:date="2016-09-27T23:52:00Z">
              <w:rPr>
                <w:noProof/>
              </w:rPr>
            </w:rPrChange>
          </w:rPr>
          <w:instrText>HYPERLINK \l "_Toc462786085"</w:instrText>
        </w:r>
        <w:r w:rsidRPr="003E31AA">
          <w:rPr>
            <w:rStyle w:val="ac"/>
            <w:rFonts w:ascii="Times New Roman" w:hAnsi="Times New Roman"/>
            <w:noProof/>
            <w:rPrChange w:id="613" w:author="Morita" w:date="2016-09-27T23:52:00Z">
              <w:rPr>
                <w:rStyle w:val="ac"/>
                <w:noProof/>
              </w:rPr>
            </w:rPrChange>
          </w:rPr>
          <w:instrText xml:space="preserve"> </w:instrText>
        </w:r>
        <w:r w:rsidRPr="003E31AA">
          <w:rPr>
            <w:rStyle w:val="ac"/>
            <w:rFonts w:ascii="Times New Roman" w:hAnsi="Times New Roman"/>
            <w:noProof/>
            <w:rPrChange w:id="614" w:author="Morita" w:date="2016-09-27T23:52:00Z">
              <w:rPr>
                <w:rStyle w:val="ac"/>
                <w:noProof/>
              </w:rPr>
            </w:rPrChange>
          </w:rPr>
        </w:r>
        <w:r w:rsidRPr="003E31AA">
          <w:rPr>
            <w:rStyle w:val="ac"/>
            <w:rFonts w:ascii="Times New Roman" w:hAnsi="Times New Roman"/>
            <w:noProof/>
            <w:rPrChange w:id="615" w:author="Morita" w:date="2016-09-27T23:52:00Z">
              <w:rPr>
                <w:rStyle w:val="ac"/>
                <w:noProof/>
              </w:rPr>
            </w:rPrChange>
          </w:rPr>
          <w:fldChar w:fldCharType="separate"/>
        </w:r>
        <w:r w:rsidRPr="003E31AA">
          <w:rPr>
            <w:rStyle w:val="ac"/>
            <w:rFonts w:ascii="Times New Roman" w:hAnsi="Times New Roman"/>
            <w:noProof/>
            <w:lang w:eastAsia="ja-JP"/>
            <w:rPrChange w:id="616" w:author="Morita" w:date="2016-09-27T23:52:00Z">
              <w:rPr>
                <w:rStyle w:val="ac"/>
                <w:noProof/>
                <w:lang w:eastAsia="ja-JP"/>
              </w:rPr>
            </w:rPrChange>
          </w:rPr>
          <w:t>4.6.8</w:t>
        </w:r>
        <w:r w:rsidRPr="003E31AA">
          <w:rPr>
            <w:rFonts w:ascii="Times New Roman" w:eastAsiaTheme="minorEastAsia" w:hAnsi="Times New Roman"/>
            <w:noProof/>
            <w:kern w:val="2"/>
            <w:sz w:val="21"/>
            <w:szCs w:val="22"/>
            <w:lang w:val="en-US" w:eastAsia="ja-JP"/>
            <w:rPrChange w:id="617" w:author="Morita" w:date="2016-09-27T23:52:00Z">
              <w:rPr>
                <w:rFonts w:eastAsiaTheme="minorEastAsia" w:cstheme="minorBidi"/>
                <w:noProof/>
                <w:kern w:val="2"/>
                <w:sz w:val="21"/>
                <w:szCs w:val="22"/>
                <w:lang w:val="en-US" w:eastAsia="ja-JP"/>
              </w:rPr>
            </w:rPrChange>
          </w:rPr>
          <w:tab/>
        </w:r>
        <w:r w:rsidRPr="003E31AA">
          <w:rPr>
            <w:rStyle w:val="ac"/>
            <w:rFonts w:ascii="Times New Roman" w:hAnsi="Times New Roman"/>
            <w:noProof/>
            <w:lang w:eastAsia="ja-JP"/>
            <w:rPrChange w:id="618" w:author="Morita" w:date="2016-09-27T23:52:00Z">
              <w:rPr>
                <w:rStyle w:val="ac"/>
                <w:noProof/>
                <w:lang w:eastAsia="ja-JP"/>
              </w:rPr>
            </w:rPrChange>
          </w:rPr>
          <w:t>Further details</w:t>
        </w:r>
        <w:r w:rsidRPr="003E31AA">
          <w:rPr>
            <w:rFonts w:ascii="Times New Roman" w:hAnsi="Times New Roman"/>
            <w:noProof/>
            <w:webHidden/>
            <w:rPrChange w:id="619" w:author="Morita" w:date="2016-09-27T23:52:00Z">
              <w:rPr>
                <w:noProof/>
                <w:webHidden/>
              </w:rPr>
            </w:rPrChange>
          </w:rPr>
          <w:tab/>
        </w:r>
        <w:r w:rsidRPr="003E31AA">
          <w:rPr>
            <w:rFonts w:ascii="Times New Roman" w:hAnsi="Times New Roman"/>
            <w:noProof/>
            <w:webHidden/>
            <w:rPrChange w:id="620" w:author="Morita" w:date="2016-09-27T23:52:00Z">
              <w:rPr>
                <w:noProof/>
                <w:webHidden/>
              </w:rPr>
            </w:rPrChange>
          </w:rPr>
          <w:fldChar w:fldCharType="begin"/>
        </w:r>
        <w:r w:rsidRPr="003E31AA">
          <w:rPr>
            <w:rFonts w:ascii="Times New Roman" w:hAnsi="Times New Roman"/>
            <w:noProof/>
            <w:webHidden/>
            <w:rPrChange w:id="621" w:author="Morita" w:date="2016-09-27T23:52:00Z">
              <w:rPr>
                <w:noProof/>
                <w:webHidden/>
              </w:rPr>
            </w:rPrChange>
          </w:rPr>
          <w:instrText xml:space="preserve"> PAGEREF _Toc462786085 \h </w:instrText>
        </w:r>
        <w:r w:rsidRPr="003E31AA">
          <w:rPr>
            <w:rFonts w:ascii="Times New Roman" w:hAnsi="Times New Roman"/>
            <w:noProof/>
            <w:webHidden/>
            <w:rPrChange w:id="622" w:author="Morita" w:date="2016-09-27T23:52:00Z">
              <w:rPr>
                <w:noProof/>
                <w:webHidden/>
              </w:rPr>
            </w:rPrChange>
          </w:rPr>
        </w:r>
      </w:ins>
      <w:r w:rsidRPr="003E31AA">
        <w:rPr>
          <w:rFonts w:ascii="Times New Roman" w:hAnsi="Times New Roman"/>
          <w:noProof/>
          <w:webHidden/>
          <w:rPrChange w:id="623" w:author="Morita" w:date="2016-09-27T23:52:00Z">
            <w:rPr>
              <w:noProof/>
              <w:webHidden/>
            </w:rPr>
          </w:rPrChange>
        </w:rPr>
        <w:fldChar w:fldCharType="separate"/>
      </w:r>
      <w:ins w:id="624" w:author="Morita" w:date="2016-09-27T23:52:00Z">
        <w:r w:rsidRPr="003E31AA">
          <w:rPr>
            <w:rFonts w:ascii="Times New Roman" w:hAnsi="Times New Roman"/>
            <w:noProof/>
            <w:webHidden/>
            <w:rPrChange w:id="625" w:author="Morita" w:date="2016-09-27T23:52:00Z">
              <w:rPr>
                <w:noProof/>
                <w:webHidden/>
              </w:rPr>
            </w:rPrChange>
          </w:rPr>
          <w:t>26</w:t>
        </w:r>
        <w:r w:rsidRPr="003E31AA">
          <w:rPr>
            <w:rFonts w:ascii="Times New Roman" w:hAnsi="Times New Roman"/>
            <w:noProof/>
            <w:webHidden/>
            <w:rPrChange w:id="626" w:author="Morita" w:date="2016-09-27T23:52:00Z">
              <w:rPr>
                <w:noProof/>
                <w:webHidden/>
              </w:rPr>
            </w:rPrChange>
          </w:rPr>
          <w:fldChar w:fldCharType="end"/>
        </w:r>
        <w:r w:rsidRPr="003E31AA">
          <w:rPr>
            <w:rStyle w:val="ac"/>
            <w:rFonts w:ascii="Times New Roman" w:hAnsi="Times New Roman"/>
            <w:noProof/>
            <w:rPrChange w:id="627" w:author="Morita" w:date="2016-09-27T23:52:00Z">
              <w:rPr>
                <w:rStyle w:val="ac"/>
                <w:noProof/>
              </w:rPr>
            </w:rPrChange>
          </w:rPr>
          <w:fldChar w:fldCharType="end"/>
        </w:r>
      </w:ins>
    </w:p>
    <w:p w:rsidR="003E31AA" w:rsidRPr="003E31AA" w:rsidRDefault="003E31AA">
      <w:pPr>
        <w:pStyle w:val="11"/>
        <w:tabs>
          <w:tab w:val="left" w:pos="480"/>
          <w:tab w:val="right" w:leader="dot" w:pos="9631"/>
        </w:tabs>
        <w:rPr>
          <w:ins w:id="628" w:author="Morita" w:date="2016-09-27T23:52:00Z"/>
          <w:rFonts w:ascii="Times New Roman" w:eastAsiaTheme="minorEastAsia" w:hAnsi="Times New Roman" w:cs="Times New Roman"/>
          <w:b w:val="0"/>
          <w:bCs w:val="0"/>
          <w:caps w:val="0"/>
          <w:noProof/>
          <w:kern w:val="2"/>
          <w:sz w:val="21"/>
          <w:szCs w:val="22"/>
          <w:lang w:val="en-US" w:eastAsia="ja-JP"/>
          <w:rPrChange w:id="629" w:author="Morita" w:date="2016-09-27T23:52:00Z">
            <w:rPr>
              <w:ins w:id="630" w:author="Morita" w:date="2016-09-27T23:52:00Z"/>
              <w:rFonts w:asciiTheme="minorHAnsi" w:eastAsiaTheme="minorEastAsia" w:hAnsiTheme="minorHAnsi" w:cstheme="minorBidi"/>
              <w:b w:val="0"/>
              <w:bCs w:val="0"/>
              <w:caps w:val="0"/>
              <w:noProof/>
              <w:kern w:val="2"/>
              <w:sz w:val="21"/>
              <w:szCs w:val="22"/>
              <w:lang w:val="en-US" w:eastAsia="ja-JP"/>
            </w:rPr>
          </w:rPrChange>
        </w:rPr>
      </w:pPr>
      <w:ins w:id="631" w:author="Morita" w:date="2016-09-27T23:52:00Z">
        <w:r w:rsidRPr="003E31AA">
          <w:rPr>
            <w:rStyle w:val="ac"/>
            <w:rFonts w:ascii="Times New Roman" w:hAnsi="Times New Roman" w:cs="Times New Roman"/>
            <w:noProof/>
            <w:rPrChange w:id="632" w:author="Morita" w:date="2016-09-27T23:52:00Z">
              <w:rPr>
                <w:rStyle w:val="ac"/>
                <w:noProof/>
              </w:rPr>
            </w:rPrChange>
          </w:rPr>
          <w:fldChar w:fldCharType="begin"/>
        </w:r>
        <w:r w:rsidRPr="003E31AA">
          <w:rPr>
            <w:rStyle w:val="ac"/>
            <w:rFonts w:ascii="Times New Roman" w:hAnsi="Times New Roman" w:cs="Times New Roman"/>
            <w:noProof/>
            <w:rPrChange w:id="633" w:author="Morita" w:date="2016-09-27T23:52:00Z">
              <w:rPr>
                <w:rStyle w:val="ac"/>
                <w:noProof/>
              </w:rPr>
            </w:rPrChange>
          </w:rPr>
          <w:instrText xml:space="preserve"> </w:instrText>
        </w:r>
        <w:r w:rsidRPr="003E31AA">
          <w:rPr>
            <w:rFonts w:ascii="Times New Roman" w:hAnsi="Times New Roman" w:cs="Times New Roman"/>
            <w:noProof/>
            <w:rPrChange w:id="634" w:author="Morita" w:date="2016-09-27T23:52:00Z">
              <w:rPr>
                <w:noProof/>
              </w:rPr>
            </w:rPrChange>
          </w:rPr>
          <w:instrText>HYPERLINK \l "_Toc462786273"</w:instrText>
        </w:r>
        <w:r w:rsidRPr="003E31AA">
          <w:rPr>
            <w:rStyle w:val="ac"/>
            <w:rFonts w:ascii="Times New Roman" w:hAnsi="Times New Roman" w:cs="Times New Roman"/>
            <w:noProof/>
            <w:rPrChange w:id="635" w:author="Morita" w:date="2016-09-27T23:52:00Z">
              <w:rPr>
                <w:rStyle w:val="ac"/>
                <w:noProof/>
              </w:rPr>
            </w:rPrChange>
          </w:rPr>
          <w:instrText xml:space="preserve"> </w:instrText>
        </w:r>
        <w:r w:rsidRPr="003E31AA">
          <w:rPr>
            <w:rStyle w:val="ac"/>
            <w:rFonts w:ascii="Times New Roman" w:hAnsi="Times New Roman" w:cs="Times New Roman"/>
            <w:noProof/>
            <w:rPrChange w:id="636" w:author="Morita" w:date="2016-09-27T23:52:00Z">
              <w:rPr>
                <w:rStyle w:val="ac"/>
                <w:noProof/>
              </w:rPr>
            </w:rPrChange>
          </w:rPr>
        </w:r>
        <w:r w:rsidRPr="003E31AA">
          <w:rPr>
            <w:rStyle w:val="ac"/>
            <w:rFonts w:ascii="Times New Roman" w:hAnsi="Times New Roman" w:cs="Times New Roman"/>
            <w:noProof/>
            <w:rPrChange w:id="637" w:author="Morita" w:date="2016-09-27T23:52:00Z">
              <w:rPr>
                <w:rStyle w:val="ac"/>
                <w:noProof/>
              </w:rPr>
            </w:rPrChange>
          </w:rPr>
          <w:fldChar w:fldCharType="separate"/>
        </w:r>
        <w:r w:rsidRPr="003E31AA">
          <w:rPr>
            <w:rStyle w:val="ac"/>
            <w:rFonts w:ascii="Times New Roman" w:hAnsi="Times New Roman" w:cs="Times New Roman"/>
            <w:noProof/>
            <w:rPrChange w:id="638" w:author="Morita" w:date="2016-09-27T23:52:00Z">
              <w:rPr>
                <w:rStyle w:val="ac"/>
                <w:noProof/>
              </w:rPr>
            </w:rPrChange>
          </w:rPr>
          <w:t>5</w:t>
        </w:r>
        <w:r w:rsidRPr="003E31AA">
          <w:rPr>
            <w:rFonts w:ascii="Times New Roman" w:eastAsiaTheme="minorEastAsia" w:hAnsi="Times New Roman" w:cs="Times New Roman"/>
            <w:b w:val="0"/>
            <w:bCs w:val="0"/>
            <w:caps w:val="0"/>
            <w:noProof/>
            <w:kern w:val="2"/>
            <w:sz w:val="21"/>
            <w:szCs w:val="22"/>
            <w:lang w:val="en-US" w:eastAsia="ja-JP"/>
            <w:rPrChange w:id="639" w:author="Morita" w:date="2016-09-27T23:52:00Z">
              <w:rPr>
                <w:rFonts w:asciiTheme="minorHAnsi" w:eastAsiaTheme="minorEastAsia" w:hAnsiTheme="minorHAnsi" w:cstheme="minorBidi"/>
                <w:b w:val="0"/>
                <w:bCs w:val="0"/>
                <w:caps w:val="0"/>
                <w:noProof/>
                <w:kern w:val="2"/>
                <w:sz w:val="21"/>
                <w:szCs w:val="22"/>
                <w:lang w:val="en-US" w:eastAsia="ja-JP"/>
              </w:rPr>
            </w:rPrChange>
          </w:rPr>
          <w:tab/>
        </w:r>
        <w:r w:rsidRPr="003E31AA">
          <w:rPr>
            <w:rStyle w:val="ac"/>
            <w:rFonts w:ascii="Times New Roman" w:hAnsi="Times New Roman" w:cs="Times New Roman"/>
            <w:noProof/>
            <w:rPrChange w:id="640" w:author="Morita" w:date="2016-09-27T23:52:00Z">
              <w:rPr>
                <w:rStyle w:val="ac"/>
                <w:noProof/>
              </w:rPr>
            </w:rPrChange>
          </w:rPr>
          <w:t xml:space="preserve">OTNT </w:t>
        </w:r>
        <w:r w:rsidRPr="003E31AA">
          <w:rPr>
            <w:rStyle w:val="ac"/>
            <w:rFonts w:ascii="Times New Roman" w:hAnsi="Times New Roman" w:cs="Times New Roman"/>
            <w:noProof/>
            <w:lang w:eastAsia="ja-JP"/>
            <w:rPrChange w:id="641" w:author="Morita" w:date="2016-09-27T23:52:00Z">
              <w:rPr>
                <w:rStyle w:val="ac"/>
                <w:noProof/>
                <w:lang w:eastAsia="ja-JP"/>
              </w:rPr>
            </w:rPrChange>
          </w:rPr>
          <w:t>c</w:t>
        </w:r>
        <w:r w:rsidRPr="003E31AA">
          <w:rPr>
            <w:rStyle w:val="ac"/>
            <w:rFonts w:ascii="Times New Roman" w:hAnsi="Times New Roman" w:cs="Times New Roman"/>
            <w:noProof/>
            <w:rPrChange w:id="642" w:author="Morita" w:date="2016-09-27T23:52:00Z">
              <w:rPr>
                <w:rStyle w:val="ac"/>
                <w:noProof/>
              </w:rPr>
            </w:rPrChange>
          </w:rPr>
          <w:t xml:space="preserve">orrespondence and Liaison </w:t>
        </w:r>
        <w:r w:rsidRPr="003E31AA">
          <w:rPr>
            <w:rStyle w:val="ac"/>
            <w:rFonts w:ascii="Times New Roman" w:hAnsi="Times New Roman" w:cs="Times New Roman"/>
            <w:noProof/>
            <w:lang w:eastAsia="ja-JP"/>
            <w:rPrChange w:id="643" w:author="Morita" w:date="2016-09-27T23:52:00Z">
              <w:rPr>
                <w:rStyle w:val="ac"/>
                <w:noProof/>
                <w:lang w:eastAsia="ja-JP"/>
              </w:rPr>
            </w:rPrChange>
          </w:rPr>
          <w:t>t</w:t>
        </w:r>
        <w:r w:rsidRPr="003E31AA">
          <w:rPr>
            <w:rStyle w:val="ac"/>
            <w:rFonts w:ascii="Times New Roman" w:hAnsi="Times New Roman" w:cs="Times New Roman"/>
            <w:noProof/>
            <w:rPrChange w:id="644" w:author="Morita" w:date="2016-09-27T23:52:00Z">
              <w:rPr>
                <w:rStyle w:val="ac"/>
                <w:noProof/>
              </w:rPr>
            </w:rPrChange>
          </w:rPr>
          <w:t>racking</w:t>
        </w:r>
        <w:r w:rsidRPr="003E31AA">
          <w:rPr>
            <w:rFonts w:ascii="Times New Roman" w:hAnsi="Times New Roman" w:cs="Times New Roman"/>
            <w:noProof/>
            <w:webHidden/>
            <w:rPrChange w:id="645" w:author="Morita" w:date="2016-09-27T23:52:00Z">
              <w:rPr>
                <w:noProof/>
                <w:webHidden/>
              </w:rPr>
            </w:rPrChange>
          </w:rPr>
          <w:tab/>
        </w:r>
        <w:r w:rsidRPr="003E31AA">
          <w:rPr>
            <w:rFonts w:ascii="Times New Roman" w:hAnsi="Times New Roman" w:cs="Times New Roman"/>
            <w:noProof/>
            <w:webHidden/>
            <w:rPrChange w:id="646" w:author="Morita" w:date="2016-09-27T23:52:00Z">
              <w:rPr>
                <w:noProof/>
                <w:webHidden/>
              </w:rPr>
            </w:rPrChange>
          </w:rPr>
          <w:fldChar w:fldCharType="begin"/>
        </w:r>
        <w:r w:rsidRPr="003E31AA">
          <w:rPr>
            <w:rFonts w:ascii="Times New Roman" w:hAnsi="Times New Roman" w:cs="Times New Roman"/>
            <w:noProof/>
            <w:webHidden/>
            <w:rPrChange w:id="647" w:author="Morita" w:date="2016-09-27T23:52:00Z">
              <w:rPr>
                <w:noProof/>
                <w:webHidden/>
              </w:rPr>
            </w:rPrChange>
          </w:rPr>
          <w:instrText xml:space="preserve"> PAGEREF _Toc462786273 \h </w:instrText>
        </w:r>
        <w:r w:rsidRPr="003E31AA">
          <w:rPr>
            <w:rFonts w:ascii="Times New Roman" w:hAnsi="Times New Roman" w:cs="Times New Roman"/>
            <w:noProof/>
            <w:webHidden/>
            <w:rPrChange w:id="648" w:author="Morita" w:date="2016-09-27T23:52:00Z">
              <w:rPr>
                <w:noProof/>
                <w:webHidden/>
              </w:rPr>
            </w:rPrChange>
          </w:rPr>
        </w:r>
      </w:ins>
      <w:r w:rsidRPr="003E31AA">
        <w:rPr>
          <w:rFonts w:ascii="Times New Roman" w:hAnsi="Times New Roman" w:cs="Times New Roman"/>
          <w:noProof/>
          <w:webHidden/>
          <w:rPrChange w:id="649" w:author="Morita" w:date="2016-09-27T23:52:00Z">
            <w:rPr>
              <w:noProof/>
              <w:webHidden/>
            </w:rPr>
          </w:rPrChange>
        </w:rPr>
        <w:fldChar w:fldCharType="separate"/>
      </w:r>
      <w:ins w:id="650" w:author="Morita" w:date="2016-09-27T23:52:00Z">
        <w:r w:rsidRPr="003E31AA">
          <w:rPr>
            <w:rFonts w:ascii="Times New Roman" w:hAnsi="Times New Roman" w:cs="Times New Roman"/>
            <w:noProof/>
            <w:webHidden/>
            <w:rPrChange w:id="651" w:author="Morita" w:date="2016-09-27T23:52:00Z">
              <w:rPr>
                <w:noProof/>
                <w:webHidden/>
              </w:rPr>
            </w:rPrChange>
          </w:rPr>
          <w:t>26</w:t>
        </w:r>
        <w:r w:rsidRPr="003E31AA">
          <w:rPr>
            <w:rFonts w:ascii="Times New Roman" w:hAnsi="Times New Roman" w:cs="Times New Roman"/>
            <w:noProof/>
            <w:webHidden/>
            <w:rPrChange w:id="652" w:author="Morita" w:date="2016-09-27T23:52:00Z">
              <w:rPr>
                <w:noProof/>
                <w:webHidden/>
              </w:rPr>
            </w:rPrChange>
          </w:rPr>
          <w:fldChar w:fldCharType="end"/>
        </w:r>
        <w:r w:rsidRPr="003E31AA">
          <w:rPr>
            <w:rStyle w:val="ac"/>
            <w:rFonts w:ascii="Times New Roman" w:hAnsi="Times New Roman" w:cs="Times New Roman"/>
            <w:noProof/>
            <w:rPrChange w:id="653" w:author="Morita" w:date="2016-09-27T23:52:00Z">
              <w:rPr>
                <w:rStyle w:val="ac"/>
                <w:noProof/>
              </w:rPr>
            </w:rPrChange>
          </w:rPr>
          <w:fldChar w:fldCharType="end"/>
        </w:r>
      </w:ins>
    </w:p>
    <w:p w:rsidR="003E31AA" w:rsidRPr="003E31AA" w:rsidRDefault="003E31AA">
      <w:pPr>
        <w:pStyle w:val="21"/>
        <w:tabs>
          <w:tab w:val="left" w:pos="720"/>
          <w:tab w:val="right" w:leader="dot" w:pos="9631"/>
        </w:tabs>
        <w:rPr>
          <w:ins w:id="654" w:author="Morita" w:date="2016-09-27T23:52:00Z"/>
          <w:rFonts w:ascii="Times New Roman" w:eastAsiaTheme="minorEastAsia" w:hAnsi="Times New Roman"/>
          <w:b w:val="0"/>
          <w:bCs w:val="0"/>
          <w:noProof/>
          <w:kern w:val="2"/>
          <w:sz w:val="21"/>
          <w:szCs w:val="22"/>
          <w:lang w:val="en-US" w:eastAsia="ja-JP"/>
          <w:rPrChange w:id="655" w:author="Morita" w:date="2016-09-27T23:52:00Z">
            <w:rPr>
              <w:ins w:id="656" w:author="Morita" w:date="2016-09-27T23:52:00Z"/>
              <w:rFonts w:eastAsiaTheme="minorEastAsia" w:cstheme="minorBidi"/>
              <w:b w:val="0"/>
              <w:bCs w:val="0"/>
              <w:noProof/>
              <w:kern w:val="2"/>
              <w:sz w:val="21"/>
              <w:szCs w:val="22"/>
              <w:lang w:val="en-US" w:eastAsia="ja-JP"/>
            </w:rPr>
          </w:rPrChange>
        </w:rPr>
      </w:pPr>
      <w:ins w:id="657" w:author="Morita" w:date="2016-09-27T23:52:00Z">
        <w:r w:rsidRPr="003E31AA">
          <w:rPr>
            <w:rStyle w:val="ac"/>
            <w:rFonts w:ascii="Times New Roman" w:hAnsi="Times New Roman"/>
            <w:noProof/>
            <w:rPrChange w:id="658" w:author="Morita" w:date="2016-09-27T23:52:00Z">
              <w:rPr>
                <w:rStyle w:val="ac"/>
                <w:noProof/>
              </w:rPr>
            </w:rPrChange>
          </w:rPr>
          <w:fldChar w:fldCharType="begin"/>
        </w:r>
        <w:r w:rsidRPr="003E31AA">
          <w:rPr>
            <w:rStyle w:val="ac"/>
            <w:rFonts w:ascii="Times New Roman" w:hAnsi="Times New Roman"/>
            <w:noProof/>
            <w:rPrChange w:id="659" w:author="Morita" w:date="2016-09-27T23:52:00Z">
              <w:rPr>
                <w:rStyle w:val="ac"/>
                <w:noProof/>
              </w:rPr>
            </w:rPrChange>
          </w:rPr>
          <w:instrText xml:space="preserve"> </w:instrText>
        </w:r>
        <w:r w:rsidRPr="003E31AA">
          <w:rPr>
            <w:rFonts w:ascii="Times New Roman" w:hAnsi="Times New Roman"/>
            <w:noProof/>
            <w:rPrChange w:id="660" w:author="Morita" w:date="2016-09-27T23:52:00Z">
              <w:rPr>
                <w:noProof/>
              </w:rPr>
            </w:rPrChange>
          </w:rPr>
          <w:instrText>HYPERLINK \l "_Toc462786274"</w:instrText>
        </w:r>
        <w:r w:rsidRPr="003E31AA">
          <w:rPr>
            <w:rStyle w:val="ac"/>
            <w:rFonts w:ascii="Times New Roman" w:hAnsi="Times New Roman"/>
            <w:noProof/>
            <w:rPrChange w:id="661" w:author="Morita" w:date="2016-09-27T23:52:00Z">
              <w:rPr>
                <w:rStyle w:val="ac"/>
                <w:noProof/>
              </w:rPr>
            </w:rPrChange>
          </w:rPr>
          <w:instrText xml:space="preserve"> </w:instrText>
        </w:r>
        <w:r w:rsidRPr="003E31AA">
          <w:rPr>
            <w:rStyle w:val="ac"/>
            <w:rFonts w:ascii="Times New Roman" w:hAnsi="Times New Roman"/>
            <w:noProof/>
            <w:rPrChange w:id="662" w:author="Morita" w:date="2016-09-27T23:52:00Z">
              <w:rPr>
                <w:rStyle w:val="ac"/>
                <w:noProof/>
              </w:rPr>
            </w:rPrChange>
          </w:rPr>
        </w:r>
        <w:r w:rsidRPr="003E31AA">
          <w:rPr>
            <w:rStyle w:val="ac"/>
            <w:rFonts w:ascii="Times New Roman" w:hAnsi="Times New Roman"/>
            <w:noProof/>
            <w:rPrChange w:id="663" w:author="Morita" w:date="2016-09-27T23:52:00Z">
              <w:rPr>
                <w:rStyle w:val="ac"/>
                <w:noProof/>
              </w:rPr>
            </w:rPrChange>
          </w:rPr>
          <w:fldChar w:fldCharType="separate"/>
        </w:r>
        <w:r w:rsidRPr="003E31AA">
          <w:rPr>
            <w:rStyle w:val="ac"/>
            <w:rFonts w:ascii="Times New Roman" w:hAnsi="Times New Roman"/>
            <w:noProof/>
            <w:rPrChange w:id="664" w:author="Morita" w:date="2016-09-27T23:52:00Z">
              <w:rPr>
                <w:rStyle w:val="ac"/>
                <w:noProof/>
              </w:rPr>
            </w:rPrChange>
          </w:rPr>
          <w:t>5.1</w:t>
        </w:r>
        <w:r w:rsidRPr="003E31AA">
          <w:rPr>
            <w:rFonts w:ascii="Times New Roman" w:eastAsiaTheme="minorEastAsia" w:hAnsi="Times New Roman"/>
            <w:b w:val="0"/>
            <w:bCs w:val="0"/>
            <w:noProof/>
            <w:kern w:val="2"/>
            <w:sz w:val="21"/>
            <w:szCs w:val="22"/>
            <w:lang w:val="en-US" w:eastAsia="ja-JP"/>
            <w:rPrChange w:id="665" w:author="Morita" w:date="2016-09-27T23:52:00Z">
              <w:rPr>
                <w:rFonts w:eastAsiaTheme="minorEastAsia" w:cstheme="minorBidi"/>
                <w:b w:val="0"/>
                <w:bCs w:val="0"/>
                <w:noProof/>
                <w:kern w:val="2"/>
                <w:sz w:val="21"/>
                <w:szCs w:val="22"/>
                <w:lang w:val="en-US" w:eastAsia="ja-JP"/>
              </w:rPr>
            </w:rPrChange>
          </w:rPr>
          <w:tab/>
        </w:r>
        <w:r w:rsidRPr="003E31AA">
          <w:rPr>
            <w:rStyle w:val="ac"/>
            <w:rFonts w:ascii="Times New Roman" w:hAnsi="Times New Roman"/>
            <w:noProof/>
            <w:rPrChange w:id="666" w:author="Morita" w:date="2016-09-27T23:52:00Z">
              <w:rPr>
                <w:rStyle w:val="ac"/>
                <w:noProof/>
              </w:rPr>
            </w:rPrChange>
          </w:rPr>
          <w:t xml:space="preserve">OTNT </w:t>
        </w:r>
        <w:r w:rsidRPr="003E31AA">
          <w:rPr>
            <w:rStyle w:val="ac"/>
            <w:rFonts w:ascii="Times New Roman" w:hAnsi="Times New Roman"/>
            <w:noProof/>
            <w:lang w:eastAsia="ja-JP"/>
            <w:rPrChange w:id="667" w:author="Morita" w:date="2016-09-27T23:52:00Z">
              <w:rPr>
                <w:rStyle w:val="ac"/>
                <w:noProof/>
                <w:lang w:eastAsia="ja-JP"/>
              </w:rPr>
            </w:rPrChange>
          </w:rPr>
          <w:t>r</w:t>
        </w:r>
        <w:r w:rsidRPr="003E31AA">
          <w:rPr>
            <w:rStyle w:val="ac"/>
            <w:rFonts w:ascii="Times New Roman" w:hAnsi="Times New Roman"/>
            <w:noProof/>
            <w:rPrChange w:id="668" w:author="Morita" w:date="2016-09-27T23:52:00Z">
              <w:rPr>
                <w:rStyle w:val="ac"/>
                <w:noProof/>
              </w:rPr>
            </w:rPrChange>
          </w:rPr>
          <w:t xml:space="preserve">elated </w:t>
        </w:r>
        <w:r w:rsidRPr="003E31AA">
          <w:rPr>
            <w:rStyle w:val="ac"/>
            <w:rFonts w:ascii="Times New Roman" w:hAnsi="Times New Roman"/>
            <w:noProof/>
            <w:lang w:eastAsia="ja-JP"/>
            <w:rPrChange w:id="669" w:author="Morita" w:date="2016-09-27T23:52:00Z">
              <w:rPr>
                <w:rStyle w:val="ac"/>
                <w:noProof/>
                <w:lang w:eastAsia="ja-JP"/>
              </w:rPr>
            </w:rPrChange>
          </w:rPr>
          <w:t>c</w:t>
        </w:r>
        <w:r w:rsidRPr="003E31AA">
          <w:rPr>
            <w:rStyle w:val="ac"/>
            <w:rFonts w:ascii="Times New Roman" w:hAnsi="Times New Roman"/>
            <w:noProof/>
            <w:rPrChange w:id="670" w:author="Morita" w:date="2016-09-27T23:52:00Z">
              <w:rPr>
                <w:rStyle w:val="ac"/>
                <w:noProof/>
              </w:rPr>
            </w:rPrChange>
          </w:rPr>
          <w:t>ontacts</w:t>
        </w:r>
        <w:r w:rsidRPr="003E31AA">
          <w:rPr>
            <w:rFonts w:ascii="Times New Roman" w:hAnsi="Times New Roman"/>
            <w:noProof/>
            <w:webHidden/>
            <w:rPrChange w:id="671" w:author="Morita" w:date="2016-09-27T23:52:00Z">
              <w:rPr>
                <w:noProof/>
                <w:webHidden/>
              </w:rPr>
            </w:rPrChange>
          </w:rPr>
          <w:tab/>
        </w:r>
        <w:r w:rsidRPr="003E31AA">
          <w:rPr>
            <w:rFonts w:ascii="Times New Roman" w:hAnsi="Times New Roman"/>
            <w:noProof/>
            <w:webHidden/>
            <w:rPrChange w:id="672" w:author="Morita" w:date="2016-09-27T23:52:00Z">
              <w:rPr>
                <w:noProof/>
                <w:webHidden/>
              </w:rPr>
            </w:rPrChange>
          </w:rPr>
          <w:fldChar w:fldCharType="begin"/>
        </w:r>
        <w:r w:rsidRPr="003E31AA">
          <w:rPr>
            <w:rFonts w:ascii="Times New Roman" w:hAnsi="Times New Roman"/>
            <w:noProof/>
            <w:webHidden/>
            <w:rPrChange w:id="673" w:author="Morita" w:date="2016-09-27T23:52:00Z">
              <w:rPr>
                <w:noProof/>
                <w:webHidden/>
              </w:rPr>
            </w:rPrChange>
          </w:rPr>
          <w:instrText xml:space="preserve"> PAGEREF _Toc462786274 \h </w:instrText>
        </w:r>
        <w:r w:rsidRPr="003E31AA">
          <w:rPr>
            <w:rFonts w:ascii="Times New Roman" w:hAnsi="Times New Roman"/>
            <w:noProof/>
            <w:webHidden/>
            <w:rPrChange w:id="674" w:author="Morita" w:date="2016-09-27T23:52:00Z">
              <w:rPr>
                <w:noProof/>
                <w:webHidden/>
              </w:rPr>
            </w:rPrChange>
          </w:rPr>
        </w:r>
      </w:ins>
      <w:r w:rsidRPr="003E31AA">
        <w:rPr>
          <w:rFonts w:ascii="Times New Roman" w:hAnsi="Times New Roman"/>
          <w:noProof/>
          <w:webHidden/>
          <w:rPrChange w:id="675" w:author="Morita" w:date="2016-09-27T23:52:00Z">
            <w:rPr>
              <w:noProof/>
              <w:webHidden/>
            </w:rPr>
          </w:rPrChange>
        </w:rPr>
        <w:fldChar w:fldCharType="separate"/>
      </w:r>
      <w:ins w:id="676" w:author="Morita" w:date="2016-09-27T23:52:00Z">
        <w:r w:rsidRPr="003E31AA">
          <w:rPr>
            <w:rFonts w:ascii="Times New Roman" w:hAnsi="Times New Roman"/>
            <w:noProof/>
            <w:webHidden/>
            <w:rPrChange w:id="677" w:author="Morita" w:date="2016-09-27T23:52:00Z">
              <w:rPr>
                <w:noProof/>
                <w:webHidden/>
              </w:rPr>
            </w:rPrChange>
          </w:rPr>
          <w:t>26</w:t>
        </w:r>
        <w:r w:rsidRPr="003E31AA">
          <w:rPr>
            <w:rFonts w:ascii="Times New Roman" w:hAnsi="Times New Roman"/>
            <w:noProof/>
            <w:webHidden/>
            <w:rPrChange w:id="678" w:author="Morita" w:date="2016-09-27T23:52:00Z">
              <w:rPr>
                <w:noProof/>
                <w:webHidden/>
              </w:rPr>
            </w:rPrChange>
          </w:rPr>
          <w:fldChar w:fldCharType="end"/>
        </w:r>
        <w:r w:rsidRPr="003E31AA">
          <w:rPr>
            <w:rStyle w:val="ac"/>
            <w:rFonts w:ascii="Times New Roman" w:hAnsi="Times New Roman"/>
            <w:noProof/>
            <w:rPrChange w:id="679" w:author="Morita" w:date="2016-09-27T23:52:00Z">
              <w:rPr>
                <w:rStyle w:val="ac"/>
                <w:noProof/>
              </w:rPr>
            </w:rPrChange>
          </w:rPr>
          <w:fldChar w:fldCharType="end"/>
        </w:r>
      </w:ins>
    </w:p>
    <w:p w:rsidR="003E31AA" w:rsidRPr="003E31AA" w:rsidRDefault="003E31AA">
      <w:pPr>
        <w:pStyle w:val="11"/>
        <w:tabs>
          <w:tab w:val="left" w:pos="480"/>
          <w:tab w:val="right" w:leader="dot" w:pos="9631"/>
        </w:tabs>
        <w:rPr>
          <w:ins w:id="680" w:author="Morita" w:date="2016-09-27T23:52:00Z"/>
          <w:rFonts w:ascii="Times New Roman" w:eastAsiaTheme="minorEastAsia" w:hAnsi="Times New Roman" w:cs="Times New Roman"/>
          <w:b w:val="0"/>
          <w:bCs w:val="0"/>
          <w:caps w:val="0"/>
          <w:noProof/>
          <w:kern w:val="2"/>
          <w:sz w:val="21"/>
          <w:szCs w:val="22"/>
          <w:lang w:val="en-US" w:eastAsia="ja-JP"/>
          <w:rPrChange w:id="681" w:author="Morita" w:date="2016-09-27T23:52:00Z">
            <w:rPr>
              <w:ins w:id="682" w:author="Morita" w:date="2016-09-27T23:52:00Z"/>
              <w:rFonts w:asciiTheme="minorHAnsi" w:eastAsiaTheme="minorEastAsia" w:hAnsiTheme="minorHAnsi" w:cstheme="minorBidi"/>
              <w:b w:val="0"/>
              <w:bCs w:val="0"/>
              <w:caps w:val="0"/>
              <w:noProof/>
              <w:kern w:val="2"/>
              <w:sz w:val="21"/>
              <w:szCs w:val="22"/>
              <w:lang w:val="en-US" w:eastAsia="ja-JP"/>
            </w:rPr>
          </w:rPrChange>
        </w:rPr>
      </w:pPr>
      <w:ins w:id="683" w:author="Morita" w:date="2016-09-27T23:52:00Z">
        <w:r w:rsidRPr="003E31AA">
          <w:rPr>
            <w:rStyle w:val="ac"/>
            <w:rFonts w:ascii="Times New Roman" w:hAnsi="Times New Roman" w:cs="Times New Roman"/>
            <w:noProof/>
            <w:rPrChange w:id="684" w:author="Morita" w:date="2016-09-27T23:52:00Z">
              <w:rPr>
                <w:rStyle w:val="ac"/>
                <w:noProof/>
              </w:rPr>
            </w:rPrChange>
          </w:rPr>
          <w:lastRenderedPageBreak/>
          <w:fldChar w:fldCharType="begin"/>
        </w:r>
        <w:r w:rsidRPr="003E31AA">
          <w:rPr>
            <w:rStyle w:val="ac"/>
            <w:rFonts w:ascii="Times New Roman" w:hAnsi="Times New Roman" w:cs="Times New Roman"/>
            <w:noProof/>
            <w:rPrChange w:id="685" w:author="Morita" w:date="2016-09-27T23:52:00Z">
              <w:rPr>
                <w:rStyle w:val="ac"/>
                <w:noProof/>
              </w:rPr>
            </w:rPrChange>
          </w:rPr>
          <w:instrText xml:space="preserve"> </w:instrText>
        </w:r>
        <w:r w:rsidRPr="003E31AA">
          <w:rPr>
            <w:rFonts w:ascii="Times New Roman" w:hAnsi="Times New Roman" w:cs="Times New Roman"/>
            <w:noProof/>
            <w:rPrChange w:id="686" w:author="Morita" w:date="2016-09-27T23:52:00Z">
              <w:rPr>
                <w:noProof/>
              </w:rPr>
            </w:rPrChange>
          </w:rPr>
          <w:instrText>HYPERLINK \l "_Toc462786275"</w:instrText>
        </w:r>
        <w:r w:rsidRPr="003E31AA">
          <w:rPr>
            <w:rStyle w:val="ac"/>
            <w:rFonts w:ascii="Times New Roman" w:hAnsi="Times New Roman" w:cs="Times New Roman"/>
            <w:noProof/>
            <w:rPrChange w:id="687" w:author="Morita" w:date="2016-09-27T23:52:00Z">
              <w:rPr>
                <w:rStyle w:val="ac"/>
                <w:noProof/>
              </w:rPr>
            </w:rPrChange>
          </w:rPr>
          <w:instrText xml:space="preserve"> </w:instrText>
        </w:r>
        <w:r w:rsidRPr="003E31AA">
          <w:rPr>
            <w:rStyle w:val="ac"/>
            <w:rFonts w:ascii="Times New Roman" w:hAnsi="Times New Roman" w:cs="Times New Roman"/>
            <w:noProof/>
            <w:rPrChange w:id="688" w:author="Morita" w:date="2016-09-27T23:52:00Z">
              <w:rPr>
                <w:rStyle w:val="ac"/>
                <w:noProof/>
              </w:rPr>
            </w:rPrChange>
          </w:rPr>
        </w:r>
        <w:r w:rsidRPr="003E31AA">
          <w:rPr>
            <w:rStyle w:val="ac"/>
            <w:rFonts w:ascii="Times New Roman" w:hAnsi="Times New Roman" w:cs="Times New Roman"/>
            <w:noProof/>
            <w:rPrChange w:id="689" w:author="Morita" w:date="2016-09-27T23:52:00Z">
              <w:rPr>
                <w:rStyle w:val="ac"/>
                <w:noProof/>
              </w:rPr>
            </w:rPrChange>
          </w:rPr>
          <w:fldChar w:fldCharType="separate"/>
        </w:r>
        <w:r w:rsidRPr="003E31AA">
          <w:rPr>
            <w:rStyle w:val="ac"/>
            <w:rFonts w:ascii="Times New Roman" w:hAnsi="Times New Roman" w:cs="Times New Roman"/>
            <w:noProof/>
            <w:rPrChange w:id="690" w:author="Morita" w:date="2016-09-27T23:52:00Z">
              <w:rPr>
                <w:rStyle w:val="ac"/>
                <w:noProof/>
              </w:rPr>
            </w:rPrChange>
          </w:rPr>
          <w:t>6</w:t>
        </w:r>
        <w:r w:rsidRPr="003E31AA">
          <w:rPr>
            <w:rFonts w:ascii="Times New Roman" w:eastAsiaTheme="minorEastAsia" w:hAnsi="Times New Roman" w:cs="Times New Roman"/>
            <w:b w:val="0"/>
            <w:bCs w:val="0"/>
            <w:caps w:val="0"/>
            <w:noProof/>
            <w:kern w:val="2"/>
            <w:sz w:val="21"/>
            <w:szCs w:val="22"/>
            <w:lang w:val="en-US" w:eastAsia="ja-JP"/>
            <w:rPrChange w:id="691" w:author="Morita" w:date="2016-09-27T23:52:00Z">
              <w:rPr>
                <w:rFonts w:asciiTheme="minorHAnsi" w:eastAsiaTheme="minorEastAsia" w:hAnsiTheme="minorHAnsi" w:cstheme="minorBidi"/>
                <w:b w:val="0"/>
                <w:bCs w:val="0"/>
                <w:caps w:val="0"/>
                <w:noProof/>
                <w:kern w:val="2"/>
                <w:sz w:val="21"/>
                <w:szCs w:val="22"/>
                <w:lang w:val="en-US" w:eastAsia="ja-JP"/>
              </w:rPr>
            </w:rPrChange>
          </w:rPr>
          <w:tab/>
        </w:r>
        <w:r w:rsidRPr="003E31AA">
          <w:rPr>
            <w:rStyle w:val="ac"/>
            <w:rFonts w:ascii="Times New Roman" w:hAnsi="Times New Roman" w:cs="Times New Roman"/>
            <w:noProof/>
            <w:rPrChange w:id="692" w:author="Morita" w:date="2016-09-27T23:52:00Z">
              <w:rPr>
                <w:rStyle w:val="ac"/>
                <w:noProof/>
              </w:rPr>
            </w:rPrChange>
          </w:rPr>
          <w:t>Overview of existing standards and activity</w:t>
        </w:r>
        <w:r w:rsidRPr="003E31AA">
          <w:rPr>
            <w:rFonts w:ascii="Times New Roman" w:hAnsi="Times New Roman" w:cs="Times New Roman"/>
            <w:noProof/>
            <w:webHidden/>
            <w:rPrChange w:id="693" w:author="Morita" w:date="2016-09-27T23:52:00Z">
              <w:rPr>
                <w:noProof/>
                <w:webHidden/>
              </w:rPr>
            </w:rPrChange>
          </w:rPr>
          <w:tab/>
        </w:r>
        <w:r w:rsidRPr="003E31AA">
          <w:rPr>
            <w:rFonts w:ascii="Times New Roman" w:hAnsi="Times New Roman" w:cs="Times New Roman"/>
            <w:noProof/>
            <w:webHidden/>
            <w:rPrChange w:id="694" w:author="Morita" w:date="2016-09-27T23:52:00Z">
              <w:rPr>
                <w:noProof/>
                <w:webHidden/>
              </w:rPr>
            </w:rPrChange>
          </w:rPr>
          <w:fldChar w:fldCharType="begin"/>
        </w:r>
        <w:r w:rsidRPr="003E31AA">
          <w:rPr>
            <w:rFonts w:ascii="Times New Roman" w:hAnsi="Times New Roman" w:cs="Times New Roman"/>
            <w:noProof/>
            <w:webHidden/>
            <w:rPrChange w:id="695" w:author="Morita" w:date="2016-09-27T23:52:00Z">
              <w:rPr>
                <w:noProof/>
                <w:webHidden/>
              </w:rPr>
            </w:rPrChange>
          </w:rPr>
          <w:instrText xml:space="preserve"> PAGEREF _Toc462786275 \h </w:instrText>
        </w:r>
        <w:r w:rsidRPr="003E31AA">
          <w:rPr>
            <w:rFonts w:ascii="Times New Roman" w:hAnsi="Times New Roman" w:cs="Times New Roman"/>
            <w:noProof/>
            <w:webHidden/>
            <w:rPrChange w:id="696" w:author="Morita" w:date="2016-09-27T23:52:00Z">
              <w:rPr>
                <w:noProof/>
                <w:webHidden/>
              </w:rPr>
            </w:rPrChange>
          </w:rPr>
        </w:r>
      </w:ins>
      <w:r w:rsidRPr="003E31AA">
        <w:rPr>
          <w:rFonts w:ascii="Times New Roman" w:hAnsi="Times New Roman" w:cs="Times New Roman"/>
          <w:noProof/>
          <w:webHidden/>
          <w:rPrChange w:id="697" w:author="Morita" w:date="2016-09-27T23:52:00Z">
            <w:rPr>
              <w:noProof/>
              <w:webHidden/>
            </w:rPr>
          </w:rPrChange>
        </w:rPr>
        <w:fldChar w:fldCharType="separate"/>
      </w:r>
      <w:ins w:id="698" w:author="Morita" w:date="2016-09-27T23:52:00Z">
        <w:r w:rsidRPr="003E31AA">
          <w:rPr>
            <w:rFonts w:ascii="Times New Roman" w:hAnsi="Times New Roman" w:cs="Times New Roman"/>
            <w:noProof/>
            <w:webHidden/>
            <w:rPrChange w:id="699" w:author="Morita" w:date="2016-09-27T23:52:00Z">
              <w:rPr>
                <w:noProof/>
                <w:webHidden/>
              </w:rPr>
            </w:rPrChange>
          </w:rPr>
          <w:t>26</w:t>
        </w:r>
        <w:r w:rsidRPr="003E31AA">
          <w:rPr>
            <w:rFonts w:ascii="Times New Roman" w:hAnsi="Times New Roman" w:cs="Times New Roman"/>
            <w:noProof/>
            <w:webHidden/>
            <w:rPrChange w:id="700" w:author="Morita" w:date="2016-09-27T23:52:00Z">
              <w:rPr>
                <w:noProof/>
                <w:webHidden/>
              </w:rPr>
            </w:rPrChange>
          </w:rPr>
          <w:fldChar w:fldCharType="end"/>
        </w:r>
        <w:r w:rsidRPr="003E31AA">
          <w:rPr>
            <w:rStyle w:val="ac"/>
            <w:rFonts w:ascii="Times New Roman" w:hAnsi="Times New Roman" w:cs="Times New Roman"/>
            <w:noProof/>
            <w:rPrChange w:id="701" w:author="Morita" w:date="2016-09-27T23:52:00Z">
              <w:rPr>
                <w:rStyle w:val="ac"/>
                <w:noProof/>
              </w:rPr>
            </w:rPrChange>
          </w:rPr>
          <w:fldChar w:fldCharType="end"/>
        </w:r>
      </w:ins>
    </w:p>
    <w:p w:rsidR="003E31AA" w:rsidRPr="003E31AA" w:rsidRDefault="003E31AA">
      <w:pPr>
        <w:pStyle w:val="21"/>
        <w:tabs>
          <w:tab w:val="left" w:pos="720"/>
          <w:tab w:val="right" w:leader="dot" w:pos="9631"/>
        </w:tabs>
        <w:rPr>
          <w:ins w:id="702" w:author="Morita" w:date="2016-09-27T23:52:00Z"/>
          <w:rFonts w:ascii="Times New Roman" w:eastAsiaTheme="minorEastAsia" w:hAnsi="Times New Roman"/>
          <w:b w:val="0"/>
          <w:bCs w:val="0"/>
          <w:noProof/>
          <w:kern w:val="2"/>
          <w:sz w:val="21"/>
          <w:szCs w:val="22"/>
          <w:lang w:val="en-US" w:eastAsia="ja-JP"/>
          <w:rPrChange w:id="703" w:author="Morita" w:date="2016-09-27T23:52:00Z">
            <w:rPr>
              <w:ins w:id="704" w:author="Morita" w:date="2016-09-27T23:52:00Z"/>
              <w:rFonts w:eastAsiaTheme="minorEastAsia" w:cstheme="minorBidi"/>
              <w:b w:val="0"/>
              <w:bCs w:val="0"/>
              <w:noProof/>
              <w:kern w:val="2"/>
              <w:sz w:val="21"/>
              <w:szCs w:val="22"/>
              <w:lang w:val="en-US" w:eastAsia="ja-JP"/>
            </w:rPr>
          </w:rPrChange>
        </w:rPr>
      </w:pPr>
      <w:ins w:id="705" w:author="Morita" w:date="2016-09-27T23:52:00Z">
        <w:r w:rsidRPr="003E31AA">
          <w:rPr>
            <w:rStyle w:val="ac"/>
            <w:rFonts w:ascii="Times New Roman" w:hAnsi="Times New Roman"/>
            <w:noProof/>
            <w:rPrChange w:id="706" w:author="Morita" w:date="2016-09-27T23:52:00Z">
              <w:rPr>
                <w:rStyle w:val="ac"/>
                <w:noProof/>
              </w:rPr>
            </w:rPrChange>
          </w:rPr>
          <w:fldChar w:fldCharType="begin"/>
        </w:r>
        <w:r w:rsidRPr="003E31AA">
          <w:rPr>
            <w:rStyle w:val="ac"/>
            <w:rFonts w:ascii="Times New Roman" w:hAnsi="Times New Roman"/>
            <w:noProof/>
            <w:rPrChange w:id="707" w:author="Morita" w:date="2016-09-27T23:52:00Z">
              <w:rPr>
                <w:rStyle w:val="ac"/>
                <w:noProof/>
              </w:rPr>
            </w:rPrChange>
          </w:rPr>
          <w:instrText xml:space="preserve"> </w:instrText>
        </w:r>
        <w:r w:rsidRPr="003E31AA">
          <w:rPr>
            <w:rFonts w:ascii="Times New Roman" w:hAnsi="Times New Roman"/>
            <w:noProof/>
            <w:rPrChange w:id="708" w:author="Morita" w:date="2016-09-27T23:52:00Z">
              <w:rPr>
                <w:noProof/>
              </w:rPr>
            </w:rPrChange>
          </w:rPr>
          <w:instrText>HYPERLINK \l "_Toc462786276"</w:instrText>
        </w:r>
        <w:r w:rsidRPr="003E31AA">
          <w:rPr>
            <w:rStyle w:val="ac"/>
            <w:rFonts w:ascii="Times New Roman" w:hAnsi="Times New Roman"/>
            <w:noProof/>
            <w:rPrChange w:id="709" w:author="Morita" w:date="2016-09-27T23:52:00Z">
              <w:rPr>
                <w:rStyle w:val="ac"/>
                <w:noProof/>
              </w:rPr>
            </w:rPrChange>
          </w:rPr>
          <w:instrText xml:space="preserve"> </w:instrText>
        </w:r>
        <w:r w:rsidRPr="003E31AA">
          <w:rPr>
            <w:rStyle w:val="ac"/>
            <w:rFonts w:ascii="Times New Roman" w:hAnsi="Times New Roman"/>
            <w:noProof/>
            <w:rPrChange w:id="710" w:author="Morita" w:date="2016-09-27T23:52:00Z">
              <w:rPr>
                <w:rStyle w:val="ac"/>
                <w:noProof/>
              </w:rPr>
            </w:rPrChange>
          </w:rPr>
        </w:r>
        <w:r w:rsidRPr="003E31AA">
          <w:rPr>
            <w:rStyle w:val="ac"/>
            <w:rFonts w:ascii="Times New Roman" w:hAnsi="Times New Roman"/>
            <w:noProof/>
            <w:rPrChange w:id="711" w:author="Morita" w:date="2016-09-27T23:52:00Z">
              <w:rPr>
                <w:rStyle w:val="ac"/>
                <w:noProof/>
              </w:rPr>
            </w:rPrChange>
          </w:rPr>
          <w:fldChar w:fldCharType="separate"/>
        </w:r>
        <w:r w:rsidRPr="003E31AA">
          <w:rPr>
            <w:rStyle w:val="ac"/>
            <w:rFonts w:ascii="Times New Roman" w:hAnsi="Times New Roman"/>
            <w:noProof/>
            <w:rPrChange w:id="712" w:author="Morita" w:date="2016-09-27T23:52:00Z">
              <w:rPr>
                <w:rStyle w:val="ac"/>
                <w:noProof/>
              </w:rPr>
            </w:rPrChange>
          </w:rPr>
          <w:t>6.1</w:t>
        </w:r>
        <w:r w:rsidRPr="003E31AA">
          <w:rPr>
            <w:rFonts w:ascii="Times New Roman" w:eastAsiaTheme="minorEastAsia" w:hAnsi="Times New Roman"/>
            <w:b w:val="0"/>
            <w:bCs w:val="0"/>
            <w:noProof/>
            <w:kern w:val="2"/>
            <w:sz w:val="21"/>
            <w:szCs w:val="22"/>
            <w:lang w:val="en-US" w:eastAsia="ja-JP"/>
            <w:rPrChange w:id="713" w:author="Morita" w:date="2016-09-27T23:52:00Z">
              <w:rPr>
                <w:rFonts w:eastAsiaTheme="minorEastAsia" w:cstheme="minorBidi"/>
                <w:b w:val="0"/>
                <w:bCs w:val="0"/>
                <w:noProof/>
                <w:kern w:val="2"/>
                <w:sz w:val="21"/>
                <w:szCs w:val="22"/>
                <w:lang w:val="en-US" w:eastAsia="ja-JP"/>
              </w:rPr>
            </w:rPrChange>
          </w:rPr>
          <w:tab/>
        </w:r>
        <w:r w:rsidRPr="003E31AA">
          <w:rPr>
            <w:rStyle w:val="ac"/>
            <w:rFonts w:ascii="Times New Roman" w:hAnsi="Times New Roman"/>
            <w:noProof/>
            <w:rPrChange w:id="714" w:author="Morita" w:date="2016-09-27T23:52:00Z">
              <w:rPr>
                <w:rStyle w:val="ac"/>
                <w:noProof/>
              </w:rPr>
            </w:rPrChange>
          </w:rPr>
          <w:t xml:space="preserve">New or </w:t>
        </w:r>
        <w:r w:rsidRPr="003E31AA">
          <w:rPr>
            <w:rStyle w:val="ac"/>
            <w:rFonts w:ascii="Times New Roman" w:hAnsi="Times New Roman"/>
            <w:noProof/>
            <w:lang w:eastAsia="ja-JP"/>
            <w:rPrChange w:id="715" w:author="Morita" w:date="2016-09-27T23:52:00Z">
              <w:rPr>
                <w:rStyle w:val="ac"/>
                <w:noProof/>
                <w:lang w:eastAsia="ja-JP"/>
              </w:rPr>
            </w:rPrChange>
          </w:rPr>
          <w:t>r</w:t>
        </w:r>
        <w:r w:rsidRPr="003E31AA">
          <w:rPr>
            <w:rStyle w:val="ac"/>
            <w:rFonts w:ascii="Times New Roman" w:hAnsi="Times New Roman"/>
            <w:noProof/>
            <w:rPrChange w:id="716" w:author="Morita" w:date="2016-09-27T23:52:00Z">
              <w:rPr>
                <w:rStyle w:val="ac"/>
                <w:noProof/>
              </w:rPr>
            </w:rPrChange>
          </w:rPr>
          <w:t xml:space="preserve">evised OTNT </w:t>
        </w:r>
        <w:r w:rsidRPr="003E31AA">
          <w:rPr>
            <w:rStyle w:val="ac"/>
            <w:rFonts w:ascii="Times New Roman" w:hAnsi="Times New Roman"/>
            <w:noProof/>
            <w:lang w:eastAsia="ja-JP"/>
            <w:rPrChange w:id="717" w:author="Morita" w:date="2016-09-27T23:52:00Z">
              <w:rPr>
                <w:rStyle w:val="ac"/>
                <w:noProof/>
                <w:lang w:eastAsia="ja-JP"/>
              </w:rPr>
            </w:rPrChange>
          </w:rPr>
          <w:t>s</w:t>
        </w:r>
        <w:r w:rsidRPr="003E31AA">
          <w:rPr>
            <w:rStyle w:val="ac"/>
            <w:rFonts w:ascii="Times New Roman" w:hAnsi="Times New Roman"/>
            <w:noProof/>
            <w:rPrChange w:id="718" w:author="Morita" w:date="2016-09-27T23:52:00Z">
              <w:rPr>
                <w:rStyle w:val="ac"/>
                <w:noProof/>
              </w:rPr>
            </w:rPrChange>
          </w:rPr>
          <w:t xml:space="preserve">tandards or </w:t>
        </w:r>
        <w:r w:rsidRPr="003E31AA">
          <w:rPr>
            <w:rStyle w:val="ac"/>
            <w:rFonts w:ascii="Times New Roman" w:hAnsi="Times New Roman"/>
            <w:noProof/>
            <w:lang w:eastAsia="ja-JP"/>
            <w:rPrChange w:id="719" w:author="Morita" w:date="2016-09-27T23:52:00Z">
              <w:rPr>
                <w:rStyle w:val="ac"/>
                <w:noProof/>
                <w:lang w:eastAsia="ja-JP"/>
              </w:rPr>
            </w:rPrChange>
          </w:rPr>
          <w:t>i</w:t>
        </w:r>
        <w:r w:rsidRPr="003E31AA">
          <w:rPr>
            <w:rStyle w:val="ac"/>
            <w:rFonts w:ascii="Times New Roman" w:hAnsi="Times New Roman"/>
            <w:noProof/>
            <w:rPrChange w:id="720" w:author="Morita" w:date="2016-09-27T23:52:00Z">
              <w:rPr>
                <w:rStyle w:val="ac"/>
                <w:noProof/>
              </w:rPr>
            </w:rPrChange>
          </w:rPr>
          <w:t xml:space="preserve">mplementation </w:t>
        </w:r>
        <w:r w:rsidRPr="003E31AA">
          <w:rPr>
            <w:rStyle w:val="ac"/>
            <w:rFonts w:ascii="Times New Roman" w:hAnsi="Times New Roman"/>
            <w:noProof/>
            <w:lang w:eastAsia="ja-JP"/>
            <w:rPrChange w:id="721" w:author="Morita" w:date="2016-09-27T23:52:00Z">
              <w:rPr>
                <w:rStyle w:val="ac"/>
                <w:noProof/>
                <w:lang w:eastAsia="ja-JP"/>
              </w:rPr>
            </w:rPrChange>
          </w:rPr>
          <w:t>a</w:t>
        </w:r>
        <w:r w:rsidRPr="003E31AA">
          <w:rPr>
            <w:rStyle w:val="ac"/>
            <w:rFonts w:ascii="Times New Roman" w:hAnsi="Times New Roman"/>
            <w:noProof/>
            <w:rPrChange w:id="722" w:author="Morita" w:date="2016-09-27T23:52:00Z">
              <w:rPr>
                <w:rStyle w:val="ac"/>
                <w:noProof/>
              </w:rPr>
            </w:rPrChange>
          </w:rPr>
          <w:t>greements</w:t>
        </w:r>
        <w:r w:rsidRPr="003E31AA">
          <w:rPr>
            <w:rFonts w:ascii="Times New Roman" w:hAnsi="Times New Roman"/>
            <w:noProof/>
            <w:webHidden/>
            <w:rPrChange w:id="723" w:author="Morita" w:date="2016-09-27T23:52:00Z">
              <w:rPr>
                <w:noProof/>
                <w:webHidden/>
              </w:rPr>
            </w:rPrChange>
          </w:rPr>
          <w:tab/>
        </w:r>
        <w:r w:rsidRPr="003E31AA">
          <w:rPr>
            <w:rFonts w:ascii="Times New Roman" w:hAnsi="Times New Roman"/>
            <w:noProof/>
            <w:webHidden/>
            <w:rPrChange w:id="724" w:author="Morita" w:date="2016-09-27T23:52:00Z">
              <w:rPr>
                <w:noProof/>
                <w:webHidden/>
              </w:rPr>
            </w:rPrChange>
          </w:rPr>
          <w:fldChar w:fldCharType="begin"/>
        </w:r>
        <w:r w:rsidRPr="003E31AA">
          <w:rPr>
            <w:rFonts w:ascii="Times New Roman" w:hAnsi="Times New Roman"/>
            <w:noProof/>
            <w:webHidden/>
            <w:rPrChange w:id="725" w:author="Morita" w:date="2016-09-27T23:52:00Z">
              <w:rPr>
                <w:noProof/>
                <w:webHidden/>
              </w:rPr>
            </w:rPrChange>
          </w:rPr>
          <w:instrText xml:space="preserve"> PAGEREF _Toc462786276 \h </w:instrText>
        </w:r>
        <w:r w:rsidRPr="003E31AA">
          <w:rPr>
            <w:rFonts w:ascii="Times New Roman" w:hAnsi="Times New Roman"/>
            <w:noProof/>
            <w:webHidden/>
            <w:rPrChange w:id="726" w:author="Morita" w:date="2016-09-27T23:52:00Z">
              <w:rPr>
                <w:noProof/>
                <w:webHidden/>
              </w:rPr>
            </w:rPrChange>
          </w:rPr>
        </w:r>
      </w:ins>
      <w:r w:rsidRPr="003E31AA">
        <w:rPr>
          <w:rFonts w:ascii="Times New Roman" w:hAnsi="Times New Roman"/>
          <w:noProof/>
          <w:webHidden/>
          <w:rPrChange w:id="727" w:author="Morita" w:date="2016-09-27T23:52:00Z">
            <w:rPr>
              <w:noProof/>
              <w:webHidden/>
            </w:rPr>
          </w:rPrChange>
        </w:rPr>
        <w:fldChar w:fldCharType="separate"/>
      </w:r>
      <w:ins w:id="728" w:author="Morita" w:date="2016-09-27T23:52:00Z">
        <w:r w:rsidRPr="003E31AA">
          <w:rPr>
            <w:rFonts w:ascii="Times New Roman" w:hAnsi="Times New Roman"/>
            <w:noProof/>
            <w:webHidden/>
            <w:rPrChange w:id="729" w:author="Morita" w:date="2016-09-27T23:52:00Z">
              <w:rPr>
                <w:noProof/>
                <w:webHidden/>
              </w:rPr>
            </w:rPrChange>
          </w:rPr>
          <w:t>26</w:t>
        </w:r>
        <w:r w:rsidRPr="003E31AA">
          <w:rPr>
            <w:rFonts w:ascii="Times New Roman" w:hAnsi="Times New Roman"/>
            <w:noProof/>
            <w:webHidden/>
            <w:rPrChange w:id="730" w:author="Morita" w:date="2016-09-27T23:52:00Z">
              <w:rPr>
                <w:noProof/>
                <w:webHidden/>
              </w:rPr>
            </w:rPrChange>
          </w:rPr>
          <w:fldChar w:fldCharType="end"/>
        </w:r>
        <w:r w:rsidRPr="003E31AA">
          <w:rPr>
            <w:rStyle w:val="ac"/>
            <w:rFonts w:ascii="Times New Roman" w:hAnsi="Times New Roman"/>
            <w:noProof/>
            <w:rPrChange w:id="731" w:author="Morita" w:date="2016-09-27T23:52:00Z">
              <w:rPr>
                <w:rStyle w:val="ac"/>
                <w:noProof/>
              </w:rPr>
            </w:rPrChange>
          </w:rPr>
          <w:fldChar w:fldCharType="end"/>
        </w:r>
      </w:ins>
    </w:p>
    <w:p w:rsidR="003E31AA" w:rsidRPr="003E31AA" w:rsidRDefault="003E31AA">
      <w:pPr>
        <w:pStyle w:val="21"/>
        <w:tabs>
          <w:tab w:val="left" w:pos="720"/>
          <w:tab w:val="right" w:leader="dot" w:pos="9631"/>
        </w:tabs>
        <w:rPr>
          <w:ins w:id="732" w:author="Morita" w:date="2016-09-27T23:52:00Z"/>
          <w:rFonts w:ascii="Times New Roman" w:eastAsiaTheme="minorEastAsia" w:hAnsi="Times New Roman"/>
          <w:b w:val="0"/>
          <w:bCs w:val="0"/>
          <w:noProof/>
          <w:kern w:val="2"/>
          <w:sz w:val="21"/>
          <w:szCs w:val="22"/>
          <w:lang w:val="en-US" w:eastAsia="ja-JP"/>
          <w:rPrChange w:id="733" w:author="Morita" w:date="2016-09-27T23:52:00Z">
            <w:rPr>
              <w:ins w:id="734" w:author="Morita" w:date="2016-09-27T23:52:00Z"/>
              <w:rFonts w:eastAsiaTheme="minorEastAsia" w:cstheme="minorBidi"/>
              <w:b w:val="0"/>
              <w:bCs w:val="0"/>
              <w:noProof/>
              <w:kern w:val="2"/>
              <w:sz w:val="21"/>
              <w:szCs w:val="22"/>
              <w:lang w:val="en-US" w:eastAsia="ja-JP"/>
            </w:rPr>
          </w:rPrChange>
        </w:rPr>
      </w:pPr>
      <w:ins w:id="735" w:author="Morita" w:date="2016-09-27T23:52:00Z">
        <w:r w:rsidRPr="003E31AA">
          <w:rPr>
            <w:rStyle w:val="ac"/>
            <w:rFonts w:ascii="Times New Roman" w:hAnsi="Times New Roman"/>
            <w:noProof/>
            <w:rPrChange w:id="736" w:author="Morita" w:date="2016-09-27T23:52:00Z">
              <w:rPr>
                <w:rStyle w:val="ac"/>
                <w:noProof/>
              </w:rPr>
            </w:rPrChange>
          </w:rPr>
          <w:fldChar w:fldCharType="begin"/>
        </w:r>
        <w:r w:rsidRPr="003E31AA">
          <w:rPr>
            <w:rStyle w:val="ac"/>
            <w:rFonts w:ascii="Times New Roman" w:hAnsi="Times New Roman"/>
            <w:noProof/>
            <w:rPrChange w:id="737" w:author="Morita" w:date="2016-09-27T23:52:00Z">
              <w:rPr>
                <w:rStyle w:val="ac"/>
                <w:noProof/>
              </w:rPr>
            </w:rPrChange>
          </w:rPr>
          <w:instrText xml:space="preserve"> </w:instrText>
        </w:r>
        <w:r w:rsidRPr="003E31AA">
          <w:rPr>
            <w:rFonts w:ascii="Times New Roman" w:hAnsi="Times New Roman"/>
            <w:noProof/>
            <w:rPrChange w:id="738" w:author="Morita" w:date="2016-09-27T23:52:00Z">
              <w:rPr>
                <w:noProof/>
              </w:rPr>
            </w:rPrChange>
          </w:rPr>
          <w:instrText>HYPERLINK \l "_Toc462786277"</w:instrText>
        </w:r>
        <w:r w:rsidRPr="003E31AA">
          <w:rPr>
            <w:rStyle w:val="ac"/>
            <w:rFonts w:ascii="Times New Roman" w:hAnsi="Times New Roman"/>
            <w:noProof/>
            <w:rPrChange w:id="739" w:author="Morita" w:date="2016-09-27T23:52:00Z">
              <w:rPr>
                <w:rStyle w:val="ac"/>
                <w:noProof/>
              </w:rPr>
            </w:rPrChange>
          </w:rPr>
          <w:instrText xml:space="preserve"> </w:instrText>
        </w:r>
        <w:r w:rsidRPr="003E31AA">
          <w:rPr>
            <w:rStyle w:val="ac"/>
            <w:rFonts w:ascii="Times New Roman" w:hAnsi="Times New Roman"/>
            <w:noProof/>
            <w:rPrChange w:id="740" w:author="Morita" w:date="2016-09-27T23:52:00Z">
              <w:rPr>
                <w:rStyle w:val="ac"/>
                <w:noProof/>
              </w:rPr>
            </w:rPrChange>
          </w:rPr>
        </w:r>
        <w:r w:rsidRPr="003E31AA">
          <w:rPr>
            <w:rStyle w:val="ac"/>
            <w:rFonts w:ascii="Times New Roman" w:hAnsi="Times New Roman"/>
            <w:noProof/>
            <w:rPrChange w:id="741" w:author="Morita" w:date="2016-09-27T23:52:00Z">
              <w:rPr>
                <w:rStyle w:val="ac"/>
                <w:noProof/>
              </w:rPr>
            </w:rPrChange>
          </w:rPr>
          <w:fldChar w:fldCharType="separate"/>
        </w:r>
        <w:r w:rsidRPr="003E31AA">
          <w:rPr>
            <w:rStyle w:val="ac"/>
            <w:rFonts w:ascii="Times New Roman" w:hAnsi="Times New Roman"/>
            <w:noProof/>
            <w:rPrChange w:id="742" w:author="Morita" w:date="2016-09-27T23:52:00Z">
              <w:rPr>
                <w:rStyle w:val="ac"/>
                <w:noProof/>
              </w:rPr>
            </w:rPrChange>
          </w:rPr>
          <w:t>6.2</w:t>
        </w:r>
        <w:r w:rsidRPr="003E31AA">
          <w:rPr>
            <w:rFonts w:ascii="Times New Roman" w:eastAsiaTheme="minorEastAsia" w:hAnsi="Times New Roman"/>
            <w:b w:val="0"/>
            <w:bCs w:val="0"/>
            <w:noProof/>
            <w:kern w:val="2"/>
            <w:sz w:val="21"/>
            <w:szCs w:val="22"/>
            <w:lang w:val="en-US" w:eastAsia="ja-JP"/>
            <w:rPrChange w:id="743" w:author="Morita" w:date="2016-09-27T23:52:00Z">
              <w:rPr>
                <w:rFonts w:eastAsiaTheme="minorEastAsia" w:cstheme="minorBidi"/>
                <w:b w:val="0"/>
                <w:bCs w:val="0"/>
                <w:noProof/>
                <w:kern w:val="2"/>
                <w:sz w:val="21"/>
                <w:szCs w:val="22"/>
                <w:lang w:val="en-US" w:eastAsia="ja-JP"/>
              </w:rPr>
            </w:rPrChange>
          </w:rPr>
          <w:tab/>
        </w:r>
        <w:r w:rsidRPr="003E31AA">
          <w:rPr>
            <w:rStyle w:val="ac"/>
            <w:rFonts w:ascii="Times New Roman" w:hAnsi="Times New Roman"/>
            <w:noProof/>
            <w:rPrChange w:id="744" w:author="Morita" w:date="2016-09-27T23:52:00Z">
              <w:rPr>
                <w:rStyle w:val="ac"/>
                <w:noProof/>
              </w:rPr>
            </w:rPrChange>
          </w:rPr>
          <w:t>SDH &amp; SONET Related Recommendations and Standards</w:t>
        </w:r>
        <w:r w:rsidRPr="003E31AA">
          <w:rPr>
            <w:rFonts w:ascii="Times New Roman" w:hAnsi="Times New Roman"/>
            <w:noProof/>
            <w:webHidden/>
            <w:rPrChange w:id="745" w:author="Morita" w:date="2016-09-27T23:52:00Z">
              <w:rPr>
                <w:noProof/>
                <w:webHidden/>
              </w:rPr>
            </w:rPrChange>
          </w:rPr>
          <w:tab/>
        </w:r>
        <w:r w:rsidRPr="003E31AA">
          <w:rPr>
            <w:rFonts w:ascii="Times New Roman" w:hAnsi="Times New Roman"/>
            <w:noProof/>
            <w:webHidden/>
            <w:rPrChange w:id="746" w:author="Morita" w:date="2016-09-27T23:52:00Z">
              <w:rPr>
                <w:noProof/>
                <w:webHidden/>
              </w:rPr>
            </w:rPrChange>
          </w:rPr>
          <w:fldChar w:fldCharType="begin"/>
        </w:r>
        <w:r w:rsidRPr="003E31AA">
          <w:rPr>
            <w:rFonts w:ascii="Times New Roman" w:hAnsi="Times New Roman"/>
            <w:noProof/>
            <w:webHidden/>
            <w:rPrChange w:id="747" w:author="Morita" w:date="2016-09-27T23:52:00Z">
              <w:rPr>
                <w:noProof/>
                <w:webHidden/>
              </w:rPr>
            </w:rPrChange>
          </w:rPr>
          <w:instrText xml:space="preserve"> PAGEREF _Toc462786277 \h </w:instrText>
        </w:r>
        <w:r w:rsidRPr="003E31AA">
          <w:rPr>
            <w:rFonts w:ascii="Times New Roman" w:hAnsi="Times New Roman"/>
            <w:noProof/>
            <w:webHidden/>
            <w:rPrChange w:id="748" w:author="Morita" w:date="2016-09-27T23:52:00Z">
              <w:rPr>
                <w:noProof/>
                <w:webHidden/>
              </w:rPr>
            </w:rPrChange>
          </w:rPr>
        </w:r>
      </w:ins>
      <w:r w:rsidRPr="003E31AA">
        <w:rPr>
          <w:rFonts w:ascii="Times New Roman" w:hAnsi="Times New Roman"/>
          <w:noProof/>
          <w:webHidden/>
          <w:rPrChange w:id="749" w:author="Morita" w:date="2016-09-27T23:52:00Z">
            <w:rPr>
              <w:noProof/>
              <w:webHidden/>
            </w:rPr>
          </w:rPrChange>
        </w:rPr>
        <w:fldChar w:fldCharType="separate"/>
      </w:r>
      <w:ins w:id="750" w:author="Morita" w:date="2016-09-27T23:52:00Z">
        <w:r w:rsidRPr="003E31AA">
          <w:rPr>
            <w:rFonts w:ascii="Times New Roman" w:hAnsi="Times New Roman"/>
            <w:noProof/>
            <w:webHidden/>
            <w:rPrChange w:id="751" w:author="Morita" w:date="2016-09-27T23:52:00Z">
              <w:rPr>
                <w:noProof/>
                <w:webHidden/>
              </w:rPr>
            </w:rPrChange>
          </w:rPr>
          <w:t>45</w:t>
        </w:r>
        <w:r w:rsidRPr="003E31AA">
          <w:rPr>
            <w:rFonts w:ascii="Times New Roman" w:hAnsi="Times New Roman"/>
            <w:noProof/>
            <w:webHidden/>
            <w:rPrChange w:id="752" w:author="Morita" w:date="2016-09-27T23:52:00Z">
              <w:rPr>
                <w:noProof/>
                <w:webHidden/>
              </w:rPr>
            </w:rPrChange>
          </w:rPr>
          <w:fldChar w:fldCharType="end"/>
        </w:r>
        <w:r w:rsidRPr="003E31AA">
          <w:rPr>
            <w:rStyle w:val="ac"/>
            <w:rFonts w:ascii="Times New Roman" w:hAnsi="Times New Roman"/>
            <w:noProof/>
            <w:rPrChange w:id="753" w:author="Morita" w:date="2016-09-27T23:52:00Z">
              <w:rPr>
                <w:rStyle w:val="ac"/>
                <w:noProof/>
              </w:rPr>
            </w:rPrChange>
          </w:rPr>
          <w:fldChar w:fldCharType="end"/>
        </w:r>
      </w:ins>
    </w:p>
    <w:p w:rsidR="003E31AA" w:rsidRPr="003E31AA" w:rsidRDefault="003E31AA">
      <w:pPr>
        <w:pStyle w:val="21"/>
        <w:tabs>
          <w:tab w:val="left" w:pos="720"/>
          <w:tab w:val="right" w:leader="dot" w:pos="9631"/>
        </w:tabs>
        <w:rPr>
          <w:ins w:id="754" w:author="Morita" w:date="2016-09-27T23:52:00Z"/>
          <w:rFonts w:ascii="Times New Roman" w:eastAsiaTheme="minorEastAsia" w:hAnsi="Times New Roman"/>
          <w:b w:val="0"/>
          <w:bCs w:val="0"/>
          <w:noProof/>
          <w:kern w:val="2"/>
          <w:sz w:val="21"/>
          <w:szCs w:val="22"/>
          <w:lang w:val="en-US" w:eastAsia="ja-JP"/>
          <w:rPrChange w:id="755" w:author="Morita" w:date="2016-09-27T23:52:00Z">
            <w:rPr>
              <w:ins w:id="756" w:author="Morita" w:date="2016-09-27T23:52:00Z"/>
              <w:rFonts w:eastAsiaTheme="minorEastAsia" w:cstheme="minorBidi"/>
              <w:b w:val="0"/>
              <w:bCs w:val="0"/>
              <w:noProof/>
              <w:kern w:val="2"/>
              <w:sz w:val="21"/>
              <w:szCs w:val="22"/>
              <w:lang w:val="en-US" w:eastAsia="ja-JP"/>
            </w:rPr>
          </w:rPrChange>
        </w:rPr>
      </w:pPr>
      <w:ins w:id="757" w:author="Morita" w:date="2016-09-27T23:52:00Z">
        <w:r w:rsidRPr="003E31AA">
          <w:rPr>
            <w:rStyle w:val="ac"/>
            <w:rFonts w:ascii="Times New Roman" w:hAnsi="Times New Roman"/>
            <w:noProof/>
            <w:rPrChange w:id="758" w:author="Morita" w:date="2016-09-27T23:52:00Z">
              <w:rPr>
                <w:rStyle w:val="ac"/>
                <w:noProof/>
              </w:rPr>
            </w:rPrChange>
          </w:rPr>
          <w:fldChar w:fldCharType="begin"/>
        </w:r>
        <w:r w:rsidRPr="003E31AA">
          <w:rPr>
            <w:rStyle w:val="ac"/>
            <w:rFonts w:ascii="Times New Roman" w:hAnsi="Times New Roman"/>
            <w:noProof/>
            <w:rPrChange w:id="759" w:author="Morita" w:date="2016-09-27T23:52:00Z">
              <w:rPr>
                <w:rStyle w:val="ac"/>
                <w:noProof/>
              </w:rPr>
            </w:rPrChange>
          </w:rPr>
          <w:instrText xml:space="preserve"> </w:instrText>
        </w:r>
        <w:r w:rsidRPr="003E31AA">
          <w:rPr>
            <w:rFonts w:ascii="Times New Roman" w:hAnsi="Times New Roman"/>
            <w:noProof/>
            <w:rPrChange w:id="760" w:author="Morita" w:date="2016-09-27T23:52:00Z">
              <w:rPr>
                <w:noProof/>
              </w:rPr>
            </w:rPrChange>
          </w:rPr>
          <w:instrText>HYPERLINK \l "_Toc462786391"</w:instrText>
        </w:r>
        <w:r w:rsidRPr="003E31AA">
          <w:rPr>
            <w:rStyle w:val="ac"/>
            <w:rFonts w:ascii="Times New Roman" w:hAnsi="Times New Roman"/>
            <w:noProof/>
            <w:rPrChange w:id="761" w:author="Morita" w:date="2016-09-27T23:52:00Z">
              <w:rPr>
                <w:rStyle w:val="ac"/>
                <w:noProof/>
              </w:rPr>
            </w:rPrChange>
          </w:rPr>
          <w:instrText xml:space="preserve"> </w:instrText>
        </w:r>
        <w:r w:rsidRPr="003E31AA">
          <w:rPr>
            <w:rStyle w:val="ac"/>
            <w:rFonts w:ascii="Times New Roman" w:hAnsi="Times New Roman"/>
            <w:noProof/>
            <w:rPrChange w:id="762" w:author="Morita" w:date="2016-09-27T23:52:00Z">
              <w:rPr>
                <w:rStyle w:val="ac"/>
                <w:noProof/>
              </w:rPr>
            </w:rPrChange>
          </w:rPr>
        </w:r>
        <w:r w:rsidRPr="003E31AA">
          <w:rPr>
            <w:rStyle w:val="ac"/>
            <w:rFonts w:ascii="Times New Roman" w:hAnsi="Times New Roman"/>
            <w:noProof/>
            <w:rPrChange w:id="763" w:author="Morita" w:date="2016-09-27T23:52:00Z">
              <w:rPr>
                <w:rStyle w:val="ac"/>
                <w:noProof/>
              </w:rPr>
            </w:rPrChange>
          </w:rPr>
          <w:fldChar w:fldCharType="separate"/>
        </w:r>
        <w:r w:rsidRPr="003E31AA">
          <w:rPr>
            <w:rStyle w:val="ac"/>
            <w:rFonts w:ascii="Times New Roman" w:hAnsi="Times New Roman"/>
            <w:noProof/>
            <w:rPrChange w:id="764" w:author="Morita" w:date="2016-09-27T23:52:00Z">
              <w:rPr>
                <w:rStyle w:val="ac"/>
                <w:noProof/>
              </w:rPr>
            </w:rPrChange>
          </w:rPr>
          <w:t>6.3</w:t>
        </w:r>
        <w:r w:rsidRPr="003E31AA">
          <w:rPr>
            <w:rFonts w:ascii="Times New Roman" w:eastAsiaTheme="minorEastAsia" w:hAnsi="Times New Roman"/>
            <w:b w:val="0"/>
            <w:bCs w:val="0"/>
            <w:noProof/>
            <w:kern w:val="2"/>
            <w:sz w:val="21"/>
            <w:szCs w:val="22"/>
            <w:lang w:val="en-US" w:eastAsia="ja-JP"/>
            <w:rPrChange w:id="765" w:author="Morita" w:date="2016-09-27T23:52:00Z">
              <w:rPr>
                <w:rFonts w:eastAsiaTheme="minorEastAsia" w:cstheme="minorBidi"/>
                <w:b w:val="0"/>
                <w:bCs w:val="0"/>
                <w:noProof/>
                <w:kern w:val="2"/>
                <w:sz w:val="21"/>
                <w:szCs w:val="22"/>
                <w:lang w:val="en-US" w:eastAsia="ja-JP"/>
              </w:rPr>
            </w:rPrChange>
          </w:rPr>
          <w:tab/>
        </w:r>
        <w:r w:rsidRPr="003E31AA">
          <w:rPr>
            <w:rStyle w:val="ac"/>
            <w:rFonts w:ascii="Times New Roman" w:hAnsi="Times New Roman"/>
            <w:noProof/>
            <w:rPrChange w:id="766" w:author="Morita" w:date="2016-09-27T23:52:00Z">
              <w:rPr>
                <w:rStyle w:val="ac"/>
                <w:noProof/>
              </w:rPr>
            </w:rPrChange>
          </w:rPr>
          <w:t>ITU-T Recommendations on the OTN Transport Plane</w:t>
        </w:r>
        <w:r w:rsidRPr="003E31AA">
          <w:rPr>
            <w:rFonts w:ascii="Times New Roman" w:hAnsi="Times New Roman"/>
            <w:noProof/>
            <w:webHidden/>
            <w:rPrChange w:id="767" w:author="Morita" w:date="2016-09-27T23:52:00Z">
              <w:rPr>
                <w:noProof/>
                <w:webHidden/>
              </w:rPr>
            </w:rPrChange>
          </w:rPr>
          <w:tab/>
        </w:r>
        <w:r w:rsidRPr="003E31AA">
          <w:rPr>
            <w:rFonts w:ascii="Times New Roman" w:hAnsi="Times New Roman"/>
            <w:noProof/>
            <w:webHidden/>
            <w:rPrChange w:id="768" w:author="Morita" w:date="2016-09-27T23:52:00Z">
              <w:rPr>
                <w:noProof/>
                <w:webHidden/>
              </w:rPr>
            </w:rPrChange>
          </w:rPr>
          <w:fldChar w:fldCharType="begin"/>
        </w:r>
        <w:r w:rsidRPr="003E31AA">
          <w:rPr>
            <w:rFonts w:ascii="Times New Roman" w:hAnsi="Times New Roman"/>
            <w:noProof/>
            <w:webHidden/>
            <w:rPrChange w:id="769" w:author="Morita" w:date="2016-09-27T23:52:00Z">
              <w:rPr>
                <w:noProof/>
                <w:webHidden/>
              </w:rPr>
            </w:rPrChange>
          </w:rPr>
          <w:instrText xml:space="preserve"> PAGEREF _Toc462786391 \h </w:instrText>
        </w:r>
        <w:r w:rsidRPr="003E31AA">
          <w:rPr>
            <w:rFonts w:ascii="Times New Roman" w:hAnsi="Times New Roman"/>
            <w:noProof/>
            <w:webHidden/>
            <w:rPrChange w:id="770" w:author="Morita" w:date="2016-09-27T23:52:00Z">
              <w:rPr>
                <w:noProof/>
                <w:webHidden/>
              </w:rPr>
            </w:rPrChange>
          </w:rPr>
        </w:r>
      </w:ins>
      <w:r w:rsidRPr="003E31AA">
        <w:rPr>
          <w:rFonts w:ascii="Times New Roman" w:hAnsi="Times New Roman"/>
          <w:noProof/>
          <w:webHidden/>
          <w:rPrChange w:id="771" w:author="Morita" w:date="2016-09-27T23:52:00Z">
            <w:rPr>
              <w:noProof/>
              <w:webHidden/>
            </w:rPr>
          </w:rPrChange>
        </w:rPr>
        <w:fldChar w:fldCharType="separate"/>
      </w:r>
      <w:ins w:id="772" w:author="Morita" w:date="2016-09-27T23:52:00Z">
        <w:r w:rsidRPr="003E31AA">
          <w:rPr>
            <w:rFonts w:ascii="Times New Roman" w:hAnsi="Times New Roman"/>
            <w:noProof/>
            <w:webHidden/>
            <w:rPrChange w:id="773" w:author="Morita" w:date="2016-09-27T23:52:00Z">
              <w:rPr>
                <w:noProof/>
                <w:webHidden/>
              </w:rPr>
            </w:rPrChange>
          </w:rPr>
          <w:t>45</w:t>
        </w:r>
        <w:r w:rsidRPr="003E31AA">
          <w:rPr>
            <w:rFonts w:ascii="Times New Roman" w:hAnsi="Times New Roman"/>
            <w:noProof/>
            <w:webHidden/>
            <w:rPrChange w:id="774" w:author="Morita" w:date="2016-09-27T23:52:00Z">
              <w:rPr>
                <w:noProof/>
                <w:webHidden/>
              </w:rPr>
            </w:rPrChange>
          </w:rPr>
          <w:fldChar w:fldCharType="end"/>
        </w:r>
        <w:r w:rsidRPr="003E31AA">
          <w:rPr>
            <w:rStyle w:val="ac"/>
            <w:rFonts w:ascii="Times New Roman" w:hAnsi="Times New Roman"/>
            <w:noProof/>
            <w:rPrChange w:id="775" w:author="Morita" w:date="2016-09-27T23:52:00Z">
              <w:rPr>
                <w:rStyle w:val="ac"/>
                <w:noProof/>
              </w:rPr>
            </w:rPrChange>
          </w:rPr>
          <w:fldChar w:fldCharType="end"/>
        </w:r>
      </w:ins>
    </w:p>
    <w:p w:rsidR="003E31AA" w:rsidRPr="003E31AA" w:rsidRDefault="003E31AA">
      <w:pPr>
        <w:pStyle w:val="21"/>
        <w:tabs>
          <w:tab w:val="left" w:pos="720"/>
          <w:tab w:val="right" w:leader="dot" w:pos="9631"/>
        </w:tabs>
        <w:rPr>
          <w:ins w:id="776" w:author="Morita" w:date="2016-09-27T23:52:00Z"/>
          <w:rFonts w:ascii="Times New Roman" w:eastAsiaTheme="minorEastAsia" w:hAnsi="Times New Roman"/>
          <w:b w:val="0"/>
          <w:bCs w:val="0"/>
          <w:noProof/>
          <w:kern w:val="2"/>
          <w:sz w:val="21"/>
          <w:szCs w:val="22"/>
          <w:lang w:val="en-US" w:eastAsia="ja-JP"/>
          <w:rPrChange w:id="777" w:author="Morita" w:date="2016-09-27T23:52:00Z">
            <w:rPr>
              <w:ins w:id="778" w:author="Morita" w:date="2016-09-27T23:52:00Z"/>
              <w:rFonts w:eastAsiaTheme="minorEastAsia" w:cstheme="minorBidi"/>
              <w:b w:val="0"/>
              <w:bCs w:val="0"/>
              <w:noProof/>
              <w:kern w:val="2"/>
              <w:sz w:val="21"/>
              <w:szCs w:val="22"/>
              <w:lang w:val="en-US" w:eastAsia="ja-JP"/>
            </w:rPr>
          </w:rPrChange>
        </w:rPr>
      </w:pPr>
      <w:ins w:id="779" w:author="Morita" w:date="2016-09-27T23:52:00Z">
        <w:r w:rsidRPr="003E31AA">
          <w:rPr>
            <w:rStyle w:val="ac"/>
            <w:rFonts w:ascii="Times New Roman" w:hAnsi="Times New Roman"/>
            <w:noProof/>
            <w:rPrChange w:id="780" w:author="Morita" w:date="2016-09-27T23:52:00Z">
              <w:rPr>
                <w:rStyle w:val="ac"/>
                <w:noProof/>
              </w:rPr>
            </w:rPrChange>
          </w:rPr>
          <w:fldChar w:fldCharType="begin"/>
        </w:r>
        <w:r w:rsidRPr="003E31AA">
          <w:rPr>
            <w:rStyle w:val="ac"/>
            <w:rFonts w:ascii="Times New Roman" w:hAnsi="Times New Roman"/>
            <w:noProof/>
            <w:rPrChange w:id="781" w:author="Morita" w:date="2016-09-27T23:52:00Z">
              <w:rPr>
                <w:rStyle w:val="ac"/>
                <w:noProof/>
              </w:rPr>
            </w:rPrChange>
          </w:rPr>
          <w:instrText xml:space="preserve"> </w:instrText>
        </w:r>
        <w:r w:rsidRPr="003E31AA">
          <w:rPr>
            <w:rFonts w:ascii="Times New Roman" w:hAnsi="Times New Roman"/>
            <w:noProof/>
            <w:rPrChange w:id="782" w:author="Morita" w:date="2016-09-27T23:52:00Z">
              <w:rPr>
                <w:noProof/>
              </w:rPr>
            </w:rPrChange>
          </w:rPr>
          <w:instrText>HYPERLINK \l "_Toc462786392"</w:instrText>
        </w:r>
        <w:r w:rsidRPr="003E31AA">
          <w:rPr>
            <w:rStyle w:val="ac"/>
            <w:rFonts w:ascii="Times New Roman" w:hAnsi="Times New Roman"/>
            <w:noProof/>
            <w:rPrChange w:id="783" w:author="Morita" w:date="2016-09-27T23:52:00Z">
              <w:rPr>
                <w:rStyle w:val="ac"/>
                <w:noProof/>
              </w:rPr>
            </w:rPrChange>
          </w:rPr>
          <w:instrText xml:space="preserve"> </w:instrText>
        </w:r>
        <w:r w:rsidRPr="003E31AA">
          <w:rPr>
            <w:rStyle w:val="ac"/>
            <w:rFonts w:ascii="Times New Roman" w:hAnsi="Times New Roman"/>
            <w:noProof/>
            <w:rPrChange w:id="784" w:author="Morita" w:date="2016-09-27T23:52:00Z">
              <w:rPr>
                <w:rStyle w:val="ac"/>
                <w:noProof/>
              </w:rPr>
            </w:rPrChange>
          </w:rPr>
        </w:r>
        <w:r w:rsidRPr="003E31AA">
          <w:rPr>
            <w:rStyle w:val="ac"/>
            <w:rFonts w:ascii="Times New Roman" w:hAnsi="Times New Roman"/>
            <w:noProof/>
            <w:rPrChange w:id="785" w:author="Morita" w:date="2016-09-27T23:52:00Z">
              <w:rPr>
                <w:rStyle w:val="ac"/>
                <w:noProof/>
              </w:rPr>
            </w:rPrChange>
          </w:rPr>
          <w:fldChar w:fldCharType="separate"/>
        </w:r>
        <w:r w:rsidRPr="003E31AA">
          <w:rPr>
            <w:rStyle w:val="ac"/>
            <w:rFonts w:ascii="Times New Roman" w:hAnsi="Times New Roman"/>
            <w:noProof/>
            <w:rPrChange w:id="786" w:author="Morita" w:date="2016-09-27T23:52:00Z">
              <w:rPr>
                <w:rStyle w:val="ac"/>
                <w:noProof/>
              </w:rPr>
            </w:rPrChange>
          </w:rPr>
          <w:t>6.4</w:t>
        </w:r>
        <w:r w:rsidRPr="003E31AA">
          <w:rPr>
            <w:rFonts w:ascii="Times New Roman" w:eastAsiaTheme="minorEastAsia" w:hAnsi="Times New Roman"/>
            <w:b w:val="0"/>
            <w:bCs w:val="0"/>
            <w:noProof/>
            <w:kern w:val="2"/>
            <w:sz w:val="21"/>
            <w:szCs w:val="22"/>
            <w:lang w:val="en-US" w:eastAsia="ja-JP"/>
            <w:rPrChange w:id="787" w:author="Morita" w:date="2016-09-27T23:52:00Z">
              <w:rPr>
                <w:rFonts w:eastAsiaTheme="minorEastAsia" w:cstheme="minorBidi"/>
                <w:b w:val="0"/>
                <w:bCs w:val="0"/>
                <w:noProof/>
                <w:kern w:val="2"/>
                <w:sz w:val="21"/>
                <w:szCs w:val="22"/>
                <w:lang w:val="en-US" w:eastAsia="ja-JP"/>
              </w:rPr>
            </w:rPrChange>
          </w:rPr>
          <w:tab/>
        </w:r>
        <w:r w:rsidRPr="003E31AA">
          <w:rPr>
            <w:rStyle w:val="ac"/>
            <w:rFonts w:ascii="Times New Roman" w:hAnsi="Times New Roman"/>
            <w:noProof/>
            <w:rPrChange w:id="788" w:author="Morita" w:date="2016-09-27T23:52:00Z">
              <w:rPr>
                <w:rStyle w:val="ac"/>
                <w:noProof/>
              </w:rPr>
            </w:rPrChange>
          </w:rPr>
          <w:t>Standards on the ASTN/ASON Control Plane</w:t>
        </w:r>
        <w:r w:rsidRPr="003E31AA">
          <w:rPr>
            <w:rFonts w:ascii="Times New Roman" w:hAnsi="Times New Roman"/>
            <w:noProof/>
            <w:webHidden/>
            <w:rPrChange w:id="789" w:author="Morita" w:date="2016-09-27T23:52:00Z">
              <w:rPr>
                <w:noProof/>
                <w:webHidden/>
              </w:rPr>
            </w:rPrChange>
          </w:rPr>
          <w:tab/>
        </w:r>
        <w:r w:rsidRPr="003E31AA">
          <w:rPr>
            <w:rFonts w:ascii="Times New Roman" w:hAnsi="Times New Roman"/>
            <w:noProof/>
            <w:webHidden/>
            <w:rPrChange w:id="790" w:author="Morita" w:date="2016-09-27T23:52:00Z">
              <w:rPr>
                <w:noProof/>
                <w:webHidden/>
              </w:rPr>
            </w:rPrChange>
          </w:rPr>
          <w:fldChar w:fldCharType="begin"/>
        </w:r>
        <w:r w:rsidRPr="003E31AA">
          <w:rPr>
            <w:rFonts w:ascii="Times New Roman" w:hAnsi="Times New Roman"/>
            <w:noProof/>
            <w:webHidden/>
            <w:rPrChange w:id="791" w:author="Morita" w:date="2016-09-27T23:52:00Z">
              <w:rPr>
                <w:noProof/>
                <w:webHidden/>
              </w:rPr>
            </w:rPrChange>
          </w:rPr>
          <w:instrText xml:space="preserve"> PAGEREF _Toc462786392 \h </w:instrText>
        </w:r>
        <w:r w:rsidRPr="003E31AA">
          <w:rPr>
            <w:rFonts w:ascii="Times New Roman" w:hAnsi="Times New Roman"/>
            <w:noProof/>
            <w:webHidden/>
            <w:rPrChange w:id="792" w:author="Morita" w:date="2016-09-27T23:52:00Z">
              <w:rPr>
                <w:noProof/>
                <w:webHidden/>
              </w:rPr>
            </w:rPrChange>
          </w:rPr>
        </w:r>
      </w:ins>
      <w:r w:rsidRPr="003E31AA">
        <w:rPr>
          <w:rFonts w:ascii="Times New Roman" w:hAnsi="Times New Roman"/>
          <w:noProof/>
          <w:webHidden/>
          <w:rPrChange w:id="793" w:author="Morita" w:date="2016-09-27T23:52:00Z">
            <w:rPr>
              <w:noProof/>
              <w:webHidden/>
            </w:rPr>
          </w:rPrChange>
        </w:rPr>
        <w:fldChar w:fldCharType="separate"/>
      </w:r>
      <w:ins w:id="794" w:author="Morita" w:date="2016-09-27T23:52:00Z">
        <w:r w:rsidRPr="003E31AA">
          <w:rPr>
            <w:rFonts w:ascii="Times New Roman" w:hAnsi="Times New Roman"/>
            <w:noProof/>
            <w:webHidden/>
            <w:rPrChange w:id="795" w:author="Morita" w:date="2016-09-27T23:52:00Z">
              <w:rPr>
                <w:noProof/>
                <w:webHidden/>
              </w:rPr>
            </w:rPrChange>
          </w:rPr>
          <w:t>47</w:t>
        </w:r>
        <w:r w:rsidRPr="003E31AA">
          <w:rPr>
            <w:rFonts w:ascii="Times New Roman" w:hAnsi="Times New Roman"/>
            <w:noProof/>
            <w:webHidden/>
            <w:rPrChange w:id="796" w:author="Morita" w:date="2016-09-27T23:52:00Z">
              <w:rPr>
                <w:noProof/>
                <w:webHidden/>
              </w:rPr>
            </w:rPrChange>
          </w:rPr>
          <w:fldChar w:fldCharType="end"/>
        </w:r>
        <w:r w:rsidRPr="003E31AA">
          <w:rPr>
            <w:rStyle w:val="ac"/>
            <w:rFonts w:ascii="Times New Roman" w:hAnsi="Times New Roman"/>
            <w:noProof/>
            <w:rPrChange w:id="797" w:author="Morita" w:date="2016-09-27T23:52:00Z">
              <w:rPr>
                <w:rStyle w:val="ac"/>
                <w:noProof/>
              </w:rPr>
            </w:rPrChange>
          </w:rPr>
          <w:fldChar w:fldCharType="end"/>
        </w:r>
      </w:ins>
    </w:p>
    <w:p w:rsidR="003E31AA" w:rsidRPr="003E31AA" w:rsidRDefault="003E31AA">
      <w:pPr>
        <w:pStyle w:val="21"/>
        <w:tabs>
          <w:tab w:val="left" w:pos="720"/>
          <w:tab w:val="right" w:leader="dot" w:pos="9631"/>
        </w:tabs>
        <w:rPr>
          <w:ins w:id="798" w:author="Morita" w:date="2016-09-27T23:52:00Z"/>
          <w:rFonts w:ascii="Times New Roman" w:eastAsiaTheme="minorEastAsia" w:hAnsi="Times New Roman"/>
          <w:b w:val="0"/>
          <w:bCs w:val="0"/>
          <w:noProof/>
          <w:kern w:val="2"/>
          <w:sz w:val="21"/>
          <w:szCs w:val="22"/>
          <w:lang w:val="en-US" w:eastAsia="ja-JP"/>
          <w:rPrChange w:id="799" w:author="Morita" w:date="2016-09-27T23:52:00Z">
            <w:rPr>
              <w:ins w:id="800" w:author="Morita" w:date="2016-09-27T23:52:00Z"/>
              <w:rFonts w:eastAsiaTheme="minorEastAsia" w:cstheme="minorBidi"/>
              <w:b w:val="0"/>
              <w:bCs w:val="0"/>
              <w:noProof/>
              <w:kern w:val="2"/>
              <w:sz w:val="21"/>
              <w:szCs w:val="22"/>
              <w:lang w:val="en-US" w:eastAsia="ja-JP"/>
            </w:rPr>
          </w:rPrChange>
        </w:rPr>
      </w:pPr>
      <w:ins w:id="801" w:author="Morita" w:date="2016-09-27T23:52:00Z">
        <w:r w:rsidRPr="003E31AA">
          <w:rPr>
            <w:rStyle w:val="ac"/>
            <w:rFonts w:ascii="Times New Roman" w:hAnsi="Times New Roman"/>
            <w:noProof/>
            <w:rPrChange w:id="802" w:author="Morita" w:date="2016-09-27T23:52:00Z">
              <w:rPr>
                <w:rStyle w:val="ac"/>
                <w:noProof/>
              </w:rPr>
            </w:rPrChange>
          </w:rPr>
          <w:fldChar w:fldCharType="begin"/>
        </w:r>
        <w:r w:rsidRPr="003E31AA">
          <w:rPr>
            <w:rStyle w:val="ac"/>
            <w:rFonts w:ascii="Times New Roman" w:hAnsi="Times New Roman"/>
            <w:noProof/>
            <w:rPrChange w:id="803" w:author="Morita" w:date="2016-09-27T23:52:00Z">
              <w:rPr>
                <w:rStyle w:val="ac"/>
                <w:noProof/>
              </w:rPr>
            </w:rPrChange>
          </w:rPr>
          <w:instrText xml:space="preserve"> </w:instrText>
        </w:r>
        <w:r w:rsidRPr="003E31AA">
          <w:rPr>
            <w:rFonts w:ascii="Times New Roman" w:hAnsi="Times New Roman"/>
            <w:noProof/>
            <w:rPrChange w:id="804" w:author="Morita" w:date="2016-09-27T23:52:00Z">
              <w:rPr>
                <w:noProof/>
              </w:rPr>
            </w:rPrChange>
          </w:rPr>
          <w:instrText>HYPERLINK \l "_Toc462786393"</w:instrText>
        </w:r>
        <w:r w:rsidRPr="003E31AA">
          <w:rPr>
            <w:rStyle w:val="ac"/>
            <w:rFonts w:ascii="Times New Roman" w:hAnsi="Times New Roman"/>
            <w:noProof/>
            <w:rPrChange w:id="805" w:author="Morita" w:date="2016-09-27T23:52:00Z">
              <w:rPr>
                <w:rStyle w:val="ac"/>
                <w:noProof/>
              </w:rPr>
            </w:rPrChange>
          </w:rPr>
          <w:instrText xml:space="preserve"> </w:instrText>
        </w:r>
        <w:r w:rsidRPr="003E31AA">
          <w:rPr>
            <w:rStyle w:val="ac"/>
            <w:rFonts w:ascii="Times New Roman" w:hAnsi="Times New Roman"/>
            <w:noProof/>
            <w:rPrChange w:id="806" w:author="Morita" w:date="2016-09-27T23:52:00Z">
              <w:rPr>
                <w:rStyle w:val="ac"/>
                <w:noProof/>
              </w:rPr>
            </w:rPrChange>
          </w:rPr>
        </w:r>
        <w:r w:rsidRPr="003E31AA">
          <w:rPr>
            <w:rStyle w:val="ac"/>
            <w:rFonts w:ascii="Times New Roman" w:hAnsi="Times New Roman"/>
            <w:noProof/>
            <w:rPrChange w:id="807" w:author="Morita" w:date="2016-09-27T23:52:00Z">
              <w:rPr>
                <w:rStyle w:val="ac"/>
                <w:noProof/>
              </w:rPr>
            </w:rPrChange>
          </w:rPr>
          <w:fldChar w:fldCharType="separate"/>
        </w:r>
        <w:r w:rsidRPr="003E31AA">
          <w:rPr>
            <w:rStyle w:val="ac"/>
            <w:rFonts w:ascii="Times New Roman" w:hAnsi="Times New Roman"/>
            <w:noProof/>
            <w:rPrChange w:id="808" w:author="Morita" w:date="2016-09-27T23:52:00Z">
              <w:rPr>
                <w:rStyle w:val="ac"/>
                <w:noProof/>
              </w:rPr>
            </w:rPrChange>
          </w:rPr>
          <w:t>6.5</w:t>
        </w:r>
        <w:r w:rsidRPr="003E31AA">
          <w:rPr>
            <w:rFonts w:ascii="Times New Roman" w:eastAsiaTheme="minorEastAsia" w:hAnsi="Times New Roman"/>
            <w:b w:val="0"/>
            <w:bCs w:val="0"/>
            <w:noProof/>
            <w:kern w:val="2"/>
            <w:sz w:val="21"/>
            <w:szCs w:val="22"/>
            <w:lang w:val="en-US" w:eastAsia="ja-JP"/>
            <w:rPrChange w:id="809" w:author="Morita" w:date="2016-09-27T23:52:00Z">
              <w:rPr>
                <w:rFonts w:eastAsiaTheme="minorEastAsia" w:cstheme="minorBidi"/>
                <w:b w:val="0"/>
                <w:bCs w:val="0"/>
                <w:noProof/>
                <w:kern w:val="2"/>
                <w:sz w:val="21"/>
                <w:szCs w:val="22"/>
                <w:lang w:val="en-US" w:eastAsia="ja-JP"/>
              </w:rPr>
            </w:rPrChange>
          </w:rPr>
          <w:tab/>
        </w:r>
        <w:r w:rsidRPr="003E31AA">
          <w:rPr>
            <w:rStyle w:val="ac"/>
            <w:rFonts w:ascii="Times New Roman" w:hAnsi="Times New Roman"/>
            <w:noProof/>
            <w:rPrChange w:id="810" w:author="Morita" w:date="2016-09-27T23:52:00Z">
              <w:rPr>
                <w:rStyle w:val="ac"/>
                <w:noProof/>
              </w:rPr>
            </w:rPrChange>
          </w:rPr>
          <w:t>Standards on the Ethernet Frames</w:t>
        </w:r>
        <w:r w:rsidRPr="003E31AA">
          <w:rPr>
            <w:rStyle w:val="ac"/>
            <w:rFonts w:ascii="Times New Roman" w:hAnsi="Times New Roman"/>
            <w:noProof/>
            <w:lang w:eastAsia="ja-JP"/>
            <w:rPrChange w:id="811" w:author="Morita" w:date="2016-09-27T23:52:00Z">
              <w:rPr>
                <w:rStyle w:val="ac"/>
                <w:noProof/>
                <w:lang w:eastAsia="ja-JP"/>
              </w:rPr>
            </w:rPrChange>
          </w:rPr>
          <w:t>, MPLS,</w:t>
        </w:r>
        <w:r w:rsidRPr="003E31AA">
          <w:rPr>
            <w:rStyle w:val="ac"/>
            <w:rFonts w:ascii="Times New Roman" w:hAnsi="Times New Roman"/>
            <w:noProof/>
            <w:rPrChange w:id="812" w:author="Morita" w:date="2016-09-27T23:52:00Z">
              <w:rPr>
                <w:rStyle w:val="ac"/>
                <w:noProof/>
              </w:rPr>
            </w:rPrChange>
          </w:rPr>
          <w:t xml:space="preserve"> Transport MPLS and MPLS-TP</w:t>
        </w:r>
        <w:r w:rsidRPr="003E31AA">
          <w:rPr>
            <w:rFonts w:ascii="Times New Roman" w:hAnsi="Times New Roman"/>
            <w:noProof/>
            <w:webHidden/>
            <w:rPrChange w:id="813" w:author="Morita" w:date="2016-09-27T23:52:00Z">
              <w:rPr>
                <w:noProof/>
                <w:webHidden/>
              </w:rPr>
            </w:rPrChange>
          </w:rPr>
          <w:tab/>
        </w:r>
        <w:r w:rsidRPr="003E31AA">
          <w:rPr>
            <w:rFonts w:ascii="Times New Roman" w:hAnsi="Times New Roman"/>
            <w:noProof/>
            <w:webHidden/>
            <w:rPrChange w:id="814" w:author="Morita" w:date="2016-09-27T23:52:00Z">
              <w:rPr>
                <w:noProof/>
                <w:webHidden/>
              </w:rPr>
            </w:rPrChange>
          </w:rPr>
          <w:fldChar w:fldCharType="begin"/>
        </w:r>
        <w:r w:rsidRPr="003E31AA">
          <w:rPr>
            <w:rFonts w:ascii="Times New Roman" w:hAnsi="Times New Roman"/>
            <w:noProof/>
            <w:webHidden/>
            <w:rPrChange w:id="815" w:author="Morita" w:date="2016-09-27T23:52:00Z">
              <w:rPr>
                <w:noProof/>
                <w:webHidden/>
              </w:rPr>
            </w:rPrChange>
          </w:rPr>
          <w:instrText xml:space="preserve"> PAGEREF _Toc462786393 \h </w:instrText>
        </w:r>
        <w:r w:rsidRPr="003E31AA">
          <w:rPr>
            <w:rFonts w:ascii="Times New Roman" w:hAnsi="Times New Roman"/>
            <w:noProof/>
            <w:webHidden/>
            <w:rPrChange w:id="816" w:author="Morita" w:date="2016-09-27T23:52:00Z">
              <w:rPr>
                <w:noProof/>
                <w:webHidden/>
              </w:rPr>
            </w:rPrChange>
          </w:rPr>
        </w:r>
      </w:ins>
      <w:r w:rsidRPr="003E31AA">
        <w:rPr>
          <w:rFonts w:ascii="Times New Roman" w:hAnsi="Times New Roman"/>
          <w:noProof/>
          <w:webHidden/>
          <w:rPrChange w:id="817" w:author="Morita" w:date="2016-09-27T23:52:00Z">
            <w:rPr>
              <w:noProof/>
              <w:webHidden/>
            </w:rPr>
          </w:rPrChange>
        </w:rPr>
        <w:fldChar w:fldCharType="separate"/>
      </w:r>
      <w:ins w:id="818" w:author="Morita" w:date="2016-09-27T23:52:00Z">
        <w:r w:rsidRPr="003E31AA">
          <w:rPr>
            <w:rFonts w:ascii="Times New Roman" w:hAnsi="Times New Roman"/>
            <w:noProof/>
            <w:webHidden/>
            <w:rPrChange w:id="819" w:author="Morita" w:date="2016-09-27T23:52:00Z">
              <w:rPr>
                <w:noProof/>
                <w:webHidden/>
              </w:rPr>
            </w:rPrChange>
          </w:rPr>
          <w:t>48</w:t>
        </w:r>
        <w:r w:rsidRPr="003E31AA">
          <w:rPr>
            <w:rFonts w:ascii="Times New Roman" w:hAnsi="Times New Roman"/>
            <w:noProof/>
            <w:webHidden/>
            <w:rPrChange w:id="820" w:author="Morita" w:date="2016-09-27T23:52:00Z">
              <w:rPr>
                <w:noProof/>
                <w:webHidden/>
              </w:rPr>
            </w:rPrChange>
          </w:rPr>
          <w:fldChar w:fldCharType="end"/>
        </w:r>
        <w:r w:rsidRPr="003E31AA">
          <w:rPr>
            <w:rStyle w:val="ac"/>
            <w:rFonts w:ascii="Times New Roman" w:hAnsi="Times New Roman"/>
            <w:noProof/>
            <w:rPrChange w:id="821" w:author="Morita" w:date="2016-09-27T23:52:00Z">
              <w:rPr>
                <w:rStyle w:val="ac"/>
                <w:noProof/>
              </w:rPr>
            </w:rPrChange>
          </w:rPr>
          <w:fldChar w:fldCharType="end"/>
        </w:r>
      </w:ins>
    </w:p>
    <w:p w:rsidR="003E31AA" w:rsidRPr="003E31AA" w:rsidRDefault="003E31AA">
      <w:pPr>
        <w:pStyle w:val="21"/>
        <w:tabs>
          <w:tab w:val="left" w:pos="720"/>
          <w:tab w:val="right" w:leader="dot" w:pos="9631"/>
        </w:tabs>
        <w:rPr>
          <w:ins w:id="822" w:author="Morita" w:date="2016-09-27T23:52:00Z"/>
          <w:rFonts w:ascii="Times New Roman" w:eastAsiaTheme="minorEastAsia" w:hAnsi="Times New Roman"/>
          <w:b w:val="0"/>
          <w:bCs w:val="0"/>
          <w:noProof/>
          <w:kern w:val="2"/>
          <w:sz w:val="21"/>
          <w:szCs w:val="22"/>
          <w:lang w:val="en-US" w:eastAsia="ja-JP"/>
          <w:rPrChange w:id="823" w:author="Morita" w:date="2016-09-27T23:52:00Z">
            <w:rPr>
              <w:ins w:id="824" w:author="Morita" w:date="2016-09-27T23:52:00Z"/>
              <w:rFonts w:eastAsiaTheme="minorEastAsia" w:cstheme="minorBidi"/>
              <w:b w:val="0"/>
              <w:bCs w:val="0"/>
              <w:noProof/>
              <w:kern w:val="2"/>
              <w:sz w:val="21"/>
              <w:szCs w:val="22"/>
              <w:lang w:val="en-US" w:eastAsia="ja-JP"/>
            </w:rPr>
          </w:rPrChange>
        </w:rPr>
      </w:pPr>
      <w:ins w:id="825" w:author="Morita" w:date="2016-09-27T23:52:00Z">
        <w:r w:rsidRPr="003E31AA">
          <w:rPr>
            <w:rStyle w:val="ac"/>
            <w:rFonts w:ascii="Times New Roman" w:hAnsi="Times New Roman"/>
            <w:noProof/>
            <w:rPrChange w:id="826" w:author="Morita" w:date="2016-09-27T23:52:00Z">
              <w:rPr>
                <w:rStyle w:val="ac"/>
                <w:noProof/>
              </w:rPr>
            </w:rPrChange>
          </w:rPr>
          <w:fldChar w:fldCharType="begin"/>
        </w:r>
        <w:r w:rsidRPr="003E31AA">
          <w:rPr>
            <w:rStyle w:val="ac"/>
            <w:rFonts w:ascii="Times New Roman" w:hAnsi="Times New Roman"/>
            <w:noProof/>
            <w:rPrChange w:id="827" w:author="Morita" w:date="2016-09-27T23:52:00Z">
              <w:rPr>
                <w:rStyle w:val="ac"/>
                <w:noProof/>
              </w:rPr>
            </w:rPrChange>
          </w:rPr>
          <w:instrText xml:space="preserve"> </w:instrText>
        </w:r>
        <w:r w:rsidRPr="003E31AA">
          <w:rPr>
            <w:rFonts w:ascii="Times New Roman" w:hAnsi="Times New Roman"/>
            <w:noProof/>
            <w:rPrChange w:id="828" w:author="Morita" w:date="2016-09-27T23:52:00Z">
              <w:rPr>
                <w:noProof/>
              </w:rPr>
            </w:rPrChange>
          </w:rPr>
          <w:instrText>HYPERLINK \l "_Toc462786394"</w:instrText>
        </w:r>
        <w:r w:rsidRPr="003E31AA">
          <w:rPr>
            <w:rStyle w:val="ac"/>
            <w:rFonts w:ascii="Times New Roman" w:hAnsi="Times New Roman"/>
            <w:noProof/>
            <w:rPrChange w:id="829" w:author="Morita" w:date="2016-09-27T23:52:00Z">
              <w:rPr>
                <w:rStyle w:val="ac"/>
                <w:noProof/>
              </w:rPr>
            </w:rPrChange>
          </w:rPr>
          <w:instrText xml:space="preserve"> </w:instrText>
        </w:r>
        <w:r w:rsidRPr="003E31AA">
          <w:rPr>
            <w:rStyle w:val="ac"/>
            <w:rFonts w:ascii="Times New Roman" w:hAnsi="Times New Roman"/>
            <w:noProof/>
            <w:rPrChange w:id="830" w:author="Morita" w:date="2016-09-27T23:52:00Z">
              <w:rPr>
                <w:rStyle w:val="ac"/>
                <w:noProof/>
              </w:rPr>
            </w:rPrChange>
          </w:rPr>
        </w:r>
        <w:r w:rsidRPr="003E31AA">
          <w:rPr>
            <w:rStyle w:val="ac"/>
            <w:rFonts w:ascii="Times New Roman" w:hAnsi="Times New Roman"/>
            <w:noProof/>
            <w:rPrChange w:id="831" w:author="Morita" w:date="2016-09-27T23:52:00Z">
              <w:rPr>
                <w:rStyle w:val="ac"/>
                <w:noProof/>
              </w:rPr>
            </w:rPrChange>
          </w:rPr>
          <w:fldChar w:fldCharType="separate"/>
        </w:r>
        <w:r w:rsidRPr="003E31AA">
          <w:rPr>
            <w:rStyle w:val="ac"/>
            <w:rFonts w:ascii="Times New Roman" w:hAnsi="Times New Roman"/>
            <w:noProof/>
            <w:lang w:eastAsia="ja-JP"/>
            <w:rPrChange w:id="832" w:author="Morita" w:date="2016-09-27T23:52:00Z">
              <w:rPr>
                <w:rStyle w:val="ac"/>
                <w:noProof/>
                <w:lang w:eastAsia="ja-JP"/>
              </w:rPr>
            </w:rPrChange>
          </w:rPr>
          <w:t>6.6</w:t>
        </w:r>
        <w:r w:rsidRPr="003E31AA">
          <w:rPr>
            <w:rFonts w:ascii="Times New Roman" w:eastAsiaTheme="minorEastAsia" w:hAnsi="Times New Roman"/>
            <w:b w:val="0"/>
            <w:bCs w:val="0"/>
            <w:noProof/>
            <w:kern w:val="2"/>
            <w:sz w:val="21"/>
            <w:szCs w:val="22"/>
            <w:lang w:val="en-US" w:eastAsia="ja-JP"/>
            <w:rPrChange w:id="833" w:author="Morita" w:date="2016-09-27T23:52:00Z">
              <w:rPr>
                <w:rFonts w:eastAsiaTheme="minorEastAsia" w:cstheme="minorBidi"/>
                <w:b w:val="0"/>
                <w:bCs w:val="0"/>
                <w:noProof/>
                <w:kern w:val="2"/>
                <w:sz w:val="21"/>
                <w:szCs w:val="22"/>
                <w:lang w:val="en-US" w:eastAsia="ja-JP"/>
              </w:rPr>
            </w:rPrChange>
          </w:rPr>
          <w:tab/>
        </w:r>
        <w:r w:rsidRPr="003E31AA">
          <w:rPr>
            <w:rStyle w:val="ac"/>
            <w:rFonts w:ascii="Times New Roman" w:hAnsi="Times New Roman"/>
            <w:noProof/>
            <w:lang w:eastAsia="ja-JP"/>
            <w:rPrChange w:id="834" w:author="Morita" w:date="2016-09-27T23:52:00Z">
              <w:rPr>
                <w:rStyle w:val="ac"/>
                <w:noProof/>
                <w:lang w:eastAsia="ja-JP"/>
              </w:rPr>
            </w:rPrChange>
          </w:rPr>
          <w:t>Standards fo</w:t>
        </w:r>
        <w:r w:rsidRPr="003E31AA">
          <w:rPr>
            <w:rStyle w:val="ac"/>
            <w:rFonts w:ascii="Times New Roman" w:hAnsi="Times New Roman"/>
            <w:noProof/>
            <w:lang w:eastAsia="ja-JP"/>
            <w:rPrChange w:id="835" w:author="Morita" w:date="2016-09-27T23:52:00Z">
              <w:rPr>
                <w:rStyle w:val="ac"/>
                <w:noProof/>
                <w:lang w:eastAsia="ja-JP"/>
              </w:rPr>
            </w:rPrChange>
          </w:rPr>
          <w:t>r</w:t>
        </w:r>
        <w:r w:rsidRPr="003E31AA">
          <w:rPr>
            <w:rStyle w:val="ac"/>
            <w:rFonts w:ascii="Times New Roman" w:hAnsi="Times New Roman"/>
            <w:noProof/>
            <w:lang w:eastAsia="ja-JP"/>
            <w:rPrChange w:id="836" w:author="Morita" w:date="2016-09-27T23:52:00Z">
              <w:rPr>
                <w:rStyle w:val="ac"/>
                <w:noProof/>
                <w:lang w:eastAsia="ja-JP"/>
              </w:rPr>
            </w:rPrChange>
          </w:rPr>
          <w:t xml:space="preserve"> Synchronization [Newly introduced in 09/2016]</w:t>
        </w:r>
        <w:r w:rsidRPr="003E31AA">
          <w:rPr>
            <w:rFonts w:ascii="Times New Roman" w:hAnsi="Times New Roman"/>
            <w:noProof/>
            <w:webHidden/>
            <w:rPrChange w:id="837" w:author="Morita" w:date="2016-09-27T23:52:00Z">
              <w:rPr>
                <w:noProof/>
                <w:webHidden/>
              </w:rPr>
            </w:rPrChange>
          </w:rPr>
          <w:tab/>
        </w:r>
        <w:r w:rsidRPr="003E31AA">
          <w:rPr>
            <w:rFonts w:ascii="Times New Roman" w:hAnsi="Times New Roman"/>
            <w:noProof/>
            <w:webHidden/>
            <w:rPrChange w:id="838" w:author="Morita" w:date="2016-09-27T23:52:00Z">
              <w:rPr>
                <w:noProof/>
                <w:webHidden/>
              </w:rPr>
            </w:rPrChange>
          </w:rPr>
          <w:fldChar w:fldCharType="begin"/>
        </w:r>
        <w:r w:rsidRPr="003E31AA">
          <w:rPr>
            <w:rFonts w:ascii="Times New Roman" w:hAnsi="Times New Roman"/>
            <w:noProof/>
            <w:webHidden/>
            <w:rPrChange w:id="839" w:author="Morita" w:date="2016-09-27T23:52:00Z">
              <w:rPr>
                <w:noProof/>
                <w:webHidden/>
              </w:rPr>
            </w:rPrChange>
          </w:rPr>
          <w:instrText xml:space="preserve"> PAGEREF _Toc462786394 \h </w:instrText>
        </w:r>
        <w:r w:rsidRPr="003E31AA">
          <w:rPr>
            <w:rFonts w:ascii="Times New Roman" w:hAnsi="Times New Roman"/>
            <w:noProof/>
            <w:webHidden/>
            <w:rPrChange w:id="840" w:author="Morita" w:date="2016-09-27T23:52:00Z">
              <w:rPr>
                <w:noProof/>
                <w:webHidden/>
              </w:rPr>
            </w:rPrChange>
          </w:rPr>
        </w:r>
      </w:ins>
      <w:r w:rsidRPr="003E31AA">
        <w:rPr>
          <w:rFonts w:ascii="Times New Roman" w:hAnsi="Times New Roman"/>
          <w:noProof/>
          <w:webHidden/>
          <w:rPrChange w:id="841" w:author="Morita" w:date="2016-09-27T23:52:00Z">
            <w:rPr>
              <w:noProof/>
              <w:webHidden/>
            </w:rPr>
          </w:rPrChange>
        </w:rPr>
        <w:fldChar w:fldCharType="separate"/>
      </w:r>
      <w:ins w:id="842" w:author="Morita" w:date="2016-09-27T23:52:00Z">
        <w:r w:rsidRPr="003E31AA">
          <w:rPr>
            <w:rFonts w:ascii="Times New Roman" w:hAnsi="Times New Roman"/>
            <w:noProof/>
            <w:webHidden/>
            <w:rPrChange w:id="843" w:author="Morita" w:date="2016-09-27T23:52:00Z">
              <w:rPr>
                <w:noProof/>
                <w:webHidden/>
              </w:rPr>
            </w:rPrChange>
          </w:rPr>
          <w:t>50</w:t>
        </w:r>
        <w:r w:rsidRPr="003E31AA">
          <w:rPr>
            <w:rFonts w:ascii="Times New Roman" w:hAnsi="Times New Roman"/>
            <w:noProof/>
            <w:webHidden/>
            <w:rPrChange w:id="844" w:author="Morita" w:date="2016-09-27T23:52:00Z">
              <w:rPr>
                <w:noProof/>
                <w:webHidden/>
              </w:rPr>
            </w:rPrChange>
          </w:rPr>
          <w:fldChar w:fldCharType="end"/>
        </w:r>
        <w:r w:rsidRPr="003E31AA">
          <w:rPr>
            <w:rStyle w:val="ac"/>
            <w:rFonts w:ascii="Times New Roman" w:hAnsi="Times New Roman"/>
            <w:noProof/>
            <w:rPrChange w:id="845" w:author="Morita" w:date="2016-09-27T23:52:00Z">
              <w:rPr>
                <w:rStyle w:val="ac"/>
                <w:noProof/>
              </w:rPr>
            </w:rPrChange>
          </w:rPr>
          <w:fldChar w:fldCharType="end"/>
        </w:r>
      </w:ins>
    </w:p>
    <w:p w:rsidR="003E31AA" w:rsidRPr="003E31AA" w:rsidRDefault="003E31AA">
      <w:pPr>
        <w:pStyle w:val="11"/>
        <w:tabs>
          <w:tab w:val="left" w:pos="480"/>
          <w:tab w:val="right" w:leader="dot" w:pos="9631"/>
        </w:tabs>
        <w:rPr>
          <w:ins w:id="846" w:author="Morita" w:date="2016-09-27T23:52:00Z"/>
          <w:rFonts w:ascii="Times New Roman" w:eastAsiaTheme="minorEastAsia" w:hAnsi="Times New Roman" w:cs="Times New Roman"/>
          <w:b w:val="0"/>
          <w:bCs w:val="0"/>
          <w:caps w:val="0"/>
          <w:noProof/>
          <w:kern w:val="2"/>
          <w:sz w:val="21"/>
          <w:szCs w:val="22"/>
          <w:lang w:val="en-US" w:eastAsia="ja-JP"/>
          <w:rPrChange w:id="847" w:author="Morita" w:date="2016-09-27T23:52:00Z">
            <w:rPr>
              <w:ins w:id="848" w:author="Morita" w:date="2016-09-27T23:52:00Z"/>
              <w:rFonts w:asciiTheme="minorHAnsi" w:eastAsiaTheme="minorEastAsia" w:hAnsiTheme="minorHAnsi" w:cstheme="minorBidi"/>
              <w:b w:val="0"/>
              <w:bCs w:val="0"/>
              <w:caps w:val="0"/>
              <w:noProof/>
              <w:kern w:val="2"/>
              <w:sz w:val="21"/>
              <w:szCs w:val="22"/>
              <w:lang w:val="en-US" w:eastAsia="ja-JP"/>
            </w:rPr>
          </w:rPrChange>
        </w:rPr>
      </w:pPr>
      <w:ins w:id="849" w:author="Morita" w:date="2016-09-27T23:52:00Z">
        <w:r w:rsidRPr="003E31AA">
          <w:rPr>
            <w:rStyle w:val="ac"/>
            <w:rFonts w:ascii="Times New Roman" w:hAnsi="Times New Roman" w:cs="Times New Roman"/>
            <w:noProof/>
            <w:rPrChange w:id="850" w:author="Morita" w:date="2016-09-27T23:52:00Z">
              <w:rPr>
                <w:rStyle w:val="ac"/>
                <w:noProof/>
              </w:rPr>
            </w:rPrChange>
          </w:rPr>
          <w:fldChar w:fldCharType="begin"/>
        </w:r>
        <w:r w:rsidRPr="003E31AA">
          <w:rPr>
            <w:rStyle w:val="ac"/>
            <w:rFonts w:ascii="Times New Roman" w:hAnsi="Times New Roman" w:cs="Times New Roman"/>
            <w:noProof/>
            <w:rPrChange w:id="851" w:author="Morita" w:date="2016-09-27T23:52:00Z">
              <w:rPr>
                <w:rStyle w:val="ac"/>
                <w:noProof/>
              </w:rPr>
            </w:rPrChange>
          </w:rPr>
          <w:instrText xml:space="preserve"> </w:instrText>
        </w:r>
        <w:r w:rsidRPr="003E31AA">
          <w:rPr>
            <w:rFonts w:ascii="Times New Roman" w:hAnsi="Times New Roman" w:cs="Times New Roman"/>
            <w:noProof/>
            <w:rPrChange w:id="852" w:author="Morita" w:date="2016-09-27T23:52:00Z">
              <w:rPr>
                <w:noProof/>
              </w:rPr>
            </w:rPrChange>
          </w:rPr>
          <w:instrText>HYPERLINK \l "_Toc462786668"</w:instrText>
        </w:r>
        <w:r w:rsidRPr="003E31AA">
          <w:rPr>
            <w:rStyle w:val="ac"/>
            <w:rFonts w:ascii="Times New Roman" w:hAnsi="Times New Roman" w:cs="Times New Roman"/>
            <w:noProof/>
            <w:rPrChange w:id="853" w:author="Morita" w:date="2016-09-27T23:52:00Z">
              <w:rPr>
                <w:rStyle w:val="ac"/>
                <w:noProof/>
              </w:rPr>
            </w:rPrChange>
          </w:rPr>
          <w:instrText xml:space="preserve"> </w:instrText>
        </w:r>
        <w:r w:rsidRPr="003E31AA">
          <w:rPr>
            <w:rStyle w:val="ac"/>
            <w:rFonts w:ascii="Times New Roman" w:hAnsi="Times New Roman" w:cs="Times New Roman"/>
            <w:noProof/>
            <w:rPrChange w:id="854" w:author="Morita" w:date="2016-09-27T23:52:00Z">
              <w:rPr>
                <w:rStyle w:val="ac"/>
                <w:noProof/>
              </w:rPr>
            </w:rPrChange>
          </w:rPr>
        </w:r>
        <w:r w:rsidRPr="003E31AA">
          <w:rPr>
            <w:rStyle w:val="ac"/>
            <w:rFonts w:ascii="Times New Roman" w:hAnsi="Times New Roman" w:cs="Times New Roman"/>
            <w:noProof/>
            <w:rPrChange w:id="855" w:author="Morita" w:date="2016-09-27T23:52:00Z">
              <w:rPr>
                <w:rStyle w:val="ac"/>
                <w:noProof/>
              </w:rPr>
            </w:rPrChange>
          </w:rPr>
          <w:fldChar w:fldCharType="separate"/>
        </w:r>
        <w:r w:rsidRPr="003E31AA">
          <w:rPr>
            <w:rStyle w:val="ac"/>
            <w:rFonts w:ascii="Times New Roman" w:hAnsi="Times New Roman" w:cs="Times New Roman"/>
            <w:noProof/>
            <w:rPrChange w:id="856" w:author="Morita" w:date="2016-09-27T23:52:00Z">
              <w:rPr>
                <w:rStyle w:val="ac"/>
                <w:noProof/>
              </w:rPr>
            </w:rPrChange>
          </w:rPr>
          <w:t>7</w:t>
        </w:r>
        <w:r w:rsidRPr="003E31AA">
          <w:rPr>
            <w:rFonts w:ascii="Times New Roman" w:eastAsiaTheme="minorEastAsia" w:hAnsi="Times New Roman" w:cs="Times New Roman"/>
            <w:b w:val="0"/>
            <w:bCs w:val="0"/>
            <w:caps w:val="0"/>
            <w:noProof/>
            <w:kern w:val="2"/>
            <w:sz w:val="21"/>
            <w:szCs w:val="22"/>
            <w:lang w:val="en-US" w:eastAsia="ja-JP"/>
            <w:rPrChange w:id="857" w:author="Morita" w:date="2016-09-27T23:52:00Z">
              <w:rPr>
                <w:rFonts w:asciiTheme="minorHAnsi" w:eastAsiaTheme="minorEastAsia" w:hAnsiTheme="minorHAnsi" w:cstheme="minorBidi"/>
                <w:b w:val="0"/>
                <w:bCs w:val="0"/>
                <w:caps w:val="0"/>
                <w:noProof/>
                <w:kern w:val="2"/>
                <w:sz w:val="21"/>
                <w:szCs w:val="22"/>
                <w:lang w:val="en-US" w:eastAsia="ja-JP"/>
              </w:rPr>
            </w:rPrChange>
          </w:rPr>
          <w:tab/>
        </w:r>
        <w:r w:rsidRPr="003E31AA">
          <w:rPr>
            <w:rStyle w:val="ac"/>
            <w:rFonts w:ascii="Times New Roman" w:hAnsi="Times New Roman" w:cs="Times New Roman"/>
            <w:noProof/>
            <w:rPrChange w:id="858" w:author="Morita" w:date="2016-09-27T23:52:00Z">
              <w:rPr>
                <w:rStyle w:val="ac"/>
                <w:noProof/>
              </w:rPr>
            </w:rPrChange>
          </w:rPr>
          <w:t>Overview of existing holes</w:t>
        </w:r>
        <w:r w:rsidRPr="003E31AA">
          <w:rPr>
            <w:rStyle w:val="ac"/>
            <w:rFonts w:ascii="Times New Roman" w:hAnsi="Times New Roman" w:cs="Times New Roman"/>
            <w:noProof/>
            <w:lang w:eastAsia="ja-JP"/>
            <w:rPrChange w:id="859" w:author="Morita" w:date="2016-09-27T23:52:00Z">
              <w:rPr>
                <w:rStyle w:val="ac"/>
                <w:noProof/>
                <w:lang w:eastAsia="ja-JP"/>
              </w:rPr>
            </w:rPrChange>
          </w:rPr>
          <w:t xml:space="preserve">, </w:t>
        </w:r>
        <w:r w:rsidRPr="003E31AA">
          <w:rPr>
            <w:rStyle w:val="ac"/>
            <w:rFonts w:ascii="Times New Roman" w:hAnsi="Times New Roman" w:cs="Times New Roman"/>
            <w:noProof/>
            <w:rPrChange w:id="860" w:author="Morita" w:date="2016-09-27T23:52:00Z">
              <w:rPr>
                <w:rStyle w:val="ac"/>
                <w:noProof/>
              </w:rPr>
            </w:rPrChange>
          </w:rPr>
          <w:t>overlaps</w:t>
        </w:r>
        <w:r w:rsidRPr="003E31AA">
          <w:rPr>
            <w:rStyle w:val="ac"/>
            <w:rFonts w:ascii="Times New Roman" w:hAnsi="Times New Roman" w:cs="Times New Roman"/>
            <w:noProof/>
            <w:lang w:eastAsia="ja-JP"/>
            <w:rPrChange w:id="861" w:author="Morita" w:date="2016-09-27T23:52:00Z">
              <w:rPr>
                <w:rStyle w:val="ac"/>
                <w:noProof/>
                <w:lang w:eastAsia="ja-JP"/>
              </w:rPr>
            </w:rPrChange>
          </w:rPr>
          <w:t xml:space="preserve">, and </w:t>
        </w:r>
        <w:r w:rsidRPr="003E31AA">
          <w:rPr>
            <w:rStyle w:val="ac"/>
            <w:rFonts w:ascii="Times New Roman" w:hAnsi="Times New Roman" w:cs="Times New Roman"/>
            <w:noProof/>
            <w:rPrChange w:id="862" w:author="Morita" w:date="2016-09-27T23:52:00Z">
              <w:rPr>
                <w:rStyle w:val="ac"/>
                <w:noProof/>
              </w:rPr>
            </w:rPrChange>
          </w:rPr>
          <w:t>conflicts</w:t>
        </w:r>
        <w:r w:rsidRPr="003E31AA">
          <w:rPr>
            <w:rFonts w:ascii="Times New Roman" w:hAnsi="Times New Roman" w:cs="Times New Roman"/>
            <w:noProof/>
            <w:webHidden/>
            <w:rPrChange w:id="863" w:author="Morita" w:date="2016-09-27T23:52:00Z">
              <w:rPr>
                <w:noProof/>
                <w:webHidden/>
              </w:rPr>
            </w:rPrChange>
          </w:rPr>
          <w:tab/>
        </w:r>
        <w:r w:rsidRPr="003E31AA">
          <w:rPr>
            <w:rFonts w:ascii="Times New Roman" w:hAnsi="Times New Roman" w:cs="Times New Roman"/>
            <w:noProof/>
            <w:webHidden/>
            <w:rPrChange w:id="864" w:author="Morita" w:date="2016-09-27T23:52:00Z">
              <w:rPr>
                <w:noProof/>
                <w:webHidden/>
              </w:rPr>
            </w:rPrChange>
          </w:rPr>
          <w:fldChar w:fldCharType="begin"/>
        </w:r>
        <w:r w:rsidRPr="003E31AA">
          <w:rPr>
            <w:rFonts w:ascii="Times New Roman" w:hAnsi="Times New Roman" w:cs="Times New Roman"/>
            <w:noProof/>
            <w:webHidden/>
            <w:rPrChange w:id="865" w:author="Morita" w:date="2016-09-27T23:52:00Z">
              <w:rPr>
                <w:noProof/>
                <w:webHidden/>
              </w:rPr>
            </w:rPrChange>
          </w:rPr>
          <w:instrText xml:space="preserve"> PAGEREF _Toc462786668 \h </w:instrText>
        </w:r>
        <w:r w:rsidRPr="003E31AA">
          <w:rPr>
            <w:rFonts w:ascii="Times New Roman" w:hAnsi="Times New Roman" w:cs="Times New Roman"/>
            <w:noProof/>
            <w:webHidden/>
            <w:rPrChange w:id="866" w:author="Morita" w:date="2016-09-27T23:52:00Z">
              <w:rPr>
                <w:noProof/>
                <w:webHidden/>
              </w:rPr>
            </w:rPrChange>
          </w:rPr>
        </w:r>
      </w:ins>
      <w:r w:rsidRPr="003E31AA">
        <w:rPr>
          <w:rFonts w:ascii="Times New Roman" w:hAnsi="Times New Roman" w:cs="Times New Roman"/>
          <w:noProof/>
          <w:webHidden/>
          <w:rPrChange w:id="867" w:author="Morita" w:date="2016-09-27T23:52:00Z">
            <w:rPr>
              <w:noProof/>
              <w:webHidden/>
            </w:rPr>
          </w:rPrChange>
        </w:rPr>
        <w:fldChar w:fldCharType="separate"/>
      </w:r>
      <w:ins w:id="868" w:author="Morita" w:date="2016-09-27T23:52:00Z">
        <w:r w:rsidRPr="003E31AA">
          <w:rPr>
            <w:rFonts w:ascii="Times New Roman" w:hAnsi="Times New Roman" w:cs="Times New Roman"/>
            <w:noProof/>
            <w:webHidden/>
            <w:rPrChange w:id="869" w:author="Morita" w:date="2016-09-27T23:52:00Z">
              <w:rPr>
                <w:noProof/>
                <w:webHidden/>
              </w:rPr>
            </w:rPrChange>
          </w:rPr>
          <w:t>51</w:t>
        </w:r>
        <w:r w:rsidRPr="003E31AA">
          <w:rPr>
            <w:rFonts w:ascii="Times New Roman" w:hAnsi="Times New Roman" w:cs="Times New Roman"/>
            <w:noProof/>
            <w:webHidden/>
            <w:rPrChange w:id="870" w:author="Morita" w:date="2016-09-27T23:52:00Z">
              <w:rPr>
                <w:noProof/>
                <w:webHidden/>
              </w:rPr>
            </w:rPrChange>
          </w:rPr>
          <w:fldChar w:fldCharType="end"/>
        </w:r>
        <w:r w:rsidRPr="003E31AA">
          <w:rPr>
            <w:rStyle w:val="ac"/>
            <w:rFonts w:ascii="Times New Roman" w:hAnsi="Times New Roman" w:cs="Times New Roman"/>
            <w:noProof/>
            <w:rPrChange w:id="871" w:author="Morita" w:date="2016-09-27T23:52:00Z">
              <w:rPr>
                <w:rStyle w:val="ac"/>
                <w:noProof/>
              </w:rPr>
            </w:rPrChange>
          </w:rPr>
          <w:fldChar w:fldCharType="end"/>
        </w:r>
      </w:ins>
    </w:p>
    <w:p w:rsidR="003E31AA" w:rsidRPr="003E31AA" w:rsidRDefault="003E31AA">
      <w:pPr>
        <w:pStyle w:val="11"/>
        <w:tabs>
          <w:tab w:val="right" w:leader="dot" w:pos="9631"/>
        </w:tabs>
        <w:rPr>
          <w:ins w:id="872" w:author="Morita" w:date="2016-09-27T23:52:00Z"/>
          <w:rFonts w:ascii="Times New Roman" w:eastAsiaTheme="minorEastAsia" w:hAnsi="Times New Roman" w:cs="Times New Roman"/>
          <w:b w:val="0"/>
          <w:bCs w:val="0"/>
          <w:caps w:val="0"/>
          <w:noProof/>
          <w:kern w:val="2"/>
          <w:sz w:val="21"/>
          <w:szCs w:val="22"/>
          <w:lang w:val="en-US" w:eastAsia="ja-JP"/>
          <w:rPrChange w:id="873" w:author="Morita" w:date="2016-09-27T23:52:00Z">
            <w:rPr>
              <w:ins w:id="874" w:author="Morita" w:date="2016-09-27T23:52:00Z"/>
              <w:rFonts w:asciiTheme="minorHAnsi" w:eastAsiaTheme="minorEastAsia" w:hAnsiTheme="minorHAnsi" w:cstheme="minorBidi"/>
              <w:b w:val="0"/>
              <w:bCs w:val="0"/>
              <w:caps w:val="0"/>
              <w:noProof/>
              <w:kern w:val="2"/>
              <w:sz w:val="21"/>
              <w:szCs w:val="22"/>
              <w:lang w:val="en-US" w:eastAsia="ja-JP"/>
            </w:rPr>
          </w:rPrChange>
        </w:rPr>
      </w:pPr>
      <w:ins w:id="875" w:author="Morita" w:date="2016-09-27T23:52:00Z">
        <w:r w:rsidRPr="003E31AA">
          <w:rPr>
            <w:rStyle w:val="ac"/>
            <w:rFonts w:ascii="Times New Roman" w:hAnsi="Times New Roman" w:cs="Times New Roman"/>
            <w:noProof/>
            <w:rPrChange w:id="876" w:author="Morita" w:date="2016-09-27T23:52:00Z">
              <w:rPr>
                <w:rStyle w:val="ac"/>
                <w:noProof/>
              </w:rPr>
            </w:rPrChange>
          </w:rPr>
          <w:fldChar w:fldCharType="begin"/>
        </w:r>
        <w:r w:rsidRPr="003E31AA">
          <w:rPr>
            <w:rStyle w:val="ac"/>
            <w:rFonts w:ascii="Times New Roman" w:hAnsi="Times New Roman" w:cs="Times New Roman"/>
            <w:noProof/>
            <w:rPrChange w:id="877" w:author="Morita" w:date="2016-09-27T23:52:00Z">
              <w:rPr>
                <w:rStyle w:val="ac"/>
                <w:noProof/>
              </w:rPr>
            </w:rPrChange>
          </w:rPr>
          <w:instrText xml:space="preserve"> </w:instrText>
        </w:r>
        <w:r w:rsidRPr="003E31AA">
          <w:rPr>
            <w:rFonts w:ascii="Times New Roman" w:hAnsi="Times New Roman" w:cs="Times New Roman"/>
            <w:noProof/>
            <w:rPrChange w:id="878" w:author="Morita" w:date="2016-09-27T23:52:00Z">
              <w:rPr>
                <w:noProof/>
              </w:rPr>
            </w:rPrChange>
          </w:rPr>
          <w:instrText>HYPERLINK \l "_Toc462786669"</w:instrText>
        </w:r>
        <w:r w:rsidRPr="003E31AA">
          <w:rPr>
            <w:rStyle w:val="ac"/>
            <w:rFonts w:ascii="Times New Roman" w:hAnsi="Times New Roman" w:cs="Times New Roman"/>
            <w:noProof/>
            <w:rPrChange w:id="879" w:author="Morita" w:date="2016-09-27T23:52:00Z">
              <w:rPr>
                <w:rStyle w:val="ac"/>
                <w:noProof/>
              </w:rPr>
            </w:rPrChange>
          </w:rPr>
          <w:instrText xml:space="preserve"> </w:instrText>
        </w:r>
        <w:r w:rsidRPr="003E31AA">
          <w:rPr>
            <w:rStyle w:val="ac"/>
            <w:rFonts w:ascii="Times New Roman" w:hAnsi="Times New Roman" w:cs="Times New Roman"/>
            <w:noProof/>
            <w:rPrChange w:id="880" w:author="Morita" w:date="2016-09-27T23:52:00Z">
              <w:rPr>
                <w:rStyle w:val="ac"/>
                <w:noProof/>
              </w:rPr>
            </w:rPrChange>
          </w:rPr>
        </w:r>
        <w:r w:rsidRPr="003E31AA">
          <w:rPr>
            <w:rStyle w:val="ac"/>
            <w:rFonts w:ascii="Times New Roman" w:hAnsi="Times New Roman" w:cs="Times New Roman"/>
            <w:noProof/>
            <w:rPrChange w:id="881" w:author="Morita" w:date="2016-09-27T23:52:00Z">
              <w:rPr>
                <w:rStyle w:val="ac"/>
                <w:noProof/>
              </w:rPr>
            </w:rPrChange>
          </w:rPr>
          <w:fldChar w:fldCharType="separate"/>
        </w:r>
        <w:r w:rsidRPr="003E31AA">
          <w:rPr>
            <w:rStyle w:val="ac"/>
            <w:rFonts w:ascii="Times New Roman" w:hAnsi="Times New Roman" w:cs="Times New Roman"/>
            <w:noProof/>
            <w:rPrChange w:id="882" w:author="Morita" w:date="2016-09-27T23:52:00Z">
              <w:rPr>
                <w:rStyle w:val="ac"/>
                <w:noProof/>
              </w:rPr>
            </w:rPrChange>
          </w:rPr>
          <w:t>Annex A - Terminology Mapping</w:t>
        </w:r>
        <w:r w:rsidRPr="003E31AA">
          <w:rPr>
            <w:rFonts w:ascii="Times New Roman" w:hAnsi="Times New Roman" w:cs="Times New Roman"/>
            <w:noProof/>
            <w:webHidden/>
            <w:rPrChange w:id="883" w:author="Morita" w:date="2016-09-27T23:52:00Z">
              <w:rPr>
                <w:noProof/>
                <w:webHidden/>
              </w:rPr>
            </w:rPrChange>
          </w:rPr>
          <w:tab/>
        </w:r>
        <w:r w:rsidRPr="003E31AA">
          <w:rPr>
            <w:rFonts w:ascii="Times New Roman" w:hAnsi="Times New Roman" w:cs="Times New Roman"/>
            <w:noProof/>
            <w:webHidden/>
            <w:rPrChange w:id="884" w:author="Morita" w:date="2016-09-27T23:52:00Z">
              <w:rPr>
                <w:noProof/>
                <w:webHidden/>
              </w:rPr>
            </w:rPrChange>
          </w:rPr>
          <w:fldChar w:fldCharType="begin"/>
        </w:r>
        <w:r w:rsidRPr="003E31AA">
          <w:rPr>
            <w:rFonts w:ascii="Times New Roman" w:hAnsi="Times New Roman" w:cs="Times New Roman"/>
            <w:noProof/>
            <w:webHidden/>
            <w:rPrChange w:id="885" w:author="Morita" w:date="2016-09-27T23:52:00Z">
              <w:rPr>
                <w:noProof/>
                <w:webHidden/>
              </w:rPr>
            </w:rPrChange>
          </w:rPr>
          <w:instrText xml:space="preserve"> PAGEREF _Toc462786669 \h </w:instrText>
        </w:r>
        <w:r w:rsidRPr="003E31AA">
          <w:rPr>
            <w:rFonts w:ascii="Times New Roman" w:hAnsi="Times New Roman" w:cs="Times New Roman"/>
            <w:noProof/>
            <w:webHidden/>
            <w:rPrChange w:id="886" w:author="Morita" w:date="2016-09-27T23:52:00Z">
              <w:rPr>
                <w:noProof/>
                <w:webHidden/>
              </w:rPr>
            </w:rPrChange>
          </w:rPr>
        </w:r>
      </w:ins>
      <w:r w:rsidRPr="003E31AA">
        <w:rPr>
          <w:rFonts w:ascii="Times New Roman" w:hAnsi="Times New Roman" w:cs="Times New Roman"/>
          <w:noProof/>
          <w:webHidden/>
          <w:rPrChange w:id="887" w:author="Morita" w:date="2016-09-27T23:52:00Z">
            <w:rPr>
              <w:noProof/>
              <w:webHidden/>
            </w:rPr>
          </w:rPrChange>
        </w:rPr>
        <w:fldChar w:fldCharType="separate"/>
      </w:r>
      <w:ins w:id="888" w:author="Morita" w:date="2016-09-27T23:52:00Z">
        <w:r w:rsidRPr="003E31AA">
          <w:rPr>
            <w:rFonts w:ascii="Times New Roman" w:hAnsi="Times New Roman" w:cs="Times New Roman"/>
            <w:noProof/>
            <w:webHidden/>
            <w:rPrChange w:id="889" w:author="Morita" w:date="2016-09-27T23:52:00Z">
              <w:rPr>
                <w:noProof/>
                <w:webHidden/>
              </w:rPr>
            </w:rPrChange>
          </w:rPr>
          <w:t>54</w:t>
        </w:r>
        <w:r w:rsidRPr="003E31AA">
          <w:rPr>
            <w:rFonts w:ascii="Times New Roman" w:hAnsi="Times New Roman" w:cs="Times New Roman"/>
            <w:noProof/>
            <w:webHidden/>
            <w:rPrChange w:id="890" w:author="Morita" w:date="2016-09-27T23:52:00Z">
              <w:rPr>
                <w:noProof/>
                <w:webHidden/>
              </w:rPr>
            </w:rPrChange>
          </w:rPr>
          <w:fldChar w:fldCharType="end"/>
        </w:r>
        <w:r w:rsidRPr="003E31AA">
          <w:rPr>
            <w:rStyle w:val="ac"/>
            <w:rFonts w:ascii="Times New Roman" w:hAnsi="Times New Roman" w:cs="Times New Roman"/>
            <w:noProof/>
            <w:rPrChange w:id="891" w:author="Morita" w:date="2016-09-27T23:52:00Z">
              <w:rPr>
                <w:rStyle w:val="ac"/>
                <w:noProof/>
              </w:rPr>
            </w:rPrChange>
          </w:rPr>
          <w:fldChar w:fldCharType="end"/>
        </w:r>
      </w:ins>
    </w:p>
    <w:p w:rsidR="003E31AA" w:rsidRPr="003E31AA" w:rsidRDefault="003E31AA">
      <w:pPr>
        <w:pStyle w:val="11"/>
        <w:tabs>
          <w:tab w:val="right" w:leader="dot" w:pos="9631"/>
        </w:tabs>
        <w:rPr>
          <w:ins w:id="892" w:author="Morita" w:date="2016-09-27T23:52:00Z"/>
          <w:rFonts w:ascii="Times New Roman" w:eastAsiaTheme="minorEastAsia" w:hAnsi="Times New Roman" w:cs="Times New Roman"/>
          <w:b w:val="0"/>
          <w:bCs w:val="0"/>
          <w:caps w:val="0"/>
          <w:noProof/>
          <w:kern w:val="2"/>
          <w:sz w:val="21"/>
          <w:szCs w:val="22"/>
          <w:lang w:val="en-US" w:eastAsia="ja-JP"/>
          <w:rPrChange w:id="893" w:author="Morita" w:date="2016-09-27T23:52:00Z">
            <w:rPr>
              <w:ins w:id="894" w:author="Morita" w:date="2016-09-27T23:52:00Z"/>
              <w:rFonts w:asciiTheme="minorHAnsi" w:eastAsiaTheme="minorEastAsia" w:hAnsiTheme="minorHAnsi" w:cstheme="minorBidi"/>
              <w:b w:val="0"/>
              <w:bCs w:val="0"/>
              <w:caps w:val="0"/>
              <w:noProof/>
              <w:kern w:val="2"/>
              <w:sz w:val="21"/>
              <w:szCs w:val="22"/>
              <w:lang w:val="en-US" w:eastAsia="ja-JP"/>
            </w:rPr>
          </w:rPrChange>
        </w:rPr>
      </w:pPr>
      <w:ins w:id="895" w:author="Morita" w:date="2016-09-27T23:52:00Z">
        <w:r w:rsidRPr="003E31AA">
          <w:rPr>
            <w:rStyle w:val="ac"/>
            <w:rFonts w:ascii="Times New Roman" w:hAnsi="Times New Roman" w:cs="Times New Roman"/>
            <w:noProof/>
            <w:rPrChange w:id="896" w:author="Morita" w:date="2016-09-27T23:52:00Z">
              <w:rPr>
                <w:rStyle w:val="ac"/>
                <w:noProof/>
              </w:rPr>
            </w:rPrChange>
          </w:rPr>
          <w:fldChar w:fldCharType="begin"/>
        </w:r>
        <w:r w:rsidRPr="003E31AA">
          <w:rPr>
            <w:rStyle w:val="ac"/>
            <w:rFonts w:ascii="Times New Roman" w:hAnsi="Times New Roman" w:cs="Times New Roman"/>
            <w:noProof/>
            <w:rPrChange w:id="897" w:author="Morita" w:date="2016-09-27T23:52:00Z">
              <w:rPr>
                <w:rStyle w:val="ac"/>
                <w:noProof/>
              </w:rPr>
            </w:rPrChange>
          </w:rPr>
          <w:instrText xml:space="preserve"> </w:instrText>
        </w:r>
        <w:r w:rsidRPr="003E31AA">
          <w:rPr>
            <w:rFonts w:ascii="Times New Roman" w:hAnsi="Times New Roman" w:cs="Times New Roman"/>
            <w:noProof/>
            <w:rPrChange w:id="898" w:author="Morita" w:date="2016-09-27T23:52:00Z">
              <w:rPr>
                <w:noProof/>
              </w:rPr>
            </w:rPrChange>
          </w:rPr>
          <w:instrText>HYPERLINK \l "_Toc462786670"</w:instrText>
        </w:r>
        <w:r w:rsidRPr="003E31AA">
          <w:rPr>
            <w:rStyle w:val="ac"/>
            <w:rFonts w:ascii="Times New Roman" w:hAnsi="Times New Roman" w:cs="Times New Roman"/>
            <w:noProof/>
            <w:rPrChange w:id="899" w:author="Morita" w:date="2016-09-27T23:52:00Z">
              <w:rPr>
                <w:rStyle w:val="ac"/>
                <w:noProof/>
              </w:rPr>
            </w:rPrChange>
          </w:rPr>
          <w:instrText xml:space="preserve"> </w:instrText>
        </w:r>
        <w:r w:rsidRPr="003E31AA">
          <w:rPr>
            <w:rStyle w:val="ac"/>
            <w:rFonts w:ascii="Times New Roman" w:hAnsi="Times New Roman" w:cs="Times New Roman"/>
            <w:noProof/>
            <w:rPrChange w:id="900" w:author="Morita" w:date="2016-09-27T23:52:00Z">
              <w:rPr>
                <w:rStyle w:val="ac"/>
                <w:noProof/>
              </w:rPr>
            </w:rPrChange>
          </w:rPr>
        </w:r>
        <w:r w:rsidRPr="003E31AA">
          <w:rPr>
            <w:rStyle w:val="ac"/>
            <w:rFonts w:ascii="Times New Roman" w:hAnsi="Times New Roman" w:cs="Times New Roman"/>
            <w:noProof/>
            <w:rPrChange w:id="901" w:author="Morita" w:date="2016-09-27T23:52:00Z">
              <w:rPr>
                <w:rStyle w:val="ac"/>
                <w:noProof/>
              </w:rPr>
            </w:rPrChange>
          </w:rPr>
          <w:fldChar w:fldCharType="separate"/>
        </w:r>
        <w:r w:rsidRPr="003E31AA">
          <w:rPr>
            <w:rStyle w:val="ac"/>
            <w:rFonts w:ascii="Times New Roman" w:hAnsi="Times New Roman" w:cs="Times New Roman"/>
            <w:noProof/>
            <w:lang w:eastAsia="ja-JP"/>
            <w:rPrChange w:id="902" w:author="Morita" w:date="2016-09-27T23:52:00Z">
              <w:rPr>
                <w:rStyle w:val="ac"/>
                <w:noProof/>
                <w:lang w:eastAsia="ja-JP"/>
              </w:rPr>
            </w:rPrChange>
          </w:rPr>
          <w:t xml:space="preserve">Annex B – </w:t>
        </w:r>
        <w:r w:rsidRPr="003E31AA">
          <w:rPr>
            <w:rStyle w:val="ac"/>
            <w:rFonts w:ascii="Times New Roman" w:hAnsi="Times New Roman" w:cs="Times New Roman"/>
            <w:noProof/>
            <w:rPrChange w:id="903" w:author="Morita" w:date="2016-09-27T23:52:00Z">
              <w:rPr>
                <w:rStyle w:val="ac"/>
                <w:noProof/>
              </w:rPr>
            </w:rPrChange>
          </w:rPr>
          <w:t>Routing Area Reorganization</w:t>
        </w:r>
        <w:r w:rsidRPr="003E31AA">
          <w:rPr>
            <w:rStyle w:val="ac"/>
            <w:rFonts w:ascii="Times New Roman" w:hAnsi="Times New Roman" w:cs="Times New Roman"/>
            <w:noProof/>
            <w:lang w:eastAsia="ja-JP"/>
            <w:rPrChange w:id="904" w:author="Morita" w:date="2016-09-27T23:52:00Z">
              <w:rPr>
                <w:rStyle w:val="ac"/>
                <w:noProof/>
                <w:lang w:eastAsia="ja-JP"/>
              </w:rPr>
            </w:rPrChange>
          </w:rPr>
          <w:t xml:space="preserve"> in IETF (as of Nov. 2014)</w:t>
        </w:r>
        <w:r w:rsidRPr="003E31AA">
          <w:rPr>
            <w:rFonts w:ascii="Times New Roman" w:hAnsi="Times New Roman" w:cs="Times New Roman"/>
            <w:noProof/>
            <w:webHidden/>
            <w:rPrChange w:id="905" w:author="Morita" w:date="2016-09-27T23:52:00Z">
              <w:rPr>
                <w:noProof/>
                <w:webHidden/>
              </w:rPr>
            </w:rPrChange>
          </w:rPr>
          <w:tab/>
        </w:r>
        <w:r w:rsidRPr="003E31AA">
          <w:rPr>
            <w:rFonts w:ascii="Times New Roman" w:hAnsi="Times New Roman" w:cs="Times New Roman"/>
            <w:noProof/>
            <w:webHidden/>
            <w:rPrChange w:id="906" w:author="Morita" w:date="2016-09-27T23:52:00Z">
              <w:rPr>
                <w:noProof/>
                <w:webHidden/>
              </w:rPr>
            </w:rPrChange>
          </w:rPr>
          <w:fldChar w:fldCharType="begin"/>
        </w:r>
        <w:r w:rsidRPr="003E31AA">
          <w:rPr>
            <w:rFonts w:ascii="Times New Roman" w:hAnsi="Times New Roman" w:cs="Times New Roman"/>
            <w:noProof/>
            <w:webHidden/>
            <w:rPrChange w:id="907" w:author="Morita" w:date="2016-09-27T23:52:00Z">
              <w:rPr>
                <w:noProof/>
                <w:webHidden/>
              </w:rPr>
            </w:rPrChange>
          </w:rPr>
          <w:instrText xml:space="preserve"> PAGEREF _Toc462786670 \h </w:instrText>
        </w:r>
        <w:r w:rsidRPr="003E31AA">
          <w:rPr>
            <w:rFonts w:ascii="Times New Roman" w:hAnsi="Times New Roman" w:cs="Times New Roman"/>
            <w:noProof/>
            <w:webHidden/>
            <w:rPrChange w:id="908" w:author="Morita" w:date="2016-09-27T23:52:00Z">
              <w:rPr>
                <w:noProof/>
                <w:webHidden/>
              </w:rPr>
            </w:rPrChange>
          </w:rPr>
        </w:r>
      </w:ins>
      <w:r w:rsidRPr="003E31AA">
        <w:rPr>
          <w:rFonts w:ascii="Times New Roman" w:hAnsi="Times New Roman" w:cs="Times New Roman"/>
          <w:noProof/>
          <w:webHidden/>
          <w:rPrChange w:id="909" w:author="Morita" w:date="2016-09-27T23:52:00Z">
            <w:rPr>
              <w:noProof/>
              <w:webHidden/>
            </w:rPr>
          </w:rPrChange>
        </w:rPr>
        <w:fldChar w:fldCharType="separate"/>
      </w:r>
      <w:ins w:id="910" w:author="Morita" w:date="2016-09-27T23:52:00Z">
        <w:r w:rsidRPr="003E31AA">
          <w:rPr>
            <w:rFonts w:ascii="Times New Roman" w:hAnsi="Times New Roman" w:cs="Times New Roman"/>
            <w:noProof/>
            <w:webHidden/>
            <w:rPrChange w:id="911" w:author="Morita" w:date="2016-09-27T23:52:00Z">
              <w:rPr>
                <w:noProof/>
                <w:webHidden/>
              </w:rPr>
            </w:rPrChange>
          </w:rPr>
          <w:t>55</w:t>
        </w:r>
        <w:r w:rsidRPr="003E31AA">
          <w:rPr>
            <w:rFonts w:ascii="Times New Roman" w:hAnsi="Times New Roman" w:cs="Times New Roman"/>
            <w:noProof/>
            <w:webHidden/>
            <w:rPrChange w:id="912" w:author="Morita" w:date="2016-09-27T23:52:00Z">
              <w:rPr>
                <w:noProof/>
                <w:webHidden/>
              </w:rPr>
            </w:rPrChange>
          </w:rPr>
          <w:fldChar w:fldCharType="end"/>
        </w:r>
        <w:r w:rsidRPr="003E31AA">
          <w:rPr>
            <w:rStyle w:val="ac"/>
            <w:rFonts w:ascii="Times New Roman" w:hAnsi="Times New Roman" w:cs="Times New Roman"/>
            <w:noProof/>
            <w:rPrChange w:id="913" w:author="Morita" w:date="2016-09-27T23:52:00Z">
              <w:rPr>
                <w:rStyle w:val="ac"/>
                <w:noProof/>
              </w:rPr>
            </w:rPrChange>
          </w:rPr>
          <w:fldChar w:fldCharType="end"/>
        </w:r>
      </w:ins>
    </w:p>
    <w:p w:rsidR="003E31AA" w:rsidRPr="003E31AA" w:rsidRDefault="003E31AA">
      <w:pPr>
        <w:pStyle w:val="11"/>
        <w:tabs>
          <w:tab w:val="right" w:leader="dot" w:pos="9631"/>
        </w:tabs>
        <w:rPr>
          <w:ins w:id="914" w:author="Morita" w:date="2016-09-27T23:52:00Z"/>
          <w:rFonts w:ascii="Times New Roman" w:eastAsiaTheme="minorEastAsia" w:hAnsi="Times New Roman" w:cs="Times New Roman"/>
          <w:b w:val="0"/>
          <w:bCs w:val="0"/>
          <w:caps w:val="0"/>
          <w:noProof/>
          <w:kern w:val="2"/>
          <w:sz w:val="21"/>
          <w:szCs w:val="22"/>
          <w:lang w:val="en-US" w:eastAsia="ja-JP"/>
          <w:rPrChange w:id="915" w:author="Morita" w:date="2016-09-27T23:52:00Z">
            <w:rPr>
              <w:ins w:id="916" w:author="Morita" w:date="2016-09-27T23:52:00Z"/>
              <w:rFonts w:asciiTheme="minorHAnsi" w:eastAsiaTheme="minorEastAsia" w:hAnsiTheme="minorHAnsi" w:cstheme="minorBidi"/>
              <w:b w:val="0"/>
              <w:bCs w:val="0"/>
              <w:caps w:val="0"/>
              <w:noProof/>
              <w:kern w:val="2"/>
              <w:sz w:val="21"/>
              <w:szCs w:val="22"/>
              <w:lang w:val="en-US" w:eastAsia="ja-JP"/>
            </w:rPr>
          </w:rPrChange>
        </w:rPr>
      </w:pPr>
      <w:ins w:id="917" w:author="Morita" w:date="2016-09-27T23:52:00Z">
        <w:r w:rsidRPr="003E31AA">
          <w:rPr>
            <w:rStyle w:val="ac"/>
            <w:rFonts w:ascii="Times New Roman" w:hAnsi="Times New Roman" w:cs="Times New Roman"/>
            <w:noProof/>
            <w:rPrChange w:id="918" w:author="Morita" w:date="2016-09-27T23:52:00Z">
              <w:rPr>
                <w:rStyle w:val="ac"/>
                <w:noProof/>
              </w:rPr>
            </w:rPrChange>
          </w:rPr>
          <w:fldChar w:fldCharType="begin"/>
        </w:r>
        <w:r w:rsidRPr="003E31AA">
          <w:rPr>
            <w:rStyle w:val="ac"/>
            <w:rFonts w:ascii="Times New Roman" w:hAnsi="Times New Roman" w:cs="Times New Roman"/>
            <w:noProof/>
            <w:rPrChange w:id="919" w:author="Morita" w:date="2016-09-27T23:52:00Z">
              <w:rPr>
                <w:rStyle w:val="ac"/>
                <w:noProof/>
              </w:rPr>
            </w:rPrChange>
          </w:rPr>
          <w:instrText xml:space="preserve"> </w:instrText>
        </w:r>
        <w:r w:rsidRPr="003E31AA">
          <w:rPr>
            <w:rFonts w:ascii="Times New Roman" w:hAnsi="Times New Roman" w:cs="Times New Roman"/>
            <w:noProof/>
            <w:rPrChange w:id="920" w:author="Morita" w:date="2016-09-27T23:52:00Z">
              <w:rPr>
                <w:noProof/>
              </w:rPr>
            </w:rPrChange>
          </w:rPr>
          <w:instrText>HYPERLINK \l "_Toc462786671"</w:instrText>
        </w:r>
        <w:r w:rsidRPr="003E31AA">
          <w:rPr>
            <w:rStyle w:val="ac"/>
            <w:rFonts w:ascii="Times New Roman" w:hAnsi="Times New Roman" w:cs="Times New Roman"/>
            <w:noProof/>
            <w:rPrChange w:id="921" w:author="Morita" w:date="2016-09-27T23:52:00Z">
              <w:rPr>
                <w:rStyle w:val="ac"/>
                <w:noProof/>
              </w:rPr>
            </w:rPrChange>
          </w:rPr>
          <w:instrText xml:space="preserve"> </w:instrText>
        </w:r>
        <w:r w:rsidRPr="003E31AA">
          <w:rPr>
            <w:rStyle w:val="ac"/>
            <w:rFonts w:ascii="Times New Roman" w:hAnsi="Times New Roman" w:cs="Times New Roman"/>
            <w:noProof/>
            <w:rPrChange w:id="922" w:author="Morita" w:date="2016-09-27T23:52:00Z">
              <w:rPr>
                <w:rStyle w:val="ac"/>
                <w:noProof/>
              </w:rPr>
            </w:rPrChange>
          </w:rPr>
        </w:r>
        <w:r w:rsidRPr="003E31AA">
          <w:rPr>
            <w:rStyle w:val="ac"/>
            <w:rFonts w:ascii="Times New Roman" w:hAnsi="Times New Roman" w:cs="Times New Roman"/>
            <w:noProof/>
            <w:rPrChange w:id="923" w:author="Morita" w:date="2016-09-27T23:52:00Z">
              <w:rPr>
                <w:rStyle w:val="ac"/>
                <w:noProof/>
              </w:rPr>
            </w:rPrChange>
          </w:rPr>
          <w:fldChar w:fldCharType="separate"/>
        </w:r>
        <w:r w:rsidRPr="003E31AA">
          <w:rPr>
            <w:rStyle w:val="ac"/>
            <w:rFonts w:ascii="Times New Roman" w:hAnsi="Times New Roman" w:cs="Times New Roman"/>
            <w:noProof/>
            <w:lang w:eastAsia="ja-JP"/>
            <w:rPrChange w:id="924" w:author="Morita" w:date="2016-09-27T23:52:00Z">
              <w:rPr>
                <w:rStyle w:val="ac"/>
                <w:noProof/>
                <w:lang w:eastAsia="ja-JP"/>
              </w:rPr>
            </w:rPrChange>
          </w:rPr>
          <w:t>Annex C – IETF transport network management (as of July 2015)</w:t>
        </w:r>
        <w:r w:rsidRPr="003E31AA">
          <w:rPr>
            <w:rFonts w:ascii="Times New Roman" w:hAnsi="Times New Roman" w:cs="Times New Roman"/>
            <w:noProof/>
            <w:webHidden/>
            <w:rPrChange w:id="925" w:author="Morita" w:date="2016-09-27T23:52:00Z">
              <w:rPr>
                <w:noProof/>
                <w:webHidden/>
              </w:rPr>
            </w:rPrChange>
          </w:rPr>
          <w:tab/>
        </w:r>
        <w:r w:rsidRPr="003E31AA">
          <w:rPr>
            <w:rFonts w:ascii="Times New Roman" w:hAnsi="Times New Roman" w:cs="Times New Roman"/>
            <w:noProof/>
            <w:webHidden/>
            <w:rPrChange w:id="926" w:author="Morita" w:date="2016-09-27T23:52:00Z">
              <w:rPr>
                <w:noProof/>
                <w:webHidden/>
              </w:rPr>
            </w:rPrChange>
          </w:rPr>
          <w:fldChar w:fldCharType="begin"/>
        </w:r>
        <w:r w:rsidRPr="003E31AA">
          <w:rPr>
            <w:rFonts w:ascii="Times New Roman" w:hAnsi="Times New Roman" w:cs="Times New Roman"/>
            <w:noProof/>
            <w:webHidden/>
            <w:rPrChange w:id="927" w:author="Morita" w:date="2016-09-27T23:52:00Z">
              <w:rPr>
                <w:noProof/>
                <w:webHidden/>
              </w:rPr>
            </w:rPrChange>
          </w:rPr>
          <w:instrText xml:space="preserve"> PAGEREF _Toc462786671 \h </w:instrText>
        </w:r>
        <w:r w:rsidRPr="003E31AA">
          <w:rPr>
            <w:rFonts w:ascii="Times New Roman" w:hAnsi="Times New Roman" w:cs="Times New Roman"/>
            <w:noProof/>
            <w:webHidden/>
            <w:rPrChange w:id="928" w:author="Morita" w:date="2016-09-27T23:52:00Z">
              <w:rPr>
                <w:noProof/>
                <w:webHidden/>
              </w:rPr>
            </w:rPrChange>
          </w:rPr>
        </w:r>
      </w:ins>
      <w:r w:rsidRPr="003E31AA">
        <w:rPr>
          <w:rFonts w:ascii="Times New Roman" w:hAnsi="Times New Roman" w:cs="Times New Roman"/>
          <w:noProof/>
          <w:webHidden/>
          <w:rPrChange w:id="929" w:author="Morita" w:date="2016-09-27T23:52:00Z">
            <w:rPr>
              <w:noProof/>
              <w:webHidden/>
            </w:rPr>
          </w:rPrChange>
        </w:rPr>
        <w:fldChar w:fldCharType="separate"/>
      </w:r>
      <w:ins w:id="930" w:author="Morita" w:date="2016-09-27T23:52:00Z">
        <w:r w:rsidRPr="003E31AA">
          <w:rPr>
            <w:rFonts w:ascii="Times New Roman" w:hAnsi="Times New Roman" w:cs="Times New Roman"/>
            <w:noProof/>
            <w:webHidden/>
            <w:rPrChange w:id="931" w:author="Morita" w:date="2016-09-27T23:52:00Z">
              <w:rPr>
                <w:noProof/>
                <w:webHidden/>
              </w:rPr>
            </w:rPrChange>
          </w:rPr>
          <w:t>56</w:t>
        </w:r>
        <w:r w:rsidRPr="003E31AA">
          <w:rPr>
            <w:rFonts w:ascii="Times New Roman" w:hAnsi="Times New Roman" w:cs="Times New Roman"/>
            <w:noProof/>
            <w:webHidden/>
            <w:rPrChange w:id="932" w:author="Morita" w:date="2016-09-27T23:52:00Z">
              <w:rPr>
                <w:noProof/>
                <w:webHidden/>
              </w:rPr>
            </w:rPrChange>
          </w:rPr>
          <w:fldChar w:fldCharType="end"/>
        </w:r>
        <w:r w:rsidRPr="003E31AA">
          <w:rPr>
            <w:rStyle w:val="ac"/>
            <w:rFonts w:ascii="Times New Roman" w:hAnsi="Times New Roman" w:cs="Times New Roman"/>
            <w:noProof/>
            <w:rPrChange w:id="933" w:author="Morita" w:date="2016-09-27T23:52:00Z">
              <w:rPr>
                <w:rStyle w:val="ac"/>
                <w:noProof/>
              </w:rPr>
            </w:rPrChange>
          </w:rPr>
          <w:fldChar w:fldCharType="end"/>
        </w:r>
      </w:ins>
    </w:p>
    <w:p w:rsidR="003E31AA" w:rsidRPr="003E31AA" w:rsidRDefault="003E31AA">
      <w:pPr>
        <w:pStyle w:val="21"/>
        <w:tabs>
          <w:tab w:val="right" w:leader="dot" w:pos="9631"/>
        </w:tabs>
        <w:rPr>
          <w:ins w:id="934" w:author="Morita" w:date="2016-09-27T23:52:00Z"/>
          <w:rFonts w:ascii="Times New Roman" w:eastAsiaTheme="minorEastAsia" w:hAnsi="Times New Roman"/>
          <w:b w:val="0"/>
          <w:bCs w:val="0"/>
          <w:noProof/>
          <w:kern w:val="2"/>
          <w:sz w:val="21"/>
          <w:szCs w:val="22"/>
          <w:lang w:val="en-US" w:eastAsia="ja-JP"/>
          <w:rPrChange w:id="935" w:author="Morita" w:date="2016-09-27T23:52:00Z">
            <w:rPr>
              <w:ins w:id="936" w:author="Morita" w:date="2016-09-27T23:52:00Z"/>
              <w:rFonts w:eastAsiaTheme="minorEastAsia" w:cstheme="minorBidi"/>
              <w:b w:val="0"/>
              <w:bCs w:val="0"/>
              <w:noProof/>
              <w:kern w:val="2"/>
              <w:sz w:val="21"/>
              <w:szCs w:val="22"/>
              <w:lang w:val="en-US" w:eastAsia="ja-JP"/>
            </w:rPr>
          </w:rPrChange>
        </w:rPr>
      </w:pPr>
      <w:ins w:id="937" w:author="Morita" w:date="2016-09-27T23:52:00Z">
        <w:r w:rsidRPr="003E31AA">
          <w:rPr>
            <w:rStyle w:val="ac"/>
            <w:rFonts w:ascii="Times New Roman" w:hAnsi="Times New Roman"/>
            <w:noProof/>
            <w:rPrChange w:id="938" w:author="Morita" w:date="2016-09-27T23:52:00Z">
              <w:rPr>
                <w:rStyle w:val="ac"/>
                <w:noProof/>
              </w:rPr>
            </w:rPrChange>
          </w:rPr>
          <w:fldChar w:fldCharType="begin"/>
        </w:r>
        <w:r w:rsidRPr="003E31AA">
          <w:rPr>
            <w:rStyle w:val="ac"/>
            <w:rFonts w:ascii="Times New Roman" w:hAnsi="Times New Roman"/>
            <w:noProof/>
            <w:rPrChange w:id="939" w:author="Morita" w:date="2016-09-27T23:52:00Z">
              <w:rPr>
                <w:rStyle w:val="ac"/>
                <w:noProof/>
              </w:rPr>
            </w:rPrChange>
          </w:rPr>
          <w:instrText xml:space="preserve"> </w:instrText>
        </w:r>
        <w:r w:rsidRPr="003E31AA">
          <w:rPr>
            <w:rFonts w:ascii="Times New Roman" w:hAnsi="Times New Roman"/>
            <w:noProof/>
            <w:rPrChange w:id="940" w:author="Morita" w:date="2016-09-27T23:52:00Z">
              <w:rPr>
                <w:noProof/>
              </w:rPr>
            </w:rPrChange>
          </w:rPr>
          <w:instrText>HYPERLINK \l "_Toc462786672"</w:instrText>
        </w:r>
        <w:r w:rsidRPr="003E31AA">
          <w:rPr>
            <w:rStyle w:val="ac"/>
            <w:rFonts w:ascii="Times New Roman" w:hAnsi="Times New Roman"/>
            <w:noProof/>
            <w:rPrChange w:id="941" w:author="Morita" w:date="2016-09-27T23:52:00Z">
              <w:rPr>
                <w:rStyle w:val="ac"/>
                <w:noProof/>
              </w:rPr>
            </w:rPrChange>
          </w:rPr>
          <w:instrText xml:space="preserve"> </w:instrText>
        </w:r>
        <w:r w:rsidRPr="003E31AA">
          <w:rPr>
            <w:rStyle w:val="ac"/>
            <w:rFonts w:ascii="Times New Roman" w:hAnsi="Times New Roman"/>
            <w:noProof/>
            <w:rPrChange w:id="942" w:author="Morita" w:date="2016-09-27T23:52:00Z">
              <w:rPr>
                <w:rStyle w:val="ac"/>
                <w:noProof/>
              </w:rPr>
            </w:rPrChange>
          </w:rPr>
        </w:r>
        <w:r w:rsidRPr="003E31AA">
          <w:rPr>
            <w:rStyle w:val="ac"/>
            <w:rFonts w:ascii="Times New Roman" w:hAnsi="Times New Roman"/>
            <w:noProof/>
            <w:rPrChange w:id="943" w:author="Morita" w:date="2016-09-27T23:52:00Z">
              <w:rPr>
                <w:rStyle w:val="ac"/>
                <w:noProof/>
              </w:rPr>
            </w:rPrChange>
          </w:rPr>
          <w:fldChar w:fldCharType="separate"/>
        </w:r>
        <w:r w:rsidRPr="003E31AA">
          <w:rPr>
            <w:rStyle w:val="ac"/>
            <w:rFonts w:ascii="Times New Roman" w:hAnsi="Times New Roman"/>
            <w:noProof/>
            <w:lang w:val="en-US"/>
            <w:rPrChange w:id="944" w:author="Morita" w:date="2016-09-27T23:52:00Z">
              <w:rPr>
                <w:rStyle w:val="ac"/>
                <w:noProof/>
                <w:lang w:val="en-US"/>
              </w:rPr>
            </w:rPrChange>
          </w:rPr>
          <w:t>Layer Independent OAM Management in the Multi-Layer Environment (lime)</w:t>
        </w:r>
        <w:r w:rsidRPr="003E31AA">
          <w:rPr>
            <w:rFonts w:ascii="Times New Roman" w:hAnsi="Times New Roman"/>
            <w:noProof/>
            <w:webHidden/>
            <w:rPrChange w:id="945" w:author="Morita" w:date="2016-09-27T23:52:00Z">
              <w:rPr>
                <w:noProof/>
                <w:webHidden/>
              </w:rPr>
            </w:rPrChange>
          </w:rPr>
          <w:tab/>
        </w:r>
        <w:r w:rsidRPr="003E31AA">
          <w:rPr>
            <w:rFonts w:ascii="Times New Roman" w:hAnsi="Times New Roman"/>
            <w:noProof/>
            <w:webHidden/>
            <w:rPrChange w:id="946" w:author="Morita" w:date="2016-09-27T23:52:00Z">
              <w:rPr>
                <w:noProof/>
                <w:webHidden/>
              </w:rPr>
            </w:rPrChange>
          </w:rPr>
          <w:fldChar w:fldCharType="begin"/>
        </w:r>
        <w:r w:rsidRPr="003E31AA">
          <w:rPr>
            <w:rFonts w:ascii="Times New Roman" w:hAnsi="Times New Roman"/>
            <w:noProof/>
            <w:webHidden/>
            <w:rPrChange w:id="947" w:author="Morita" w:date="2016-09-27T23:52:00Z">
              <w:rPr>
                <w:noProof/>
                <w:webHidden/>
              </w:rPr>
            </w:rPrChange>
          </w:rPr>
          <w:instrText xml:space="preserve"> PAGEREF _Toc462786672 \h </w:instrText>
        </w:r>
        <w:r w:rsidRPr="003E31AA">
          <w:rPr>
            <w:rFonts w:ascii="Times New Roman" w:hAnsi="Times New Roman"/>
            <w:noProof/>
            <w:webHidden/>
            <w:rPrChange w:id="948" w:author="Morita" w:date="2016-09-27T23:52:00Z">
              <w:rPr>
                <w:noProof/>
                <w:webHidden/>
              </w:rPr>
            </w:rPrChange>
          </w:rPr>
        </w:r>
      </w:ins>
      <w:r w:rsidRPr="003E31AA">
        <w:rPr>
          <w:rFonts w:ascii="Times New Roman" w:hAnsi="Times New Roman"/>
          <w:noProof/>
          <w:webHidden/>
          <w:rPrChange w:id="949" w:author="Morita" w:date="2016-09-27T23:52:00Z">
            <w:rPr>
              <w:noProof/>
              <w:webHidden/>
            </w:rPr>
          </w:rPrChange>
        </w:rPr>
        <w:fldChar w:fldCharType="separate"/>
      </w:r>
      <w:ins w:id="950" w:author="Morita" w:date="2016-09-27T23:52:00Z">
        <w:r w:rsidRPr="003E31AA">
          <w:rPr>
            <w:rFonts w:ascii="Times New Roman" w:hAnsi="Times New Roman"/>
            <w:noProof/>
            <w:webHidden/>
            <w:rPrChange w:id="951" w:author="Morita" w:date="2016-09-27T23:52:00Z">
              <w:rPr>
                <w:noProof/>
                <w:webHidden/>
              </w:rPr>
            </w:rPrChange>
          </w:rPr>
          <w:t>56</w:t>
        </w:r>
        <w:r w:rsidRPr="003E31AA">
          <w:rPr>
            <w:rFonts w:ascii="Times New Roman" w:hAnsi="Times New Roman"/>
            <w:noProof/>
            <w:webHidden/>
            <w:rPrChange w:id="952" w:author="Morita" w:date="2016-09-27T23:52:00Z">
              <w:rPr>
                <w:noProof/>
                <w:webHidden/>
              </w:rPr>
            </w:rPrChange>
          </w:rPr>
          <w:fldChar w:fldCharType="end"/>
        </w:r>
        <w:r w:rsidRPr="003E31AA">
          <w:rPr>
            <w:rStyle w:val="ac"/>
            <w:rFonts w:ascii="Times New Roman" w:hAnsi="Times New Roman"/>
            <w:noProof/>
            <w:rPrChange w:id="953" w:author="Morita" w:date="2016-09-27T23:52:00Z">
              <w:rPr>
                <w:rStyle w:val="ac"/>
                <w:noProof/>
              </w:rPr>
            </w:rPrChange>
          </w:rPr>
          <w:fldChar w:fldCharType="end"/>
        </w:r>
      </w:ins>
    </w:p>
    <w:p w:rsidR="003E31AA" w:rsidRPr="003E31AA" w:rsidRDefault="003E31AA">
      <w:pPr>
        <w:pStyle w:val="21"/>
        <w:tabs>
          <w:tab w:val="right" w:leader="dot" w:pos="9631"/>
        </w:tabs>
        <w:rPr>
          <w:ins w:id="954" w:author="Morita" w:date="2016-09-27T23:52:00Z"/>
          <w:rFonts w:ascii="Times New Roman" w:eastAsiaTheme="minorEastAsia" w:hAnsi="Times New Roman"/>
          <w:b w:val="0"/>
          <w:bCs w:val="0"/>
          <w:noProof/>
          <w:kern w:val="2"/>
          <w:sz w:val="21"/>
          <w:szCs w:val="22"/>
          <w:lang w:val="en-US" w:eastAsia="ja-JP"/>
          <w:rPrChange w:id="955" w:author="Morita" w:date="2016-09-27T23:52:00Z">
            <w:rPr>
              <w:ins w:id="956" w:author="Morita" w:date="2016-09-27T23:52:00Z"/>
              <w:rFonts w:eastAsiaTheme="minorEastAsia" w:cstheme="minorBidi"/>
              <w:b w:val="0"/>
              <w:bCs w:val="0"/>
              <w:noProof/>
              <w:kern w:val="2"/>
              <w:sz w:val="21"/>
              <w:szCs w:val="22"/>
              <w:lang w:val="en-US" w:eastAsia="ja-JP"/>
            </w:rPr>
          </w:rPrChange>
        </w:rPr>
      </w:pPr>
      <w:ins w:id="957" w:author="Morita" w:date="2016-09-27T23:52:00Z">
        <w:r w:rsidRPr="003E31AA">
          <w:rPr>
            <w:rStyle w:val="ac"/>
            <w:rFonts w:ascii="Times New Roman" w:hAnsi="Times New Roman"/>
            <w:noProof/>
            <w:rPrChange w:id="958" w:author="Morita" w:date="2016-09-27T23:52:00Z">
              <w:rPr>
                <w:rStyle w:val="ac"/>
                <w:noProof/>
              </w:rPr>
            </w:rPrChange>
          </w:rPr>
          <w:fldChar w:fldCharType="begin"/>
        </w:r>
        <w:r w:rsidRPr="003E31AA">
          <w:rPr>
            <w:rStyle w:val="ac"/>
            <w:rFonts w:ascii="Times New Roman" w:hAnsi="Times New Roman"/>
            <w:noProof/>
            <w:rPrChange w:id="959" w:author="Morita" w:date="2016-09-27T23:52:00Z">
              <w:rPr>
                <w:rStyle w:val="ac"/>
                <w:noProof/>
              </w:rPr>
            </w:rPrChange>
          </w:rPr>
          <w:instrText xml:space="preserve"> </w:instrText>
        </w:r>
        <w:r w:rsidRPr="003E31AA">
          <w:rPr>
            <w:rFonts w:ascii="Times New Roman" w:hAnsi="Times New Roman"/>
            <w:noProof/>
            <w:rPrChange w:id="960" w:author="Morita" w:date="2016-09-27T23:52:00Z">
              <w:rPr>
                <w:noProof/>
              </w:rPr>
            </w:rPrChange>
          </w:rPr>
          <w:instrText>HYPERLINK \l "_Toc462786673"</w:instrText>
        </w:r>
        <w:r w:rsidRPr="003E31AA">
          <w:rPr>
            <w:rStyle w:val="ac"/>
            <w:rFonts w:ascii="Times New Roman" w:hAnsi="Times New Roman"/>
            <w:noProof/>
            <w:rPrChange w:id="961" w:author="Morita" w:date="2016-09-27T23:52:00Z">
              <w:rPr>
                <w:rStyle w:val="ac"/>
                <w:noProof/>
              </w:rPr>
            </w:rPrChange>
          </w:rPr>
          <w:instrText xml:space="preserve"> </w:instrText>
        </w:r>
        <w:r w:rsidRPr="003E31AA">
          <w:rPr>
            <w:rStyle w:val="ac"/>
            <w:rFonts w:ascii="Times New Roman" w:hAnsi="Times New Roman"/>
            <w:noProof/>
            <w:rPrChange w:id="962" w:author="Morita" w:date="2016-09-27T23:52:00Z">
              <w:rPr>
                <w:rStyle w:val="ac"/>
                <w:noProof/>
              </w:rPr>
            </w:rPrChange>
          </w:rPr>
        </w:r>
        <w:r w:rsidRPr="003E31AA">
          <w:rPr>
            <w:rStyle w:val="ac"/>
            <w:rFonts w:ascii="Times New Roman" w:hAnsi="Times New Roman"/>
            <w:noProof/>
            <w:rPrChange w:id="963" w:author="Morita" w:date="2016-09-27T23:52:00Z">
              <w:rPr>
                <w:rStyle w:val="ac"/>
                <w:noProof/>
              </w:rPr>
            </w:rPrChange>
          </w:rPr>
          <w:fldChar w:fldCharType="separate"/>
        </w:r>
        <w:r w:rsidRPr="003E31AA">
          <w:rPr>
            <w:rStyle w:val="ac"/>
            <w:rFonts w:ascii="Times New Roman" w:hAnsi="Times New Roman"/>
            <w:noProof/>
            <w:lang w:val="en-US"/>
            <w:rPrChange w:id="964" w:author="Morita" w:date="2016-09-27T23:52:00Z">
              <w:rPr>
                <w:rStyle w:val="ac"/>
                <w:noProof/>
                <w:lang w:val="en-US"/>
              </w:rPr>
            </w:rPrChange>
          </w:rPr>
          <w:t>Network Configuration Protocol (netconf)</w:t>
        </w:r>
        <w:r w:rsidRPr="003E31AA">
          <w:rPr>
            <w:rFonts w:ascii="Times New Roman" w:hAnsi="Times New Roman"/>
            <w:noProof/>
            <w:webHidden/>
            <w:rPrChange w:id="965" w:author="Morita" w:date="2016-09-27T23:52:00Z">
              <w:rPr>
                <w:noProof/>
                <w:webHidden/>
              </w:rPr>
            </w:rPrChange>
          </w:rPr>
          <w:tab/>
        </w:r>
        <w:r w:rsidRPr="003E31AA">
          <w:rPr>
            <w:rFonts w:ascii="Times New Roman" w:hAnsi="Times New Roman"/>
            <w:noProof/>
            <w:webHidden/>
            <w:rPrChange w:id="966" w:author="Morita" w:date="2016-09-27T23:52:00Z">
              <w:rPr>
                <w:noProof/>
                <w:webHidden/>
              </w:rPr>
            </w:rPrChange>
          </w:rPr>
          <w:fldChar w:fldCharType="begin"/>
        </w:r>
        <w:r w:rsidRPr="003E31AA">
          <w:rPr>
            <w:rFonts w:ascii="Times New Roman" w:hAnsi="Times New Roman"/>
            <w:noProof/>
            <w:webHidden/>
            <w:rPrChange w:id="967" w:author="Morita" w:date="2016-09-27T23:52:00Z">
              <w:rPr>
                <w:noProof/>
                <w:webHidden/>
              </w:rPr>
            </w:rPrChange>
          </w:rPr>
          <w:instrText xml:space="preserve"> PAGEREF _Toc462786673 \h </w:instrText>
        </w:r>
        <w:r w:rsidRPr="003E31AA">
          <w:rPr>
            <w:rFonts w:ascii="Times New Roman" w:hAnsi="Times New Roman"/>
            <w:noProof/>
            <w:webHidden/>
            <w:rPrChange w:id="968" w:author="Morita" w:date="2016-09-27T23:52:00Z">
              <w:rPr>
                <w:noProof/>
                <w:webHidden/>
              </w:rPr>
            </w:rPrChange>
          </w:rPr>
        </w:r>
      </w:ins>
      <w:r w:rsidRPr="003E31AA">
        <w:rPr>
          <w:rFonts w:ascii="Times New Roman" w:hAnsi="Times New Roman"/>
          <w:noProof/>
          <w:webHidden/>
          <w:rPrChange w:id="969" w:author="Morita" w:date="2016-09-27T23:52:00Z">
            <w:rPr>
              <w:noProof/>
              <w:webHidden/>
            </w:rPr>
          </w:rPrChange>
        </w:rPr>
        <w:fldChar w:fldCharType="separate"/>
      </w:r>
      <w:ins w:id="970" w:author="Morita" w:date="2016-09-27T23:52:00Z">
        <w:r w:rsidRPr="003E31AA">
          <w:rPr>
            <w:rFonts w:ascii="Times New Roman" w:hAnsi="Times New Roman"/>
            <w:noProof/>
            <w:webHidden/>
            <w:rPrChange w:id="971" w:author="Morita" w:date="2016-09-27T23:52:00Z">
              <w:rPr>
                <w:noProof/>
                <w:webHidden/>
              </w:rPr>
            </w:rPrChange>
          </w:rPr>
          <w:t>56</w:t>
        </w:r>
        <w:r w:rsidRPr="003E31AA">
          <w:rPr>
            <w:rFonts w:ascii="Times New Roman" w:hAnsi="Times New Roman"/>
            <w:noProof/>
            <w:webHidden/>
            <w:rPrChange w:id="972" w:author="Morita" w:date="2016-09-27T23:52:00Z">
              <w:rPr>
                <w:noProof/>
                <w:webHidden/>
              </w:rPr>
            </w:rPrChange>
          </w:rPr>
          <w:fldChar w:fldCharType="end"/>
        </w:r>
        <w:r w:rsidRPr="003E31AA">
          <w:rPr>
            <w:rStyle w:val="ac"/>
            <w:rFonts w:ascii="Times New Roman" w:hAnsi="Times New Roman"/>
            <w:noProof/>
            <w:rPrChange w:id="973" w:author="Morita" w:date="2016-09-27T23:52:00Z">
              <w:rPr>
                <w:rStyle w:val="ac"/>
                <w:noProof/>
              </w:rPr>
            </w:rPrChange>
          </w:rPr>
          <w:fldChar w:fldCharType="end"/>
        </w:r>
      </w:ins>
    </w:p>
    <w:p w:rsidR="003E31AA" w:rsidRPr="003E31AA" w:rsidRDefault="003E31AA">
      <w:pPr>
        <w:pStyle w:val="21"/>
        <w:tabs>
          <w:tab w:val="right" w:leader="dot" w:pos="9631"/>
        </w:tabs>
        <w:rPr>
          <w:ins w:id="974" w:author="Morita" w:date="2016-09-27T23:52:00Z"/>
          <w:rFonts w:ascii="Times New Roman" w:eastAsiaTheme="minorEastAsia" w:hAnsi="Times New Roman"/>
          <w:b w:val="0"/>
          <w:bCs w:val="0"/>
          <w:noProof/>
          <w:kern w:val="2"/>
          <w:sz w:val="21"/>
          <w:szCs w:val="22"/>
          <w:lang w:val="en-US" w:eastAsia="ja-JP"/>
          <w:rPrChange w:id="975" w:author="Morita" w:date="2016-09-27T23:52:00Z">
            <w:rPr>
              <w:ins w:id="976" w:author="Morita" w:date="2016-09-27T23:52:00Z"/>
              <w:rFonts w:eastAsiaTheme="minorEastAsia" w:cstheme="minorBidi"/>
              <w:b w:val="0"/>
              <w:bCs w:val="0"/>
              <w:noProof/>
              <w:kern w:val="2"/>
              <w:sz w:val="21"/>
              <w:szCs w:val="22"/>
              <w:lang w:val="en-US" w:eastAsia="ja-JP"/>
            </w:rPr>
          </w:rPrChange>
        </w:rPr>
      </w:pPr>
      <w:ins w:id="977" w:author="Morita" w:date="2016-09-27T23:52:00Z">
        <w:r w:rsidRPr="003E31AA">
          <w:rPr>
            <w:rStyle w:val="ac"/>
            <w:rFonts w:ascii="Times New Roman" w:hAnsi="Times New Roman"/>
            <w:noProof/>
            <w:rPrChange w:id="978" w:author="Morita" w:date="2016-09-27T23:52:00Z">
              <w:rPr>
                <w:rStyle w:val="ac"/>
                <w:noProof/>
              </w:rPr>
            </w:rPrChange>
          </w:rPr>
          <w:fldChar w:fldCharType="begin"/>
        </w:r>
        <w:r w:rsidRPr="003E31AA">
          <w:rPr>
            <w:rStyle w:val="ac"/>
            <w:rFonts w:ascii="Times New Roman" w:hAnsi="Times New Roman"/>
            <w:noProof/>
            <w:rPrChange w:id="979" w:author="Morita" w:date="2016-09-27T23:52:00Z">
              <w:rPr>
                <w:rStyle w:val="ac"/>
                <w:noProof/>
              </w:rPr>
            </w:rPrChange>
          </w:rPr>
          <w:instrText xml:space="preserve"> </w:instrText>
        </w:r>
        <w:r w:rsidRPr="003E31AA">
          <w:rPr>
            <w:rFonts w:ascii="Times New Roman" w:hAnsi="Times New Roman"/>
            <w:noProof/>
            <w:rPrChange w:id="980" w:author="Morita" w:date="2016-09-27T23:52:00Z">
              <w:rPr>
                <w:noProof/>
              </w:rPr>
            </w:rPrChange>
          </w:rPr>
          <w:instrText>HYPERLINK \l "_Toc462786674"</w:instrText>
        </w:r>
        <w:r w:rsidRPr="003E31AA">
          <w:rPr>
            <w:rStyle w:val="ac"/>
            <w:rFonts w:ascii="Times New Roman" w:hAnsi="Times New Roman"/>
            <w:noProof/>
            <w:rPrChange w:id="981" w:author="Morita" w:date="2016-09-27T23:52:00Z">
              <w:rPr>
                <w:rStyle w:val="ac"/>
                <w:noProof/>
              </w:rPr>
            </w:rPrChange>
          </w:rPr>
          <w:instrText xml:space="preserve"> </w:instrText>
        </w:r>
        <w:r w:rsidRPr="003E31AA">
          <w:rPr>
            <w:rStyle w:val="ac"/>
            <w:rFonts w:ascii="Times New Roman" w:hAnsi="Times New Roman"/>
            <w:noProof/>
            <w:rPrChange w:id="982" w:author="Morita" w:date="2016-09-27T23:52:00Z">
              <w:rPr>
                <w:rStyle w:val="ac"/>
                <w:noProof/>
              </w:rPr>
            </w:rPrChange>
          </w:rPr>
        </w:r>
        <w:r w:rsidRPr="003E31AA">
          <w:rPr>
            <w:rStyle w:val="ac"/>
            <w:rFonts w:ascii="Times New Roman" w:hAnsi="Times New Roman"/>
            <w:noProof/>
            <w:rPrChange w:id="983" w:author="Morita" w:date="2016-09-27T23:52:00Z">
              <w:rPr>
                <w:rStyle w:val="ac"/>
                <w:noProof/>
              </w:rPr>
            </w:rPrChange>
          </w:rPr>
          <w:fldChar w:fldCharType="separate"/>
        </w:r>
        <w:r w:rsidRPr="003E31AA">
          <w:rPr>
            <w:rStyle w:val="ac"/>
            <w:rFonts w:ascii="Times New Roman" w:hAnsi="Times New Roman"/>
            <w:noProof/>
            <w:lang w:val="en-US"/>
            <w:rPrChange w:id="984" w:author="Morita" w:date="2016-09-27T23:52:00Z">
              <w:rPr>
                <w:rStyle w:val="ac"/>
                <w:noProof/>
                <w:lang w:val="en-US"/>
              </w:rPr>
            </w:rPrChange>
          </w:rPr>
          <w:t>Network Configuration Data Modeling Language (netmod)</w:t>
        </w:r>
        <w:r w:rsidRPr="003E31AA">
          <w:rPr>
            <w:rFonts w:ascii="Times New Roman" w:hAnsi="Times New Roman"/>
            <w:noProof/>
            <w:webHidden/>
            <w:rPrChange w:id="985" w:author="Morita" w:date="2016-09-27T23:52:00Z">
              <w:rPr>
                <w:noProof/>
                <w:webHidden/>
              </w:rPr>
            </w:rPrChange>
          </w:rPr>
          <w:tab/>
        </w:r>
        <w:r w:rsidRPr="003E31AA">
          <w:rPr>
            <w:rFonts w:ascii="Times New Roman" w:hAnsi="Times New Roman"/>
            <w:noProof/>
            <w:webHidden/>
            <w:rPrChange w:id="986" w:author="Morita" w:date="2016-09-27T23:52:00Z">
              <w:rPr>
                <w:noProof/>
                <w:webHidden/>
              </w:rPr>
            </w:rPrChange>
          </w:rPr>
          <w:fldChar w:fldCharType="begin"/>
        </w:r>
        <w:r w:rsidRPr="003E31AA">
          <w:rPr>
            <w:rFonts w:ascii="Times New Roman" w:hAnsi="Times New Roman"/>
            <w:noProof/>
            <w:webHidden/>
            <w:rPrChange w:id="987" w:author="Morita" w:date="2016-09-27T23:52:00Z">
              <w:rPr>
                <w:noProof/>
                <w:webHidden/>
              </w:rPr>
            </w:rPrChange>
          </w:rPr>
          <w:instrText xml:space="preserve"> PAGEREF _Toc462786674 \h </w:instrText>
        </w:r>
        <w:r w:rsidRPr="003E31AA">
          <w:rPr>
            <w:rFonts w:ascii="Times New Roman" w:hAnsi="Times New Roman"/>
            <w:noProof/>
            <w:webHidden/>
            <w:rPrChange w:id="988" w:author="Morita" w:date="2016-09-27T23:52:00Z">
              <w:rPr>
                <w:noProof/>
                <w:webHidden/>
              </w:rPr>
            </w:rPrChange>
          </w:rPr>
        </w:r>
      </w:ins>
      <w:r w:rsidRPr="003E31AA">
        <w:rPr>
          <w:rFonts w:ascii="Times New Roman" w:hAnsi="Times New Roman"/>
          <w:noProof/>
          <w:webHidden/>
          <w:rPrChange w:id="989" w:author="Morita" w:date="2016-09-27T23:52:00Z">
            <w:rPr>
              <w:noProof/>
              <w:webHidden/>
            </w:rPr>
          </w:rPrChange>
        </w:rPr>
        <w:fldChar w:fldCharType="separate"/>
      </w:r>
      <w:ins w:id="990" w:author="Morita" w:date="2016-09-27T23:52:00Z">
        <w:r w:rsidRPr="003E31AA">
          <w:rPr>
            <w:rFonts w:ascii="Times New Roman" w:hAnsi="Times New Roman"/>
            <w:noProof/>
            <w:webHidden/>
            <w:rPrChange w:id="991" w:author="Morita" w:date="2016-09-27T23:52:00Z">
              <w:rPr>
                <w:noProof/>
                <w:webHidden/>
              </w:rPr>
            </w:rPrChange>
          </w:rPr>
          <w:t>57</w:t>
        </w:r>
        <w:r w:rsidRPr="003E31AA">
          <w:rPr>
            <w:rFonts w:ascii="Times New Roman" w:hAnsi="Times New Roman"/>
            <w:noProof/>
            <w:webHidden/>
            <w:rPrChange w:id="992" w:author="Morita" w:date="2016-09-27T23:52:00Z">
              <w:rPr>
                <w:noProof/>
                <w:webHidden/>
              </w:rPr>
            </w:rPrChange>
          </w:rPr>
          <w:fldChar w:fldCharType="end"/>
        </w:r>
        <w:r w:rsidRPr="003E31AA">
          <w:rPr>
            <w:rStyle w:val="ac"/>
            <w:rFonts w:ascii="Times New Roman" w:hAnsi="Times New Roman"/>
            <w:noProof/>
            <w:rPrChange w:id="993" w:author="Morita" w:date="2016-09-27T23:52:00Z">
              <w:rPr>
                <w:rStyle w:val="ac"/>
                <w:noProof/>
              </w:rPr>
            </w:rPrChange>
          </w:rPr>
          <w:fldChar w:fldCharType="end"/>
        </w:r>
      </w:ins>
    </w:p>
    <w:p w:rsidR="003E31AA" w:rsidRPr="003E31AA" w:rsidRDefault="003E31AA">
      <w:pPr>
        <w:pStyle w:val="21"/>
        <w:tabs>
          <w:tab w:val="right" w:leader="dot" w:pos="9631"/>
        </w:tabs>
        <w:rPr>
          <w:ins w:id="994" w:author="Morita" w:date="2016-09-27T23:52:00Z"/>
          <w:rFonts w:ascii="Times New Roman" w:eastAsiaTheme="minorEastAsia" w:hAnsi="Times New Roman"/>
          <w:b w:val="0"/>
          <w:bCs w:val="0"/>
          <w:noProof/>
          <w:kern w:val="2"/>
          <w:sz w:val="21"/>
          <w:szCs w:val="22"/>
          <w:lang w:val="en-US" w:eastAsia="ja-JP"/>
          <w:rPrChange w:id="995" w:author="Morita" w:date="2016-09-27T23:52:00Z">
            <w:rPr>
              <w:ins w:id="996" w:author="Morita" w:date="2016-09-27T23:52:00Z"/>
              <w:rFonts w:eastAsiaTheme="minorEastAsia" w:cstheme="minorBidi"/>
              <w:b w:val="0"/>
              <w:bCs w:val="0"/>
              <w:noProof/>
              <w:kern w:val="2"/>
              <w:sz w:val="21"/>
              <w:szCs w:val="22"/>
              <w:lang w:val="en-US" w:eastAsia="ja-JP"/>
            </w:rPr>
          </w:rPrChange>
        </w:rPr>
      </w:pPr>
      <w:ins w:id="997" w:author="Morita" w:date="2016-09-27T23:52:00Z">
        <w:r w:rsidRPr="003E31AA">
          <w:rPr>
            <w:rStyle w:val="ac"/>
            <w:rFonts w:ascii="Times New Roman" w:hAnsi="Times New Roman"/>
            <w:noProof/>
            <w:rPrChange w:id="998" w:author="Morita" w:date="2016-09-27T23:52:00Z">
              <w:rPr>
                <w:rStyle w:val="ac"/>
                <w:noProof/>
              </w:rPr>
            </w:rPrChange>
          </w:rPr>
          <w:fldChar w:fldCharType="begin"/>
        </w:r>
        <w:r w:rsidRPr="003E31AA">
          <w:rPr>
            <w:rStyle w:val="ac"/>
            <w:rFonts w:ascii="Times New Roman" w:hAnsi="Times New Roman"/>
            <w:noProof/>
            <w:rPrChange w:id="999" w:author="Morita" w:date="2016-09-27T23:52:00Z">
              <w:rPr>
                <w:rStyle w:val="ac"/>
                <w:noProof/>
              </w:rPr>
            </w:rPrChange>
          </w:rPr>
          <w:instrText xml:space="preserve"> </w:instrText>
        </w:r>
        <w:r w:rsidRPr="003E31AA">
          <w:rPr>
            <w:rFonts w:ascii="Times New Roman" w:hAnsi="Times New Roman"/>
            <w:noProof/>
            <w:rPrChange w:id="1000" w:author="Morita" w:date="2016-09-27T23:52:00Z">
              <w:rPr>
                <w:noProof/>
              </w:rPr>
            </w:rPrChange>
          </w:rPr>
          <w:instrText>HYPERLINK \l "_Toc462786675"</w:instrText>
        </w:r>
        <w:r w:rsidRPr="003E31AA">
          <w:rPr>
            <w:rStyle w:val="ac"/>
            <w:rFonts w:ascii="Times New Roman" w:hAnsi="Times New Roman"/>
            <w:noProof/>
            <w:rPrChange w:id="1001" w:author="Morita" w:date="2016-09-27T23:52:00Z">
              <w:rPr>
                <w:rStyle w:val="ac"/>
                <w:noProof/>
              </w:rPr>
            </w:rPrChange>
          </w:rPr>
          <w:instrText xml:space="preserve"> </w:instrText>
        </w:r>
        <w:r w:rsidRPr="003E31AA">
          <w:rPr>
            <w:rStyle w:val="ac"/>
            <w:rFonts w:ascii="Times New Roman" w:hAnsi="Times New Roman"/>
            <w:noProof/>
            <w:rPrChange w:id="1002" w:author="Morita" w:date="2016-09-27T23:52:00Z">
              <w:rPr>
                <w:rStyle w:val="ac"/>
                <w:noProof/>
              </w:rPr>
            </w:rPrChange>
          </w:rPr>
        </w:r>
        <w:r w:rsidRPr="003E31AA">
          <w:rPr>
            <w:rStyle w:val="ac"/>
            <w:rFonts w:ascii="Times New Roman" w:hAnsi="Times New Roman"/>
            <w:noProof/>
            <w:rPrChange w:id="1003" w:author="Morita" w:date="2016-09-27T23:52:00Z">
              <w:rPr>
                <w:rStyle w:val="ac"/>
                <w:noProof/>
              </w:rPr>
            </w:rPrChange>
          </w:rPr>
          <w:fldChar w:fldCharType="separate"/>
        </w:r>
        <w:r w:rsidRPr="003E31AA">
          <w:rPr>
            <w:rStyle w:val="ac"/>
            <w:rFonts w:ascii="Times New Roman" w:hAnsi="Times New Roman"/>
            <w:noProof/>
            <w:lang w:val="en-US"/>
            <w:rPrChange w:id="1004" w:author="Morita" w:date="2016-09-27T23:52:00Z">
              <w:rPr>
                <w:rStyle w:val="ac"/>
                <w:noProof/>
                <w:lang w:val="en-US"/>
              </w:rPr>
            </w:rPrChange>
          </w:rPr>
          <w:t>Traffic Engineering Architecture and Signaling-related work (TEAS)</w:t>
        </w:r>
        <w:r w:rsidRPr="003E31AA">
          <w:rPr>
            <w:rFonts w:ascii="Times New Roman" w:hAnsi="Times New Roman"/>
            <w:noProof/>
            <w:webHidden/>
            <w:rPrChange w:id="1005" w:author="Morita" w:date="2016-09-27T23:52:00Z">
              <w:rPr>
                <w:noProof/>
                <w:webHidden/>
              </w:rPr>
            </w:rPrChange>
          </w:rPr>
          <w:tab/>
        </w:r>
        <w:r w:rsidRPr="003E31AA">
          <w:rPr>
            <w:rFonts w:ascii="Times New Roman" w:hAnsi="Times New Roman"/>
            <w:noProof/>
            <w:webHidden/>
            <w:rPrChange w:id="1006" w:author="Morita" w:date="2016-09-27T23:52:00Z">
              <w:rPr>
                <w:noProof/>
                <w:webHidden/>
              </w:rPr>
            </w:rPrChange>
          </w:rPr>
          <w:fldChar w:fldCharType="begin"/>
        </w:r>
        <w:r w:rsidRPr="003E31AA">
          <w:rPr>
            <w:rFonts w:ascii="Times New Roman" w:hAnsi="Times New Roman"/>
            <w:noProof/>
            <w:webHidden/>
            <w:rPrChange w:id="1007" w:author="Morita" w:date="2016-09-27T23:52:00Z">
              <w:rPr>
                <w:noProof/>
                <w:webHidden/>
              </w:rPr>
            </w:rPrChange>
          </w:rPr>
          <w:instrText xml:space="preserve"> PAGEREF _Toc462786675 \h </w:instrText>
        </w:r>
        <w:r w:rsidRPr="003E31AA">
          <w:rPr>
            <w:rFonts w:ascii="Times New Roman" w:hAnsi="Times New Roman"/>
            <w:noProof/>
            <w:webHidden/>
            <w:rPrChange w:id="1008" w:author="Morita" w:date="2016-09-27T23:52:00Z">
              <w:rPr>
                <w:noProof/>
                <w:webHidden/>
              </w:rPr>
            </w:rPrChange>
          </w:rPr>
        </w:r>
      </w:ins>
      <w:r w:rsidRPr="003E31AA">
        <w:rPr>
          <w:rFonts w:ascii="Times New Roman" w:hAnsi="Times New Roman"/>
          <w:noProof/>
          <w:webHidden/>
          <w:rPrChange w:id="1009" w:author="Morita" w:date="2016-09-27T23:52:00Z">
            <w:rPr>
              <w:noProof/>
              <w:webHidden/>
            </w:rPr>
          </w:rPrChange>
        </w:rPr>
        <w:fldChar w:fldCharType="separate"/>
      </w:r>
      <w:ins w:id="1010" w:author="Morita" w:date="2016-09-27T23:52:00Z">
        <w:r w:rsidRPr="003E31AA">
          <w:rPr>
            <w:rFonts w:ascii="Times New Roman" w:hAnsi="Times New Roman"/>
            <w:noProof/>
            <w:webHidden/>
            <w:rPrChange w:id="1011" w:author="Morita" w:date="2016-09-27T23:52:00Z">
              <w:rPr>
                <w:noProof/>
                <w:webHidden/>
              </w:rPr>
            </w:rPrChange>
          </w:rPr>
          <w:t>57</w:t>
        </w:r>
        <w:r w:rsidRPr="003E31AA">
          <w:rPr>
            <w:rFonts w:ascii="Times New Roman" w:hAnsi="Times New Roman"/>
            <w:noProof/>
            <w:webHidden/>
            <w:rPrChange w:id="1012" w:author="Morita" w:date="2016-09-27T23:52:00Z">
              <w:rPr>
                <w:noProof/>
                <w:webHidden/>
              </w:rPr>
            </w:rPrChange>
          </w:rPr>
          <w:fldChar w:fldCharType="end"/>
        </w:r>
        <w:r w:rsidRPr="003E31AA">
          <w:rPr>
            <w:rStyle w:val="ac"/>
            <w:rFonts w:ascii="Times New Roman" w:hAnsi="Times New Roman"/>
            <w:noProof/>
            <w:rPrChange w:id="1013" w:author="Morita" w:date="2016-09-27T23:52:00Z">
              <w:rPr>
                <w:rStyle w:val="ac"/>
                <w:noProof/>
              </w:rPr>
            </w:rPrChange>
          </w:rPr>
          <w:fldChar w:fldCharType="end"/>
        </w:r>
      </w:ins>
    </w:p>
    <w:p w:rsidR="003E31AA" w:rsidRPr="003E31AA" w:rsidRDefault="003E31AA">
      <w:pPr>
        <w:pStyle w:val="21"/>
        <w:tabs>
          <w:tab w:val="right" w:leader="dot" w:pos="9631"/>
        </w:tabs>
        <w:rPr>
          <w:ins w:id="1014" w:author="Morita" w:date="2016-09-27T23:52:00Z"/>
          <w:rFonts w:ascii="Times New Roman" w:eastAsiaTheme="minorEastAsia" w:hAnsi="Times New Roman"/>
          <w:b w:val="0"/>
          <w:bCs w:val="0"/>
          <w:noProof/>
          <w:kern w:val="2"/>
          <w:sz w:val="21"/>
          <w:szCs w:val="22"/>
          <w:lang w:val="en-US" w:eastAsia="ja-JP"/>
          <w:rPrChange w:id="1015" w:author="Morita" w:date="2016-09-27T23:52:00Z">
            <w:rPr>
              <w:ins w:id="1016" w:author="Morita" w:date="2016-09-27T23:52:00Z"/>
              <w:rFonts w:eastAsiaTheme="minorEastAsia" w:cstheme="minorBidi"/>
              <w:b w:val="0"/>
              <w:bCs w:val="0"/>
              <w:noProof/>
              <w:kern w:val="2"/>
              <w:sz w:val="21"/>
              <w:szCs w:val="22"/>
              <w:lang w:val="en-US" w:eastAsia="ja-JP"/>
            </w:rPr>
          </w:rPrChange>
        </w:rPr>
      </w:pPr>
      <w:ins w:id="1017" w:author="Morita" w:date="2016-09-27T23:52:00Z">
        <w:r w:rsidRPr="003E31AA">
          <w:rPr>
            <w:rStyle w:val="ac"/>
            <w:rFonts w:ascii="Times New Roman" w:hAnsi="Times New Roman"/>
            <w:noProof/>
            <w:rPrChange w:id="1018" w:author="Morita" w:date="2016-09-27T23:52:00Z">
              <w:rPr>
                <w:rStyle w:val="ac"/>
                <w:noProof/>
              </w:rPr>
            </w:rPrChange>
          </w:rPr>
          <w:fldChar w:fldCharType="begin"/>
        </w:r>
        <w:r w:rsidRPr="003E31AA">
          <w:rPr>
            <w:rStyle w:val="ac"/>
            <w:rFonts w:ascii="Times New Roman" w:hAnsi="Times New Roman"/>
            <w:noProof/>
            <w:rPrChange w:id="1019" w:author="Morita" w:date="2016-09-27T23:52:00Z">
              <w:rPr>
                <w:rStyle w:val="ac"/>
                <w:noProof/>
              </w:rPr>
            </w:rPrChange>
          </w:rPr>
          <w:instrText xml:space="preserve"> </w:instrText>
        </w:r>
        <w:r w:rsidRPr="003E31AA">
          <w:rPr>
            <w:rFonts w:ascii="Times New Roman" w:hAnsi="Times New Roman"/>
            <w:noProof/>
            <w:rPrChange w:id="1020" w:author="Morita" w:date="2016-09-27T23:52:00Z">
              <w:rPr>
                <w:noProof/>
              </w:rPr>
            </w:rPrChange>
          </w:rPr>
          <w:instrText>HYPERLINK \l "_Toc462786676"</w:instrText>
        </w:r>
        <w:r w:rsidRPr="003E31AA">
          <w:rPr>
            <w:rStyle w:val="ac"/>
            <w:rFonts w:ascii="Times New Roman" w:hAnsi="Times New Roman"/>
            <w:noProof/>
            <w:rPrChange w:id="1021" w:author="Morita" w:date="2016-09-27T23:52:00Z">
              <w:rPr>
                <w:rStyle w:val="ac"/>
                <w:noProof/>
              </w:rPr>
            </w:rPrChange>
          </w:rPr>
          <w:instrText xml:space="preserve"> </w:instrText>
        </w:r>
        <w:r w:rsidRPr="003E31AA">
          <w:rPr>
            <w:rStyle w:val="ac"/>
            <w:rFonts w:ascii="Times New Roman" w:hAnsi="Times New Roman"/>
            <w:noProof/>
            <w:rPrChange w:id="1022" w:author="Morita" w:date="2016-09-27T23:52:00Z">
              <w:rPr>
                <w:rStyle w:val="ac"/>
                <w:noProof/>
              </w:rPr>
            </w:rPrChange>
          </w:rPr>
        </w:r>
        <w:r w:rsidRPr="003E31AA">
          <w:rPr>
            <w:rStyle w:val="ac"/>
            <w:rFonts w:ascii="Times New Roman" w:hAnsi="Times New Roman"/>
            <w:noProof/>
            <w:rPrChange w:id="1023" w:author="Morita" w:date="2016-09-27T23:52:00Z">
              <w:rPr>
                <w:rStyle w:val="ac"/>
                <w:noProof/>
              </w:rPr>
            </w:rPrChange>
          </w:rPr>
          <w:fldChar w:fldCharType="separate"/>
        </w:r>
        <w:r w:rsidRPr="003E31AA">
          <w:rPr>
            <w:rStyle w:val="ac"/>
            <w:rFonts w:ascii="Times New Roman" w:hAnsi="Times New Roman"/>
            <w:noProof/>
            <w:lang w:val="en-US"/>
            <w:rPrChange w:id="1024" w:author="Morita" w:date="2016-09-27T23:52:00Z">
              <w:rPr>
                <w:rStyle w:val="ac"/>
                <w:noProof/>
                <w:lang w:val="en-US"/>
              </w:rPr>
            </w:rPrChange>
          </w:rPr>
          <w:t>GMPLS management-related work (CCAMP)</w:t>
        </w:r>
        <w:r w:rsidRPr="003E31AA">
          <w:rPr>
            <w:rFonts w:ascii="Times New Roman" w:hAnsi="Times New Roman"/>
            <w:noProof/>
            <w:webHidden/>
            <w:rPrChange w:id="1025" w:author="Morita" w:date="2016-09-27T23:52:00Z">
              <w:rPr>
                <w:noProof/>
                <w:webHidden/>
              </w:rPr>
            </w:rPrChange>
          </w:rPr>
          <w:tab/>
        </w:r>
        <w:r w:rsidRPr="003E31AA">
          <w:rPr>
            <w:rFonts w:ascii="Times New Roman" w:hAnsi="Times New Roman"/>
            <w:noProof/>
            <w:webHidden/>
            <w:rPrChange w:id="1026" w:author="Morita" w:date="2016-09-27T23:52:00Z">
              <w:rPr>
                <w:noProof/>
                <w:webHidden/>
              </w:rPr>
            </w:rPrChange>
          </w:rPr>
          <w:fldChar w:fldCharType="begin"/>
        </w:r>
        <w:r w:rsidRPr="003E31AA">
          <w:rPr>
            <w:rFonts w:ascii="Times New Roman" w:hAnsi="Times New Roman"/>
            <w:noProof/>
            <w:webHidden/>
            <w:rPrChange w:id="1027" w:author="Morita" w:date="2016-09-27T23:52:00Z">
              <w:rPr>
                <w:noProof/>
                <w:webHidden/>
              </w:rPr>
            </w:rPrChange>
          </w:rPr>
          <w:instrText xml:space="preserve"> PAGEREF _Toc462786676 \h </w:instrText>
        </w:r>
        <w:r w:rsidRPr="003E31AA">
          <w:rPr>
            <w:rFonts w:ascii="Times New Roman" w:hAnsi="Times New Roman"/>
            <w:noProof/>
            <w:webHidden/>
            <w:rPrChange w:id="1028" w:author="Morita" w:date="2016-09-27T23:52:00Z">
              <w:rPr>
                <w:noProof/>
                <w:webHidden/>
              </w:rPr>
            </w:rPrChange>
          </w:rPr>
        </w:r>
      </w:ins>
      <w:r w:rsidRPr="003E31AA">
        <w:rPr>
          <w:rFonts w:ascii="Times New Roman" w:hAnsi="Times New Roman"/>
          <w:noProof/>
          <w:webHidden/>
          <w:rPrChange w:id="1029" w:author="Morita" w:date="2016-09-27T23:52:00Z">
            <w:rPr>
              <w:noProof/>
              <w:webHidden/>
            </w:rPr>
          </w:rPrChange>
        </w:rPr>
        <w:fldChar w:fldCharType="separate"/>
      </w:r>
      <w:ins w:id="1030" w:author="Morita" w:date="2016-09-27T23:52:00Z">
        <w:r w:rsidRPr="003E31AA">
          <w:rPr>
            <w:rFonts w:ascii="Times New Roman" w:hAnsi="Times New Roman"/>
            <w:noProof/>
            <w:webHidden/>
            <w:rPrChange w:id="1031" w:author="Morita" w:date="2016-09-27T23:52:00Z">
              <w:rPr>
                <w:noProof/>
                <w:webHidden/>
              </w:rPr>
            </w:rPrChange>
          </w:rPr>
          <w:t>58</w:t>
        </w:r>
        <w:r w:rsidRPr="003E31AA">
          <w:rPr>
            <w:rFonts w:ascii="Times New Roman" w:hAnsi="Times New Roman"/>
            <w:noProof/>
            <w:webHidden/>
            <w:rPrChange w:id="1032" w:author="Morita" w:date="2016-09-27T23:52:00Z">
              <w:rPr>
                <w:noProof/>
                <w:webHidden/>
              </w:rPr>
            </w:rPrChange>
          </w:rPr>
          <w:fldChar w:fldCharType="end"/>
        </w:r>
        <w:r w:rsidRPr="003E31AA">
          <w:rPr>
            <w:rStyle w:val="ac"/>
            <w:rFonts w:ascii="Times New Roman" w:hAnsi="Times New Roman"/>
            <w:noProof/>
            <w:rPrChange w:id="1033" w:author="Morita" w:date="2016-09-27T23:52:00Z">
              <w:rPr>
                <w:rStyle w:val="ac"/>
                <w:noProof/>
              </w:rPr>
            </w:rPrChange>
          </w:rPr>
          <w:fldChar w:fldCharType="end"/>
        </w:r>
      </w:ins>
    </w:p>
    <w:p w:rsidR="003E31AA" w:rsidRPr="003E31AA" w:rsidRDefault="003E31AA">
      <w:pPr>
        <w:pStyle w:val="21"/>
        <w:tabs>
          <w:tab w:val="right" w:leader="dot" w:pos="9631"/>
        </w:tabs>
        <w:rPr>
          <w:ins w:id="1034" w:author="Morita" w:date="2016-09-27T23:52:00Z"/>
          <w:rFonts w:ascii="Times New Roman" w:eastAsiaTheme="minorEastAsia" w:hAnsi="Times New Roman"/>
          <w:b w:val="0"/>
          <w:bCs w:val="0"/>
          <w:noProof/>
          <w:kern w:val="2"/>
          <w:sz w:val="21"/>
          <w:szCs w:val="22"/>
          <w:lang w:val="en-US" w:eastAsia="ja-JP"/>
          <w:rPrChange w:id="1035" w:author="Morita" w:date="2016-09-27T23:52:00Z">
            <w:rPr>
              <w:ins w:id="1036" w:author="Morita" w:date="2016-09-27T23:52:00Z"/>
              <w:rFonts w:eastAsiaTheme="minorEastAsia" w:cstheme="minorBidi"/>
              <w:b w:val="0"/>
              <w:bCs w:val="0"/>
              <w:noProof/>
              <w:kern w:val="2"/>
              <w:sz w:val="21"/>
              <w:szCs w:val="22"/>
              <w:lang w:val="en-US" w:eastAsia="ja-JP"/>
            </w:rPr>
          </w:rPrChange>
        </w:rPr>
      </w:pPr>
      <w:ins w:id="1037" w:author="Morita" w:date="2016-09-27T23:52:00Z">
        <w:r w:rsidRPr="003E31AA">
          <w:rPr>
            <w:rStyle w:val="ac"/>
            <w:rFonts w:ascii="Times New Roman" w:hAnsi="Times New Roman"/>
            <w:noProof/>
            <w:rPrChange w:id="1038" w:author="Morita" w:date="2016-09-27T23:52:00Z">
              <w:rPr>
                <w:rStyle w:val="ac"/>
                <w:noProof/>
              </w:rPr>
            </w:rPrChange>
          </w:rPr>
          <w:fldChar w:fldCharType="begin"/>
        </w:r>
        <w:r w:rsidRPr="003E31AA">
          <w:rPr>
            <w:rStyle w:val="ac"/>
            <w:rFonts w:ascii="Times New Roman" w:hAnsi="Times New Roman"/>
            <w:noProof/>
            <w:rPrChange w:id="1039" w:author="Morita" w:date="2016-09-27T23:52:00Z">
              <w:rPr>
                <w:rStyle w:val="ac"/>
                <w:noProof/>
              </w:rPr>
            </w:rPrChange>
          </w:rPr>
          <w:instrText xml:space="preserve"> </w:instrText>
        </w:r>
        <w:r w:rsidRPr="003E31AA">
          <w:rPr>
            <w:rFonts w:ascii="Times New Roman" w:hAnsi="Times New Roman"/>
            <w:noProof/>
            <w:rPrChange w:id="1040" w:author="Morita" w:date="2016-09-27T23:52:00Z">
              <w:rPr>
                <w:noProof/>
              </w:rPr>
            </w:rPrChange>
          </w:rPr>
          <w:instrText>HYPERLINK \l "_Toc462786677"</w:instrText>
        </w:r>
        <w:r w:rsidRPr="003E31AA">
          <w:rPr>
            <w:rStyle w:val="ac"/>
            <w:rFonts w:ascii="Times New Roman" w:hAnsi="Times New Roman"/>
            <w:noProof/>
            <w:rPrChange w:id="1041" w:author="Morita" w:date="2016-09-27T23:52:00Z">
              <w:rPr>
                <w:rStyle w:val="ac"/>
                <w:noProof/>
              </w:rPr>
            </w:rPrChange>
          </w:rPr>
          <w:instrText xml:space="preserve"> </w:instrText>
        </w:r>
        <w:r w:rsidRPr="003E31AA">
          <w:rPr>
            <w:rStyle w:val="ac"/>
            <w:rFonts w:ascii="Times New Roman" w:hAnsi="Times New Roman"/>
            <w:noProof/>
            <w:rPrChange w:id="1042" w:author="Morita" w:date="2016-09-27T23:52:00Z">
              <w:rPr>
                <w:rStyle w:val="ac"/>
                <w:noProof/>
              </w:rPr>
            </w:rPrChange>
          </w:rPr>
        </w:r>
        <w:r w:rsidRPr="003E31AA">
          <w:rPr>
            <w:rStyle w:val="ac"/>
            <w:rFonts w:ascii="Times New Roman" w:hAnsi="Times New Roman"/>
            <w:noProof/>
            <w:rPrChange w:id="1043" w:author="Morita" w:date="2016-09-27T23:52:00Z">
              <w:rPr>
                <w:rStyle w:val="ac"/>
                <w:noProof/>
              </w:rPr>
            </w:rPrChange>
          </w:rPr>
          <w:fldChar w:fldCharType="separate"/>
        </w:r>
        <w:r w:rsidRPr="003E31AA">
          <w:rPr>
            <w:rStyle w:val="ac"/>
            <w:rFonts w:ascii="Times New Roman" w:hAnsi="Times New Roman"/>
            <w:noProof/>
            <w:lang w:val="en-US"/>
            <w:rPrChange w:id="1044" w:author="Morita" w:date="2016-09-27T23:52:00Z">
              <w:rPr>
                <w:rStyle w:val="ac"/>
                <w:noProof/>
                <w:lang w:val="en-US"/>
              </w:rPr>
            </w:rPrChange>
          </w:rPr>
          <w:t>MPLS management-related work (MPLS)</w:t>
        </w:r>
        <w:r w:rsidRPr="003E31AA">
          <w:rPr>
            <w:rFonts w:ascii="Times New Roman" w:hAnsi="Times New Roman"/>
            <w:noProof/>
            <w:webHidden/>
            <w:rPrChange w:id="1045" w:author="Morita" w:date="2016-09-27T23:52:00Z">
              <w:rPr>
                <w:noProof/>
                <w:webHidden/>
              </w:rPr>
            </w:rPrChange>
          </w:rPr>
          <w:tab/>
        </w:r>
        <w:r w:rsidRPr="003E31AA">
          <w:rPr>
            <w:rFonts w:ascii="Times New Roman" w:hAnsi="Times New Roman"/>
            <w:noProof/>
            <w:webHidden/>
            <w:rPrChange w:id="1046" w:author="Morita" w:date="2016-09-27T23:52:00Z">
              <w:rPr>
                <w:noProof/>
                <w:webHidden/>
              </w:rPr>
            </w:rPrChange>
          </w:rPr>
          <w:fldChar w:fldCharType="begin"/>
        </w:r>
        <w:r w:rsidRPr="003E31AA">
          <w:rPr>
            <w:rFonts w:ascii="Times New Roman" w:hAnsi="Times New Roman"/>
            <w:noProof/>
            <w:webHidden/>
            <w:rPrChange w:id="1047" w:author="Morita" w:date="2016-09-27T23:52:00Z">
              <w:rPr>
                <w:noProof/>
                <w:webHidden/>
              </w:rPr>
            </w:rPrChange>
          </w:rPr>
          <w:instrText xml:space="preserve"> PAGEREF _Toc462786677 \h </w:instrText>
        </w:r>
        <w:r w:rsidRPr="003E31AA">
          <w:rPr>
            <w:rFonts w:ascii="Times New Roman" w:hAnsi="Times New Roman"/>
            <w:noProof/>
            <w:webHidden/>
            <w:rPrChange w:id="1048" w:author="Morita" w:date="2016-09-27T23:52:00Z">
              <w:rPr>
                <w:noProof/>
                <w:webHidden/>
              </w:rPr>
            </w:rPrChange>
          </w:rPr>
        </w:r>
      </w:ins>
      <w:r w:rsidRPr="003E31AA">
        <w:rPr>
          <w:rFonts w:ascii="Times New Roman" w:hAnsi="Times New Roman"/>
          <w:noProof/>
          <w:webHidden/>
          <w:rPrChange w:id="1049" w:author="Morita" w:date="2016-09-27T23:52:00Z">
            <w:rPr>
              <w:noProof/>
              <w:webHidden/>
            </w:rPr>
          </w:rPrChange>
        </w:rPr>
        <w:fldChar w:fldCharType="separate"/>
      </w:r>
      <w:ins w:id="1050" w:author="Morita" w:date="2016-09-27T23:52:00Z">
        <w:r w:rsidRPr="003E31AA">
          <w:rPr>
            <w:rFonts w:ascii="Times New Roman" w:hAnsi="Times New Roman"/>
            <w:noProof/>
            <w:webHidden/>
            <w:rPrChange w:id="1051" w:author="Morita" w:date="2016-09-27T23:52:00Z">
              <w:rPr>
                <w:noProof/>
                <w:webHidden/>
              </w:rPr>
            </w:rPrChange>
          </w:rPr>
          <w:t>58</w:t>
        </w:r>
        <w:r w:rsidRPr="003E31AA">
          <w:rPr>
            <w:rFonts w:ascii="Times New Roman" w:hAnsi="Times New Roman"/>
            <w:noProof/>
            <w:webHidden/>
            <w:rPrChange w:id="1052" w:author="Morita" w:date="2016-09-27T23:52:00Z">
              <w:rPr>
                <w:noProof/>
                <w:webHidden/>
              </w:rPr>
            </w:rPrChange>
          </w:rPr>
          <w:fldChar w:fldCharType="end"/>
        </w:r>
        <w:r w:rsidRPr="003E31AA">
          <w:rPr>
            <w:rStyle w:val="ac"/>
            <w:rFonts w:ascii="Times New Roman" w:hAnsi="Times New Roman"/>
            <w:noProof/>
            <w:rPrChange w:id="1053" w:author="Morita" w:date="2016-09-27T23:52:00Z">
              <w:rPr>
                <w:rStyle w:val="ac"/>
                <w:noProof/>
              </w:rPr>
            </w:rPrChange>
          </w:rPr>
          <w:fldChar w:fldCharType="end"/>
        </w:r>
      </w:ins>
    </w:p>
    <w:p w:rsidR="00282356" w:rsidRPr="003E31AA" w:rsidDel="00CD6D50" w:rsidRDefault="00282356">
      <w:pPr>
        <w:pStyle w:val="11"/>
        <w:tabs>
          <w:tab w:val="left" w:pos="480"/>
          <w:tab w:val="right" w:leader="dot" w:pos="9631"/>
        </w:tabs>
        <w:rPr>
          <w:del w:id="1054" w:author="Morita" w:date="2016-09-25T18:34:00Z"/>
          <w:rFonts w:ascii="Times New Roman" w:eastAsia="SimSun" w:hAnsi="Times New Roman" w:cs="Times New Roman"/>
          <w:b w:val="0"/>
          <w:bCs w:val="0"/>
          <w:caps w:val="0"/>
          <w:noProof/>
          <w:sz w:val="22"/>
          <w:szCs w:val="22"/>
          <w:lang w:eastAsia="zh-CN"/>
          <w:rPrChange w:id="1055" w:author="Morita" w:date="2016-09-27T23:52:00Z">
            <w:rPr>
              <w:del w:id="1056" w:author="Morita" w:date="2016-09-25T18:34:00Z"/>
              <w:rFonts w:asciiTheme="minorHAnsi" w:eastAsia="SimSun" w:hAnsiTheme="minorHAnsi" w:cstheme="minorBidi"/>
              <w:b w:val="0"/>
              <w:bCs w:val="0"/>
              <w:caps w:val="0"/>
              <w:noProof/>
              <w:sz w:val="22"/>
              <w:szCs w:val="22"/>
              <w:lang w:eastAsia="zh-CN"/>
            </w:rPr>
          </w:rPrChange>
        </w:rPr>
      </w:pPr>
      <w:del w:id="1057" w:author="Morita" w:date="2016-09-25T18:34:00Z">
        <w:r w:rsidRPr="003E31AA" w:rsidDel="00CD6D50">
          <w:rPr>
            <w:rFonts w:ascii="Times New Roman" w:hAnsi="Times New Roman" w:cs="Times New Roman"/>
            <w:noProof/>
            <w:rPrChange w:id="1058" w:author="Morita" w:date="2016-09-27T23:52:00Z">
              <w:rPr>
                <w:rStyle w:val="ac"/>
                <w:b w:val="0"/>
                <w:bCs w:val="0"/>
                <w:caps w:val="0"/>
                <w:noProof/>
              </w:rPr>
            </w:rPrChange>
          </w:rPr>
          <w:delText>1</w:delText>
        </w:r>
        <w:r w:rsidRPr="003E31AA" w:rsidDel="00CD6D50">
          <w:rPr>
            <w:rFonts w:ascii="Times New Roman" w:eastAsia="SimSun" w:hAnsi="Times New Roman" w:cs="Times New Roman"/>
            <w:b w:val="0"/>
            <w:bCs w:val="0"/>
            <w:caps w:val="0"/>
            <w:noProof/>
            <w:sz w:val="22"/>
            <w:szCs w:val="22"/>
            <w:lang w:eastAsia="zh-CN"/>
            <w:rPrChange w:id="1059" w:author="Morita" w:date="2016-09-27T23:52:00Z">
              <w:rPr>
                <w:rFonts w:asciiTheme="minorHAnsi" w:eastAsia="SimSun" w:hAnsiTheme="minorHAnsi" w:cstheme="minorBidi"/>
                <w:b w:val="0"/>
                <w:bCs w:val="0"/>
                <w:caps w:val="0"/>
                <w:noProof/>
                <w:sz w:val="22"/>
                <w:szCs w:val="22"/>
                <w:lang w:eastAsia="zh-CN"/>
              </w:rPr>
            </w:rPrChange>
          </w:rPr>
          <w:tab/>
        </w:r>
        <w:r w:rsidRPr="003E31AA" w:rsidDel="00CD6D50">
          <w:rPr>
            <w:rFonts w:ascii="Times New Roman" w:hAnsi="Times New Roman" w:cs="Times New Roman"/>
            <w:noProof/>
            <w:rPrChange w:id="1060" w:author="Morita" w:date="2016-09-27T23:52:00Z">
              <w:rPr>
                <w:rStyle w:val="ac"/>
                <w:b w:val="0"/>
                <w:bCs w:val="0"/>
                <w:caps w:val="0"/>
                <w:noProof/>
              </w:rPr>
            </w:rPrChange>
          </w:rPr>
          <w:delText>General</w:delText>
        </w:r>
        <w:r w:rsidRPr="003E31AA" w:rsidDel="00CD6D50">
          <w:rPr>
            <w:rFonts w:ascii="Times New Roman" w:hAnsi="Times New Roman" w:cs="Times New Roman"/>
            <w:noProof/>
            <w:webHidden/>
            <w:rPrChange w:id="1061" w:author="Morita" w:date="2016-09-27T23:52:00Z">
              <w:rPr>
                <w:noProof/>
                <w:webHidden/>
              </w:rPr>
            </w:rPrChange>
          </w:rPr>
          <w:tab/>
        </w:r>
        <w:r w:rsidR="005A54E2" w:rsidRPr="003E31AA" w:rsidDel="00CD6D50">
          <w:rPr>
            <w:rFonts w:ascii="Times New Roman" w:hAnsi="Times New Roman" w:cs="Times New Roman"/>
            <w:noProof/>
            <w:webHidden/>
            <w:rPrChange w:id="1062" w:author="Morita" w:date="2016-09-27T23:52:00Z">
              <w:rPr>
                <w:noProof/>
                <w:webHidden/>
              </w:rPr>
            </w:rPrChange>
          </w:rPr>
          <w:delText>3</w:delText>
        </w:r>
      </w:del>
    </w:p>
    <w:p w:rsidR="00282356" w:rsidRPr="003E31AA" w:rsidDel="00CD6D50" w:rsidRDefault="00282356">
      <w:pPr>
        <w:pStyle w:val="11"/>
        <w:tabs>
          <w:tab w:val="left" w:pos="480"/>
          <w:tab w:val="right" w:leader="dot" w:pos="9631"/>
        </w:tabs>
        <w:rPr>
          <w:del w:id="1063" w:author="Morita" w:date="2016-09-25T18:34:00Z"/>
          <w:rFonts w:ascii="Times New Roman" w:eastAsia="SimSun" w:hAnsi="Times New Roman" w:cs="Times New Roman"/>
          <w:b w:val="0"/>
          <w:bCs w:val="0"/>
          <w:caps w:val="0"/>
          <w:noProof/>
          <w:sz w:val="22"/>
          <w:szCs w:val="22"/>
          <w:lang w:eastAsia="zh-CN"/>
          <w:rPrChange w:id="1064" w:author="Morita" w:date="2016-09-27T23:52:00Z">
            <w:rPr>
              <w:del w:id="1065" w:author="Morita" w:date="2016-09-25T18:34:00Z"/>
              <w:rFonts w:asciiTheme="minorHAnsi" w:eastAsia="SimSun" w:hAnsiTheme="minorHAnsi" w:cstheme="minorBidi"/>
              <w:b w:val="0"/>
              <w:bCs w:val="0"/>
              <w:caps w:val="0"/>
              <w:noProof/>
              <w:sz w:val="22"/>
              <w:szCs w:val="22"/>
              <w:lang w:eastAsia="zh-CN"/>
            </w:rPr>
          </w:rPrChange>
        </w:rPr>
      </w:pPr>
      <w:del w:id="1066" w:author="Morita" w:date="2016-09-25T18:34:00Z">
        <w:r w:rsidRPr="003E31AA" w:rsidDel="00CD6D50">
          <w:rPr>
            <w:rFonts w:ascii="Times New Roman" w:hAnsi="Times New Roman" w:cs="Times New Roman"/>
            <w:noProof/>
            <w:rPrChange w:id="1067" w:author="Morita" w:date="2016-09-27T23:52:00Z">
              <w:rPr>
                <w:rStyle w:val="ac"/>
                <w:b w:val="0"/>
                <w:bCs w:val="0"/>
                <w:caps w:val="0"/>
                <w:noProof/>
                <w:lang w:val="en-US"/>
              </w:rPr>
            </w:rPrChange>
          </w:rPr>
          <w:delText>2</w:delText>
        </w:r>
        <w:r w:rsidRPr="003E31AA" w:rsidDel="00CD6D50">
          <w:rPr>
            <w:rFonts w:ascii="Times New Roman" w:eastAsia="SimSun" w:hAnsi="Times New Roman" w:cs="Times New Roman"/>
            <w:b w:val="0"/>
            <w:bCs w:val="0"/>
            <w:caps w:val="0"/>
            <w:noProof/>
            <w:sz w:val="22"/>
            <w:szCs w:val="22"/>
            <w:lang w:eastAsia="zh-CN"/>
            <w:rPrChange w:id="1068" w:author="Morita" w:date="2016-09-27T23:52:00Z">
              <w:rPr>
                <w:rFonts w:asciiTheme="minorHAnsi" w:eastAsia="SimSun" w:hAnsiTheme="minorHAnsi" w:cstheme="minorBidi"/>
                <w:b w:val="0"/>
                <w:bCs w:val="0"/>
                <w:caps w:val="0"/>
                <w:noProof/>
                <w:sz w:val="22"/>
                <w:szCs w:val="22"/>
                <w:lang w:eastAsia="zh-CN"/>
              </w:rPr>
            </w:rPrChange>
          </w:rPr>
          <w:tab/>
        </w:r>
        <w:r w:rsidRPr="003E31AA" w:rsidDel="00CD6D50">
          <w:rPr>
            <w:rFonts w:ascii="Times New Roman" w:hAnsi="Times New Roman" w:cs="Times New Roman"/>
            <w:noProof/>
            <w:rPrChange w:id="1069" w:author="Morita" w:date="2016-09-27T23:52:00Z">
              <w:rPr>
                <w:rStyle w:val="ac"/>
                <w:b w:val="0"/>
                <w:bCs w:val="0"/>
                <w:caps w:val="0"/>
                <w:noProof/>
                <w:lang w:val="en-US"/>
              </w:rPr>
            </w:rPrChange>
          </w:rPr>
          <w:delText>Introduction</w:delText>
        </w:r>
        <w:r w:rsidRPr="003E31AA" w:rsidDel="00CD6D50">
          <w:rPr>
            <w:rFonts w:ascii="Times New Roman" w:hAnsi="Times New Roman" w:cs="Times New Roman"/>
            <w:noProof/>
            <w:webHidden/>
            <w:rPrChange w:id="1070" w:author="Morita" w:date="2016-09-27T23:52:00Z">
              <w:rPr>
                <w:noProof/>
                <w:webHidden/>
              </w:rPr>
            </w:rPrChange>
          </w:rPr>
          <w:tab/>
        </w:r>
        <w:r w:rsidR="005A54E2" w:rsidRPr="003E31AA" w:rsidDel="00CD6D50">
          <w:rPr>
            <w:rFonts w:ascii="Times New Roman" w:hAnsi="Times New Roman" w:cs="Times New Roman"/>
            <w:noProof/>
            <w:webHidden/>
            <w:rPrChange w:id="1071" w:author="Morita" w:date="2016-09-27T23:52:00Z">
              <w:rPr>
                <w:noProof/>
                <w:webHidden/>
              </w:rPr>
            </w:rPrChange>
          </w:rPr>
          <w:delText>3</w:delText>
        </w:r>
      </w:del>
    </w:p>
    <w:p w:rsidR="00282356" w:rsidRPr="003E31AA" w:rsidDel="00CD6D50" w:rsidRDefault="00282356">
      <w:pPr>
        <w:pStyle w:val="11"/>
        <w:tabs>
          <w:tab w:val="left" w:pos="480"/>
          <w:tab w:val="right" w:leader="dot" w:pos="9631"/>
        </w:tabs>
        <w:rPr>
          <w:del w:id="1072" w:author="Morita" w:date="2016-09-25T18:34:00Z"/>
          <w:rFonts w:ascii="Times New Roman" w:eastAsia="SimSun" w:hAnsi="Times New Roman" w:cs="Times New Roman"/>
          <w:b w:val="0"/>
          <w:bCs w:val="0"/>
          <w:caps w:val="0"/>
          <w:noProof/>
          <w:sz w:val="22"/>
          <w:szCs w:val="22"/>
          <w:lang w:eastAsia="zh-CN"/>
          <w:rPrChange w:id="1073" w:author="Morita" w:date="2016-09-27T23:52:00Z">
            <w:rPr>
              <w:del w:id="1074" w:author="Morita" w:date="2016-09-25T18:34:00Z"/>
              <w:rFonts w:asciiTheme="minorHAnsi" w:eastAsia="SimSun" w:hAnsiTheme="minorHAnsi" w:cstheme="minorBidi"/>
              <w:b w:val="0"/>
              <w:bCs w:val="0"/>
              <w:caps w:val="0"/>
              <w:noProof/>
              <w:sz w:val="22"/>
              <w:szCs w:val="22"/>
              <w:lang w:eastAsia="zh-CN"/>
            </w:rPr>
          </w:rPrChange>
        </w:rPr>
      </w:pPr>
      <w:del w:id="1075" w:author="Morita" w:date="2016-09-25T18:34:00Z">
        <w:r w:rsidRPr="003E31AA" w:rsidDel="00CD6D50">
          <w:rPr>
            <w:rFonts w:ascii="Times New Roman" w:hAnsi="Times New Roman" w:cs="Times New Roman"/>
            <w:noProof/>
            <w:rPrChange w:id="1076" w:author="Morita" w:date="2016-09-27T23:52:00Z">
              <w:rPr>
                <w:rStyle w:val="ac"/>
                <w:b w:val="0"/>
                <w:bCs w:val="0"/>
                <w:caps w:val="0"/>
                <w:noProof/>
              </w:rPr>
            </w:rPrChange>
          </w:rPr>
          <w:delText>3</w:delText>
        </w:r>
        <w:r w:rsidRPr="003E31AA" w:rsidDel="00CD6D50">
          <w:rPr>
            <w:rFonts w:ascii="Times New Roman" w:eastAsia="SimSun" w:hAnsi="Times New Roman" w:cs="Times New Roman"/>
            <w:b w:val="0"/>
            <w:bCs w:val="0"/>
            <w:caps w:val="0"/>
            <w:noProof/>
            <w:sz w:val="22"/>
            <w:szCs w:val="22"/>
            <w:lang w:eastAsia="zh-CN"/>
            <w:rPrChange w:id="1077" w:author="Morita" w:date="2016-09-27T23:52:00Z">
              <w:rPr>
                <w:rFonts w:asciiTheme="minorHAnsi" w:eastAsia="SimSun" w:hAnsiTheme="minorHAnsi" w:cstheme="minorBidi"/>
                <w:b w:val="0"/>
                <w:bCs w:val="0"/>
                <w:caps w:val="0"/>
                <w:noProof/>
                <w:sz w:val="22"/>
                <w:szCs w:val="22"/>
                <w:lang w:eastAsia="zh-CN"/>
              </w:rPr>
            </w:rPrChange>
          </w:rPr>
          <w:tab/>
        </w:r>
        <w:r w:rsidRPr="003E31AA" w:rsidDel="00CD6D50">
          <w:rPr>
            <w:rFonts w:ascii="Times New Roman" w:hAnsi="Times New Roman" w:cs="Times New Roman"/>
            <w:noProof/>
            <w:rPrChange w:id="1078" w:author="Morita" w:date="2016-09-27T23:52:00Z">
              <w:rPr>
                <w:rStyle w:val="ac"/>
                <w:b w:val="0"/>
                <w:bCs w:val="0"/>
                <w:caps w:val="0"/>
                <w:noProof/>
              </w:rPr>
            </w:rPrChange>
          </w:rPr>
          <w:delText>Scope</w:delText>
        </w:r>
        <w:r w:rsidRPr="003E31AA" w:rsidDel="00CD6D50">
          <w:rPr>
            <w:rFonts w:ascii="Times New Roman" w:hAnsi="Times New Roman" w:cs="Times New Roman"/>
            <w:noProof/>
            <w:webHidden/>
            <w:rPrChange w:id="1079" w:author="Morita" w:date="2016-09-27T23:52:00Z">
              <w:rPr>
                <w:noProof/>
                <w:webHidden/>
              </w:rPr>
            </w:rPrChange>
          </w:rPr>
          <w:tab/>
        </w:r>
        <w:r w:rsidR="005A54E2" w:rsidRPr="003E31AA" w:rsidDel="00CD6D50">
          <w:rPr>
            <w:rFonts w:ascii="Times New Roman" w:hAnsi="Times New Roman" w:cs="Times New Roman"/>
            <w:noProof/>
            <w:webHidden/>
            <w:rPrChange w:id="1080" w:author="Morita" w:date="2016-09-27T23:52:00Z">
              <w:rPr>
                <w:noProof/>
                <w:webHidden/>
              </w:rPr>
            </w:rPrChange>
          </w:rPr>
          <w:delText>3</w:delText>
        </w:r>
      </w:del>
    </w:p>
    <w:p w:rsidR="00282356" w:rsidRPr="003E31AA" w:rsidDel="00CD6D50" w:rsidRDefault="00282356">
      <w:pPr>
        <w:pStyle w:val="11"/>
        <w:tabs>
          <w:tab w:val="left" w:pos="480"/>
          <w:tab w:val="right" w:leader="dot" w:pos="9631"/>
        </w:tabs>
        <w:rPr>
          <w:del w:id="1081" w:author="Morita" w:date="2016-09-25T18:34:00Z"/>
          <w:rFonts w:ascii="Times New Roman" w:eastAsia="SimSun" w:hAnsi="Times New Roman" w:cs="Times New Roman"/>
          <w:b w:val="0"/>
          <w:bCs w:val="0"/>
          <w:caps w:val="0"/>
          <w:noProof/>
          <w:sz w:val="22"/>
          <w:szCs w:val="22"/>
          <w:lang w:eastAsia="zh-CN"/>
          <w:rPrChange w:id="1082" w:author="Morita" w:date="2016-09-27T23:52:00Z">
            <w:rPr>
              <w:del w:id="1083" w:author="Morita" w:date="2016-09-25T18:34:00Z"/>
              <w:rFonts w:asciiTheme="minorHAnsi" w:eastAsia="SimSun" w:hAnsiTheme="minorHAnsi" w:cstheme="minorBidi"/>
              <w:b w:val="0"/>
              <w:bCs w:val="0"/>
              <w:caps w:val="0"/>
              <w:noProof/>
              <w:sz w:val="22"/>
              <w:szCs w:val="22"/>
              <w:lang w:eastAsia="zh-CN"/>
            </w:rPr>
          </w:rPrChange>
        </w:rPr>
      </w:pPr>
      <w:del w:id="1084" w:author="Morita" w:date="2016-09-25T18:34:00Z">
        <w:r w:rsidRPr="003E31AA" w:rsidDel="00CD6D50">
          <w:rPr>
            <w:rFonts w:ascii="Times New Roman" w:hAnsi="Times New Roman" w:cs="Times New Roman"/>
            <w:noProof/>
            <w:rPrChange w:id="1085" w:author="Morita" w:date="2016-09-27T23:52:00Z">
              <w:rPr>
                <w:rStyle w:val="ac"/>
                <w:b w:val="0"/>
                <w:bCs w:val="0"/>
                <w:caps w:val="0"/>
                <w:noProof/>
              </w:rPr>
            </w:rPrChange>
          </w:rPr>
          <w:delText>4</w:delText>
        </w:r>
        <w:r w:rsidRPr="003E31AA" w:rsidDel="00CD6D50">
          <w:rPr>
            <w:rFonts w:ascii="Times New Roman" w:eastAsia="SimSun" w:hAnsi="Times New Roman" w:cs="Times New Roman"/>
            <w:b w:val="0"/>
            <w:bCs w:val="0"/>
            <w:caps w:val="0"/>
            <w:noProof/>
            <w:sz w:val="22"/>
            <w:szCs w:val="22"/>
            <w:lang w:eastAsia="zh-CN"/>
            <w:rPrChange w:id="1086" w:author="Morita" w:date="2016-09-27T23:52:00Z">
              <w:rPr>
                <w:rFonts w:asciiTheme="minorHAnsi" w:eastAsia="SimSun" w:hAnsiTheme="minorHAnsi" w:cstheme="minorBidi"/>
                <w:b w:val="0"/>
                <w:bCs w:val="0"/>
                <w:caps w:val="0"/>
                <w:noProof/>
                <w:sz w:val="22"/>
                <w:szCs w:val="22"/>
                <w:lang w:eastAsia="zh-CN"/>
              </w:rPr>
            </w:rPrChange>
          </w:rPr>
          <w:tab/>
        </w:r>
        <w:r w:rsidRPr="003E31AA" w:rsidDel="00CD6D50">
          <w:rPr>
            <w:rFonts w:ascii="Times New Roman" w:hAnsi="Times New Roman" w:cs="Times New Roman"/>
            <w:noProof/>
            <w:rPrChange w:id="1087" w:author="Morita" w:date="2016-09-27T23:52:00Z">
              <w:rPr>
                <w:rStyle w:val="ac"/>
                <w:b w:val="0"/>
                <w:bCs w:val="0"/>
                <w:caps w:val="0"/>
                <w:noProof/>
              </w:rPr>
            </w:rPrChange>
          </w:rPr>
          <w:delText>Abbreviations</w:delText>
        </w:r>
        <w:r w:rsidRPr="003E31AA" w:rsidDel="00CD6D50">
          <w:rPr>
            <w:rFonts w:ascii="Times New Roman" w:hAnsi="Times New Roman" w:cs="Times New Roman"/>
            <w:noProof/>
            <w:webHidden/>
            <w:rPrChange w:id="1088" w:author="Morita" w:date="2016-09-27T23:52:00Z">
              <w:rPr>
                <w:noProof/>
                <w:webHidden/>
              </w:rPr>
            </w:rPrChange>
          </w:rPr>
          <w:tab/>
        </w:r>
        <w:r w:rsidR="005A54E2" w:rsidRPr="003E31AA" w:rsidDel="00CD6D50">
          <w:rPr>
            <w:rFonts w:ascii="Times New Roman" w:hAnsi="Times New Roman" w:cs="Times New Roman"/>
            <w:noProof/>
            <w:webHidden/>
            <w:rPrChange w:id="1089" w:author="Morita" w:date="2016-09-27T23:52:00Z">
              <w:rPr>
                <w:noProof/>
                <w:webHidden/>
              </w:rPr>
            </w:rPrChange>
          </w:rPr>
          <w:delText>4</w:delText>
        </w:r>
      </w:del>
    </w:p>
    <w:p w:rsidR="00282356" w:rsidRPr="003E31AA" w:rsidDel="00CD6D50" w:rsidRDefault="00282356">
      <w:pPr>
        <w:pStyle w:val="11"/>
        <w:tabs>
          <w:tab w:val="left" w:pos="480"/>
          <w:tab w:val="right" w:leader="dot" w:pos="9631"/>
        </w:tabs>
        <w:rPr>
          <w:del w:id="1090" w:author="Morita" w:date="2016-09-25T18:34:00Z"/>
          <w:rFonts w:ascii="Times New Roman" w:eastAsia="SimSun" w:hAnsi="Times New Roman" w:cs="Times New Roman"/>
          <w:b w:val="0"/>
          <w:bCs w:val="0"/>
          <w:caps w:val="0"/>
          <w:noProof/>
          <w:sz w:val="22"/>
          <w:szCs w:val="22"/>
          <w:lang w:eastAsia="zh-CN"/>
          <w:rPrChange w:id="1091" w:author="Morita" w:date="2016-09-27T23:52:00Z">
            <w:rPr>
              <w:del w:id="1092" w:author="Morita" w:date="2016-09-25T18:34:00Z"/>
              <w:rFonts w:asciiTheme="minorHAnsi" w:eastAsia="SimSun" w:hAnsiTheme="minorHAnsi" w:cstheme="minorBidi"/>
              <w:b w:val="0"/>
              <w:bCs w:val="0"/>
              <w:caps w:val="0"/>
              <w:noProof/>
              <w:sz w:val="22"/>
              <w:szCs w:val="22"/>
              <w:lang w:eastAsia="zh-CN"/>
            </w:rPr>
          </w:rPrChange>
        </w:rPr>
      </w:pPr>
      <w:del w:id="1093" w:author="Morita" w:date="2016-09-25T18:34:00Z">
        <w:r w:rsidRPr="003E31AA" w:rsidDel="00CD6D50">
          <w:rPr>
            <w:rFonts w:ascii="Times New Roman" w:hAnsi="Times New Roman" w:cs="Times New Roman"/>
            <w:noProof/>
            <w:rPrChange w:id="1094" w:author="Morita" w:date="2016-09-27T23:52:00Z">
              <w:rPr>
                <w:rStyle w:val="ac"/>
                <w:b w:val="0"/>
                <w:bCs w:val="0"/>
                <w:caps w:val="0"/>
                <w:noProof/>
              </w:rPr>
            </w:rPrChange>
          </w:rPr>
          <w:delText>5</w:delText>
        </w:r>
        <w:r w:rsidRPr="003E31AA" w:rsidDel="00CD6D50">
          <w:rPr>
            <w:rFonts w:ascii="Times New Roman" w:eastAsia="SimSun" w:hAnsi="Times New Roman" w:cs="Times New Roman"/>
            <w:b w:val="0"/>
            <w:bCs w:val="0"/>
            <w:caps w:val="0"/>
            <w:noProof/>
            <w:sz w:val="22"/>
            <w:szCs w:val="22"/>
            <w:lang w:eastAsia="zh-CN"/>
            <w:rPrChange w:id="1095" w:author="Morita" w:date="2016-09-27T23:52:00Z">
              <w:rPr>
                <w:rFonts w:asciiTheme="minorHAnsi" w:eastAsia="SimSun" w:hAnsiTheme="minorHAnsi" w:cstheme="minorBidi"/>
                <w:b w:val="0"/>
                <w:bCs w:val="0"/>
                <w:caps w:val="0"/>
                <w:noProof/>
                <w:sz w:val="22"/>
                <w:szCs w:val="22"/>
                <w:lang w:eastAsia="zh-CN"/>
              </w:rPr>
            </w:rPrChange>
          </w:rPr>
          <w:tab/>
        </w:r>
        <w:r w:rsidRPr="003E31AA" w:rsidDel="00CD6D50">
          <w:rPr>
            <w:rFonts w:ascii="Times New Roman" w:hAnsi="Times New Roman" w:cs="Times New Roman"/>
            <w:noProof/>
            <w:rPrChange w:id="1096" w:author="Morita" w:date="2016-09-27T23:52:00Z">
              <w:rPr>
                <w:rStyle w:val="ac"/>
                <w:b w:val="0"/>
                <w:bCs w:val="0"/>
                <w:caps w:val="0"/>
                <w:noProof/>
              </w:rPr>
            </w:rPrChange>
          </w:rPr>
          <w:delText>Definitions and descriptions</w:delText>
        </w:r>
        <w:r w:rsidRPr="003E31AA" w:rsidDel="00CD6D50">
          <w:rPr>
            <w:rFonts w:ascii="Times New Roman" w:hAnsi="Times New Roman" w:cs="Times New Roman"/>
            <w:noProof/>
            <w:webHidden/>
            <w:rPrChange w:id="1097" w:author="Morita" w:date="2016-09-27T23:52:00Z">
              <w:rPr>
                <w:noProof/>
                <w:webHidden/>
              </w:rPr>
            </w:rPrChange>
          </w:rPr>
          <w:tab/>
        </w:r>
        <w:r w:rsidR="005A54E2" w:rsidRPr="003E31AA" w:rsidDel="00CD6D50">
          <w:rPr>
            <w:rFonts w:ascii="Times New Roman" w:hAnsi="Times New Roman" w:cs="Times New Roman"/>
            <w:noProof/>
            <w:webHidden/>
            <w:rPrChange w:id="1098" w:author="Morita" w:date="2016-09-27T23:52:00Z">
              <w:rPr>
                <w:noProof/>
                <w:webHidden/>
              </w:rPr>
            </w:rPrChange>
          </w:rPr>
          <w:delText>5</w:delText>
        </w:r>
      </w:del>
    </w:p>
    <w:p w:rsidR="00282356" w:rsidRPr="003E31AA" w:rsidDel="00CD6D50" w:rsidRDefault="00282356">
      <w:pPr>
        <w:pStyle w:val="21"/>
        <w:tabs>
          <w:tab w:val="left" w:pos="480"/>
          <w:tab w:val="right" w:leader="dot" w:pos="9631"/>
        </w:tabs>
        <w:rPr>
          <w:del w:id="1099" w:author="Morita" w:date="2016-09-25T18:34:00Z"/>
          <w:rFonts w:ascii="Times New Roman" w:eastAsia="SimSun" w:hAnsi="Times New Roman"/>
          <w:b w:val="0"/>
          <w:bCs w:val="0"/>
          <w:noProof/>
          <w:sz w:val="22"/>
          <w:szCs w:val="22"/>
          <w:lang w:eastAsia="zh-CN"/>
          <w:rPrChange w:id="1100" w:author="Morita" w:date="2016-09-27T23:52:00Z">
            <w:rPr>
              <w:del w:id="1101" w:author="Morita" w:date="2016-09-25T18:34:00Z"/>
              <w:rFonts w:eastAsia="SimSun" w:cstheme="minorBidi"/>
              <w:b w:val="0"/>
              <w:bCs w:val="0"/>
              <w:noProof/>
              <w:sz w:val="22"/>
              <w:szCs w:val="22"/>
              <w:lang w:eastAsia="zh-CN"/>
            </w:rPr>
          </w:rPrChange>
        </w:rPr>
      </w:pPr>
      <w:del w:id="1102" w:author="Morita" w:date="2016-09-25T18:34:00Z">
        <w:r w:rsidRPr="003E31AA" w:rsidDel="00CD6D50">
          <w:rPr>
            <w:rFonts w:ascii="Times New Roman" w:hAnsi="Times New Roman"/>
            <w:noProof/>
            <w:rPrChange w:id="1103" w:author="Morita" w:date="2016-09-27T23:52:00Z">
              <w:rPr>
                <w:rStyle w:val="ac"/>
                <w:b w:val="0"/>
                <w:bCs w:val="0"/>
                <w:noProof/>
              </w:rPr>
            </w:rPrChange>
          </w:rPr>
          <w:delText>5.1</w:delText>
        </w:r>
        <w:r w:rsidRPr="003E31AA" w:rsidDel="00CD6D50">
          <w:rPr>
            <w:rFonts w:ascii="Times New Roman" w:eastAsia="SimSun" w:hAnsi="Times New Roman"/>
            <w:b w:val="0"/>
            <w:bCs w:val="0"/>
            <w:noProof/>
            <w:sz w:val="22"/>
            <w:szCs w:val="22"/>
            <w:lang w:eastAsia="zh-CN"/>
            <w:rPrChange w:id="1104" w:author="Morita" w:date="2016-09-27T23:52:00Z">
              <w:rPr>
                <w:rFonts w:eastAsia="SimSun" w:cstheme="minorBidi"/>
                <w:b w:val="0"/>
                <w:bCs w:val="0"/>
                <w:noProof/>
                <w:sz w:val="22"/>
                <w:szCs w:val="22"/>
                <w:lang w:eastAsia="zh-CN"/>
              </w:rPr>
            </w:rPrChange>
          </w:rPr>
          <w:tab/>
        </w:r>
        <w:r w:rsidRPr="003E31AA" w:rsidDel="00CD6D50">
          <w:rPr>
            <w:rFonts w:ascii="Times New Roman" w:hAnsi="Times New Roman"/>
            <w:noProof/>
            <w:rPrChange w:id="1105" w:author="Morita" w:date="2016-09-27T23:52:00Z">
              <w:rPr>
                <w:rStyle w:val="ac"/>
                <w:b w:val="0"/>
                <w:bCs w:val="0"/>
                <w:noProof/>
              </w:rPr>
            </w:rPrChange>
          </w:rPr>
          <w:delText>Optical and other Transport Networks &amp; Technologies (OTNT)</w:delText>
        </w:r>
        <w:r w:rsidRPr="003E31AA" w:rsidDel="00CD6D50">
          <w:rPr>
            <w:rFonts w:ascii="Times New Roman" w:hAnsi="Times New Roman"/>
            <w:noProof/>
            <w:webHidden/>
            <w:rPrChange w:id="1106" w:author="Morita" w:date="2016-09-27T23:52:00Z">
              <w:rPr>
                <w:noProof/>
                <w:webHidden/>
              </w:rPr>
            </w:rPrChange>
          </w:rPr>
          <w:tab/>
        </w:r>
        <w:r w:rsidR="005A54E2" w:rsidRPr="003E31AA" w:rsidDel="00CD6D50">
          <w:rPr>
            <w:rFonts w:ascii="Times New Roman" w:hAnsi="Times New Roman"/>
            <w:noProof/>
            <w:webHidden/>
            <w:rPrChange w:id="1107" w:author="Morita" w:date="2016-09-27T23:52:00Z">
              <w:rPr>
                <w:noProof/>
                <w:webHidden/>
              </w:rPr>
            </w:rPrChange>
          </w:rPr>
          <w:delText>5</w:delText>
        </w:r>
      </w:del>
    </w:p>
    <w:p w:rsidR="00282356" w:rsidRPr="003E31AA" w:rsidDel="00CD6D50" w:rsidRDefault="00282356">
      <w:pPr>
        <w:pStyle w:val="21"/>
        <w:tabs>
          <w:tab w:val="left" w:pos="480"/>
          <w:tab w:val="right" w:leader="dot" w:pos="9631"/>
        </w:tabs>
        <w:rPr>
          <w:del w:id="1108" w:author="Morita" w:date="2016-09-25T18:34:00Z"/>
          <w:rFonts w:ascii="Times New Roman" w:eastAsia="SimSun" w:hAnsi="Times New Roman"/>
          <w:b w:val="0"/>
          <w:bCs w:val="0"/>
          <w:noProof/>
          <w:sz w:val="22"/>
          <w:szCs w:val="22"/>
          <w:lang w:eastAsia="zh-CN"/>
          <w:rPrChange w:id="1109" w:author="Morita" w:date="2016-09-27T23:52:00Z">
            <w:rPr>
              <w:del w:id="1110" w:author="Morita" w:date="2016-09-25T18:34:00Z"/>
              <w:rFonts w:eastAsia="SimSun" w:cstheme="minorBidi"/>
              <w:b w:val="0"/>
              <w:bCs w:val="0"/>
              <w:noProof/>
              <w:sz w:val="22"/>
              <w:szCs w:val="22"/>
              <w:lang w:eastAsia="zh-CN"/>
            </w:rPr>
          </w:rPrChange>
        </w:rPr>
      </w:pPr>
      <w:del w:id="1111" w:author="Morita" w:date="2016-09-25T18:34:00Z">
        <w:r w:rsidRPr="003E31AA" w:rsidDel="00CD6D50">
          <w:rPr>
            <w:rFonts w:ascii="Times New Roman" w:hAnsi="Times New Roman"/>
            <w:noProof/>
            <w:rPrChange w:id="1112" w:author="Morita" w:date="2016-09-27T23:52:00Z">
              <w:rPr>
                <w:rStyle w:val="ac"/>
                <w:b w:val="0"/>
                <w:bCs w:val="0"/>
                <w:noProof/>
              </w:rPr>
            </w:rPrChange>
          </w:rPr>
          <w:delText>5.2</w:delText>
        </w:r>
        <w:r w:rsidRPr="003E31AA" w:rsidDel="00CD6D50">
          <w:rPr>
            <w:rFonts w:ascii="Times New Roman" w:eastAsia="SimSun" w:hAnsi="Times New Roman"/>
            <w:b w:val="0"/>
            <w:bCs w:val="0"/>
            <w:noProof/>
            <w:sz w:val="22"/>
            <w:szCs w:val="22"/>
            <w:lang w:eastAsia="zh-CN"/>
            <w:rPrChange w:id="1113" w:author="Morita" w:date="2016-09-27T23:52:00Z">
              <w:rPr>
                <w:rFonts w:eastAsia="SimSun" w:cstheme="minorBidi"/>
                <w:b w:val="0"/>
                <w:bCs w:val="0"/>
                <w:noProof/>
                <w:sz w:val="22"/>
                <w:szCs w:val="22"/>
                <w:lang w:eastAsia="zh-CN"/>
              </w:rPr>
            </w:rPrChange>
          </w:rPr>
          <w:tab/>
        </w:r>
        <w:r w:rsidRPr="003E31AA" w:rsidDel="00CD6D50">
          <w:rPr>
            <w:rFonts w:ascii="Times New Roman" w:hAnsi="Times New Roman"/>
            <w:noProof/>
            <w:rPrChange w:id="1114" w:author="Morita" w:date="2016-09-27T23:52:00Z">
              <w:rPr>
                <w:rStyle w:val="ac"/>
                <w:b w:val="0"/>
                <w:bCs w:val="0"/>
                <w:noProof/>
              </w:rPr>
            </w:rPrChange>
          </w:rPr>
          <w:delText>Optical Transport Network (OTN)</w:delText>
        </w:r>
        <w:r w:rsidRPr="003E31AA" w:rsidDel="00CD6D50">
          <w:rPr>
            <w:rFonts w:ascii="Times New Roman" w:hAnsi="Times New Roman"/>
            <w:noProof/>
            <w:webHidden/>
            <w:rPrChange w:id="1115" w:author="Morita" w:date="2016-09-27T23:52:00Z">
              <w:rPr>
                <w:noProof/>
                <w:webHidden/>
              </w:rPr>
            </w:rPrChange>
          </w:rPr>
          <w:tab/>
        </w:r>
        <w:r w:rsidR="005A54E2" w:rsidRPr="003E31AA" w:rsidDel="00CD6D50">
          <w:rPr>
            <w:rFonts w:ascii="Times New Roman" w:hAnsi="Times New Roman"/>
            <w:noProof/>
            <w:webHidden/>
            <w:rPrChange w:id="1116" w:author="Morita" w:date="2016-09-27T23:52:00Z">
              <w:rPr>
                <w:noProof/>
                <w:webHidden/>
              </w:rPr>
            </w:rPrChange>
          </w:rPr>
          <w:delText>5</w:delText>
        </w:r>
      </w:del>
    </w:p>
    <w:p w:rsidR="00282356" w:rsidRPr="003E31AA" w:rsidDel="00CD6D50" w:rsidRDefault="00282356">
      <w:pPr>
        <w:pStyle w:val="21"/>
        <w:tabs>
          <w:tab w:val="left" w:pos="480"/>
          <w:tab w:val="right" w:leader="dot" w:pos="9631"/>
        </w:tabs>
        <w:rPr>
          <w:del w:id="1117" w:author="Morita" w:date="2016-09-25T18:34:00Z"/>
          <w:rFonts w:ascii="Times New Roman" w:eastAsia="SimSun" w:hAnsi="Times New Roman"/>
          <w:b w:val="0"/>
          <w:bCs w:val="0"/>
          <w:noProof/>
          <w:sz w:val="22"/>
          <w:szCs w:val="22"/>
          <w:lang w:eastAsia="zh-CN"/>
          <w:rPrChange w:id="1118" w:author="Morita" w:date="2016-09-27T23:52:00Z">
            <w:rPr>
              <w:del w:id="1119" w:author="Morita" w:date="2016-09-25T18:34:00Z"/>
              <w:rFonts w:eastAsia="SimSun" w:cstheme="minorBidi"/>
              <w:b w:val="0"/>
              <w:bCs w:val="0"/>
              <w:noProof/>
              <w:sz w:val="22"/>
              <w:szCs w:val="22"/>
              <w:lang w:eastAsia="zh-CN"/>
            </w:rPr>
          </w:rPrChange>
        </w:rPr>
      </w:pPr>
      <w:del w:id="1120" w:author="Morita" w:date="2016-09-25T18:34:00Z">
        <w:r w:rsidRPr="003E31AA" w:rsidDel="00CD6D50">
          <w:rPr>
            <w:rFonts w:ascii="Times New Roman" w:hAnsi="Times New Roman"/>
            <w:noProof/>
            <w:rPrChange w:id="1121" w:author="Morita" w:date="2016-09-27T23:52:00Z">
              <w:rPr>
                <w:rStyle w:val="ac"/>
                <w:b w:val="0"/>
                <w:bCs w:val="0"/>
                <w:noProof/>
              </w:rPr>
            </w:rPrChange>
          </w:rPr>
          <w:delText>5.3</w:delText>
        </w:r>
        <w:r w:rsidRPr="003E31AA" w:rsidDel="00CD6D50">
          <w:rPr>
            <w:rFonts w:ascii="Times New Roman" w:eastAsia="SimSun" w:hAnsi="Times New Roman"/>
            <w:b w:val="0"/>
            <w:bCs w:val="0"/>
            <w:noProof/>
            <w:sz w:val="22"/>
            <w:szCs w:val="22"/>
            <w:lang w:eastAsia="zh-CN"/>
            <w:rPrChange w:id="1122" w:author="Morita" w:date="2016-09-27T23:52:00Z">
              <w:rPr>
                <w:rFonts w:eastAsia="SimSun" w:cstheme="minorBidi"/>
                <w:b w:val="0"/>
                <w:bCs w:val="0"/>
                <w:noProof/>
                <w:sz w:val="22"/>
                <w:szCs w:val="22"/>
                <w:lang w:eastAsia="zh-CN"/>
              </w:rPr>
            </w:rPrChange>
          </w:rPr>
          <w:tab/>
        </w:r>
        <w:r w:rsidRPr="003E31AA" w:rsidDel="00CD6D50">
          <w:rPr>
            <w:rFonts w:ascii="Times New Roman" w:hAnsi="Times New Roman"/>
            <w:noProof/>
            <w:rPrChange w:id="1123" w:author="Morita" w:date="2016-09-27T23:52:00Z">
              <w:rPr>
                <w:rStyle w:val="ac"/>
                <w:b w:val="0"/>
                <w:bCs w:val="0"/>
                <w:noProof/>
              </w:rPr>
            </w:rPrChange>
          </w:rPr>
          <w:delText>Metropolitan Optical Network (MON)</w:delText>
        </w:r>
        <w:r w:rsidRPr="003E31AA" w:rsidDel="00CD6D50">
          <w:rPr>
            <w:rFonts w:ascii="Times New Roman" w:hAnsi="Times New Roman"/>
            <w:noProof/>
            <w:webHidden/>
            <w:rPrChange w:id="1124" w:author="Morita" w:date="2016-09-27T23:52:00Z">
              <w:rPr>
                <w:noProof/>
                <w:webHidden/>
              </w:rPr>
            </w:rPrChange>
          </w:rPr>
          <w:tab/>
        </w:r>
        <w:r w:rsidR="005A54E2" w:rsidRPr="003E31AA" w:rsidDel="00CD6D50">
          <w:rPr>
            <w:rFonts w:ascii="Times New Roman" w:hAnsi="Times New Roman"/>
            <w:noProof/>
            <w:webHidden/>
            <w:rPrChange w:id="1125" w:author="Morita" w:date="2016-09-27T23:52:00Z">
              <w:rPr>
                <w:noProof/>
                <w:webHidden/>
              </w:rPr>
            </w:rPrChange>
          </w:rPr>
          <w:delText>6</w:delText>
        </w:r>
      </w:del>
    </w:p>
    <w:p w:rsidR="00282356" w:rsidRPr="003E31AA" w:rsidDel="00CD6D50" w:rsidRDefault="00282356">
      <w:pPr>
        <w:pStyle w:val="21"/>
        <w:tabs>
          <w:tab w:val="left" w:pos="480"/>
          <w:tab w:val="right" w:leader="dot" w:pos="9631"/>
        </w:tabs>
        <w:rPr>
          <w:del w:id="1126" w:author="Morita" w:date="2016-09-25T18:34:00Z"/>
          <w:rFonts w:ascii="Times New Roman" w:eastAsia="SimSun" w:hAnsi="Times New Roman"/>
          <w:b w:val="0"/>
          <w:bCs w:val="0"/>
          <w:noProof/>
          <w:sz w:val="22"/>
          <w:szCs w:val="22"/>
          <w:lang w:eastAsia="zh-CN"/>
          <w:rPrChange w:id="1127" w:author="Morita" w:date="2016-09-27T23:52:00Z">
            <w:rPr>
              <w:del w:id="1128" w:author="Morita" w:date="2016-09-25T18:34:00Z"/>
              <w:rFonts w:eastAsia="SimSun" w:cstheme="minorBidi"/>
              <w:b w:val="0"/>
              <w:bCs w:val="0"/>
              <w:noProof/>
              <w:sz w:val="22"/>
              <w:szCs w:val="22"/>
              <w:lang w:eastAsia="zh-CN"/>
            </w:rPr>
          </w:rPrChange>
        </w:rPr>
      </w:pPr>
      <w:del w:id="1129" w:author="Morita" w:date="2016-09-25T18:34:00Z">
        <w:r w:rsidRPr="003E31AA" w:rsidDel="00CD6D50">
          <w:rPr>
            <w:rFonts w:ascii="Times New Roman" w:hAnsi="Times New Roman"/>
            <w:noProof/>
            <w:rPrChange w:id="1130" w:author="Morita" w:date="2016-09-27T23:52:00Z">
              <w:rPr>
                <w:rStyle w:val="ac"/>
                <w:b w:val="0"/>
                <w:bCs w:val="0"/>
                <w:noProof/>
              </w:rPr>
            </w:rPrChange>
          </w:rPr>
          <w:delText>5.4</w:delText>
        </w:r>
        <w:r w:rsidRPr="003E31AA" w:rsidDel="00CD6D50">
          <w:rPr>
            <w:rFonts w:ascii="Times New Roman" w:eastAsia="SimSun" w:hAnsi="Times New Roman"/>
            <w:b w:val="0"/>
            <w:bCs w:val="0"/>
            <w:noProof/>
            <w:sz w:val="22"/>
            <w:szCs w:val="22"/>
            <w:lang w:eastAsia="zh-CN"/>
            <w:rPrChange w:id="1131" w:author="Morita" w:date="2016-09-27T23:52:00Z">
              <w:rPr>
                <w:rFonts w:eastAsia="SimSun" w:cstheme="minorBidi"/>
                <w:b w:val="0"/>
                <w:bCs w:val="0"/>
                <w:noProof/>
                <w:sz w:val="22"/>
                <w:szCs w:val="22"/>
                <w:lang w:eastAsia="zh-CN"/>
              </w:rPr>
            </w:rPrChange>
          </w:rPr>
          <w:tab/>
        </w:r>
        <w:r w:rsidRPr="003E31AA" w:rsidDel="00CD6D50">
          <w:rPr>
            <w:rFonts w:ascii="Times New Roman" w:hAnsi="Times New Roman"/>
            <w:noProof/>
            <w:rPrChange w:id="1132" w:author="Morita" w:date="2016-09-27T23:52:00Z">
              <w:rPr>
                <w:rStyle w:val="ac"/>
                <w:b w:val="0"/>
                <w:bCs w:val="0"/>
                <w:noProof/>
              </w:rPr>
            </w:rPrChange>
          </w:rPr>
          <w:delText>Support for mobile networks</w:delText>
        </w:r>
        <w:r w:rsidRPr="003E31AA" w:rsidDel="00CD6D50">
          <w:rPr>
            <w:rFonts w:ascii="Times New Roman" w:hAnsi="Times New Roman"/>
            <w:noProof/>
            <w:webHidden/>
            <w:rPrChange w:id="1133" w:author="Morita" w:date="2016-09-27T23:52:00Z">
              <w:rPr>
                <w:noProof/>
                <w:webHidden/>
              </w:rPr>
            </w:rPrChange>
          </w:rPr>
          <w:tab/>
        </w:r>
        <w:r w:rsidR="005A54E2" w:rsidRPr="003E31AA" w:rsidDel="00CD6D50">
          <w:rPr>
            <w:rFonts w:ascii="Times New Roman" w:hAnsi="Times New Roman"/>
            <w:noProof/>
            <w:webHidden/>
            <w:rPrChange w:id="1134" w:author="Morita" w:date="2016-09-27T23:52:00Z">
              <w:rPr>
                <w:noProof/>
                <w:webHidden/>
              </w:rPr>
            </w:rPrChange>
          </w:rPr>
          <w:delText>8</w:delText>
        </w:r>
      </w:del>
    </w:p>
    <w:p w:rsidR="00282356" w:rsidRPr="003E31AA" w:rsidDel="00CD6D50" w:rsidRDefault="00282356">
      <w:pPr>
        <w:pStyle w:val="21"/>
        <w:tabs>
          <w:tab w:val="left" w:pos="480"/>
          <w:tab w:val="right" w:leader="dot" w:pos="9631"/>
        </w:tabs>
        <w:rPr>
          <w:del w:id="1135" w:author="Morita" w:date="2016-09-25T18:34:00Z"/>
          <w:rFonts w:ascii="Times New Roman" w:eastAsia="SimSun" w:hAnsi="Times New Roman"/>
          <w:b w:val="0"/>
          <w:bCs w:val="0"/>
          <w:noProof/>
          <w:sz w:val="22"/>
          <w:szCs w:val="22"/>
          <w:lang w:eastAsia="zh-CN"/>
          <w:rPrChange w:id="1136" w:author="Morita" w:date="2016-09-27T23:52:00Z">
            <w:rPr>
              <w:del w:id="1137" w:author="Morita" w:date="2016-09-25T18:34:00Z"/>
              <w:rFonts w:eastAsia="SimSun" w:cstheme="minorBidi"/>
              <w:b w:val="0"/>
              <w:bCs w:val="0"/>
              <w:noProof/>
              <w:sz w:val="22"/>
              <w:szCs w:val="22"/>
              <w:lang w:eastAsia="zh-CN"/>
            </w:rPr>
          </w:rPrChange>
        </w:rPr>
      </w:pPr>
      <w:del w:id="1138" w:author="Morita" w:date="2016-09-25T18:34:00Z">
        <w:r w:rsidRPr="003E31AA" w:rsidDel="00CD6D50">
          <w:rPr>
            <w:rFonts w:ascii="Times New Roman" w:hAnsi="Times New Roman"/>
            <w:noProof/>
            <w:rPrChange w:id="1139" w:author="Morita" w:date="2016-09-27T23:52:00Z">
              <w:rPr>
                <w:rStyle w:val="ac"/>
                <w:b w:val="0"/>
                <w:bCs w:val="0"/>
                <w:noProof/>
              </w:rPr>
            </w:rPrChange>
          </w:rPr>
          <w:delText>5.5</w:delText>
        </w:r>
        <w:r w:rsidRPr="003E31AA" w:rsidDel="00CD6D50">
          <w:rPr>
            <w:rFonts w:ascii="Times New Roman" w:eastAsia="SimSun" w:hAnsi="Times New Roman"/>
            <w:b w:val="0"/>
            <w:bCs w:val="0"/>
            <w:noProof/>
            <w:sz w:val="22"/>
            <w:szCs w:val="22"/>
            <w:lang w:eastAsia="zh-CN"/>
            <w:rPrChange w:id="1140" w:author="Morita" w:date="2016-09-27T23:52:00Z">
              <w:rPr>
                <w:rFonts w:eastAsia="SimSun" w:cstheme="minorBidi"/>
                <w:b w:val="0"/>
                <w:bCs w:val="0"/>
                <w:noProof/>
                <w:sz w:val="22"/>
                <w:szCs w:val="22"/>
                <w:lang w:eastAsia="zh-CN"/>
              </w:rPr>
            </w:rPrChange>
          </w:rPr>
          <w:tab/>
        </w:r>
        <w:r w:rsidRPr="003E31AA" w:rsidDel="00CD6D50">
          <w:rPr>
            <w:rFonts w:ascii="Times New Roman" w:hAnsi="Times New Roman"/>
            <w:noProof/>
            <w:rPrChange w:id="1141" w:author="Morita" w:date="2016-09-27T23:52:00Z">
              <w:rPr>
                <w:rStyle w:val="ac"/>
                <w:b w:val="0"/>
                <w:bCs w:val="0"/>
                <w:noProof/>
              </w:rPr>
            </w:rPrChange>
          </w:rPr>
          <w:delText>Ethernet frames over transport</w:delText>
        </w:r>
        <w:r w:rsidRPr="003E31AA" w:rsidDel="00CD6D50">
          <w:rPr>
            <w:rFonts w:ascii="Times New Roman" w:hAnsi="Times New Roman"/>
            <w:noProof/>
            <w:webHidden/>
            <w:rPrChange w:id="1142" w:author="Morita" w:date="2016-09-27T23:52:00Z">
              <w:rPr>
                <w:noProof/>
                <w:webHidden/>
              </w:rPr>
            </w:rPrChange>
          </w:rPr>
          <w:tab/>
        </w:r>
        <w:r w:rsidR="005A54E2" w:rsidRPr="003E31AA" w:rsidDel="00CD6D50">
          <w:rPr>
            <w:rFonts w:ascii="Times New Roman" w:hAnsi="Times New Roman"/>
            <w:noProof/>
            <w:webHidden/>
            <w:rPrChange w:id="1143" w:author="Morita" w:date="2016-09-27T23:52:00Z">
              <w:rPr>
                <w:noProof/>
                <w:webHidden/>
              </w:rPr>
            </w:rPrChange>
          </w:rPr>
          <w:delText>9</w:delText>
        </w:r>
      </w:del>
    </w:p>
    <w:p w:rsidR="00282356" w:rsidRPr="003E31AA" w:rsidDel="00CD6D50" w:rsidRDefault="00282356">
      <w:pPr>
        <w:pStyle w:val="21"/>
        <w:tabs>
          <w:tab w:val="left" w:pos="480"/>
          <w:tab w:val="right" w:leader="dot" w:pos="9631"/>
        </w:tabs>
        <w:rPr>
          <w:del w:id="1144" w:author="Morita" w:date="2016-09-25T18:34:00Z"/>
          <w:rFonts w:ascii="Times New Roman" w:eastAsia="SimSun" w:hAnsi="Times New Roman"/>
          <w:b w:val="0"/>
          <w:bCs w:val="0"/>
          <w:noProof/>
          <w:sz w:val="22"/>
          <w:szCs w:val="22"/>
          <w:lang w:eastAsia="zh-CN"/>
          <w:rPrChange w:id="1145" w:author="Morita" w:date="2016-09-27T23:52:00Z">
            <w:rPr>
              <w:del w:id="1146" w:author="Morita" w:date="2016-09-25T18:34:00Z"/>
              <w:rFonts w:eastAsia="SimSun" w:cstheme="minorBidi"/>
              <w:b w:val="0"/>
              <w:bCs w:val="0"/>
              <w:noProof/>
              <w:sz w:val="22"/>
              <w:szCs w:val="22"/>
              <w:lang w:eastAsia="zh-CN"/>
            </w:rPr>
          </w:rPrChange>
        </w:rPr>
      </w:pPr>
      <w:del w:id="1147" w:author="Morita" w:date="2016-09-25T18:34:00Z">
        <w:r w:rsidRPr="003E31AA" w:rsidDel="00CD6D50">
          <w:rPr>
            <w:rFonts w:ascii="Times New Roman" w:hAnsi="Times New Roman"/>
            <w:noProof/>
            <w:rPrChange w:id="1148" w:author="Morita" w:date="2016-09-27T23:52:00Z">
              <w:rPr>
                <w:rStyle w:val="ac"/>
                <w:b w:val="0"/>
                <w:bCs w:val="0"/>
                <w:noProof/>
                <w:lang w:val="en-US" w:eastAsia="ja-JP"/>
              </w:rPr>
            </w:rPrChange>
          </w:rPr>
          <w:delText>5.6</w:delText>
        </w:r>
        <w:r w:rsidRPr="003E31AA" w:rsidDel="00CD6D50">
          <w:rPr>
            <w:rFonts w:ascii="Times New Roman" w:eastAsia="SimSun" w:hAnsi="Times New Roman"/>
            <w:b w:val="0"/>
            <w:bCs w:val="0"/>
            <w:noProof/>
            <w:sz w:val="22"/>
            <w:szCs w:val="22"/>
            <w:lang w:eastAsia="zh-CN"/>
            <w:rPrChange w:id="1149" w:author="Morita" w:date="2016-09-27T23:52:00Z">
              <w:rPr>
                <w:rFonts w:eastAsia="SimSun" w:cstheme="minorBidi"/>
                <w:b w:val="0"/>
                <w:bCs w:val="0"/>
                <w:noProof/>
                <w:sz w:val="22"/>
                <w:szCs w:val="22"/>
                <w:lang w:eastAsia="zh-CN"/>
              </w:rPr>
            </w:rPrChange>
          </w:rPr>
          <w:tab/>
        </w:r>
        <w:r w:rsidRPr="003E31AA" w:rsidDel="00CD6D50">
          <w:rPr>
            <w:rFonts w:ascii="Times New Roman" w:hAnsi="Times New Roman"/>
            <w:noProof/>
            <w:rPrChange w:id="1150" w:author="Morita" w:date="2016-09-27T23:52:00Z">
              <w:rPr>
                <w:rStyle w:val="ac"/>
                <w:b w:val="0"/>
                <w:bCs w:val="0"/>
                <w:noProof/>
                <w:lang w:val="en-US" w:eastAsia="ja-JP"/>
              </w:rPr>
            </w:rPrChange>
          </w:rPr>
          <w:delText>Overview of the standardization of carrier class Ethernet</w:delText>
        </w:r>
        <w:r w:rsidRPr="003E31AA" w:rsidDel="00CD6D50">
          <w:rPr>
            <w:rFonts w:ascii="Times New Roman" w:hAnsi="Times New Roman"/>
            <w:noProof/>
            <w:webHidden/>
            <w:rPrChange w:id="1151" w:author="Morita" w:date="2016-09-27T23:52:00Z">
              <w:rPr>
                <w:noProof/>
                <w:webHidden/>
              </w:rPr>
            </w:rPrChange>
          </w:rPr>
          <w:tab/>
        </w:r>
        <w:r w:rsidR="005A54E2" w:rsidRPr="003E31AA" w:rsidDel="00CD6D50">
          <w:rPr>
            <w:rFonts w:ascii="Times New Roman" w:hAnsi="Times New Roman"/>
            <w:noProof/>
            <w:webHidden/>
            <w:rPrChange w:id="1152" w:author="Morita" w:date="2016-09-27T23:52:00Z">
              <w:rPr>
                <w:noProof/>
                <w:webHidden/>
              </w:rPr>
            </w:rPrChange>
          </w:rPr>
          <w:delText>9</w:delText>
        </w:r>
      </w:del>
    </w:p>
    <w:p w:rsidR="00282356" w:rsidRPr="003E31AA" w:rsidDel="00CD6D50" w:rsidRDefault="00282356">
      <w:pPr>
        <w:pStyle w:val="31"/>
        <w:tabs>
          <w:tab w:val="left" w:pos="960"/>
          <w:tab w:val="right" w:leader="dot" w:pos="9631"/>
        </w:tabs>
        <w:rPr>
          <w:del w:id="1153" w:author="Morita" w:date="2016-09-25T18:34:00Z"/>
          <w:rFonts w:ascii="Times New Roman" w:eastAsia="SimSun" w:hAnsi="Times New Roman"/>
          <w:noProof/>
          <w:sz w:val="22"/>
          <w:szCs w:val="22"/>
          <w:lang w:eastAsia="zh-CN"/>
          <w:rPrChange w:id="1154" w:author="Morita" w:date="2016-09-27T23:52:00Z">
            <w:rPr>
              <w:del w:id="1155" w:author="Morita" w:date="2016-09-25T18:34:00Z"/>
              <w:rFonts w:eastAsia="SimSun" w:cstheme="minorBidi"/>
              <w:noProof/>
              <w:sz w:val="22"/>
              <w:szCs w:val="22"/>
              <w:lang w:eastAsia="zh-CN"/>
            </w:rPr>
          </w:rPrChange>
        </w:rPr>
      </w:pPr>
      <w:del w:id="1156" w:author="Morita" w:date="2016-09-25T18:34:00Z">
        <w:r w:rsidRPr="003E31AA" w:rsidDel="00CD6D50">
          <w:rPr>
            <w:rFonts w:ascii="Times New Roman" w:hAnsi="Times New Roman"/>
            <w:noProof/>
            <w:rPrChange w:id="1157" w:author="Morita" w:date="2016-09-27T23:52:00Z">
              <w:rPr>
                <w:rStyle w:val="ac"/>
                <w:noProof/>
                <w:lang w:eastAsia="ja-JP"/>
              </w:rPr>
            </w:rPrChange>
          </w:rPr>
          <w:delText>5.6.1</w:delText>
        </w:r>
        <w:r w:rsidRPr="003E31AA" w:rsidDel="00CD6D50">
          <w:rPr>
            <w:rFonts w:ascii="Times New Roman" w:eastAsia="SimSun" w:hAnsi="Times New Roman"/>
            <w:noProof/>
            <w:sz w:val="22"/>
            <w:szCs w:val="22"/>
            <w:lang w:eastAsia="zh-CN"/>
            <w:rPrChange w:id="1158" w:author="Morita" w:date="2016-09-27T23:52:00Z">
              <w:rPr>
                <w:rFonts w:eastAsia="SimSun" w:cstheme="minorBidi"/>
                <w:noProof/>
                <w:sz w:val="22"/>
                <w:szCs w:val="22"/>
                <w:lang w:eastAsia="zh-CN"/>
              </w:rPr>
            </w:rPrChange>
          </w:rPr>
          <w:tab/>
        </w:r>
        <w:r w:rsidRPr="003E31AA" w:rsidDel="00CD6D50">
          <w:rPr>
            <w:rFonts w:ascii="Times New Roman" w:hAnsi="Times New Roman"/>
            <w:noProof/>
            <w:rPrChange w:id="1159" w:author="Morita" w:date="2016-09-27T23:52:00Z">
              <w:rPr>
                <w:rStyle w:val="ac"/>
                <w:noProof/>
                <w:lang w:eastAsia="ja-JP"/>
              </w:rPr>
            </w:rPrChange>
          </w:rPr>
          <w:delText>Evolution of "carrier-class" Ethernet</w:delText>
        </w:r>
        <w:r w:rsidRPr="003E31AA" w:rsidDel="00CD6D50">
          <w:rPr>
            <w:rFonts w:ascii="Times New Roman" w:hAnsi="Times New Roman"/>
            <w:noProof/>
            <w:webHidden/>
            <w:rPrChange w:id="1160" w:author="Morita" w:date="2016-09-27T23:52:00Z">
              <w:rPr>
                <w:noProof/>
                <w:webHidden/>
              </w:rPr>
            </w:rPrChange>
          </w:rPr>
          <w:tab/>
        </w:r>
        <w:r w:rsidR="005A54E2" w:rsidRPr="003E31AA" w:rsidDel="00CD6D50">
          <w:rPr>
            <w:rFonts w:ascii="Times New Roman" w:hAnsi="Times New Roman"/>
            <w:noProof/>
            <w:webHidden/>
            <w:rPrChange w:id="1161" w:author="Morita" w:date="2016-09-27T23:52:00Z">
              <w:rPr>
                <w:noProof/>
                <w:webHidden/>
              </w:rPr>
            </w:rPrChange>
          </w:rPr>
          <w:delText>9</w:delText>
        </w:r>
      </w:del>
    </w:p>
    <w:p w:rsidR="00282356" w:rsidRPr="003E31AA" w:rsidDel="00CD6D50" w:rsidRDefault="00282356">
      <w:pPr>
        <w:pStyle w:val="31"/>
        <w:tabs>
          <w:tab w:val="left" w:pos="960"/>
          <w:tab w:val="right" w:leader="dot" w:pos="9631"/>
        </w:tabs>
        <w:rPr>
          <w:del w:id="1162" w:author="Morita" w:date="2016-09-25T18:34:00Z"/>
          <w:rFonts w:ascii="Times New Roman" w:eastAsia="SimSun" w:hAnsi="Times New Roman"/>
          <w:noProof/>
          <w:sz w:val="22"/>
          <w:szCs w:val="22"/>
          <w:lang w:eastAsia="zh-CN"/>
          <w:rPrChange w:id="1163" w:author="Morita" w:date="2016-09-27T23:52:00Z">
            <w:rPr>
              <w:del w:id="1164" w:author="Morita" w:date="2016-09-25T18:34:00Z"/>
              <w:rFonts w:eastAsia="SimSun" w:cstheme="minorBidi"/>
              <w:noProof/>
              <w:sz w:val="22"/>
              <w:szCs w:val="22"/>
              <w:lang w:eastAsia="zh-CN"/>
            </w:rPr>
          </w:rPrChange>
        </w:rPr>
      </w:pPr>
      <w:del w:id="1165" w:author="Morita" w:date="2016-09-25T18:34:00Z">
        <w:r w:rsidRPr="003E31AA" w:rsidDel="00CD6D50">
          <w:rPr>
            <w:rFonts w:ascii="Times New Roman" w:hAnsi="Times New Roman"/>
            <w:noProof/>
            <w:rPrChange w:id="1166" w:author="Morita" w:date="2016-09-27T23:52:00Z">
              <w:rPr>
                <w:rStyle w:val="ac"/>
                <w:noProof/>
                <w:lang w:eastAsia="ja-JP"/>
              </w:rPr>
            </w:rPrChange>
          </w:rPr>
          <w:delText>5.6.2</w:delText>
        </w:r>
        <w:r w:rsidRPr="003E31AA" w:rsidDel="00CD6D50">
          <w:rPr>
            <w:rFonts w:ascii="Times New Roman" w:eastAsia="SimSun" w:hAnsi="Times New Roman"/>
            <w:noProof/>
            <w:sz w:val="22"/>
            <w:szCs w:val="22"/>
            <w:lang w:eastAsia="zh-CN"/>
            <w:rPrChange w:id="1167" w:author="Morita" w:date="2016-09-27T23:52:00Z">
              <w:rPr>
                <w:rFonts w:eastAsia="SimSun" w:cstheme="minorBidi"/>
                <w:noProof/>
                <w:sz w:val="22"/>
                <w:szCs w:val="22"/>
                <w:lang w:eastAsia="zh-CN"/>
              </w:rPr>
            </w:rPrChange>
          </w:rPr>
          <w:tab/>
        </w:r>
        <w:r w:rsidRPr="003E31AA" w:rsidDel="00CD6D50">
          <w:rPr>
            <w:rFonts w:ascii="Times New Roman" w:hAnsi="Times New Roman"/>
            <w:noProof/>
            <w:rPrChange w:id="1168" w:author="Morita" w:date="2016-09-27T23:52:00Z">
              <w:rPr>
                <w:rStyle w:val="ac"/>
                <w:noProof/>
                <w:lang w:eastAsia="ja-JP"/>
              </w:rPr>
            </w:rPrChange>
          </w:rPr>
          <w:delText>Standardization activities on Ethernet</w:delText>
        </w:r>
        <w:r w:rsidRPr="003E31AA" w:rsidDel="00CD6D50">
          <w:rPr>
            <w:rFonts w:ascii="Times New Roman" w:hAnsi="Times New Roman"/>
            <w:noProof/>
            <w:webHidden/>
            <w:rPrChange w:id="1169" w:author="Morita" w:date="2016-09-27T23:52:00Z">
              <w:rPr>
                <w:noProof/>
                <w:webHidden/>
              </w:rPr>
            </w:rPrChange>
          </w:rPr>
          <w:tab/>
        </w:r>
        <w:r w:rsidR="005A54E2" w:rsidRPr="003E31AA" w:rsidDel="00CD6D50">
          <w:rPr>
            <w:rFonts w:ascii="Times New Roman" w:hAnsi="Times New Roman"/>
            <w:noProof/>
            <w:webHidden/>
            <w:rPrChange w:id="1170" w:author="Morita" w:date="2016-09-27T23:52:00Z">
              <w:rPr>
                <w:noProof/>
                <w:webHidden/>
              </w:rPr>
            </w:rPrChange>
          </w:rPr>
          <w:delText>14</w:delText>
        </w:r>
      </w:del>
    </w:p>
    <w:p w:rsidR="00282356" w:rsidRPr="003E31AA" w:rsidDel="00CD6D50" w:rsidRDefault="00282356">
      <w:pPr>
        <w:pStyle w:val="31"/>
        <w:tabs>
          <w:tab w:val="left" w:pos="960"/>
          <w:tab w:val="right" w:leader="dot" w:pos="9631"/>
        </w:tabs>
        <w:rPr>
          <w:del w:id="1171" w:author="Morita" w:date="2016-09-25T18:34:00Z"/>
          <w:rFonts w:ascii="Times New Roman" w:eastAsia="SimSun" w:hAnsi="Times New Roman"/>
          <w:noProof/>
          <w:sz w:val="22"/>
          <w:szCs w:val="22"/>
          <w:lang w:eastAsia="zh-CN"/>
          <w:rPrChange w:id="1172" w:author="Morita" w:date="2016-09-27T23:52:00Z">
            <w:rPr>
              <w:del w:id="1173" w:author="Morita" w:date="2016-09-25T18:34:00Z"/>
              <w:rFonts w:eastAsia="SimSun" w:cstheme="minorBidi"/>
              <w:noProof/>
              <w:sz w:val="22"/>
              <w:szCs w:val="22"/>
              <w:lang w:eastAsia="zh-CN"/>
            </w:rPr>
          </w:rPrChange>
        </w:rPr>
      </w:pPr>
      <w:del w:id="1174" w:author="Morita" w:date="2016-09-25T18:34:00Z">
        <w:r w:rsidRPr="003E31AA" w:rsidDel="00CD6D50">
          <w:rPr>
            <w:rFonts w:ascii="Times New Roman" w:hAnsi="Times New Roman"/>
            <w:noProof/>
            <w:rPrChange w:id="1175" w:author="Morita" w:date="2016-09-27T23:52:00Z">
              <w:rPr>
                <w:rStyle w:val="ac"/>
                <w:noProof/>
                <w:lang w:val="en-US" w:eastAsia="ja-JP"/>
              </w:rPr>
            </w:rPrChange>
          </w:rPr>
          <w:delText>5.6.3</w:delText>
        </w:r>
        <w:r w:rsidRPr="003E31AA" w:rsidDel="00CD6D50">
          <w:rPr>
            <w:rFonts w:ascii="Times New Roman" w:eastAsia="SimSun" w:hAnsi="Times New Roman"/>
            <w:noProof/>
            <w:sz w:val="22"/>
            <w:szCs w:val="22"/>
            <w:lang w:eastAsia="zh-CN"/>
            <w:rPrChange w:id="1176" w:author="Morita" w:date="2016-09-27T23:52:00Z">
              <w:rPr>
                <w:rFonts w:eastAsia="SimSun" w:cstheme="minorBidi"/>
                <w:noProof/>
                <w:sz w:val="22"/>
                <w:szCs w:val="22"/>
                <w:lang w:eastAsia="zh-CN"/>
              </w:rPr>
            </w:rPrChange>
          </w:rPr>
          <w:tab/>
        </w:r>
        <w:r w:rsidRPr="003E31AA" w:rsidDel="00CD6D50">
          <w:rPr>
            <w:rFonts w:ascii="Times New Roman" w:hAnsi="Times New Roman"/>
            <w:noProof/>
            <w:rPrChange w:id="1177" w:author="Morita" w:date="2016-09-27T23:52:00Z">
              <w:rPr>
                <w:rStyle w:val="ac"/>
                <w:noProof/>
                <w:lang w:val="en-US" w:eastAsia="ja-JP"/>
              </w:rPr>
            </w:rPrChange>
          </w:rPr>
          <w:delText>Further details</w:delText>
        </w:r>
        <w:r w:rsidRPr="003E31AA" w:rsidDel="00CD6D50">
          <w:rPr>
            <w:rFonts w:ascii="Times New Roman" w:hAnsi="Times New Roman"/>
            <w:noProof/>
            <w:webHidden/>
            <w:rPrChange w:id="1178" w:author="Morita" w:date="2016-09-27T23:52:00Z">
              <w:rPr>
                <w:noProof/>
                <w:webHidden/>
              </w:rPr>
            </w:rPrChange>
          </w:rPr>
          <w:tab/>
        </w:r>
        <w:r w:rsidR="005A54E2" w:rsidRPr="003E31AA" w:rsidDel="00CD6D50">
          <w:rPr>
            <w:rFonts w:ascii="Times New Roman" w:hAnsi="Times New Roman"/>
            <w:noProof/>
            <w:webHidden/>
            <w:rPrChange w:id="1179" w:author="Morita" w:date="2016-09-27T23:52:00Z">
              <w:rPr>
                <w:noProof/>
                <w:webHidden/>
              </w:rPr>
            </w:rPrChange>
          </w:rPr>
          <w:delText>15</w:delText>
        </w:r>
      </w:del>
    </w:p>
    <w:p w:rsidR="00282356" w:rsidRPr="003E31AA" w:rsidDel="00CD6D50" w:rsidRDefault="00282356">
      <w:pPr>
        <w:pStyle w:val="21"/>
        <w:tabs>
          <w:tab w:val="left" w:pos="480"/>
          <w:tab w:val="right" w:leader="dot" w:pos="9631"/>
        </w:tabs>
        <w:rPr>
          <w:del w:id="1180" w:author="Morita" w:date="2016-09-25T18:34:00Z"/>
          <w:rFonts w:ascii="Times New Roman" w:eastAsia="SimSun" w:hAnsi="Times New Roman"/>
          <w:b w:val="0"/>
          <w:bCs w:val="0"/>
          <w:noProof/>
          <w:sz w:val="22"/>
          <w:szCs w:val="22"/>
          <w:lang w:eastAsia="zh-CN"/>
          <w:rPrChange w:id="1181" w:author="Morita" w:date="2016-09-27T23:52:00Z">
            <w:rPr>
              <w:del w:id="1182" w:author="Morita" w:date="2016-09-25T18:34:00Z"/>
              <w:rFonts w:eastAsia="SimSun" w:cstheme="minorBidi"/>
              <w:b w:val="0"/>
              <w:bCs w:val="0"/>
              <w:noProof/>
              <w:sz w:val="22"/>
              <w:szCs w:val="22"/>
              <w:lang w:eastAsia="zh-CN"/>
            </w:rPr>
          </w:rPrChange>
        </w:rPr>
      </w:pPr>
      <w:del w:id="1183" w:author="Morita" w:date="2016-09-25T18:34:00Z">
        <w:r w:rsidRPr="003E31AA" w:rsidDel="00CD6D50">
          <w:rPr>
            <w:rFonts w:ascii="Times New Roman" w:hAnsi="Times New Roman"/>
            <w:noProof/>
            <w:rPrChange w:id="1184" w:author="Morita" w:date="2016-09-27T23:52:00Z">
              <w:rPr>
                <w:rStyle w:val="ac"/>
                <w:b w:val="0"/>
                <w:bCs w:val="0"/>
                <w:noProof/>
                <w:lang w:val="en-US" w:eastAsia="ja-JP"/>
              </w:rPr>
            </w:rPrChange>
          </w:rPr>
          <w:delText>5.7</w:delText>
        </w:r>
        <w:r w:rsidRPr="003E31AA" w:rsidDel="00CD6D50">
          <w:rPr>
            <w:rFonts w:ascii="Times New Roman" w:eastAsia="SimSun" w:hAnsi="Times New Roman"/>
            <w:b w:val="0"/>
            <w:bCs w:val="0"/>
            <w:noProof/>
            <w:sz w:val="22"/>
            <w:szCs w:val="22"/>
            <w:lang w:eastAsia="zh-CN"/>
            <w:rPrChange w:id="1185" w:author="Morita" w:date="2016-09-27T23:52:00Z">
              <w:rPr>
                <w:rFonts w:eastAsia="SimSun" w:cstheme="minorBidi"/>
                <w:b w:val="0"/>
                <w:bCs w:val="0"/>
                <w:noProof/>
                <w:sz w:val="22"/>
                <w:szCs w:val="22"/>
                <w:lang w:eastAsia="zh-CN"/>
              </w:rPr>
            </w:rPrChange>
          </w:rPr>
          <w:tab/>
        </w:r>
        <w:r w:rsidRPr="003E31AA" w:rsidDel="00CD6D50">
          <w:rPr>
            <w:rFonts w:ascii="Times New Roman" w:hAnsi="Times New Roman"/>
            <w:noProof/>
            <w:rPrChange w:id="1186" w:author="Morita" w:date="2016-09-27T23:52:00Z">
              <w:rPr>
                <w:rStyle w:val="ac"/>
                <w:b w:val="0"/>
                <w:bCs w:val="0"/>
                <w:noProof/>
                <w:lang w:val="en-US"/>
              </w:rPr>
            </w:rPrChange>
          </w:rPr>
          <w:delText>Standardization on MPLS and MPLS-TP (T-MPLS)</w:delText>
        </w:r>
        <w:r w:rsidRPr="003E31AA" w:rsidDel="00CD6D50">
          <w:rPr>
            <w:rFonts w:ascii="Times New Roman" w:hAnsi="Times New Roman"/>
            <w:noProof/>
            <w:webHidden/>
            <w:rPrChange w:id="1187" w:author="Morita" w:date="2016-09-27T23:52:00Z">
              <w:rPr>
                <w:noProof/>
                <w:webHidden/>
              </w:rPr>
            </w:rPrChange>
          </w:rPr>
          <w:tab/>
        </w:r>
        <w:r w:rsidR="005A54E2" w:rsidRPr="003E31AA" w:rsidDel="00CD6D50">
          <w:rPr>
            <w:rFonts w:ascii="Times New Roman" w:hAnsi="Times New Roman"/>
            <w:noProof/>
            <w:webHidden/>
            <w:rPrChange w:id="1188" w:author="Morita" w:date="2016-09-27T23:52:00Z">
              <w:rPr>
                <w:noProof/>
                <w:webHidden/>
              </w:rPr>
            </w:rPrChange>
          </w:rPr>
          <w:delText>16</w:delText>
        </w:r>
      </w:del>
    </w:p>
    <w:p w:rsidR="00282356" w:rsidRPr="003E31AA" w:rsidDel="00CD6D50" w:rsidRDefault="00282356">
      <w:pPr>
        <w:pStyle w:val="31"/>
        <w:tabs>
          <w:tab w:val="left" w:pos="960"/>
          <w:tab w:val="right" w:leader="dot" w:pos="9631"/>
        </w:tabs>
        <w:rPr>
          <w:del w:id="1189" w:author="Morita" w:date="2016-09-25T18:34:00Z"/>
          <w:rFonts w:ascii="Times New Roman" w:eastAsia="SimSun" w:hAnsi="Times New Roman"/>
          <w:noProof/>
          <w:sz w:val="22"/>
          <w:szCs w:val="22"/>
          <w:lang w:eastAsia="zh-CN"/>
          <w:rPrChange w:id="1190" w:author="Morita" w:date="2016-09-27T23:52:00Z">
            <w:rPr>
              <w:del w:id="1191" w:author="Morita" w:date="2016-09-25T18:34:00Z"/>
              <w:rFonts w:eastAsia="SimSun" w:cstheme="minorBidi"/>
              <w:noProof/>
              <w:sz w:val="22"/>
              <w:szCs w:val="22"/>
              <w:lang w:eastAsia="zh-CN"/>
            </w:rPr>
          </w:rPrChange>
        </w:rPr>
      </w:pPr>
      <w:del w:id="1192" w:author="Morita" w:date="2016-09-25T18:34:00Z">
        <w:r w:rsidRPr="003E31AA" w:rsidDel="00CD6D50">
          <w:rPr>
            <w:rFonts w:ascii="Times New Roman" w:hAnsi="Times New Roman"/>
            <w:noProof/>
            <w:rPrChange w:id="1193" w:author="Morita" w:date="2016-09-27T23:52:00Z">
              <w:rPr>
                <w:rStyle w:val="ac"/>
                <w:noProof/>
                <w:lang w:eastAsia="ja-JP"/>
              </w:rPr>
            </w:rPrChange>
          </w:rPr>
          <w:delText>5.7.1</w:delText>
        </w:r>
        <w:r w:rsidRPr="003E31AA" w:rsidDel="00CD6D50">
          <w:rPr>
            <w:rFonts w:ascii="Times New Roman" w:eastAsia="SimSun" w:hAnsi="Times New Roman"/>
            <w:noProof/>
            <w:sz w:val="22"/>
            <w:szCs w:val="22"/>
            <w:lang w:eastAsia="zh-CN"/>
            <w:rPrChange w:id="1194" w:author="Morita" w:date="2016-09-27T23:52:00Z">
              <w:rPr>
                <w:rFonts w:eastAsia="SimSun" w:cstheme="minorBidi"/>
                <w:noProof/>
                <w:sz w:val="22"/>
                <w:szCs w:val="22"/>
                <w:lang w:eastAsia="zh-CN"/>
              </w:rPr>
            </w:rPrChange>
          </w:rPr>
          <w:tab/>
        </w:r>
        <w:r w:rsidRPr="003E31AA" w:rsidDel="00CD6D50">
          <w:rPr>
            <w:rFonts w:ascii="Times New Roman" w:hAnsi="Times New Roman"/>
            <w:noProof/>
            <w:rPrChange w:id="1195" w:author="Morita" w:date="2016-09-27T23:52:00Z">
              <w:rPr>
                <w:rStyle w:val="ac"/>
                <w:noProof/>
                <w:lang w:eastAsia="ja-JP"/>
              </w:rPr>
            </w:rPrChange>
          </w:rPr>
          <w:delText>OAM for MPLS and MPLS-TP</w:delText>
        </w:r>
        <w:r w:rsidRPr="003E31AA" w:rsidDel="00CD6D50">
          <w:rPr>
            <w:rFonts w:ascii="Times New Roman" w:hAnsi="Times New Roman"/>
            <w:noProof/>
            <w:webHidden/>
            <w:rPrChange w:id="1196" w:author="Morita" w:date="2016-09-27T23:52:00Z">
              <w:rPr>
                <w:noProof/>
                <w:webHidden/>
              </w:rPr>
            </w:rPrChange>
          </w:rPr>
          <w:tab/>
        </w:r>
        <w:r w:rsidR="005A54E2" w:rsidRPr="003E31AA" w:rsidDel="00CD6D50">
          <w:rPr>
            <w:rFonts w:ascii="Times New Roman" w:hAnsi="Times New Roman"/>
            <w:noProof/>
            <w:webHidden/>
            <w:rPrChange w:id="1197" w:author="Morita" w:date="2016-09-27T23:52:00Z">
              <w:rPr>
                <w:noProof/>
                <w:webHidden/>
              </w:rPr>
            </w:rPrChange>
          </w:rPr>
          <w:delText>17</w:delText>
        </w:r>
      </w:del>
    </w:p>
    <w:p w:rsidR="00282356" w:rsidRPr="003E31AA" w:rsidDel="00CD6D50" w:rsidRDefault="00282356">
      <w:pPr>
        <w:pStyle w:val="31"/>
        <w:tabs>
          <w:tab w:val="left" w:pos="960"/>
          <w:tab w:val="right" w:leader="dot" w:pos="9631"/>
        </w:tabs>
        <w:rPr>
          <w:del w:id="1198" w:author="Morita" w:date="2016-09-25T18:34:00Z"/>
          <w:rFonts w:ascii="Times New Roman" w:eastAsia="SimSun" w:hAnsi="Times New Roman"/>
          <w:noProof/>
          <w:sz w:val="22"/>
          <w:szCs w:val="22"/>
          <w:lang w:eastAsia="zh-CN"/>
          <w:rPrChange w:id="1199" w:author="Morita" w:date="2016-09-27T23:52:00Z">
            <w:rPr>
              <w:del w:id="1200" w:author="Morita" w:date="2016-09-25T18:34:00Z"/>
              <w:rFonts w:eastAsia="SimSun" w:cstheme="minorBidi"/>
              <w:noProof/>
              <w:sz w:val="22"/>
              <w:szCs w:val="22"/>
              <w:lang w:eastAsia="zh-CN"/>
            </w:rPr>
          </w:rPrChange>
        </w:rPr>
      </w:pPr>
      <w:del w:id="1201" w:author="Morita" w:date="2016-09-25T18:34:00Z">
        <w:r w:rsidRPr="003E31AA" w:rsidDel="00CD6D50">
          <w:rPr>
            <w:rFonts w:ascii="Times New Roman" w:hAnsi="Times New Roman"/>
            <w:noProof/>
            <w:rPrChange w:id="1202" w:author="Morita" w:date="2016-09-27T23:52:00Z">
              <w:rPr>
                <w:rStyle w:val="ac"/>
                <w:noProof/>
                <w:lang w:eastAsia="ja-JP"/>
              </w:rPr>
            </w:rPrChange>
          </w:rPr>
          <w:delText>5.7.2</w:delText>
        </w:r>
        <w:r w:rsidRPr="003E31AA" w:rsidDel="00CD6D50">
          <w:rPr>
            <w:rFonts w:ascii="Times New Roman" w:eastAsia="SimSun" w:hAnsi="Times New Roman"/>
            <w:noProof/>
            <w:sz w:val="22"/>
            <w:szCs w:val="22"/>
            <w:lang w:eastAsia="zh-CN"/>
            <w:rPrChange w:id="1203" w:author="Morita" w:date="2016-09-27T23:52:00Z">
              <w:rPr>
                <w:rFonts w:eastAsia="SimSun" w:cstheme="minorBidi"/>
                <w:noProof/>
                <w:sz w:val="22"/>
                <w:szCs w:val="22"/>
                <w:lang w:eastAsia="zh-CN"/>
              </w:rPr>
            </w:rPrChange>
          </w:rPr>
          <w:tab/>
        </w:r>
        <w:r w:rsidRPr="003E31AA" w:rsidDel="00CD6D50">
          <w:rPr>
            <w:rFonts w:ascii="Times New Roman" w:hAnsi="Times New Roman"/>
            <w:noProof/>
            <w:rPrChange w:id="1204" w:author="Morita" w:date="2016-09-27T23:52:00Z">
              <w:rPr>
                <w:rStyle w:val="ac"/>
                <w:noProof/>
                <w:lang w:eastAsia="ja-JP"/>
              </w:rPr>
            </w:rPrChange>
          </w:rPr>
          <w:delText>MPLS/MPLS-TP protection switching</w:delText>
        </w:r>
        <w:r w:rsidRPr="003E31AA" w:rsidDel="00CD6D50">
          <w:rPr>
            <w:rFonts w:ascii="Times New Roman" w:hAnsi="Times New Roman"/>
            <w:noProof/>
            <w:webHidden/>
            <w:rPrChange w:id="1205" w:author="Morita" w:date="2016-09-27T23:52:00Z">
              <w:rPr>
                <w:noProof/>
                <w:webHidden/>
              </w:rPr>
            </w:rPrChange>
          </w:rPr>
          <w:tab/>
        </w:r>
        <w:r w:rsidR="005A54E2" w:rsidRPr="003E31AA" w:rsidDel="00CD6D50">
          <w:rPr>
            <w:rFonts w:ascii="Times New Roman" w:hAnsi="Times New Roman"/>
            <w:noProof/>
            <w:webHidden/>
            <w:rPrChange w:id="1206" w:author="Morita" w:date="2016-09-27T23:52:00Z">
              <w:rPr>
                <w:noProof/>
                <w:webHidden/>
              </w:rPr>
            </w:rPrChange>
          </w:rPr>
          <w:delText>18</w:delText>
        </w:r>
      </w:del>
    </w:p>
    <w:p w:rsidR="00282356" w:rsidRPr="003E31AA" w:rsidDel="00CD6D50" w:rsidRDefault="00282356">
      <w:pPr>
        <w:pStyle w:val="31"/>
        <w:tabs>
          <w:tab w:val="left" w:pos="960"/>
          <w:tab w:val="right" w:leader="dot" w:pos="9631"/>
        </w:tabs>
        <w:rPr>
          <w:del w:id="1207" w:author="Morita" w:date="2016-09-25T18:34:00Z"/>
          <w:rFonts w:ascii="Times New Roman" w:eastAsia="SimSun" w:hAnsi="Times New Roman"/>
          <w:noProof/>
          <w:sz w:val="22"/>
          <w:szCs w:val="22"/>
          <w:lang w:eastAsia="zh-CN"/>
          <w:rPrChange w:id="1208" w:author="Morita" w:date="2016-09-27T23:52:00Z">
            <w:rPr>
              <w:del w:id="1209" w:author="Morita" w:date="2016-09-25T18:34:00Z"/>
              <w:rFonts w:eastAsia="SimSun" w:cstheme="minorBidi"/>
              <w:noProof/>
              <w:sz w:val="22"/>
              <w:szCs w:val="22"/>
              <w:lang w:eastAsia="zh-CN"/>
            </w:rPr>
          </w:rPrChange>
        </w:rPr>
      </w:pPr>
      <w:del w:id="1210" w:author="Morita" w:date="2016-09-25T18:34:00Z">
        <w:r w:rsidRPr="003E31AA" w:rsidDel="00CD6D50">
          <w:rPr>
            <w:rFonts w:ascii="Times New Roman" w:hAnsi="Times New Roman"/>
            <w:noProof/>
            <w:rPrChange w:id="1211" w:author="Morita" w:date="2016-09-27T23:52:00Z">
              <w:rPr>
                <w:rStyle w:val="ac"/>
                <w:noProof/>
                <w:lang w:eastAsia="ja-JP"/>
              </w:rPr>
            </w:rPrChange>
          </w:rPr>
          <w:delText>5.7.3</w:delText>
        </w:r>
        <w:r w:rsidRPr="003E31AA" w:rsidDel="00CD6D50">
          <w:rPr>
            <w:rFonts w:ascii="Times New Roman" w:eastAsia="SimSun" w:hAnsi="Times New Roman"/>
            <w:noProof/>
            <w:sz w:val="22"/>
            <w:szCs w:val="22"/>
            <w:lang w:eastAsia="zh-CN"/>
            <w:rPrChange w:id="1212" w:author="Morita" w:date="2016-09-27T23:52:00Z">
              <w:rPr>
                <w:rFonts w:eastAsia="SimSun" w:cstheme="minorBidi"/>
                <w:noProof/>
                <w:sz w:val="22"/>
                <w:szCs w:val="22"/>
                <w:lang w:eastAsia="zh-CN"/>
              </w:rPr>
            </w:rPrChange>
          </w:rPr>
          <w:tab/>
        </w:r>
        <w:r w:rsidRPr="003E31AA" w:rsidDel="00CD6D50">
          <w:rPr>
            <w:rFonts w:ascii="Times New Roman" w:hAnsi="Times New Roman"/>
            <w:noProof/>
            <w:rPrChange w:id="1213" w:author="Morita" w:date="2016-09-27T23:52:00Z">
              <w:rPr>
                <w:rStyle w:val="ac"/>
                <w:noProof/>
                <w:lang w:eastAsia="ja-JP"/>
              </w:rPr>
            </w:rPrChange>
          </w:rPr>
          <w:delText>MPLS interworking</w:delText>
        </w:r>
        <w:r w:rsidRPr="003E31AA" w:rsidDel="00CD6D50">
          <w:rPr>
            <w:rFonts w:ascii="Times New Roman" w:hAnsi="Times New Roman"/>
            <w:noProof/>
            <w:webHidden/>
            <w:rPrChange w:id="1214" w:author="Morita" w:date="2016-09-27T23:52:00Z">
              <w:rPr>
                <w:noProof/>
                <w:webHidden/>
              </w:rPr>
            </w:rPrChange>
          </w:rPr>
          <w:tab/>
        </w:r>
        <w:r w:rsidR="005A54E2" w:rsidRPr="003E31AA" w:rsidDel="00CD6D50">
          <w:rPr>
            <w:rFonts w:ascii="Times New Roman" w:hAnsi="Times New Roman"/>
            <w:noProof/>
            <w:webHidden/>
            <w:rPrChange w:id="1215" w:author="Morita" w:date="2016-09-27T23:52:00Z">
              <w:rPr>
                <w:noProof/>
                <w:webHidden/>
              </w:rPr>
            </w:rPrChange>
          </w:rPr>
          <w:delText>18</w:delText>
        </w:r>
      </w:del>
    </w:p>
    <w:p w:rsidR="00282356" w:rsidRPr="003E31AA" w:rsidDel="00CD6D50" w:rsidRDefault="00282356">
      <w:pPr>
        <w:pStyle w:val="31"/>
        <w:tabs>
          <w:tab w:val="left" w:pos="960"/>
          <w:tab w:val="right" w:leader="dot" w:pos="9631"/>
        </w:tabs>
        <w:rPr>
          <w:del w:id="1216" w:author="Morita" w:date="2016-09-25T18:34:00Z"/>
          <w:rFonts w:ascii="Times New Roman" w:eastAsia="SimSun" w:hAnsi="Times New Roman"/>
          <w:noProof/>
          <w:sz w:val="22"/>
          <w:szCs w:val="22"/>
          <w:lang w:eastAsia="zh-CN"/>
          <w:rPrChange w:id="1217" w:author="Morita" w:date="2016-09-27T23:52:00Z">
            <w:rPr>
              <w:del w:id="1218" w:author="Morita" w:date="2016-09-25T18:34:00Z"/>
              <w:rFonts w:eastAsia="SimSun" w:cstheme="minorBidi"/>
              <w:noProof/>
              <w:sz w:val="22"/>
              <w:szCs w:val="22"/>
              <w:lang w:eastAsia="zh-CN"/>
            </w:rPr>
          </w:rPrChange>
        </w:rPr>
      </w:pPr>
      <w:del w:id="1219" w:author="Morita" w:date="2016-09-25T18:34:00Z">
        <w:r w:rsidRPr="003E31AA" w:rsidDel="00CD6D50">
          <w:rPr>
            <w:rFonts w:ascii="Times New Roman" w:hAnsi="Times New Roman"/>
            <w:noProof/>
            <w:rPrChange w:id="1220" w:author="Morita" w:date="2016-09-27T23:52:00Z">
              <w:rPr>
                <w:rStyle w:val="ac"/>
                <w:noProof/>
                <w:lang w:eastAsia="ja-JP"/>
              </w:rPr>
            </w:rPrChange>
          </w:rPr>
          <w:delText>5.7.4</w:delText>
        </w:r>
        <w:r w:rsidRPr="003E31AA" w:rsidDel="00CD6D50">
          <w:rPr>
            <w:rFonts w:ascii="Times New Roman" w:eastAsia="SimSun" w:hAnsi="Times New Roman"/>
            <w:noProof/>
            <w:sz w:val="22"/>
            <w:szCs w:val="22"/>
            <w:lang w:eastAsia="zh-CN"/>
            <w:rPrChange w:id="1221" w:author="Morita" w:date="2016-09-27T23:52:00Z">
              <w:rPr>
                <w:rFonts w:eastAsia="SimSun" w:cstheme="minorBidi"/>
                <w:noProof/>
                <w:sz w:val="22"/>
                <w:szCs w:val="22"/>
                <w:lang w:eastAsia="zh-CN"/>
              </w:rPr>
            </w:rPrChange>
          </w:rPr>
          <w:tab/>
        </w:r>
        <w:r w:rsidRPr="003E31AA" w:rsidDel="00CD6D50">
          <w:rPr>
            <w:rFonts w:ascii="Times New Roman" w:hAnsi="Times New Roman"/>
            <w:noProof/>
            <w:rPrChange w:id="1222" w:author="Morita" w:date="2016-09-27T23:52:00Z">
              <w:rPr>
                <w:rStyle w:val="ac"/>
                <w:noProof/>
                <w:lang w:eastAsia="ja-JP"/>
              </w:rPr>
            </w:rPrChange>
          </w:rPr>
          <w:delText>MPLS-TP network architecture</w:delText>
        </w:r>
        <w:r w:rsidRPr="003E31AA" w:rsidDel="00CD6D50">
          <w:rPr>
            <w:rFonts w:ascii="Times New Roman" w:hAnsi="Times New Roman"/>
            <w:noProof/>
            <w:webHidden/>
            <w:rPrChange w:id="1223" w:author="Morita" w:date="2016-09-27T23:52:00Z">
              <w:rPr>
                <w:noProof/>
                <w:webHidden/>
              </w:rPr>
            </w:rPrChange>
          </w:rPr>
          <w:tab/>
        </w:r>
        <w:r w:rsidR="005A54E2" w:rsidRPr="003E31AA" w:rsidDel="00CD6D50">
          <w:rPr>
            <w:rFonts w:ascii="Times New Roman" w:hAnsi="Times New Roman"/>
            <w:noProof/>
            <w:webHidden/>
            <w:rPrChange w:id="1224" w:author="Morita" w:date="2016-09-27T23:52:00Z">
              <w:rPr>
                <w:noProof/>
                <w:webHidden/>
              </w:rPr>
            </w:rPrChange>
          </w:rPr>
          <w:delText>18</w:delText>
        </w:r>
      </w:del>
    </w:p>
    <w:p w:rsidR="00282356" w:rsidRPr="003E31AA" w:rsidDel="00CD6D50" w:rsidRDefault="00282356">
      <w:pPr>
        <w:pStyle w:val="31"/>
        <w:tabs>
          <w:tab w:val="left" w:pos="960"/>
          <w:tab w:val="right" w:leader="dot" w:pos="9631"/>
        </w:tabs>
        <w:rPr>
          <w:del w:id="1225" w:author="Morita" w:date="2016-09-25T18:34:00Z"/>
          <w:rFonts w:ascii="Times New Roman" w:eastAsia="SimSun" w:hAnsi="Times New Roman"/>
          <w:noProof/>
          <w:sz w:val="22"/>
          <w:szCs w:val="22"/>
          <w:lang w:eastAsia="zh-CN"/>
          <w:rPrChange w:id="1226" w:author="Morita" w:date="2016-09-27T23:52:00Z">
            <w:rPr>
              <w:del w:id="1227" w:author="Morita" w:date="2016-09-25T18:34:00Z"/>
              <w:rFonts w:eastAsia="SimSun" w:cstheme="minorBidi"/>
              <w:noProof/>
              <w:sz w:val="22"/>
              <w:szCs w:val="22"/>
              <w:lang w:eastAsia="zh-CN"/>
            </w:rPr>
          </w:rPrChange>
        </w:rPr>
      </w:pPr>
      <w:del w:id="1228" w:author="Morita" w:date="2016-09-25T18:34:00Z">
        <w:r w:rsidRPr="003E31AA" w:rsidDel="00CD6D50">
          <w:rPr>
            <w:rFonts w:ascii="Times New Roman" w:hAnsi="Times New Roman"/>
            <w:noProof/>
            <w:rPrChange w:id="1229" w:author="Morita" w:date="2016-09-27T23:52:00Z">
              <w:rPr>
                <w:rStyle w:val="ac"/>
                <w:noProof/>
                <w:lang w:eastAsia="ja-JP"/>
              </w:rPr>
            </w:rPrChange>
          </w:rPr>
          <w:delText>5.7.5</w:delText>
        </w:r>
        <w:r w:rsidRPr="003E31AA" w:rsidDel="00CD6D50">
          <w:rPr>
            <w:rFonts w:ascii="Times New Roman" w:eastAsia="SimSun" w:hAnsi="Times New Roman"/>
            <w:noProof/>
            <w:sz w:val="22"/>
            <w:szCs w:val="22"/>
            <w:lang w:eastAsia="zh-CN"/>
            <w:rPrChange w:id="1230" w:author="Morita" w:date="2016-09-27T23:52:00Z">
              <w:rPr>
                <w:rFonts w:eastAsia="SimSun" w:cstheme="minorBidi"/>
                <w:noProof/>
                <w:sz w:val="22"/>
                <w:szCs w:val="22"/>
                <w:lang w:eastAsia="zh-CN"/>
              </w:rPr>
            </w:rPrChange>
          </w:rPr>
          <w:tab/>
        </w:r>
        <w:r w:rsidRPr="003E31AA" w:rsidDel="00CD6D50">
          <w:rPr>
            <w:rFonts w:ascii="Times New Roman" w:hAnsi="Times New Roman"/>
            <w:noProof/>
            <w:rPrChange w:id="1231" w:author="Morita" w:date="2016-09-27T23:52:00Z">
              <w:rPr>
                <w:rStyle w:val="ac"/>
                <w:noProof/>
                <w:lang w:eastAsia="ja-JP"/>
              </w:rPr>
            </w:rPrChange>
          </w:rPr>
          <w:delText>MPLS-TP equipment functional architecture</w:delText>
        </w:r>
        <w:r w:rsidRPr="003E31AA" w:rsidDel="00CD6D50">
          <w:rPr>
            <w:rFonts w:ascii="Times New Roman" w:hAnsi="Times New Roman"/>
            <w:noProof/>
            <w:webHidden/>
            <w:rPrChange w:id="1232" w:author="Morita" w:date="2016-09-27T23:52:00Z">
              <w:rPr>
                <w:noProof/>
                <w:webHidden/>
              </w:rPr>
            </w:rPrChange>
          </w:rPr>
          <w:tab/>
        </w:r>
        <w:r w:rsidR="005A54E2" w:rsidRPr="003E31AA" w:rsidDel="00CD6D50">
          <w:rPr>
            <w:rFonts w:ascii="Times New Roman" w:hAnsi="Times New Roman"/>
            <w:noProof/>
            <w:webHidden/>
            <w:rPrChange w:id="1233" w:author="Morita" w:date="2016-09-27T23:52:00Z">
              <w:rPr>
                <w:noProof/>
                <w:webHidden/>
              </w:rPr>
            </w:rPrChange>
          </w:rPr>
          <w:delText>18</w:delText>
        </w:r>
      </w:del>
    </w:p>
    <w:p w:rsidR="00282356" w:rsidRPr="003E31AA" w:rsidDel="00CD6D50" w:rsidRDefault="00282356">
      <w:pPr>
        <w:pStyle w:val="31"/>
        <w:tabs>
          <w:tab w:val="left" w:pos="960"/>
          <w:tab w:val="right" w:leader="dot" w:pos="9631"/>
        </w:tabs>
        <w:rPr>
          <w:del w:id="1234" w:author="Morita" w:date="2016-09-25T18:34:00Z"/>
          <w:rFonts w:ascii="Times New Roman" w:eastAsia="SimSun" w:hAnsi="Times New Roman"/>
          <w:noProof/>
          <w:sz w:val="22"/>
          <w:szCs w:val="22"/>
          <w:lang w:eastAsia="zh-CN"/>
          <w:rPrChange w:id="1235" w:author="Morita" w:date="2016-09-27T23:52:00Z">
            <w:rPr>
              <w:del w:id="1236" w:author="Morita" w:date="2016-09-25T18:34:00Z"/>
              <w:rFonts w:eastAsia="SimSun" w:cstheme="minorBidi"/>
              <w:noProof/>
              <w:sz w:val="22"/>
              <w:szCs w:val="22"/>
              <w:lang w:eastAsia="zh-CN"/>
            </w:rPr>
          </w:rPrChange>
        </w:rPr>
      </w:pPr>
      <w:del w:id="1237" w:author="Morita" w:date="2016-09-25T18:34:00Z">
        <w:r w:rsidRPr="003E31AA" w:rsidDel="00CD6D50">
          <w:rPr>
            <w:rFonts w:ascii="Times New Roman" w:hAnsi="Times New Roman"/>
            <w:noProof/>
            <w:rPrChange w:id="1238" w:author="Morita" w:date="2016-09-27T23:52:00Z">
              <w:rPr>
                <w:rStyle w:val="ac"/>
                <w:noProof/>
                <w:lang w:eastAsia="ja-JP"/>
              </w:rPr>
            </w:rPrChange>
          </w:rPr>
          <w:delText>5.7.6</w:delText>
        </w:r>
        <w:r w:rsidRPr="003E31AA" w:rsidDel="00CD6D50">
          <w:rPr>
            <w:rFonts w:ascii="Times New Roman" w:eastAsia="SimSun" w:hAnsi="Times New Roman"/>
            <w:noProof/>
            <w:sz w:val="22"/>
            <w:szCs w:val="22"/>
            <w:lang w:eastAsia="zh-CN"/>
            <w:rPrChange w:id="1239" w:author="Morita" w:date="2016-09-27T23:52:00Z">
              <w:rPr>
                <w:rFonts w:eastAsia="SimSun" w:cstheme="minorBidi"/>
                <w:noProof/>
                <w:sz w:val="22"/>
                <w:szCs w:val="22"/>
                <w:lang w:eastAsia="zh-CN"/>
              </w:rPr>
            </w:rPrChange>
          </w:rPr>
          <w:tab/>
        </w:r>
        <w:r w:rsidRPr="003E31AA" w:rsidDel="00CD6D50">
          <w:rPr>
            <w:rFonts w:ascii="Times New Roman" w:hAnsi="Times New Roman"/>
            <w:noProof/>
            <w:rPrChange w:id="1240" w:author="Morita" w:date="2016-09-27T23:52:00Z">
              <w:rPr>
                <w:rStyle w:val="ac"/>
                <w:noProof/>
                <w:lang w:eastAsia="ja-JP"/>
              </w:rPr>
            </w:rPrChange>
          </w:rPr>
          <w:delText>MPLS-TP equipment network management</w:delText>
        </w:r>
        <w:r w:rsidRPr="003E31AA" w:rsidDel="00CD6D50">
          <w:rPr>
            <w:rFonts w:ascii="Times New Roman" w:hAnsi="Times New Roman"/>
            <w:noProof/>
            <w:webHidden/>
            <w:rPrChange w:id="1241" w:author="Morita" w:date="2016-09-27T23:52:00Z">
              <w:rPr>
                <w:noProof/>
                <w:webHidden/>
              </w:rPr>
            </w:rPrChange>
          </w:rPr>
          <w:tab/>
        </w:r>
        <w:r w:rsidR="005A54E2" w:rsidRPr="003E31AA" w:rsidDel="00CD6D50">
          <w:rPr>
            <w:rFonts w:ascii="Times New Roman" w:hAnsi="Times New Roman"/>
            <w:noProof/>
            <w:webHidden/>
            <w:rPrChange w:id="1242" w:author="Morita" w:date="2016-09-27T23:52:00Z">
              <w:rPr>
                <w:noProof/>
                <w:webHidden/>
              </w:rPr>
            </w:rPrChange>
          </w:rPr>
          <w:delText>18</w:delText>
        </w:r>
      </w:del>
    </w:p>
    <w:p w:rsidR="00282356" w:rsidRPr="003E31AA" w:rsidDel="00CD6D50" w:rsidRDefault="00282356">
      <w:pPr>
        <w:pStyle w:val="31"/>
        <w:tabs>
          <w:tab w:val="left" w:pos="960"/>
          <w:tab w:val="right" w:leader="dot" w:pos="9631"/>
        </w:tabs>
        <w:rPr>
          <w:del w:id="1243" w:author="Morita" w:date="2016-09-25T18:34:00Z"/>
          <w:rFonts w:ascii="Times New Roman" w:eastAsia="SimSun" w:hAnsi="Times New Roman"/>
          <w:noProof/>
          <w:sz w:val="22"/>
          <w:szCs w:val="22"/>
          <w:lang w:eastAsia="zh-CN"/>
          <w:rPrChange w:id="1244" w:author="Morita" w:date="2016-09-27T23:52:00Z">
            <w:rPr>
              <w:del w:id="1245" w:author="Morita" w:date="2016-09-25T18:34:00Z"/>
              <w:rFonts w:eastAsia="SimSun" w:cstheme="minorBidi"/>
              <w:noProof/>
              <w:sz w:val="22"/>
              <w:szCs w:val="22"/>
              <w:lang w:eastAsia="zh-CN"/>
            </w:rPr>
          </w:rPrChange>
        </w:rPr>
      </w:pPr>
      <w:del w:id="1246" w:author="Morita" w:date="2016-09-25T18:34:00Z">
        <w:r w:rsidRPr="003E31AA" w:rsidDel="00CD6D50">
          <w:rPr>
            <w:rFonts w:ascii="Times New Roman" w:hAnsi="Times New Roman"/>
            <w:noProof/>
            <w:rPrChange w:id="1247" w:author="Morita" w:date="2016-09-27T23:52:00Z">
              <w:rPr>
                <w:rStyle w:val="ac"/>
                <w:noProof/>
                <w:lang w:eastAsia="ja-JP"/>
              </w:rPr>
            </w:rPrChange>
          </w:rPr>
          <w:delText>5.7.7</w:delText>
        </w:r>
        <w:r w:rsidRPr="003E31AA" w:rsidDel="00CD6D50">
          <w:rPr>
            <w:rFonts w:ascii="Times New Roman" w:eastAsia="SimSun" w:hAnsi="Times New Roman"/>
            <w:noProof/>
            <w:sz w:val="22"/>
            <w:szCs w:val="22"/>
            <w:lang w:eastAsia="zh-CN"/>
            <w:rPrChange w:id="1248" w:author="Morita" w:date="2016-09-27T23:52:00Z">
              <w:rPr>
                <w:rFonts w:eastAsia="SimSun" w:cstheme="minorBidi"/>
                <w:noProof/>
                <w:sz w:val="22"/>
                <w:szCs w:val="22"/>
                <w:lang w:eastAsia="zh-CN"/>
              </w:rPr>
            </w:rPrChange>
          </w:rPr>
          <w:tab/>
        </w:r>
        <w:r w:rsidRPr="003E31AA" w:rsidDel="00CD6D50">
          <w:rPr>
            <w:rFonts w:ascii="Times New Roman" w:hAnsi="Times New Roman"/>
            <w:noProof/>
            <w:rPrChange w:id="1249" w:author="Morita" w:date="2016-09-27T23:52:00Z">
              <w:rPr>
                <w:rStyle w:val="ac"/>
                <w:noProof/>
                <w:lang w:eastAsia="ja-JP"/>
              </w:rPr>
            </w:rPrChange>
          </w:rPr>
          <w:delText>MPLS-TP interface</w:delText>
        </w:r>
        <w:r w:rsidRPr="003E31AA" w:rsidDel="00CD6D50">
          <w:rPr>
            <w:rFonts w:ascii="Times New Roman" w:hAnsi="Times New Roman"/>
            <w:noProof/>
            <w:webHidden/>
            <w:rPrChange w:id="1250" w:author="Morita" w:date="2016-09-27T23:52:00Z">
              <w:rPr>
                <w:noProof/>
                <w:webHidden/>
              </w:rPr>
            </w:rPrChange>
          </w:rPr>
          <w:tab/>
        </w:r>
        <w:r w:rsidR="005A54E2" w:rsidRPr="003E31AA" w:rsidDel="00CD6D50">
          <w:rPr>
            <w:rFonts w:ascii="Times New Roman" w:hAnsi="Times New Roman"/>
            <w:noProof/>
            <w:webHidden/>
            <w:rPrChange w:id="1251" w:author="Morita" w:date="2016-09-27T23:52:00Z">
              <w:rPr>
                <w:noProof/>
                <w:webHidden/>
              </w:rPr>
            </w:rPrChange>
          </w:rPr>
          <w:delText>18</w:delText>
        </w:r>
      </w:del>
    </w:p>
    <w:p w:rsidR="00282356" w:rsidRPr="003E31AA" w:rsidDel="00CD6D50" w:rsidRDefault="00282356">
      <w:pPr>
        <w:pStyle w:val="31"/>
        <w:tabs>
          <w:tab w:val="left" w:pos="960"/>
          <w:tab w:val="right" w:leader="dot" w:pos="9631"/>
        </w:tabs>
        <w:rPr>
          <w:del w:id="1252" w:author="Morita" w:date="2016-09-25T18:34:00Z"/>
          <w:rFonts w:ascii="Times New Roman" w:eastAsia="SimSun" w:hAnsi="Times New Roman"/>
          <w:noProof/>
          <w:sz w:val="22"/>
          <w:szCs w:val="22"/>
          <w:lang w:eastAsia="zh-CN"/>
          <w:rPrChange w:id="1253" w:author="Morita" w:date="2016-09-27T23:52:00Z">
            <w:rPr>
              <w:del w:id="1254" w:author="Morita" w:date="2016-09-25T18:34:00Z"/>
              <w:rFonts w:eastAsia="SimSun" w:cstheme="minorBidi"/>
              <w:noProof/>
              <w:sz w:val="22"/>
              <w:szCs w:val="22"/>
              <w:lang w:eastAsia="zh-CN"/>
            </w:rPr>
          </w:rPrChange>
        </w:rPr>
      </w:pPr>
      <w:del w:id="1255" w:author="Morita" w:date="2016-09-25T18:34:00Z">
        <w:r w:rsidRPr="003E31AA" w:rsidDel="00CD6D50">
          <w:rPr>
            <w:rFonts w:ascii="Times New Roman" w:hAnsi="Times New Roman"/>
            <w:noProof/>
            <w:rPrChange w:id="1256" w:author="Morita" w:date="2016-09-27T23:52:00Z">
              <w:rPr>
                <w:rStyle w:val="ac"/>
                <w:noProof/>
                <w:lang w:eastAsia="ja-JP"/>
              </w:rPr>
            </w:rPrChange>
          </w:rPr>
          <w:delText>5.7.8</w:delText>
        </w:r>
        <w:r w:rsidRPr="003E31AA" w:rsidDel="00CD6D50">
          <w:rPr>
            <w:rFonts w:ascii="Times New Roman" w:eastAsia="SimSun" w:hAnsi="Times New Roman"/>
            <w:noProof/>
            <w:sz w:val="22"/>
            <w:szCs w:val="22"/>
            <w:lang w:eastAsia="zh-CN"/>
            <w:rPrChange w:id="1257" w:author="Morita" w:date="2016-09-27T23:52:00Z">
              <w:rPr>
                <w:rFonts w:eastAsia="SimSun" w:cstheme="minorBidi"/>
                <w:noProof/>
                <w:sz w:val="22"/>
                <w:szCs w:val="22"/>
                <w:lang w:eastAsia="zh-CN"/>
              </w:rPr>
            </w:rPrChange>
          </w:rPr>
          <w:tab/>
        </w:r>
        <w:r w:rsidRPr="003E31AA" w:rsidDel="00CD6D50">
          <w:rPr>
            <w:rFonts w:ascii="Times New Roman" w:hAnsi="Times New Roman"/>
            <w:noProof/>
            <w:rPrChange w:id="1258" w:author="Morita" w:date="2016-09-27T23:52:00Z">
              <w:rPr>
                <w:rStyle w:val="ac"/>
                <w:noProof/>
                <w:lang w:eastAsia="ja-JP"/>
              </w:rPr>
            </w:rPrChange>
          </w:rPr>
          <w:delText>Further details</w:delText>
        </w:r>
        <w:r w:rsidRPr="003E31AA" w:rsidDel="00CD6D50">
          <w:rPr>
            <w:rFonts w:ascii="Times New Roman" w:hAnsi="Times New Roman"/>
            <w:noProof/>
            <w:webHidden/>
            <w:rPrChange w:id="1259" w:author="Morita" w:date="2016-09-27T23:52:00Z">
              <w:rPr>
                <w:noProof/>
                <w:webHidden/>
              </w:rPr>
            </w:rPrChange>
          </w:rPr>
          <w:tab/>
        </w:r>
        <w:r w:rsidR="005A54E2" w:rsidRPr="003E31AA" w:rsidDel="00CD6D50">
          <w:rPr>
            <w:rFonts w:ascii="Times New Roman" w:hAnsi="Times New Roman"/>
            <w:noProof/>
            <w:webHidden/>
            <w:rPrChange w:id="1260" w:author="Morita" w:date="2016-09-27T23:52:00Z">
              <w:rPr>
                <w:noProof/>
                <w:webHidden/>
              </w:rPr>
            </w:rPrChange>
          </w:rPr>
          <w:delText>19</w:delText>
        </w:r>
      </w:del>
    </w:p>
    <w:p w:rsidR="00282356" w:rsidRPr="003E31AA" w:rsidDel="00CD6D50" w:rsidRDefault="00282356">
      <w:pPr>
        <w:pStyle w:val="21"/>
        <w:tabs>
          <w:tab w:val="left" w:pos="480"/>
          <w:tab w:val="right" w:leader="dot" w:pos="9631"/>
        </w:tabs>
        <w:rPr>
          <w:del w:id="1261" w:author="Morita" w:date="2016-09-25T18:34:00Z"/>
          <w:rFonts w:ascii="Times New Roman" w:eastAsia="SimSun" w:hAnsi="Times New Roman"/>
          <w:b w:val="0"/>
          <w:bCs w:val="0"/>
          <w:noProof/>
          <w:sz w:val="22"/>
          <w:szCs w:val="22"/>
          <w:lang w:eastAsia="zh-CN"/>
          <w:rPrChange w:id="1262" w:author="Morita" w:date="2016-09-27T23:52:00Z">
            <w:rPr>
              <w:del w:id="1263" w:author="Morita" w:date="2016-09-25T18:34:00Z"/>
              <w:rFonts w:eastAsia="SimSun" w:cstheme="minorBidi"/>
              <w:b w:val="0"/>
              <w:bCs w:val="0"/>
              <w:noProof/>
              <w:sz w:val="22"/>
              <w:szCs w:val="22"/>
              <w:lang w:eastAsia="zh-CN"/>
            </w:rPr>
          </w:rPrChange>
        </w:rPr>
      </w:pPr>
      <w:del w:id="1264" w:author="Morita" w:date="2016-09-25T18:34:00Z">
        <w:r w:rsidRPr="003E31AA" w:rsidDel="00CD6D50">
          <w:rPr>
            <w:rFonts w:ascii="Times New Roman" w:hAnsi="Times New Roman"/>
            <w:noProof/>
            <w:rPrChange w:id="1265" w:author="Morita" w:date="2016-09-27T23:52:00Z">
              <w:rPr>
                <w:rStyle w:val="ac"/>
                <w:b w:val="0"/>
                <w:bCs w:val="0"/>
                <w:noProof/>
              </w:rPr>
            </w:rPrChange>
          </w:rPr>
          <w:delText>5.8</w:delText>
        </w:r>
        <w:r w:rsidRPr="003E31AA" w:rsidDel="00CD6D50">
          <w:rPr>
            <w:rFonts w:ascii="Times New Roman" w:eastAsia="SimSun" w:hAnsi="Times New Roman"/>
            <w:b w:val="0"/>
            <w:bCs w:val="0"/>
            <w:noProof/>
            <w:sz w:val="22"/>
            <w:szCs w:val="22"/>
            <w:lang w:eastAsia="zh-CN"/>
            <w:rPrChange w:id="1266" w:author="Morita" w:date="2016-09-27T23:52:00Z">
              <w:rPr>
                <w:rFonts w:eastAsia="SimSun" w:cstheme="minorBidi"/>
                <w:b w:val="0"/>
                <w:bCs w:val="0"/>
                <w:noProof/>
                <w:sz w:val="22"/>
                <w:szCs w:val="22"/>
                <w:lang w:eastAsia="zh-CN"/>
              </w:rPr>
            </w:rPrChange>
          </w:rPr>
          <w:tab/>
        </w:r>
        <w:r w:rsidRPr="003E31AA" w:rsidDel="00CD6D50">
          <w:rPr>
            <w:rFonts w:ascii="Times New Roman" w:hAnsi="Times New Roman"/>
            <w:noProof/>
            <w:rPrChange w:id="1267" w:author="Morita" w:date="2016-09-27T23:52:00Z">
              <w:rPr>
                <w:rStyle w:val="ac"/>
                <w:b w:val="0"/>
                <w:bCs w:val="0"/>
                <w:noProof/>
              </w:rPr>
            </w:rPrChange>
          </w:rPr>
          <w:delText>Standardization on NGN related issues</w:delText>
        </w:r>
        <w:r w:rsidRPr="003E31AA" w:rsidDel="00CD6D50">
          <w:rPr>
            <w:rFonts w:ascii="Times New Roman" w:hAnsi="Times New Roman"/>
            <w:noProof/>
            <w:webHidden/>
            <w:rPrChange w:id="1268" w:author="Morita" w:date="2016-09-27T23:52:00Z">
              <w:rPr>
                <w:noProof/>
                <w:webHidden/>
              </w:rPr>
            </w:rPrChange>
          </w:rPr>
          <w:tab/>
        </w:r>
        <w:r w:rsidR="005A54E2" w:rsidRPr="003E31AA" w:rsidDel="00CD6D50">
          <w:rPr>
            <w:rFonts w:ascii="Times New Roman" w:hAnsi="Times New Roman"/>
            <w:noProof/>
            <w:webHidden/>
            <w:rPrChange w:id="1269" w:author="Morita" w:date="2016-09-27T23:52:00Z">
              <w:rPr>
                <w:noProof/>
                <w:webHidden/>
              </w:rPr>
            </w:rPrChange>
          </w:rPr>
          <w:delText>19</w:delText>
        </w:r>
      </w:del>
    </w:p>
    <w:p w:rsidR="00282356" w:rsidRPr="003E31AA" w:rsidDel="00CD6D50" w:rsidRDefault="00282356">
      <w:pPr>
        <w:pStyle w:val="31"/>
        <w:tabs>
          <w:tab w:val="left" w:pos="960"/>
          <w:tab w:val="right" w:leader="dot" w:pos="9631"/>
        </w:tabs>
        <w:rPr>
          <w:del w:id="1270" w:author="Morita" w:date="2016-09-25T18:34:00Z"/>
          <w:rFonts w:ascii="Times New Roman" w:eastAsia="SimSun" w:hAnsi="Times New Roman"/>
          <w:noProof/>
          <w:sz w:val="22"/>
          <w:szCs w:val="22"/>
          <w:lang w:eastAsia="zh-CN"/>
          <w:rPrChange w:id="1271" w:author="Morita" w:date="2016-09-27T23:52:00Z">
            <w:rPr>
              <w:del w:id="1272" w:author="Morita" w:date="2016-09-25T18:34:00Z"/>
              <w:rFonts w:eastAsia="SimSun" w:cstheme="minorBidi"/>
              <w:noProof/>
              <w:sz w:val="22"/>
              <w:szCs w:val="22"/>
              <w:lang w:eastAsia="zh-CN"/>
            </w:rPr>
          </w:rPrChange>
        </w:rPr>
      </w:pPr>
      <w:del w:id="1273" w:author="Morita" w:date="2016-09-25T18:34:00Z">
        <w:r w:rsidRPr="003E31AA" w:rsidDel="00CD6D50">
          <w:rPr>
            <w:rFonts w:ascii="Times New Roman" w:hAnsi="Times New Roman"/>
            <w:noProof/>
            <w:rPrChange w:id="1274" w:author="Morita" w:date="2016-09-27T23:52:00Z">
              <w:rPr>
                <w:rStyle w:val="ac"/>
                <w:noProof/>
                <w:lang w:eastAsia="ja-JP"/>
              </w:rPr>
            </w:rPrChange>
          </w:rPr>
          <w:delText>5.8.1</w:delText>
        </w:r>
        <w:r w:rsidRPr="003E31AA" w:rsidDel="00CD6D50">
          <w:rPr>
            <w:rFonts w:ascii="Times New Roman" w:eastAsia="SimSun" w:hAnsi="Times New Roman"/>
            <w:noProof/>
            <w:sz w:val="22"/>
            <w:szCs w:val="22"/>
            <w:lang w:eastAsia="zh-CN"/>
            <w:rPrChange w:id="1275" w:author="Morita" w:date="2016-09-27T23:52:00Z">
              <w:rPr>
                <w:rFonts w:eastAsia="SimSun" w:cstheme="minorBidi"/>
                <w:noProof/>
                <w:sz w:val="22"/>
                <w:szCs w:val="22"/>
                <w:lang w:eastAsia="zh-CN"/>
              </w:rPr>
            </w:rPrChange>
          </w:rPr>
          <w:tab/>
        </w:r>
        <w:r w:rsidRPr="003E31AA" w:rsidDel="00CD6D50">
          <w:rPr>
            <w:rFonts w:ascii="Times New Roman" w:hAnsi="Times New Roman"/>
            <w:noProof/>
            <w:rPrChange w:id="1276" w:author="Morita" w:date="2016-09-27T23:52:00Z">
              <w:rPr>
                <w:rStyle w:val="ac"/>
                <w:noProof/>
                <w:lang w:eastAsia="ja-JP"/>
              </w:rPr>
            </w:rPrChange>
          </w:rPr>
          <w:delText>Relationships between OTN standardization and NGN standardization</w:delText>
        </w:r>
        <w:r w:rsidRPr="003E31AA" w:rsidDel="00CD6D50">
          <w:rPr>
            <w:rFonts w:ascii="Times New Roman" w:hAnsi="Times New Roman"/>
            <w:noProof/>
            <w:webHidden/>
            <w:rPrChange w:id="1277" w:author="Morita" w:date="2016-09-27T23:52:00Z">
              <w:rPr>
                <w:noProof/>
                <w:webHidden/>
              </w:rPr>
            </w:rPrChange>
          </w:rPr>
          <w:tab/>
        </w:r>
        <w:r w:rsidR="005A54E2" w:rsidRPr="003E31AA" w:rsidDel="00CD6D50">
          <w:rPr>
            <w:rFonts w:ascii="Times New Roman" w:hAnsi="Times New Roman"/>
            <w:noProof/>
            <w:webHidden/>
            <w:rPrChange w:id="1278" w:author="Morita" w:date="2016-09-27T23:52:00Z">
              <w:rPr>
                <w:noProof/>
                <w:webHidden/>
              </w:rPr>
            </w:rPrChange>
          </w:rPr>
          <w:delText>19</w:delText>
        </w:r>
      </w:del>
    </w:p>
    <w:p w:rsidR="00282356" w:rsidRPr="003E31AA" w:rsidDel="00CD6D50" w:rsidRDefault="00282356">
      <w:pPr>
        <w:pStyle w:val="31"/>
        <w:tabs>
          <w:tab w:val="left" w:pos="960"/>
          <w:tab w:val="right" w:leader="dot" w:pos="9631"/>
        </w:tabs>
        <w:rPr>
          <w:del w:id="1279" w:author="Morita" w:date="2016-09-25T18:34:00Z"/>
          <w:rFonts w:ascii="Times New Roman" w:eastAsia="SimSun" w:hAnsi="Times New Roman"/>
          <w:noProof/>
          <w:sz w:val="22"/>
          <w:szCs w:val="22"/>
          <w:lang w:eastAsia="zh-CN"/>
          <w:rPrChange w:id="1280" w:author="Morita" w:date="2016-09-27T23:52:00Z">
            <w:rPr>
              <w:del w:id="1281" w:author="Morita" w:date="2016-09-25T18:34:00Z"/>
              <w:rFonts w:eastAsia="SimSun" w:cstheme="minorBidi"/>
              <w:noProof/>
              <w:sz w:val="22"/>
              <w:szCs w:val="22"/>
              <w:lang w:eastAsia="zh-CN"/>
            </w:rPr>
          </w:rPrChange>
        </w:rPr>
      </w:pPr>
      <w:del w:id="1282" w:author="Morita" w:date="2016-09-25T18:34:00Z">
        <w:r w:rsidRPr="003E31AA" w:rsidDel="00CD6D50">
          <w:rPr>
            <w:rFonts w:ascii="Times New Roman" w:hAnsi="Times New Roman"/>
            <w:noProof/>
            <w:rPrChange w:id="1283" w:author="Morita" w:date="2016-09-27T23:52:00Z">
              <w:rPr>
                <w:rStyle w:val="ac"/>
                <w:noProof/>
                <w:lang w:eastAsia="ja-JP"/>
              </w:rPr>
            </w:rPrChange>
          </w:rPr>
          <w:delText>5.8.2</w:delText>
        </w:r>
        <w:r w:rsidRPr="003E31AA" w:rsidDel="00CD6D50">
          <w:rPr>
            <w:rFonts w:ascii="Times New Roman" w:eastAsia="SimSun" w:hAnsi="Times New Roman"/>
            <w:noProof/>
            <w:sz w:val="22"/>
            <w:szCs w:val="22"/>
            <w:lang w:eastAsia="zh-CN"/>
            <w:rPrChange w:id="1284" w:author="Morita" w:date="2016-09-27T23:52:00Z">
              <w:rPr>
                <w:rFonts w:eastAsia="SimSun" w:cstheme="minorBidi"/>
                <w:noProof/>
                <w:sz w:val="22"/>
                <w:szCs w:val="22"/>
                <w:lang w:eastAsia="zh-CN"/>
              </w:rPr>
            </w:rPrChange>
          </w:rPr>
          <w:tab/>
        </w:r>
        <w:r w:rsidRPr="003E31AA" w:rsidDel="00CD6D50">
          <w:rPr>
            <w:rFonts w:ascii="Times New Roman" w:hAnsi="Times New Roman"/>
            <w:noProof/>
            <w:rPrChange w:id="1285" w:author="Morita" w:date="2016-09-27T23:52:00Z">
              <w:rPr>
                <w:rStyle w:val="ac"/>
                <w:noProof/>
                <w:lang w:eastAsia="ja-JP"/>
              </w:rPr>
            </w:rPrChange>
          </w:rPr>
          <w:delText>Standardization status for transport stratum</w:delText>
        </w:r>
        <w:r w:rsidRPr="003E31AA" w:rsidDel="00CD6D50">
          <w:rPr>
            <w:rFonts w:ascii="Times New Roman" w:hAnsi="Times New Roman"/>
            <w:noProof/>
            <w:webHidden/>
            <w:rPrChange w:id="1286" w:author="Morita" w:date="2016-09-27T23:52:00Z">
              <w:rPr>
                <w:noProof/>
                <w:webHidden/>
              </w:rPr>
            </w:rPrChange>
          </w:rPr>
          <w:tab/>
        </w:r>
        <w:r w:rsidR="005A54E2" w:rsidRPr="003E31AA" w:rsidDel="00CD6D50">
          <w:rPr>
            <w:rFonts w:ascii="Times New Roman" w:hAnsi="Times New Roman"/>
            <w:noProof/>
            <w:webHidden/>
            <w:rPrChange w:id="1287" w:author="Morita" w:date="2016-09-27T23:52:00Z">
              <w:rPr>
                <w:noProof/>
                <w:webHidden/>
              </w:rPr>
            </w:rPrChange>
          </w:rPr>
          <w:delText>20</w:delText>
        </w:r>
      </w:del>
    </w:p>
    <w:p w:rsidR="00282356" w:rsidRPr="003E31AA" w:rsidDel="00CD6D50" w:rsidRDefault="00282356">
      <w:pPr>
        <w:pStyle w:val="31"/>
        <w:tabs>
          <w:tab w:val="left" w:pos="960"/>
          <w:tab w:val="right" w:leader="dot" w:pos="9631"/>
        </w:tabs>
        <w:rPr>
          <w:del w:id="1288" w:author="Morita" w:date="2016-09-25T18:34:00Z"/>
          <w:rFonts w:ascii="Times New Roman" w:eastAsia="SimSun" w:hAnsi="Times New Roman"/>
          <w:noProof/>
          <w:sz w:val="22"/>
          <w:szCs w:val="22"/>
          <w:lang w:eastAsia="zh-CN"/>
          <w:rPrChange w:id="1289" w:author="Morita" w:date="2016-09-27T23:52:00Z">
            <w:rPr>
              <w:del w:id="1290" w:author="Morita" w:date="2016-09-25T18:34:00Z"/>
              <w:rFonts w:eastAsia="SimSun" w:cstheme="minorBidi"/>
              <w:noProof/>
              <w:sz w:val="22"/>
              <w:szCs w:val="22"/>
              <w:lang w:eastAsia="zh-CN"/>
            </w:rPr>
          </w:rPrChange>
        </w:rPr>
      </w:pPr>
      <w:del w:id="1291" w:author="Morita" w:date="2016-09-25T18:34:00Z">
        <w:r w:rsidRPr="003E31AA" w:rsidDel="00CD6D50">
          <w:rPr>
            <w:rFonts w:ascii="Times New Roman" w:hAnsi="Times New Roman"/>
            <w:noProof/>
            <w:rPrChange w:id="1292" w:author="Morita" w:date="2016-09-27T23:52:00Z">
              <w:rPr>
                <w:rStyle w:val="ac"/>
                <w:noProof/>
                <w:lang w:eastAsia="ja-JP"/>
              </w:rPr>
            </w:rPrChange>
          </w:rPr>
          <w:delText>5.8.3</w:delText>
        </w:r>
        <w:r w:rsidRPr="003E31AA" w:rsidDel="00CD6D50">
          <w:rPr>
            <w:rFonts w:ascii="Times New Roman" w:eastAsia="SimSun" w:hAnsi="Times New Roman"/>
            <w:noProof/>
            <w:sz w:val="22"/>
            <w:szCs w:val="22"/>
            <w:lang w:eastAsia="zh-CN"/>
            <w:rPrChange w:id="1293" w:author="Morita" w:date="2016-09-27T23:52:00Z">
              <w:rPr>
                <w:rFonts w:eastAsia="SimSun" w:cstheme="minorBidi"/>
                <w:noProof/>
                <w:sz w:val="22"/>
                <w:szCs w:val="22"/>
                <w:lang w:eastAsia="zh-CN"/>
              </w:rPr>
            </w:rPrChange>
          </w:rPr>
          <w:tab/>
        </w:r>
        <w:r w:rsidRPr="003E31AA" w:rsidDel="00CD6D50">
          <w:rPr>
            <w:rFonts w:ascii="Times New Roman" w:hAnsi="Times New Roman"/>
            <w:noProof/>
            <w:rPrChange w:id="1294" w:author="Morita" w:date="2016-09-27T23:52:00Z">
              <w:rPr>
                <w:rStyle w:val="ac"/>
                <w:noProof/>
                <w:lang w:eastAsia="ja-JP"/>
              </w:rPr>
            </w:rPrChange>
          </w:rPr>
          <w:delText>Further details</w:delText>
        </w:r>
        <w:r w:rsidRPr="003E31AA" w:rsidDel="00CD6D50">
          <w:rPr>
            <w:rFonts w:ascii="Times New Roman" w:hAnsi="Times New Roman"/>
            <w:noProof/>
            <w:webHidden/>
            <w:rPrChange w:id="1295" w:author="Morita" w:date="2016-09-27T23:52:00Z">
              <w:rPr>
                <w:noProof/>
                <w:webHidden/>
              </w:rPr>
            </w:rPrChange>
          </w:rPr>
          <w:tab/>
        </w:r>
        <w:r w:rsidR="005A54E2" w:rsidRPr="003E31AA" w:rsidDel="00CD6D50">
          <w:rPr>
            <w:rFonts w:ascii="Times New Roman" w:hAnsi="Times New Roman"/>
            <w:noProof/>
            <w:webHidden/>
            <w:rPrChange w:id="1296" w:author="Morita" w:date="2016-09-27T23:52:00Z">
              <w:rPr>
                <w:noProof/>
                <w:webHidden/>
              </w:rPr>
            </w:rPrChange>
          </w:rPr>
          <w:delText>23</w:delText>
        </w:r>
      </w:del>
    </w:p>
    <w:p w:rsidR="00282356" w:rsidRPr="003E31AA" w:rsidDel="00CD6D50" w:rsidRDefault="00282356">
      <w:pPr>
        <w:pStyle w:val="11"/>
        <w:tabs>
          <w:tab w:val="left" w:pos="480"/>
          <w:tab w:val="right" w:leader="dot" w:pos="9631"/>
        </w:tabs>
        <w:rPr>
          <w:del w:id="1297" w:author="Morita" w:date="2016-09-25T18:34:00Z"/>
          <w:rFonts w:ascii="Times New Roman" w:eastAsia="SimSun" w:hAnsi="Times New Roman" w:cs="Times New Roman"/>
          <w:b w:val="0"/>
          <w:bCs w:val="0"/>
          <w:caps w:val="0"/>
          <w:noProof/>
          <w:sz w:val="22"/>
          <w:szCs w:val="22"/>
          <w:lang w:eastAsia="zh-CN"/>
          <w:rPrChange w:id="1298" w:author="Morita" w:date="2016-09-27T23:52:00Z">
            <w:rPr>
              <w:del w:id="1299" w:author="Morita" w:date="2016-09-25T18:34:00Z"/>
              <w:rFonts w:asciiTheme="minorHAnsi" w:eastAsia="SimSun" w:hAnsiTheme="minorHAnsi" w:cstheme="minorBidi"/>
              <w:b w:val="0"/>
              <w:bCs w:val="0"/>
              <w:caps w:val="0"/>
              <w:noProof/>
              <w:sz w:val="22"/>
              <w:szCs w:val="22"/>
              <w:lang w:eastAsia="zh-CN"/>
            </w:rPr>
          </w:rPrChange>
        </w:rPr>
      </w:pPr>
      <w:del w:id="1300" w:author="Morita" w:date="2016-09-25T18:34:00Z">
        <w:r w:rsidRPr="003E31AA" w:rsidDel="00CD6D50">
          <w:rPr>
            <w:rFonts w:ascii="Times New Roman" w:hAnsi="Times New Roman" w:cs="Times New Roman"/>
            <w:noProof/>
            <w:rPrChange w:id="1301" w:author="Morita" w:date="2016-09-27T23:52:00Z">
              <w:rPr>
                <w:rStyle w:val="ac"/>
                <w:b w:val="0"/>
                <w:bCs w:val="0"/>
                <w:caps w:val="0"/>
                <w:noProof/>
              </w:rPr>
            </w:rPrChange>
          </w:rPr>
          <w:delText>6</w:delText>
        </w:r>
        <w:r w:rsidRPr="003E31AA" w:rsidDel="00CD6D50">
          <w:rPr>
            <w:rFonts w:ascii="Times New Roman" w:eastAsia="SimSun" w:hAnsi="Times New Roman" w:cs="Times New Roman"/>
            <w:b w:val="0"/>
            <w:bCs w:val="0"/>
            <w:caps w:val="0"/>
            <w:noProof/>
            <w:sz w:val="22"/>
            <w:szCs w:val="22"/>
            <w:lang w:eastAsia="zh-CN"/>
            <w:rPrChange w:id="1302" w:author="Morita" w:date="2016-09-27T23:52:00Z">
              <w:rPr>
                <w:rFonts w:asciiTheme="minorHAnsi" w:eastAsia="SimSun" w:hAnsiTheme="minorHAnsi" w:cstheme="minorBidi"/>
                <w:b w:val="0"/>
                <w:bCs w:val="0"/>
                <w:caps w:val="0"/>
                <w:noProof/>
                <w:sz w:val="22"/>
                <w:szCs w:val="22"/>
                <w:lang w:eastAsia="zh-CN"/>
              </w:rPr>
            </w:rPrChange>
          </w:rPr>
          <w:tab/>
        </w:r>
        <w:r w:rsidRPr="003E31AA" w:rsidDel="00CD6D50">
          <w:rPr>
            <w:rFonts w:ascii="Times New Roman" w:hAnsi="Times New Roman" w:cs="Times New Roman"/>
            <w:noProof/>
            <w:rPrChange w:id="1303" w:author="Morita" w:date="2016-09-27T23:52:00Z">
              <w:rPr>
                <w:rStyle w:val="ac"/>
                <w:b w:val="0"/>
                <w:bCs w:val="0"/>
                <w:caps w:val="0"/>
                <w:noProof/>
              </w:rPr>
            </w:rPrChange>
          </w:rPr>
          <w:delText>OTNT correspondence and Liaison tracking</w:delText>
        </w:r>
        <w:r w:rsidRPr="003E31AA" w:rsidDel="00CD6D50">
          <w:rPr>
            <w:rFonts w:ascii="Times New Roman" w:hAnsi="Times New Roman" w:cs="Times New Roman"/>
            <w:noProof/>
            <w:webHidden/>
            <w:rPrChange w:id="1304" w:author="Morita" w:date="2016-09-27T23:52:00Z">
              <w:rPr>
                <w:noProof/>
                <w:webHidden/>
              </w:rPr>
            </w:rPrChange>
          </w:rPr>
          <w:tab/>
        </w:r>
        <w:r w:rsidR="005A54E2" w:rsidRPr="003E31AA" w:rsidDel="00CD6D50">
          <w:rPr>
            <w:rFonts w:ascii="Times New Roman" w:hAnsi="Times New Roman" w:cs="Times New Roman"/>
            <w:noProof/>
            <w:webHidden/>
            <w:rPrChange w:id="1305" w:author="Morita" w:date="2016-09-27T23:52:00Z">
              <w:rPr>
                <w:noProof/>
                <w:webHidden/>
              </w:rPr>
            </w:rPrChange>
          </w:rPr>
          <w:delText>23</w:delText>
        </w:r>
      </w:del>
    </w:p>
    <w:p w:rsidR="00282356" w:rsidRPr="003E31AA" w:rsidDel="00CD6D50" w:rsidRDefault="00282356">
      <w:pPr>
        <w:pStyle w:val="21"/>
        <w:tabs>
          <w:tab w:val="left" w:pos="480"/>
          <w:tab w:val="right" w:leader="dot" w:pos="9631"/>
        </w:tabs>
        <w:rPr>
          <w:del w:id="1306" w:author="Morita" w:date="2016-09-25T18:34:00Z"/>
          <w:rFonts w:ascii="Times New Roman" w:eastAsia="SimSun" w:hAnsi="Times New Roman"/>
          <w:b w:val="0"/>
          <w:bCs w:val="0"/>
          <w:noProof/>
          <w:sz w:val="22"/>
          <w:szCs w:val="22"/>
          <w:lang w:eastAsia="zh-CN"/>
          <w:rPrChange w:id="1307" w:author="Morita" w:date="2016-09-27T23:52:00Z">
            <w:rPr>
              <w:del w:id="1308" w:author="Morita" w:date="2016-09-25T18:34:00Z"/>
              <w:rFonts w:eastAsia="SimSun" w:cstheme="minorBidi"/>
              <w:b w:val="0"/>
              <w:bCs w:val="0"/>
              <w:noProof/>
              <w:sz w:val="22"/>
              <w:szCs w:val="22"/>
              <w:lang w:eastAsia="zh-CN"/>
            </w:rPr>
          </w:rPrChange>
        </w:rPr>
      </w:pPr>
      <w:del w:id="1309" w:author="Morita" w:date="2016-09-25T18:34:00Z">
        <w:r w:rsidRPr="003E31AA" w:rsidDel="00CD6D50">
          <w:rPr>
            <w:rFonts w:ascii="Times New Roman" w:hAnsi="Times New Roman"/>
            <w:noProof/>
            <w:rPrChange w:id="1310" w:author="Morita" w:date="2016-09-27T23:52:00Z">
              <w:rPr>
                <w:rStyle w:val="ac"/>
                <w:b w:val="0"/>
                <w:bCs w:val="0"/>
                <w:noProof/>
              </w:rPr>
            </w:rPrChange>
          </w:rPr>
          <w:delText>6.1</w:delText>
        </w:r>
        <w:r w:rsidRPr="003E31AA" w:rsidDel="00CD6D50">
          <w:rPr>
            <w:rFonts w:ascii="Times New Roman" w:eastAsia="SimSun" w:hAnsi="Times New Roman"/>
            <w:b w:val="0"/>
            <w:bCs w:val="0"/>
            <w:noProof/>
            <w:sz w:val="22"/>
            <w:szCs w:val="22"/>
            <w:lang w:eastAsia="zh-CN"/>
            <w:rPrChange w:id="1311" w:author="Morita" w:date="2016-09-27T23:52:00Z">
              <w:rPr>
                <w:rFonts w:eastAsia="SimSun" w:cstheme="minorBidi"/>
                <w:b w:val="0"/>
                <w:bCs w:val="0"/>
                <w:noProof/>
                <w:sz w:val="22"/>
                <w:szCs w:val="22"/>
                <w:lang w:eastAsia="zh-CN"/>
              </w:rPr>
            </w:rPrChange>
          </w:rPr>
          <w:tab/>
        </w:r>
        <w:r w:rsidRPr="003E31AA" w:rsidDel="00CD6D50">
          <w:rPr>
            <w:rFonts w:ascii="Times New Roman" w:hAnsi="Times New Roman"/>
            <w:noProof/>
            <w:rPrChange w:id="1312" w:author="Morita" w:date="2016-09-27T23:52:00Z">
              <w:rPr>
                <w:rStyle w:val="ac"/>
                <w:b w:val="0"/>
                <w:bCs w:val="0"/>
                <w:noProof/>
              </w:rPr>
            </w:rPrChange>
          </w:rPr>
          <w:delText>OTNT related contacts</w:delText>
        </w:r>
        <w:r w:rsidRPr="003E31AA" w:rsidDel="00CD6D50">
          <w:rPr>
            <w:rFonts w:ascii="Times New Roman" w:hAnsi="Times New Roman"/>
            <w:noProof/>
            <w:webHidden/>
            <w:rPrChange w:id="1313" w:author="Morita" w:date="2016-09-27T23:52:00Z">
              <w:rPr>
                <w:noProof/>
                <w:webHidden/>
              </w:rPr>
            </w:rPrChange>
          </w:rPr>
          <w:tab/>
        </w:r>
        <w:r w:rsidR="005A54E2" w:rsidRPr="003E31AA" w:rsidDel="00CD6D50">
          <w:rPr>
            <w:rFonts w:ascii="Times New Roman" w:hAnsi="Times New Roman"/>
            <w:noProof/>
            <w:webHidden/>
            <w:rPrChange w:id="1314" w:author="Morita" w:date="2016-09-27T23:52:00Z">
              <w:rPr>
                <w:noProof/>
                <w:webHidden/>
              </w:rPr>
            </w:rPrChange>
          </w:rPr>
          <w:delText>23</w:delText>
        </w:r>
      </w:del>
    </w:p>
    <w:p w:rsidR="00282356" w:rsidRPr="003E31AA" w:rsidDel="00CD6D50" w:rsidRDefault="00282356">
      <w:pPr>
        <w:pStyle w:val="11"/>
        <w:tabs>
          <w:tab w:val="left" w:pos="480"/>
          <w:tab w:val="right" w:leader="dot" w:pos="9631"/>
        </w:tabs>
        <w:rPr>
          <w:del w:id="1315" w:author="Morita" w:date="2016-09-25T18:34:00Z"/>
          <w:rFonts w:ascii="Times New Roman" w:eastAsia="SimSun" w:hAnsi="Times New Roman" w:cs="Times New Roman"/>
          <w:b w:val="0"/>
          <w:bCs w:val="0"/>
          <w:caps w:val="0"/>
          <w:noProof/>
          <w:sz w:val="22"/>
          <w:szCs w:val="22"/>
          <w:lang w:eastAsia="zh-CN"/>
          <w:rPrChange w:id="1316" w:author="Morita" w:date="2016-09-27T23:52:00Z">
            <w:rPr>
              <w:del w:id="1317" w:author="Morita" w:date="2016-09-25T18:34:00Z"/>
              <w:rFonts w:asciiTheme="minorHAnsi" w:eastAsia="SimSun" w:hAnsiTheme="minorHAnsi" w:cstheme="minorBidi"/>
              <w:b w:val="0"/>
              <w:bCs w:val="0"/>
              <w:caps w:val="0"/>
              <w:noProof/>
              <w:sz w:val="22"/>
              <w:szCs w:val="22"/>
              <w:lang w:eastAsia="zh-CN"/>
            </w:rPr>
          </w:rPrChange>
        </w:rPr>
      </w:pPr>
      <w:del w:id="1318" w:author="Morita" w:date="2016-09-25T18:34:00Z">
        <w:r w:rsidRPr="003E31AA" w:rsidDel="00CD6D50">
          <w:rPr>
            <w:rFonts w:ascii="Times New Roman" w:hAnsi="Times New Roman" w:cs="Times New Roman"/>
            <w:noProof/>
            <w:rPrChange w:id="1319" w:author="Morita" w:date="2016-09-27T23:52:00Z">
              <w:rPr>
                <w:rStyle w:val="ac"/>
                <w:b w:val="0"/>
                <w:bCs w:val="0"/>
                <w:caps w:val="0"/>
                <w:noProof/>
              </w:rPr>
            </w:rPrChange>
          </w:rPr>
          <w:delText>7</w:delText>
        </w:r>
        <w:r w:rsidRPr="003E31AA" w:rsidDel="00CD6D50">
          <w:rPr>
            <w:rFonts w:ascii="Times New Roman" w:eastAsia="SimSun" w:hAnsi="Times New Roman" w:cs="Times New Roman"/>
            <w:b w:val="0"/>
            <w:bCs w:val="0"/>
            <w:caps w:val="0"/>
            <w:noProof/>
            <w:sz w:val="22"/>
            <w:szCs w:val="22"/>
            <w:lang w:eastAsia="zh-CN"/>
            <w:rPrChange w:id="1320" w:author="Morita" w:date="2016-09-27T23:52:00Z">
              <w:rPr>
                <w:rFonts w:asciiTheme="minorHAnsi" w:eastAsia="SimSun" w:hAnsiTheme="minorHAnsi" w:cstheme="minorBidi"/>
                <w:b w:val="0"/>
                <w:bCs w:val="0"/>
                <w:caps w:val="0"/>
                <w:noProof/>
                <w:sz w:val="22"/>
                <w:szCs w:val="22"/>
                <w:lang w:eastAsia="zh-CN"/>
              </w:rPr>
            </w:rPrChange>
          </w:rPr>
          <w:tab/>
        </w:r>
        <w:r w:rsidRPr="003E31AA" w:rsidDel="00CD6D50">
          <w:rPr>
            <w:rFonts w:ascii="Times New Roman" w:hAnsi="Times New Roman" w:cs="Times New Roman"/>
            <w:noProof/>
            <w:rPrChange w:id="1321" w:author="Morita" w:date="2016-09-27T23:52:00Z">
              <w:rPr>
                <w:rStyle w:val="ac"/>
                <w:b w:val="0"/>
                <w:bCs w:val="0"/>
                <w:caps w:val="0"/>
                <w:noProof/>
              </w:rPr>
            </w:rPrChange>
          </w:rPr>
          <w:delText>Overview of existing standards and activity</w:delText>
        </w:r>
        <w:r w:rsidRPr="003E31AA" w:rsidDel="00CD6D50">
          <w:rPr>
            <w:rFonts w:ascii="Times New Roman" w:hAnsi="Times New Roman" w:cs="Times New Roman"/>
            <w:noProof/>
            <w:webHidden/>
            <w:rPrChange w:id="1322" w:author="Morita" w:date="2016-09-27T23:52:00Z">
              <w:rPr>
                <w:noProof/>
                <w:webHidden/>
              </w:rPr>
            </w:rPrChange>
          </w:rPr>
          <w:tab/>
        </w:r>
        <w:r w:rsidR="005A54E2" w:rsidRPr="003E31AA" w:rsidDel="00CD6D50">
          <w:rPr>
            <w:rFonts w:ascii="Times New Roman" w:hAnsi="Times New Roman" w:cs="Times New Roman"/>
            <w:noProof/>
            <w:webHidden/>
            <w:rPrChange w:id="1323" w:author="Morita" w:date="2016-09-27T23:52:00Z">
              <w:rPr>
                <w:noProof/>
                <w:webHidden/>
              </w:rPr>
            </w:rPrChange>
          </w:rPr>
          <w:delText>24</w:delText>
        </w:r>
      </w:del>
    </w:p>
    <w:p w:rsidR="00282356" w:rsidRPr="003E31AA" w:rsidDel="00CD6D50" w:rsidRDefault="00282356">
      <w:pPr>
        <w:pStyle w:val="21"/>
        <w:tabs>
          <w:tab w:val="left" w:pos="480"/>
          <w:tab w:val="right" w:leader="dot" w:pos="9631"/>
        </w:tabs>
        <w:rPr>
          <w:del w:id="1324" w:author="Morita" w:date="2016-09-25T18:34:00Z"/>
          <w:rFonts w:ascii="Times New Roman" w:eastAsia="SimSun" w:hAnsi="Times New Roman"/>
          <w:b w:val="0"/>
          <w:bCs w:val="0"/>
          <w:noProof/>
          <w:sz w:val="22"/>
          <w:szCs w:val="22"/>
          <w:lang w:eastAsia="zh-CN"/>
          <w:rPrChange w:id="1325" w:author="Morita" w:date="2016-09-27T23:52:00Z">
            <w:rPr>
              <w:del w:id="1326" w:author="Morita" w:date="2016-09-25T18:34:00Z"/>
              <w:rFonts w:eastAsia="SimSun" w:cstheme="minorBidi"/>
              <w:b w:val="0"/>
              <w:bCs w:val="0"/>
              <w:noProof/>
              <w:sz w:val="22"/>
              <w:szCs w:val="22"/>
              <w:lang w:eastAsia="zh-CN"/>
            </w:rPr>
          </w:rPrChange>
        </w:rPr>
      </w:pPr>
      <w:del w:id="1327" w:author="Morita" w:date="2016-09-25T18:34:00Z">
        <w:r w:rsidRPr="003E31AA" w:rsidDel="00CD6D50">
          <w:rPr>
            <w:rFonts w:ascii="Times New Roman" w:hAnsi="Times New Roman"/>
            <w:noProof/>
            <w:rPrChange w:id="1328" w:author="Morita" w:date="2016-09-27T23:52:00Z">
              <w:rPr>
                <w:rStyle w:val="ac"/>
                <w:b w:val="0"/>
                <w:bCs w:val="0"/>
                <w:noProof/>
              </w:rPr>
            </w:rPrChange>
          </w:rPr>
          <w:delText>7.1</w:delText>
        </w:r>
        <w:r w:rsidRPr="003E31AA" w:rsidDel="00CD6D50">
          <w:rPr>
            <w:rFonts w:ascii="Times New Roman" w:eastAsia="SimSun" w:hAnsi="Times New Roman"/>
            <w:b w:val="0"/>
            <w:bCs w:val="0"/>
            <w:noProof/>
            <w:sz w:val="22"/>
            <w:szCs w:val="22"/>
            <w:lang w:eastAsia="zh-CN"/>
            <w:rPrChange w:id="1329" w:author="Morita" w:date="2016-09-27T23:52:00Z">
              <w:rPr>
                <w:rFonts w:eastAsia="SimSun" w:cstheme="minorBidi"/>
                <w:b w:val="0"/>
                <w:bCs w:val="0"/>
                <w:noProof/>
                <w:sz w:val="22"/>
                <w:szCs w:val="22"/>
                <w:lang w:eastAsia="zh-CN"/>
              </w:rPr>
            </w:rPrChange>
          </w:rPr>
          <w:tab/>
        </w:r>
        <w:r w:rsidRPr="003E31AA" w:rsidDel="00CD6D50">
          <w:rPr>
            <w:rFonts w:ascii="Times New Roman" w:hAnsi="Times New Roman"/>
            <w:noProof/>
            <w:rPrChange w:id="1330" w:author="Morita" w:date="2016-09-27T23:52:00Z">
              <w:rPr>
                <w:rStyle w:val="ac"/>
                <w:b w:val="0"/>
                <w:bCs w:val="0"/>
                <w:noProof/>
              </w:rPr>
            </w:rPrChange>
          </w:rPr>
          <w:delText>New or revised OTNT standards or implementation agreements</w:delText>
        </w:r>
        <w:r w:rsidRPr="003E31AA" w:rsidDel="00CD6D50">
          <w:rPr>
            <w:rFonts w:ascii="Times New Roman" w:hAnsi="Times New Roman"/>
            <w:noProof/>
            <w:webHidden/>
            <w:rPrChange w:id="1331" w:author="Morita" w:date="2016-09-27T23:52:00Z">
              <w:rPr>
                <w:noProof/>
                <w:webHidden/>
              </w:rPr>
            </w:rPrChange>
          </w:rPr>
          <w:tab/>
        </w:r>
        <w:r w:rsidR="005A54E2" w:rsidRPr="003E31AA" w:rsidDel="00CD6D50">
          <w:rPr>
            <w:rFonts w:ascii="Times New Roman" w:hAnsi="Times New Roman"/>
            <w:noProof/>
            <w:webHidden/>
            <w:rPrChange w:id="1332" w:author="Morita" w:date="2016-09-27T23:52:00Z">
              <w:rPr>
                <w:noProof/>
                <w:webHidden/>
              </w:rPr>
            </w:rPrChange>
          </w:rPr>
          <w:delText>24</w:delText>
        </w:r>
      </w:del>
    </w:p>
    <w:p w:rsidR="00282356" w:rsidRPr="003E31AA" w:rsidDel="00CD6D50" w:rsidRDefault="00282356">
      <w:pPr>
        <w:pStyle w:val="21"/>
        <w:tabs>
          <w:tab w:val="left" w:pos="480"/>
          <w:tab w:val="right" w:leader="dot" w:pos="9631"/>
        </w:tabs>
        <w:rPr>
          <w:del w:id="1333" w:author="Morita" w:date="2016-09-25T18:34:00Z"/>
          <w:rFonts w:ascii="Times New Roman" w:eastAsia="SimSun" w:hAnsi="Times New Roman"/>
          <w:b w:val="0"/>
          <w:bCs w:val="0"/>
          <w:noProof/>
          <w:sz w:val="22"/>
          <w:szCs w:val="22"/>
          <w:lang w:eastAsia="zh-CN"/>
          <w:rPrChange w:id="1334" w:author="Morita" w:date="2016-09-27T23:52:00Z">
            <w:rPr>
              <w:del w:id="1335" w:author="Morita" w:date="2016-09-25T18:34:00Z"/>
              <w:rFonts w:eastAsia="SimSun" w:cstheme="minorBidi"/>
              <w:b w:val="0"/>
              <w:bCs w:val="0"/>
              <w:noProof/>
              <w:sz w:val="22"/>
              <w:szCs w:val="22"/>
              <w:lang w:eastAsia="zh-CN"/>
            </w:rPr>
          </w:rPrChange>
        </w:rPr>
      </w:pPr>
      <w:del w:id="1336" w:author="Morita" w:date="2016-09-25T18:34:00Z">
        <w:r w:rsidRPr="003E31AA" w:rsidDel="00CD6D50">
          <w:rPr>
            <w:rFonts w:ascii="Times New Roman" w:hAnsi="Times New Roman"/>
            <w:noProof/>
            <w:rPrChange w:id="1337" w:author="Morita" w:date="2016-09-27T23:52:00Z">
              <w:rPr>
                <w:rStyle w:val="ac"/>
                <w:b w:val="0"/>
                <w:bCs w:val="0"/>
                <w:noProof/>
              </w:rPr>
            </w:rPrChange>
          </w:rPr>
          <w:delText>7.2</w:delText>
        </w:r>
        <w:r w:rsidRPr="003E31AA" w:rsidDel="00CD6D50">
          <w:rPr>
            <w:rFonts w:ascii="Times New Roman" w:eastAsia="SimSun" w:hAnsi="Times New Roman"/>
            <w:b w:val="0"/>
            <w:bCs w:val="0"/>
            <w:noProof/>
            <w:sz w:val="22"/>
            <w:szCs w:val="22"/>
            <w:lang w:eastAsia="zh-CN"/>
            <w:rPrChange w:id="1338" w:author="Morita" w:date="2016-09-27T23:52:00Z">
              <w:rPr>
                <w:rFonts w:eastAsia="SimSun" w:cstheme="minorBidi"/>
                <w:b w:val="0"/>
                <w:bCs w:val="0"/>
                <w:noProof/>
                <w:sz w:val="22"/>
                <w:szCs w:val="22"/>
                <w:lang w:eastAsia="zh-CN"/>
              </w:rPr>
            </w:rPrChange>
          </w:rPr>
          <w:tab/>
        </w:r>
        <w:r w:rsidRPr="003E31AA" w:rsidDel="00CD6D50">
          <w:rPr>
            <w:rFonts w:ascii="Times New Roman" w:hAnsi="Times New Roman"/>
            <w:noProof/>
            <w:rPrChange w:id="1339" w:author="Morita" w:date="2016-09-27T23:52:00Z">
              <w:rPr>
                <w:rStyle w:val="ac"/>
                <w:b w:val="0"/>
                <w:bCs w:val="0"/>
                <w:noProof/>
              </w:rPr>
            </w:rPrChange>
          </w:rPr>
          <w:delText>SDH &amp; SONET Related Recommendations and Standards</w:delText>
        </w:r>
        <w:r w:rsidRPr="003E31AA" w:rsidDel="00CD6D50">
          <w:rPr>
            <w:rFonts w:ascii="Times New Roman" w:hAnsi="Times New Roman"/>
            <w:noProof/>
            <w:webHidden/>
            <w:rPrChange w:id="1340" w:author="Morita" w:date="2016-09-27T23:52:00Z">
              <w:rPr>
                <w:noProof/>
                <w:webHidden/>
              </w:rPr>
            </w:rPrChange>
          </w:rPr>
          <w:tab/>
        </w:r>
        <w:r w:rsidR="005A54E2" w:rsidRPr="003E31AA" w:rsidDel="00CD6D50">
          <w:rPr>
            <w:rFonts w:ascii="Times New Roman" w:hAnsi="Times New Roman"/>
            <w:noProof/>
            <w:webHidden/>
            <w:rPrChange w:id="1341" w:author="Morita" w:date="2016-09-27T23:52:00Z">
              <w:rPr>
                <w:noProof/>
                <w:webHidden/>
              </w:rPr>
            </w:rPrChange>
          </w:rPr>
          <w:delText>43</w:delText>
        </w:r>
      </w:del>
    </w:p>
    <w:p w:rsidR="00282356" w:rsidRPr="003E31AA" w:rsidDel="00CD6D50" w:rsidRDefault="00282356">
      <w:pPr>
        <w:pStyle w:val="21"/>
        <w:tabs>
          <w:tab w:val="left" w:pos="480"/>
          <w:tab w:val="right" w:leader="dot" w:pos="9631"/>
        </w:tabs>
        <w:rPr>
          <w:del w:id="1342" w:author="Morita" w:date="2016-09-25T18:34:00Z"/>
          <w:rFonts w:ascii="Times New Roman" w:eastAsia="SimSun" w:hAnsi="Times New Roman"/>
          <w:b w:val="0"/>
          <w:bCs w:val="0"/>
          <w:noProof/>
          <w:sz w:val="22"/>
          <w:szCs w:val="22"/>
          <w:lang w:eastAsia="zh-CN"/>
          <w:rPrChange w:id="1343" w:author="Morita" w:date="2016-09-27T23:52:00Z">
            <w:rPr>
              <w:del w:id="1344" w:author="Morita" w:date="2016-09-25T18:34:00Z"/>
              <w:rFonts w:eastAsia="SimSun" w:cstheme="minorBidi"/>
              <w:b w:val="0"/>
              <w:bCs w:val="0"/>
              <w:noProof/>
              <w:sz w:val="22"/>
              <w:szCs w:val="22"/>
              <w:lang w:eastAsia="zh-CN"/>
            </w:rPr>
          </w:rPrChange>
        </w:rPr>
      </w:pPr>
      <w:del w:id="1345" w:author="Morita" w:date="2016-09-25T18:34:00Z">
        <w:r w:rsidRPr="003E31AA" w:rsidDel="00CD6D50">
          <w:rPr>
            <w:rFonts w:ascii="Times New Roman" w:hAnsi="Times New Roman"/>
            <w:noProof/>
            <w:rPrChange w:id="1346" w:author="Morita" w:date="2016-09-27T23:52:00Z">
              <w:rPr>
                <w:rStyle w:val="ac"/>
                <w:b w:val="0"/>
                <w:bCs w:val="0"/>
                <w:noProof/>
              </w:rPr>
            </w:rPrChange>
          </w:rPr>
          <w:delText>7.3</w:delText>
        </w:r>
        <w:r w:rsidRPr="003E31AA" w:rsidDel="00CD6D50">
          <w:rPr>
            <w:rFonts w:ascii="Times New Roman" w:eastAsia="SimSun" w:hAnsi="Times New Roman"/>
            <w:b w:val="0"/>
            <w:bCs w:val="0"/>
            <w:noProof/>
            <w:sz w:val="22"/>
            <w:szCs w:val="22"/>
            <w:lang w:eastAsia="zh-CN"/>
            <w:rPrChange w:id="1347" w:author="Morita" w:date="2016-09-27T23:52:00Z">
              <w:rPr>
                <w:rFonts w:eastAsia="SimSun" w:cstheme="minorBidi"/>
                <w:b w:val="0"/>
                <w:bCs w:val="0"/>
                <w:noProof/>
                <w:sz w:val="22"/>
                <w:szCs w:val="22"/>
                <w:lang w:eastAsia="zh-CN"/>
              </w:rPr>
            </w:rPrChange>
          </w:rPr>
          <w:tab/>
        </w:r>
        <w:r w:rsidRPr="003E31AA" w:rsidDel="00CD6D50">
          <w:rPr>
            <w:rFonts w:ascii="Times New Roman" w:hAnsi="Times New Roman"/>
            <w:noProof/>
            <w:rPrChange w:id="1348" w:author="Morita" w:date="2016-09-27T23:52:00Z">
              <w:rPr>
                <w:rStyle w:val="ac"/>
                <w:b w:val="0"/>
                <w:bCs w:val="0"/>
                <w:noProof/>
              </w:rPr>
            </w:rPrChange>
          </w:rPr>
          <w:delText>ITU-T Recommendations on the OTN Transport Plane</w:delText>
        </w:r>
        <w:r w:rsidRPr="003E31AA" w:rsidDel="00CD6D50">
          <w:rPr>
            <w:rFonts w:ascii="Times New Roman" w:hAnsi="Times New Roman"/>
            <w:noProof/>
            <w:webHidden/>
            <w:rPrChange w:id="1349" w:author="Morita" w:date="2016-09-27T23:52:00Z">
              <w:rPr>
                <w:noProof/>
                <w:webHidden/>
              </w:rPr>
            </w:rPrChange>
          </w:rPr>
          <w:tab/>
        </w:r>
        <w:r w:rsidR="005A54E2" w:rsidRPr="003E31AA" w:rsidDel="00CD6D50">
          <w:rPr>
            <w:rFonts w:ascii="Times New Roman" w:hAnsi="Times New Roman"/>
            <w:noProof/>
            <w:webHidden/>
            <w:rPrChange w:id="1350" w:author="Morita" w:date="2016-09-27T23:52:00Z">
              <w:rPr>
                <w:noProof/>
                <w:webHidden/>
              </w:rPr>
            </w:rPrChange>
          </w:rPr>
          <w:delText>45</w:delText>
        </w:r>
      </w:del>
    </w:p>
    <w:p w:rsidR="00282356" w:rsidRPr="003E31AA" w:rsidDel="00CD6D50" w:rsidRDefault="00282356">
      <w:pPr>
        <w:pStyle w:val="21"/>
        <w:tabs>
          <w:tab w:val="left" w:pos="480"/>
          <w:tab w:val="right" w:leader="dot" w:pos="9631"/>
        </w:tabs>
        <w:rPr>
          <w:del w:id="1351" w:author="Morita" w:date="2016-09-25T18:34:00Z"/>
          <w:rFonts w:ascii="Times New Roman" w:eastAsia="SimSun" w:hAnsi="Times New Roman"/>
          <w:b w:val="0"/>
          <w:bCs w:val="0"/>
          <w:noProof/>
          <w:sz w:val="22"/>
          <w:szCs w:val="22"/>
          <w:lang w:eastAsia="zh-CN"/>
          <w:rPrChange w:id="1352" w:author="Morita" w:date="2016-09-27T23:52:00Z">
            <w:rPr>
              <w:del w:id="1353" w:author="Morita" w:date="2016-09-25T18:34:00Z"/>
              <w:rFonts w:eastAsia="SimSun" w:cstheme="minorBidi"/>
              <w:b w:val="0"/>
              <w:bCs w:val="0"/>
              <w:noProof/>
              <w:sz w:val="22"/>
              <w:szCs w:val="22"/>
              <w:lang w:eastAsia="zh-CN"/>
            </w:rPr>
          </w:rPrChange>
        </w:rPr>
      </w:pPr>
      <w:del w:id="1354" w:author="Morita" w:date="2016-09-25T18:34:00Z">
        <w:r w:rsidRPr="003E31AA" w:rsidDel="00CD6D50">
          <w:rPr>
            <w:rFonts w:ascii="Times New Roman" w:hAnsi="Times New Roman"/>
            <w:noProof/>
            <w:rPrChange w:id="1355" w:author="Morita" w:date="2016-09-27T23:52:00Z">
              <w:rPr>
                <w:rStyle w:val="ac"/>
                <w:b w:val="0"/>
                <w:bCs w:val="0"/>
                <w:noProof/>
              </w:rPr>
            </w:rPrChange>
          </w:rPr>
          <w:delText>7.4</w:delText>
        </w:r>
        <w:r w:rsidRPr="003E31AA" w:rsidDel="00CD6D50">
          <w:rPr>
            <w:rFonts w:ascii="Times New Roman" w:eastAsia="SimSun" w:hAnsi="Times New Roman"/>
            <w:b w:val="0"/>
            <w:bCs w:val="0"/>
            <w:noProof/>
            <w:sz w:val="22"/>
            <w:szCs w:val="22"/>
            <w:lang w:eastAsia="zh-CN"/>
            <w:rPrChange w:id="1356" w:author="Morita" w:date="2016-09-27T23:52:00Z">
              <w:rPr>
                <w:rFonts w:eastAsia="SimSun" w:cstheme="minorBidi"/>
                <w:b w:val="0"/>
                <w:bCs w:val="0"/>
                <w:noProof/>
                <w:sz w:val="22"/>
                <w:szCs w:val="22"/>
                <w:lang w:eastAsia="zh-CN"/>
              </w:rPr>
            </w:rPrChange>
          </w:rPr>
          <w:tab/>
        </w:r>
        <w:r w:rsidRPr="003E31AA" w:rsidDel="00CD6D50">
          <w:rPr>
            <w:rFonts w:ascii="Times New Roman" w:hAnsi="Times New Roman"/>
            <w:noProof/>
            <w:rPrChange w:id="1357" w:author="Morita" w:date="2016-09-27T23:52:00Z">
              <w:rPr>
                <w:rStyle w:val="ac"/>
                <w:b w:val="0"/>
                <w:bCs w:val="0"/>
                <w:noProof/>
              </w:rPr>
            </w:rPrChange>
          </w:rPr>
          <w:delText>Standards on the ASTN/ASON Control Plane</w:delText>
        </w:r>
        <w:r w:rsidRPr="003E31AA" w:rsidDel="00CD6D50">
          <w:rPr>
            <w:rFonts w:ascii="Times New Roman" w:hAnsi="Times New Roman"/>
            <w:noProof/>
            <w:webHidden/>
            <w:rPrChange w:id="1358" w:author="Morita" w:date="2016-09-27T23:52:00Z">
              <w:rPr>
                <w:noProof/>
                <w:webHidden/>
              </w:rPr>
            </w:rPrChange>
          </w:rPr>
          <w:tab/>
        </w:r>
        <w:r w:rsidR="005A54E2" w:rsidRPr="003E31AA" w:rsidDel="00CD6D50">
          <w:rPr>
            <w:rFonts w:ascii="Times New Roman" w:hAnsi="Times New Roman"/>
            <w:noProof/>
            <w:webHidden/>
            <w:rPrChange w:id="1359" w:author="Morita" w:date="2016-09-27T23:52:00Z">
              <w:rPr>
                <w:noProof/>
                <w:webHidden/>
              </w:rPr>
            </w:rPrChange>
          </w:rPr>
          <w:delText>47</w:delText>
        </w:r>
      </w:del>
    </w:p>
    <w:p w:rsidR="00282356" w:rsidRPr="003E31AA" w:rsidDel="00CD6D50" w:rsidRDefault="00282356">
      <w:pPr>
        <w:pStyle w:val="21"/>
        <w:tabs>
          <w:tab w:val="left" w:pos="480"/>
          <w:tab w:val="right" w:leader="dot" w:pos="9631"/>
        </w:tabs>
        <w:rPr>
          <w:del w:id="1360" w:author="Morita" w:date="2016-09-25T18:34:00Z"/>
          <w:rFonts w:ascii="Times New Roman" w:eastAsia="SimSun" w:hAnsi="Times New Roman"/>
          <w:b w:val="0"/>
          <w:bCs w:val="0"/>
          <w:noProof/>
          <w:sz w:val="22"/>
          <w:szCs w:val="22"/>
          <w:lang w:eastAsia="zh-CN"/>
          <w:rPrChange w:id="1361" w:author="Morita" w:date="2016-09-27T23:52:00Z">
            <w:rPr>
              <w:del w:id="1362" w:author="Morita" w:date="2016-09-25T18:34:00Z"/>
              <w:rFonts w:eastAsia="SimSun" w:cstheme="minorBidi"/>
              <w:b w:val="0"/>
              <w:bCs w:val="0"/>
              <w:noProof/>
              <w:sz w:val="22"/>
              <w:szCs w:val="22"/>
              <w:lang w:eastAsia="zh-CN"/>
            </w:rPr>
          </w:rPrChange>
        </w:rPr>
      </w:pPr>
      <w:del w:id="1363" w:author="Morita" w:date="2016-09-25T18:34:00Z">
        <w:r w:rsidRPr="003E31AA" w:rsidDel="00CD6D50">
          <w:rPr>
            <w:rFonts w:ascii="Times New Roman" w:hAnsi="Times New Roman"/>
            <w:noProof/>
            <w:rPrChange w:id="1364" w:author="Morita" w:date="2016-09-27T23:52:00Z">
              <w:rPr>
                <w:rStyle w:val="ac"/>
                <w:b w:val="0"/>
                <w:bCs w:val="0"/>
                <w:noProof/>
              </w:rPr>
            </w:rPrChange>
          </w:rPr>
          <w:delText>7.5</w:delText>
        </w:r>
        <w:r w:rsidRPr="003E31AA" w:rsidDel="00CD6D50">
          <w:rPr>
            <w:rFonts w:ascii="Times New Roman" w:eastAsia="SimSun" w:hAnsi="Times New Roman"/>
            <w:b w:val="0"/>
            <w:bCs w:val="0"/>
            <w:noProof/>
            <w:sz w:val="22"/>
            <w:szCs w:val="22"/>
            <w:lang w:eastAsia="zh-CN"/>
            <w:rPrChange w:id="1365" w:author="Morita" w:date="2016-09-27T23:52:00Z">
              <w:rPr>
                <w:rFonts w:eastAsia="SimSun" w:cstheme="minorBidi"/>
                <w:b w:val="0"/>
                <w:bCs w:val="0"/>
                <w:noProof/>
                <w:sz w:val="22"/>
                <w:szCs w:val="22"/>
                <w:lang w:eastAsia="zh-CN"/>
              </w:rPr>
            </w:rPrChange>
          </w:rPr>
          <w:tab/>
        </w:r>
        <w:r w:rsidRPr="003E31AA" w:rsidDel="00CD6D50">
          <w:rPr>
            <w:rFonts w:ascii="Times New Roman" w:hAnsi="Times New Roman"/>
            <w:noProof/>
            <w:rPrChange w:id="1366" w:author="Morita" w:date="2016-09-27T23:52:00Z">
              <w:rPr>
                <w:rStyle w:val="ac"/>
                <w:b w:val="0"/>
                <w:bCs w:val="0"/>
                <w:noProof/>
              </w:rPr>
            </w:rPrChange>
          </w:rPr>
          <w:delText>Standards on the Ethernet Frames, MPLS, Transport MPLS and MPLS-TP</w:delText>
        </w:r>
        <w:r w:rsidRPr="003E31AA" w:rsidDel="00CD6D50">
          <w:rPr>
            <w:rFonts w:ascii="Times New Roman" w:hAnsi="Times New Roman"/>
            <w:noProof/>
            <w:webHidden/>
            <w:rPrChange w:id="1367" w:author="Morita" w:date="2016-09-27T23:52:00Z">
              <w:rPr>
                <w:noProof/>
                <w:webHidden/>
              </w:rPr>
            </w:rPrChange>
          </w:rPr>
          <w:tab/>
        </w:r>
        <w:r w:rsidR="005A54E2" w:rsidRPr="003E31AA" w:rsidDel="00CD6D50">
          <w:rPr>
            <w:rFonts w:ascii="Times New Roman" w:hAnsi="Times New Roman"/>
            <w:noProof/>
            <w:webHidden/>
            <w:rPrChange w:id="1368" w:author="Morita" w:date="2016-09-27T23:52:00Z">
              <w:rPr>
                <w:noProof/>
                <w:webHidden/>
              </w:rPr>
            </w:rPrChange>
          </w:rPr>
          <w:delText>49</w:delText>
        </w:r>
      </w:del>
    </w:p>
    <w:p w:rsidR="00282356" w:rsidRPr="003E31AA" w:rsidDel="00CD6D50" w:rsidRDefault="00282356">
      <w:pPr>
        <w:pStyle w:val="21"/>
        <w:tabs>
          <w:tab w:val="left" w:pos="480"/>
          <w:tab w:val="right" w:leader="dot" w:pos="9631"/>
        </w:tabs>
        <w:rPr>
          <w:del w:id="1369" w:author="Morita" w:date="2016-09-25T18:34:00Z"/>
          <w:rFonts w:ascii="Times New Roman" w:eastAsia="SimSun" w:hAnsi="Times New Roman"/>
          <w:b w:val="0"/>
          <w:bCs w:val="0"/>
          <w:noProof/>
          <w:sz w:val="22"/>
          <w:szCs w:val="22"/>
          <w:lang w:eastAsia="zh-CN"/>
          <w:rPrChange w:id="1370" w:author="Morita" w:date="2016-09-27T23:52:00Z">
            <w:rPr>
              <w:del w:id="1371" w:author="Morita" w:date="2016-09-25T18:34:00Z"/>
              <w:rFonts w:eastAsia="SimSun" w:cstheme="minorBidi"/>
              <w:b w:val="0"/>
              <w:bCs w:val="0"/>
              <w:noProof/>
              <w:sz w:val="22"/>
              <w:szCs w:val="22"/>
              <w:lang w:eastAsia="zh-CN"/>
            </w:rPr>
          </w:rPrChange>
        </w:rPr>
      </w:pPr>
      <w:del w:id="1372" w:author="Morita" w:date="2016-09-25T18:34:00Z">
        <w:r w:rsidRPr="003E31AA" w:rsidDel="00CD6D50">
          <w:rPr>
            <w:rFonts w:ascii="Times New Roman" w:hAnsi="Times New Roman"/>
            <w:noProof/>
            <w:rPrChange w:id="1373" w:author="Morita" w:date="2016-09-27T23:52:00Z">
              <w:rPr>
                <w:rStyle w:val="ac"/>
                <w:b w:val="0"/>
                <w:bCs w:val="0"/>
                <w:noProof/>
                <w:lang w:eastAsia="ja-JP"/>
              </w:rPr>
            </w:rPrChange>
          </w:rPr>
          <w:delText>7.6</w:delText>
        </w:r>
        <w:r w:rsidRPr="003E31AA" w:rsidDel="00CD6D50">
          <w:rPr>
            <w:rFonts w:ascii="Times New Roman" w:eastAsia="SimSun" w:hAnsi="Times New Roman"/>
            <w:b w:val="0"/>
            <w:bCs w:val="0"/>
            <w:noProof/>
            <w:sz w:val="22"/>
            <w:szCs w:val="22"/>
            <w:lang w:eastAsia="zh-CN"/>
            <w:rPrChange w:id="1374" w:author="Morita" w:date="2016-09-27T23:52:00Z">
              <w:rPr>
                <w:rFonts w:eastAsia="SimSun" w:cstheme="minorBidi"/>
                <w:b w:val="0"/>
                <w:bCs w:val="0"/>
                <w:noProof/>
                <w:sz w:val="22"/>
                <w:szCs w:val="22"/>
                <w:lang w:eastAsia="zh-CN"/>
              </w:rPr>
            </w:rPrChange>
          </w:rPr>
          <w:tab/>
        </w:r>
        <w:r w:rsidRPr="003E31AA" w:rsidDel="00CD6D50">
          <w:rPr>
            <w:rFonts w:ascii="Times New Roman" w:hAnsi="Times New Roman"/>
            <w:noProof/>
            <w:rPrChange w:id="1375" w:author="Morita" w:date="2016-09-27T23:52:00Z">
              <w:rPr>
                <w:rStyle w:val="ac"/>
                <w:b w:val="0"/>
                <w:bCs w:val="0"/>
                <w:noProof/>
                <w:lang w:eastAsia="ja-JP"/>
              </w:rPr>
            </w:rPrChange>
          </w:rPr>
          <w:delText>Standards on the NGN</w:delText>
        </w:r>
        <w:r w:rsidRPr="003E31AA" w:rsidDel="00CD6D50">
          <w:rPr>
            <w:rFonts w:ascii="Times New Roman" w:hAnsi="Times New Roman"/>
            <w:noProof/>
            <w:webHidden/>
            <w:rPrChange w:id="1376" w:author="Morita" w:date="2016-09-27T23:52:00Z">
              <w:rPr>
                <w:noProof/>
                <w:webHidden/>
              </w:rPr>
            </w:rPrChange>
          </w:rPr>
          <w:tab/>
        </w:r>
        <w:r w:rsidR="005A54E2" w:rsidRPr="003E31AA" w:rsidDel="00CD6D50">
          <w:rPr>
            <w:rFonts w:ascii="Times New Roman" w:hAnsi="Times New Roman"/>
            <w:noProof/>
            <w:webHidden/>
            <w:rPrChange w:id="1377" w:author="Morita" w:date="2016-09-27T23:52:00Z">
              <w:rPr>
                <w:noProof/>
                <w:webHidden/>
              </w:rPr>
            </w:rPrChange>
          </w:rPr>
          <w:delText>52</w:delText>
        </w:r>
      </w:del>
    </w:p>
    <w:p w:rsidR="00282356" w:rsidRPr="003E31AA" w:rsidDel="00CD6D50" w:rsidRDefault="00282356">
      <w:pPr>
        <w:pStyle w:val="11"/>
        <w:tabs>
          <w:tab w:val="left" w:pos="480"/>
          <w:tab w:val="right" w:leader="dot" w:pos="9631"/>
        </w:tabs>
        <w:rPr>
          <w:del w:id="1378" w:author="Morita" w:date="2016-09-25T18:34:00Z"/>
          <w:rFonts w:ascii="Times New Roman" w:eastAsia="SimSun" w:hAnsi="Times New Roman" w:cs="Times New Roman"/>
          <w:b w:val="0"/>
          <w:bCs w:val="0"/>
          <w:caps w:val="0"/>
          <w:noProof/>
          <w:sz w:val="22"/>
          <w:szCs w:val="22"/>
          <w:lang w:eastAsia="zh-CN"/>
          <w:rPrChange w:id="1379" w:author="Morita" w:date="2016-09-27T23:52:00Z">
            <w:rPr>
              <w:del w:id="1380" w:author="Morita" w:date="2016-09-25T18:34:00Z"/>
              <w:rFonts w:asciiTheme="minorHAnsi" w:eastAsia="SimSun" w:hAnsiTheme="minorHAnsi" w:cstheme="minorBidi"/>
              <w:b w:val="0"/>
              <w:bCs w:val="0"/>
              <w:caps w:val="0"/>
              <w:noProof/>
              <w:sz w:val="22"/>
              <w:szCs w:val="22"/>
              <w:lang w:eastAsia="zh-CN"/>
            </w:rPr>
          </w:rPrChange>
        </w:rPr>
      </w:pPr>
      <w:del w:id="1381" w:author="Morita" w:date="2016-09-25T18:34:00Z">
        <w:r w:rsidRPr="003E31AA" w:rsidDel="00CD6D50">
          <w:rPr>
            <w:rFonts w:ascii="Times New Roman" w:hAnsi="Times New Roman" w:cs="Times New Roman"/>
            <w:noProof/>
            <w:rPrChange w:id="1382" w:author="Morita" w:date="2016-09-27T23:52:00Z">
              <w:rPr>
                <w:rStyle w:val="ac"/>
                <w:b w:val="0"/>
                <w:bCs w:val="0"/>
                <w:caps w:val="0"/>
                <w:noProof/>
              </w:rPr>
            </w:rPrChange>
          </w:rPr>
          <w:delText>8</w:delText>
        </w:r>
        <w:r w:rsidRPr="003E31AA" w:rsidDel="00CD6D50">
          <w:rPr>
            <w:rFonts w:ascii="Times New Roman" w:eastAsia="SimSun" w:hAnsi="Times New Roman" w:cs="Times New Roman"/>
            <w:b w:val="0"/>
            <w:bCs w:val="0"/>
            <w:caps w:val="0"/>
            <w:noProof/>
            <w:sz w:val="22"/>
            <w:szCs w:val="22"/>
            <w:lang w:eastAsia="zh-CN"/>
            <w:rPrChange w:id="1383" w:author="Morita" w:date="2016-09-27T23:52:00Z">
              <w:rPr>
                <w:rFonts w:asciiTheme="minorHAnsi" w:eastAsia="SimSun" w:hAnsiTheme="minorHAnsi" w:cstheme="minorBidi"/>
                <w:b w:val="0"/>
                <w:bCs w:val="0"/>
                <w:caps w:val="0"/>
                <w:noProof/>
                <w:sz w:val="22"/>
                <w:szCs w:val="22"/>
                <w:lang w:eastAsia="zh-CN"/>
              </w:rPr>
            </w:rPrChange>
          </w:rPr>
          <w:tab/>
        </w:r>
        <w:r w:rsidRPr="003E31AA" w:rsidDel="00CD6D50">
          <w:rPr>
            <w:rFonts w:ascii="Times New Roman" w:hAnsi="Times New Roman" w:cs="Times New Roman"/>
            <w:noProof/>
            <w:rPrChange w:id="1384" w:author="Morita" w:date="2016-09-27T23:52:00Z">
              <w:rPr>
                <w:rStyle w:val="ac"/>
                <w:b w:val="0"/>
                <w:bCs w:val="0"/>
                <w:caps w:val="0"/>
                <w:noProof/>
              </w:rPr>
            </w:rPrChange>
          </w:rPr>
          <w:delText>Overview of existing holes, overlaps, and conflicts</w:delText>
        </w:r>
        <w:r w:rsidRPr="003E31AA" w:rsidDel="00CD6D50">
          <w:rPr>
            <w:rFonts w:ascii="Times New Roman" w:hAnsi="Times New Roman" w:cs="Times New Roman"/>
            <w:noProof/>
            <w:webHidden/>
            <w:rPrChange w:id="1385" w:author="Morita" w:date="2016-09-27T23:52:00Z">
              <w:rPr>
                <w:noProof/>
                <w:webHidden/>
              </w:rPr>
            </w:rPrChange>
          </w:rPr>
          <w:tab/>
        </w:r>
        <w:r w:rsidR="005A54E2" w:rsidRPr="003E31AA" w:rsidDel="00CD6D50">
          <w:rPr>
            <w:rFonts w:ascii="Times New Roman" w:hAnsi="Times New Roman" w:cs="Times New Roman"/>
            <w:noProof/>
            <w:webHidden/>
            <w:rPrChange w:id="1386" w:author="Morita" w:date="2016-09-27T23:52:00Z">
              <w:rPr>
                <w:noProof/>
                <w:webHidden/>
              </w:rPr>
            </w:rPrChange>
          </w:rPr>
          <w:delText>54</w:delText>
        </w:r>
      </w:del>
    </w:p>
    <w:p w:rsidR="00282356" w:rsidRPr="003E31AA" w:rsidDel="00CD6D50" w:rsidRDefault="00282356">
      <w:pPr>
        <w:pStyle w:val="11"/>
        <w:tabs>
          <w:tab w:val="right" w:leader="dot" w:pos="9631"/>
        </w:tabs>
        <w:rPr>
          <w:del w:id="1387" w:author="Morita" w:date="2016-09-25T18:34:00Z"/>
          <w:rFonts w:ascii="Times New Roman" w:eastAsia="SimSun" w:hAnsi="Times New Roman" w:cs="Times New Roman"/>
          <w:b w:val="0"/>
          <w:bCs w:val="0"/>
          <w:caps w:val="0"/>
          <w:noProof/>
          <w:sz w:val="22"/>
          <w:szCs w:val="22"/>
          <w:lang w:eastAsia="zh-CN"/>
          <w:rPrChange w:id="1388" w:author="Morita" w:date="2016-09-27T23:52:00Z">
            <w:rPr>
              <w:del w:id="1389" w:author="Morita" w:date="2016-09-25T18:34:00Z"/>
              <w:rFonts w:asciiTheme="minorHAnsi" w:eastAsia="SimSun" w:hAnsiTheme="minorHAnsi" w:cstheme="minorBidi"/>
              <w:b w:val="0"/>
              <w:bCs w:val="0"/>
              <w:caps w:val="0"/>
              <w:noProof/>
              <w:sz w:val="22"/>
              <w:szCs w:val="22"/>
              <w:lang w:eastAsia="zh-CN"/>
            </w:rPr>
          </w:rPrChange>
        </w:rPr>
      </w:pPr>
      <w:del w:id="1390" w:author="Morita" w:date="2016-09-25T18:34:00Z">
        <w:r w:rsidRPr="003E31AA" w:rsidDel="00CD6D50">
          <w:rPr>
            <w:rFonts w:ascii="Times New Roman" w:hAnsi="Times New Roman" w:cs="Times New Roman"/>
            <w:noProof/>
            <w:rPrChange w:id="1391" w:author="Morita" w:date="2016-09-27T23:52:00Z">
              <w:rPr>
                <w:rStyle w:val="ac"/>
                <w:b w:val="0"/>
                <w:bCs w:val="0"/>
                <w:caps w:val="0"/>
                <w:noProof/>
              </w:rPr>
            </w:rPrChange>
          </w:rPr>
          <w:delText>Annex A - Terminology Mapping</w:delText>
        </w:r>
        <w:r w:rsidRPr="003E31AA" w:rsidDel="00CD6D50">
          <w:rPr>
            <w:rFonts w:ascii="Times New Roman" w:hAnsi="Times New Roman" w:cs="Times New Roman"/>
            <w:noProof/>
            <w:webHidden/>
            <w:rPrChange w:id="1392" w:author="Morita" w:date="2016-09-27T23:52:00Z">
              <w:rPr>
                <w:noProof/>
                <w:webHidden/>
              </w:rPr>
            </w:rPrChange>
          </w:rPr>
          <w:tab/>
        </w:r>
        <w:r w:rsidR="005A54E2" w:rsidRPr="003E31AA" w:rsidDel="00CD6D50">
          <w:rPr>
            <w:rFonts w:ascii="Times New Roman" w:hAnsi="Times New Roman" w:cs="Times New Roman"/>
            <w:noProof/>
            <w:webHidden/>
            <w:rPrChange w:id="1393" w:author="Morita" w:date="2016-09-27T23:52:00Z">
              <w:rPr>
                <w:noProof/>
                <w:webHidden/>
              </w:rPr>
            </w:rPrChange>
          </w:rPr>
          <w:delText>56</w:delText>
        </w:r>
      </w:del>
    </w:p>
    <w:p w:rsidR="00282356" w:rsidRPr="003E31AA" w:rsidDel="00CD6D50" w:rsidRDefault="00282356">
      <w:pPr>
        <w:pStyle w:val="11"/>
        <w:tabs>
          <w:tab w:val="right" w:leader="dot" w:pos="9631"/>
        </w:tabs>
        <w:rPr>
          <w:del w:id="1394" w:author="Morita" w:date="2016-09-25T18:34:00Z"/>
          <w:rFonts w:ascii="Times New Roman" w:eastAsia="SimSun" w:hAnsi="Times New Roman" w:cs="Times New Roman"/>
          <w:b w:val="0"/>
          <w:bCs w:val="0"/>
          <w:caps w:val="0"/>
          <w:noProof/>
          <w:sz w:val="22"/>
          <w:szCs w:val="22"/>
          <w:lang w:eastAsia="zh-CN"/>
          <w:rPrChange w:id="1395" w:author="Morita" w:date="2016-09-27T23:52:00Z">
            <w:rPr>
              <w:del w:id="1396" w:author="Morita" w:date="2016-09-25T18:34:00Z"/>
              <w:rFonts w:asciiTheme="minorHAnsi" w:eastAsia="SimSun" w:hAnsiTheme="minorHAnsi" w:cstheme="minorBidi"/>
              <w:b w:val="0"/>
              <w:bCs w:val="0"/>
              <w:caps w:val="0"/>
              <w:noProof/>
              <w:sz w:val="22"/>
              <w:szCs w:val="22"/>
              <w:lang w:eastAsia="zh-CN"/>
            </w:rPr>
          </w:rPrChange>
        </w:rPr>
      </w:pPr>
      <w:del w:id="1397" w:author="Morita" w:date="2016-09-25T18:34:00Z">
        <w:r w:rsidRPr="003E31AA" w:rsidDel="00CD6D50">
          <w:rPr>
            <w:rFonts w:ascii="Times New Roman" w:hAnsi="Times New Roman" w:cs="Times New Roman"/>
            <w:noProof/>
            <w:rPrChange w:id="1398" w:author="Morita" w:date="2016-09-27T23:52:00Z">
              <w:rPr>
                <w:rStyle w:val="ac"/>
                <w:b w:val="0"/>
                <w:bCs w:val="0"/>
                <w:caps w:val="0"/>
                <w:noProof/>
                <w:lang w:eastAsia="ja-JP"/>
              </w:rPr>
            </w:rPrChange>
          </w:rPr>
          <w:delText>Annex B – Routing Area Reorganization in IETF (as of Nov. 2014)</w:delText>
        </w:r>
        <w:r w:rsidRPr="003E31AA" w:rsidDel="00CD6D50">
          <w:rPr>
            <w:rFonts w:ascii="Times New Roman" w:hAnsi="Times New Roman" w:cs="Times New Roman"/>
            <w:noProof/>
            <w:webHidden/>
            <w:rPrChange w:id="1399" w:author="Morita" w:date="2016-09-27T23:52:00Z">
              <w:rPr>
                <w:noProof/>
                <w:webHidden/>
              </w:rPr>
            </w:rPrChange>
          </w:rPr>
          <w:tab/>
        </w:r>
        <w:r w:rsidR="005A54E2" w:rsidRPr="003E31AA" w:rsidDel="00CD6D50">
          <w:rPr>
            <w:rFonts w:ascii="Times New Roman" w:hAnsi="Times New Roman" w:cs="Times New Roman"/>
            <w:noProof/>
            <w:webHidden/>
            <w:rPrChange w:id="1400" w:author="Morita" w:date="2016-09-27T23:52:00Z">
              <w:rPr>
                <w:noProof/>
                <w:webHidden/>
              </w:rPr>
            </w:rPrChange>
          </w:rPr>
          <w:delText>57</w:delText>
        </w:r>
      </w:del>
    </w:p>
    <w:p w:rsidR="00282356" w:rsidRPr="003E31AA" w:rsidDel="00CD6D50" w:rsidRDefault="00282356">
      <w:pPr>
        <w:pStyle w:val="11"/>
        <w:tabs>
          <w:tab w:val="right" w:leader="dot" w:pos="9631"/>
        </w:tabs>
        <w:rPr>
          <w:del w:id="1401" w:author="Morita" w:date="2016-09-25T18:34:00Z"/>
          <w:rFonts w:ascii="Times New Roman" w:eastAsia="SimSun" w:hAnsi="Times New Roman" w:cs="Times New Roman"/>
          <w:b w:val="0"/>
          <w:bCs w:val="0"/>
          <w:caps w:val="0"/>
          <w:noProof/>
          <w:sz w:val="22"/>
          <w:szCs w:val="22"/>
          <w:lang w:eastAsia="zh-CN"/>
          <w:rPrChange w:id="1402" w:author="Morita" w:date="2016-09-27T23:52:00Z">
            <w:rPr>
              <w:del w:id="1403" w:author="Morita" w:date="2016-09-25T18:34:00Z"/>
              <w:rFonts w:asciiTheme="minorHAnsi" w:eastAsia="SimSun" w:hAnsiTheme="minorHAnsi" w:cstheme="minorBidi"/>
              <w:b w:val="0"/>
              <w:bCs w:val="0"/>
              <w:caps w:val="0"/>
              <w:noProof/>
              <w:sz w:val="22"/>
              <w:szCs w:val="22"/>
              <w:lang w:eastAsia="zh-CN"/>
            </w:rPr>
          </w:rPrChange>
        </w:rPr>
      </w:pPr>
      <w:del w:id="1404" w:author="Morita" w:date="2016-09-25T18:34:00Z">
        <w:r w:rsidRPr="003E31AA" w:rsidDel="00CD6D50">
          <w:rPr>
            <w:rFonts w:ascii="Times New Roman" w:hAnsi="Times New Roman" w:cs="Times New Roman"/>
            <w:noProof/>
            <w:rPrChange w:id="1405" w:author="Morita" w:date="2016-09-27T23:52:00Z">
              <w:rPr>
                <w:rStyle w:val="ac"/>
                <w:b w:val="0"/>
                <w:bCs w:val="0"/>
                <w:caps w:val="0"/>
                <w:noProof/>
                <w:lang w:eastAsia="ja-JP"/>
              </w:rPr>
            </w:rPrChange>
          </w:rPr>
          <w:delText>Annex C – IETF transport network management (as of July 2015)</w:delText>
        </w:r>
        <w:r w:rsidRPr="003E31AA" w:rsidDel="00CD6D50">
          <w:rPr>
            <w:rFonts w:ascii="Times New Roman" w:hAnsi="Times New Roman" w:cs="Times New Roman"/>
            <w:noProof/>
            <w:webHidden/>
            <w:rPrChange w:id="1406" w:author="Morita" w:date="2016-09-27T23:52:00Z">
              <w:rPr>
                <w:noProof/>
                <w:webHidden/>
              </w:rPr>
            </w:rPrChange>
          </w:rPr>
          <w:tab/>
        </w:r>
        <w:r w:rsidR="005A54E2" w:rsidRPr="003E31AA" w:rsidDel="00CD6D50">
          <w:rPr>
            <w:rFonts w:ascii="Times New Roman" w:hAnsi="Times New Roman" w:cs="Times New Roman"/>
            <w:noProof/>
            <w:webHidden/>
            <w:rPrChange w:id="1407" w:author="Morita" w:date="2016-09-27T23:52:00Z">
              <w:rPr>
                <w:noProof/>
                <w:webHidden/>
              </w:rPr>
            </w:rPrChange>
          </w:rPr>
          <w:delText>58</w:delText>
        </w:r>
      </w:del>
    </w:p>
    <w:p w:rsidR="00282356" w:rsidRPr="003E31AA" w:rsidDel="00CD6D50" w:rsidRDefault="00282356">
      <w:pPr>
        <w:pStyle w:val="11"/>
        <w:tabs>
          <w:tab w:val="left" w:pos="480"/>
          <w:tab w:val="right" w:leader="dot" w:pos="9631"/>
        </w:tabs>
        <w:rPr>
          <w:del w:id="1408" w:author="Morita" w:date="2016-09-25T18:34:00Z"/>
          <w:rFonts w:ascii="Times New Roman" w:eastAsia="SimSun" w:hAnsi="Times New Roman" w:cs="Times New Roman"/>
          <w:b w:val="0"/>
          <w:bCs w:val="0"/>
          <w:caps w:val="0"/>
          <w:noProof/>
          <w:sz w:val="22"/>
          <w:szCs w:val="22"/>
          <w:lang w:eastAsia="zh-CN"/>
          <w:rPrChange w:id="1409" w:author="Morita" w:date="2016-09-27T23:52:00Z">
            <w:rPr>
              <w:del w:id="1410" w:author="Morita" w:date="2016-09-25T18:34:00Z"/>
              <w:rFonts w:asciiTheme="minorHAnsi" w:eastAsia="SimSun" w:hAnsiTheme="minorHAnsi" w:cstheme="minorBidi"/>
              <w:b w:val="0"/>
              <w:bCs w:val="0"/>
              <w:caps w:val="0"/>
              <w:noProof/>
              <w:sz w:val="22"/>
              <w:szCs w:val="22"/>
              <w:lang w:eastAsia="zh-CN"/>
            </w:rPr>
          </w:rPrChange>
        </w:rPr>
      </w:pPr>
      <w:del w:id="1411" w:author="Morita" w:date="2016-09-25T18:34:00Z">
        <w:r w:rsidRPr="003E31AA" w:rsidDel="00CD6D50">
          <w:rPr>
            <w:rFonts w:ascii="Times New Roman" w:hAnsi="Times New Roman" w:cs="Times New Roman"/>
            <w:noProof/>
            <w:rPrChange w:id="1412" w:author="Morita" w:date="2016-09-27T23:52:00Z">
              <w:rPr>
                <w:rStyle w:val="ac"/>
                <w:b w:val="0"/>
                <w:bCs w:val="0"/>
                <w:caps w:val="0"/>
                <w:noProof/>
                <w:lang w:val="en-US"/>
              </w:rPr>
            </w:rPrChange>
          </w:rPr>
          <w:delText>1</w:delText>
        </w:r>
        <w:r w:rsidRPr="003E31AA" w:rsidDel="00CD6D50">
          <w:rPr>
            <w:rFonts w:ascii="Times New Roman" w:eastAsia="SimSun" w:hAnsi="Times New Roman" w:cs="Times New Roman"/>
            <w:b w:val="0"/>
            <w:bCs w:val="0"/>
            <w:caps w:val="0"/>
            <w:noProof/>
            <w:sz w:val="22"/>
            <w:szCs w:val="22"/>
            <w:lang w:eastAsia="zh-CN"/>
            <w:rPrChange w:id="1413" w:author="Morita" w:date="2016-09-27T23:52:00Z">
              <w:rPr>
                <w:rFonts w:asciiTheme="minorHAnsi" w:eastAsia="SimSun" w:hAnsiTheme="minorHAnsi" w:cstheme="minorBidi"/>
                <w:b w:val="0"/>
                <w:bCs w:val="0"/>
                <w:caps w:val="0"/>
                <w:noProof/>
                <w:sz w:val="22"/>
                <w:szCs w:val="22"/>
                <w:lang w:eastAsia="zh-CN"/>
              </w:rPr>
            </w:rPrChange>
          </w:rPr>
          <w:tab/>
        </w:r>
        <w:r w:rsidRPr="003E31AA" w:rsidDel="00CD6D50">
          <w:rPr>
            <w:rFonts w:ascii="Times New Roman" w:hAnsi="Times New Roman" w:cs="Times New Roman"/>
            <w:noProof/>
            <w:rPrChange w:id="1414" w:author="Morita" w:date="2016-09-27T23:52:00Z">
              <w:rPr>
                <w:rStyle w:val="ac"/>
                <w:b w:val="0"/>
                <w:bCs w:val="0"/>
                <w:caps w:val="0"/>
                <w:noProof/>
                <w:lang w:val="en-US"/>
              </w:rPr>
            </w:rPrChange>
          </w:rPr>
          <w:delText>Layer Independent OAM Management in the Multi-Layer Environment (lime)</w:delText>
        </w:r>
        <w:r w:rsidRPr="003E31AA" w:rsidDel="00CD6D50">
          <w:rPr>
            <w:rFonts w:ascii="Times New Roman" w:hAnsi="Times New Roman" w:cs="Times New Roman"/>
            <w:noProof/>
            <w:webHidden/>
            <w:rPrChange w:id="1415" w:author="Morita" w:date="2016-09-27T23:52:00Z">
              <w:rPr>
                <w:noProof/>
                <w:webHidden/>
              </w:rPr>
            </w:rPrChange>
          </w:rPr>
          <w:tab/>
        </w:r>
        <w:r w:rsidR="005A54E2" w:rsidRPr="003E31AA" w:rsidDel="00CD6D50">
          <w:rPr>
            <w:rFonts w:ascii="Times New Roman" w:hAnsi="Times New Roman" w:cs="Times New Roman"/>
            <w:noProof/>
            <w:webHidden/>
            <w:rPrChange w:id="1416" w:author="Morita" w:date="2016-09-27T23:52:00Z">
              <w:rPr>
                <w:noProof/>
                <w:webHidden/>
              </w:rPr>
            </w:rPrChange>
          </w:rPr>
          <w:delText>58</w:delText>
        </w:r>
      </w:del>
    </w:p>
    <w:p w:rsidR="00282356" w:rsidRPr="003E31AA" w:rsidDel="00CD6D50" w:rsidRDefault="00282356">
      <w:pPr>
        <w:pStyle w:val="11"/>
        <w:tabs>
          <w:tab w:val="left" w:pos="480"/>
          <w:tab w:val="right" w:leader="dot" w:pos="9631"/>
        </w:tabs>
        <w:rPr>
          <w:del w:id="1417" w:author="Morita" w:date="2016-09-25T18:34:00Z"/>
          <w:rFonts w:ascii="Times New Roman" w:eastAsia="SimSun" w:hAnsi="Times New Roman" w:cs="Times New Roman"/>
          <w:b w:val="0"/>
          <w:bCs w:val="0"/>
          <w:caps w:val="0"/>
          <w:noProof/>
          <w:sz w:val="22"/>
          <w:szCs w:val="22"/>
          <w:lang w:eastAsia="zh-CN"/>
          <w:rPrChange w:id="1418" w:author="Morita" w:date="2016-09-27T23:52:00Z">
            <w:rPr>
              <w:del w:id="1419" w:author="Morita" w:date="2016-09-25T18:34:00Z"/>
              <w:rFonts w:asciiTheme="minorHAnsi" w:eastAsia="SimSun" w:hAnsiTheme="minorHAnsi" w:cstheme="minorBidi"/>
              <w:b w:val="0"/>
              <w:bCs w:val="0"/>
              <w:caps w:val="0"/>
              <w:noProof/>
              <w:sz w:val="22"/>
              <w:szCs w:val="22"/>
              <w:lang w:eastAsia="zh-CN"/>
            </w:rPr>
          </w:rPrChange>
        </w:rPr>
      </w:pPr>
      <w:del w:id="1420" w:author="Morita" w:date="2016-09-25T18:34:00Z">
        <w:r w:rsidRPr="003E31AA" w:rsidDel="00CD6D50">
          <w:rPr>
            <w:rFonts w:ascii="Times New Roman" w:hAnsi="Times New Roman" w:cs="Times New Roman"/>
            <w:noProof/>
            <w:rPrChange w:id="1421" w:author="Morita" w:date="2016-09-27T23:52:00Z">
              <w:rPr>
                <w:rStyle w:val="ac"/>
                <w:b w:val="0"/>
                <w:bCs w:val="0"/>
                <w:caps w:val="0"/>
                <w:noProof/>
                <w:lang w:val="en-US"/>
              </w:rPr>
            </w:rPrChange>
          </w:rPr>
          <w:delText>2</w:delText>
        </w:r>
        <w:r w:rsidRPr="003E31AA" w:rsidDel="00CD6D50">
          <w:rPr>
            <w:rFonts w:ascii="Times New Roman" w:eastAsia="SimSun" w:hAnsi="Times New Roman" w:cs="Times New Roman"/>
            <w:b w:val="0"/>
            <w:bCs w:val="0"/>
            <w:caps w:val="0"/>
            <w:noProof/>
            <w:sz w:val="22"/>
            <w:szCs w:val="22"/>
            <w:lang w:eastAsia="zh-CN"/>
            <w:rPrChange w:id="1422" w:author="Morita" w:date="2016-09-27T23:52:00Z">
              <w:rPr>
                <w:rFonts w:asciiTheme="minorHAnsi" w:eastAsia="SimSun" w:hAnsiTheme="minorHAnsi" w:cstheme="minorBidi"/>
                <w:b w:val="0"/>
                <w:bCs w:val="0"/>
                <w:caps w:val="0"/>
                <w:noProof/>
                <w:sz w:val="22"/>
                <w:szCs w:val="22"/>
                <w:lang w:eastAsia="zh-CN"/>
              </w:rPr>
            </w:rPrChange>
          </w:rPr>
          <w:tab/>
        </w:r>
        <w:r w:rsidRPr="003E31AA" w:rsidDel="00CD6D50">
          <w:rPr>
            <w:rFonts w:ascii="Times New Roman" w:hAnsi="Times New Roman" w:cs="Times New Roman"/>
            <w:noProof/>
            <w:rPrChange w:id="1423" w:author="Morita" w:date="2016-09-27T23:52:00Z">
              <w:rPr>
                <w:rStyle w:val="ac"/>
                <w:b w:val="0"/>
                <w:bCs w:val="0"/>
                <w:caps w:val="0"/>
                <w:noProof/>
                <w:lang w:val="en-US"/>
              </w:rPr>
            </w:rPrChange>
          </w:rPr>
          <w:delText>Network Configuration Protocol (netconf)</w:delText>
        </w:r>
        <w:r w:rsidRPr="003E31AA" w:rsidDel="00CD6D50">
          <w:rPr>
            <w:rFonts w:ascii="Times New Roman" w:hAnsi="Times New Roman" w:cs="Times New Roman"/>
            <w:noProof/>
            <w:webHidden/>
            <w:rPrChange w:id="1424" w:author="Morita" w:date="2016-09-27T23:52:00Z">
              <w:rPr>
                <w:noProof/>
                <w:webHidden/>
              </w:rPr>
            </w:rPrChange>
          </w:rPr>
          <w:tab/>
        </w:r>
        <w:r w:rsidR="005A54E2" w:rsidRPr="003E31AA" w:rsidDel="00CD6D50">
          <w:rPr>
            <w:rFonts w:ascii="Times New Roman" w:hAnsi="Times New Roman" w:cs="Times New Roman"/>
            <w:noProof/>
            <w:webHidden/>
            <w:rPrChange w:id="1425" w:author="Morita" w:date="2016-09-27T23:52:00Z">
              <w:rPr>
                <w:noProof/>
                <w:webHidden/>
              </w:rPr>
            </w:rPrChange>
          </w:rPr>
          <w:delText>58</w:delText>
        </w:r>
      </w:del>
    </w:p>
    <w:p w:rsidR="00282356" w:rsidRPr="003E31AA" w:rsidDel="00CD6D50" w:rsidRDefault="00282356">
      <w:pPr>
        <w:pStyle w:val="11"/>
        <w:tabs>
          <w:tab w:val="left" w:pos="480"/>
          <w:tab w:val="right" w:leader="dot" w:pos="9631"/>
        </w:tabs>
        <w:rPr>
          <w:del w:id="1426" w:author="Morita" w:date="2016-09-25T18:34:00Z"/>
          <w:rFonts w:ascii="Times New Roman" w:eastAsia="SimSun" w:hAnsi="Times New Roman" w:cs="Times New Roman"/>
          <w:b w:val="0"/>
          <w:bCs w:val="0"/>
          <w:caps w:val="0"/>
          <w:noProof/>
          <w:sz w:val="22"/>
          <w:szCs w:val="22"/>
          <w:lang w:eastAsia="zh-CN"/>
          <w:rPrChange w:id="1427" w:author="Morita" w:date="2016-09-27T23:52:00Z">
            <w:rPr>
              <w:del w:id="1428" w:author="Morita" w:date="2016-09-25T18:34:00Z"/>
              <w:rFonts w:asciiTheme="minorHAnsi" w:eastAsia="SimSun" w:hAnsiTheme="minorHAnsi" w:cstheme="minorBidi"/>
              <w:b w:val="0"/>
              <w:bCs w:val="0"/>
              <w:caps w:val="0"/>
              <w:noProof/>
              <w:sz w:val="22"/>
              <w:szCs w:val="22"/>
              <w:lang w:eastAsia="zh-CN"/>
            </w:rPr>
          </w:rPrChange>
        </w:rPr>
      </w:pPr>
      <w:del w:id="1429" w:author="Morita" w:date="2016-09-25T18:34:00Z">
        <w:r w:rsidRPr="003E31AA" w:rsidDel="00CD6D50">
          <w:rPr>
            <w:rFonts w:ascii="Times New Roman" w:hAnsi="Times New Roman" w:cs="Times New Roman"/>
            <w:noProof/>
            <w:rPrChange w:id="1430" w:author="Morita" w:date="2016-09-27T23:52:00Z">
              <w:rPr>
                <w:rStyle w:val="ac"/>
                <w:b w:val="0"/>
                <w:bCs w:val="0"/>
                <w:caps w:val="0"/>
                <w:noProof/>
                <w:lang w:val="en-US"/>
              </w:rPr>
            </w:rPrChange>
          </w:rPr>
          <w:delText>3</w:delText>
        </w:r>
        <w:r w:rsidRPr="003E31AA" w:rsidDel="00CD6D50">
          <w:rPr>
            <w:rFonts w:ascii="Times New Roman" w:eastAsia="SimSun" w:hAnsi="Times New Roman" w:cs="Times New Roman"/>
            <w:b w:val="0"/>
            <w:bCs w:val="0"/>
            <w:caps w:val="0"/>
            <w:noProof/>
            <w:sz w:val="22"/>
            <w:szCs w:val="22"/>
            <w:lang w:eastAsia="zh-CN"/>
            <w:rPrChange w:id="1431" w:author="Morita" w:date="2016-09-27T23:52:00Z">
              <w:rPr>
                <w:rFonts w:asciiTheme="minorHAnsi" w:eastAsia="SimSun" w:hAnsiTheme="minorHAnsi" w:cstheme="minorBidi"/>
                <w:b w:val="0"/>
                <w:bCs w:val="0"/>
                <w:caps w:val="0"/>
                <w:noProof/>
                <w:sz w:val="22"/>
                <w:szCs w:val="22"/>
                <w:lang w:eastAsia="zh-CN"/>
              </w:rPr>
            </w:rPrChange>
          </w:rPr>
          <w:tab/>
        </w:r>
        <w:r w:rsidRPr="003E31AA" w:rsidDel="00CD6D50">
          <w:rPr>
            <w:rFonts w:ascii="Times New Roman" w:hAnsi="Times New Roman" w:cs="Times New Roman"/>
            <w:noProof/>
            <w:rPrChange w:id="1432" w:author="Morita" w:date="2016-09-27T23:52:00Z">
              <w:rPr>
                <w:rStyle w:val="ac"/>
                <w:b w:val="0"/>
                <w:bCs w:val="0"/>
                <w:caps w:val="0"/>
                <w:noProof/>
                <w:lang w:val="en-US"/>
              </w:rPr>
            </w:rPrChange>
          </w:rPr>
          <w:delText>Network Configuration Data Modeling Language (netmod)</w:delText>
        </w:r>
        <w:r w:rsidRPr="003E31AA" w:rsidDel="00CD6D50">
          <w:rPr>
            <w:rFonts w:ascii="Times New Roman" w:hAnsi="Times New Roman" w:cs="Times New Roman"/>
            <w:noProof/>
            <w:webHidden/>
            <w:rPrChange w:id="1433" w:author="Morita" w:date="2016-09-27T23:52:00Z">
              <w:rPr>
                <w:noProof/>
                <w:webHidden/>
              </w:rPr>
            </w:rPrChange>
          </w:rPr>
          <w:tab/>
        </w:r>
        <w:r w:rsidR="005A54E2" w:rsidRPr="003E31AA" w:rsidDel="00CD6D50">
          <w:rPr>
            <w:rFonts w:ascii="Times New Roman" w:hAnsi="Times New Roman" w:cs="Times New Roman"/>
            <w:noProof/>
            <w:webHidden/>
            <w:rPrChange w:id="1434" w:author="Morita" w:date="2016-09-27T23:52:00Z">
              <w:rPr>
                <w:noProof/>
                <w:webHidden/>
              </w:rPr>
            </w:rPrChange>
          </w:rPr>
          <w:delText>59</w:delText>
        </w:r>
      </w:del>
    </w:p>
    <w:p w:rsidR="00282356" w:rsidRPr="003E31AA" w:rsidDel="00CD6D50" w:rsidRDefault="00282356">
      <w:pPr>
        <w:pStyle w:val="11"/>
        <w:tabs>
          <w:tab w:val="left" w:pos="480"/>
          <w:tab w:val="right" w:leader="dot" w:pos="9631"/>
        </w:tabs>
        <w:rPr>
          <w:del w:id="1435" w:author="Morita" w:date="2016-09-25T18:34:00Z"/>
          <w:rFonts w:ascii="Times New Roman" w:eastAsia="SimSun" w:hAnsi="Times New Roman" w:cs="Times New Roman"/>
          <w:b w:val="0"/>
          <w:bCs w:val="0"/>
          <w:caps w:val="0"/>
          <w:noProof/>
          <w:sz w:val="22"/>
          <w:szCs w:val="22"/>
          <w:lang w:eastAsia="zh-CN"/>
          <w:rPrChange w:id="1436" w:author="Morita" w:date="2016-09-27T23:52:00Z">
            <w:rPr>
              <w:del w:id="1437" w:author="Morita" w:date="2016-09-25T18:34:00Z"/>
              <w:rFonts w:asciiTheme="minorHAnsi" w:eastAsia="SimSun" w:hAnsiTheme="minorHAnsi" w:cstheme="minorBidi"/>
              <w:b w:val="0"/>
              <w:bCs w:val="0"/>
              <w:caps w:val="0"/>
              <w:noProof/>
              <w:sz w:val="22"/>
              <w:szCs w:val="22"/>
              <w:lang w:eastAsia="zh-CN"/>
            </w:rPr>
          </w:rPrChange>
        </w:rPr>
      </w:pPr>
      <w:del w:id="1438" w:author="Morita" w:date="2016-09-25T18:34:00Z">
        <w:r w:rsidRPr="003E31AA" w:rsidDel="00CD6D50">
          <w:rPr>
            <w:rFonts w:ascii="Times New Roman" w:hAnsi="Times New Roman" w:cs="Times New Roman"/>
            <w:noProof/>
            <w:rPrChange w:id="1439" w:author="Morita" w:date="2016-09-27T23:52:00Z">
              <w:rPr>
                <w:rStyle w:val="ac"/>
                <w:b w:val="0"/>
                <w:bCs w:val="0"/>
                <w:caps w:val="0"/>
                <w:noProof/>
                <w:lang w:val="en-US"/>
              </w:rPr>
            </w:rPrChange>
          </w:rPr>
          <w:delText>4</w:delText>
        </w:r>
        <w:r w:rsidRPr="003E31AA" w:rsidDel="00CD6D50">
          <w:rPr>
            <w:rFonts w:ascii="Times New Roman" w:eastAsia="SimSun" w:hAnsi="Times New Roman" w:cs="Times New Roman"/>
            <w:b w:val="0"/>
            <w:bCs w:val="0"/>
            <w:caps w:val="0"/>
            <w:noProof/>
            <w:sz w:val="22"/>
            <w:szCs w:val="22"/>
            <w:lang w:eastAsia="zh-CN"/>
            <w:rPrChange w:id="1440" w:author="Morita" w:date="2016-09-27T23:52:00Z">
              <w:rPr>
                <w:rFonts w:asciiTheme="minorHAnsi" w:eastAsia="SimSun" w:hAnsiTheme="minorHAnsi" w:cstheme="minorBidi"/>
                <w:b w:val="0"/>
                <w:bCs w:val="0"/>
                <w:caps w:val="0"/>
                <w:noProof/>
                <w:sz w:val="22"/>
                <w:szCs w:val="22"/>
                <w:lang w:eastAsia="zh-CN"/>
              </w:rPr>
            </w:rPrChange>
          </w:rPr>
          <w:tab/>
        </w:r>
        <w:r w:rsidRPr="003E31AA" w:rsidDel="00CD6D50">
          <w:rPr>
            <w:rFonts w:ascii="Times New Roman" w:hAnsi="Times New Roman" w:cs="Times New Roman"/>
            <w:noProof/>
            <w:rPrChange w:id="1441" w:author="Morita" w:date="2016-09-27T23:52:00Z">
              <w:rPr>
                <w:rStyle w:val="ac"/>
                <w:b w:val="0"/>
                <w:bCs w:val="0"/>
                <w:caps w:val="0"/>
                <w:noProof/>
                <w:lang w:val="en-US"/>
              </w:rPr>
            </w:rPrChange>
          </w:rPr>
          <w:delText>Traffic Engineering Architecture and Signaling-related work (TEAS)</w:delText>
        </w:r>
        <w:r w:rsidRPr="003E31AA" w:rsidDel="00CD6D50">
          <w:rPr>
            <w:rFonts w:ascii="Times New Roman" w:hAnsi="Times New Roman" w:cs="Times New Roman"/>
            <w:noProof/>
            <w:webHidden/>
            <w:rPrChange w:id="1442" w:author="Morita" w:date="2016-09-27T23:52:00Z">
              <w:rPr>
                <w:noProof/>
                <w:webHidden/>
              </w:rPr>
            </w:rPrChange>
          </w:rPr>
          <w:tab/>
        </w:r>
        <w:r w:rsidR="005A54E2" w:rsidRPr="003E31AA" w:rsidDel="00CD6D50">
          <w:rPr>
            <w:rFonts w:ascii="Times New Roman" w:hAnsi="Times New Roman" w:cs="Times New Roman"/>
            <w:noProof/>
            <w:webHidden/>
            <w:rPrChange w:id="1443" w:author="Morita" w:date="2016-09-27T23:52:00Z">
              <w:rPr>
                <w:noProof/>
                <w:webHidden/>
              </w:rPr>
            </w:rPrChange>
          </w:rPr>
          <w:delText>59</w:delText>
        </w:r>
      </w:del>
    </w:p>
    <w:p w:rsidR="00282356" w:rsidRPr="003E31AA" w:rsidDel="00CD6D50" w:rsidRDefault="00282356">
      <w:pPr>
        <w:pStyle w:val="11"/>
        <w:tabs>
          <w:tab w:val="left" w:pos="480"/>
          <w:tab w:val="right" w:leader="dot" w:pos="9631"/>
        </w:tabs>
        <w:rPr>
          <w:del w:id="1444" w:author="Morita" w:date="2016-09-25T18:34:00Z"/>
          <w:rFonts w:ascii="Times New Roman" w:eastAsia="SimSun" w:hAnsi="Times New Roman" w:cs="Times New Roman"/>
          <w:b w:val="0"/>
          <w:bCs w:val="0"/>
          <w:caps w:val="0"/>
          <w:noProof/>
          <w:sz w:val="22"/>
          <w:szCs w:val="22"/>
          <w:lang w:eastAsia="zh-CN"/>
          <w:rPrChange w:id="1445" w:author="Morita" w:date="2016-09-27T23:52:00Z">
            <w:rPr>
              <w:del w:id="1446" w:author="Morita" w:date="2016-09-25T18:34:00Z"/>
              <w:rFonts w:asciiTheme="minorHAnsi" w:eastAsia="SimSun" w:hAnsiTheme="minorHAnsi" w:cstheme="minorBidi"/>
              <w:b w:val="0"/>
              <w:bCs w:val="0"/>
              <w:caps w:val="0"/>
              <w:noProof/>
              <w:sz w:val="22"/>
              <w:szCs w:val="22"/>
              <w:lang w:eastAsia="zh-CN"/>
            </w:rPr>
          </w:rPrChange>
        </w:rPr>
      </w:pPr>
      <w:del w:id="1447" w:author="Morita" w:date="2016-09-25T18:34:00Z">
        <w:r w:rsidRPr="003E31AA" w:rsidDel="00CD6D50">
          <w:rPr>
            <w:rFonts w:ascii="Times New Roman" w:hAnsi="Times New Roman" w:cs="Times New Roman"/>
            <w:noProof/>
            <w:rPrChange w:id="1448" w:author="Morita" w:date="2016-09-27T23:52:00Z">
              <w:rPr>
                <w:rStyle w:val="ac"/>
                <w:b w:val="0"/>
                <w:bCs w:val="0"/>
                <w:caps w:val="0"/>
                <w:noProof/>
                <w:lang w:val="en-US"/>
              </w:rPr>
            </w:rPrChange>
          </w:rPr>
          <w:delText>5</w:delText>
        </w:r>
        <w:r w:rsidRPr="003E31AA" w:rsidDel="00CD6D50">
          <w:rPr>
            <w:rFonts w:ascii="Times New Roman" w:eastAsia="SimSun" w:hAnsi="Times New Roman" w:cs="Times New Roman"/>
            <w:b w:val="0"/>
            <w:bCs w:val="0"/>
            <w:caps w:val="0"/>
            <w:noProof/>
            <w:sz w:val="22"/>
            <w:szCs w:val="22"/>
            <w:lang w:eastAsia="zh-CN"/>
            <w:rPrChange w:id="1449" w:author="Morita" w:date="2016-09-27T23:52:00Z">
              <w:rPr>
                <w:rFonts w:asciiTheme="minorHAnsi" w:eastAsia="SimSun" w:hAnsiTheme="minorHAnsi" w:cstheme="minorBidi"/>
                <w:b w:val="0"/>
                <w:bCs w:val="0"/>
                <w:caps w:val="0"/>
                <w:noProof/>
                <w:sz w:val="22"/>
                <w:szCs w:val="22"/>
                <w:lang w:eastAsia="zh-CN"/>
              </w:rPr>
            </w:rPrChange>
          </w:rPr>
          <w:tab/>
        </w:r>
        <w:r w:rsidRPr="003E31AA" w:rsidDel="00CD6D50">
          <w:rPr>
            <w:rFonts w:ascii="Times New Roman" w:hAnsi="Times New Roman" w:cs="Times New Roman"/>
            <w:noProof/>
            <w:rPrChange w:id="1450" w:author="Morita" w:date="2016-09-27T23:52:00Z">
              <w:rPr>
                <w:rStyle w:val="ac"/>
                <w:b w:val="0"/>
                <w:bCs w:val="0"/>
                <w:caps w:val="0"/>
                <w:noProof/>
                <w:lang w:val="en-US"/>
              </w:rPr>
            </w:rPrChange>
          </w:rPr>
          <w:delText>GMPLS management-related work (CCAMP)</w:delText>
        </w:r>
        <w:r w:rsidRPr="003E31AA" w:rsidDel="00CD6D50">
          <w:rPr>
            <w:rFonts w:ascii="Times New Roman" w:hAnsi="Times New Roman" w:cs="Times New Roman"/>
            <w:noProof/>
            <w:webHidden/>
            <w:rPrChange w:id="1451" w:author="Morita" w:date="2016-09-27T23:52:00Z">
              <w:rPr>
                <w:noProof/>
                <w:webHidden/>
              </w:rPr>
            </w:rPrChange>
          </w:rPr>
          <w:tab/>
        </w:r>
        <w:r w:rsidR="005A54E2" w:rsidRPr="003E31AA" w:rsidDel="00CD6D50">
          <w:rPr>
            <w:rFonts w:ascii="Times New Roman" w:hAnsi="Times New Roman" w:cs="Times New Roman"/>
            <w:noProof/>
            <w:webHidden/>
            <w:rPrChange w:id="1452" w:author="Morita" w:date="2016-09-27T23:52:00Z">
              <w:rPr>
                <w:noProof/>
                <w:webHidden/>
              </w:rPr>
            </w:rPrChange>
          </w:rPr>
          <w:delText>60</w:delText>
        </w:r>
      </w:del>
    </w:p>
    <w:p w:rsidR="00282356" w:rsidRPr="003E31AA" w:rsidDel="00CD6D50" w:rsidRDefault="00282356">
      <w:pPr>
        <w:pStyle w:val="11"/>
        <w:tabs>
          <w:tab w:val="left" w:pos="480"/>
          <w:tab w:val="right" w:leader="dot" w:pos="9631"/>
        </w:tabs>
        <w:rPr>
          <w:del w:id="1453" w:author="Morita" w:date="2016-09-25T18:34:00Z"/>
          <w:rFonts w:ascii="Times New Roman" w:eastAsia="SimSun" w:hAnsi="Times New Roman" w:cs="Times New Roman"/>
          <w:b w:val="0"/>
          <w:bCs w:val="0"/>
          <w:caps w:val="0"/>
          <w:noProof/>
          <w:sz w:val="22"/>
          <w:szCs w:val="22"/>
          <w:lang w:eastAsia="zh-CN"/>
          <w:rPrChange w:id="1454" w:author="Morita" w:date="2016-09-27T23:52:00Z">
            <w:rPr>
              <w:del w:id="1455" w:author="Morita" w:date="2016-09-25T18:34:00Z"/>
              <w:rFonts w:asciiTheme="minorHAnsi" w:eastAsia="SimSun" w:hAnsiTheme="minorHAnsi" w:cstheme="minorBidi"/>
              <w:b w:val="0"/>
              <w:bCs w:val="0"/>
              <w:caps w:val="0"/>
              <w:noProof/>
              <w:sz w:val="22"/>
              <w:szCs w:val="22"/>
              <w:lang w:eastAsia="zh-CN"/>
            </w:rPr>
          </w:rPrChange>
        </w:rPr>
      </w:pPr>
      <w:del w:id="1456" w:author="Morita" w:date="2016-09-25T18:34:00Z">
        <w:r w:rsidRPr="003E31AA" w:rsidDel="00CD6D50">
          <w:rPr>
            <w:rFonts w:ascii="Times New Roman" w:hAnsi="Times New Roman" w:cs="Times New Roman"/>
            <w:noProof/>
            <w:rPrChange w:id="1457" w:author="Morita" w:date="2016-09-27T23:52:00Z">
              <w:rPr>
                <w:rStyle w:val="ac"/>
                <w:b w:val="0"/>
                <w:bCs w:val="0"/>
                <w:caps w:val="0"/>
                <w:noProof/>
                <w:lang w:val="en-US"/>
              </w:rPr>
            </w:rPrChange>
          </w:rPr>
          <w:delText>6</w:delText>
        </w:r>
        <w:r w:rsidRPr="003E31AA" w:rsidDel="00CD6D50">
          <w:rPr>
            <w:rFonts w:ascii="Times New Roman" w:eastAsia="SimSun" w:hAnsi="Times New Roman" w:cs="Times New Roman"/>
            <w:b w:val="0"/>
            <w:bCs w:val="0"/>
            <w:caps w:val="0"/>
            <w:noProof/>
            <w:sz w:val="22"/>
            <w:szCs w:val="22"/>
            <w:lang w:eastAsia="zh-CN"/>
            <w:rPrChange w:id="1458" w:author="Morita" w:date="2016-09-27T23:52:00Z">
              <w:rPr>
                <w:rFonts w:asciiTheme="minorHAnsi" w:eastAsia="SimSun" w:hAnsiTheme="minorHAnsi" w:cstheme="minorBidi"/>
                <w:b w:val="0"/>
                <w:bCs w:val="0"/>
                <w:caps w:val="0"/>
                <w:noProof/>
                <w:sz w:val="22"/>
                <w:szCs w:val="22"/>
                <w:lang w:eastAsia="zh-CN"/>
              </w:rPr>
            </w:rPrChange>
          </w:rPr>
          <w:tab/>
        </w:r>
        <w:r w:rsidRPr="003E31AA" w:rsidDel="00CD6D50">
          <w:rPr>
            <w:rFonts w:ascii="Times New Roman" w:hAnsi="Times New Roman" w:cs="Times New Roman"/>
            <w:noProof/>
            <w:rPrChange w:id="1459" w:author="Morita" w:date="2016-09-27T23:52:00Z">
              <w:rPr>
                <w:rStyle w:val="ac"/>
                <w:b w:val="0"/>
                <w:bCs w:val="0"/>
                <w:caps w:val="0"/>
                <w:noProof/>
                <w:lang w:val="en-US"/>
              </w:rPr>
            </w:rPrChange>
          </w:rPr>
          <w:delText>MPLS management-related work (MPLS)</w:delText>
        </w:r>
        <w:r w:rsidRPr="003E31AA" w:rsidDel="00CD6D50">
          <w:rPr>
            <w:rFonts w:ascii="Times New Roman" w:hAnsi="Times New Roman" w:cs="Times New Roman"/>
            <w:noProof/>
            <w:webHidden/>
            <w:rPrChange w:id="1460" w:author="Morita" w:date="2016-09-27T23:52:00Z">
              <w:rPr>
                <w:noProof/>
                <w:webHidden/>
              </w:rPr>
            </w:rPrChange>
          </w:rPr>
          <w:tab/>
        </w:r>
        <w:r w:rsidR="005A54E2" w:rsidRPr="003E31AA" w:rsidDel="00CD6D50">
          <w:rPr>
            <w:rFonts w:ascii="Times New Roman" w:hAnsi="Times New Roman" w:cs="Times New Roman"/>
            <w:noProof/>
            <w:webHidden/>
            <w:rPrChange w:id="1461" w:author="Morita" w:date="2016-09-27T23:52:00Z">
              <w:rPr>
                <w:noProof/>
                <w:webHidden/>
              </w:rPr>
            </w:rPrChange>
          </w:rPr>
          <w:delText>60</w:delText>
        </w:r>
      </w:del>
    </w:p>
    <w:p w:rsidR="00DA64E7" w:rsidRPr="003E31AA" w:rsidRDefault="00DA64E7" w:rsidP="00D55AC7">
      <w:pPr>
        <w:rPr>
          <w:bCs/>
          <w:szCs w:val="24"/>
          <w:lang w:eastAsia="ja-JP"/>
          <w:rPrChange w:id="1462" w:author="Morita" w:date="2016-09-27T23:52:00Z">
            <w:rPr>
              <w:bCs/>
              <w:szCs w:val="24"/>
              <w:lang w:eastAsia="ja-JP"/>
            </w:rPr>
          </w:rPrChange>
        </w:rPr>
      </w:pPr>
      <w:r w:rsidRPr="003E31AA">
        <w:rPr>
          <w:bCs/>
          <w:szCs w:val="24"/>
          <w:lang w:eastAsia="ja-JP"/>
          <w:rPrChange w:id="1463" w:author="Morita" w:date="2016-09-27T23:52:00Z">
            <w:rPr>
              <w:bCs/>
              <w:szCs w:val="24"/>
              <w:lang w:eastAsia="ja-JP"/>
            </w:rPr>
          </w:rPrChange>
        </w:rPr>
        <w:fldChar w:fldCharType="end"/>
      </w:r>
    </w:p>
    <w:p w:rsidR="004425D8" w:rsidRPr="003E31AA" w:rsidRDefault="004425D8">
      <w:pPr>
        <w:tabs>
          <w:tab w:val="clear" w:pos="794"/>
          <w:tab w:val="clear" w:pos="1191"/>
          <w:tab w:val="clear" w:pos="1588"/>
          <w:tab w:val="clear" w:pos="1985"/>
        </w:tabs>
        <w:overflowPunct/>
        <w:autoSpaceDE/>
        <w:autoSpaceDN/>
        <w:adjustRightInd/>
        <w:spacing w:before="0"/>
        <w:textAlignment w:val="auto"/>
        <w:rPr>
          <w:b/>
          <w:sz w:val="20"/>
          <w:lang w:eastAsia="ja-JP"/>
          <w:rPrChange w:id="1464" w:author="Morita" w:date="2016-09-27T23:51:00Z">
            <w:rPr>
              <w:b/>
              <w:sz w:val="20"/>
              <w:lang w:eastAsia="ja-JP"/>
            </w:rPr>
          </w:rPrChange>
        </w:rPr>
      </w:pPr>
      <w:r w:rsidRPr="003E31AA">
        <w:rPr>
          <w:szCs w:val="24"/>
          <w:lang w:eastAsia="ja-JP"/>
          <w:rPrChange w:id="1465" w:author="Morita" w:date="2016-09-27T23:51:00Z">
            <w:rPr>
              <w:szCs w:val="24"/>
              <w:lang w:eastAsia="ja-JP"/>
            </w:rPr>
          </w:rPrChange>
        </w:rPr>
        <w:br w:type="page"/>
      </w:r>
    </w:p>
    <w:p w:rsidR="00945DAB" w:rsidRPr="00ED115A" w:rsidRDefault="00945DAB" w:rsidP="00C9123C">
      <w:pPr>
        <w:rPr>
          <w:b/>
          <w:sz w:val="20"/>
          <w:lang w:eastAsia="ja-JP"/>
        </w:rPr>
      </w:pPr>
    </w:p>
    <w:p w:rsidR="00C9123C" w:rsidRPr="00AA2D9B" w:rsidRDefault="00C9123C">
      <w:pPr>
        <w:pStyle w:val="1"/>
        <w:numPr>
          <w:ilvl w:val="0"/>
          <w:numId w:val="0"/>
        </w:numPr>
        <w:tabs>
          <w:tab w:val="clear" w:pos="794"/>
        </w:tabs>
        <w:rPr>
          <w:lang w:val="en-US"/>
          <w:rPrChange w:id="1466" w:author="Morita" w:date="2016-09-25T17:36:00Z">
            <w:rPr/>
          </w:rPrChange>
        </w:rPr>
        <w:pPrChange w:id="1467" w:author="Morita" w:date="2016-09-25T17:38:00Z">
          <w:pPr>
            <w:pStyle w:val="1"/>
            <w:tabs>
              <w:tab w:val="clear" w:pos="794"/>
            </w:tabs>
          </w:pPr>
        </w:pPrChange>
      </w:pPr>
      <w:bookmarkStart w:id="1468" w:name="_Toc10880875"/>
      <w:bookmarkStart w:id="1469" w:name="_Toc404879710"/>
      <w:bookmarkStart w:id="1470" w:name="_Toc404880685"/>
      <w:bookmarkStart w:id="1471" w:name="_Toc405246228"/>
      <w:bookmarkStart w:id="1472" w:name="_Toc405248110"/>
      <w:bookmarkStart w:id="1473" w:name="_Toc462786041"/>
      <w:r w:rsidRPr="00ED115A">
        <w:t>Genera</w:t>
      </w:r>
      <w:r w:rsidRPr="00AA2D9B">
        <w:rPr>
          <w:lang w:val="en-US"/>
          <w:rPrChange w:id="1474" w:author="Morita" w:date="2016-09-25T17:36:00Z">
            <w:rPr/>
          </w:rPrChange>
        </w:rPr>
        <w:t>l</w:t>
      </w:r>
      <w:bookmarkEnd w:id="1468"/>
      <w:bookmarkEnd w:id="1469"/>
      <w:bookmarkEnd w:id="1470"/>
      <w:bookmarkEnd w:id="1471"/>
      <w:bookmarkEnd w:id="1472"/>
      <w:bookmarkEnd w:id="1473"/>
    </w:p>
    <w:p w:rsidR="00C9123C" w:rsidRPr="00ED115A" w:rsidRDefault="003F085F" w:rsidP="00C9123C">
      <w:r>
        <w:rPr>
          <w:rFonts w:hint="eastAsia"/>
          <w:lang w:eastAsia="ja-JP"/>
        </w:rPr>
        <w:t>This</w:t>
      </w:r>
      <w:r w:rsidR="001B0988">
        <w:rPr>
          <w:rFonts w:hint="eastAsia"/>
          <w:lang w:eastAsia="ja-JP"/>
        </w:rPr>
        <w:t xml:space="preserve"> </w:t>
      </w:r>
      <w:r w:rsidR="00C9123C" w:rsidRPr="001B0988">
        <w:t>is a living document</w:t>
      </w:r>
      <w:r w:rsidR="004425D8">
        <w:rPr>
          <w:rFonts w:hint="eastAsia"/>
          <w:lang w:eastAsia="ja-JP"/>
        </w:rPr>
        <w:t xml:space="preserve"> and </w:t>
      </w:r>
      <w:r w:rsidR="00C9123C" w:rsidRPr="001B0988">
        <w:t>may be updated even between meetings. The latest version can be found at the following URL.</w:t>
      </w:r>
      <w:r w:rsidR="00C9123C">
        <w:t xml:space="preserve"> </w:t>
      </w:r>
    </w:p>
    <w:p w:rsidR="00C9123C" w:rsidRPr="00ED115A" w:rsidRDefault="00C9123C" w:rsidP="00D55AC7">
      <w:r w:rsidRPr="00ED115A">
        <w:t>http://www.itu.int/ITU-T/studygroups/com15/otn/</w:t>
      </w:r>
    </w:p>
    <w:p w:rsidR="00C9123C" w:rsidRPr="00ED115A" w:rsidRDefault="00C9123C" w:rsidP="00C9123C">
      <w:r w:rsidRPr="00ED115A">
        <w:t>Proposed modifications and comments should be sent to:</w:t>
      </w:r>
    </w:p>
    <w:p w:rsidR="00C9123C" w:rsidRDefault="0011416F" w:rsidP="00D55AC7">
      <w:pPr>
        <w:rPr>
          <w:lang w:val="en-US" w:eastAsia="ja-JP"/>
        </w:rPr>
      </w:pPr>
      <w:r>
        <w:rPr>
          <w:rFonts w:hint="eastAsia"/>
          <w:lang w:val="it-IT" w:eastAsia="ja-JP"/>
        </w:rPr>
        <w:t>Naotaka Morita</w:t>
      </w:r>
      <w:r w:rsidR="004425D8">
        <w:rPr>
          <w:rFonts w:hint="eastAsia"/>
          <w:lang w:val="it-IT" w:eastAsia="ja-JP"/>
        </w:rPr>
        <w:t xml:space="preserve">, e-mail: </w:t>
      </w:r>
      <w:r>
        <w:rPr>
          <w:rFonts w:hint="eastAsia"/>
          <w:lang w:val="it-IT" w:eastAsia="ja-JP"/>
        </w:rPr>
        <w:t>naotaka.morita [at] ntt-at.co.jp</w:t>
      </w:r>
      <w:r w:rsidR="004425D8">
        <w:rPr>
          <w:rFonts w:hint="eastAsia"/>
          <w:lang w:val="it-IT" w:eastAsia="ja-JP"/>
        </w:rPr>
        <w:t xml:space="preserve">, </w:t>
      </w:r>
      <w:r w:rsidR="00C9123C" w:rsidRPr="00ED115A">
        <w:rPr>
          <w:lang w:val="en-US" w:eastAsia="ja-JP"/>
        </w:rPr>
        <w:t>Tel.</w:t>
      </w:r>
      <w:r w:rsidR="004425D8">
        <w:rPr>
          <w:rFonts w:hint="eastAsia"/>
          <w:lang w:val="en-US" w:eastAsia="ja-JP"/>
        </w:rPr>
        <w:t xml:space="preserve">: </w:t>
      </w:r>
      <w:r w:rsidR="00C9123C" w:rsidRPr="00ED115A">
        <w:rPr>
          <w:lang w:val="en-US" w:eastAsia="ja-JP"/>
        </w:rPr>
        <w:t>+</w:t>
      </w:r>
      <w:r w:rsidR="00C9123C" w:rsidRPr="00ED115A">
        <w:rPr>
          <w:rFonts w:hint="eastAsia"/>
          <w:lang w:val="en-US" w:eastAsia="ja-JP"/>
        </w:rPr>
        <w:t>8</w:t>
      </w:r>
      <w:r w:rsidR="00C9123C" w:rsidRPr="00ED115A">
        <w:rPr>
          <w:lang w:val="en-US" w:eastAsia="ja-JP"/>
        </w:rPr>
        <w:t xml:space="preserve">1 </w:t>
      </w:r>
      <w:r>
        <w:rPr>
          <w:rFonts w:hint="eastAsia"/>
          <w:lang w:val="en-US" w:eastAsia="ja-JP"/>
        </w:rPr>
        <w:t>422 36 7502</w:t>
      </w:r>
    </w:p>
    <w:p w:rsidR="00867B46" w:rsidRDefault="00867B46" w:rsidP="000D70D0">
      <w:pPr>
        <w:rPr>
          <w:lang w:val="en-US" w:eastAsia="ja-JP"/>
        </w:rPr>
      </w:pPr>
    </w:p>
    <w:p w:rsidR="00063ED9" w:rsidRDefault="00063ED9" w:rsidP="000D70D0">
      <w:pPr>
        <w:rPr>
          <w:ins w:id="1475" w:author="Morita" w:date="2016-09-25T17:46:00Z"/>
          <w:lang w:val="en-US" w:eastAsia="ja-JP"/>
        </w:rPr>
      </w:pPr>
      <w:ins w:id="1476" w:author="Morita" w:date="2016-09-25T17:46:00Z">
        <w:r>
          <w:rPr>
            <w:rFonts w:hint="eastAsia"/>
            <w:lang w:val="en-US" w:eastAsia="ja-JP"/>
          </w:rPr>
          <w:t xml:space="preserve">In this </w:t>
        </w:r>
        <w:r>
          <w:rPr>
            <w:lang w:val="en-US" w:eastAsia="ja-JP"/>
          </w:rPr>
          <w:t>issue</w:t>
        </w:r>
        <w:r>
          <w:rPr>
            <w:rFonts w:hint="eastAsia"/>
            <w:lang w:val="en-US" w:eastAsia="ja-JP"/>
          </w:rPr>
          <w:t xml:space="preserve"> (Issue 22), the </w:t>
        </w:r>
        <w:r>
          <w:rPr>
            <w:lang w:val="en-US" w:eastAsia="ja-JP"/>
          </w:rPr>
          <w:t>document</w:t>
        </w:r>
        <w:r>
          <w:rPr>
            <w:rFonts w:hint="eastAsia"/>
            <w:lang w:val="en-US" w:eastAsia="ja-JP"/>
          </w:rPr>
          <w:t xml:space="preserve"> is </w:t>
        </w:r>
        <w:r w:rsidR="00EF6B00">
          <w:rPr>
            <w:rFonts w:hint="eastAsia"/>
            <w:lang w:val="en-US" w:eastAsia="ja-JP"/>
          </w:rPr>
          <w:t>split</w:t>
        </w:r>
        <w:r>
          <w:rPr>
            <w:rFonts w:hint="eastAsia"/>
            <w:lang w:val="en-US" w:eastAsia="ja-JP"/>
          </w:rPr>
          <w:t xml:space="preserve"> into two parts</w:t>
        </w:r>
      </w:ins>
      <w:ins w:id="1477" w:author="Morita" w:date="2016-09-25T17:52:00Z">
        <w:r w:rsidR="00CE3278">
          <w:rPr>
            <w:rFonts w:hint="eastAsia"/>
            <w:lang w:val="en-US" w:eastAsia="ja-JP"/>
          </w:rPr>
          <w:t xml:space="preserve"> to </w:t>
        </w:r>
      </w:ins>
      <w:ins w:id="1478" w:author="Morita" w:date="2016-09-25T18:40:00Z">
        <w:r w:rsidR="00EF6B00">
          <w:rPr>
            <w:lang w:val="en-US" w:eastAsia="ja-JP"/>
          </w:rPr>
          <w:t>separate</w:t>
        </w:r>
      </w:ins>
      <w:ins w:id="1479" w:author="Morita" w:date="2016-09-25T17:52:00Z">
        <w:r w:rsidR="00CE3278">
          <w:rPr>
            <w:rFonts w:hint="eastAsia"/>
            <w:lang w:val="en-US" w:eastAsia="ja-JP"/>
          </w:rPr>
          <w:t xml:space="preserve"> </w:t>
        </w:r>
        <w:r w:rsidR="002B3BD8">
          <w:rPr>
            <w:rFonts w:hint="eastAsia"/>
            <w:lang w:val="en-US" w:eastAsia="ja-JP"/>
          </w:rPr>
          <w:t>up-to-date snapshot-</w:t>
        </w:r>
      </w:ins>
      <w:ins w:id="1480" w:author="Morita" w:date="2016-09-25T17:53:00Z">
        <w:r w:rsidR="002B3BD8">
          <w:rPr>
            <w:lang w:val="en-US" w:eastAsia="ja-JP"/>
          </w:rPr>
          <w:t>type information</w:t>
        </w:r>
      </w:ins>
      <w:ins w:id="1481" w:author="Morita" w:date="2016-09-25T17:52:00Z">
        <w:r w:rsidR="00CE3278">
          <w:rPr>
            <w:rFonts w:hint="eastAsia"/>
            <w:lang w:val="en-US" w:eastAsia="ja-JP"/>
          </w:rPr>
          <w:t xml:space="preserve"> </w:t>
        </w:r>
      </w:ins>
      <w:ins w:id="1482" w:author="Morita" w:date="2016-09-25T17:59:00Z">
        <w:r w:rsidR="00BC2268">
          <w:rPr>
            <w:rFonts w:hint="eastAsia"/>
            <w:lang w:val="en-US" w:eastAsia="ja-JP"/>
          </w:rPr>
          <w:t>and</w:t>
        </w:r>
      </w:ins>
      <w:ins w:id="1483" w:author="Morita" w:date="2016-09-25T17:52:00Z">
        <w:r w:rsidR="00CE3278">
          <w:rPr>
            <w:rFonts w:hint="eastAsia"/>
            <w:lang w:val="en-US" w:eastAsia="ja-JP"/>
          </w:rPr>
          <w:t xml:space="preserve"> </w:t>
        </w:r>
        <w:r w:rsidR="00EF6B00">
          <w:rPr>
            <w:rFonts w:hint="eastAsia"/>
            <w:lang w:val="en-US" w:eastAsia="ja-JP"/>
          </w:rPr>
          <w:t>comprehen</w:t>
        </w:r>
      </w:ins>
      <w:ins w:id="1484" w:author="Morita" w:date="2016-09-25T18:40:00Z">
        <w:r w:rsidR="00EF6B00">
          <w:rPr>
            <w:rFonts w:hint="eastAsia"/>
            <w:lang w:val="en-US" w:eastAsia="ja-JP"/>
          </w:rPr>
          <w:t>sive</w:t>
        </w:r>
      </w:ins>
      <w:ins w:id="1485" w:author="Morita" w:date="2016-09-25T17:52:00Z">
        <w:r w:rsidR="00CE3278">
          <w:rPr>
            <w:rFonts w:hint="eastAsia"/>
            <w:lang w:val="en-US" w:eastAsia="ja-JP"/>
          </w:rPr>
          <w:t xml:space="preserve"> database-type information</w:t>
        </w:r>
      </w:ins>
      <w:ins w:id="1486" w:author="Morita" w:date="2016-09-25T17:46:00Z">
        <w:r>
          <w:rPr>
            <w:rFonts w:hint="eastAsia"/>
            <w:lang w:val="en-US" w:eastAsia="ja-JP"/>
          </w:rPr>
          <w:t>.</w:t>
        </w:r>
      </w:ins>
    </w:p>
    <w:p w:rsidR="000D70D0" w:rsidDel="00063ED9" w:rsidRDefault="00867B46" w:rsidP="000D70D0">
      <w:pPr>
        <w:rPr>
          <w:del w:id="1487" w:author="Morita" w:date="2016-09-25T17:46:00Z"/>
          <w:lang w:val="en-US" w:eastAsia="ja-JP"/>
        </w:rPr>
      </w:pPr>
      <w:del w:id="1488" w:author="Morita" w:date="2016-09-25T17:46:00Z">
        <w:r w:rsidDel="00063ED9">
          <w:rPr>
            <w:rFonts w:hint="eastAsia"/>
            <w:lang w:val="en-US" w:eastAsia="ja-JP"/>
          </w:rPr>
          <w:delText>Major updated points in Issue</w:delText>
        </w:r>
        <w:r w:rsidR="000D70D0" w:rsidDel="00063ED9">
          <w:rPr>
            <w:rFonts w:hint="eastAsia"/>
            <w:lang w:val="en-US" w:eastAsia="ja-JP"/>
          </w:rPr>
          <w:delText xml:space="preserve"> 2</w:delText>
        </w:r>
      </w:del>
      <w:del w:id="1489" w:author="Morita" w:date="2016-09-20T17:00:00Z">
        <w:r w:rsidR="00901771" w:rsidDel="007E4AA9">
          <w:rPr>
            <w:rFonts w:hint="eastAsia"/>
            <w:lang w:val="en-US" w:eastAsia="ja-JP"/>
          </w:rPr>
          <w:delText>1</w:delText>
        </w:r>
      </w:del>
      <w:del w:id="1490" w:author="Morita" w:date="2016-09-25T17:46:00Z">
        <w:r w:rsidR="000D70D0" w:rsidDel="00063ED9">
          <w:rPr>
            <w:rFonts w:hint="eastAsia"/>
            <w:lang w:val="en-US" w:eastAsia="ja-JP"/>
          </w:rPr>
          <w:delText xml:space="preserve"> </w:delText>
        </w:r>
        <w:r w:rsidDel="00063ED9">
          <w:rPr>
            <w:rFonts w:hint="eastAsia"/>
            <w:lang w:val="en-US" w:eastAsia="ja-JP"/>
          </w:rPr>
          <w:delText>are as follows:</w:delText>
        </w:r>
      </w:del>
    </w:p>
    <w:p w:rsidR="00063ED9" w:rsidRDefault="00063ED9" w:rsidP="00282356">
      <w:pPr>
        <w:pStyle w:val="af9"/>
        <w:numPr>
          <w:ilvl w:val="0"/>
          <w:numId w:val="65"/>
        </w:numPr>
        <w:ind w:leftChars="0"/>
        <w:rPr>
          <w:ins w:id="1491" w:author="Morita" w:date="2016-09-25T17:45:00Z"/>
          <w:lang w:val="en-US" w:eastAsia="ja-JP"/>
        </w:rPr>
      </w:pPr>
      <w:ins w:id="1492" w:author="Morita" w:date="2016-09-25T17:44:00Z">
        <w:r>
          <w:rPr>
            <w:rFonts w:hint="eastAsia"/>
            <w:lang w:val="en-US" w:eastAsia="ja-JP"/>
          </w:rPr>
          <w:t xml:space="preserve">Part 1 </w:t>
        </w:r>
      </w:ins>
      <w:ins w:id="1493" w:author="Morita" w:date="2016-09-25T17:47:00Z">
        <w:r>
          <w:rPr>
            <w:rFonts w:hint="eastAsia"/>
            <w:lang w:val="en-US" w:eastAsia="ja-JP"/>
          </w:rPr>
          <w:t xml:space="preserve">(newly </w:t>
        </w:r>
        <w:r>
          <w:rPr>
            <w:lang w:val="en-US" w:eastAsia="ja-JP"/>
          </w:rPr>
          <w:t>introduced</w:t>
        </w:r>
        <w:r>
          <w:rPr>
            <w:rFonts w:hint="eastAsia"/>
            <w:lang w:val="en-US" w:eastAsia="ja-JP"/>
          </w:rPr>
          <w:t xml:space="preserve">) </w:t>
        </w:r>
      </w:ins>
      <w:ins w:id="1494" w:author="Morita" w:date="2016-09-25T17:50:00Z">
        <w:r w:rsidR="00CE3278">
          <w:rPr>
            <w:rFonts w:hint="eastAsia"/>
            <w:lang w:val="en-US" w:eastAsia="ja-JP"/>
          </w:rPr>
          <w:t>provides</w:t>
        </w:r>
      </w:ins>
      <w:ins w:id="1495" w:author="Morita" w:date="2016-09-25T17:44:00Z">
        <w:r>
          <w:rPr>
            <w:rFonts w:hint="eastAsia"/>
            <w:lang w:val="en-US" w:eastAsia="ja-JP"/>
          </w:rPr>
          <w:t xml:space="preserve"> highlights </w:t>
        </w:r>
      </w:ins>
      <w:ins w:id="1496" w:author="Morita" w:date="2016-09-25T17:45:00Z">
        <w:r>
          <w:rPr>
            <w:rFonts w:hint="eastAsia"/>
            <w:lang w:val="en-US" w:eastAsia="ja-JP"/>
          </w:rPr>
          <w:t>of relevant SDOs</w:t>
        </w:r>
      </w:ins>
      <w:ins w:id="1497" w:author="Morita" w:date="2016-09-25T17:47:00Z">
        <w:r>
          <w:rPr>
            <w:lang w:val="en-US" w:eastAsia="ja-JP"/>
          </w:rPr>
          <w:t>’</w:t>
        </w:r>
        <w:r>
          <w:rPr>
            <w:rFonts w:hint="eastAsia"/>
            <w:lang w:val="en-US" w:eastAsia="ja-JP"/>
          </w:rPr>
          <w:t xml:space="preserve"> activity. </w:t>
        </w:r>
      </w:ins>
    </w:p>
    <w:p w:rsidR="00063ED9" w:rsidRDefault="00063ED9" w:rsidP="00282356">
      <w:pPr>
        <w:pStyle w:val="af9"/>
        <w:numPr>
          <w:ilvl w:val="0"/>
          <w:numId w:val="65"/>
        </w:numPr>
        <w:ind w:leftChars="0"/>
        <w:rPr>
          <w:ins w:id="1498" w:author="Morita" w:date="2016-09-25T17:47:00Z"/>
          <w:lang w:val="en-US" w:eastAsia="ja-JP"/>
        </w:rPr>
      </w:pPr>
      <w:ins w:id="1499" w:author="Morita" w:date="2016-09-25T17:45:00Z">
        <w:r>
          <w:rPr>
            <w:rFonts w:hint="eastAsia"/>
            <w:lang w:val="en-US" w:eastAsia="ja-JP"/>
          </w:rPr>
          <w:t>Part</w:t>
        </w:r>
        <w:r w:rsidR="002B3BD8">
          <w:rPr>
            <w:rFonts w:hint="eastAsia"/>
            <w:lang w:val="en-US" w:eastAsia="ja-JP"/>
          </w:rPr>
          <w:t xml:space="preserve"> 2 </w:t>
        </w:r>
      </w:ins>
      <w:ins w:id="1500" w:author="Morita" w:date="2016-09-25T17:47:00Z">
        <w:r>
          <w:rPr>
            <w:rFonts w:hint="eastAsia"/>
            <w:lang w:val="en-US" w:eastAsia="ja-JP"/>
          </w:rPr>
          <w:t>updated.</w:t>
        </w:r>
      </w:ins>
    </w:p>
    <w:p w:rsidR="00BC2268" w:rsidRDefault="00BC2268">
      <w:pPr>
        <w:rPr>
          <w:ins w:id="1501" w:author="Morita" w:date="2016-09-25T17:59:00Z"/>
          <w:lang w:val="en-US" w:eastAsia="ja-JP"/>
        </w:rPr>
        <w:pPrChange w:id="1502" w:author="Morita" w:date="2016-09-25T17:47:00Z">
          <w:pPr>
            <w:pStyle w:val="af9"/>
            <w:numPr>
              <w:numId w:val="65"/>
            </w:numPr>
            <w:ind w:leftChars="0" w:left="420" w:hanging="420"/>
          </w:pPr>
        </w:pPrChange>
      </w:pPr>
      <w:ins w:id="1503" w:author="Morita" w:date="2016-09-25T17:59:00Z">
        <w:r>
          <w:rPr>
            <w:rFonts w:hint="eastAsia"/>
            <w:lang w:val="en-US" w:eastAsia="ja-JP"/>
          </w:rPr>
          <w:t xml:space="preserve">Editor of the </w:t>
        </w:r>
        <w:r>
          <w:rPr>
            <w:lang w:val="en-US" w:eastAsia="ja-JP"/>
          </w:rPr>
          <w:t>document</w:t>
        </w:r>
        <w:r>
          <w:rPr>
            <w:rFonts w:hint="eastAsia"/>
            <w:lang w:val="en-US" w:eastAsia="ja-JP"/>
          </w:rPr>
          <w:t xml:space="preserve"> thanks con</w:t>
        </w:r>
      </w:ins>
      <w:ins w:id="1504" w:author="Morita" w:date="2016-09-25T18:01:00Z">
        <w:r>
          <w:rPr>
            <w:rFonts w:hint="eastAsia"/>
            <w:lang w:val="en-US" w:eastAsia="ja-JP"/>
          </w:rPr>
          <w:t>tinuous support</w:t>
        </w:r>
      </w:ins>
      <w:ins w:id="1505" w:author="Morita" w:date="2016-09-25T17:59:00Z">
        <w:r>
          <w:rPr>
            <w:rFonts w:hint="eastAsia"/>
            <w:lang w:val="en-US" w:eastAsia="ja-JP"/>
          </w:rPr>
          <w:t xml:space="preserve"> </w:t>
        </w:r>
      </w:ins>
      <w:ins w:id="1506" w:author="Morita" w:date="2016-09-25T18:01:00Z">
        <w:r>
          <w:rPr>
            <w:rFonts w:hint="eastAsia"/>
            <w:lang w:val="en-US" w:eastAsia="ja-JP"/>
          </w:rPr>
          <w:t xml:space="preserve">of the </w:t>
        </w:r>
      </w:ins>
      <w:ins w:id="1507" w:author="Morita" w:date="2016-09-25T17:59:00Z">
        <w:r>
          <w:rPr>
            <w:rFonts w:hint="eastAsia"/>
            <w:lang w:val="en-US" w:eastAsia="ja-JP"/>
          </w:rPr>
          <w:t xml:space="preserve">SDOs </w:t>
        </w:r>
      </w:ins>
      <w:ins w:id="1508" w:author="Morita" w:date="2016-09-25T18:01:00Z">
        <w:r>
          <w:rPr>
            <w:rFonts w:hint="eastAsia"/>
            <w:lang w:val="en-US" w:eastAsia="ja-JP"/>
          </w:rPr>
          <w:t>and</w:t>
        </w:r>
      </w:ins>
      <w:ins w:id="1509" w:author="Morita" w:date="2016-09-25T17:59:00Z">
        <w:r>
          <w:rPr>
            <w:rFonts w:hint="eastAsia"/>
            <w:lang w:val="en-US" w:eastAsia="ja-JP"/>
          </w:rPr>
          <w:t xml:space="preserve"> their </w:t>
        </w:r>
      </w:ins>
      <w:ins w:id="1510" w:author="Morita" w:date="2016-09-25T18:00:00Z">
        <w:r>
          <w:rPr>
            <w:lang w:val="en-US" w:eastAsia="ja-JP"/>
          </w:rPr>
          <w:t>information</w:t>
        </w:r>
      </w:ins>
      <w:ins w:id="1511" w:author="Morita" w:date="2016-09-25T17:59:00Z">
        <w:r>
          <w:rPr>
            <w:rFonts w:hint="eastAsia"/>
            <w:lang w:val="en-US" w:eastAsia="ja-JP"/>
          </w:rPr>
          <w:t xml:space="preserve"> </w:t>
        </w:r>
      </w:ins>
      <w:ins w:id="1512" w:author="Morita" w:date="2016-09-25T18:40:00Z">
        <w:r w:rsidR="00EF6B00">
          <w:rPr>
            <w:lang w:val="en-US" w:eastAsia="ja-JP"/>
          </w:rPr>
          <w:t>regularly</w:t>
        </w:r>
      </w:ins>
      <w:ins w:id="1513" w:author="Morita" w:date="2016-09-25T18:00:00Z">
        <w:r>
          <w:rPr>
            <w:rFonts w:hint="eastAsia"/>
            <w:lang w:val="en-US" w:eastAsia="ja-JP"/>
          </w:rPr>
          <w:t xml:space="preserve"> provided.</w:t>
        </w:r>
      </w:ins>
    </w:p>
    <w:p w:rsidR="002B3BD8" w:rsidRDefault="00EF6B00">
      <w:pPr>
        <w:rPr>
          <w:ins w:id="1514" w:author="Morita" w:date="2016-09-25T17:58:00Z"/>
          <w:lang w:val="en-US" w:eastAsia="ja-JP"/>
        </w:rPr>
        <w:pPrChange w:id="1515" w:author="Morita" w:date="2016-09-25T17:47:00Z">
          <w:pPr>
            <w:pStyle w:val="af9"/>
            <w:numPr>
              <w:numId w:val="65"/>
            </w:numPr>
            <w:ind w:leftChars="0" w:left="420" w:hanging="420"/>
          </w:pPr>
        </w:pPrChange>
      </w:pPr>
      <w:ins w:id="1516" w:author="Morita" w:date="2016-09-25T18:40:00Z">
        <w:r>
          <w:rPr>
            <w:lang w:val="en-US" w:eastAsia="ja-JP"/>
          </w:rPr>
          <w:t>Splitting</w:t>
        </w:r>
      </w:ins>
      <w:ins w:id="1517" w:author="Morita" w:date="2016-09-25T17:55:00Z">
        <w:r w:rsidR="002B3BD8">
          <w:rPr>
            <w:rFonts w:hint="eastAsia"/>
            <w:lang w:val="en-US" w:eastAsia="ja-JP"/>
          </w:rPr>
          <w:t xml:space="preserve"> the document and its </w:t>
        </w:r>
      </w:ins>
      <w:ins w:id="1518" w:author="Morita" w:date="2016-09-25T18:40:00Z">
        <w:r>
          <w:rPr>
            <w:lang w:val="en-US" w:eastAsia="ja-JP"/>
          </w:rPr>
          <w:t>information</w:t>
        </w:r>
      </w:ins>
      <w:ins w:id="1519" w:author="Morita" w:date="2016-09-25T17:55:00Z">
        <w:r w:rsidR="002B3BD8">
          <w:rPr>
            <w:rFonts w:hint="eastAsia"/>
            <w:lang w:val="en-US" w:eastAsia="ja-JP"/>
          </w:rPr>
          <w:t xml:space="preserve"> into the two parts </w:t>
        </w:r>
      </w:ins>
      <w:ins w:id="1520" w:author="Morita" w:date="2016-09-25T17:56:00Z">
        <w:r w:rsidR="002B3BD8">
          <w:rPr>
            <w:rFonts w:hint="eastAsia"/>
            <w:lang w:val="en-US" w:eastAsia="ja-JP"/>
          </w:rPr>
          <w:t xml:space="preserve">is one of the attempts to make this kind of </w:t>
        </w:r>
        <w:r>
          <w:rPr>
            <w:rFonts w:hint="eastAsia"/>
            <w:lang w:val="en-US" w:eastAsia="ja-JP"/>
          </w:rPr>
          <w:t>info</w:t>
        </w:r>
      </w:ins>
      <w:ins w:id="1521" w:author="Morita" w:date="2016-09-25T18:40:00Z">
        <w:r>
          <w:rPr>
            <w:rFonts w:hint="eastAsia"/>
            <w:lang w:val="en-US" w:eastAsia="ja-JP"/>
          </w:rPr>
          <w:t>r</w:t>
        </w:r>
      </w:ins>
      <w:ins w:id="1522" w:author="Morita" w:date="2016-09-25T18:41:00Z">
        <w:r>
          <w:rPr>
            <w:rFonts w:hint="eastAsia"/>
            <w:lang w:val="en-US" w:eastAsia="ja-JP"/>
          </w:rPr>
          <w:t>mation</w:t>
        </w:r>
      </w:ins>
      <w:ins w:id="1523" w:author="Morita" w:date="2016-09-25T17:56:00Z">
        <w:r w:rsidR="002B3BD8">
          <w:rPr>
            <w:rFonts w:hint="eastAsia"/>
            <w:lang w:val="en-US" w:eastAsia="ja-JP"/>
          </w:rPr>
          <w:t xml:space="preserve"> useful and attractive to the </w:t>
        </w:r>
        <w:r w:rsidR="002B3BD8">
          <w:rPr>
            <w:lang w:val="en-US" w:eastAsia="ja-JP"/>
          </w:rPr>
          <w:t>potential</w:t>
        </w:r>
        <w:r w:rsidR="002B3BD8">
          <w:rPr>
            <w:rFonts w:hint="eastAsia"/>
            <w:lang w:val="en-US" w:eastAsia="ja-JP"/>
          </w:rPr>
          <w:t xml:space="preserve"> readers. </w:t>
        </w:r>
      </w:ins>
      <w:ins w:id="1524" w:author="Morita" w:date="2016-09-25T17:57:00Z">
        <w:r w:rsidR="002B3BD8">
          <w:rPr>
            <w:rFonts w:hint="eastAsia"/>
            <w:lang w:val="en-US" w:eastAsia="ja-JP"/>
          </w:rPr>
          <w:t xml:space="preserve">ITU-T SG15 is considering more </w:t>
        </w:r>
        <w:r w:rsidR="002B3BD8">
          <w:rPr>
            <w:lang w:val="en-US" w:eastAsia="ja-JP"/>
          </w:rPr>
          <w:t>effective</w:t>
        </w:r>
        <w:r w:rsidR="002B3BD8">
          <w:rPr>
            <w:rFonts w:hint="eastAsia"/>
            <w:lang w:val="en-US" w:eastAsia="ja-JP"/>
          </w:rPr>
          <w:t xml:space="preserve"> way to provide the </w:t>
        </w:r>
        <w:r w:rsidR="002B3BD8">
          <w:rPr>
            <w:lang w:val="en-US" w:eastAsia="ja-JP"/>
          </w:rPr>
          <w:t>information</w:t>
        </w:r>
        <w:r w:rsidR="002B3BD8">
          <w:rPr>
            <w:rFonts w:hint="eastAsia"/>
            <w:lang w:val="en-US" w:eastAsia="ja-JP"/>
          </w:rPr>
          <w:t xml:space="preserve"> and </w:t>
        </w:r>
      </w:ins>
      <w:ins w:id="1525" w:author="Morita" w:date="2016-09-25T18:41:00Z">
        <w:r>
          <w:rPr>
            <w:lang w:val="en-US" w:eastAsia="ja-JP"/>
          </w:rPr>
          <w:t>efficient</w:t>
        </w:r>
      </w:ins>
      <w:ins w:id="1526" w:author="Morita" w:date="2016-09-25T17:57:00Z">
        <w:r w:rsidR="002B3BD8">
          <w:rPr>
            <w:rFonts w:hint="eastAsia"/>
            <w:lang w:val="en-US" w:eastAsia="ja-JP"/>
          </w:rPr>
          <w:t xml:space="preserve"> way to maintain and update it.</w:t>
        </w:r>
      </w:ins>
      <w:ins w:id="1527" w:author="Morita" w:date="2016-09-25T18:03:00Z">
        <w:r w:rsidR="007F0E8B">
          <w:rPr>
            <w:rFonts w:hint="eastAsia"/>
            <w:lang w:val="en-US" w:eastAsia="ja-JP"/>
          </w:rPr>
          <w:t xml:space="preserve"> </w:t>
        </w:r>
      </w:ins>
      <w:ins w:id="1528" w:author="Morita" w:date="2016-09-25T18:04:00Z">
        <w:r w:rsidR="007F0E8B">
          <w:rPr>
            <w:rFonts w:hint="eastAsia"/>
            <w:lang w:val="en-US" w:eastAsia="ja-JP"/>
          </w:rPr>
          <w:t xml:space="preserve">Regarding Part 1, </w:t>
        </w:r>
      </w:ins>
      <w:ins w:id="1529" w:author="Morita" w:date="2016-09-25T18:05:00Z">
        <w:r w:rsidR="007F0E8B">
          <w:rPr>
            <w:rFonts w:hint="eastAsia"/>
            <w:lang w:val="en-US" w:eastAsia="ja-JP"/>
          </w:rPr>
          <w:t>setting up the t</w:t>
        </w:r>
      </w:ins>
      <w:ins w:id="1530" w:author="Morita" w:date="2016-09-25T18:04:00Z">
        <w:r w:rsidR="007F0E8B">
          <w:rPr>
            <w:rFonts w:hint="eastAsia"/>
            <w:lang w:val="en-US" w:eastAsia="ja-JP"/>
          </w:rPr>
          <w:t>emplat</w:t>
        </w:r>
      </w:ins>
      <w:ins w:id="1531" w:author="Morita" w:date="2016-09-25T18:05:00Z">
        <w:r w:rsidR="007F0E8B">
          <w:rPr>
            <w:rFonts w:hint="eastAsia"/>
            <w:lang w:val="en-US" w:eastAsia="ja-JP"/>
          </w:rPr>
          <w:t>e</w:t>
        </w:r>
      </w:ins>
      <w:ins w:id="1532" w:author="Morita" w:date="2016-09-25T18:04:00Z">
        <w:r w:rsidR="007F0E8B">
          <w:rPr>
            <w:rFonts w:hint="eastAsia"/>
            <w:lang w:val="en-US" w:eastAsia="ja-JP"/>
          </w:rPr>
          <w:t xml:space="preserve"> for report</w:t>
        </w:r>
      </w:ins>
      <w:ins w:id="1533" w:author="Morita" w:date="2016-09-25T18:05:00Z">
        <w:r w:rsidR="007F0E8B">
          <w:rPr>
            <w:rFonts w:hint="eastAsia"/>
            <w:lang w:val="en-US" w:eastAsia="ja-JP"/>
          </w:rPr>
          <w:t xml:space="preserve">ing is </w:t>
        </w:r>
      </w:ins>
      <w:ins w:id="1534" w:author="Morita" w:date="2016-09-25T18:06:00Z">
        <w:r w:rsidR="007F0E8B">
          <w:rPr>
            <w:rFonts w:hint="eastAsia"/>
            <w:lang w:val="en-US" w:eastAsia="ja-JP"/>
          </w:rPr>
          <w:t xml:space="preserve">one idea. For Part 2, automated database </w:t>
        </w:r>
      </w:ins>
      <w:ins w:id="1535" w:author="Morita" w:date="2016-09-25T18:41:00Z">
        <w:r>
          <w:rPr>
            <w:lang w:val="en-US" w:eastAsia="ja-JP"/>
          </w:rPr>
          <w:t>representation</w:t>
        </w:r>
      </w:ins>
      <w:ins w:id="1536" w:author="Morita" w:date="2016-09-25T18:06:00Z">
        <w:r w:rsidR="007F0E8B">
          <w:rPr>
            <w:rFonts w:hint="eastAsia"/>
            <w:lang w:val="en-US" w:eastAsia="ja-JP"/>
          </w:rPr>
          <w:t xml:space="preserve"> is under consideration in ITU.</w:t>
        </w:r>
      </w:ins>
      <w:ins w:id="1537" w:author="Morita" w:date="2016-09-25T18:04:00Z">
        <w:r w:rsidR="007F0E8B">
          <w:rPr>
            <w:rFonts w:hint="eastAsia"/>
            <w:lang w:val="en-US" w:eastAsia="ja-JP"/>
          </w:rPr>
          <w:t xml:space="preserve"> </w:t>
        </w:r>
      </w:ins>
    </w:p>
    <w:p w:rsidR="00BC2268" w:rsidRDefault="00BC2268">
      <w:pPr>
        <w:rPr>
          <w:ins w:id="1538" w:author="Morita" w:date="2016-09-25T17:56:00Z"/>
          <w:lang w:val="en-US" w:eastAsia="ja-JP"/>
        </w:rPr>
        <w:pPrChange w:id="1539" w:author="Morita" w:date="2016-09-25T17:47:00Z">
          <w:pPr>
            <w:pStyle w:val="af9"/>
            <w:numPr>
              <w:numId w:val="65"/>
            </w:numPr>
            <w:ind w:leftChars="0" w:left="420" w:hanging="420"/>
          </w:pPr>
        </w:pPrChange>
      </w:pPr>
      <w:ins w:id="1540" w:author="Morita" w:date="2016-09-25T17:58:00Z">
        <w:r>
          <w:rPr>
            <w:rFonts w:hint="eastAsia"/>
            <w:lang w:val="en-US" w:eastAsia="ja-JP"/>
          </w:rPr>
          <w:t xml:space="preserve">Any comments, not only the </w:t>
        </w:r>
      </w:ins>
      <w:ins w:id="1541" w:author="Morita" w:date="2016-09-25T18:02:00Z">
        <w:r>
          <w:rPr>
            <w:lang w:val="en-US" w:eastAsia="ja-JP"/>
          </w:rPr>
          <w:t>correction</w:t>
        </w:r>
        <w:r>
          <w:rPr>
            <w:rFonts w:hint="eastAsia"/>
            <w:lang w:val="en-US" w:eastAsia="ja-JP"/>
          </w:rPr>
          <w:t xml:space="preserve"> and update</w:t>
        </w:r>
      </w:ins>
      <w:ins w:id="1542" w:author="Morita" w:date="2016-09-25T17:58:00Z">
        <w:r>
          <w:rPr>
            <w:rFonts w:hint="eastAsia"/>
            <w:lang w:val="en-US" w:eastAsia="ja-JP"/>
          </w:rPr>
          <w:t xml:space="preserve"> </w:t>
        </w:r>
        <w:r>
          <w:rPr>
            <w:lang w:val="en-US" w:eastAsia="ja-JP"/>
          </w:rPr>
          <w:t>of the</w:t>
        </w:r>
        <w:r>
          <w:rPr>
            <w:rFonts w:hint="eastAsia"/>
            <w:lang w:val="en-US" w:eastAsia="ja-JP"/>
          </w:rPr>
          <w:t xml:space="preserve"> </w:t>
        </w:r>
        <w:r>
          <w:rPr>
            <w:lang w:val="en-US" w:eastAsia="ja-JP"/>
          </w:rPr>
          <w:t>information</w:t>
        </w:r>
        <w:r>
          <w:rPr>
            <w:rFonts w:hint="eastAsia"/>
            <w:lang w:val="en-US" w:eastAsia="ja-JP"/>
          </w:rPr>
          <w:t xml:space="preserve"> but also the ways to provide the </w:t>
        </w:r>
      </w:ins>
      <w:ins w:id="1543" w:author="Morita" w:date="2016-09-25T17:59:00Z">
        <w:r>
          <w:rPr>
            <w:lang w:val="en-US" w:eastAsia="ja-JP"/>
          </w:rPr>
          <w:t>information</w:t>
        </w:r>
      </w:ins>
      <w:ins w:id="1544" w:author="Morita" w:date="2016-09-25T17:58:00Z">
        <w:r>
          <w:rPr>
            <w:rFonts w:hint="eastAsia"/>
            <w:lang w:val="en-US" w:eastAsia="ja-JP"/>
          </w:rPr>
          <w:t xml:space="preserve"> </w:t>
        </w:r>
      </w:ins>
      <w:ins w:id="1545" w:author="Morita" w:date="2016-09-25T17:59:00Z">
        <w:r>
          <w:rPr>
            <w:rFonts w:hint="eastAsia"/>
            <w:lang w:val="en-US" w:eastAsia="ja-JP"/>
          </w:rPr>
          <w:t xml:space="preserve">are highly </w:t>
        </w:r>
        <w:r>
          <w:rPr>
            <w:lang w:val="en-US" w:eastAsia="ja-JP"/>
          </w:rPr>
          <w:t>appreciated</w:t>
        </w:r>
        <w:r>
          <w:rPr>
            <w:rFonts w:hint="eastAsia"/>
            <w:lang w:val="en-US" w:eastAsia="ja-JP"/>
          </w:rPr>
          <w:t>.</w:t>
        </w:r>
      </w:ins>
    </w:p>
    <w:p w:rsidR="00063ED9" w:rsidRDefault="00063ED9">
      <w:pPr>
        <w:rPr>
          <w:ins w:id="1546" w:author="Morita" w:date="2016-09-25T17:47:00Z"/>
          <w:lang w:val="en-US" w:eastAsia="ja-JP"/>
        </w:rPr>
        <w:pPrChange w:id="1547" w:author="Morita" w:date="2016-09-25T17:47:00Z">
          <w:pPr>
            <w:pStyle w:val="af9"/>
            <w:numPr>
              <w:numId w:val="65"/>
            </w:numPr>
            <w:ind w:leftChars="0" w:left="420" w:hanging="420"/>
          </w:pPr>
        </w:pPrChange>
      </w:pPr>
    </w:p>
    <w:p w:rsidR="00063ED9" w:rsidRDefault="00063ED9">
      <w:pPr>
        <w:tabs>
          <w:tab w:val="clear" w:pos="794"/>
          <w:tab w:val="clear" w:pos="1191"/>
          <w:tab w:val="clear" w:pos="1588"/>
          <w:tab w:val="clear" w:pos="1985"/>
        </w:tabs>
        <w:overflowPunct/>
        <w:autoSpaceDE/>
        <w:autoSpaceDN/>
        <w:adjustRightInd/>
        <w:spacing w:before="0"/>
        <w:textAlignment w:val="auto"/>
        <w:rPr>
          <w:ins w:id="1548" w:author="Morita" w:date="2016-09-25T17:48:00Z"/>
          <w:lang w:val="en-US" w:eastAsia="ja-JP"/>
        </w:rPr>
      </w:pPr>
      <w:ins w:id="1549" w:author="Morita" w:date="2016-09-25T17:48:00Z">
        <w:r>
          <w:rPr>
            <w:lang w:val="en-US" w:eastAsia="ja-JP"/>
          </w:rPr>
          <w:br w:type="page"/>
        </w:r>
      </w:ins>
    </w:p>
    <w:p w:rsidR="00063ED9" w:rsidRPr="00063ED9" w:rsidRDefault="00063ED9">
      <w:pPr>
        <w:rPr>
          <w:ins w:id="1550" w:author="Morita" w:date="2016-09-25T17:46:00Z"/>
          <w:lang w:val="en-US" w:eastAsia="ja-JP"/>
        </w:rPr>
        <w:pPrChange w:id="1551" w:author="Morita" w:date="2016-09-25T17:47:00Z">
          <w:pPr>
            <w:pStyle w:val="af9"/>
            <w:numPr>
              <w:numId w:val="65"/>
            </w:numPr>
            <w:ind w:leftChars="0" w:left="420" w:hanging="420"/>
          </w:pPr>
        </w:pPrChange>
      </w:pPr>
    </w:p>
    <w:p w:rsidR="00CA1C1C" w:rsidRPr="00867B46" w:rsidDel="00063ED9" w:rsidRDefault="001F5A71" w:rsidP="00282356">
      <w:pPr>
        <w:pStyle w:val="af9"/>
        <w:numPr>
          <w:ilvl w:val="0"/>
          <w:numId w:val="65"/>
        </w:numPr>
        <w:ind w:leftChars="0"/>
        <w:rPr>
          <w:del w:id="1552" w:author="Morita" w:date="2016-09-25T17:46:00Z"/>
          <w:lang w:val="en-US" w:eastAsia="ja-JP"/>
        </w:rPr>
      </w:pPr>
      <w:del w:id="1553" w:author="Morita" w:date="2016-09-25T17:46:00Z">
        <w:r w:rsidRPr="00867B46" w:rsidDel="00063ED9">
          <w:rPr>
            <w:lang w:val="en-US" w:eastAsia="ja-JP"/>
          </w:rPr>
          <w:delText>IEEE 802.1</w:delText>
        </w:r>
        <w:r w:rsidR="000D70D0" w:rsidRPr="00867B46" w:rsidDel="00063ED9">
          <w:rPr>
            <w:lang w:val="en-US" w:eastAsia="ja-JP"/>
          </w:rPr>
          <w:tab/>
        </w:r>
        <w:r w:rsidR="00216D0E" w:rsidRPr="00867B46" w:rsidDel="00063ED9">
          <w:rPr>
            <w:lang w:val="en-US" w:eastAsia="ja-JP"/>
          </w:rPr>
          <w:delText>on ongoing projects and published documents</w:delText>
        </w:r>
        <w:r w:rsidR="006431A0" w:rsidDel="00063ED9">
          <w:rPr>
            <w:rFonts w:hint="eastAsia"/>
            <w:lang w:val="en-US" w:eastAsia="ja-JP"/>
          </w:rPr>
          <w:delText xml:space="preserve"> (subclauses 5.6</w:delText>
        </w:r>
        <w:r w:rsidR="00867B46" w:rsidDel="00063ED9">
          <w:rPr>
            <w:rFonts w:hint="eastAsia"/>
            <w:lang w:val="en-US" w:eastAsia="ja-JP"/>
          </w:rPr>
          <w:delText>.1.1</w:delText>
        </w:r>
        <w:r w:rsidR="00FF6868" w:rsidDel="00063ED9">
          <w:rPr>
            <w:rFonts w:hint="eastAsia"/>
            <w:lang w:val="en-US" w:eastAsia="ja-JP"/>
          </w:rPr>
          <w:delText xml:space="preserve">,  </w:delText>
        </w:r>
        <w:r w:rsidR="00867B46" w:rsidDel="00063ED9">
          <w:rPr>
            <w:rFonts w:hint="eastAsia"/>
            <w:lang w:val="en-US" w:eastAsia="ja-JP"/>
          </w:rPr>
          <w:delText>5.6.1.10 and Table 7-1-3);</w:delText>
        </w:r>
      </w:del>
    </w:p>
    <w:p w:rsidR="000D70D0" w:rsidRPr="00867B46" w:rsidDel="00063ED9" w:rsidRDefault="000D70D0" w:rsidP="00282356">
      <w:pPr>
        <w:pStyle w:val="af9"/>
        <w:numPr>
          <w:ilvl w:val="0"/>
          <w:numId w:val="65"/>
        </w:numPr>
        <w:ind w:leftChars="0"/>
        <w:rPr>
          <w:del w:id="1554" w:author="Morita" w:date="2016-09-25T17:46:00Z"/>
          <w:lang w:val="en-US" w:eastAsia="ja-JP"/>
        </w:rPr>
      </w:pPr>
      <w:del w:id="1555" w:author="Morita" w:date="2016-09-25T17:46:00Z">
        <w:r w:rsidRPr="00867B46" w:rsidDel="00063ED9">
          <w:rPr>
            <w:lang w:val="en-US" w:eastAsia="ja-JP"/>
          </w:rPr>
          <w:delText xml:space="preserve">IEEE 802.3 </w:delText>
        </w:r>
        <w:r w:rsidR="00867B46" w:rsidDel="00063ED9">
          <w:rPr>
            <w:lang w:val="en-US" w:eastAsia="ja-JP"/>
          </w:rPr>
          <w:delText>on Ethernet</w:delText>
        </w:r>
        <w:r w:rsidR="00867B46" w:rsidDel="00063ED9">
          <w:rPr>
            <w:rFonts w:hint="eastAsia"/>
            <w:lang w:val="en-US" w:eastAsia="ja-JP"/>
          </w:rPr>
          <w:delText xml:space="preserve"> (subclause 5.6.1.11 and Table 7-1-3);</w:delText>
        </w:r>
      </w:del>
    </w:p>
    <w:p w:rsidR="002678CE" w:rsidDel="00063ED9" w:rsidRDefault="002678CE" w:rsidP="00282356">
      <w:pPr>
        <w:pStyle w:val="af9"/>
        <w:numPr>
          <w:ilvl w:val="0"/>
          <w:numId w:val="65"/>
        </w:numPr>
        <w:ind w:leftChars="0"/>
        <w:rPr>
          <w:del w:id="1556" w:author="Morita" w:date="2016-09-25T17:46:00Z"/>
          <w:lang w:val="en-US" w:eastAsia="ja-JP"/>
        </w:rPr>
      </w:pPr>
      <w:del w:id="1557" w:author="Morita" w:date="2016-09-25T17:46:00Z">
        <w:r w:rsidRPr="00867B46" w:rsidDel="00063ED9">
          <w:rPr>
            <w:lang w:val="en-US" w:eastAsia="ja-JP"/>
          </w:rPr>
          <w:delText>MEF on published documents</w:delText>
        </w:r>
        <w:r w:rsidR="00867B46" w:rsidDel="00063ED9">
          <w:rPr>
            <w:rFonts w:hint="eastAsia"/>
            <w:lang w:val="en-US" w:eastAsia="ja-JP"/>
          </w:rPr>
          <w:delText xml:space="preserve"> (</w:delText>
        </w:r>
        <w:r w:rsidR="00FF6868" w:rsidDel="00063ED9">
          <w:rPr>
            <w:rFonts w:hint="eastAsia"/>
            <w:lang w:val="en-US" w:eastAsia="ja-JP"/>
          </w:rPr>
          <w:delText xml:space="preserve">subclause 6.4 and </w:delText>
        </w:r>
        <w:r w:rsidR="00867B46" w:rsidDel="00063ED9">
          <w:rPr>
            <w:rFonts w:hint="eastAsia"/>
            <w:lang w:val="en-US" w:eastAsia="ja-JP"/>
          </w:rPr>
          <w:delText>Table 7-1-5);</w:delText>
        </w:r>
      </w:del>
    </w:p>
    <w:p w:rsidR="00E33932" w:rsidRPr="00867B46" w:rsidDel="00063ED9" w:rsidRDefault="00E33932" w:rsidP="00282356">
      <w:pPr>
        <w:pStyle w:val="af9"/>
        <w:numPr>
          <w:ilvl w:val="0"/>
          <w:numId w:val="65"/>
        </w:numPr>
        <w:ind w:leftChars="0"/>
        <w:rPr>
          <w:del w:id="1558" w:author="Morita" w:date="2016-09-25T17:46:00Z"/>
          <w:lang w:val="en-US" w:eastAsia="ja-JP"/>
        </w:rPr>
      </w:pPr>
      <w:del w:id="1559" w:author="Morita" w:date="2016-09-25T17:46:00Z">
        <w:r w:rsidDel="00063ED9">
          <w:rPr>
            <w:rFonts w:hint="eastAsia"/>
            <w:lang w:val="en-US" w:eastAsia="ja-JP"/>
          </w:rPr>
          <w:delText>OIF on FlexE (subclause 5.2.1);</w:delText>
        </w:r>
      </w:del>
    </w:p>
    <w:p w:rsidR="00D244E3" w:rsidRDefault="00867B46">
      <w:pPr>
        <w:pStyle w:val="1"/>
        <w:numPr>
          <w:ilvl w:val="0"/>
          <w:numId w:val="0"/>
        </w:numPr>
        <w:rPr>
          <w:ins w:id="1560" w:author="Morita" w:date="2016-09-25T15:42:00Z"/>
          <w:lang w:val="en-US" w:eastAsia="ja-JP"/>
        </w:rPr>
        <w:pPrChange w:id="1561" w:author="Morita" w:date="2016-09-25T17:39:00Z">
          <w:pPr>
            <w:pStyle w:val="af9"/>
            <w:numPr>
              <w:numId w:val="65"/>
            </w:numPr>
            <w:ind w:leftChars="0" w:left="420" w:hanging="420"/>
          </w:pPr>
        </w:pPrChange>
      </w:pPr>
      <w:del w:id="1562" w:author="Morita" w:date="2016-09-25T17:46:00Z">
        <w:r w:rsidRPr="00867B46" w:rsidDel="00063ED9">
          <w:rPr>
            <w:lang w:val="en-US" w:eastAsia="ja-JP"/>
          </w:rPr>
          <w:delText xml:space="preserve">ITU-T SG15 on </w:delText>
        </w:r>
        <w:r w:rsidR="00935232" w:rsidDel="00063ED9">
          <w:rPr>
            <w:lang w:val="en-US" w:eastAsia="ja-JP"/>
          </w:rPr>
          <w:delText>published</w:delText>
        </w:r>
        <w:r w:rsidRPr="00867B46" w:rsidDel="00063ED9">
          <w:rPr>
            <w:lang w:val="en-US" w:eastAsia="ja-JP"/>
          </w:rPr>
          <w:delText xml:space="preserve"> </w:delText>
        </w:r>
        <w:r w:rsidR="00935232" w:rsidRPr="00867B46" w:rsidDel="00063ED9">
          <w:rPr>
            <w:lang w:val="en-US" w:eastAsia="ja-JP"/>
          </w:rPr>
          <w:delText>documents</w:delText>
        </w:r>
        <w:r w:rsidDel="00063ED9">
          <w:rPr>
            <w:rFonts w:hint="eastAsia"/>
            <w:lang w:val="en-US" w:eastAsia="ja-JP"/>
          </w:rPr>
          <w:delText xml:space="preserve"> (Table</w:delText>
        </w:r>
        <w:r w:rsidR="00F634F5" w:rsidDel="00063ED9">
          <w:rPr>
            <w:rFonts w:hint="eastAsia"/>
            <w:lang w:val="en-US" w:eastAsia="ja-JP"/>
          </w:rPr>
          <w:delText>s</w:delText>
        </w:r>
        <w:r w:rsidDel="00063ED9">
          <w:rPr>
            <w:rFonts w:hint="eastAsia"/>
            <w:lang w:val="en-US" w:eastAsia="ja-JP"/>
          </w:rPr>
          <w:delText xml:space="preserve"> 7-1-1</w:delText>
        </w:r>
        <w:r w:rsidR="00F634F5" w:rsidDel="00063ED9">
          <w:rPr>
            <w:rFonts w:hint="eastAsia"/>
            <w:lang w:val="en-US" w:eastAsia="ja-JP"/>
          </w:rPr>
          <w:delText>, 7-5 and 7-8</w:delText>
        </w:r>
        <w:r w:rsidDel="00063ED9">
          <w:rPr>
            <w:rFonts w:hint="eastAsia"/>
            <w:lang w:val="en-US" w:eastAsia="ja-JP"/>
          </w:rPr>
          <w:delText>).</w:delText>
        </w:r>
      </w:del>
      <w:bookmarkStart w:id="1563" w:name="_Toc462786042"/>
      <w:ins w:id="1564" w:author="Morita" w:date="2016-09-25T17:35:00Z">
        <w:r w:rsidR="00AA2D9B">
          <w:rPr>
            <w:rFonts w:hint="eastAsia"/>
            <w:lang w:val="en-US" w:eastAsia="ja-JP"/>
          </w:rPr>
          <w:t xml:space="preserve">Part 1: </w:t>
        </w:r>
      </w:ins>
      <w:ins w:id="1565" w:author="Morita" w:date="2016-09-25T17:15:00Z">
        <w:r w:rsidR="00B94052">
          <w:rPr>
            <w:rFonts w:hint="eastAsia"/>
            <w:lang w:val="en-US" w:eastAsia="ja-JP"/>
          </w:rPr>
          <w:t>Status reports and latest topics</w:t>
        </w:r>
      </w:ins>
      <w:ins w:id="1566" w:author="Morita" w:date="2016-09-27T18:16:00Z">
        <w:r w:rsidR="002D1E92">
          <w:rPr>
            <w:rFonts w:hint="eastAsia"/>
            <w:lang w:val="en-US" w:eastAsia="ja-JP"/>
          </w:rPr>
          <w:t xml:space="preserve"> [Newly introduced in 09/2106]</w:t>
        </w:r>
      </w:ins>
      <w:bookmarkEnd w:id="1563"/>
    </w:p>
    <w:p w:rsidR="00AA2D9B" w:rsidRDefault="00AA2D9B">
      <w:pPr>
        <w:pStyle w:val="1"/>
        <w:rPr>
          <w:ins w:id="1567" w:author="Morita" w:date="2016-09-25T17:34:00Z"/>
          <w:lang w:val="en-US" w:eastAsia="ja-JP"/>
        </w:rPr>
        <w:pPrChange w:id="1568" w:author="Morita" w:date="2016-09-25T17:39:00Z">
          <w:pPr/>
        </w:pPrChange>
      </w:pPr>
      <w:bookmarkStart w:id="1569" w:name="_Toc462786043"/>
      <w:ins w:id="1570" w:author="Morita" w:date="2016-09-25T17:34:00Z">
        <w:r>
          <w:rPr>
            <w:rFonts w:hint="eastAsia"/>
            <w:lang w:val="en-US" w:eastAsia="ja-JP"/>
          </w:rPr>
          <w:t>Highlight of ITU-T SG15</w:t>
        </w:r>
        <w:bookmarkEnd w:id="1569"/>
      </w:ins>
    </w:p>
    <w:p w:rsidR="00AA2D9B" w:rsidRPr="00BB308D" w:rsidRDefault="00AA2D9B">
      <w:pPr>
        <w:rPr>
          <w:ins w:id="1571" w:author="Morita" w:date="2016-09-25T17:34:00Z"/>
          <w:lang w:val="en-US" w:eastAsia="ja-JP"/>
        </w:rPr>
      </w:pPr>
      <w:ins w:id="1572" w:author="Morita" w:date="2016-09-25T17:34:00Z">
        <w:r w:rsidRPr="00E3372D">
          <w:rPr>
            <w:lang w:val="en-US" w:eastAsia="ja-JP"/>
          </w:rPr>
          <w:t xml:space="preserve">The 5th edition of Recommendation ITU-T G.709/Y.1331 “Interfaces for the Optical Transport Network” </w:t>
        </w:r>
        <w:r>
          <w:rPr>
            <w:rFonts w:hint="eastAsia"/>
            <w:lang w:val="en-US" w:eastAsia="ja-JP"/>
          </w:rPr>
          <w:t xml:space="preserve">was </w:t>
        </w:r>
        <w:r>
          <w:rPr>
            <w:lang w:val="en-US" w:eastAsia="ja-JP"/>
          </w:rPr>
          <w:t>published</w:t>
        </w:r>
        <w:r w:rsidR="00BB308D">
          <w:rPr>
            <w:rFonts w:hint="eastAsia"/>
            <w:lang w:val="en-US" w:eastAsia="ja-JP"/>
          </w:rPr>
          <w:t xml:space="preserve"> in June 2016</w:t>
        </w:r>
      </w:ins>
      <w:ins w:id="1573" w:author="Morita" w:date="2016-09-27T17:13:00Z">
        <w:r w:rsidR="00BB308D">
          <w:rPr>
            <w:rFonts w:hint="eastAsia"/>
            <w:lang w:val="en-US" w:eastAsia="ja-JP"/>
          </w:rPr>
          <w:t xml:space="preserve">, which </w:t>
        </w:r>
        <w:r w:rsidR="00BB308D" w:rsidRPr="00BB308D">
          <w:rPr>
            <w:lang w:val="en-US" w:eastAsia="ja-JP"/>
          </w:rPr>
          <w:t>enable</w:t>
        </w:r>
        <w:r w:rsidR="00BB308D">
          <w:rPr>
            <w:rFonts w:hint="eastAsia"/>
            <w:lang w:val="en-US" w:eastAsia="ja-JP"/>
          </w:rPr>
          <w:t>s</w:t>
        </w:r>
        <w:r w:rsidR="00BB308D" w:rsidRPr="00BB308D">
          <w:rPr>
            <w:lang w:val="en-US" w:eastAsia="ja-JP"/>
          </w:rPr>
          <w:t xml:space="preserve"> optical transport at rates higher than 100 </w:t>
        </w:r>
        <w:proofErr w:type="spellStart"/>
        <w:r w:rsidR="00BB308D" w:rsidRPr="00BB308D">
          <w:rPr>
            <w:lang w:val="en-US" w:eastAsia="ja-JP"/>
          </w:rPr>
          <w:t>Gbit</w:t>
        </w:r>
        <w:proofErr w:type="spellEnd"/>
        <w:r w:rsidR="00BB308D" w:rsidRPr="00BB308D">
          <w:rPr>
            <w:lang w:val="en-US" w:eastAsia="ja-JP"/>
          </w:rPr>
          <w:t>/s</w:t>
        </w:r>
      </w:ins>
      <w:ins w:id="1574" w:author="Morita" w:date="2016-09-27T17:14:00Z">
        <w:r w:rsidR="00BB308D">
          <w:rPr>
            <w:rFonts w:hint="eastAsia"/>
            <w:lang w:val="en-US" w:eastAsia="ja-JP"/>
          </w:rPr>
          <w:t xml:space="preserve"> (the code name is beyond 100 </w:t>
        </w:r>
        <w:proofErr w:type="spellStart"/>
        <w:r w:rsidR="00BB308D">
          <w:rPr>
            <w:rFonts w:hint="eastAsia"/>
            <w:lang w:val="en-US" w:eastAsia="ja-JP"/>
          </w:rPr>
          <w:t>Gbit</w:t>
        </w:r>
        <w:proofErr w:type="spellEnd"/>
        <w:r w:rsidR="00BB308D">
          <w:rPr>
            <w:rFonts w:hint="eastAsia"/>
            <w:lang w:val="en-US" w:eastAsia="ja-JP"/>
          </w:rPr>
          <w:t>/s or B100G)</w:t>
        </w:r>
      </w:ins>
      <w:ins w:id="1575" w:author="Morita" w:date="2016-09-27T17:13:00Z">
        <w:r w:rsidR="00BB308D" w:rsidRPr="00BB308D">
          <w:rPr>
            <w:lang w:val="en-US" w:eastAsia="ja-JP"/>
          </w:rPr>
          <w:t>.</w:t>
        </w:r>
      </w:ins>
    </w:p>
    <w:p w:rsidR="00AA2D9B" w:rsidRPr="00E3372D" w:rsidRDefault="00AA2D9B">
      <w:pPr>
        <w:rPr>
          <w:ins w:id="1576" w:author="Morita" w:date="2016-09-25T17:34:00Z"/>
          <w:lang w:val="en-US" w:eastAsia="ja-JP"/>
        </w:rPr>
      </w:pPr>
      <w:ins w:id="1577" w:author="Morita" w:date="2016-09-25T17:34:00Z">
        <w:r w:rsidRPr="00E3372D">
          <w:rPr>
            <w:lang w:val="en-US" w:eastAsia="ja-JP"/>
          </w:rPr>
          <w:t>The revised ITU-T G.709/Y.1331 extends OTN with a new, flexible n x 100G frame format (</w:t>
        </w:r>
        <w:proofErr w:type="spellStart"/>
        <w:r w:rsidRPr="00E3372D">
          <w:rPr>
            <w:lang w:val="en-US" w:eastAsia="ja-JP"/>
          </w:rPr>
          <w:t>OTUCn</w:t>
        </w:r>
        <w:proofErr w:type="spellEnd"/>
        <w:r w:rsidRPr="00E3372D">
          <w:rPr>
            <w:lang w:val="en-US" w:eastAsia="ja-JP"/>
          </w:rPr>
          <w:t>) designed for use at beyond 100G line-side and client-side interfaces.</w:t>
        </w:r>
      </w:ins>
    </w:p>
    <w:p w:rsidR="00AA2D9B" w:rsidRPr="00E3372D" w:rsidRDefault="00AA2D9B">
      <w:pPr>
        <w:rPr>
          <w:ins w:id="1578" w:author="Morita" w:date="2016-09-25T17:34:00Z"/>
          <w:lang w:val="en-US" w:eastAsia="ja-JP"/>
        </w:rPr>
      </w:pPr>
      <w:ins w:id="1579" w:author="Morita" w:date="2016-09-25T17:34:00Z">
        <w:r w:rsidRPr="00E3372D">
          <w:rPr>
            <w:lang w:val="en-US" w:eastAsia="ja-JP"/>
          </w:rPr>
          <w:t xml:space="preserve">The </w:t>
        </w:r>
        <w:proofErr w:type="spellStart"/>
        <w:r w:rsidRPr="00E3372D">
          <w:rPr>
            <w:lang w:val="en-US" w:eastAsia="ja-JP"/>
          </w:rPr>
          <w:t>OTUCn</w:t>
        </w:r>
        <w:proofErr w:type="spellEnd"/>
        <w:r w:rsidRPr="00E3372D">
          <w:rPr>
            <w:lang w:val="en-US" w:eastAsia="ja-JP"/>
          </w:rPr>
          <w:t xml:space="preserve"> format can be used for line-side interfaces up to 25.6 </w:t>
        </w:r>
        <w:proofErr w:type="spellStart"/>
        <w:r w:rsidRPr="00E3372D">
          <w:rPr>
            <w:lang w:val="en-US" w:eastAsia="ja-JP"/>
          </w:rPr>
          <w:t>Tbit</w:t>
        </w:r>
        <w:proofErr w:type="spellEnd"/>
        <w:r w:rsidRPr="00E3372D">
          <w:rPr>
            <w:lang w:val="en-US" w:eastAsia="ja-JP"/>
          </w:rPr>
          <w:t xml:space="preserve">/s, giving system vendors the ability to develop higher-rate </w:t>
        </w:r>
        <w:proofErr w:type="spellStart"/>
        <w:r w:rsidRPr="00E3372D">
          <w:rPr>
            <w:lang w:val="en-US" w:eastAsia="ja-JP"/>
          </w:rPr>
          <w:t>OTUCn</w:t>
        </w:r>
        <w:proofErr w:type="spellEnd"/>
        <w:r w:rsidRPr="00E3372D">
          <w:rPr>
            <w:lang w:val="en-US" w:eastAsia="ja-JP"/>
          </w:rPr>
          <w:t xml:space="preserve"> line-side interfaces at their own pace over the coming 15 to 20 years, in line with market demand and technology availability and independently of progress in standardization.</w:t>
        </w:r>
      </w:ins>
    </w:p>
    <w:p w:rsidR="00AA2D9B" w:rsidRPr="00E3372D" w:rsidRDefault="00AA2D9B">
      <w:pPr>
        <w:rPr>
          <w:ins w:id="1580" w:author="Morita" w:date="2016-09-25T17:34:00Z"/>
          <w:lang w:val="en-US" w:eastAsia="ja-JP"/>
        </w:rPr>
      </w:pPr>
      <w:proofErr w:type="spellStart"/>
      <w:ins w:id="1581" w:author="Morita" w:date="2016-09-25T17:34:00Z">
        <w:r w:rsidRPr="00E3372D">
          <w:rPr>
            <w:lang w:val="en-US" w:eastAsia="ja-JP"/>
          </w:rPr>
          <w:t>OTUCn</w:t>
        </w:r>
        <w:proofErr w:type="spellEnd"/>
        <w:r w:rsidRPr="00E3372D">
          <w:rPr>
            <w:lang w:val="en-US" w:eastAsia="ja-JP"/>
          </w:rPr>
          <w:t xml:space="preserve"> client-side interfaces will use the new, flexible n × 100G </w:t>
        </w:r>
        <w:proofErr w:type="spellStart"/>
        <w:r w:rsidRPr="00E3372D">
          <w:rPr>
            <w:lang w:val="en-US" w:eastAsia="ja-JP"/>
          </w:rPr>
          <w:t>FlexO</w:t>
        </w:r>
        <w:proofErr w:type="spellEnd"/>
        <w:r w:rsidRPr="00E3372D">
          <w:rPr>
            <w:lang w:val="en-US" w:eastAsia="ja-JP"/>
          </w:rPr>
          <w:t xml:space="preserve"> frame format and forward error correction (FEC) combined with the available client optical modules. The initial n × 100G </w:t>
        </w:r>
        <w:proofErr w:type="spellStart"/>
        <w:r w:rsidRPr="00E3372D">
          <w:rPr>
            <w:lang w:val="en-US" w:eastAsia="ja-JP"/>
          </w:rPr>
          <w:t>FlexO</w:t>
        </w:r>
        <w:proofErr w:type="spellEnd"/>
        <w:r w:rsidRPr="00E3372D">
          <w:rPr>
            <w:lang w:val="en-US" w:eastAsia="ja-JP"/>
          </w:rPr>
          <w:t xml:space="preserve"> </w:t>
        </w:r>
        <w:proofErr w:type="gramStart"/>
        <w:r w:rsidRPr="00E3372D">
          <w:rPr>
            <w:lang w:val="en-US" w:eastAsia="ja-JP"/>
          </w:rPr>
          <w:t>standard</w:t>
        </w:r>
        <w:proofErr w:type="gramEnd"/>
        <w:r w:rsidRPr="00E3372D">
          <w:rPr>
            <w:lang w:val="en-US" w:eastAsia="ja-JP"/>
          </w:rPr>
          <w:t xml:space="preserve">, ITU-T G.709.1, is expected to be approved by the close of 2016. Future n × 200G and n × 400G </w:t>
        </w:r>
        <w:proofErr w:type="spellStart"/>
        <w:r w:rsidRPr="00E3372D">
          <w:rPr>
            <w:lang w:val="en-US" w:eastAsia="ja-JP"/>
          </w:rPr>
          <w:t>FlexO</w:t>
        </w:r>
        <w:proofErr w:type="spellEnd"/>
        <w:r w:rsidRPr="00E3372D">
          <w:rPr>
            <w:lang w:val="en-US" w:eastAsia="ja-JP"/>
          </w:rPr>
          <w:t xml:space="preserve"> standards will be available when next-generation 200G or 400G client optical modules become available.</w:t>
        </w:r>
      </w:ins>
    </w:p>
    <w:p w:rsidR="00AA2D9B" w:rsidRPr="00E3372D" w:rsidRDefault="00AA2D9B">
      <w:pPr>
        <w:rPr>
          <w:ins w:id="1582" w:author="Morita" w:date="2016-09-25T17:34:00Z"/>
          <w:lang w:val="en-US" w:eastAsia="ja-JP"/>
        </w:rPr>
      </w:pPr>
      <w:ins w:id="1583" w:author="Morita" w:date="2016-09-25T17:34:00Z">
        <w:r w:rsidRPr="00E3372D">
          <w:rPr>
            <w:lang w:val="en-US" w:eastAsia="ja-JP"/>
          </w:rPr>
          <w:t xml:space="preserve">The revised ITU-T G.709/Y.1331 provides the necessary support for 200G and 400G Ethernet under development within the Institute of Electrical and Electronics Engineers (IEEE). The revision also extends OTN to support the </w:t>
        </w:r>
        <w:proofErr w:type="spellStart"/>
        <w:r w:rsidRPr="00E3372D">
          <w:rPr>
            <w:lang w:val="en-US" w:eastAsia="ja-JP"/>
          </w:rPr>
          <w:t>FlexE</w:t>
        </w:r>
        <w:proofErr w:type="spellEnd"/>
        <w:r w:rsidRPr="00E3372D">
          <w:rPr>
            <w:lang w:val="en-US" w:eastAsia="ja-JP"/>
          </w:rPr>
          <w:t xml:space="preserve">-unaware, </w:t>
        </w:r>
        <w:proofErr w:type="spellStart"/>
        <w:r w:rsidRPr="00E3372D">
          <w:rPr>
            <w:lang w:val="en-US" w:eastAsia="ja-JP"/>
          </w:rPr>
          <w:t>FlexE</w:t>
        </w:r>
        <w:proofErr w:type="spellEnd"/>
        <w:r w:rsidRPr="00E3372D">
          <w:rPr>
            <w:lang w:val="en-US" w:eastAsia="ja-JP"/>
          </w:rPr>
          <w:t xml:space="preserve">-aware </w:t>
        </w:r>
        <w:proofErr w:type="spellStart"/>
        <w:r w:rsidRPr="00E3372D">
          <w:rPr>
            <w:lang w:val="en-US" w:eastAsia="ja-JP"/>
          </w:rPr>
          <w:t>subrate</w:t>
        </w:r>
        <w:proofErr w:type="spellEnd"/>
        <w:r w:rsidRPr="00E3372D">
          <w:rPr>
            <w:lang w:val="en-US" w:eastAsia="ja-JP"/>
          </w:rPr>
          <w:t xml:space="preserve"> and </w:t>
        </w:r>
        <w:proofErr w:type="spellStart"/>
        <w:r w:rsidRPr="00E3372D">
          <w:rPr>
            <w:lang w:val="en-US" w:eastAsia="ja-JP"/>
          </w:rPr>
          <w:t>FlexE</w:t>
        </w:r>
        <w:proofErr w:type="spellEnd"/>
        <w:r w:rsidRPr="00E3372D">
          <w:rPr>
            <w:lang w:val="en-US" w:eastAsia="ja-JP"/>
          </w:rPr>
          <w:t xml:space="preserve"> Client services developed by the Optical Internetworking Forum (OIF); in addition introducing the capability to transport frequency and time synchronization information, complementing the similar capability in packet transport networks.</w:t>
        </w:r>
      </w:ins>
    </w:p>
    <w:p w:rsidR="00AA2D9B" w:rsidRPr="00E3372D" w:rsidRDefault="00AA2D9B">
      <w:pPr>
        <w:rPr>
          <w:ins w:id="1584" w:author="Morita" w:date="2016-09-25T17:34:00Z"/>
          <w:lang w:val="en-US" w:eastAsia="ja-JP"/>
        </w:rPr>
      </w:pPr>
      <w:ins w:id="1585" w:author="Morita" w:date="2016-09-25T17:34:00Z">
        <w:r w:rsidRPr="00E3372D">
          <w:rPr>
            <w:lang w:val="en-US" w:eastAsia="ja-JP"/>
          </w:rPr>
          <w:t xml:space="preserve">The majority of the initial </w:t>
        </w:r>
        <w:proofErr w:type="spellStart"/>
        <w:r w:rsidRPr="00E3372D">
          <w:rPr>
            <w:lang w:val="en-US" w:eastAsia="ja-JP"/>
          </w:rPr>
          <w:t>OTUCn</w:t>
        </w:r>
        <w:proofErr w:type="spellEnd"/>
        <w:r w:rsidRPr="00E3372D">
          <w:rPr>
            <w:lang w:val="en-US" w:eastAsia="ja-JP"/>
          </w:rPr>
          <w:t xml:space="preserve"> applications to be enabled by ITU-T G.709/Y.1331 will relate to line-side interfaces. Examples of initial </w:t>
        </w:r>
        <w:proofErr w:type="spellStart"/>
        <w:r w:rsidRPr="00E3372D">
          <w:rPr>
            <w:lang w:val="en-US" w:eastAsia="ja-JP"/>
          </w:rPr>
          <w:t>OTUCn</w:t>
        </w:r>
        <w:proofErr w:type="spellEnd"/>
        <w:r w:rsidRPr="00E3372D">
          <w:rPr>
            <w:lang w:val="en-US" w:eastAsia="ja-JP"/>
          </w:rPr>
          <w:t xml:space="preserve"> applications are likely to include:</w:t>
        </w:r>
      </w:ins>
    </w:p>
    <w:p w:rsidR="00AA2D9B" w:rsidRPr="00BB308D" w:rsidRDefault="00AA2D9B">
      <w:pPr>
        <w:pStyle w:val="af9"/>
        <w:numPr>
          <w:ilvl w:val="0"/>
          <w:numId w:val="74"/>
        </w:numPr>
        <w:ind w:leftChars="0"/>
        <w:rPr>
          <w:ins w:id="1586" w:author="Morita" w:date="2016-09-25T17:34:00Z"/>
          <w:lang w:val="en-US" w:eastAsia="ja-JP"/>
        </w:rPr>
        <w:pPrChange w:id="1587" w:author="Morita" w:date="2016-09-27T17:08:00Z">
          <w:pPr/>
        </w:pPrChange>
      </w:pPr>
      <w:ins w:id="1588" w:author="Morita" w:date="2016-09-25T17:34:00Z">
        <w:r w:rsidRPr="00BB308D">
          <w:rPr>
            <w:lang w:val="en-US" w:eastAsia="ja-JP"/>
          </w:rPr>
          <w:t xml:space="preserve">Interconnecting 10+ </w:t>
        </w:r>
        <w:proofErr w:type="spellStart"/>
        <w:r w:rsidRPr="00BB308D">
          <w:rPr>
            <w:lang w:val="en-US" w:eastAsia="ja-JP"/>
          </w:rPr>
          <w:t>Tbit</w:t>
        </w:r>
        <w:proofErr w:type="spellEnd"/>
        <w:r w:rsidRPr="00BB308D">
          <w:rPr>
            <w:lang w:val="en-US" w:eastAsia="ja-JP"/>
          </w:rPr>
          <w:t xml:space="preserve">/s OTN cross connects via 200G, 300G, 400G, 500G, etc. </w:t>
        </w:r>
        <w:proofErr w:type="spellStart"/>
        <w:r w:rsidRPr="00BB308D">
          <w:rPr>
            <w:lang w:val="en-US" w:eastAsia="ja-JP"/>
          </w:rPr>
          <w:t>OTUCn</w:t>
        </w:r>
        <w:proofErr w:type="spellEnd"/>
        <w:r w:rsidRPr="00BB308D">
          <w:rPr>
            <w:lang w:val="en-US" w:eastAsia="ja-JP"/>
          </w:rPr>
          <w:t xml:space="preserve"> line ports</w:t>
        </w:r>
      </w:ins>
    </w:p>
    <w:p w:rsidR="00AA2D9B" w:rsidRPr="00BB308D" w:rsidRDefault="00AA2D9B">
      <w:pPr>
        <w:pStyle w:val="af9"/>
        <w:numPr>
          <w:ilvl w:val="0"/>
          <w:numId w:val="74"/>
        </w:numPr>
        <w:ind w:leftChars="0"/>
        <w:rPr>
          <w:ins w:id="1589" w:author="Morita" w:date="2016-09-25T17:34:00Z"/>
          <w:lang w:val="en-US" w:eastAsia="ja-JP"/>
        </w:rPr>
        <w:pPrChange w:id="1590" w:author="Morita" w:date="2016-09-27T17:08:00Z">
          <w:pPr/>
        </w:pPrChange>
      </w:pPr>
      <w:ins w:id="1591" w:author="Morita" w:date="2016-09-25T17:34:00Z">
        <w:r w:rsidRPr="00BB308D">
          <w:rPr>
            <w:lang w:val="en-US" w:eastAsia="ja-JP"/>
          </w:rPr>
          <w:t xml:space="preserve">Interconnecting 200G and 400G transponders, which support the emerging 200GE and 400GE services under development in the IEEE 802.3bs project, as well as the emerging </w:t>
        </w:r>
        <w:proofErr w:type="spellStart"/>
        <w:r w:rsidRPr="00BB308D">
          <w:rPr>
            <w:lang w:val="en-US" w:eastAsia="ja-JP"/>
          </w:rPr>
          <w:t>subrated</w:t>
        </w:r>
        <w:proofErr w:type="spellEnd"/>
        <w:r w:rsidRPr="00BB308D">
          <w:rPr>
            <w:lang w:val="en-US" w:eastAsia="ja-JP"/>
          </w:rPr>
          <w:t xml:space="preserve"> n×100G </w:t>
        </w:r>
        <w:proofErr w:type="spellStart"/>
        <w:r w:rsidRPr="00BB308D">
          <w:rPr>
            <w:lang w:val="en-US" w:eastAsia="ja-JP"/>
          </w:rPr>
          <w:t>FlexE_Aware</w:t>
        </w:r>
        <w:proofErr w:type="spellEnd"/>
        <w:r w:rsidRPr="00BB308D">
          <w:rPr>
            <w:lang w:val="en-US" w:eastAsia="ja-JP"/>
          </w:rPr>
          <w:t xml:space="preserve"> services developed by OIF’s </w:t>
        </w:r>
        <w:proofErr w:type="spellStart"/>
        <w:r w:rsidRPr="00BB308D">
          <w:rPr>
            <w:lang w:val="en-US" w:eastAsia="ja-JP"/>
          </w:rPr>
          <w:t>FlexE</w:t>
        </w:r>
        <w:proofErr w:type="spellEnd"/>
        <w:r w:rsidRPr="00BB308D">
          <w:rPr>
            <w:lang w:val="en-US" w:eastAsia="ja-JP"/>
          </w:rPr>
          <w:t xml:space="preserve"> Implementation Agreement project</w:t>
        </w:r>
      </w:ins>
    </w:p>
    <w:p w:rsidR="00AA2D9B" w:rsidRPr="00BB308D" w:rsidRDefault="00AA2D9B">
      <w:pPr>
        <w:pStyle w:val="af9"/>
        <w:numPr>
          <w:ilvl w:val="0"/>
          <w:numId w:val="74"/>
        </w:numPr>
        <w:ind w:leftChars="0"/>
        <w:rPr>
          <w:ins w:id="1592" w:author="Morita" w:date="2016-09-25T17:34:00Z"/>
          <w:lang w:val="en-US" w:eastAsia="ja-JP"/>
        </w:rPr>
        <w:pPrChange w:id="1593" w:author="Morita" w:date="2016-09-27T17:08:00Z">
          <w:pPr/>
        </w:pPrChange>
      </w:pPr>
      <w:ins w:id="1594" w:author="Morita" w:date="2016-09-25T17:34:00Z">
        <w:r w:rsidRPr="00BB308D">
          <w:rPr>
            <w:lang w:val="en-US" w:eastAsia="ja-JP"/>
          </w:rPr>
          <w:t xml:space="preserve">Interconnecting n × 100GE </w:t>
        </w:r>
        <w:proofErr w:type="spellStart"/>
        <w:r w:rsidRPr="00BB308D">
          <w:rPr>
            <w:lang w:val="en-US" w:eastAsia="ja-JP"/>
          </w:rPr>
          <w:t>muxponders</w:t>
        </w:r>
        <w:proofErr w:type="spellEnd"/>
        <w:r w:rsidRPr="00BB308D">
          <w:rPr>
            <w:lang w:val="en-US" w:eastAsia="ja-JP"/>
          </w:rPr>
          <w:t xml:space="preserve"> with 200G, 300G, 400G, 500G, etc. tunnels</w:t>
        </w:r>
      </w:ins>
    </w:p>
    <w:p w:rsidR="00AA2D9B" w:rsidRPr="00E3372D" w:rsidRDefault="00AA2D9B">
      <w:pPr>
        <w:rPr>
          <w:ins w:id="1595" w:author="Morita" w:date="2016-09-25T17:34:00Z"/>
          <w:lang w:val="en-US" w:eastAsia="ja-JP"/>
          <w:rPrChange w:id="1596" w:author="Morita" w:date="2016-09-25T17:23:00Z">
            <w:rPr>
              <w:ins w:id="1597" w:author="Morita" w:date="2016-09-25T17:34:00Z"/>
              <w:lang w:eastAsia="ja-JP"/>
            </w:rPr>
          </w:rPrChange>
        </w:rPr>
        <w:pPrChange w:id="1598" w:author="Morita" w:date="2016-09-25T17:37:00Z">
          <w:pPr>
            <w:pStyle w:val="af9"/>
            <w:numPr>
              <w:numId w:val="65"/>
            </w:numPr>
            <w:ind w:leftChars="0" w:left="420" w:hanging="420"/>
          </w:pPr>
        </w:pPrChange>
      </w:pPr>
      <w:ins w:id="1599" w:author="Morita" w:date="2016-09-25T17:34:00Z">
        <w:r w:rsidRPr="00E3372D">
          <w:rPr>
            <w:lang w:val="en-US" w:eastAsia="ja-JP"/>
          </w:rPr>
          <w:t>More information on ITU-T Study Group 15 can be found on the group’s homepage.</w:t>
        </w:r>
      </w:ins>
    </w:p>
    <w:p w:rsidR="00AA2D9B" w:rsidRPr="009A122C" w:rsidRDefault="00AA2D9B">
      <w:pPr>
        <w:rPr>
          <w:ins w:id="1600" w:author="Morita" w:date="2016-09-25T17:34:00Z"/>
          <w:lang w:eastAsia="ja-JP"/>
          <w:rPrChange w:id="1601" w:author="Morita" w:date="2016-09-25T17:08:00Z">
            <w:rPr>
              <w:ins w:id="1602" w:author="Morita" w:date="2016-09-25T17:34:00Z"/>
              <w:lang w:val="en-US" w:eastAsia="ja-JP"/>
            </w:rPr>
          </w:rPrChange>
        </w:rPr>
        <w:pPrChange w:id="1603" w:author="Morita" w:date="2016-09-25T17:37:00Z">
          <w:pPr>
            <w:pStyle w:val="af9"/>
            <w:numPr>
              <w:numId w:val="65"/>
            </w:numPr>
            <w:ind w:leftChars="0" w:left="420" w:hanging="420"/>
          </w:pPr>
        </w:pPrChange>
      </w:pPr>
    </w:p>
    <w:p w:rsidR="00E3372D" w:rsidRDefault="00E3372D">
      <w:pPr>
        <w:pStyle w:val="1"/>
        <w:rPr>
          <w:ins w:id="1604" w:author="Morita" w:date="2016-09-25T17:31:00Z"/>
          <w:lang w:val="en-US" w:eastAsia="ja-JP"/>
        </w:rPr>
        <w:pPrChange w:id="1605" w:author="Morita" w:date="2016-09-25T17:39:00Z">
          <w:pPr>
            <w:pStyle w:val="af9"/>
            <w:numPr>
              <w:numId w:val="65"/>
            </w:numPr>
            <w:ind w:leftChars="0" w:left="420" w:hanging="420"/>
          </w:pPr>
        </w:pPrChange>
      </w:pPr>
      <w:bookmarkStart w:id="1606" w:name="_Toc462786044"/>
      <w:ins w:id="1607" w:author="Morita" w:date="2016-09-25T17:31:00Z">
        <w:r>
          <w:rPr>
            <w:rFonts w:hint="eastAsia"/>
            <w:lang w:val="en-US" w:eastAsia="ja-JP"/>
          </w:rPr>
          <w:t>Reports from other organizations</w:t>
        </w:r>
        <w:bookmarkEnd w:id="1606"/>
      </w:ins>
    </w:p>
    <w:p w:rsidR="001505DA" w:rsidRDefault="00B94052">
      <w:pPr>
        <w:rPr>
          <w:ins w:id="1608" w:author="Morita" w:date="2016-09-25T18:33:00Z"/>
          <w:lang w:val="en-US" w:eastAsia="ja-JP"/>
        </w:rPr>
        <w:pPrChange w:id="1609" w:author="Morita" w:date="2016-09-25T15:42:00Z">
          <w:pPr>
            <w:pStyle w:val="af9"/>
            <w:numPr>
              <w:numId w:val="65"/>
            </w:numPr>
            <w:ind w:leftChars="0" w:left="420" w:hanging="420"/>
          </w:pPr>
        </w:pPrChange>
      </w:pPr>
      <w:ins w:id="1610" w:author="Morita" w:date="2016-09-25T17:15:00Z">
        <w:r>
          <w:rPr>
            <w:rFonts w:hint="eastAsia"/>
            <w:lang w:val="en-US" w:eastAsia="ja-JP"/>
          </w:rPr>
          <w:t xml:space="preserve">The table below </w:t>
        </w:r>
      </w:ins>
      <w:ins w:id="1611" w:author="Morita" w:date="2016-09-25T18:41:00Z">
        <w:r w:rsidR="00EF6B00">
          <w:rPr>
            <w:lang w:val="en-US" w:eastAsia="ja-JP"/>
          </w:rPr>
          <w:t>highlights</w:t>
        </w:r>
      </w:ins>
      <w:ins w:id="1612" w:author="Morita" w:date="2016-09-25T17:15:00Z">
        <w:r>
          <w:rPr>
            <w:rFonts w:hint="eastAsia"/>
            <w:lang w:val="en-US" w:eastAsia="ja-JP"/>
          </w:rPr>
          <w:t xml:space="preserve"> the </w:t>
        </w:r>
      </w:ins>
      <w:ins w:id="1613" w:author="Morita" w:date="2016-09-25T15:42:00Z">
        <w:r w:rsidR="00D244E3">
          <w:rPr>
            <w:rFonts w:hint="eastAsia"/>
            <w:lang w:val="en-US" w:eastAsia="ja-JP"/>
          </w:rPr>
          <w:t xml:space="preserve">latest status reports </w:t>
        </w:r>
      </w:ins>
      <w:ins w:id="1614" w:author="Morita" w:date="2016-09-25T18:42:00Z">
        <w:r w:rsidR="00EF6B00">
          <w:rPr>
            <w:lang w:val="en-US" w:eastAsia="ja-JP"/>
          </w:rPr>
          <w:t>received</w:t>
        </w:r>
      </w:ins>
      <w:ins w:id="1615" w:author="Morita" w:date="2016-09-25T17:16:00Z">
        <w:r>
          <w:rPr>
            <w:rFonts w:hint="eastAsia"/>
            <w:lang w:val="en-US" w:eastAsia="ja-JP"/>
          </w:rPr>
          <w:t xml:space="preserve"> </w:t>
        </w:r>
      </w:ins>
      <w:ins w:id="1616" w:author="Morita" w:date="2016-09-25T15:42:00Z">
        <w:r w:rsidR="00D244E3">
          <w:rPr>
            <w:rFonts w:hint="eastAsia"/>
            <w:lang w:val="en-US" w:eastAsia="ja-JP"/>
          </w:rPr>
          <w:t>from the relevant organizations</w:t>
        </w:r>
      </w:ins>
      <w:ins w:id="1617" w:author="Morita" w:date="2016-09-25T17:16:00Z">
        <w:r>
          <w:rPr>
            <w:rFonts w:hint="eastAsia"/>
            <w:lang w:val="en-US" w:eastAsia="ja-JP"/>
          </w:rPr>
          <w:t xml:space="preserve">. ITU-T members can see the details of the reports </w:t>
        </w:r>
      </w:ins>
      <w:ins w:id="1618" w:author="Morita" w:date="2016-09-25T18:32:00Z">
        <w:r w:rsidR="001505DA">
          <w:rPr>
            <w:rFonts w:hint="eastAsia"/>
            <w:lang w:val="en-US" w:eastAsia="ja-JP"/>
          </w:rPr>
          <w:t xml:space="preserve">by </w:t>
        </w:r>
      </w:ins>
      <w:ins w:id="1619" w:author="Morita" w:date="2016-09-25T18:42:00Z">
        <w:r w:rsidR="00EF6B00">
          <w:rPr>
            <w:lang w:val="en-US" w:eastAsia="ja-JP"/>
          </w:rPr>
          <w:t>accessing</w:t>
        </w:r>
      </w:ins>
      <w:ins w:id="1620" w:author="Morita" w:date="2016-09-25T18:32:00Z">
        <w:r w:rsidR="001505DA">
          <w:rPr>
            <w:rFonts w:hint="eastAsia"/>
            <w:lang w:val="en-US" w:eastAsia="ja-JP"/>
          </w:rPr>
          <w:t xml:space="preserve"> ITU-T SG15 </w:t>
        </w:r>
      </w:ins>
      <w:ins w:id="1621" w:author="Morita" w:date="2016-09-25T18:42:00Z">
        <w:r w:rsidR="00EF6B00">
          <w:rPr>
            <w:lang w:val="en-US" w:eastAsia="ja-JP"/>
          </w:rPr>
          <w:t>temporary</w:t>
        </w:r>
      </w:ins>
      <w:ins w:id="1622" w:author="Morita" w:date="2016-09-25T18:32:00Z">
        <w:r w:rsidR="001505DA">
          <w:rPr>
            <w:rFonts w:hint="eastAsia"/>
            <w:lang w:val="en-US" w:eastAsia="ja-JP"/>
          </w:rPr>
          <w:t xml:space="preserve"> documents </w:t>
        </w:r>
      </w:ins>
      <w:ins w:id="1623" w:author="Morita" w:date="2016-09-25T18:33:00Z">
        <w:r w:rsidR="001505DA">
          <w:rPr>
            <w:rFonts w:hint="eastAsia"/>
            <w:lang w:val="en-US" w:eastAsia="ja-JP"/>
          </w:rPr>
          <w:t xml:space="preserve">for September 2016 meeting </w:t>
        </w:r>
      </w:ins>
      <w:ins w:id="1624" w:author="Morita" w:date="2016-09-25T18:32:00Z">
        <w:r w:rsidR="001505DA">
          <w:rPr>
            <w:rFonts w:hint="eastAsia"/>
            <w:lang w:val="en-US" w:eastAsia="ja-JP"/>
          </w:rPr>
          <w:t xml:space="preserve">as </w:t>
        </w:r>
      </w:ins>
      <w:ins w:id="1625" w:author="Morita" w:date="2016-09-25T18:33:00Z">
        <w:r w:rsidR="001505DA">
          <w:rPr>
            <w:rFonts w:hint="eastAsia"/>
            <w:lang w:val="en-US" w:eastAsia="ja-JP"/>
          </w:rPr>
          <w:t xml:space="preserve">indicated in </w:t>
        </w:r>
      </w:ins>
      <w:ins w:id="1626" w:author="Morita" w:date="2016-09-25T17:16:00Z">
        <w:r>
          <w:rPr>
            <w:lang w:val="en-US" w:eastAsia="ja-JP"/>
          </w:rPr>
          <w:t>the</w:t>
        </w:r>
        <w:r>
          <w:rPr>
            <w:rFonts w:hint="eastAsia"/>
            <w:lang w:val="en-US" w:eastAsia="ja-JP"/>
          </w:rPr>
          <w:t xml:space="preserve"> re</w:t>
        </w:r>
      </w:ins>
      <w:ins w:id="1627" w:author="Morita" w:date="2016-09-25T17:17:00Z">
        <w:r>
          <w:rPr>
            <w:rFonts w:hint="eastAsia"/>
            <w:lang w:val="en-US" w:eastAsia="ja-JP"/>
          </w:rPr>
          <w:t>ference</w:t>
        </w:r>
      </w:ins>
      <w:ins w:id="1628" w:author="Morita" w:date="2016-09-25T17:16:00Z">
        <w:r>
          <w:rPr>
            <w:rFonts w:hint="eastAsia"/>
            <w:lang w:val="en-US" w:eastAsia="ja-JP"/>
          </w:rPr>
          <w:t>.</w:t>
        </w:r>
      </w:ins>
      <w:ins w:id="1629" w:author="Morita" w:date="2016-09-25T17:49:00Z">
        <w:r w:rsidR="00CE3278">
          <w:rPr>
            <w:rFonts w:hint="eastAsia"/>
            <w:lang w:val="en-US" w:eastAsia="ja-JP"/>
          </w:rPr>
          <w:t xml:space="preserve"> </w:t>
        </w:r>
      </w:ins>
    </w:p>
    <w:p w:rsidR="00B94052" w:rsidRDefault="001505DA">
      <w:pPr>
        <w:rPr>
          <w:ins w:id="1630" w:author="Morita" w:date="2016-09-25T17:16:00Z"/>
          <w:lang w:val="en-US" w:eastAsia="ja-JP"/>
        </w:rPr>
        <w:pPrChange w:id="1631" w:author="Morita" w:date="2016-09-25T15:42:00Z">
          <w:pPr>
            <w:pStyle w:val="af9"/>
            <w:numPr>
              <w:numId w:val="65"/>
            </w:numPr>
            <w:ind w:leftChars="0" w:left="420" w:hanging="420"/>
          </w:pPr>
        </w:pPrChange>
      </w:pPr>
      <w:ins w:id="1632" w:author="Morita" w:date="2016-09-25T18:33:00Z">
        <w:r w:rsidRPr="001505DA">
          <w:rPr>
            <w:lang w:val="en-US" w:eastAsia="ja-JP"/>
          </w:rPr>
          <w:t>http://www.itu.int/md/T13-SG15-160919-TD/en</w:t>
        </w:r>
      </w:ins>
    </w:p>
    <w:p w:rsidR="00D244E3" w:rsidRPr="001505DA" w:rsidRDefault="00D244E3">
      <w:pPr>
        <w:rPr>
          <w:ins w:id="1633" w:author="Morita" w:date="2016-09-25T17:08:00Z"/>
          <w:lang w:val="en-US" w:eastAsia="ja-JP"/>
          <w:rPrChange w:id="1634" w:author="Morita" w:date="2016-09-25T18:33:00Z">
            <w:rPr>
              <w:ins w:id="1635" w:author="Morita" w:date="2016-09-25T17:08:00Z"/>
              <w:lang w:eastAsia="ja-JP"/>
            </w:rPr>
          </w:rPrChange>
        </w:rPr>
        <w:pPrChange w:id="1636" w:author="Morita" w:date="2016-09-25T15:42:00Z">
          <w:pPr>
            <w:pStyle w:val="af9"/>
            <w:numPr>
              <w:numId w:val="65"/>
            </w:numPr>
            <w:ind w:leftChars="0" w:left="420" w:hanging="420"/>
          </w:pPr>
        </w:pPrChange>
      </w:pPr>
    </w:p>
    <w:p w:rsidR="0010114C" w:rsidRDefault="0010114C" w:rsidP="003E31AA">
      <w:pPr>
        <w:pStyle w:val="af"/>
        <w:rPr>
          <w:ins w:id="1637" w:author="Morita" w:date="2016-09-27T23:19:00Z"/>
          <w:rFonts w:hint="eastAsia"/>
          <w:lang w:eastAsia="ja-JP"/>
        </w:rPr>
        <w:pPrChange w:id="1638" w:author="Morita" w:date="2016-09-27T23:47:00Z">
          <w:pPr/>
        </w:pPrChange>
      </w:pPr>
      <w:bookmarkStart w:id="1639" w:name="_Toc462783297"/>
      <w:ins w:id="1640" w:author="Morita" w:date="2016-09-27T23:19:00Z">
        <w:r>
          <w:lastRenderedPageBreak/>
          <w:t xml:space="preserve">Table </w:t>
        </w:r>
        <w:r>
          <w:fldChar w:fldCharType="begin"/>
        </w:r>
        <w:r>
          <w:instrText xml:space="preserve"> SEQ Table \* ARABIC </w:instrText>
        </w:r>
      </w:ins>
      <w:r>
        <w:fldChar w:fldCharType="separate"/>
      </w:r>
      <w:ins w:id="1641" w:author="Morita" w:date="2016-09-27T23:34:00Z">
        <w:r w:rsidR="00575FF2">
          <w:rPr>
            <w:noProof/>
          </w:rPr>
          <w:t>1</w:t>
        </w:r>
      </w:ins>
      <w:ins w:id="1642" w:author="Morita" w:date="2016-09-27T23:19:00Z">
        <w:r>
          <w:fldChar w:fldCharType="end"/>
        </w:r>
        <w:r>
          <w:rPr>
            <w:rFonts w:hint="eastAsia"/>
            <w:lang w:eastAsia="ja-JP"/>
          </w:rPr>
          <w:t xml:space="preserve"> </w:t>
        </w:r>
      </w:ins>
      <w:ins w:id="1643" w:author="Morita" w:date="2016-09-27T23:25:00Z">
        <w:r w:rsidR="00E47CCE">
          <w:rPr>
            <w:lang w:eastAsia="ja-JP"/>
          </w:rPr>
          <w:t>–</w:t>
        </w:r>
        <w:r w:rsidR="00E47CCE">
          <w:rPr>
            <w:rFonts w:hint="eastAsia"/>
            <w:lang w:eastAsia="ja-JP"/>
          </w:rPr>
          <w:t xml:space="preserve"> Summary of s</w:t>
        </w:r>
      </w:ins>
      <w:ins w:id="1644" w:author="Morita" w:date="2016-09-27T23:19:00Z">
        <w:r>
          <w:rPr>
            <w:rFonts w:hint="eastAsia"/>
            <w:lang w:eastAsia="ja-JP"/>
          </w:rPr>
          <w:t>tatus reports from relevant organizations</w:t>
        </w:r>
        <w:bookmarkEnd w:id="1639"/>
      </w:ins>
    </w:p>
    <w:tbl>
      <w:tblPr>
        <w:tblStyle w:val="51"/>
        <w:tblW w:w="5000" w:type="pct"/>
        <w:tblLook w:val="04A0" w:firstRow="1" w:lastRow="0" w:firstColumn="1" w:lastColumn="0" w:noHBand="0" w:noVBand="1"/>
        <w:tblPrChange w:id="1645" w:author="Morita" w:date="2016-09-27T23:19:00Z">
          <w:tblPr>
            <w:tblStyle w:val="51"/>
            <w:tblW w:w="8607" w:type="dxa"/>
            <w:tblLook w:val="04A0" w:firstRow="1" w:lastRow="0" w:firstColumn="1" w:lastColumn="0" w:noHBand="0" w:noVBand="1"/>
          </w:tblPr>
        </w:tblPrChange>
      </w:tblPr>
      <w:tblGrid>
        <w:gridCol w:w="573"/>
        <w:gridCol w:w="2249"/>
        <w:gridCol w:w="5553"/>
        <w:gridCol w:w="1482"/>
        <w:tblGridChange w:id="1646">
          <w:tblGrid>
            <w:gridCol w:w="483"/>
            <w:gridCol w:w="1914"/>
            <w:gridCol w:w="4724"/>
            <w:gridCol w:w="1264"/>
          </w:tblGrid>
        </w:tblGridChange>
      </w:tblGrid>
      <w:tr w:rsidR="009A122C" w:rsidRPr="00662FB0" w:rsidTr="0010114C">
        <w:trPr>
          <w:cnfStyle w:val="100000000000" w:firstRow="1" w:lastRow="0" w:firstColumn="0" w:lastColumn="0" w:oddVBand="0" w:evenVBand="0" w:oddHBand="0" w:evenHBand="0" w:firstRowFirstColumn="0" w:firstRowLastColumn="0" w:lastRowFirstColumn="0" w:lastRowLastColumn="0"/>
          <w:ins w:id="1647" w:author="Morita" w:date="2016-09-25T17:14:00Z"/>
        </w:trPr>
        <w:tc>
          <w:tcPr>
            <w:cnfStyle w:val="001000000100" w:firstRow="0" w:lastRow="0" w:firstColumn="1" w:lastColumn="0" w:oddVBand="0" w:evenVBand="0" w:oddHBand="0" w:evenHBand="0" w:firstRowFirstColumn="1" w:firstRowLastColumn="0" w:lastRowFirstColumn="0" w:lastRowLastColumn="0"/>
            <w:tcW w:w="290" w:type="pct"/>
            <w:tcPrChange w:id="1648" w:author="Morita" w:date="2016-09-27T23:19:00Z">
              <w:tcPr>
                <w:tcW w:w="0" w:type="auto"/>
              </w:tcPr>
            </w:tcPrChange>
          </w:tcPr>
          <w:p w:rsidR="009A122C" w:rsidRPr="00662FB0" w:rsidRDefault="009A122C" w:rsidP="00DF35CE">
            <w:pPr>
              <w:tabs>
                <w:tab w:val="clear" w:pos="794"/>
                <w:tab w:val="clear" w:pos="1191"/>
                <w:tab w:val="clear" w:pos="1588"/>
                <w:tab w:val="clear" w:pos="1985"/>
              </w:tabs>
              <w:cnfStyle w:val="101000000100" w:firstRow="1" w:lastRow="0" w:firstColumn="1" w:lastColumn="0" w:oddVBand="0" w:evenVBand="0" w:oddHBand="0" w:evenHBand="0" w:firstRowFirstColumn="1" w:firstRowLastColumn="0" w:lastRowFirstColumn="0" w:lastRowLastColumn="0"/>
              <w:rPr>
                <w:ins w:id="1649" w:author="Morita" w:date="2016-09-25T17:14:00Z"/>
                <w:lang w:eastAsia="ja-JP"/>
              </w:rPr>
            </w:pPr>
            <w:ins w:id="1650" w:author="Morita" w:date="2016-09-25T17:14:00Z">
              <w:r>
                <w:rPr>
                  <w:rFonts w:hint="eastAsia"/>
                  <w:lang w:eastAsia="ja-JP"/>
                </w:rPr>
                <w:t>ID</w:t>
              </w:r>
            </w:ins>
          </w:p>
        </w:tc>
        <w:tc>
          <w:tcPr>
            <w:tcW w:w="1141" w:type="pct"/>
            <w:tcPrChange w:id="1651" w:author="Morita" w:date="2016-09-27T23:19:00Z">
              <w:tcPr>
                <w:tcW w:w="0" w:type="auto"/>
              </w:tcPr>
            </w:tcPrChange>
          </w:tcPr>
          <w:p w:rsidR="009A122C" w:rsidRDefault="009A122C" w:rsidP="00DF35CE">
            <w:pPr>
              <w:tabs>
                <w:tab w:val="clear" w:pos="794"/>
                <w:tab w:val="clear" w:pos="1191"/>
                <w:tab w:val="clear" w:pos="1588"/>
                <w:tab w:val="clear" w:pos="1985"/>
              </w:tabs>
              <w:cnfStyle w:val="100000000000" w:firstRow="1" w:lastRow="0" w:firstColumn="0" w:lastColumn="0" w:oddVBand="0" w:evenVBand="0" w:oddHBand="0" w:evenHBand="0" w:firstRowFirstColumn="0" w:firstRowLastColumn="0" w:lastRowFirstColumn="0" w:lastRowLastColumn="0"/>
              <w:rPr>
                <w:ins w:id="1652" w:author="Morita" w:date="2016-09-25T17:14:00Z"/>
                <w:lang w:eastAsia="ja-JP"/>
              </w:rPr>
            </w:pPr>
            <w:ins w:id="1653" w:author="Morita" w:date="2016-09-25T17:14:00Z">
              <w:r>
                <w:rPr>
                  <w:rFonts w:hint="eastAsia"/>
                  <w:lang w:eastAsia="ja-JP"/>
                </w:rPr>
                <w:t>Organization</w:t>
              </w:r>
            </w:ins>
          </w:p>
        </w:tc>
        <w:tc>
          <w:tcPr>
            <w:tcW w:w="2817" w:type="pct"/>
            <w:tcPrChange w:id="1654" w:author="Morita" w:date="2016-09-27T23:19:00Z">
              <w:tcPr>
                <w:tcW w:w="0" w:type="auto"/>
              </w:tcPr>
            </w:tcPrChange>
          </w:tcPr>
          <w:p w:rsidR="009A122C" w:rsidRPr="00662FB0" w:rsidRDefault="009A122C" w:rsidP="00DF35CE">
            <w:pPr>
              <w:tabs>
                <w:tab w:val="clear" w:pos="794"/>
                <w:tab w:val="clear" w:pos="1191"/>
                <w:tab w:val="clear" w:pos="1588"/>
                <w:tab w:val="clear" w:pos="1985"/>
              </w:tabs>
              <w:cnfStyle w:val="100000000000" w:firstRow="1" w:lastRow="0" w:firstColumn="0" w:lastColumn="0" w:oddVBand="0" w:evenVBand="0" w:oddHBand="0" w:evenHBand="0" w:firstRowFirstColumn="0" w:firstRowLastColumn="0" w:lastRowFirstColumn="0" w:lastRowLastColumn="0"/>
              <w:rPr>
                <w:ins w:id="1655" w:author="Morita" w:date="2016-09-25T17:14:00Z"/>
                <w:lang w:eastAsia="ja-JP"/>
              </w:rPr>
            </w:pPr>
            <w:ins w:id="1656" w:author="Morita" w:date="2016-09-25T17:14:00Z">
              <w:r>
                <w:rPr>
                  <w:rFonts w:hint="eastAsia"/>
                  <w:lang w:eastAsia="ja-JP"/>
                </w:rPr>
                <w:t>Summary</w:t>
              </w:r>
            </w:ins>
          </w:p>
        </w:tc>
        <w:tc>
          <w:tcPr>
            <w:tcW w:w="753" w:type="pct"/>
            <w:tcPrChange w:id="1657" w:author="Morita" w:date="2016-09-27T23:19:00Z">
              <w:tcPr>
                <w:tcW w:w="0" w:type="auto"/>
              </w:tcPr>
            </w:tcPrChange>
          </w:tcPr>
          <w:p w:rsidR="009A122C" w:rsidRDefault="009A122C" w:rsidP="00DF35CE">
            <w:pPr>
              <w:tabs>
                <w:tab w:val="clear" w:pos="794"/>
                <w:tab w:val="clear" w:pos="1191"/>
                <w:tab w:val="clear" w:pos="1588"/>
                <w:tab w:val="clear" w:pos="1985"/>
              </w:tabs>
              <w:cnfStyle w:val="100000000000" w:firstRow="1" w:lastRow="0" w:firstColumn="0" w:lastColumn="0" w:oddVBand="0" w:evenVBand="0" w:oddHBand="0" w:evenHBand="0" w:firstRowFirstColumn="0" w:firstRowLastColumn="0" w:lastRowFirstColumn="0" w:lastRowLastColumn="0"/>
              <w:rPr>
                <w:ins w:id="1658" w:author="Morita" w:date="2016-09-25T17:14:00Z"/>
                <w:lang w:eastAsia="ja-JP"/>
              </w:rPr>
            </w:pPr>
            <w:ins w:id="1659" w:author="Morita" w:date="2016-09-25T17:14:00Z">
              <w:r>
                <w:rPr>
                  <w:rFonts w:hint="eastAsia"/>
                  <w:lang w:eastAsia="ja-JP"/>
                </w:rPr>
                <w:t>Reference</w:t>
              </w:r>
            </w:ins>
          </w:p>
        </w:tc>
      </w:tr>
      <w:tr w:rsidR="009A122C" w:rsidRPr="00D23F78" w:rsidTr="0010114C">
        <w:trPr>
          <w:cnfStyle w:val="000000100000" w:firstRow="0" w:lastRow="0" w:firstColumn="0" w:lastColumn="0" w:oddVBand="0" w:evenVBand="0" w:oddHBand="1" w:evenHBand="0" w:firstRowFirstColumn="0" w:firstRowLastColumn="0" w:lastRowFirstColumn="0" w:lastRowLastColumn="0"/>
          <w:ins w:id="1660" w:author="Morita" w:date="2016-09-25T17:14:00Z"/>
        </w:trPr>
        <w:tc>
          <w:tcPr>
            <w:cnfStyle w:val="001000000000" w:firstRow="0" w:lastRow="0" w:firstColumn="1" w:lastColumn="0" w:oddVBand="0" w:evenVBand="0" w:oddHBand="0" w:evenHBand="0" w:firstRowFirstColumn="0" w:firstRowLastColumn="0" w:lastRowFirstColumn="0" w:lastRowLastColumn="0"/>
            <w:tcW w:w="290" w:type="pct"/>
            <w:tcPrChange w:id="1661" w:author="Morita" w:date="2016-09-27T23:19:00Z">
              <w:tcPr>
                <w:tcW w:w="0" w:type="auto"/>
              </w:tcPr>
            </w:tcPrChange>
          </w:tcPr>
          <w:p w:rsidR="009A122C" w:rsidRPr="00662FB0" w:rsidRDefault="009A122C" w:rsidP="00DF35CE">
            <w:pPr>
              <w:tabs>
                <w:tab w:val="clear" w:pos="794"/>
                <w:tab w:val="clear" w:pos="1191"/>
                <w:tab w:val="clear" w:pos="1588"/>
                <w:tab w:val="clear" w:pos="1985"/>
              </w:tabs>
              <w:cnfStyle w:val="001000100000" w:firstRow="0" w:lastRow="0" w:firstColumn="1" w:lastColumn="0" w:oddVBand="0" w:evenVBand="0" w:oddHBand="1" w:evenHBand="0" w:firstRowFirstColumn="0" w:firstRowLastColumn="0" w:lastRowFirstColumn="0" w:lastRowLastColumn="0"/>
              <w:rPr>
                <w:ins w:id="1662" w:author="Morita" w:date="2016-09-25T17:14:00Z"/>
                <w:lang w:eastAsia="ja-JP"/>
              </w:rPr>
            </w:pPr>
            <w:ins w:id="1663" w:author="Morita" w:date="2016-09-25T17:14:00Z">
              <w:r>
                <w:rPr>
                  <w:rFonts w:hint="eastAsia"/>
                  <w:lang w:eastAsia="ja-JP"/>
                </w:rPr>
                <w:t>1</w:t>
              </w:r>
            </w:ins>
          </w:p>
        </w:tc>
        <w:tc>
          <w:tcPr>
            <w:tcW w:w="1141" w:type="pct"/>
            <w:tcPrChange w:id="1664" w:author="Morita" w:date="2016-09-27T23:19:00Z">
              <w:tcPr>
                <w:tcW w:w="0" w:type="auto"/>
              </w:tcPr>
            </w:tcPrChange>
          </w:tcPr>
          <w:p w:rsidR="009A122C" w:rsidRDefault="009A122C">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665" w:author="Morita" w:date="2016-09-25T17:14:00Z"/>
                <w:lang w:eastAsia="ja-JP"/>
              </w:rPr>
            </w:pPr>
            <w:ins w:id="1666" w:author="Morita" w:date="2016-09-25T17:14:00Z">
              <w:r w:rsidRPr="00AC722E">
                <w:t xml:space="preserve">Broadband Forum </w:t>
              </w:r>
            </w:ins>
          </w:p>
        </w:tc>
        <w:tc>
          <w:tcPr>
            <w:tcW w:w="2817" w:type="pct"/>
            <w:tcPrChange w:id="1667" w:author="Morita" w:date="2016-09-27T23:19:00Z">
              <w:tcPr>
                <w:tcW w:w="0" w:type="auto"/>
              </w:tcPr>
            </w:tcPrChange>
          </w:tcPr>
          <w:p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668" w:author="Morita" w:date="2016-09-25T17:14:00Z"/>
                <w:lang w:eastAsia="ja-JP"/>
              </w:rPr>
            </w:pPr>
            <w:ins w:id="1669" w:author="Morita" w:date="2016-09-25T17:14:00Z">
              <w:r w:rsidRPr="00AC722E">
                <w:t>Liaison report for Broadband Forum Related to WP3/15</w:t>
              </w:r>
            </w:ins>
          </w:p>
          <w:p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670" w:author="Morita" w:date="2016-09-25T17:14:00Z"/>
                <w:lang w:eastAsia="ja-JP"/>
              </w:rPr>
            </w:pPr>
            <w:ins w:id="1671" w:author="Morita" w:date="2016-09-25T17:14:00Z">
              <w:r>
                <w:rPr>
                  <w:rFonts w:hint="eastAsia"/>
                  <w:lang w:eastAsia="ja-JP"/>
                </w:rPr>
                <w:t>Three initiatives:</w:t>
              </w:r>
            </w:ins>
          </w:p>
          <w:p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672" w:author="Morita" w:date="2016-09-25T17:14:00Z"/>
                <w:lang w:eastAsia="ja-JP"/>
              </w:rPr>
            </w:pPr>
            <w:ins w:id="1673" w:author="Morita" w:date="2016-09-25T17:14:00Z">
              <w:r>
                <w:rPr>
                  <w:lang w:eastAsia="ja-JP"/>
                </w:rPr>
                <w:t xml:space="preserve">2.1 </w:t>
              </w:r>
              <w:r>
                <w:rPr>
                  <w:lang w:eastAsia="ja-JP"/>
                </w:rPr>
                <w:tab/>
                <w:t>Broadband 20/20</w:t>
              </w:r>
            </w:ins>
          </w:p>
          <w:p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674" w:author="Morita" w:date="2016-09-25T17:14:00Z"/>
                <w:lang w:eastAsia="ja-JP"/>
              </w:rPr>
            </w:pPr>
            <w:ins w:id="1675" w:author="Morita" w:date="2016-09-25T17:14:00Z">
              <w:r>
                <w:rPr>
                  <w:lang w:eastAsia="ja-JP"/>
                </w:rPr>
                <w:t xml:space="preserve">In October of 2015, the Broadband Forum launched an initiative called Broadband 20/20 which continues to be successful.  The initiative focuses on  the “innovative use of NFV, SDN, Ultra-Fast access and </w:t>
              </w:r>
              <w:proofErr w:type="spellStart"/>
              <w:r>
                <w:rPr>
                  <w:lang w:eastAsia="ja-JP"/>
                </w:rPr>
                <w:t>IoT</w:t>
              </w:r>
              <w:proofErr w:type="spellEnd"/>
              <w:r>
                <w:rPr>
                  <w:lang w:eastAsia="ja-JP"/>
                </w:rPr>
                <w:t xml:space="preserve"> (Internet of Things) and, when formally defined, 5G, to enable the delivery of exciting ultra-fast broadband services, with distributed compute and storage to anywhere and any device in the home and business locations.”  Details of the initiative can be found on the Broadband 20/20 web pages and in the Broadband 20/20 white paper.</w:t>
              </w:r>
            </w:ins>
          </w:p>
          <w:p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676" w:author="Morita" w:date="2016-09-25T17:14:00Z"/>
                <w:lang w:eastAsia="ja-JP"/>
              </w:rPr>
            </w:pPr>
            <w:ins w:id="1677" w:author="Morita" w:date="2016-09-25T17:14:00Z">
              <w:r>
                <w:rPr>
                  <w:lang w:eastAsia="ja-JP"/>
                </w:rPr>
                <w:t xml:space="preserve">2.2 </w:t>
              </w:r>
              <w:r>
                <w:rPr>
                  <w:lang w:eastAsia="ja-JP"/>
                </w:rPr>
                <w:tab/>
                <w:t>5G</w:t>
              </w:r>
            </w:ins>
          </w:p>
          <w:p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678" w:author="Morita" w:date="2016-09-25T17:14:00Z"/>
                <w:lang w:eastAsia="ja-JP"/>
              </w:rPr>
            </w:pPr>
            <w:ins w:id="1679" w:author="Morita" w:date="2016-09-25T17:14:00Z">
              <w:r>
                <w:rPr>
                  <w:lang w:eastAsia="ja-JP"/>
                </w:rPr>
                <w:t xml:space="preserve">The Broadband Forum is continuing to assess impact of 5G mobile on the broadband network including 5G transport, mobile backhaul and fixed/mobile convergence.  Work has already begun on defining requirements for broadband support of 5G and in particular 5G </w:t>
              </w:r>
              <w:proofErr w:type="gramStart"/>
              <w:r>
                <w:rPr>
                  <w:lang w:eastAsia="ja-JP"/>
                </w:rPr>
                <w:t>transport</w:t>
              </w:r>
              <w:proofErr w:type="gramEnd"/>
              <w:r>
                <w:rPr>
                  <w:lang w:eastAsia="ja-JP"/>
                </w:rPr>
                <w:t xml:space="preserve">.  First published works are anticipated by 1H2017. </w:t>
              </w:r>
            </w:ins>
          </w:p>
          <w:p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680" w:author="Morita" w:date="2016-09-25T17:14:00Z"/>
                <w:lang w:eastAsia="ja-JP"/>
              </w:rPr>
            </w:pPr>
            <w:ins w:id="1681" w:author="Morita" w:date="2016-09-25T17:14:00Z">
              <w:r>
                <w:rPr>
                  <w:lang w:eastAsia="ja-JP"/>
                </w:rPr>
                <w:t xml:space="preserve">2.3 </w:t>
              </w:r>
              <w:r>
                <w:rPr>
                  <w:lang w:eastAsia="ja-JP"/>
                </w:rPr>
                <w:tab/>
                <w:t>Common YANG</w:t>
              </w:r>
            </w:ins>
          </w:p>
          <w:p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682" w:author="Morita" w:date="2016-09-25T17:14:00Z"/>
                <w:lang w:eastAsia="ja-JP"/>
              </w:rPr>
            </w:pPr>
            <w:ins w:id="1683" w:author="Morita" w:date="2016-09-25T17:14:00Z">
              <w:r>
                <w:rPr>
                  <w:lang w:eastAsia="ja-JP"/>
                </w:rPr>
                <w:t xml:space="preserve">The Broadband Forum is producing YANG data models related to its work.  BBF has been producing data models for Residential Gateway Management in the form of TR-061 for years.  This effort has been expanded to other areas such as </w:t>
              </w:r>
              <w:proofErr w:type="spellStart"/>
              <w:r>
                <w:rPr>
                  <w:lang w:eastAsia="ja-JP"/>
                </w:rPr>
                <w:t>Fiber</w:t>
              </w:r>
              <w:proofErr w:type="spellEnd"/>
              <w:r>
                <w:rPr>
                  <w:lang w:eastAsia="ja-JP"/>
                </w:rPr>
                <w:t xml:space="preserve"> to the Distribution Point (</w:t>
              </w:r>
              <w:proofErr w:type="spellStart"/>
              <w:r>
                <w:rPr>
                  <w:lang w:eastAsia="ja-JP"/>
                </w:rPr>
                <w:t>FttDP</w:t>
              </w:r>
              <w:proofErr w:type="spellEnd"/>
              <w:r>
                <w:rPr>
                  <w:lang w:eastAsia="ja-JP"/>
                </w:rPr>
                <w:t xml:space="preserve">) and includes common YANG models (e.g., for </w:t>
              </w:r>
              <w:proofErr w:type="spellStart"/>
              <w:r>
                <w:rPr>
                  <w:lang w:eastAsia="ja-JP"/>
                </w:rPr>
                <w:t>QoS</w:t>
              </w:r>
              <w:proofErr w:type="spellEnd"/>
              <w:r>
                <w:rPr>
                  <w:lang w:eastAsia="ja-JP"/>
                </w:rPr>
                <w:t>) defined in cooperation with the IETF.</w:t>
              </w:r>
            </w:ins>
          </w:p>
          <w:p w:rsidR="009A122C" w:rsidRDefault="00EF6B00"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684" w:author="Morita" w:date="2016-09-25T17:14:00Z"/>
                <w:lang w:eastAsia="ja-JP"/>
              </w:rPr>
            </w:pPr>
            <w:ins w:id="1685" w:author="Morita" w:date="2016-09-25T18:42:00Z">
              <w:r>
                <w:rPr>
                  <w:lang w:eastAsia="ja-JP"/>
                </w:rPr>
                <w:t>Technical</w:t>
              </w:r>
            </w:ins>
            <w:ins w:id="1686" w:author="Morita" w:date="2016-09-25T17:17:00Z">
              <w:r w:rsidR="00DF35CE">
                <w:rPr>
                  <w:rFonts w:hint="eastAsia"/>
                  <w:lang w:eastAsia="ja-JP"/>
                </w:rPr>
                <w:t xml:space="preserve"> aspects</w:t>
              </w:r>
            </w:ins>
          </w:p>
          <w:p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687" w:author="Morita" w:date="2016-09-25T17:14:00Z"/>
                <w:sz w:val="23"/>
                <w:szCs w:val="23"/>
                <w:lang w:eastAsia="ja-JP"/>
              </w:rPr>
            </w:pPr>
            <w:ins w:id="1688" w:author="Morita" w:date="2016-09-25T17:14:00Z">
              <w:r w:rsidRPr="00EC6B50">
                <w:rPr>
                  <w:lang w:eastAsia="ja-JP"/>
                </w:rPr>
                <w:t>WT-319 - Achieving Packet Network Optimization using DWDM Interfaces</w:t>
              </w:r>
              <w:r>
                <w:rPr>
                  <w:rFonts w:hint="eastAsia"/>
                  <w:lang w:eastAsia="ja-JP"/>
                </w:rPr>
                <w:t xml:space="preserve">: Base, Part A and B are </w:t>
              </w:r>
              <w:r>
                <w:rPr>
                  <w:lang w:eastAsia="ja-JP"/>
                </w:rPr>
                <w:t>published</w:t>
              </w:r>
              <w:r>
                <w:rPr>
                  <w:rFonts w:hint="eastAsia"/>
                  <w:lang w:eastAsia="ja-JP"/>
                </w:rPr>
                <w:t xml:space="preserve"> with the interactions with Q12/15. </w:t>
              </w:r>
              <w:r>
                <w:rPr>
                  <w:rFonts w:hint="eastAsia"/>
                  <w:sz w:val="23"/>
                  <w:szCs w:val="23"/>
                  <w:lang w:eastAsia="ja-JP"/>
                </w:rPr>
                <w:t xml:space="preserve">The </w:t>
              </w:r>
              <w:r>
                <w:rPr>
                  <w:sz w:val="23"/>
                  <w:szCs w:val="23"/>
                  <w:lang w:eastAsia="ja-JP"/>
                </w:rPr>
                <w:t>current</w:t>
              </w:r>
              <w:r>
                <w:rPr>
                  <w:sz w:val="23"/>
                  <w:szCs w:val="23"/>
                </w:rPr>
                <w:t xml:space="preserve"> </w:t>
              </w:r>
              <w:proofErr w:type="spellStart"/>
              <w:r>
                <w:rPr>
                  <w:sz w:val="23"/>
                  <w:szCs w:val="23"/>
                </w:rPr>
                <w:t>focuse</w:t>
              </w:r>
              <w:proofErr w:type="spellEnd"/>
              <w:r>
                <w:rPr>
                  <w:rFonts w:hint="eastAsia"/>
                  <w:sz w:val="23"/>
                  <w:szCs w:val="23"/>
                  <w:lang w:eastAsia="ja-JP"/>
                </w:rPr>
                <w:t xml:space="preserve"> is </w:t>
              </w:r>
              <w:r>
                <w:rPr>
                  <w:sz w:val="23"/>
                  <w:szCs w:val="23"/>
                </w:rPr>
                <w:t>on WT-319 Part C – Physically Separated/Logically Integrated Model.</w:t>
              </w:r>
            </w:ins>
          </w:p>
          <w:p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689" w:author="Morita" w:date="2016-09-25T17:14:00Z"/>
                <w:lang w:eastAsia="ja-JP"/>
              </w:rPr>
            </w:pPr>
            <w:ins w:id="1690" w:author="Morita" w:date="2016-09-25T17:14:00Z">
              <w:r w:rsidRPr="00EC6B50">
                <w:rPr>
                  <w:lang w:eastAsia="ja-JP"/>
                </w:rPr>
                <w:t xml:space="preserve">TR-221 </w:t>
              </w:r>
              <w:proofErr w:type="spellStart"/>
              <w:r w:rsidRPr="00EC6B50">
                <w:rPr>
                  <w:lang w:eastAsia="ja-JP"/>
                </w:rPr>
                <w:t>Amd</w:t>
              </w:r>
              <w:proofErr w:type="spellEnd"/>
              <w:r w:rsidRPr="00EC6B50">
                <w:rPr>
                  <w:lang w:eastAsia="ja-JP"/>
                </w:rPr>
                <w:t xml:space="preserve"> 2 - Technical Specifications for MPLS in Mobile Backhaul Networks</w:t>
              </w:r>
              <w:r>
                <w:rPr>
                  <w:rFonts w:hint="eastAsia"/>
                  <w:lang w:eastAsia="ja-JP"/>
                </w:rPr>
                <w:t xml:space="preserve">: </w:t>
              </w:r>
              <w:r w:rsidRPr="00EC6B50">
                <w:rPr>
                  <w:lang w:eastAsia="ja-JP"/>
                </w:rPr>
                <w:t xml:space="preserve">This is subsequent work that augments the BBFs previous work on MPLS in Mobile Backhaul networks.  This series of documents </w:t>
              </w:r>
              <w:r w:rsidRPr="00EC6B50">
                <w:rPr>
                  <w:lang w:eastAsia="ja-JP"/>
                </w:rPr>
                <w:lastRenderedPageBreak/>
                <w:t xml:space="preserve">comprises architecture and equipment requirements to provide network services (e.g., TDM, ATM, Ethernet, IP) for interconnection of mobile RAN equipment for 2G through LTE.  The architectures deal with backhaul (between RAN and mobile core), </w:t>
              </w:r>
              <w:proofErr w:type="spellStart"/>
              <w:r w:rsidRPr="00EC6B50">
                <w:rPr>
                  <w:lang w:eastAsia="ja-JP"/>
                </w:rPr>
                <w:t>midhaul</w:t>
              </w:r>
              <w:proofErr w:type="spellEnd"/>
              <w:r w:rsidRPr="00EC6B50">
                <w:rPr>
                  <w:lang w:eastAsia="ja-JP"/>
                </w:rPr>
                <w:t xml:space="preserve"> (between small cells and macro cells for radio coordination) and </w:t>
              </w:r>
              <w:proofErr w:type="spellStart"/>
              <w:r w:rsidRPr="00EC6B50">
                <w:rPr>
                  <w:lang w:eastAsia="ja-JP"/>
                </w:rPr>
                <w:t>fronthaul</w:t>
              </w:r>
              <w:proofErr w:type="spellEnd"/>
              <w:r w:rsidRPr="00EC6B50">
                <w:rPr>
                  <w:lang w:eastAsia="ja-JP"/>
                </w:rPr>
                <w:t xml:space="preserve"> (between radio heads and digital base station units).</w:t>
              </w:r>
              <w:r>
                <w:rPr>
                  <w:rFonts w:hint="eastAsia"/>
                  <w:lang w:eastAsia="ja-JP"/>
                </w:rPr>
                <w:t xml:space="preserve"> Q13/15 interacts with BBF on </w:t>
              </w:r>
              <w:r w:rsidRPr="00EC6B50">
                <w:rPr>
                  <w:lang w:eastAsia="ja-JP"/>
                </w:rPr>
                <w:t>time and phase synchronization.</w:t>
              </w:r>
            </w:ins>
          </w:p>
          <w:p w:rsidR="009A122C" w:rsidRPr="00D23F78"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691" w:author="Morita" w:date="2016-09-25T17:14:00Z"/>
                <w:lang w:eastAsia="ja-JP"/>
              </w:rPr>
            </w:pPr>
            <w:ins w:id="1692" w:author="Morita" w:date="2016-09-25T17:14:00Z">
              <w:r w:rsidRPr="00EC6B50">
                <w:rPr>
                  <w:lang w:eastAsia="ja-JP"/>
                </w:rPr>
                <w:t>TR-350 Ethernet Services using BGP MPLS Based Ethernet VPNs (EVPN)</w:t>
              </w:r>
              <w:r>
                <w:rPr>
                  <w:rFonts w:hint="eastAsia"/>
                  <w:lang w:eastAsia="ja-JP"/>
                </w:rPr>
                <w:t xml:space="preserve">: This is </w:t>
              </w:r>
              <w:r w:rsidRPr="00A5706D">
                <w:rPr>
                  <w:lang w:eastAsia="ja-JP"/>
                </w:rPr>
                <w:t xml:space="preserve">to implement the carrier </w:t>
              </w:r>
              <w:proofErr w:type="spellStart"/>
              <w:r w:rsidRPr="00A5706D">
                <w:rPr>
                  <w:lang w:eastAsia="ja-JP"/>
                </w:rPr>
                <w:t>ethernet</w:t>
              </w:r>
              <w:proofErr w:type="spellEnd"/>
              <w:r w:rsidRPr="00A5706D">
                <w:rPr>
                  <w:lang w:eastAsia="ja-JP"/>
                </w:rPr>
                <w:t xml:space="preserve"> services using BGP MPLS-based EVPNs in order to overcome the limitations of VPLS and address the additional requirements</w:t>
              </w:r>
              <w:r>
                <w:rPr>
                  <w:rFonts w:hint="eastAsia"/>
                  <w:lang w:eastAsia="ja-JP"/>
                </w:rPr>
                <w:t>.</w:t>
              </w:r>
              <w:r w:rsidRPr="00A5706D">
                <w:rPr>
                  <w:lang w:eastAsia="ja-JP"/>
                </w:rPr>
                <w:t xml:space="preserve"> The Phase 2 work is nearing completion and is anticipated to begin the Broadband Forum approval process after their 4Q2016 meeting.</w:t>
              </w:r>
            </w:ins>
          </w:p>
        </w:tc>
        <w:tc>
          <w:tcPr>
            <w:tcW w:w="753" w:type="pct"/>
            <w:tcPrChange w:id="1693" w:author="Morita" w:date="2016-09-27T23:19:00Z">
              <w:tcPr>
                <w:tcW w:w="0" w:type="auto"/>
              </w:tcPr>
            </w:tcPrChange>
          </w:tcPr>
          <w:p w:rsidR="009A122C" w:rsidRPr="00AC722E"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694" w:author="Morita" w:date="2016-09-25T17:14:00Z"/>
              </w:rPr>
            </w:pPr>
            <w:ins w:id="1695" w:author="Morita" w:date="2016-09-25T17:14:00Z">
              <w:r>
                <w:rPr>
                  <w:rFonts w:hint="eastAsia"/>
                  <w:lang w:eastAsia="ja-JP"/>
                </w:rPr>
                <w:lastRenderedPageBreak/>
                <w:t>[ 325-GEN ]</w:t>
              </w:r>
            </w:ins>
          </w:p>
        </w:tc>
      </w:tr>
      <w:tr w:rsidR="009A122C" w:rsidRPr="00D23F78" w:rsidTr="0010114C">
        <w:trPr>
          <w:ins w:id="1696" w:author="Morita" w:date="2016-09-25T17:14:00Z"/>
        </w:trPr>
        <w:tc>
          <w:tcPr>
            <w:cnfStyle w:val="001000000000" w:firstRow="0" w:lastRow="0" w:firstColumn="1" w:lastColumn="0" w:oddVBand="0" w:evenVBand="0" w:oddHBand="0" w:evenHBand="0" w:firstRowFirstColumn="0" w:firstRowLastColumn="0" w:lastRowFirstColumn="0" w:lastRowLastColumn="0"/>
            <w:tcW w:w="290" w:type="pct"/>
            <w:tcPrChange w:id="1697" w:author="Morita" w:date="2016-09-27T23:19:00Z">
              <w:tcPr>
                <w:tcW w:w="0" w:type="auto"/>
              </w:tcPr>
            </w:tcPrChange>
          </w:tcPr>
          <w:p w:rsidR="009A122C" w:rsidRPr="00662FB0" w:rsidRDefault="009A122C" w:rsidP="00DF35CE">
            <w:pPr>
              <w:tabs>
                <w:tab w:val="clear" w:pos="794"/>
                <w:tab w:val="clear" w:pos="1191"/>
                <w:tab w:val="clear" w:pos="1588"/>
                <w:tab w:val="clear" w:pos="1985"/>
              </w:tabs>
              <w:rPr>
                <w:ins w:id="1698" w:author="Morita" w:date="2016-09-25T17:14:00Z"/>
                <w:lang w:eastAsia="ja-JP"/>
              </w:rPr>
            </w:pPr>
            <w:ins w:id="1699" w:author="Morita" w:date="2016-09-25T17:14:00Z">
              <w:r>
                <w:rPr>
                  <w:rFonts w:hint="eastAsia"/>
                  <w:lang w:eastAsia="ja-JP"/>
                </w:rPr>
                <w:lastRenderedPageBreak/>
                <w:t>2</w:t>
              </w:r>
            </w:ins>
          </w:p>
        </w:tc>
        <w:tc>
          <w:tcPr>
            <w:tcW w:w="1141" w:type="pct"/>
            <w:tcPrChange w:id="1700" w:author="Morita" w:date="2016-09-27T23:19:00Z">
              <w:tcPr>
                <w:tcW w:w="0" w:type="auto"/>
              </w:tcPr>
            </w:tcPrChange>
          </w:tcPr>
          <w:p w:rsidR="009A122C" w:rsidRDefault="009A122C">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ins w:id="1701" w:author="Morita" w:date="2016-09-25T17:14:00Z"/>
                <w:lang w:eastAsia="ja-JP"/>
              </w:rPr>
            </w:pPr>
            <w:ins w:id="1702" w:author="Morita" w:date="2016-09-25T17:14:00Z">
              <w:r w:rsidRPr="00AC722E">
                <w:t>IEEE 802.1</w:t>
              </w:r>
            </w:ins>
          </w:p>
        </w:tc>
        <w:tc>
          <w:tcPr>
            <w:tcW w:w="2817" w:type="pct"/>
            <w:tcPrChange w:id="1703" w:author="Morita" w:date="2016-09-27T23:19:00Z">
              <w:tcPr>
                <w:tcW w:w="0" w:type="auto"/>
              </w:tcPr>
            </w:tcPrChange>
          </w:tcPr>
          <w:p w:rsidR="009A122C" w:rsidRDefault="009A122C"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ins w:id="1704" w:author="Morita" w:date="2016-09-25T17:14:00Z"/>
                <w:lang w:eastAsia="ja-JP"/>
              </w:rPr>
            </w:pPr>
            <w:ins w:id="1705" w:author="Morita" w:date="2016-09-25T17:14:00Z">
              <w:r w:rsidRPr="00AC722E">
                <w:t>IEEE 802.1 liaison report</w:t>
              </w:r>
            </w:ins>
          </w:p>
          <w:p w:rsidR="009A122C" w:rsidRPr="00DF495F" w:rsidRDefault="009A122C"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ins w:id="1706" w:author="Morita" w:date="2016-09-25T17:14:00Z"/>
                <w:lang w:val="en-US" w:eastAsia="ja-JP"/>
              </w:rPr>
            </w:pPr>
            <w:ins w:id="1707" w:author="Morita" w:date="2016-09-25T17:14:00Z">
              <w:r w:rsidRPr="00DF495F">
                <w:rPr>
                  <w:lang w:val="en-US" w:eastAsia="ja-JP"/>
                </w:rPr>
                <w:t xml:space="preserve">The 802.1 working group has five active task groups: Maintenance, Time Sensitive Networking (TSN), Security, Data Center Bridging (DCB) and </w:t>
              </w:r>
              <w:proofErr w:type="spellStart"/>
              <w:r w:rsidRPr="00DF495F">
                <w:rPr>
                  <w:lang w:val="en-US" w:eastAsia="ja-JP"/>
                </w:rPr>
                <w:t>OmniRAN</w:t>
              </w:r>
              <w:proofErr w:type="spellEnd"/>
              <w:r w:rsidRPr="00DF495F">
                <w:rPr>
                  <w:lang w:val="en-US" w:eastAsia="ja-JP"/>
                </w:rPr>
                <w:t>.   Note that last year, the Interworking (i.e., Ethernet Bridging) task group was merged with the TSN task group and the Local Address study group was merged with the DCB task group.</w:t>
              </w:r>
            </w:ins>
          </w:p>
          <w:p w:rsidR="009A122C" w:rsidRPr="00D23F78" w:rsidRDefault="009A122C"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ins w:id="1708" w:author="Morita" w:date="2016-09-25T17:14:00Z"/>
                <w:lang w:val="en-US" w:eastAsia="ja-JP"/>
              </w:rPr>
            </w:pPr>
            <w:ins w:id="1709" w:author="Morita" w:date="2016-09-25T17:14:00Z">
              <w:r w:rsidRPr="00DF495F">
                <w:rPr>
                  <w:lang w:val="en-US" w:eastAsia="ja-JP"/>
                </w:rPr>
                <w:t xml:space="preserve">The 802.1 working group has over 20 active projects ranging from revisions of existing work (like the MAC service definition), addition of new bridging features (like frame replication), support of YANG modelling and application to new verticals (like </w:t>
              </w:r>
              <w:proofErr w:type="spellStart"/>
              <w:r w:rsidRPr="00DF495F">
                <w:rPr>
                  <w:lang w:val="en-US" w:eastAsia="ja-JP"/>
                </w:rPr>
                <w:t>fronthaul</w:t>
              </w:r>
              <w:proofErr w:type="spellEnd"/>
              <w:r w:rsidRPr="00DF495F">
                <w:rPr>
                  <w:lang w:val="en-US" w:eastAsia="ja-JP"/>
                </w:rPr>
                <w:t>).</w:t>
              </w:r>
            </w:ins>
          </w:p>
        </w:tc>
        <w:tc>
          <w:tcPr>
            <w:tcW w:w="753" w:type="pct"/>
            <w:tcPrChange w:id="1710" w:author="Morita" w:date="2016-09-27T23:19:00Z">
              <w:tcPr>
                <w:tcW w:w="0" w:type="auto"/>
              </w:tcPr>
            </w:tcPrChange>
          </w:tcPr>
          <w:p w:rsidR="009A122C" w:rsidRPr="00AC722E" w:rsidRDefault="009A122C"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ins w:id="1711" w:author="Morita" w:date="2016-09-25T17:14:00Z"/>
              </w:rPr>
            </w:pPr>
            <w:ins w:id="1712" w:author="Morita" w:date="2016-09-25T17:14:00Z">
              <w:r>
                <w:rPr>
                  <w:rFonts w:hint="eastAsia"/>
                  <w:lang w:eastAsia="ja-JP"/>
                </w:rPr>
                <w:t>[ 316-GEN ]</w:t>
              </w:r>
            </w:ins>
          </w:p>
        </w:tc>
      </w:tr>
      <w:tr w:rsidR="009A122C" w:rsidRPr="00662FB0" w:rsidTr="0010114C">
        <w:trPr>
          <w:cnfStyle w:val="000000100000" w:firstRow="0" w:lastRow="0" w:firstColumn="0" w:lastColumn="0" w:oddVBand="0" w:evenVBand="0" w:oddHBand="1" w:evenHBand="0" w:firstRowFirstColumn="0" w:firstRowLastColumn="0" w:lastRowFirstColumn="0" w:lastRowLastColumn="0"/>
          <w:ins w:id="1713" w:author="Morita" w:date="2016-09-25T17:14:00Z"/>
        </w:trPr>
        <w:tc>
          <w:tcPr>
            <w:cnfStyle w:val="001000000000" w:firstRow="0" w:lastRow="0" w:firstColumn="1" w:lastColumn="0" w:oddVBand="0" w:evenVBand="0" w:oddHBand="0" w:evenHBand="0" w:firstRowFirstColumn="0" w:firstRowLastColumn="0" w:lastRowFirstColumn="0" w:lastRowLastColumn="0"/>
            <w:tcW w:w="290" w:type="pct"/>
            <w:tcPrChange w:id="1714" w:author="Morita" w:date="2016-09-27T23:19:00Z">
              <w:tcPr>
                <w:tcW w:w="0" w:type="auto"/>
              </w:tcPr>
            </w:tcPrChange>
          </w:tcPr>
          <w:p w:rsidR="009A122C" w:rsidRPr="00662FB0" w:rsidRDefault="009A122C" w:rsidP="00DF35CE">
            <w:pPr>
              <w:tabs>
                <w:tab w:val="clear" w:pos="794"/>
                <w:tab w:val="clear" w:pos="1191"/>
                <w:tab w:val="clear" w:pos="1588"/>
                <w:tab w:val="clear" w:pos="1985"/>
              </w:tabs>
              <w:cnfStyle w:val="001000100000" w:firstRow="0" w:lastRow="0" w:firstColumn="1" w:lastColumn="0" w:oddVBand="0" w:evenVBand="0" w:oddHBand="1" w:evenHBand="0" w:firstRowFirstColumn="0" w:firstRowLastColumn="0" w:lastRowFirstColumn="0" w:lastRowLastColumn="0"/>
              <w:rPr>
                <w:ins w:id="1715" w:author="Morita" w:date="2016-09-25T17:14:00Z"/>
                <w:lang w:eastAsia="ja-JP"/>
              </w:rPr>
            </w:pPr>
            <w:ins w:id="1716" w:author="Morita" w:date="2016-09-25T17:14:00Z">
              <w:r>
                <w:rPr>
                  <w:rFonts w:hint="eastAsia"/>
                  <w:lang w:eastAsia="ja-JP"/>
                </w:rPr>
                <w:t>3</w:t>
              </w:r>
            </w:ins>
          </w:p>
        </w:tc>
        <w:tc>
          <w:tcPr>
            <w:tcW w:w="1141" w:type="pct"/>
            <w:tcPrChange w:id="1717" w:author="Morita" w:date="2016-09-27T23:19:00Z">
              <w:tcPr>
                <w:tcW w:w="0" w:type="auto"/>
              </w:tcPr>
            </w:tcPrChange>
          </w:tcPr>
          <w:p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718" w:author="Morita" w:date="2016-09-25T17:14:00Z"/>
              </w:rPr>
            </w:pPr>
            <w:ins w:id="1719" w:author="Morita" w:date="2016-09-25T17:14:00Z">
              <w:r w:rsidRPr="00662FB0">
                <w:t>IEEE 802.3 </w:t>
              </w:r>
            </w:ins>
          </w:p>
        </w:tc>
        <w:tc>
          <w:tcPr>
            <w:tcW w:w="2817" w:type="pct"/>
            <w:tcPrChange w:id="1720" w:author="Morita" w:date="2016-09-27T23:19:00Z">
              <w:tcPr>
                <w:tcW w:w="0" w:type="auto"/>
              </w:tcPr>
            </w:tcPrChange>
          </w:tcPr>
          <w:p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721" w:author="Morita" w:date="2016-09-25T17:14:00Z"/>
                <w:lang w:eastAsia="ja-JP"/>
              </w:rPr>
            </w:pPr>
            <w:ins w:id="1722" w:author="Morita" w:date="2016-09-25T17:14:00Z">
              <w:r w:rsidRPr="00AC722E">
                <w:t>LS/</w:t>
              </w:r>
              <w:proofErr w:type="spellStart"/>
              <w:r w:rsidRPr="00AC722E">
                <w:t>i</w:t>
              </w:r>
              <w:proofErr w:type="spellEnd"/>
              <w:r w:rsidRPr="00AC722E">
                <w:t xml:space="preserve"> on Liaison letter to ITU-T Study Group 15 [from IEEE 802.3 Working Group]</w:t>
              </w:r>
            </w:ins>
          </w:p>
          <w:p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723" w:author="Morita" w:date="2016-09-25T17:14:00Z"/>
                <w:lang w:eastAsia="ja-JP"/>
              </w:rPr>
            </w:pPr>
            <w:ins w:id="1724" w:author="Morita" w:date="2016-09-25T17:14:00Z">
              <w:r>
                <w:rPr>
                  <w:rFonts w:hint="eastAsia"/>
                  <w:lang w:eastAsia="ja-JP"/>
                </w:rPr>
                <w:t xml:space="preserve">Developing new projects: </w:t>
              </w:r>
              <w:r w:rsidRPr="00F7247C">
                <w:rPr>
                  <w:lang w:eastAsia="ja-JP"/>
                </w:rPr>
                <w:t xml:space="preserve">IEEE P802.3bs 200 Gb/s and 400 </w:t>
              </w:r>
              <w:proofErr w:type="spellStart"/>
              <w:r w:rsidRPr="00F7247C">
                <w:rPr>
                  <w:lang w:eastAsia="ja-JP"/>
                </w:rPr>
                <w:t>Gbs</w:t>
              </w:r>
              <w:proofErr w:type="spellEnd"/>
              <w:r w:rsidRPr="00F7247C">
                <w:rPr>
                  <w:lang w:eastAsia="ja-JP"/>
                </w:rPr>
                <w:t xml:space="preserve"> Ethernet Task Force and the IEEE P802.3cd 50 Gb/s, 100 Gb/s, and 200 Gb/s Ethernet Task Force.</w:t>
              </w:r>
            </w:ins>
          </w:p>
          <w:p w:rsidR="009A122C" w:rsidRDefault="009A122C" w:rsidP="009A122C">
            <w:pPr>
              <w:pStyle w:val="af9"/>
              <w:numPr>
                <w:ilvl w:val="0"/>
                <w:numId w:val="67"/>
              </w:numPr>
              <w:tabs>
                <w:tab w:val="clear" w:pos="794"/>
                <w:tab w:val="clear" w:pos="1191"/>
                <w:tab w:val="clear" w:pos="1588"/>
                <w:tab w:val="clear" w:pos="1985"/>
              </w:tabs>
              <w:ind w:leftChars="0"/>
              <w:cnfStyle w:val="000000100000" w:firstRow="0" w:lastRow="0" w:firstColumn="0" w:lastColumn="0" w:oddVBand="0" w:evenVBand="0" w:oddHBand="1" w:evenHBand="0" w:firstRowFirstColumn="0" w:firstRowLastColumn="0" w:lastRowFirstColumn="0" w:lastRowLastColumn="0"/>
              <w:rPr>
                <w:ins w:id="1725" w:author="Morita" w:date="2016-09-25T17:14:00Z"/>
                <w:lang w:eastAsia="ja-JP"/>
              </w:rPr>
            </w:pPr>
            <w:ins w:id="1726" w:author="Morita" w:date="2016-09-25T17:14:00Z">
              <w:r w:rsidRPr="00F7247C">
                <w:rPr>
                  <w:lang w:eastAsia="ja-JP"/>
                </w:rPr>
                <w:t>IEEE P802.3bs</w:t>
              </w:r>
            </w:ins>
          </w:p>
          <w:p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727" w:author="Morita" w:date="2016-09-25T17:14:00Z"/>
                <w:lang w:eastAsia="ja-JP"/>
              </w:rPr>
            </w:pPr>
            <w:ins w:id="1728" w:author="Morita" w:date="2016-09-25T17:14:00Z">
              <w:r>
                <w:rPr>
                  <w:lang w:eastAsia="ja-JP"/>
                </w:rPr>
                <w:t xml:space="preserve">IEEE 802.3 agreed to PAR modifications and additional objectives for IEEE P802.3bs to add 200 Gb/s operation to the scope of the project in the March 2016 plenary meeting in Macau. </w:t>
              </w:r>
            </w:ins>
          </w:p>
          <w:p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729" w:author="Morita" w:date="2016-09-25T17:14:00Z"/>
                <w:lang w:eastAsia="ja-JP"/>
              </w:rPr>
            </w:pPr>
            <w:ins w:id="1730" w:author="Morita" w:date="2016-09-25T17:14:00Z">
              <w:r>
                <w:rPr>
                  <w:lang w:eastAsia="ja-JP"/>
                </w:rPr>
                <w:t xml:space="preserve">Baselines have subsequently been adopted for 200 Gb/s operation and added to </w:t>
              </w:r>
              <w:r>
                <w:rPr>
                  <w:rFonts w:hint="eastAsia"/>
                  <w:lang w:eastAsia="ja-JP"/>
                </w:rPr>
                <w:t>their</w:t>
              </w:r>
              <w:r>
                <w:rPr>
                  <w:lang w:eastAsia="ja-JP"/>
                </w:rPr>
                <w:t xml:space="preserve"> draft. </w:t>
              </w:r>
              <w:r>
                <w:rPr>
                  <w:rFonts w:hint="eastAsia"/>
                  <w:lang w:eastAsia="ja-JP"/>
                </w:rPr>
                <w:t>It was</w:t>
              </w:r>
              <w:r>
                <w:rPr>
                  <w:lang w:eastAsia="ja-JP"/>
                </w:rPr>
                <w:t xml:space="preserve"> agreed at San Diego meeting </w:t>
              </w:r>
              <w:r>
                <w:rPr>
                  <w:rFonts w:hint="eastAsia"/>
                  <w:lang w:eastAsia="ja-JP"/>
                </w:rPr>
                <w:t xml:space="preserve">in July 2016 </w:t>
              </w:r>
              <w:r>
                <w:rPr>
                  <w:lang w:eastAsia="ja-JP"/>
                </w:rPr>
                <w:t>to begin the Working Group ballot phase</w:t>
              </w:r>
              <w:r>
                <w:rPr>
                  <w:rFonts w:hint="eastAsia"/>
                  <w:lang w:eastAsia="ja-JP"/>
                </w:rPr>
                <w:t xml:space="preserve"> on</w:t>
              </w:r>
              <w:r>
                <w:rPr>
                  <w:lang w:eastAsia="ja-JP"/>
                </w:rPr>
                <w:t xml:space="preserve"> IEEE P802.3bs Draft 2.0.</w:t>
              </w:r>
            </w:ins>
          </w:p>
          <w:p w:rsidR="009A122C" w:rsidRDefault="009A122C" w:rsidP="009A122C">
            <w:pPr>
              <w:pStyle w:val="af9"/>
              <w:numPr>
                <w:ilvl w:val="0"/>
                <w:numId w:val="67"/>
              </w:numPr>
              <w:tabs>
                <w:tab w:val="clear" w:pos="794"/>
                <w:tab w:val="clear" w:pos="1191"/>
                <w:tab w:val="clear" w:pos="1588"/>
                <w:tab w:val="clear" w:pos="1985"/>
              </w:tabs>
              <w:ind w:leftChars="0"/>
              <w:cnfStyle w:val="000000100000" w:firstRow="0" w:lastRow="0" w:firstColumn="0" w:lastColumn="0" w:oddVBand="0" w:evenVBand="0" w:oddHBand="1" w:evenHBand="0" w:firstRowFirstColumn="0" w:firstRowLastColumn="0" w:lastRowFirstColumn="0" w:lastRowLastColumn="0"/>
              <w:rPr>
                <w:ins w:id="1731" w:author="Morita" w:date="2016-09-25T17:14:00Z"/>
                <w:lang w:eastAsia="ja-JP"/>
              </w:rPr>
            </w:pPr>
            <w:ins w:id="1732" w:author="Morita" w:date="2016-09-25T17:14:00Z">
              <w:r>
                <w:rPr>
                  <w:rFonts w:hint="eastAsia"/>
                  <w:lang w:eastAsia="ja-JP"/>
                </w:rPr>
                <w:t>IEEE P802.3cd</w:t>
              </w:r>
            </w:ins>
          </w:p>
          <w:p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733" w:author="Morita" w:date="2016-09-25T17:14:00Z"/>
                <w:lang w:eastAsia="ja-JP"/>
              </w:rPr>
            </w:pPr>
            <w:ins w:id="1734" w:author="Morita" w:date="2016-09-25T17:14:00Z">
              <w:r>
                <w:rPr>
                  <w:lang w:eastAsia="ja-JP"/>
                </w:rPr>
                <w:lastRenderedPageBreak/>
                <w:t xml:space="preserve">The IEEE P802.3cd 50 Gb/s, 100 Gb/s, and 200 Gb/s Ethernet Task Force was formed after the March 2016 plenary meeting to develop 50 Gb/s Ethernet. In addition next generation 100 Gb/s Ethernet PHYs and 200 Gb/s Ethernet PHYs will be developed. This project will develop backplane, copper cable, MMF and SMF (except for 200 Gb/s operation) PMDs. </w:t>
              </w:r>
            </w:ins>
          </w:p>
          <w:p w:rsidR="009A122C" w:rsidRPr="00662FB0"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735" w:author="Morita" w:date="2016-09-25T17:14:00Z"/>
                <w:lang w:eastAsia="ja-JP"/>
              </w:rPr>
            </w:pPr>
            <w:ins w:id="1736" w:author="Morita" w:date="2016-09-25T17:14:00Z">
              <w:r w:rsidRPr="00B002E3">
                <w:t>IEEE P802.3cd is in the process of evaluating and adopting baselines and has not yet advanced to the stage of developing a draft specification.</w:t>
              </w:r>
              <w:r w:rsidRPr="00B002E3" w:rsidDel="00063021">
                <w:t xml:space="preserve"> </w:t>
              </w:r>
            </w:ins>
          </w:p>
        </w:tc>
        <w:tc>
          <w:tcPr>
            <w:tcW w:w="753" w:type="pct"/>
            <w:tcPrChange w:id="1737" w:author="Morita" w:date="2016-09-27T23:19:00Z">
              <w:tcPr>
                <w:tcW w:w="0" w:type="auto"/>
              </w:tcPr>
            </w:tcPrChange>
          </w:tcPr>
          <w:p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738" w:author="Morita" w:date="2016-09-27T18:12:00Z"/>
                <w:lang w:eastAsia="ja-JP"/>
              </w:rPr>
            </w:pPr>
            <w:ins w:id="1739" w:author="Morita" w:date="2016-09-25T17:14:00Z">
              <w:r>
                <w:lastRenderedPageBreak/>
                <w:t xml:space="preserve">[ </w:t>
              </w:r>
              <w:r>
                <w:rPr>
                  <w:rFonts w:hint="eastAsia"/>
                  <w:lang w:eastAsia="ja-JP"/>
                </w:rPr>
                <w:t>311</w:t>
              </w:r>
              <w:r w:rsidRPr="00662FB0">
                <w:t>-</w:t>
              </w:r>
              <w:r>
                <w:rPr>
                  <w:rFonts w:hint="eastAsia"/>
                  <w:lang w:eastAsia="ja-JP"/>
                </w:rPr>
                <w:t>GEN</w:t>
              </w:r>
              <w:r w:rsidRPr="00662FB0">
                <w:t xml:space="preserve"> ]</w:t>
              </w:r>
            </w:ins>
          </w:p>
          <w:p w:rsidR="002D1E92" w:rsidRPr="00AC722E" w:rsidRDefault="002D1E92"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740" w:author="Morita" w:date="2016-09-25T17:14:00Z"/>
                <w:lang w:eastAsia="ja-JP"/>
              </w:rPr>
            </w:pPr>
            <w:ins w:id="1741" w:author="Morita" w:date="2016-09-27T18:12:00Z">
              <w:r>
                <w:rPr>
                  <w:rFonts w:hint="eastAsia"/>
                  <w:lang w:eastAsia="ja-JP"/>
                </w:rPr>
                <w:t>[ 328-GEN ]</w:t>
              </w:r>
            </w:ins>
          </w:p>
        </w:tc>
      </w:tr>
      <w:tr w:rsidR="009A122C" w:rsidRPr="00AC722E" w:rsidTr="0010114C">
        <w:trPr>
          <w:ins w:id="1742" w:author="Morita" w:date="2016-09-25T17:14:00Z"/>
        </w:trPr>
        <w:tc>
          <w:tcPr>
            <w:cnfStyle w:val="001000000000" w:firstRow="0" w:lastRow="0" w:firstColumn="1" w:lastColumn="0" w:oddVBand="0" w:evenVBand="0" w:oddHBand="0" w:evenHBand="0" w:firstRowFirstColumn="0" w:firstRowLastColumn="0" w:lastRowFirstColumn="0" w:lastRowLastColumn="0"/>
            <w:tcW w:w="290" w:type="pct"/>
            <w:tcPrChange w:id="1743" w:author="Morita" w:date="2016-09-27T23:19:00Z">
              <w:tcPr>
                <w:tcW w:w="0" w:type="auto"/>
              </w:tcPr>
            </w:tcPrChange>
          </w:tcPr>
          <w:p w:rsidR="009A122C" w:rsidRPr="00662FB0" w:rsidRDefault="002D1E92" w:rsidP="00DF35CE">
            <w:pPr>
              <w:tabs>
                <w:tab w:val="clear" w:pos="794"/>
                <w:tab w:val="clear" w:pos="1191"/>
                <w:tab w:val="clear" w:pos="1588"/>
                <w:tab w:val="clear" w:pos="1985"/>
              </w:tabs>
              <w:rPr>
                <w:ins w:id="1744" w:author="Morita" w:date="2016-09-25T17:14:00Z"/>
                <w:lang w:eastAsia="ja-JP"/>
              </w:rPr>
            </w:pPr>
            <w:ins w:id="1745" w:author="Morita" w:date="2016-09-27T18:12:00Z">
              <w:r>
                <w:rPr>
                  <w:rFonts w:hint="eastAsia"/>
                  <w:lang w:eastAsia="ja-JP"/>
                </w:rPr>
                <w:lastRenderedPageBreak/>
                <w:t>4</w:t>
              </w:r>
            </w:ins>
          </w:p>
        </w:tc>
        <w:tc>
          <w:tcPr>
            <w:tcW w:w="1141" w:type="pct"/>
            <w:tcPrChange w:id="1746" w:author="Morita" w:date="2016-09-27T23:19:00Z">
              <w:tcPr>
                <w:tcW w:w="0" w:type="auto"/>
              </w:tcPr>
            </w:tcPrChange>
          </w:tcPr>
          <w:p w:rsidR="009A122C" w:rsidRDefault="009A122C">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ins w:id="1747" w:author="Morita" w:date="2016-09-25T17:14:00Z"/>
                <w:lang w:eastAsia="ja-JP"/>
              </w:rPr>
            </w:pPr>
            <w:ins w:id="1748" w:author="Morita" w:date="2016-09-25T17:14:00Z">
              <w:r w:rsidRPr="00AC722E">
                <w:t>MEF</w:t>
              </w:r>
            </w:ins>
          </w:p>
        </w:tc>
        <w:tc>
          <w:tcPr>
            <w:tcW w:w="2817" w:type="pct"/>
            <w:tcPrChange w:id="1749" w:author="Morita" w:date="2016-09-27T23:19:00Z">
              <w:tcPr>
                <w:tcW w:w="0" w:type="auto"/>
              </w:tcPr>
            </w:tcPrChange>
          </w:tcPr>
          <w:p w:rsidR="009A122C" w:rsidRDefault="009A122C"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ins w:id="1750" w:author="Morita" w:date="2016-09-25T17:14:00Z"/>
                <w:lang w:eastAsia="ja-JP"/>
              </w:rPr>
            </w:pPr>
            <w:ins w:id="1751" w:author="Morita" w:date="2016-09-25T17:14:00Z">
              <w:r w:rsidRPr="00AC722E">
                <w:t>MEF liaison report</w:t>
              </w:r>
            </w:ins>
          </w:p>
          <w:p w:rsidR="009A122C" w:rsidRPr="00D23F78" w:rsidRDefault="009A122C"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ins w:id="1752" w:author="Morita" w:date="2016-09-25T17:14:00Z"/>
                <w:lang w:eastAsia="ja-JP"/>
              </w:rPr>
            </w:pPr>
            <w:ins w:id="1753" w:author="Morita" w:date="2016-09-25T17:14:00Z">
              <w:r>
                <w:rPr>
                  <w:rFonts w:hint="eastAsia"/>
                  <w:lang w:val="en-US" w:eastAsia="ja-JP"/>
                </w:rPr>
                <w:t xml:space="preserve">MEF </w:t>
              </w:r>
              <w:r w:rsidRPr="00A35982">
                <w:rPr>
                  <w:lang w:val="en-US" w:eastAsia="ja-JP"/>
                </w:rPr>
                <w:t>Technical &amp; Operati</w:t>
              </w:r>
              <w:r>
                <w:rPr>
                  <w:lang w:val="en-US" w:eastAsia="ja-JP"/>
                </w:rPr>
                <w:t>ons Committee Project Dashboard</w:t>
              </w:r>
              <w:r>
                <w:rPr>
                  <w:rFonts w:hint="eastAsia"/>
                  <w:lang w:val="en-US" w:eastAsia="ja-JP"/>
                </w:rPr>
                <w:t xml:space="preserve"> produced in</w:t>
              </w:r>
              <w:r w:rsidRPr="00A35982">
                <w:rPr>
                  <w:lang w:val="en-US" w:eastAsia="ja-JP"/>
                </w:rPr>
                <w:t xml:space="preserve"> August 2016</w:t>
              </w:r>
              <w:r>
                <w:rPr>
                  <w:rFonts w:hint="eastAsia"/>
                  <w:lang w:val="en-US" w:eastAsia="ja-JP"/>
                </w:rPr>
                <w:t xml:space="preserve"> shows their </w:t>
              </w:r>
              <w:r>
                <w:rPr>
                  <w:lang w:val="en-US" w:eastAsia="ja-JP"/>
                </w:rPr>
                <w:t>ongoing</w:t>
              </w:r>
              <w:r>
                <w:rPr>
                  <w:rFonts w:hint="eastAsia"/>
                  <w:lang w:val="en-US" w:eastAsia="ja-JP"/>
                </w:rPr>
                <w:t xml:space="preserve"> activities in services, orchestration and operations areas.</w:t>
              </w:r>
            </w:ins>
          </w:p>
          <w:p w:rsidR="009A122C" w:rsidRPr="00D23F78" w:rsidRDefault="009A122C"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ins w:id="1754" w:author="Morita" w:date="2016-09-25T17:14:00Z"/>
                <w:lang w:eastAsia="ja-JP"/>
              </w:rPr>
            </w:pPr>
            <w:ins w:id="1755" w:author="Morita" w:date="2016-09-25T17:14:00Z">
              <w:r w:rsidRPr="00A35982">
                <w:rPr>
                  <w:lang w:eastAsia="ja-JP"/>
                </w:rPr>
                <w:t>MEF 22.2.1 IA Mobile Backhaul Phase 3 Amendment 1</w:t>
              </w:r>
              <w:r>
                <w:rPr>
                  <w:rFonts w:hint="eastAsia"/>
                  <w:lang w:eastAsia="ja-JP"/>
                </w:rPr>
                <w:t xml:space="preserve"> was approved in August 2016.</w:t>
              </w:r>
            </w:ins>
          </w:p>
          <w:p w:rsidR="009A122C" w:rsidRDefault="009A122C"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ins w:id="1756" w:author="Morita" w:date="2016-09-25T17:14:00Z"/>
                <w:lang w:eastAsia="ja-JP"/>
              </w:rPr>
            </w:pPr>
            <w:ins w:id="1757" w:author="Morita" w:date="2016-09-25T17:14:00Z">
              <w:r w:rsidRPr="00A35982">
                <w:rPr>
                  <w:lang w:eastAsia="ja-JP"/>
                </w:rPr>
                <w:t xml:space="preserve">MEF has organized its Third Network Service Projects, environment platforms and collaboration under the MEF CTO Office.   The Open Initiative - which includes </w:t>
              </w:r>
              <w:proofErr w:type="spellStart"/>
              <w:r w:rsidRPr="00A35982">
                <w:rPr>
                  <w:lang w:eastAsia="ja-JP"/>
                </w:rPr>
                <w:t>OpenLSO</w:t>
              </w:r>
              <w:proofErr w:type="spellEnd"/>
              <w:r>
                <w:rPr>
                  <w:rFonts w:hint="eastAsia"/>
                  <w:lang w:eastAsia="ja-JP"/>
                </w:rPr>
                <w:t xml:space="preserve"> (</w:t>
              </w:r>
              <w:r w:rsidRPr="00DF495F">
                <w:rPr>
                  <w:lang w:eastAsia="ja-JP"/>
                </w:rPr>
                <w:t>Lifecycle Service Orchestration</w:t>
              </w:r>
              <w:r>
                <w:rPr>
                  <w:rFonts w:hint="eastAsia"/>
                  <w:lang w:eastAsia="ja-JP"/>
                </w:rPr>
                <w:t>)</w:t>
              </w:r>
              <w:r w:rsidRPr="00A35982">
                <w:rPr>
                  <w:lang w:eastAsia="ja-JP"/>
                </w:rPr>
                <w:t xml:space="preserve"> projects, </w:t>
              </w:r>
              <w:proofErr w:type="spellStart"/>
              <w:r w:rsidRPr="00A35982">
                <w:rPr>
                  <w:lang w:eastAsia="ja-JP"/>
                </w:rPr>
                <w:t>OpenCS</w:t>
              </w:r>
              <w:proofErr w:type="spellEnd"/>
              <w:r w:rsidRPr="00A35982">
                <w:rPr>
                  <w:lang w:eastAsia="ja-JP"/>
                </w:rPr>
                <w:t xml:space="preserve"> </w:t>
              </w:r>
              <w:r>
                <w:rPr>
                  <w:rFonts w:hint="eastAsia"/>
                  <w:lang w:eastAsia="ja-JP"/>
                </w:rPr>
                <w:t>(</w:t>
              </w:r>
              <w:r w:rsidRPr="00DF495F">
                <w:rPr>
                  <w:lang w:eastAsia="ja-JP"/>
                </w:rPr>
                <w:t>connectivity services</w:t>
              </w:r>
              <w:r>
                <w:rPr>
                  <w:rFonts w:hint="eastAsia"/>
                  <w:lang w:eastAsia="ja-JP"/>
                </w:rPr>
                <w:t xml:space="preserve">) </w:t>
              </w:r>
              <w:r w:rsidRPr="00A35982">
                <w:rPr>
                  <w:lang w:eastAsia="ja-JP"/>
                </w:rPr>
                <w:t xml:space="preserve">projects, </w:t>
              </w:r>
              <w:proofErr w:type="spellStart"/>
              <w:r w:rsidRPr="00A35982">
                <w:rPr>
                  <w:lang w:eastAsia="ja-JP"/>
                </w:rPr>
                <w:t>MEFnet</w:t>
              </w:r>
              <w:proofErr w:type="spellEnd"/>
              <w:r w:rsidRPr="00A35982">
                <w:rPr>
                  <w:lang w:eastAsia="ja-JP"/>
                </w:rPr>
                <w:t xml:space="preserve"> and LSO Hackathon is focused on enabling service providers to create Third Network services.  Examples of Third Network services are scoped out, developed, tested and documented.</w:t>
              </w:r>
            </w:ins>
          </w:p>
          <w:p w:rsidR="009A122C" w:rsidRPr="00AC722E" w:rsidRDefault="009A122C"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ins w:id="1758" w:author="Morita" w:date="2016-09-25T17:14:00Z"/>
                <w:lang w:eastAsia="ja-JP"/>
              </w:rPr>
            </w:pPr>
            <w:ins w:id="1759" w:author="Morita" w:date="2016-09-25T17:14:00Z">
              <w:r>
                <w:rPr>
                  <w:rFonts w:hint="eastAsia"/>
                  <w:lang w:eastAsia="ja-JP"/>
                </w:rPr>
                <w:t>A</w:t>
              </w:r>
              <w:r w:rsidRPr="00F7247C">
                <w:rPr>
                  <w:lang w:eastAsia="ja-JP"/>
                </w:rPr>
                <w:t xml:space="preserve"> joint steering committee between MEF and ITU-T was set up in October 2015</w:t>
              </w:r>
              <w:r>
                <w:rPr>
                  <w:rFonts w:hint="eastAsia"/>
                  <w:lang w:eastAsia="ja-JP"/>
                </w:rPr>
                <w:t>. T</w:t>
              </w:r>
              <w:r>
                <w:rPr>
                  <w:lang w:eastAsia="ja-JP"/>
                </w:rPr>
                <w:t>h</w:t>
              </w:r>
              <w:r w:rsidR="002D1E92">
                <w:rPr>
                  <w:rFonts w:hint="eastAsia"/>
                  <w:lang w:eastAsia="ja-JP"/>
                </w:rPr>
                <w:t xml:space="preserve">e report </w:t>
              </w:r>
            </w:ins>
            <w:ins w:id="1760" w:author="Morita" w:date="2016-09-27T18:14:00Z">
              <w:r w:rsidR="002D1E92">
                <w:rPr>
                  <w:rFonts w:hint="eastAsia"/>
                  <w:lang w:eastAsia="ja-JP"/>
                </w:rPr>
                <w:t>is</w:t>
              </w:r>
            </w:ins>
            <w:ins w:id="1761" w:author="Morita" w:date="2016-09-25T17:14:00Z">
              <w:r>
                <w:rPr>
                  <w:rFonts w:hint="eastAsia"/>
                  <w:lang w:eastAsia="ja-JP"/>
                </w:rPr>
                <w:t xml:space="preserve"> given below.</w:t>
              </w:r>
            </w:ins>
          </w:p>
        </w:tc>
        <w:tc>
          <w:tcPr>
            <w:tcW w:w="753" w:type="pct"/>
            <w:tcPrChange w:id="1762" w:author="Morita" w:date="2016-09-27T23:19:00Z">
              <w:tcPr>
                <w:tcW w:w="0" w:type="auto"/>
              </w:tcPr>
            </w:tcPrChange>
          </w:tcPr>
          <w:p w:rsidR="009A122C" w:rsidRPr="00AC722E" w:rsidRDefault="009A122C"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ins w:id="1763" w:author="Morita" w:date="2016-09-25T17:14:00Z"/>
              </w:rPr>
            </w:pPr>
            <w:ins w:id="1764" w:author="Morita" w:date="2016-09-25T17:14:00Z">
              <w:r>
                <w:rPr>
                  <w:rFonts w:hint="eastAsia"/>
                  <w:lang w:eastAsia="ja-JP"/>
                </w:rPr>
                <w:t>[ 315-GEN ]</w:t>
              </w:r>
            </w:ins>
          </w:p>
        </w:tc>
      </w:tr>
      <w:tr w:rsidR="009A122C" w:rsidRPr="00D23F78" w:rsidTr="0010114C">
        <w:trPr>
          <w:cnfStyle w:val="000000100000" w:firstRow="0" w:lastRow="0" w:firstColumn="0" w:lastColumn="0" w:oddVBand="0" w:evenVBand="0" w:oddHBand="1" w:evenHBand="0" w:firstRowFirstColumn="0" w:firstRowLastColumn="0" w:lastRowFirstColumn="0" w:lastRowLastColumn="0"/>
          <w:ins w:id="1765" w:author="Morita" w:date="2016-09-25T17:14:00Z"/>
        </w:trPr>
        <w:tc>
          <w:tcPr>
            <w:cnfStyle w:val="001000000000" w:firstRow="0" w:lastRow="0" w:firstColumn="1" w:lastColumn="0" w:oddVBand="0" w:evenVBand="0" w:oddHBand="0" w:evenHBand="0" w:firstRowFirstColumn="0" w:firstRowLastColumn="0" w:lastRowFirstColumn="0" w:lastRowLastColumn="0"/>
            <w:tcW w:w="290" w:type="pct"/>
            <w:tcPrChange w:id="1766" w:author="Morita" w:date="2016-09-27T23:19:00Z">
              <w:tcPr>
                <w:tcW w:w="0" w:type="auto"/>
              </w:tcPr>
            </w:tcPrChange>
          </w:tcPr>
          <w:p w:rsidR="009A122C" w:rsidRPr="00662FB0" w:rsidRDefault="002D1E92" w:rsidP="00DF35CE">
            <w:pPr>
              <w:tabs>
                <w:tab w:val="clear" w:pos="794"/>
                <w:tab w:val="clear" w:pos="1191"/>
                <w:tab w:val="clear" w:pos="1588"/>
                <w:tab w:val="clear" w:pos="1985"/>
              </w:tabs>
              <w:cnfStyle w:val="001000100000" w:firstRow="0" w:lastRow="0" w:firstColumn="1" w:lastColumn="0" w:oddVBand="0" w:evenVBand="0" w:oddHBand="1" w:evenHBand="0" w:firstRowFirstColumn="0" w:firstRowLastColumn="0" w:lastRowFirstColumn="0" w:lastRowLastColumn="0"/>
              <w:rPr>
                <w:ins w:id="1767" w:author="Morita" w:date="2016-09-25T17:14:00Z"/>
                <w:lang w:eastAsia="ja-JP"/>
              </w:rPr>
            </w:pPr>
            <w:ins w:id="1768" w:author="Morita" w:date="2016-09-27T18:12:00Z">
              <w:r>
                <w:rPr>
                  <w:rFonts w:hint="eastAsia"/>
                  <w:lang w:eastAsia="ja-JP"/>
                </w:rPr>
                <w:t>5</w:t>
              </w:r>
            </w:ins>
          </w:p>
        </w:tc>
        <w:tc>
          <w:tcPr>
            <w:tcW w:w="1141" w:type="pct"/>
            <w:tcPrChange w:id="1769" w:author="Morita" w:date="2016-09-27T23:19:00Z">
              <w:tcPr>
                <w:tcW w:w="0" w:type="auto"/>
              </w:tcPr>
            </w:tcPrChange>
          </w:tcPr>
          <w:p w:rsidR="009A122C" w:rsidRDefault="009A122C">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770" w:author="Morita" w:date="2016-09-25T17:14:00Z"/>
                <w:lang w:eastAsia="ja-JP"/>
              </w:rPr>
            </w:pPr>
            <w:ins w:id="1771" w:author="Morita" w:date="2016-09-25T17:14:00Z">
              <w:r w:rsidRPr="009E36CF">
                <w:t>MEF</w:t>
              </w:r>
            </w:ins>
          </w:p>
        </w:tc>
        <w:tc>
          <w:tcPr>
            <w:tcW w:w="2817" w:type="pct"/>
            <w:tcPrChange w:id="1772" w:author="Morita" w:date="2016-09-27T23:19:00Z">
              <w:tcPr>
                <w:tcW w:w="0" w:type="auto"/>
              </w:tcPr>
            </w:tcPrChange>
          </w:tcPr>
          <w:p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773" w:author="Morita" w:date="2016-09-25T17:14:00Z"/>
                <w:lang w:eastAsia="ja-JP"/>
              </w:rPr>
            </w:pPr>
            <w:ins w:id="1774" w:author="Morita" w:date="2016-09-25T17:14:00Z">
              <w:r w:rsidRPr="009E36CF">
                <w:t xml:space="preserve">ITU/MEF MoU SC </w:t>
              </w:r>
              <w:r>
                <w:rPr>
                  <w:rFonts w:hint="eastAsia"/>
                  <w:lang w:eastAsia="ja-JP"/>
                </w:rPr>
                <w:t>(</w:t>
              </w:r>
              <w:r w:rsidRPr="00AF0A83">
                <w:rPr>
                  <w:lang w:eastAsia="ja-JP"/>
                </w:rPr>
                <w:t>Steering Committee</w:t>
              </w:r>
              <w:r>
                <w:rPr>
                  <w:rFonts w:hint="eastAsia"/>
                  <w:lang w:eastAsia="ja-JP"/>
                </w:rPr>
                <w:t xml:space="preserve">) </w:t>
              </w:r>
              <w:r w:rsidRPr="009E36CF">
                <w:t>report</w:t>
              </w:r>
            </w:ins>
          </w:p>
          <w:p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775" w:author="Morita" w:date="2016-09-25T17:14:00Z"/>
                <w:lang w:eastAsia="ja-JP"/>
              </w:rPr>
            </w:pPr>
            <w:ins w:id="1776" w:author="Morita" w:date="2016-09-25T17:14:00Z">
              <w:r>
                <w:rPr>
                  <w:rFonts w:hint="eastAsia"/>
                  <w:lang w:eastAsia="ja-JP"/>
                </w:rPr>
                <w:t xml:space="preserve">Key </w:t>
              </w:r>
              <w:r>
                <w:rPr>
                  <w:lang w:eastAsia="ja-JP"/>
                </w:rPr>
                <w:t>messages</w:t>
              </w:r>
              <w:r>
                <w:rPr>
                  <w:rFonts w:hint="eastAsia"/>
                  <w:lang w:eastAsia="ja-JP"/>
                </w:rPr>
                <w:t xml:space="preserve">: Topics discussed in two </w:t>
              </w:r>
              <w:r>
                <w:rPr>
                  <w:lang w:eastAsia="ja-JP"/>
                </w:rPr>
                <w:t>conference</w:t>
              </w:r>
              <w:r>
                <w:rPr>
                  <w:rFonts w:hint="eastAsia"/>
                  <w:lang w:eastAsia="ja-JP"/>
                </w:rPr>
                <w:t xml:space="preserve"> calls in March and September 2016.</w:t>
              </w:r>
            </w:ins>
          </w:p>
          <w:p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777" w:author="Morita" w:date="2016-09-25T17:14:00Z"/>
                <w:lang w:val="en-US" w:eastAsia="ja-JP"/>
              </w:rPr>
            </w:pPr>
            <w:ins w:id="1778" w:author="Morita" w:date="2016-09-25T17:14:00Z">
              <w:r>
                <w:rPr>
                  <w:rFonts w:hint="eastAsia"/>
                  <w:lang w:val="en-US" w:eastAsia="ja-JP"/>
                </w:rPr>
                <w:t xml:space="preserve">Planning </w:t>
              </w:r>
              <w:r w:rsidRPr="00D4559A">
                <w:rPr>
                  <w:lang w:val="en-US" w:eastAsia="ar-SA"/>
                </w:rPr>
                <w:t>“SDO event”</w:t>
              </w:r>
              <w:r>
                <w:rPr>
                  <w:rFonts w:hint="eastAsia"/>
                  <w:lang w:val="en-US" w:eastAsia="ja-JP"/>
                </w:rPr>
                <w:t xml:space="preserve"> in MEF16 and </w:t>
              </w:r>
              <w:r>
                <w:rPr>
                  <w:lang w:val="en-US" w:eastAsia="ar-SA"/>
                </w:rPr>
                <w:t>MEF President participation</w:t>
              </w:r>
              <w:r>
                <w:rPr>
                  <w:rFonts w:hint="eastAsia"/>
                  <w:lang w:val="en-US" w:eastAsia="ja-JP"/>
                </w:rPr>
                <w:t xml:space="preserve"> in GSS.</w:t>
              </w:r>
            </w:ins>
          </w:p>
          <w:p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779" w:author="Morita" w:date="2016-09-25T17:14:00Z"/>
                <w:lang w:val="en-US" w:eastAsia="ja-JP"/>
              </w:rPr>
            </w:pPr>
            <w:ins w:id="1780" w:author="Morita" w:date="2016-09-25T17:14:00Z">
              <w:r w:rsidRPr="00D4559A">
                <w:rPr>
                  <w:lang w:val="en-US" w:eastAsia="ar-SA"/>
                </w:rPr>
                <w:t>MEF L</w:t>
              </w:r>
              <w:r w:rsidRPr="00F90C27">
                <w:rPr>
                  <w:lang w:val="en-US" w:eastAsia="ar-SA"/>
                </w:rPr>
                <w:t xml:space="preserve">ifecycle </w:t>
              </w:r>
              <w:r w:rsidRPr="00D4559A">
                <w:rPr>
                  <w:lang w:val="en-US" w:eastAsia="ar-SA"/>
                </w:rPr>
                <w:t>S</w:t>
              </w:r>
              <w:r w:rsidRPr="00F90C27">
                <w:rPr>
                  <w:lang w:val="en-US" w:eastAsia="ar-SA"/>
                </w:rPr>
                <w:t xml:space="preserve">ervice </w:t>
              </w:r>
              <w:r w:rsidRPr="00D4559A">
                <w:rPr>
                  <w:lang w:val="en-US" w:eastAsia="ar-SA"/>
                </w:rPr>
                <w:t>O</w:t>
              </w:r>
              <w:r w:rsidRPr="00F90C27">
                <w:rPr>
                  <w:lang w:val="en-US" w:eastAsia="ar-SA"/>
                </w:rPr>
                <w:t>rchestration</w:t>
              </w:r>
              <w:r w:rsidRPr="00D4559A">
                <w:rPr>
                  <w:lang w:val="en-US" w:eastAsia="ar-SA"/>
                </w:rPr>
                <w:t xml:space="preserve"> </w:t>
              </w:r>
              <w:r>
                <w:rPr>
                  <w:lang w:val="en-US" w:eastAsia="ar-SA"/>
                </w:rPr>
                <w:t xml:space="preserve">(LSO) </w:t>
              </w:r>
              <w:r w:rsidRPr="00D4559A">
                <w:rPr>
                  <w:lang w:val="en-US" w:eastAsia="ar-SA"/>
                </w:rPr>
                <w:t>R</w:t>
              </w:r>
              <w:r w:rsidRPr="00F90C27">
                <w:rPr>
                  <w:lang w:val="en-US" w:eastAsia="ar-SA"/>
                </w:rPr>
                <w:t xml:space="preserve">eference </w:t>
              </w:r>
              <w:r w:rsidRPr="00D4559A">
                <w:rPr>
                  <w:lang w:val="en-US" w:eastAsia="ar-SA"/>
                </w:rPr>
                <w:t>A</w:t>
              </w:r>
              <w:r w:rsidRPr="00F90C27">
                <w:rPr>
                  <w:lang w:val="en-US" w:eastAsia="ar-SA"/>
                </w:rPr>
                <w:t>rchitecture</w:t>
              </w:r>
              <w:r w:rsidRPr="00D4559A">
                <w:rPr>
                  <w:lang w:val="en-US" w:eastAsia="ar-SA"/>
                </w:rPr>
                <w:t xml:space="preserve"> </w:t>
              </w:r>
              <w:r>
                <w:rPr>
                  <w:rFonts w:hint="eastAsia"/>
                  <w:lang w:val="en-US" w:eastAsia="ja-JP"/>
                </w:rPr>
                <w:t xml:space="preserve">and ITU-T </w:t>
              </w:r>
              <w:r>
                <w:rPr>
                  <w:lang w:val="en-US" w:eastAsia="ar-SA"/>
                </w:rPr>
                <w:t>G.8011 work</w:t>
              </w:r>
              <w:r>
                <w:rPr>
                  <w:rFonts w:hint="eastAsia"/>
                  <w:lang w:val="en-US" w:eastAsia="ja-JP"/>
                </w:rPr>
                <w:t>.</w:t>
              </w:r>
            </w:ins>
          </w:p>
          <w:p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781" w:author="Morita" w:date="2016-09-25T17:14:00Z"/>
                <w:lang w:val="en-US" w:eastAsia="ja-JP"/>
              </w:rPr>
            </w:pPr>
            <w:ins w:id="1782" w:author="Morita" w:date="2016-09-25T17:14:00Z">
              <w:r>
                <w:rPr>
                  <w:lang w:val="en-US" w:eastAsia="ar-SA"/>
                </w:rPr>
                <w:t>The ITU conformity database</w:t>
              </w:r>
              <w:r>
                <w:rPr>
                  <w:rFonts w:hint="eastAsia"/>
                  <w:lang w:val="en-US" w:eastAsia="ja-JP"/>
                </w:rPr>
                <w:t xml:space="preserve"> and MEF members</w:t>
              </w:r>
              <w:r>
                <w:rPr>
                  <w:lang w:val="en-US" w:eastAsia="ja-JP"/>
                </w:rPr>
                <w:t>’</w:t>
              </w:r>
              <w:r>
                <w:rPr>
                  <w:rFonts w:hint="eastAsia"/>
                  <w:lang w:val="en-US" w:eastAsia="ja-JP"/>
                </w:rPr>
                <w:t xml:space="preserve"> interests</w:t>
              </w:r>
            </w:ins>
          </w:p>
          <w:p w:rsidR="009A122C"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783" w:author="Morita" w:date="2016-09-25T17:14:00Z"/>
                <w:lang w:val="en-US" w:eastAsia="ja-JP"/>
              </w:rPr>
            </w:pPr>
            <w:ins w:id="1784" w:author="Morita" w:date="2016-09-25T17:14:00Z">
              <w:r w:rsidRPr="00A5706D">
                <w:rPr>
                  <w:lang w:val="en-US" w:eastAsia="ja-JP"/>
                </w:rPr>
                <w:t>Potential collaboration around the MEF Carrier Ethernet Certified Professional (CECP) program</w:t>
              </w:r>
            </w:ins>
          </w:p>
          <w:p w:rsidR="009A122C" w:rsidRPr="00D23F78"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785" w:author="Morita" w:date="2016-09-25T17:14:00Z"/>
                <w:lang w:val="en-US" w:eastAsia="ja-JP"/>
              </w:rPr>
            </w:pPr>
            <w:ins w:id="1786" w:author="Morita" w:date="2016-09-25T17:14:00Z">
              <w:r w:rsidRPr="00A5706D">
                <w:rPr>
                  <w:lang w:val="en-US" w:eastAsia="ja-JP"/>
                </w:rPr>
                <w:t>MEF UNITE Partner Summit to be held 10 November 2016</w:t>
              </w:r>
            </w:ins>
          </w:p>
        </w:tc>
        <w:tc>
          <w:tcPr>
            <w:tcW w:w="753" w:type="pct"/>
            <w:tcPrChange w:id="1787" w:author="Morita" w:date="2016-09-27T23:19:00Z">
              <w:tcPr>
                <w:tcW w:w="0" w:type="auto"/>
              </w:tcPr>
            </w:tcPrChange>
          </w:tcPr>
          <w:p w:rsidR="009A122C" w:rsidRPr="009E36CF" w:rsidRDefault="009A122C" w:rsidP="00DF35CE">
            <w:pPr>
              <w:tabs>
                <w:tab w:val="clear" w:pos="794"/>
                <w:tab w:val="clear" w:pos="1191"/>
                <w:tab w:val="clear" w:pos="1588"/>
                <w:tab w:val="clear" w:pos="1985"/>
              </w:tabs>
              <w:cnfStyle w:val="000000100000" w:firstRow="0" w:lastRow="0" w:firstColumn="0" w:lastColumn="0" w:oddVBand="0" w:evenVBand="0" w:oddHBand="1" w:evenHBand="0" w:firstRowFirstColumn="0" w:firstRowLastColumn="0" w:lastRowFirstColumn="0" w:lastRowLastColumn="0"/>
              <w:rPr>
                <w:ins w:id="1788" w:author="Morita" w:date="2016-09-25T17:14:00Z"/>
              </w:rPr>
            </w:pPr>
            <w:ins w:id="1789" w:author="Morita" w:date="2016-09-25T17:14:00Z">
              <w:r>
                <w:rPr>
                  <w:rFonts w:hint="eastAsia"/>
                  <w:lang w:eastAsia="ja-JP"/>
                </w:rPr>
                <w:t>[ 324-GEN ]</w:t>
              </w:r>
            </w:ins>
          </w:p>
        </w:tc>
      </w:tr>
      <w:tr w:rsidR="009A122C" w:rsidRPr="00AC722E" w:rsidTr="0010114C">
        <w:trPr>
          <w:ins w:id="1790" w:author="Morita" w:date="2016-09-25T17:14:00Z"/>
        </w:trPr>
        <w:tc>
          <w:tcPr>
            <w:cnfStyle w:val="001000000000" w:firstRow="0" w:lastRow="0" w:firstColumn="1" w:lastColumn="0" w:oddVBand="0" w:evenVBand="0" w:oddHBand="0" w:evenHBand="0" w:firstRowFirstColumn="0" w:firstRowLastColumn="0" w:lastRowFirstColumn="0" w:lastRowLastColumn="0"/>
            <w:tcW w:w="290" w:type="pct"/>
            <w:tcPrChange w:id="1791" w:author="Morita" w:date="2016-09-27T23:19:00Z">
              <w:tcPr>
                <w:tcW w:w="0" w:type="auto"/>
              </w:tcPr>
            </w:tcPrChange>
          </w:tcPr>
          <w:p w:rsidR="009A122C" w:rsidRPr="00662FB0" w:rsidRDefault="002D1E92" w:rsidP="00DF35CE">
            <w:pPr>
              <w:tabs>
                <w:tab w:val="clear" w:pos="794"/>
                <w:tab w:val="clear" w:pos="1191"/>
                <w:tab w:val="clear" w:pos="1588"/>
                <w:tab w:val="clear" w:pos="1985"/>
              </w:tabs>
              <w:rPr>
                <w:ins w:id="1792" w:author="Morita" w:date="2016-09-25T17:14:00Z"/>
                <w:lang w:eastAsia="ja-JP"/>
              </w:rPr>
            </w:pPr>
            <w:ins w:id="1793" w:author="Morita" w:date="2016-09-27T18:12:00Z">
              <w:r>
                <w:rPr>
                  <w:rFonts w:hint="eastAsia"/>
                  <w:lang w:eastAsia="ja-JP"/>
                </w:rPr>
                <w:t>6</w:t>
              </w:r>
            </w:ins>
          </w:p>
        </w:tc>
        <w:tc>
          <w:tcPr>
            <w:tcW w:w="1141" w:type="pct"/>
            <w:tcPrChange w:id="1794" w:author="Morita" w:date="2016-09-27T23:19:00Z">
              <w:tcPr>
                <w:tcW w:w="0" w:type="auto"/>
              </w:tcPr>
            </w:tcPrChange>
          </w:tcPr>
          <w:p w:rsidR="009A122C" w:rsidRDefault="009A122C">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ins w:id="1795" w:author="Morita" w:date="2016-09-25T17:14:00Z"/>
                <w:lang w:eastAsia="ja-JP"/>
              </w:rPr>
            </w:pPr>
            <w:ins w:id="1796" w:author="Morita" w:date="2016-09-25T17:14:00Z">
              <w:r w:rsidRPr="00AC722E">
                <w:t>OIF (PLL)</w:t>
              </w:r>
            </w:ins>
          </w:p>
        </w:tc>
        <w:tc>
          <w:tcPr>
            <w:tcW w:w="2817" w:type="pct"/>
            <w:tcPrChange w:id="1797" w:author="Morita" w:date="2016-09-27T23:19:00Z">
              <w:tcPr>
                <w:tcW w:w="0" w:type="auto"/>
              </w:tcPr>
            </w:tcPrChange>
          </w:tcPr>
          <w:p w:rsidR="009A122C" w:rsidRDefault="009A122C"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ins w:id="1798" w:author="Morita" w:date="2016-09-25T17:14:00Z"/>
                <w:lang w:eastAsia="ja-JP"/>
              </w:rPr>
            </w:pPr>
            <w:ins w:id="1799" w:author="Morita" w:date="2016-09-25T17:14:00Z">
              <w:r w:rsidRPr="00AC722E">
                <w:t>Liaison report for OIF Physical and Link Layer (PLL) Working Group</w:t>
              </w:r>
            </w:ins>
          </w:p>
          <w:p w:rsidR="009A122C" w:rsidRPr="00AC722E" w:rsidRDefault="009A122C"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ins w:id="1800" w:author="Morita" w:date="2016-09-25T17:14:00Z"/>
                <w:lang w:eastAsia="ja-JP"/>
              </w:rPr>
            </w:pPr>
            <w:ins w:id="1801" w:author="Morita" w:date="2016-09-25T17:14:00Z">
              <w:r>
                <w:rPr>
                  <w:rFonts w:hint="eastAsia"/>
                  <w:lang w:eastAsia="ja-JP"/>
                </w:rPr>
                <w:lastRenderedPageBreak/>
                <w:t xml:space="preserve">Key messages: Overall status reports about 12 topics discussed in two </w:t>
              </w:r>
              <w:r>
                <w:t>OIF (Optical Internetworking Forum)</w:t>
              </w:r>
              <w:r>
                <w:rPr>
                  <w:rFonts w:hint="eastAsia"/>
                  <w:lang w:eastAsia="ja-JP"/>
                </w:rPr>
                <w:t xml:space="preserve"> meetings s</w:t>
              </w:r>
              <w:r>
                <w:t>ince the SG15 meeting 15</w:t>
              </w:r>
              <w:r w:rsidRPr="00D867B9">
                <w:t xml:space="preserve"> </w:t>
              </w:r>
              <w:r>
                <w:t>to</w:t>
              </w:r>
              <w:r w:rsidRPr="00D867B9">
                <w:t xml:space="preserve"> </w:t>
              </w:r>
              <w:r>
                <w:t>26</w:t>
              </w:r>
              <w:r w:rsidRPr="00D867B9">
                <w:t xml:space="preserve"> </w:t>
              </w:r>
              <w:r>
                <w:t>February</w:t>
              </w:r>
              <w:r w:rsidRPr="00D867B9">
                <w:t xml:space="preserve"> 201</w:t>
              </w:r>
              <w:r>
                <w:t>6.</w:t>
              </w:r>
            </w:ins>
          </w:p>
        </w:tc>
        <w:tc>
          <w:tcPr>
            <w:tcW w:w="753" w:type="pct"/>
            <w:tcPrChange w:id="1802" w:author="Morita" w:date="2016-09-27T23:19:00Z">
              <w:tcPr>
                <w:tcW w:w="0" w:type="auto"/>
              </w:tcPr>
            </w:tcPrChange>
          </w:tcPr>
          <w:p w:rsidR="009A122C" w:rsidRPr="00AC722E" w:rsidRDefault="009A122C" w:rsidP="00DF35CE">
            <w:pPr>
              <w:tabs>
                <w:tab w:val="clear" w:pos="794"/>
                <w:tab w:val="clear" w:pos="1191"/>
                <w:tab w:val="clear" w:pos="1588"/>
                <w:tab w:val="clear" w:pos="1985"/>
              </w:tabs>
              <w:cnfStyle w:val="000000000000" w:firstRow="0" w:lastRow="0" w:firstColumn="0" w:lastColumn="0" w:oddVBand="0" w:evenVBand="0" w:oddHBand="0" w:evenHBand="0" w:firstRowFirstColumn="0" w:firstRowLastColumn="0" w:lastRowFirstColumn="0" w:lastRowLastColumn="0"/>
              <w:rPr>
                <w:ins w:id="1803" w:author="Morita" w:date="2016-09-25T17:14:00Z"/>
              </w:rPr>
            </w:pPr>
            <w:ins w:id="1804" w:author="Morita" w:date="2016-09-25T17:14:00Z">
              <w:r>
                <w:rPr>
                  <w:rFonts w:hint="eastAsia"/>
                  <w:lang w:eastAsia="ja-JP"/>
                </w:rPr>
                <w:lastRenderedPageBreak/>
                <w:t>[ 321-GEN ]</w:t>
              </w:r>
            </w:ins>
          </w:p>
        </w:tc>
      </w:tr>
    </w:tbl>
    <w:p w:rsidR="009A122C" w:rsidRDefault="009A122C">
      <w:pPr>
        <w:rPr>
          <w:ins w:id="1805" w:author="Morita" w:date="2016-09-25T17:23:00Z"/>
          <w:lang w:eastAsia="ja-JP"/>
        </w:rPr>
        <w:pPrChange w:id="1806" w:author="Morita" w:date="2016-09-25T15:42:00Z">
          <w:pPr>
            <w:pStyle w:val="af9"/>
            <w:numPr>
              <w:numId w:val="65"/>
            </w:numPr>
            <w:ind w:leftChars="0" w:left="420" w:hanging="420"/>
          </w:pPr>
        </w:pPrChange>
      </w:pPr>
    </w:p>
    <w:p w:rsidR="00CE3278" w:rsidRDefault="00CE3278">
      <w:pPr>
        <w:tabs>
          <w:tab w:val="clear" w:pos="794"/>
          <w:tab w:val="clear" w:pos="1191"/>
          <w:tab w:val="clear" w:pos="1588"/>
          <w:tab w:val="clear" w:pos="1985"/>
        </w:tabs>
        <w:overflowPunct/>
        <w:autoSpaceDE/>
        <w:autoSpaceDN/>
        <w:adjustRightInd/>
        <w:spacing w:before="0"/>
        <w:textAlignment w:val="auto"/>
        <w:rPr>
          <w:ins w:id="1807" w:author="Morita" w:date="2016-09-25T17:51:00Z"/>
          <w:lang w:eastAsia="ja-JP"/>
        </w:rPr>
      </w:pPr>
      <w:ins w:id="1808" w:author="Morita" w:date="2016-09-25T17:51:00Z">
        <w:r>
          <w:rPr>
            <w:lang w:eastAsia="ja-JP"/>
          </w:rPr>
          <w:br w:type="page"/>
        </w:r>
      </w:ins>
    </w:p>
    <w:p w:rsidR="00AA2D9B" w:rsidRDefault="00AA2D9B">
      <w:pPr>
        <w:rPr>
          <w:ins w:id="1809" w:author="Morita" w:date="2016-09-25T17:41:00Z"/>
          <w:lang w:eastAsia="ja-JP"/>
        </w:rPr>
        <w:pPrChange w:id="1810" w:author="Morita" w:date="2016-09-25T17:40:00Z">
          <w:pPr>
            <w:pStyle w:val="af9"/>
            <w:numPr>
              <w:numId w:val="65"/>
            </w:numPr>
            <w:ind w:leftChars="0" w:left="420" w:hanging="420"/>
          </w:pPr>
        </w:pPrChange>
      </w:pPr>
    </w:p>
    <w:p w:rsidR="009A122C" w:rsidDel="00AA2D9B" w:rsidRDefault="00AA2D9B">
      <w:pPr>
        <w:pStyle w:val="1"/>
        <w:numPr>
          <w:ilvl w:val="0"/>
          <w:numId w:val="0"/>
        </w:numPr>
        <w:rPr>
          <w:del w:id="1811" w:author="Morita" w:date="2016-09-25T17:19:00Z"/>
          <w:lang w:eastAsia="ja-JP"/>
        </w:rPr>
        <w:pPrChange w:id="1812" w:author="Morita" w:date="2016-09-25T17:41:00Z">
          <w:pPr>
            <w:pStyle w:val="1"/>
            <w:tabs>
              <w:tab w:val="clear" w:pos="794"/>
            </w:tabs>
          </w:pPr>
        </w:pPrChange>
      </w:pPr>
      <w:bookmarkStart w:id="1813" w:name="_Toc462786045"/>
      <w:ins w:id="1814" w:author="Morita" w:date="2016-09-25T17:37:00Z">
        <w:r>
          <w:rPr>
            <w:rFonts w:hint="eastAsia"/>
            <w:lang w:eastAsia="ja-JP"/>
          </w:rPr>
          <w:t xml:space="preserve">Part 2: </w:t>
        </w:r>
      </w:ins>
      <w:ins w:id="1815" w:author="Morita" w:date="2016-09-25T17:41:00Z">
        <w:r>
          <w:rPr>
            <w:rFonts w:hint="eastAsia"/>
            <w:lang w:eastAsia="ja-JP"/>
          </w:rPr>
          <w:t>Standard work plan</w:t>
        </w:r>
      </w:ins>
      <w:bookmarkEnd w:id="1813"/>
    </w:p>
    <w:p w:rsidR="00AA2D9B" w:rsidRPr="00AA2D9B" w:rsidRDefault="00AA2D9B">
      <w:pPr>
        <w:pStyle w:val="1"/>
        <w:numPr>
          <w:ilvl w:val="0"/>
          <w:numId w:val="0"/>
        </w:numPr>
        <w:rPr>
          <w:ins w:id="1816" w:author="Morita" w:date="2016-09-25T17:40:00Z"/>
          <w:lang w:eastAsia="ja-JP"/>
          <w:rPrChange w:id="1817" w:author="Morita" w:date="2016-09-25T17:40:00Z">
            <w:rPr>
              <w:ins w:id="1818" w:author="Morita" w:date="2016-09-25T17:40:00Z"/>
              <w:lang w:val="en-US" w:eastAsia="ja-JP"/>
            </w:rPr>
          </w:rPrChange>
        </w:rPr>
        <w:pPrChange w:id="1819" w:author="Morita" w:date="2016-09-25T17:42:00Z">
          <w:pPr>
            <w:pStyle w:val="af9"/>
            <w:numPr>
              <w:numId w:val="65"/>
            </w:numPr>
            <w:ind w:leftChars="0" w:left="420" w:hanging="420"/>
          </w:pPr>
        </w:pPrChange>
      </w:pPr>
    </w:p>
    <w:p w:rsidR="00C9123C" w:rsidRPr="00063ED9" w:rsidRDefault="00C9123C">
      <w:pPr>
        <w:pStyle w:val="1"/>
        <w:numPr>
          <w:ilvl w:val="0"/>
          <w:numId w:val="70"/>
        </w:numPr>
        <w:tabs>
          <w:tab w:val="clear" w:pos="794"/>
        </w:tabs>
        <w:rPr>
          <w:lang w:val="en-US"/>
        </w:rPr>
        <w:pPrChange w:id="1820" w:author="Morita" w:date="2016-09-25T17:43:00Z">
          <w:pPr>
            <w:pStyle w:val="1"/>
            <w:tabs>
              <w:tab w:val="clear" w:pos="794"/>
            </w:tabs>
          </w:pPr>
        </w:pPrChange>
      </w:pPr>
      <w:bookmarkStart w:id="1821" w:name="_Toc10880876"/>
      <w:bookmarkStart w:id="1822" w:name="_Toc404879711"/>
      <w:bookmarkStart w:id="1823" w:name="_Toc404880686"/>
      <w:bookmarkStart w:id="1824" w:name="_Toc405246229"/>
      <w:bookmarkStart w:id="1825" w:name="_Toc405248111"/>
      <w:bookmarkStart w:id="1826" w:name="_Toc462786046"/>
      <w:r w:rsidRPr="00063ED9">
        <w:rPr>
          <w:lang w:val="en-US"/>
        </w:rPr>
        <w:t>Introduction</w:t>
      </w:r>
      <w:bookmarkEnd w:id="1821"/>
      <w:bookmarkEnd w:id="1822"/>
      <w:bookmarkEnd w:id="1823"/>
      <w:bookmarkEnd w:id="1824"/>
      <w:bookmarkEnd w:id="1825"/>
      <w:ins w:id="1827" w:author="Morita" w:date="2016-09-25T17:40:00Z">
        <w:r w:rsidR="00AA2D9B" w:rsidRPr="00063ED9">
          <w:rPr>
            <w:lang w:val="en-US" w:eastAsia="ja-JP"/>
          </w:rPr>
          <w:t xml:space="preserve"> to Part 2</w:t>
        </w:r>
      </w:ins>
      <w:bookmarkEnd w:id="1826"/>
    </w:p>
    <w:p w:rsidR="00C9123C" w:rsidRPr="00ED115A" w:rsidRDefault="00C9123C" w:rsidP="00D55AC7">
      <w:pPr>
        <w:jc w:val="both"/>
      </w:pPr>
      <w:r w:rsidRPr="00ED115A">
        <w:t>Today's global communications world has many different definitions for Optical and other Transport networks</w:t>
      </w:r>
      <w:r w:rsidR="00B4066C">
        <w:rPr>
          <w:rFonts w:hint="eastAsia"/>
          <w:lang w:eastAsia="ja-JP"/>
        </w:rPr>
        <w:t>,</w:t>
      </w:r>
      <w:r w:rsidRPr="00ED115A">
        <w:t xml:space="preserve"> </w:t>
      </w:r>
      <w:r w:rsidR="00B4066C">
        <w:rPr>
          <w:rFonts w:hint="eastAsia"/>
          <w:lang w:eastAsia="ja-JP"/>
        </w:rPr>
        <w:t>which are supported by</w:t>
      </w:r>
      <w:r w:rsidR="00B4066C" w:rsidRPr="00ED115A">
        <w:t xml:space="preserve"> </w:t>
      </w:r>
      <w:r w:rsidRPr="00ED115A">
        <w:t>different technologies.  This resulted in a number of different Study Groups within the ITU-T, e.g. SG 11,</w:t>
      </w:r>
      <w:r w:rsidRPr="00ED115A">
        <w:rPr>
          <w:rFonts w:hint="eastAsia"/>
          <w:lang w:eastAsia="ja-JP"/>
        </w:rPr>
        <w:t xml:space="preserve"> 12,</w:t>
      </w:r>
      <w:r w:rsidRPr="00ED115A">
        <w:t xml:space="preserve"> 13, and 15 developing Recommendations related to Optical and other Transport</w:t>
      </w:r>
      <w:r w:rsidR="00B4066C">
        <w:rPr>
          <w:rFonts w:hint="eastAsia"/>
          <w:lang w:eastAsia="ja-JP"/>
        </w:rPr>
        <w:t xml:space="preserve"> Networks and </w:t>
      </w:r>
      <w:r w:rsidR="00BD47E8">
        <w:rPr>
          <w:lang w:eastAsia="ja-JP"/>
        </w:rPr>
        <w:t>Technologies</w:t>
      </w:r>
      <w:r w:rsidRPr="00ED115A">
        <w:t>.  Moreover, other standards develop</w:t>
      </w:r>
      <w:r w:rsidR="00F20A4B">
        <w:rPr>
          <w:rFonts w:hint="eastAsia"/>
          <w:lang w:eastAsia="ja-JP"/>
        </w:rPr>
        <w:t>ing</w:t>
      </w:r>
      <w:r w:rsidRPr="00ED115A">
        <w:t xml:space="preserve"> organizations (SDOs), for</w:t>
      </w:r>
      <w:r w:rsidRPr="00ED115A">
        <w:rPr>
          <w:rFonts w:hint="eastAsia"/>
          <w:lang w:eastAsia="ja-JP"/>
        </w:rPr>
        <w:t>ums</w:t>
      </w:r>
      <w:r w:rsidRPr="00ED115A">
        <w:t xml:space="preserve"> and consortia are also active in this area.</w:t>
      </w:r>
    </w:p>
    <w:p w:rsidR="00C9123C" w:rsidRPr="00ED115A" w:rsidRDefault="00C9123C" w:rsidP="00D55AC7">
      <w:pPr>
        <w:jc w:val="both"/>
      </w:pPr>
      <w:r w:rsidRPr="00ED115A">
        <w:t>Recognising that without a strong coordination effort there is the danger of duplication of work as well as the development of incompatible and non-interoperable standards, WTSA</w:t>
      </w:r>
      <w:r w:rsidRPr="00ED115A">
        <w:rPr>
          <w:rFonts w:hint="eastAsia"/>
          <w:lang w:eastAsia="ja-JP"/>
        </w:rPr>
        <w:t>-08</w:t>
      </w:r>
      <w:r w:rsidRPr="00ED115A">
        <w:t xml:space="preserve"> </w:t>
      </w:r>
      <w:r w:rsidR="00376B0D">
        <w:rPr>
          <w:rFonts w:hint="eastAsia"/>
          <w:lang w:eastAsia="ja-JP"/>
        </w:rPr>
        <w:t xml:space="preserve">(held in 2008) </w:t>
      </w:r>
      <w:r w:rsidRPr="00ED115A">
        <w:t xml:space="preserve">designated Study Group 15 as </w:t>
      </w:r>
      <w:r w:rsidR="003F085F">
        <w:rPr>
          <w:rFonts w:hint="eastAsia"/>
          <w:lang w:eastAsia="ja-JP"/>
        </w:rPr>
        <w:t xml:space="preserve">the </w:t>
      </w:r>
      <w:r w:rsidRPr="00ED115A">
        <w:t>Lead Study Group on Optical and other Transport Networks and Technolog</w:t>
      </w:r>
      <w:r w:rsidR="004C7EB8">
        <w:rPr>
          <w:rFonts w:hint="eastAsia"/>
          <w:lang w:eastAsia="ja-JP"/>
        </w:rPr>
        <w:t>ies</w:t>
      </w:r>
      <w:r w:rsidRPr="00ED115A">
        <w:t>, with the mandate to:</w:t>
      </w:r>
    </w:p>
    <w:p w:rsidR="00C9123C" w:rsidRPr="00ED115A" w:rsidRDefault="00C9123C" w:rsidP="00C9123C">
      <w:pPr>
        <w:numPr>
          <w:ilvl w:val="0"/>
          <w:numId w:val="14"/>
        </w:numPr>
      </w:pPr>
      <w:r w:rsidRPr="00ED115A">
        <w:t xml:space="preserve">study the appropriate core Questions (Question </w:t>
      </w:r>
      <w:r w:rsidRPr="00ED115A">
        <w:rPr>
          <w:rFonts w:hint="eastAsia"/>
          <w:lang w:eastAsia="ja-JP"/>
        </w:rPr>
        <w:t xml:space="preserve">6, 7, </w:t>
      </w:r>
      <w:r w:rsidRPr="00ED115A">
        <w:t>9,</w:t>
      </w:r>
      <w:r w:rsidRPr="00ED115A">
        <w:rPr>
          <w:rFonts w:hint="eastAsia"/>
          <w:lang w:eastAsia="ja-JP"/>
        </w:rPr>
        <w:t xml:space="preserve"> 10,</w:t>
      </w:r>
      <w:r w:rsidRPr="00ED115A">
        <w:t xml:space="preserve"> 11, 12</w:t>
      </w:r>
      <w:r w:rsidRPr="00ED115A">
        <w:rPr>
          <w:rFonts w:hint="eastAsia"/>
          <w:lang w:eastAsia="ja-JP"/>
        </w:rPr>
        <w:t>, 13, 14</w:t>
      </w:r>
      <w:r w:rsidRPr="00ED115A">
        <w:t>),</w:t>
      </w:r>
    </w:p>
    <w:p w:rsidR="00C9123C" w:rsidRPr="00ED115A" w:rsidRDefault="00C9123C" w:rsidP="00C9123C">
      <w:pPr>
        <w:numPr>
          <w:ilvl w:val="0"/>
          <w:numId w:val="14"/>
        </w:numPr>
      </w:pPr>
      <w:r w:rsidRPr="00ED115A">
        <w:t>define and maintain overall (standards) framework, in collaboration with other SGs and SDOs,</w:t>
      </w:r>
    </w:p>
    <w:p w:rsidR="00C9123C" w:rsidRPr="00ED115A" w:rsidRDefault="00C9123C" w:rsidP="00C9123C">
      <w:pPr>
        <w:numPr>
          <w:ilvl w:val="0"/>
          <w:numId w:val="14"/>
        </w:numPr>
      </w:pPr>
      <w:proofErr w:type="gramStart"/>
      <w:r w:rsidRPr="00ED115A">
        <w:t>coordinate</w:t>
      </w:r>
      <w:proofErr w:type="gramEnd"/>
      <w:r w:rsidRPr="00ED115A">
        <w:t>, assign and prioritise the studies done by the Study Groups (recognising their mandates) to ensure the development of consistent, complete and timely Recommendations</w:t>
      </w:r>
      <w:r w:rsidR="004C7EB8">
        <w:rPr>
          <w:rFonts w:hint="eastAsia"/>
          <w:lang w:eastAsia="ja-JP"/>
        </w:rPr>
        <w:t>.</w:t>
      </w:r>
    </w:p>
    <w:p w:rsidR="00C9123C" w:rsidRPr="00ED115A" w:rsidRDefault="00C9123C" w:rsidP="00D55AC7">
      <w:pPr>
        <w:jc w:val="both"/>
        <w:rPr>
          <w:lang w:eastAsia="ja-JP"/>
        </w:rPr>
      </w:pPr>
      <w:r w:rsidRPr="00ED115A">
        <w:t>Study Group 15 entrusted WP 3/15, under Question 3/15, with the task to manage and carry out the Lead Study Group activities on Optical and other Transport Networks and Technolog</w:t>
      </w:r>
      <w:r w:rsidR="004C7EB8">
        <w:rPr>
          <w:rFonts w:hint="eastAsia"/>
          <w:lang w:eastAsia="ja-JP"/>
        </w:rPr>
        <w:t>ies</w:t>
      </w:r>
      <w:r w:rsidRPr="00ED115A">
        <w:t xml:space="preserve">.  </w:t>
      </w:r>
      <w:r w:rsidRPr="00F571CB">
        <w:t xml:space="preserve">To </w:t>
      </w:r>
      <w:r w:rsidR="00B4066C" w:rsidRPr="00D55AC7">
        <w:rPr>
          <w:lang w:eastAsia="ja-JP"/>
        </w:rPr>
        <w:t xml:space="preserve">avoid misunderstanding that </w:t>
      </w:r>
      <w:r w:rsidRPr="00F571CB">
        <w:t xml:space="preserve">the </w:t>
      </w:r>
      <w:r w:rsidR="00EA773A" w:rsidRPr="00D55AC7">
        <w:rPr>
          <w:lang w:eastAsia="ja-JP"/>
        </w:rPr>
        <w:t>mandate above is</w:t>
      </w:r>
      <w:r w:rsidR="00B4066C" w:rsidRPr="00D55AC7">
        <w:rPr>
          <w:lang w:eastAsia="ja-JP"/>
        </w:rPr>
        <w:t xml:space="preserve"> only </w:t>
      </w:r>
      <w:r w:rsidR="003F085F">
        <w:rPr>
          <w:rFonts w:hint="eastAsia"/>
          <w:lang w:eastAsia="ja-JP"/>
        </w:rPr>
        <w:t>applied</w:t>
      </w:r>
      <w:r w:rsidR="00B4066C" w:rsidRPr="00D55AC7">
        <w:rPr>
          <w:lang w:eastAsia="ja-JP"/>
        </w:rPr>
        <w:t xml:space="preserve"> to </w:t>
      </w:r>
      <w:r w:rsidR="003F085F">
        <w:rPr>
          <w:rFonts w:hint="eastAsia"/>
          <w:lang w:eastAsia="ja-JP"/>
        </w:rPr>
        <w:t xml:space="preserve">G.872-based </w:t>
      </w:r>
      <w:r w:rsidRPr="00F571CB">
        <w:t>Optical Transport Network (OTN),</w:t>
      </w:r>
      <w:r w:rsidRPr="00ED115A">
        <w:t xml:space="preserve"> this Lead Study Group Activity is titled Optical and other Transport Networks &amp; Technologies (OTNT)</w:t>
      </w:r>
      <w:r>
        <w:rPr>
          <w:rFonts w:hint="eastAsia"/>
          <w:lang w:eastAsia="ja-JP"/>
        </w:rPr>
        <w:t xml:space="preserve"> that encompass all the related n</w:t>
      </w:r>
      <w:r>
        <w:rPr>
          <w:lang w:eastAsia="ja-JP"/>
        </w:rPr>
        <w:t xml:space="preserve">etworks, </w:t>
      </w:r>
      <w:r>
        <w:rPr>
          <w:rFonts w:hint="eastAsia"/>
          <w:lang w:eastAsia="ja-JP"/>
        </w:rPr>
        <w:t>t</w:t>
      </w:r>
      <w:r>
        <w:rPr>
          <w:lang w:eastAsia="ja-JP"/>
        </w:rPr>
        <w:t xml:space="preserve">echnologies and </w:t>
      </w:r>
      <w:r>
        <w:rPr>
          <w:rFonts w:hint="eastAsia"/>
          <w:lang w:eastAsia="ja-JP"/>
        </w:rPr>
        <w:t>i</w:t>
      </w:r>
      <w:r>
        <w:rPr>
          <w:lang w:eastAsia="ja-JP"/>
        </w:rPr>
        <w:t xml:space="preserve">nfrastructures for </w:t>
      </w:r>
      <w:r>
        <w:rPr>
          <w:rFonts w:hint="eastAsia"/>
          <w:lang w:eastAsia="ja-JP"/>
        </w:rPr>
        <w:t>t</w:t>
      </w:r>
      <w:r w:rsidRPr="00670D94">
        <w:rPr>
          <w:lang w:eastAsia="ja-JP"/>
        </w:rPr>
        <w:t>ransport</w:t>
      </w:r>
      <w:r>
        <w:rPr>
          <w:rFonts w:hint="eastAsia"/>
          <w:lang w:eastAsia="ja-JP"/>
        </w:rPr>
        <w:t xml:space="preserve"> as defined  in clause 3.</w:t>
      </w:r>
    </w:p>
    <w:p w:rsidR="00C9123C" w:rsidRPr="00BF309F" w:rsidRDefault="00C9123C" w:rsidP="00D55AC7">
      <w:pPr>
        <w:pStyle w:val="1"/>
      </w:pPr>
      <w:bookmarkStart w:id="1828" w:name="_Toc10880877"/>
      <w:bookmarkStart w:id="1829" w:name="_Toc404879712"/>
      <w:bookmarkStart w:id="1830" w:name="_Toc404880687"/>
      <w:bookmarkStart w:id="1831" w:name="_Toc405246230"/>
      <w:bookmarkStart w:id="1832" w:name="_Toc405248112"/>
      <w:bookmarkStart w:id="1833" w:name="_Toc462786047"/>
      <w:r w:rsidRPr="00BF309F">
        <w:t>Scope</w:t>
      </w:r>
      <w:bookmarkEnd w:id="1828"/>
      <w:bookmarkEnd w:id="1829"/>
      <w:bookmarkEnd w:id="1830"/>
      <w:bookmarkEnd w:id="1831"/>
      <w:bookmarkEnd w:id="1832"/>
      <w:bookmarkEnd w:id="1833"/>
    </w:p>
    <w:p w:rsidR="00C9123C" w:rsidRPr="00ED115A" w:rsidRDefault="00C9123C" w:rsidP="00C9123C">
      <w:r w:rsidRPr="00ED115A">
        <w:t>As the mandate of this Lead Study Group role implies, the standards area covered relates to Optical and other Transport networks and technologies.  The Optical and other Transport functions include:</w:t>
      </w:r>
    </w:p>
    <w:p w:rsidR="00C9123C" w:rsidRPr="00ED115A" w:rsidRDefault="00C9123C" w:rsidP="00C9123C">
      <w:pPr>
        <w:numPr>
          <w:ilvl w:val="0"/>
          <w:numId w:val="15"/>
        </w:numPr>
      </w:pPr>
      <w:r w:rsidRPr="00ED115A">
        <w:t>client adaptation functions</w:t>
      </w:r>
    </w:p>
    <w:p w:rsidR="00C9123C" w:rsidRPr="00ED115A" w:rsidRDefault="00C9123C" w:rsidP="00C9123C">
      <w:pPr>
        <w:numPr>
          <w:ilvl w:val="0"/>
          <w:numId w:val="15"/>
        </w:numPr>
      </w:pPr>
      <w:r w:rsidRPr="00ED115A">
        <w:t>multiplexing functions</w:t>
      </w:r>
    </w:p>
    <w:p w:rsidR="00C9123C" w:rsidRPr="00ED115A" w:rsidRDefault="00C9123C" w:rsidP="00C9123C">
      <w:pPr>
        <w:numPr>
          <w:ilvl w:val="0"/>
          <w:numId w:val="15"/>
        </w:numPr>
      </w:pPr>
      <w:r w:rsidRPr="00ED115A">
        <w:t>cross connect and switching functions, including grooming and configuration</w:t>
      </w:r>
    </w:p>
    <w:p w:rsidR="00C9123C" w:rsidRPr="00ED115A" w:rsidRDefault="00C9123C" w:rsidP="00C9123C">
      <w:pPr>
        <w:numPr>
          <w:ilvl w:val="0"/>
          <w:numId w:val="15"/>
        </w:numPr>
      </w:pPr>
      <w:r w:rsidRPr="00ED115A">
        <w:t>management and control functions</w:t>
      </w:r>
    </w:p>
    <w:p w:rsidR="00C9123C" w:rsidRPr="00ED115A" w:rsidRDefault="00C9123C" w:rsidP="00C9123C">
      <w:pPr>
        <w:numPr>
          <w:ilvl w:val="0"/>
          <w:numId w:val="15"/>
        </w:numPr>
      </w:pPr>
      <w:r w:rsidRPr="00ED115A">
        <w:t xml:space="preserve">physical media functions </w:t>
      </w:r>
    </w:p>
    <w:p w:rsidR="00C9123C" w:rsidRPr="00ED115A" w:rsidRDefault="00C9123C" w:rsidP="00C9123C">
      <w:pPr>
        <w:numPr>
          <w:ilvl w:val="0"/>
          <w:numId w:val="15"/>
        </w:numPr>
      </w:pPr>
      <w:r w:rsidRPr="00ED115A">
        <w:t>network synchronization and distribution functions</w:t>
      </w:r>
    </w:p>
    <w:p w:rsidR="00C9123C" w:rsidRPr="00ED115A" w:rsidRDefault="00C9123C" w:rsidP="00C9123C">
      <w:pPr>
        <w:numPr>
          <w:ilvl w:val="0"/>
          <w:numId w:val="15"/>
        </w:numPr>
      </w:pPr>
      <w:proofErr w:type="gramStart"/>
      <w:r w:rsidRPr="00ED115A">
        <w:t>test</w:t>
      </w:r>
      <w:proofErr w:type="gramEnd"/>
      <w:r w:rsidRPr="00ED115A">
        <w:t xml:space="preserve"> and measurement functions.</w:t>
      </w:r>
    </w:p>
    <w:p w:rsidR="00C9123C" w:rsidRPr="00ED115A" w:rsidRDefault="00C9123C" w:rsidP="00C9123C"/>
    <w:p w:rsidR="00C9123C" w:rsidRPr="00ED115A" w:rsidRDefault="00C9123C" w:rsidP="00D55AC7">
      <w:pPr>
        <w:jc w:val="both"/>
      </w:pPr>
      <w:r w:rsidRPr="00ED115A">
        <w:t>Apart from taking the Lead Study Group role within the ITU-T, Study Group 15 will also endeavour to cooperate with other relevant organizations, including ATIS, ETSI, ISO/IEC, IETF, IEEE, MEF, OIF and TIA.</w:t>
      </w:r>
    </w:p>
    <w:p w:rsidR="00C9123C" w:rsidRPr="00ED115A" w:rsidRDefault="00C9123C" w:rsidP="00D55AC7">
      <w:pPr>
        <w:pStyle w:val="1"/>
      </w:pPr>
      <w:bookmarkStart w:id="1834" w:name="_Toc10880878"/>
      <w:bookmarkStart w:id="1835" w:name="_Toc404879713"/>
      <w:bookmarkStart w:id="1836" w:name="_Toc404880688"/>
      <w:bookmarkStart w:id="1837" w:name="_Toc405246231"/>
      <w:bookmarkStart w:id="1838" w:name="_Toc405248113"/>
      <w:bookmarkStart w:id="1839" w:name="_Toc462786048"/>
      <w:r w:rsidRPr="00ED115A">
        <w:lastRenderedPageBreak/>
        <w:t>Abbreviations</w:t>
      </w:r>
      <w:bookmarkEnd w:id="1834"/>
      <w:bookmarkEnd w:id="1835"/>
      <w:bookmarkEnd w:id="1836"/>
      <w:bookmarkEnd w:id="1837"/>
      <w:bookmarkEnd w:id="1838"/>
      <w:bookmarkEnd w:id="1839"/>
    </w:p>
    <w:tbl>
      <w:tblPr>
        <w:tblW w:w="0" w:type="auto"/>
        <w:tblLayout w:type="fixed"/>
        <w:tblLook w:val="0000" w:firstRow="0" w:lastRow="0" w:firstColumn="0" w:lastColumn="0" w:noHBand="0" w:noVBand="0"/>
      </w:tblPr>
      <w:tblGrid>
        <w:gridCol w:w="2088"/>
        <w:gridCol w:w="7200"/>
      </w:tblGrid>
      <w:tr w:rsidR="00C9123C" w:rsidRPr="00ED115A" w:rsidTr="00945DAB">
        <w:trPr>
          <w:trHeight w:val="403"/>
        </w:trPr>
        <w:tc>
          <w:tcPr>
            <w:tcW w:w="2088" w:type="dxa"/>
          </w:tcPr>
          <w:p w:rsidR="00C9123C" w:rsidRPr="00ED115A" w:rsidRDefault="00C9123C" w:rsidP="003950CB">
            <w:r w:rsidRPr="00ED115A">
              <w:t>ANSI</w:t>
            </w:r>
          </w:p>
        </w:tc>
        <w:tc>
          <w:tcPr>
            <w:tcW w:w="7200" w:type="dxa"/>
          </w:tcPr>
          <w:p w:rsidR="00C9123C" w:rsidRPr="00ED115A" w:rsidRDefault="00C9123C" w:rsidP="003950CB">
            <w:r w:rsidRPr="00ED115A">
              <w:t>American National Standards Institute</w:t>
            </w:r>
          </w:p>
        </w:tc>
      </w:tr>
      <w:tr w:rsidR="00945DAB" w:rsidRPr="00ED115A" w:rsidTr="00945DAB">
        <w:trPr>
          <w:trHeight w:val="392"/>
        </w:trPr>
        <w:tc>
          <w:tcPr>
            <w:tcW w:w="2088" w:type="dxa"/>
          </w:tcPr>
          <w:p w:rsidR="00945DAB" w:rsidRPr="00ED115A" w:rsidRDefault="00945DAB" w:rsidP="003950CB">
            <w:r w:rsidRPr="00ED115A">
              <w:t>ASON</w:t>
            </w:r>
          </w:p>
        </w:tc>
        <w:tc>
          <w:tcPr>
            <w:tcW w:w="7200" w:type="dxa"/>
          </w:tcPr>
          <w:p w:rsidR="00945DAB" w:rsidRPr="00ED115A" w:rsidRDefault="00945DAB" w:rsidP="003950CB">
            <w:r w:rsidRPr="00ED115A">
              <w:t>Automatically Switched Optical Network</w:t>
            </w:r>
          </w:p>
        </w:tc>
      </w:tr>
      <w:tr w:rsidR="00C9123C" w:rsidRPr="00ED115A" w:rsidTr="00945DAB">
        <w:trPr>
          <w:trHeight w:val="438"/>
        </w:trPr>
        <w:tc>
          <w:tcPr>
            <w:tcW w:w="2088" w:type="dxa"/>
          </w:tcPr>
          <w:p w:rsidR="00C9123C" w:rsidRPr="00ED115A" w:rsidRDefault="00C9123C" w:rsidP="003950CB">
            <w:r w:rsidRPr="00ED115A">
              <w:t>ASTN</w:t>
            </w:r>
          </w:p>
        </w:tc>
        <w:tc>
          <w:tcPr>
            <w:tcW w:w="7200" w:type="dxa"/>
          </w:tcPr>
          <w:p w:rsidR="00C9123C" w:rsidRPr="00ED115A" w:rsidRDefault="00C9123C" w:rsidP="003950CB">
            <w:r w:rsidRPr="00ED115A">
              <w:t>Automatically Switched Transport Network</w:t>
            </w:r>
          </w:p>
        </w:tc>
      </w:tr>
      <w:tr w:rsidR="00945DAB" w:rsidRPr="00ED115A" w:rsidTr="00945DAB">
        <w:trPr>
          <w:trHeight w:val="357"/>
        </w:trPr>
        <w:tc>
          <w:tcPr>
            <w:tcW w:w="2088" w:type="dxa"/>
          </w:tcPr>
          <w:p w:rsidR="00945DAB" w:rsidRPr="00ED115A" w:rsidRDefault="00945DAB" w:rsidP="003950CB">
            <w:r w:rsidRPr="00ED115A">
              <w:t>ATIS</w:t>
            </w:r>
          </w:p>
        </w:tc>
        <w:tc>
          <w:tcPr>
            <w:tcW w:w="7200" w:type="dxa"/>
          </w:tcPr>
          <w:p w:rsidR="00945DAB" w:rsidRPr="00ED115A" w:rsidRDefault="00945DAB" w:rsidP="003950CB">
            <w:r w:rsidRPr="00ED115A">
              <w:t>Alliance for Telecommunications Industry Solutions</w:t>
            </w:r>
          </w:p>
        </w:tc>
      </w:tr>
      <w:tr w:rsidR="00C9123C" w:rsidRPr="00ED115A" w:rsidTr="003950CB">
        <w:tc>
          <w:tcPr>
            <w:tcW w:w="2088" w:type="dxa"/>
          </w:tcPr>
          <w:p w:rsidR="00C9123C" w:rsidRPr="00ED115A" w:rsidRDefault="00C9123C" w:rsidP="003950CB">
            <w:pPr>
              <w:rPr>
                <w:lang w:eastAsia="ja-JP"/>
              </w:rPr>
            </w:pPr>
            <w:proofErr w:type="spellStart"/>
            <w:r w:rsidRPr="00ED115A">
              <w:rPr>
                <w:rFonts w:hint="eastAsia"/>
                <w:lang w:eastAsia="ja-JP"/>
              </w:rPr>
              <w:t>EoT</w:t>
            </w:r>
            <w:proofErr w:type="spellEnd"/>
          </w:p>
        </w:tc>
        <w:tc>
          <w:tcPr>
            <w:tcW w:w="7200" w:type="dxa"/>
          </w:tcPr>
          <w:p w:rsidR="00C9123C" w:rsidRPr="00ED115A" w:rsidRDefault="00C9123C" w:rsidP="003950CB">
            <w:pPr>
              <w:rPr>
                <w:lang w:eastAsia="ja-JP"/>
              </w:rPr>
            </w:pPr>
            <w:r w:rsidRPr="00ED115A">
              <w:rPr>
                <w:rFonts w:hint="eastAsia"/>
                <w:lang w:eastAsia="ja-JP"/>
              </w:rPr>
              <w:t>Ethernet frames over Transport</w:t>
            </w:r>
          </w:p>
        </w:tc>
      </w:tr>
      <w:tr w:rsidR="00C9123C" w:rsidRPr="00ED115A" w:rsidTr="003950CB">
        <w:tc>
          <w:tcPr>
            <w:tcW w:w="2088" w:type="dxa"/>
          </w:tcPr>
          <w:p w:rsidR="00C9123C" w:rsidRPr="00ED115A" w:rsidRDefault="00C9123C" w:rsidP="003950CB">
            <w:r w:rsidRPr="00ED115A">
              <w:t>ETSI</w:t>
            </w:r>
          </w:p>
        </w:tc>
        <w:tc>
          <w:tcPr>
            <w:tcW w:w="7200" w:type="dxa"/>
          </w:tcPr>
          <w:p w:rsidR="00C9123C" w:rsidRPr="00ED115A" w:rsidRDefault="00C9123C" w:rsidP="003950CB">
            <w:r w:rsidRPr="00ED115A">
              <w:t>European Telecommunications Standards Institute</w:t>
            </w:r>
          </w:p>
        </w:tc>
      </w:tr>
      <w:tr w:rsidR="00C9123C" w:rsidRPr="00ED115A" w:rsidTr="00945DAB">
        <w:trPr>
          <w:trHeight w:val="415"/>
        </w:trPr>
        <w:tc>
          <w:tcPr>
            <w:tcW w:w="2088" w:type="dxa"/>
          </w:tcPr>
          <w:p w:rsidR="00C9123C" w:rsidRPr="00ED115A" w:rsidRDefault="00C9123C" w:rsidP="003950CB">
            <w:r w:rsidRPr="00ED115A">
              <w:t>IEC</w:t>
            </w:r>
          </w:p>
        </w:tc>
        <w:tc>
          <w:tcPr>
            <w:tcW w:w="7200" w:type="dxa"/>
          </w:tcPr>
          <w:p w:rsidR="00C9123C" w:rsidRPr="00ED115A" w:rsidRDefault="00C9123C" w:rsidP="003950CB">
            <w:r w:rsidRPr="00ED115A">
              <w:t xml:space="preserve">International </w:t>
            </w:r>
            <w:proofErr w:type="spellStart"/>
            <w:r w:rsidRPr="00ED115A">
              <w:t>Electrotechnical</w:t>
            </w:r>
            <w:proofErr w:type="spellEnd"/>
            <w:r w:rsidRPr="00ED115A">
              <w:t xml:space="preserve"> Commission</w:t>
            </w:r>
          </w:p>
        </w:tc>
      </w:tr>
      <w:tr w:rsidR="00945DAB" w:rsidRPr="00ED115A" w:rsidTr="00945DAB">
        <w:trPr>
          <w:trHeight w:val="403"/>
        </w:trPr>
        <w:tc>
          <w:tcPr>
            <w:tcW w:w="2088" w:type="dxa"/>
          </w:tcPr>
          <w:p w:rsidR="00945DAB" w:rsidRPr="00ED115A" w:rsidRDefault="00945DAB" w:rsidP="003950CB">
            <w:r w:rsidRPr="00ED115A">
              <w:t>IEEE</w:t>
            </w:r>
          </w:p>
        </w:tc>
        <w:tc>
          <w:tcPr>
            <w:tcW w:w="7200" w:type="dxa"/>
          </w:tcPr>
          <w:p w:rsidR="00945DAB" w:rsidRPr="00ED115A" w:rsidRDefault="00945DAB" w:rsidP="003950CB">
            <w:r w:rsidRPr="00ED115A">
              <w:t>Institute of Electrical and Electronics Engineers</w:t>
            </w:r>
          </w:p>
        </w:tc>
      </w:tr>
      <w:tr w:rsidR="00945DAB" w:rsidRPr="00ED115A" w:rsidTr="00945DAB">
        <w:trPr>
          <w:trHeight w:val="380"/>
        </w:trPr>
        <w:tc>
          <w:tcPr>
            <w:tcW w:w="2088" w:type="dxa"/>
          </w:tcPr>
          <w:p w:rsidR="00945DAB" w:rsidRPr="00ED115A" w:rsidRDefault="00945DAB" w:rsidP="003950CB">
            <w:r w:rsidRPr="00ED115A">
              <w:t>IETF</w:t>
            </w:r>
          </w:p>
        </w:tc>
        <w:tc>
          <w:tcPr>
            <w:tcW w:w="7200" w:type="dxa"/>
          </w:tcPr>
          <w:p w:rsidR="00945DAB" w:rsidRPr="00ED115A" w:rsidRDefault="00945DAB" w:rsidP="003950CB">
            <w:r w:rsidRPr="00ED115A">
              <w:t>Internet Engineering Task Force</w:t>
            </w:r>
          </w:p>
        </w:tc>
      </w:tr>
      <w:tr w:rsidR="00C9123C" w:rsidRPr="00ED115A" w:rsidTr="00945DAB">
        <w:trPr>
          <w:trHeight w:val="403"/>
        </w:trPr>
        <w:tc>
          <w:tcPr>
            <w:tcW w:w="2088" w:type="dxa"/>
          </w:tcPr>
          <w:p w:rsidR="00C9123C" w:rsidRPr="00ED115A" w:rsidRDefault="00C9123C" w:rsidP="003950CB">
            <w:r w:rsidRPr="00ED115A">
              <w:t>ISO</w:t>
            </w:r>
          </w:p>
        </w:tc>
        <w:tc>
          <w:tcPr>
            <w:tcW w:w="7200" w:type="dxa"/>
          </w:tcPr>
          <w:p w:rsidR="00C9123C" w:rsidRPr="00ED115A" w:rsidRDefault="00C9123C" w:rsidP="003950CB">
            <w:r w:rsidRPr="00ED115A">
              <w:t>International Organization for Standardization</w:t>
            </w:r>
          </w:p>
        </w:tc>
      </w:tr>
      <w:tr w:rsidR="00945DAB" w:rsidRPr="00ED115A" w:rsidDel="00B56CDF" w:rsidTr="00945DAB">
        <w:trPr>
          <w:trHeight w:val="380"/>
          <w:del w:id="1840" w:author="Morita" w:date="2016-09-25T15:30:00Z"/>
        </w:trPr>
        <w:tc>
          <w:tcPr>
            <w:tcW w:w="2088" w:type="dxa"/>
          </w:tcPr>
          <w:p w:rsidR="00945DAB" w:rsidRPr="00ED115A" w:rsidDel="00B56CDF" w:rsidRDefault="00945DAB" w:rsidP="003950CB">
            <w:pPr>
              <w:rPr>
                <w:del w:id="1841" w:author="Morita" w:date="2016-09-25T15:30:00Z"/>
              </w:rPr>
            </w:pPr>
            <w:del w:id="1842" w:author="Morita" w:date="2016-09-25T15:30:00Z">
              <w:r w:rsidRPr="00ED115A" w:rsidDel="00B56CDF">
                <w:delText>MEF</w:delText>
              </w:r>
            </w:del>
          </w:p>
        </w:tc>
        <w:tc>
          <w:tcPr>
            <w:tcW w:w="7200" w:type="dxa"/>
          </w:tcPr>
          <w:p w:rsidR="00945DAB" w:rsidRPr="00ED115A" w:rsidDel="00B56CDF" w:rsidRDefault="00945DAB" w:rsidP="003950CB">
            <w:pPr>
              <w:rPr>
                <w:del w:id="1843" w:author="Morita" w:date="2016-09-25T15:30:00Z"/>
              </w:rPr>
            </w:pPr>
            <w:del w:id="1844" w:author="Morita" w:date="2016-09-25T15:30:00Z">
              <w:r w:rsidRPr="00ED115A" w:rsidDel="00B56CDF">
                <w:delText>Metro Ethernet Forum</w:delText>
              </w:r>
            </w:del>
          </w:p>
        </w:tc>
      </w:tr>
      <w:tr w:rsidR="00C9123C" w:rsidRPr="00ED115A" w:rsidTr="00945DAB">
        <w:trPr>
          <w:trHeight w:val="357"/>
        </w:trPr>
        <w:tc>
          <w:tcPr>
            <w:tcW w:w="2088" w:type="dxa"/>
          </w:tcPr>
          <w:p w:rsidR="00C9123C" w:rsidRPr="00ED115A" w:rsidRDefault="00C9123C" w:rsidP="003950CB">
            <w:pPr>
              <w:rPr>
                <w:lang w:val="fr-FR"/>
              </w:rPr>
            </w:pPr>
            <w:r w:rsidRPr="00ED115A">
              <w:rPr>
                <w:lang w:val="fr-FR"/>
              </w:rPr>
              <w:t>MON</w:t>
            </w:r>
          </w:p>
        </w:tc>
        <w:tc>
          <w:tcPr>
            <w:tcW w:w="7200" w:type="dxa"/>
          </w:tcPr>
          <w:p w:rsidR="00C9123C" w:rsidRPr="00ED115A" w:rsidRDefault="00C9123C" w:rsidP="003950CB">
            <w:r w:rsidRPr="00ED115A">
              <w:rPr>
                <w:lang w:val="en-US"/>
              </w:rPr>
              <w:t>Metropolitan Optical Network</w:t>
            </w:r>
          </w:p>
        </w:tc>
      </w:tr>
      <w:tr w:rsidR="00945DAB" w:rsidRPr="00ED115A" w:rsidTr="00945DAB">
        <w:trPr>
          <w:trHeight w:val="403"/>
        </w:trPr>
        <w:tc>
          <w:tcPr>
            <w:tcW w:w="2088" w:type="dxa"/>
          </w:tcPr>
          <w:p w:rsidR="00945DAB" w:rsidRPr="00ED115A" w:rsidRDefault="00945DAB" w:rsidP="003950CB">
            <w:pPr>
              <w:rPr>
                <w:lang w:val="fr-FR"/>
              </w:rPr>
            </w:pPr>
            <w:r w:rsidRPr="00ED115A">
              <w:rPr>
                <w:lang w:val="fr-FR"/>
              </w:rPr>
              <w:t>MPLS</w:t>
            </w:r>
          </w:p>
        </w:tc>
        <w:tc>
          <w:tcPr>
            <w:tcW w:w="7200" w:type="dxa"/>
          </w:tcPr>
          <w:p w:rsidR="00945DAB" w:rsidRPr="00ED115A" w:rsidRDefault="00945DAB" w:rsidP="003950CB">
            <w:pPr>
              <w:rPr>
                <w:lang w:val="en-US"/>
              </w:rPr>
            </w:pPr>
            <w:r w:rsidRPr="00ED115A">
              <w:rPr>
                <w:lang w:val="en-US"/>
              </w:rPr>
              <w:t>Multiprotocol Label Switching</w:t>
            </w:r>
          </w:p>
        </w:tc>
      </w:tr>
      <w:tr w:rsidR="00945DAB" w:rsidRPr="00ED115A" w:rsidTr="00945DAB">
        <w:trPr>
          <w:trHeight w:val="403"/>
        </w:trPr>
        <w:tc>
          <w:tcPr>
            <w:tcW w:w="2088" w:type="dxa"/>
          </w:tcPr>
          <w:p w:rsidR="00945DAB" w:rsidRPr="00ED115A" w:rsidRDefault="00945DAB" w:rsidP="003950CB">
            <w:pPr>
              <w:rPr>
                <w:lang w:val="fr-FR"/>
              </w:rPr>
            </w:pPr>
            <w:r w:rsidRPr="00ED115A">
              <w:rPr>
                <w:lang w:val="fr-FR"/>
              </w:rPr>
              <w:t>MPLS-TP</w:t>
            </w:r>
          </w:p>
        </w:tc>
        <w:tc>
          <w:tcPr>
            <w:tcW w:w="7200" w:type="dxa"/>
          </w:tcPr>
          <w:p w:rsidR="00945DAB" w:rsidRPr="00ED115A" w:rsidRDefault="00945DAB" w:rsidP="003950CB">
            <w:pPr>
              <w:rPr>
                <w:lang w:val="en-US"/>
              </w:rPr>
            </w:pPr>
            <w:r w:rsidRPr="00ED115A">
              <w:rPr>
                <w:lang w:val="en-US"/>
              </w:rPr>
              <w:t>MPLS Transport Profile</w:t>
            </w:r>
          </w:p>
        </w:tc>
      </w:tr>
      <w:tr w:rsidR="00945DAB" w:rsidRPr="00ED115A" w:rsidTr="00945DAB">
        <w:trPr>
          <w:trHeight w:val="392"/>
        </w:trPr>
        <w:tc>
          <w:tcPr>
            <w:tcW w:w="2088" w:type="dxa"/>
          </w:tcPr>
          <w:p w:rsidR="00945DAB" w:rsidRPr="00ED115A" w:rsidRDefault="00945DAB" w:rsidP="003950CB">
            <w:pPr>
              <w:rPr>
                <w:lang w:val="fr-FR"/>
              </w:rPr>
            </w:pPr>
            <w:r w:rsidRPr="00ED115A">
              <w:rPr>
                <w:lang w:val="fr-FR"/>
              </w:rPr>
              <w:t>OIF</w:t>
            </w:r>
          </w:p>
        </w:tc>
        <w:tc>
          <w:tcPr>
            <w:tcW w:w="7200" w:type="dxa"/>
          </w:tcPr>
          <w:p w:rsidR="00945DAB" w:rsidRPr="00ED115A" w:rsidRDefault="00945DAB" w:rsidP="003950CB">
            <w:pPr>
              <w:rPr>
                <w:lang w:val="en-US"/>
              </w:rPr>
            </w:pPr>
            <w:r w:rsidRPr="00ED115A">
              <w:t>Optical Internetworking Forum</w:t>
            </w:r>
          </w:p>
        </w:tc>
      </w:tr>
      <w:tr w:rsidR="00C9123C" w:rsidRPr="00ED115A" w:rsidTr="003950CB">
        <w:tc>
          <w:tcPr>
            <w:tcW w:w="2088" w:type="dxa"/>
          </w:tcPr>
          <w:p w:rsidR="00C9123C" w:rsidRPr="00ED115A" w:rsidRDefault="00C9123C" w:rsidP="003950CB">
            <w:r w:rsidRPr="00ED115A">
              <w:t>OTN</w:t>
            </w:r>
          </w:p>
        </w:tc>
        <w:tc>
          <w:tcPr>
            <w:tcW w:w="7200" w:type="dxa"/>
          </w:tcPr>
          <w:p w:rsidR="00C9123C" w:rsidRPr="00ED115A" w:rsidRDefault="00C9123C" w:rsidP="003950CB">
            <w:r w:rsidRPr="00ED115A">
              <w:t>Optical Transport Network</w:t>
            </w:r>
          </w:p>
        </w:tc>
      </w:tr>
      <w:tr w:rsidR="00C9123C" w:rsidRPr="00ED115A" w:rsidTr="003950CB">
        <w:tc>
          <w:tcPr>
            <w:tcW w:w="2088" w:type="dxa"/>
          </w:tcPr>
          <w:p w:rsidR="00C9123C" w:rsidRPr="00ED115A" w:rsidRDefault="00C9123C" w:rsidP="003950CB">
            <w:r w:rsidRPr="00ED115A">
              <w:t>OTNT</w:t>
            </w:r>
          </w:p>
        </w:tc>
        <w:tc>
          <w:tcPr>
            <w:tcW w:w="7200" w:type="dxa"/>
          </w:tcPr>
          <w:p w:rsidR="00C9123C" w:rsidRPr="00ED115A" w:rsidRDefault="00C9123C" w:rsidP="003950CB">
            <w:r w:rsidRPr="00ED115A">
              <w:t>Optical and other Transport Networks &amp; Technologies</w:t>
            </w:r>
          </w:p>
        </w:tc>
      </w:tr>
      <w:tr w:rsidR="00C9123C" w:rsidRPr="00ED115A" w:rsidTr="003950CB">
        <w:tc>
          <w:tcPr>
            <w:tcW w:w="2088" w:type="dxa"/>
          </w:tcPr>
          <w:p w:rsidR="00C9123C" w:rsidRPr="00ED115A" w:rsidRDefault="00C9123C" w:rsidP="003950CB">
            <w:r w:rsidRPr="00ED115A">
              <w:t>SDH</w:t>
            </w:r>
          </w:p>
        </w:tc>
        <w:tc>
          <w:tcPr>
            <w:tcW w:w="7200" w:type="dxa"/>
          </w:tcPr>
          <w:p w:rsidR="00C9123C" w:rsidRPr="00ED115A" w:rsidRDefault="00C9123C" w:rsidP="003950CB">
            <w:r w:rsidRPr="00ED115A">
              <w:t>Synchronous Digital Hierarchy</w:t>
            </w:r>
          </w:p>
        </w:tc>
      </w:tr>
      <w:tr w:rsidR="00C9123C" w:rsidRPr="00ED115A" w:rsidTr="007A65A6">
        <w:trPr>
          <w:trHeight w:val="347"/>
        </w:trPr>
        <w:tc>
          <w:tcPr>
            <w:tcW w:w="2088" w:type="dxa"/>
          </w:tcPr>
          <w:p w:rsidR="00C9123C" w:rsidRPr="00ED115A" w:rsidRDefault="00C9123C" w:rsidP="003950CB">
            <w:r w:rsidRPr="00ED115A">
              <w:t>SONET</w:t>
            </w:r>
          </w:p>
        </w:tc>
        <w:tc>
          <w:tcPr>
            <w:tcW w:w="7200" w:type="dxa"/>
          </w:tcPr>
          <w:p w:rsidR="00C9123C" w:rsidRPr="00ED115A" w:rsidRDefault="00C9123C" w:rsidP="003950CB">
            <w:r w:rsidRPr="00ED115A">
              <w:t xml:space="preserve">Synchronous Optical </w:t>
            </w:r>
            <w:proofErr w:type="spellStart"/>
            <w:r w:rsidRPr="00ED115A">
              <w:t>NETwork</w:t>
            </w:r>
            <w:proofErr w:type="spellEnd"/>
          </w:p>
        </w:tc>
      </w:tr>
      <w:tr w:rsidR="007A65A6" w:rsidRPr="00ED115A" w:rsidTr="007A65A6">
        <w:trPr>
          <w:trHeight w:val="368"/>
        </w:trPr>
        <w:tc>
          <w:tcPr>
            <w:tcW w:w="2088" w:type="dxa"/>
          </w:tcPr>
          <w:p w:rsidR="007A65A6" w:rsidRPr="00ED115A" w:rsidRDefault="007A65A6" w:rsidP="003950CB">
            <w:r w:rsidRPr="00ED115A">
              <w:t>TIA</w:t>
            </w:r>
          </w:p>
        </w:tc>
        <w:tc>
          <w:tcPr>
            <w:tcW w:w="7200" w:type="dxa"/>
          </w:tcPr>
          <w:p w:rsidR="007A65A6" w:rsidRPr="00ED115A" w:rsidRDefault="007A65A6" w:rsidP="003950CB">
            <w:r w:rsidRPr="00ED115A">
              <w:t>Telecommunications Industry Association</w:t>
            </w:r>
          </w:p>
        </w:tc>
      </w:tr>
      <w:tr w:rsidR="007A65A6" w:rsidRPr="00ED115A" w:rsidTr="007A65A6">
        <w:trPr>
          <w:trHeight w:val="449"/>
        </w:trPr>
        <w:tc>
          <w:tcPr>
            <w:tcW w:w="2088" w:type="dxa"/>
          </w:tcPr>
          <w:p w:rsidR="007A65A6" w:rsidRPr="00ED115A" w:rsidRDefault="007A65A6" w:rsidP="003950CB">
            <w:r w:rsidRPr="00ED115A">
              <w:rPr>
                <w:rFonts w:hint="eastAsia"/>
                <w:lang w:eastAsia="ja-JP"/>
              </w:rPr>
              <w:t>TMF</w:t>
            </w:r>
          </w:p>
        </w:tc>
        <w:tc>
          <w:tcPr>
            <w:tcW w:w="7200" w:type="dxa"/>
          </w:tcPr>
          <w:p w:rsidR="007A65A6" w:rsidRPr="00ED115A" w:rsidRDefault="007A65A6" w:rsidP="003950CB">
            <w:proofErr w:type="spellStart"/>
            <w:r w:rsidRPr="00ED115A">
              <w:rPr>
                <w:lang w:eastAsia="ja-JP"/>
              </w:rPr>
              <w:t>TeleManagement</w:t>
            </w:r>
            <w:proofErr w:type="spellEnd"/>
            <w:r w:rsidRPr="00ED115A">
              <w:rPr>
                <w:lang w:eastAsia="ja-JP"/>
              </w:rPr>
              <w:t xml:space="preserve"> Forum</w:t>
            </w:r>
          </w:p>
        </w:tc>
      </w:tr>
      <w:tr w:rsidR="00945DAB" w:rsidRPr="00ED115A" w:rsidTr="00945DAB">
        <w:trPr>
          <w:trHeight w:val="380"/>
        </w:trPr>
        <w:tc>
          <w:tcPr>
            <w:tcW w:w="2088" w:type="dxa"/>
          </w:tcPr>
          <w:p w:rsidR="00945DAB" w:rsidRPr="00ED115A" w:rsidRDefault="00945DAB" w:rsidP="003950CB">
            <w:pPr>
              <w:rPr>
                <w:lang w:eastAsia="ja-JP"/>
              </w:rPr>
            </w:pPr>
            <w:r w:rsidRPr="00ED115A">
              <w:t>WSON</w:t>
            </w:r>
          </w:p>
        </w:tc>
        <w:tc>
          <w:tcPr>
            <w:tcW w:w="7200" w:type="dxa"/>
          </w:tcPr>
          <w:p w:rsidR="00945DAB" w:rsidRPr="00ED115A" w:rsidRDefault="00945DAB" w:rsidP="003950CB">
            <w:pPr>
              <w:rPr>
                <w:lang w:eastAsia="ja-JP"/>
              </w:rPr>
            </w:pPr>
            <w:r w:rsidRPr="00ED115A">
              <w:t>Wavelength Switched Optical Network</w:t>
            </w:r>
          </w:p>
        </w:tc>
      </w:tr>
      <w:tr w:rsidR="00C9123C" w:rsidRPr="00ED115A" w:rsidTr="003950CB">
        <w:tc>
          <w:tcPr>
            <w:tcW w:w="2088" w:type="dxa"/>
          </w:tcPr>
          <w:p w:rsidR="00C9123C" w:rsidRPr="00ED115A" w:rsidRDefault="00C9123C" w:rsidP="003950CB">
            <w:r w:rsidRPr="00ED115A">
              <w:t>WTSA</w:t>
            </w:r>
          </w:p>
        </w:tc>
        <w:tc>
          <w:tcPr>
            <w:tcW w:w="7200" w:type="dxa"/>
          </w:tcPr>
          <w:p w:rsidR="00C9123C" w:rsidRPr="00ED115A" w:rsidRDefault="00C9123C" w:rsidP="003950CB">
            <w:r w:rsidRPr="00ED115A">
              <w:t>World Telecommunications Standardization Assembly</w:t>
            </w:r>
          </w:p>
        </w:tc>
      </w:tr>
    </w:tbl>
    <w:p w:rsidR="00C9123C" w:rsidRPr="00D55AC7" w:rsidRDefault="00C9123C" w:rsidP="00D55AC7">
      <w:pPr>
        <w:pStyle w:val="1"/>
      </w:pPr>
      <w:bookmarkStart w:id="1845" w:name="_Toc10880879"/>
      <w:bookmarkStart w:id="1846" w:name="_Toc404879714"/>
      <w:bookmarkStart w:id="1847" w:name="_Toc404880689"/>
      <w:bookmarkStart w:id="1848" w:name="_Toc405246232"/>
      <w:bookmarkStart w:id="1849" w:name="_Toc405248114"/>
      <w:bookmarkStart w:id="1850" w:name="_Toc462786049"/>
      <w:r w:rsidRPr="00BF309F">
        <w:t xml:space="preserve">Definitions </w:t>
      </w:r>
      <w:r w:rsidR="00945DAB" w:rsidRPr="00D55AC7">
        <w:t>and</w:t>
      </w:r>
      <w:r w:rsidRPr="00BF309F">
        <w:t xml:space="preserve"> </w:t>
      </w:r>
      <w:r w:rsidR="00945DAB" w:rsidRPr="00D55AC7">
        <w:t>d</w:t>
      </w:r>
      <w:r w:rsidRPr="00BF309F">
        <w:t>escriptions</w:t>
      </w:r>
      <w:bookmarkEnd w:id="1845"/>
      <w:bookmarkEnd w:id="1846"/>
      <w:bookmarkEnd w:id="1847"/>
      <w:bookmarkEnd w:id="1848"/>
      <w:bookmarkEnd w:id="1849"/>
      <w:bookmarkEnd w:id="1850"/>
    </w:p>
    <w:p w:rsidR="00C9123C" w:rsidRPr="00ED115A" w:rsidRDefault="00C9123C" w:rsidP="00D55AC7">
      <w:pPr>
        <w:jc w:val="both"/>
      </w:pPr>
      <w:r w:rsidRPr="00ED115A">
        <w:t>One of the most complicated factors in coordinati</w:t>
      </w:r>
      <w:r w:rsidR="00945DAB">
        <w:rPr>
          <w:rFonts w:hint="eastAsia"/>
          <w:lang w:eastAsia="ja-JP"/>
        </w:rPr>
        <w:t>on</w:t>
      </w:r>
      <w:r w:rsidRPr="00ED115A">
        <w:t xml:space="preserve"> work among multiple organizations in the area of OTNT is differing terminology.  Often multiple different groups are utilising the same terms with different definitions.  This </w:t>
      </w:r>
      <w:r w:rsidR="00945DAB">
        <w:rPr>
          <w:rFonts w:hint="eastAsia"/>
          <w:lang w:eastAsia="ja-JP"/>
        </w:rPr>
        <w:t>clause</w:t>
      </w:r>
      <w:r w:rsidR="00945DAB" w:rsidRPr="00ED115A">
        <w:t xml:space="preserve"> </w:t>
      </w:r>
      <w:r w:rsidRPr="00ED115A">
        <w:t>includes definitions relevant to this document.  See Annex A for more information on how common terms are used in different organizations.</w:t>
      </w:r>
    </w:p>
    <w:p w:rsidR="00C9123C" w:rsidRPr="00ED115A" w:rsidRDefault="00C9123C" w:rsidP="00D55AC7">
      <w:pPr>
        <w:pStyle w:val="2"/>
      </w:pPr>
      <w:bookmarkStart w:id="1851" w:name="_Toc10880880"/>
      <w:bookmarkStart w:id="1852" w:name="_Toc404879715"/>
      <w:bookmarkStart w:id="1853" w:name="_Toc404880690"/>
      <w:bookmarkStart w:id="1854" w:name="_Toc405246233"/>
      <w:bookmarkStart w:id="1855" w:name="_Toc405248115"/>
      <w:bookmarkStart w:id="1856" w:name="_Toc462786050"/>
      <w:r w:rsidRPr="00ED115A">
        <w:t>Optical and other Transport Networks &amp; Technologies (OTNT)</w:t>
      </w:r>
      <w:bookmarkEnd w:id="1851"/>
      <w:bookmarkEnd w:id="1852"/>
      <w:bookmarkEnd w:id="1853"/>
      <w:bookmarkEnd w:id="1854"/>
      <w:bookmarkEnd w:id="1855"/>
      <w:bookmarkEnd w:id="1856"/>
    </w:p>
    <w:p w:rsidR="00C9123C" w:rsidRDefault="00C9123C" w:rsidP="00D55AC7">
      <w:pPr>
        <w:jc w:val="both"/>
        <w:rPr>
          <w:lang w:eastAsia="ja-JP"/>
        </w:rPr>
      </w:pPr>
      <w:r w:rsidRPr="00ED115A">
        <w:t>The transmission of information over optical media in a systematic manner is an optical transport network.  The optical transport network consists of the networking capabilities</w:t>
      </w:r>
      <w:r w:rsidR="007A65A6">
        <w:rPr>
          <w:rFonts w:hint="eastAsia"/>
          <w:lang w:eastAsia="ja-JP"/>
        </w:rPr>
        <w:t>/</w:t>
      </w:r>
      <w:r w:rsidR="00BD47E8">
        <w:rPr>
          <w:lang w:eastAsia="ja-JP"/>
        </w:rPr>
        <w:t>functionalities</w:t>
      </w:r>
      <w:r w:rsidRPr="00ED115A">
        <w:t xml:space="preserve"> and the technologies required </w:t>
      </w:r>
      <w:proofErr w:type="gramStart"/>
      <w:r w:rsidRPr="00ED115A">
        <w:t>to support</w:t>
      </w:r>
      <w:proofErr w:type="gramEnd"/>
      <w:r w:rsidRPr="00ED115A">
        <w:t xml:space="preserve"> them.  For the purposes of </w:t>
      </w:r>
      <w:r w:rsidRPr="003F085F">
        <w:t>this</w:t>
      </w:r>
      <w:r w:rsidRPr="00ED115A">
        <w:t xml:space="preserve"> standardization and work plan, all </w:t>
      </w:r>
      <w:r w:rsidRPr="00D55AC7">
        <w:rPr>
          <w:i/>
        </w:rPr>
        <w:t>new</w:t>
      </w:r>
      <w:r w:rsidRPr="00ED115A">
        <w:t xml:space="preserve"> optical transport networking </w:t>
      </w:r>
      <w:r w:rsidR="007A65A6" w:rsidRPr="00ED115A">
        <w:t>functionalit</w:t>
      </w:r>
      <w:r w:rsidR="007A65A6">
        <w:rPr>
          <w:rFonts w:hint="eastAsia"/>
          <w:lang w:eastAsia="ja-JP"/>
        </w:rPr>
        <w:t>ies</w:t>
      </w:r>
      <w:r w:rsidR="007A65A6" w:rsidRPr="00ED115A">
        <w:t xml:space="preserve"> </w:t>
      </w:r>
      <w:r w:rsidRPr="00ED115A">
        <w:t xml:space="preserve">and the related </w:t>
      </w:r>
      <w:r w:rsidRPr="003F085F">
        <w:rPr>
          <w:lang w:eastAsia="ja-JP"/>
        </w:rPr>
        <w:t>other</w:t>
      </w:r>
      <w:r w:rsidRPr="00ED115A">
        <w:rPr>
          <w:rFonts w:hint="eastAsia"/>
          <w:lang w:eastAsia="ja-JP"/>
        </w:rPr>
        <w:t xml:space="preserve"> transport </w:t>
      </w:r>
      <w:r w:rsidRPr="00ED115A">
        <w:t xml:space="preserve">technologies will be considered as part of the OTNT </w:t>
      </w:r>
      <w:r w:rsidR="007A65A6">
        <w:rPr>
          <w:rFonts w:hint="eastAsia"/>
          <w:lang w:eastAsia="ja-JP"/>
        </w:rPr>
        <w:t>s</w:t>
      </w:r>
      <w:r w:rsidR="007A65A6" w:rsidRPr="00ED115A">
        <w:t xml:space="preserve">tandardization </w:t>
      </w:r>
      <w:r w:rsidR="007A65A6">
        <w:rPr>
          <w:rFonts w:hint="eastAsia"/>
          <w:lang w:eastAsia="ja-JP"/>
        </w:rPr>
        <w:t>w</w:t>
      </w:r>
      <w:r w:rsidR="007A65A6" w:rsidRPr="00ED115A">
        <w:t xml:space="preserve">ork </w:t>
      </w:r>
      <w:r w:rsidR="007A65A6">
        <w:rPr>
          <w:rFonts w:hint="eastAsia"/>
          <w:lang w:eastAsia="ja-JP"/>
        </w:rPr>
        <w:t>p</w:t>
      </w:r>
      <w:r w:rsidR="007A65A6" w:rsidRPr="00ED115A">
        <w:t>lan</w:t>
      </w:r>
      <w:r w:rsidRPr="00ED115A">
        <w:t xml:space="preserve">.  The focus will be the transport and networking of digital client payloads over </w:t>
      </w:r>
      <w:r w:rsidR="00BD47E8" w:rsidRPr="00ED115A">
        <w:t>fibre</w:t>
      </w:r>
      <w:r w:rsidRPr="00ED115A">
        <w:t xml:space="preserve"> optic cables. Though established optical transport mechanisms </w:t>
      </w:r>
      <w:r>
        <w:rPr>
          <w:rFonts w:hint="eastAsia"/>
          <w:lang w:eastAsia="ja-JP"/>
        </w:rPr>
        <w:t xml:space="preserve">in transport plane </w:t>
      </w:r>
      <w:r w:rsidR="007A65A6">
        <w:rPr>
          <w:rFonts w:hint="eastAsia"/>
          <w:lang w:eastAsia="ja-JP"/>
        </w:rPr>
        <w:t>(</w:t>
      </w:r>
      <w:r w:rsidRPr="00ED115A">
        <w:t>such as Synchronous Digital Hierarchy (SDH)</w:t>
      </w:r>
      <w:r w:rsidRPr="00ED115A">
        <w:rPr>
          <w:rFonts w:hint="eastAsia"/>
          <w:lang w:eastAsia="ja-JP"/>
        </w:rPr>
        <w:t xml:space="preserve">, </w:t>
      </w:r>
      <w:r w:rsidRPr="00ED115A">
        <w:t xml:space="preserve">Optical Transport Network </w:t>
      </w:r>
      <w:r w:rsidRPr="00ED115A">
        <w:rPr>
          <w:rFonts w:hint="eastAsia"/>
          <w:lang w:eastAsia="ja-JP"/>
        </w:rPr>
        <w:t>(OTN), Ethernet frames over Transport</w:t>
      </w:r>
      <w:r w:rsidR="007A65A6">
        <w:rPr>
          <w:rFonts w:hint="eastAsia"/>
          <w:lang w:eastAsia="ja-JP"/>
        </w:rPr>
        <w:t xml:space="preserve"> </w:t>
      </w:r>
      <w:r w:rsidRPr="00ED115A">
        <w:rPr>
          <w:rFonts w:hint="eastAsia"/>
          <w:lang w:eastAsia="ja-JP"/>
        </w:rPr>
        <w:t>(</w:t>
      </w:r>
      <w:proofErr w:type="spellStart"/>
      <w:r w:rsidRPr="00ED115A">
        <w:rPr>
          <w:rFonts w:hint="eastAsia"/>
          <w:lang w:eastAsia="ja-JP"/>
        </w:rPr>
        <w:t>EoT</w:t>
      </w:r>
      <w:proofErr w:type="spellEnd"/>
      <w:r w:rsidRPr="00ED115A">
        <w:rPr>
          <w:rFonts w:hint="eastAsia"/>
          <w:lang w:eastAsia="ja-JP"/>
        </w:rPr>
        <w:t>)</w:t>
      </w:r>
      <w:r>
        <w:rPr>
          <w:rFonts w:hint="eastAsia"/>
          <w:lang w:eastAsia="ja-JP"/>
        </w:rPr>
        <w:t xml:space="preserve">, Multi-protocol label switching-transport </w:t>
      </w:r>
      <w:r>
        <w:rPr>
          <w:rFonts w:hint="eastAsia"/>
          <w:lang w:eastAsia="ja-JP"/>
        </w:rPr>
        <w:lastRenderedPageBreak/>
        <w:t>profile</w:t>
      </w:r>
      <w:r w:rsidR="0011416F">
        <w:rPr>
          <w:rFonts w:hint="eastAsia"/>
          <w:lang w:eastAsia="ja-JP"/>
        </w:rPr>
        <w:t xml:space="preserve"> </w:t>
      </w:r>
      <w:r>
        <w:rPr>
          <w:rFonts w:hint="eastAsia"/>
          <w:lang w:eastAsia="ja-JP"/>
        </w:rPr>
        <w:t>(MPLS-TP</w:t>
      </w:r>
      <w:r w:rsidR="007A65A6">
        <w:rPr>
          <w:rFonts w:hint="eastAsia"/>
          <w:lang w:eastAsia="ja-JP"/>
        </w:rPr>
        <w:t>)</w:t>
      </w:r>
      <w:r w:rsidR="00F20A4B">
        <w:rPr>
          <w:rFonts w:hint="eastAsia"/>
          <w:lang w:eastAsia="ja-JP"/>
        </w:rPr>
        <w:t>)</w:t>
      </w:r>
      <w:r w:rsidRPr="00ED115A">
        <w:rPr>
          <w:rFonts w:hint="eastAsia"/>
          <w:lang w:eastAsia="ja-JP"/>
        </w:rPr>
        <w:t xml:space="preserve"> </w:t>
      </w:r>
      <w:r w:rsidRPr="00ED115A">
        <w:t xml:space="preserve">fall within this broad definition, only standardization efforts relating to </w:t>
      </w:r>
      <w:r w:rsidRPr="00D55AC7">
        <w:rPr>
          <w:i/>
        </w:rPr>
        <w:t>new</w:t>
      </w:r>
      <w:r w:rsidRPr="00ED115A">
        <w:t xml:space="preserve"> networking </w:t>
      </w:r>
      <w:r w:rsidR="00BD47E8" w:rsidRPr="00ED115A">
        <w:t>functionali</w:t>
      </w:r>
      <w:r w:rsidR="00BD47E8">
        <w:rPr>
          <w:lang w:eastAsia="ja-JP"/>
        </w:rPr>
        <w:t>ties</w:t>
      </w:r>
      <w:r w:rsidR="007A65A6" w:rsidRPr="00ED115A">
        <w:t xml:space="preserve"> </w:t>
      </w:r>
      <w:r w:rsidRPr="00ED115A">
        <w:t xml:space="preserve">of </w:t>
      </w:r>
      <w:r w:rsidRPr="00ED115A">
        <w:rPr>
          <w:rFonts w:hint="eastAsia"/>
          <w:lang w:eastAsia="ja-JP"/>
        </w:rPr>
        <w:t>OTN</w:t>
      </w:r>
      <w:r>
        <w:rPr>
          <w:rFonts w:hint="eastAsia"/>
          <w:lang w:eastAsia="ja-JP"/>
        </w:rPr>
        <w:t>,</w:t>
      </w:r>
      <w:r w:rsidR="0011416F">
        <w:rPr>
          <w:rFonts w:hint="eastAsia"/>
          <w:lang w:eastAsia="ja-JP"/>
        </w:rPr>
        <w:t xml:space="preserve"> </w:t>
      </w:r>
      <w:proofErr w:type="spellStart"/>
      <w:r w:rsidRPr="00ED115A">
        <w:rPr>
          <w:rFonts w:hint="eastAsia"/>
          <w:lang w:eastAsia="ja-JP"/>
        </w:rPr>
        <w:t>EoT</w:t>
      </w:r>
      <w:proofErr w:type="spellEnd"/>
      <w:r>
        <w:rPr>
          <w:rFonts w:hint="eastAsia"/>
          <w:lang w:eastAsia="ja-JP"/>
        </w:rPr>
        <w:t xml:space="preserve"> and MPLS-TP</w:t>
      </w:r>
      <w:r w:rsidRPr="00ED115A">
        <w:t xml:space="preserve"> will be actively considered as part of this Lead Study Group activity.</w:t>
      </w:r>
      <w:r>
        <w:rPr>
          <w:rFonts w:hint="eastAsia"/>
          <w:lang w:eastAsia="ja-JP"/>
        </w:rPr>
        <w:t xml:space="preserve"> </w:t>
      </w:r>
      <w:r w:rsidR="00F20A4B">
        <w:rPr>
          <w:rFonts w:hint="eastAsia"/>
          <w:lang w:eastAsia="ja-JP"/>
        </w:rPr>
        <w:t xml:space="preserve">Control </w:t>
      </w:r>
      <w:r>
        <w:rPr>
          <w:rFonts w:hint="eastAsia"/>
          <w:lang w:eastAsia="ja-JP"/>
        </w:rPr>
        <w:t xml:space="preserve">plane and related equipment management aspects </w:t>
      </w:r>
      <w:r w:rsidR="00F20A4B">
        <w:rPr>
          <w:rFonts w:hint="eastAsia"/>
          <w:lang w:eastAsia="ja-JP"/>
        </w:rPr>
        <w:t xml:space="preserve">including ASON and SDN </w:t>
      </w:r>
      <w:r>
        <w:rPr>
          <w:rFonts w:hint="eastAsia"/>
          <w:lang w:eastAsia="ja-JP"/>
        </w:rPr>
        <w:t xml:space="preserve">are also within </w:t>
      </w:r>
      <w:r w:rsidR="007A65A6">
        <w:rPr>
          <w:rFonts w:hint="eastAsia"/>
          <w:lang w:eastAsia="ja-JP"/>
        </w:rPr>
        <w:t xml:space="preserve">the </w:t>
      </w:r>
      <w:r>
        <w:rPr>
          <w:rFonts w:hint="eastAsia"/>
          <w:lang w:eastAsia="ja-JP"/>
        </w:rPr>
        <w:t>scope. Synchronization and time distribution aspects in the above transport network technologies are also included in the definition</w:t>
      </w:r>
      <w:r w:rsidR="00D2582C">
        <w:rPr>
          <w:rFonts w:hint="eastAsia"/>
          <w:lang w:eastAsia="ja-JP"/>
        </w:rPr>
        <w:t xml:space="preserve"> of OTNT</w:t>
      </w:r>
      <w:r>
        <w:rPr>
          <w:rFonts w:hint="eastAsia"/>
          <w:lang w:eastAsia="ja-JP"/>
        </w:rPr>
        <w:t>.</w:t>
      </w:r>
    </w:p>
    <w:p w:rsidR="00C9123C" w:rsidRPr="00ED115A" w:rsidRDefault="00C9123C" w:rsidP="00D55AC7">
      <w:pPr>
        <w:pStyle w:val="2"/>
      </w:pPr>
      <w:bookmarkStart w:id="1857" w:name="_Toc405246234"/>
      <w:bookmarkStart w:id="1858" w:name="_Toc405246519"/>
      <w:bookmarkStart w:id="1859" w:name="_Toc405248116"/>
      <w:bookmarkStart w:id="1860" w:name="_Toc405248319"/>
      <w:bookmarkStart w:id="1861" w:name="_Toc10880881"/>
      <w:bookmarkStart w:id="1862" w:name="_Toc404879716"/>
      <w:bookmarkStart w:id="1863" w:name="_Toc404880691"/>
      <w:bookmarkStart w:id="1864" w:name="_Toc405246235"/>
      <w:bookmarkStart w:id="1865" w:name="_Toc405248117"/>
      <w:bookmarkStart w:id="1866" w:name="_Toc462786051"/>
      <w:bookmarkEnd w:id="1857"/>
      <w:bookmarkEnd w:id="1858"/>
      <w:bookmarkEnd w:id="1859"/>
      <w:bookmarkEnd w:id="1860"/>
      <w:r w:rsidRPr="00ED115A">
        <w:t>Optical Transport Network (OTN)</w:t>
      </w:r>
      <w:bookmarkEnd w:id="1861"/>
      <w:bookmarkEnd w:id="1862"/>
      <w:bookmarkEnd w:id="1863"/>
      <w:bookmarkEnd w:id="1864"/>
      <w:bookmarkEnd w:id="1865"/>
      <w:ins w:id="1867" w:author="Morita" w:date="2016-09-27T17:10:00Z">
        <w:r w:rsidR="00BB308D">
          <w:rPr>
            <w:rFonts w:hint="eastAsia"/>
            <w:lang w:eastAsia="ja-JP"/>
          </w:rPr>
          <w:t xml:space="preserve"> [</w:t>
        </w:r>
      </w:ins>
      <w:ins w:id="1868" w:author="Morita" w:date="2016-09-27T17:29:00Z">
        <w:r w:rsidR="00BF17E8">
          <w:rPr>
            <w:rFonts w:hint="eastAsia"/>
            <w:lang w:eastAsia="ja-JP"/>
          </w:rPr>
          <w:t xml:space="preserve">largely </w:t>
        </w:r>
      </w:ins>
      <w:ins w:id="1869" w:author="Morita" w:date="2016-09-27T17:10:00Z">
        <w:r w:rsidR="00BB308D">
          <w:rPr>
            <w:rFonts w:hint="eastAsia"/>
            <w:lang w:eastAsia="ja-JP"/>
          </w:rPr>
          <w:t>revised in 09/2016</w:t>
        </w:r>
      </w:ins>
      <w:ins w:id="1870" w:author="Morita" w:date="2016-09-27T18:05:00Z">
        <w:r w:rsidR="00D16CC9">
          <w:rPr>
            <w:rFonts w:hint="eastAsia"/>
            <w:lang w:eastAsia="ja-JP"/>
          </w:rPr>
          <w:t xml:space="preserve"> reflecting B100G</w:t>
        </w:r>
      </w:ins>
      <w:ins w:id="1871" w:author="Morita" w:date="2016-09-27T17:10:00Z">
        <w:r w:rsidR="00BB308D">
          <w:rPr>
            <w:rFonts w:hint="eastAsia"/>
            <w:lang w:eastAsia="ja-JP"/>
          </w:rPr>
          <w:t>]</w:t>
        </w:r>
      </w:ins>
      <w:bookmarkEnd w:id="1866"/>
    </w:p>
    <w:p w:rsidR="00CA0D1E" w:rsidRDefault="003E2D7B">
      <w:pPr>
        <w:jc w:val="both"/>
        <w:rPr>
          <w:ins w:id="1872" w:author="Morita" w:date="2016-09-27T17:11:00Z"/>
          <w:lang w:eastAsia="ja-JP"/>
        </w:rPr>
      </w:pPr>
      <w:r>
        <w:rPr>
          <w:rFonts w:hint="eastAsia"/>
          <w:lang w:eastAsia="ja-JP"/>
        </w:rPr>
        <w:t>I</w:t>
      </w:r>
      <w:r w:rsidR="00D2582C">
        <w:rPr>
          <w:rFonts w:hint="eastAsia"/>
          <w:lang w:eastAsia="ja-JP"/>
        </w:rPr>
        <w:t>TU</w:t>
      </w:r>
      <w:r>
        <w:rPr>
          <w:rFonts w:hint="eastAsia"/>
          <w:lang w:eastAsia="ja-JP"/>
        </w:rPr>
        <w:t xml:space="preserve">-T </w:t>
      </w:r>
      <w:r w:rsidRPr="00ED115A">
        <w:t>Recommendation G.</w:t>
      </w:r>
      <w:ins w:id="1873" w:author="Morita" w:date="2016-09-27T16:51:00Z">
        <w:r w:rsidR="00CA0D1E">
          <w:rPr>
            <w:rFonts w:hint="eastAsia"/>
            <w:lang w:eastAsia="ja-JP"/>
          </w:rPr>
          <w:t>709</w:t>
        </w:r>
      </w:ins>
      <w:del w:id="1874" w:author="Morita" w:date="2016-09-27T16:51:00Z">
        <w:r w:rsidRPr="00ED115A" w:rsidDel="00CA0D1E">
          <w:delText>87</w:delText>
        </w:r>
        <w:r w:rsidDel="00CA0D1E">
          <w:rPr>
            <w:rFonts w:hint="eastAsia"/>
            <w:lang w:eastAsia="ja-JP"/>
          </w:rPr>
          <w:delText>0</w:delText>
        </w:r>
      </w:del>
      <w:r w:rsidR="00D2582C">
        <w:rPr>
          <w:rFonts w:hint="eastAsia"/>
          <w:lang w:eastAsia="ja-JP"/>
        </w:rPr>
        <w:t xml:space="preserve"> (</w:t>
      </w:r>
      <w:ins w:id="1875" w:author="Morita" w:date="2016-09-27T16:52:00Z">
        <w:r w:rsidR="00CA0D1E" w:rsidRPr="00CA0D1E">
          <w:rPr>
            <w:lang w:eastAsia="ja-JP"/>
          </w:rPr>
          <w:t>Interfaces for the optical transport network</w:t>
        </w:r>
        <w:r w:rsidR="00CA0D1E">
          <w:rPr>
            <w:rFonts w:hint="eastAsia"/>
            <w:lang w:eastAsia="ja-JP"/>
          </w:rPr>
          <w:t xml:space="preserve">) with its </w:t>
        </w:r>
        <w:proofErr w:type="spellStart"/>
        <w:r w:rsidR="00CA0D1E">
          <w:rPr>
            <w:rFonts w:hint="eastAsia"/>
            <w:lang w:eastAsia="ja-JP"/>
          </w:rPr>
          <w:t>amendement</w:t>
        </w:r>
      </w:ins>
      <w:proofErr w:type="spellEnd"/>
      <w:del w:id="1876" w:author="Morita" w:date="2016-09-27T16:52:00Z">
        <w:r w:rsidR="00D2582C" w:rsidRPr="00D2582C" w:rsidDel="00CA0D1E">
          <w:rPr>
            <w:lang w:eastAsia="ja-JP"/>
          </w:rPr>
          <w:delText xml:space="preserve">Terms and definitions for </w:delText>
        </w:r>
        <w:r w:rsidR="00D2582C" w:rsidDel="00CA0D1E">
          <w:rPr>
            <w:rFonts w:hint="eastAsia"/>
            <w:lang w:eastAsia="ja-JP"/>
          </w:rPr>
          <w:delText xml:space="preserve">OTNs) </w:delText>
        </w:r>
      </w:del>
      <w:ins w:id="1877" w:author="Morita" w:date="2016-09-27T16:48:00Z">
        <w:r w:rsidR="00CA0D1E">
          <w:rPr>
            <w:rFonts w:hint="eastAsia"/>
            <w:lang w:eastAsia="ja-JP"/>
          </w:rPr>
          <w:t xml:space="preserve"> </w:t>
        </w:r>
      </w:ins>
      <w:r w:rsidR="00D2582C">
        <w:rPr>
          <w:rFonts w:hint="eastAsia"/>
          <w:lang w:eastAsia="ja-JP"/>
        </w:rPr>
        <w:t>defines that</w:t>
      </w:r>
      <w:r>
        <w:rPr>
          <w:rFonts w:hint="eastAsia"/>
          <w:lang w:eastAsia="ja-JP"/>
        </w:rPr>
        <w:t xml:space="preserve"> a</w:t>
      </w:r>
      <w:r w:rsidR="00C9123C" w:rsidRPr="00ED115A">
        <w:t xml:space="preserve">n </w:t>
      </w:r>
      <w:del w:id="1878" w:author="Morita" w:date="2016-09-27T16:53:00Z">
        <w:r w:rsidR="00C9123C" w:rsidRPr="00ED115A" w:rsidDel="00CA0D1E">
          <w:delText xml:space="preserve">Optical Transport Network (OTN) is composed of a set of </w:delText>
        </w:r>
        <w:r w:rsidDel="00CA0D1E">
          <w:rPr>
            <w:rFonts w:hint="eastAsia"/>
            <w:lang w:eastAsia="ja-JP"/>
          </w:rPr>
          <w:delText>o</w:delText>
        </w:r>
        <w:r w:rsidRPr="00ED115A" w:rsidDel="00CA0D1E">
          <w:delText xml:space="preserve">ptical </w:delText>
        </w:r>
        <w:r w:rsidDel="00CA0D1E">
          <w:rPr>
            <w:rFonts w:hint="eastAsia"/>
            <w:lang w:eastAsia="ja-JP"/>
          </w:rPr>
          <w:delText>n</w:delText>
        </w:r>
        <w:r w:rsidRPr="00ED115A" w:rsidDel="00CA0D1E">
          <w:delText xml:space="preserve">etwork </w:delText>
        </w:r>
        <w:r w:rsidDel="00CA0D1E">
          <w:rPr>
            <w:rFonts w:hint="eastAsia"/>
            <w:lang w:eastAsia="ja-JP"/>
          </w:rPr>
          <w:delText>e</w:delText>
        </w:r>
        <w:r w:rsidRPr="00ED115A" w:rsidDel="00CA0D1E">
          <w:delText xml:space="preserve">lements </w:delText>
        </w:r>
        <w:r w:rsidR="00C9123C" w:rsidRPr="00ED115A" w:rsidDel="00CA0D1E">
          <w:delText>connected by optical fibre links, able to provide functionality of transport, multiplexing, routing, management, supervision and survivability of optical channels carrying client signals.</w:delText>
        </w:r>
      </w:del>
      <w:ins w:id="1879" w:author="Morita" w:date="2016-09-27T16:51:00Z">
        <w:r w:rsidR="00CA0D1E" w:rsidRPr="00C36FD0">
          <w:t xml:space="preserve">optical transport network (OTN) is composed of a set of optical network elements connected by optical fibres, </w:t>
        </w:r>
        <w:r w:rsidR="00CA0D1E">
          <w:t>that</w:t>
        </w:r>
        <w:r w:rsidR="00CA0D1E" w:rsidRPr="00C36FD0">
          <w:t xml:space="preserve"> provide</w:t>
        </w:r>
        <w:r w:rsidR="00CA0D1E">
          <w:t xml:space="preserve"> </w:t>
        </w:r>
        <w:r w:rsidR="00CA0D1E" w:rsidRPr="00C36FD0">
          <w:t xml:space="preserve">functionality </w:t>
        </w:r>
        <w:r w:rsidR="00CA0D1E">
          <w:t>to</w:t>
        </w:r>
        <w:r w:rsidR="00CA0D1E" w:rsidRPr="00C36FD0">
          <w:t xml:space="preserve"> </w:t>
        </w:r>
        <w:r w:rsidR="00CA0D1E">
          <w:t xml:space="preserve">encapsulate, </w:t>
        </w:r>
        <w:r w:rsidR="00CA0D1E" w:rsidRPr="00C36FD0">
          <w:t>transport, multiplex</w:t>
        </w:r>
        <w:r w:rsidR="00CA0D1E">
          <w:t xml:space="preserve">, </w:t>
        </w:r>
        <w:r w:rsidR="00CA0D1E" w:rsidRPr="00C36FD0">
          <w:t>rout</w:t>
        </w:r>
        <w:r w:rsidR="00CA0D1E">
          <w:t>e,</w:t>
        </w:r>
        <w:r w:rsidR="00CA0D1E" w:rsidRPr="00C36FD0">
          <w:t xml:space="preserve"> manage, </w:t>
        </w:r>
        <w:r w:rsidR="00CA0D1E">
          <w:t>supervise</w:t>
        </w:r>
        <w:r w:rsidR="00CA0D1E" w:rsidRPr="00C36FD0">
          <w:t xml:space="preserve"> and </w:t>
        </w:r>
        <w:r w:rsidR="00CA0D1E">
          <w:t xml:space="preserve">provide </w:t>
        </w:r>
        <w:r w:rsidR="00CA0D1E" w:rsidRPr="00C36FD0">
          <w:t xml:space="preserve">survivability of client </w:t>
        </w:r>
        <w:r w:rsidR="00CA0D1E">
          <w:t>signals.</w:t>
        </w:r>
      </w:ins>
    </w:p>
    <w:p w:rsidR="00BB308D" w:rsidRPr="006C3499" w:rsidRDefault="00BB308D" w:rsidP="00BB308D">
      <w:pPr>
        <w:rPr>
          <w:ins w:id="1880" w:author="Morita" w:date="2016-09-27T17:16:00Z"/>
          <w:lang w:val="en-US" w:eastAsia="ja-JP"/>
        </w:rPr>
      </w:pPr>
      <w:ins w:id="1881" w:author="Morita" w:date="2016-09-27T17:16:00Z">
        <w:r w:rsidRPr="00E3372D">
          <w:rPr>
            <w:lang w:val="en-US" w:eastAsia="ja-JP"/>
          </w:rPr>
          <w:t>The 5th edition of Recommendation ITU-T G.709/Y.1331 “Interfaces for the Optical Transport Network”</w:t>
        </w:r>
      </w:ins>
      <w:ins w:id="1882" w:author="Morita" w:date="2016-09-27T17:36:00Z">
        <w:r w:rsidR="004C0EDA">
          <w:rPr>
            <w:rFonts w:hint="eastAsia"/>
            <w:lang w:val="en-US" w:eastAsia="ja-JP"/>
          </w:rPr>
          <w:t xml:space="preserve">, </w:t>
        </w:r>
      </w:ins>
      <w:ins w:id="1883" w:author="Morita" w:date="2016-09-27T17:16:00Z">
        <w:r>
          <w:rPr>
            <w:lang w:val="en-US" w:eastAsia="ja-JP"/>
          </w:rPr>
          <w:t>published</w:t>
        </w:r>
        <w:r>
          <w:rPr>
            <w:rFonts w:hint="eastAsia"/>
            <w:lang w:val="en-US" w:eastAsia="ja-JP"/>
          </w:rPr>
          <w:t xml:space="preserve"> in June 2016, </w:t>
        </w:r>
        <w:r w:rsidRPr="00BB308D">
          <w:rPr>
            <w:lang w:val="en-US" w:eastAsia="ja-JP"/>
          </w:rPr>
          <w:t>enable</w:t>
        </w:r>
        <w:r>
          <w:rPr>
            <w:rFonts w:hint="eastAsia"/>
            <w:lang w:val="en-US" w:eastAsia="ja-JP"/>
          </w:rPr>
          <w:t>s</w:t>
        </w:r>
        <w:r w:rsidRPr="00BB308D">
          <w:rPr>
            <w:lang w:val="en-US" w:eastAsia="ja-JP"/>
          </w:rPr>
          <w:t xml:space="preserve"> optical transport at rates higher than 100 </w:t>
        </w:r>
        <w:proofErr w:type="spellStart"/>
        <w:r w:rsidRPr="00BB308D">
          <w:rPr>
            <w:lang w:val="en-US" w:eastAsia="ja-JP"/>
          </w:rPr>
          <w:t>Gbit</w:t>
        </w:r>
        <w:proofErr w:type="spellEnd"/>
        <w:r w:rsidRPr="00BB308D">
          <w:rPr>
            <w:lang w:val="en-US" w:eastAsia="ja-JP"/>
          </w:rPr>
          <w:t>/s</w:t>
        </w:r>
        <w:r>
          <w:rPr>
            <w:rFonts w:hint="eastAsia"/>
            <w:lang w:val="en-US" w:eastAsia="ja-JP"/>
          </w:rPr>
          <w:t xml:space="preserve"> (the code name is beyond 100 </w:t>
        </w:r>
        <w:proofErr w:type="spellStart"/>
        <w:r>
          <w:rPr>
            <w:rFonts w:hint="eastAsia"/>
            <w:lang w:val="en-US" w:eastAsia="ja-JP"/>
          </w:rPr>
          <w:t>Gbit</w:t>
        </w:r>
        <w:proofErr w:type="spellEnd"/>
        <w:r>
          <w:rPr>
            <w:rFonts w:hint="eastAsia"/>
            <w:lang w:val="en-US" w:eastAsia="ja-JP"/>
          </w:rPr>
          <w:t>/s or B100G)</w:t>
        </w:r>
        <w:r w:rsidRPr="00BB308D">
          <w:rPr>
            <w:lang w:val="en-US" w:eastAsia="ja-JP"/>
          </w:rPr>
          <w:t>.</w:t>
        </w:r>
        <w:r>
          <w:rPr>
            <w:rFonts w:hint="eastAsia"/>
            <w:lang w:val="en-US" w:eastAsia="ja-JP"/>
          </w:rPr>
          <w:t xml:space="preserve"> Details </w:t>
        </w:r>
      </w:ins>
      <w:ins w:id="1884" w:author="Morita" w:date="2016-09-27T17:29:00Z">
        <w:r w:rsidR="00BF17E8">
          <w:rPr>
            <w:rFonts w:hint="eastAsia"/>
            <w:lang w:val="en-US" w:eastAsia="ja-JP"/>
          </w:rPr>
          <w:t xml:space="preserve">of G.709 </w:t>
        </w:r>
      </w:ins>
      <w:ins w:id="1885" w:author="Morita" w:date="2016-09-27T17:16:00Z">
        <w:r>
          <w:rPr>
            <w:rFonts w:hint="eastAsia"/>
            <w:lang w:val="en-US" w:eastAsia="ja-JP"/>
          </w:rPr>
          <w:t>are given in Part 1 of this document.</w:t>
        </w:r>
      </w:ins>
    </w:p>
    <w:p w:rsidR="00BB308D" w:rsidRPr="00BB308D" w:rsidDel="00BB308D" w:rsidRDefault="00F74716">
      <w:pPr>
        <w:rPr>
          <w:del w:id="1886" w:author="Morita" w:date="2016-09-27T17:16:00Z"/>
          <w:lang w:val="en-US" w:eastAsia="ja-JP"/>
          <w:rPrChange w:id="1887" w:author="Morita" w:date="2016-09-27T17:16:00Z">
            <w:rPr>
              <w:del w:id="1888" w:author="Morita" w:date="2016-09-27T17:16:00Z"/>
              <w:lang w:eastAsia="ja-JP"/>
            </w:rPr>
          </w:rPrChange>
        </w:rPr>
        <w:pPrChange w:id="1889" w:author="Morita" w:date="2016-09-27T17:21:00Z">
          <w:pPr>
            <w:jc w:val="both"/>
          </w:pPr>
        </w:pPrChange>
      </w:pPr>
      <w:ins w:id="1890" w:author="Morita" w:date="2016-09-27T17:18:00Z">
        <w:r>
          <w:rPr>
            <w:rFonts w:hint="eastAsia"/>
            <w:lang w:val="en-US" w:eastAsia="ja-JP"/>
          </w:rPr>
          <w:t xml:space="preserve">In </w:t>
        </w:r>
        <w:proofErr w:type="spellStart"/>
        <w:r>
          <w:rPr>
            <w:rFonts w:hint="eastAsia"/>
            <w:lang w:val="en-US" w:eastAsia="ja-JP"/>
          </w:rPr>
          <w:t>syc</w:t>
        </w:r>
        <w:proofErr w:type="spellEnd"/>
        <w:r>
          <w:rPr>
            <w:rFonts w:hint="eastAsia"/>
            <w:lang w:val="en-US" w:eastAsia="ja-JP"/>
          </w:rPr>
          <w:t xml:space="preserve"> with the introduction </w:t>
        </w:r>
      </w:ins>
      <w:ins w:id="1891" w:author="Morita" w:date="2016-09-27T17:19:00Z">
        <w:r>
          <w:rPr>
            <w:rFonts w:hint="eastAsia"/>
            <w:lang w:val="en-US" w:eastAsia="ja-JP"/>
          </w:rPr>
          <w:t>to</w:t>
        </w:r>
      </w:ins>
      <w:ins w:id="1892" w:author="Morita" w:date="2016-09-27T17:18:00Z">
        <w:r>
          <w:rPr>
            <w:rFonts w:hint="eastAsia"/>
            <w:lang w:val="en-US" w:eastAsia="ja-JP"/>
          </w:rPr>
          <w:t xml:space="preserve"> the B100G </w:t>
        </w:r>
        <w:r>
          <w:rPr>
            <w:lang w:val="en-US" w:eastAsia="ja-JP"/>
          </w:rPr>
          <w:t>support</w:t>
        </w:r>
      </w:ins>
      <w:ins w:id="1893" w:author="Morita" w:date="2016-09-27T17:19:00Z">
        <w:r>
          <w:rPr>
            <w:rFonts w:hint="eastAsia"/>
            <w:lang w:val="en-US" w:eastAsia="ja-JP"/>
          </w:rPr>
          <w:t xml:space="preserve">, </w:t>
        </w:r>
      </w:ins>
      <w:ins w:id="1894" w:author="Morita" w:date="2016-09-27T17:21:00Z">
        <w:r>
          <w:rPr>
            <w:rFonts w:hint="eastAsia"/>
            <w:lang w:val="en-US" w:eastAsia="ja-JP"/>
          </w:rPr>
          <w:t>a</w:t>
        </w:r>
      </w:ins>
    </w:p>
    <w:p w:rsidR="00BB308D" w:rsidRDefault="00BB308D">
      <w:pPr>
        <w:rPr>
          <w:ins w:id="1895" w:author="Morita" w:date="2016-09-27T17:10:00Z"/>
        </w:rPr>
      </w:pPr>
      <w:ins w:id="1896" w:author="Morita" w:date="2016-09-27T17:10:00Z">
        <w:r>
          <w:t xml:space="preserve"> </w:t>
        </w:r>
        <w:proofErr w:type="gramStart"/>
        <w:r>
          <w:t>number</w:t>
        </w:r>
        <w:proofErr w:type="gramEnd"/>
        <w:r>
          <w:t xml:space="preserve"> of ITU</w:t>
        </w:r>
        <w:r>
          <w:noBreakHyphen/>
          <w:t xml:space="preserve">T Recommendations </w:t>
        </w:r>
      </w:ins>
      <w:ins w:id="1897" w:author="Morita" w:date="2016-09-27T17:35:00Z">
        <w:r w:rsidR="00BF17E8">
          <w:rPr>
            <w:rFonts w:hint="eastAsia"/>
            <w:lang w:eastAsia="ja-JP"/>
          </w:rPr>
          <w:t xml:space="preserve">are </w:t>
        </w:r>
      </w:ins>
      <w:ins w:id="1898" w:author="Morita" w:date="2016-09-27T17:21:00Z">
        <w:r w:rsidR="00BF17E8">
          <w:rPr>
            <w:rFonts w:hint="eastAsia"/>
            <w:lang w:eastAsia="ja-JP"/>
          </w:rPr>
          <w:t>updat</w:t>
        </w:r>
      </w:ins>
      <w:ins w:id="1899" w:author="Morita" w:date="2016-09-27T17:36:00Z">
        <w:r w:rsidR="00BF17E8">
          <w:rPr>
            <w:rFonts w:hint="eastAsia"/>
            <w:lang w:eastAsia="ja-JP"/>
          </w:rPr>
          <w:t xml:space="preserve">ing </w:t>
        </w:r>
      </w:ins>
      <w:ins w:id="1900" w:author="Morita" w:date="2016-09-27T17:10:00Z">
        <w:r>
          <w:t>information on the implementation of the OTN for example:</w:t>
        </w:r>
      </w:ins>
    </w:p>
    <w:p w:rsidR="00BB308D" w:rsidRDefault="00BB308D" w:rsidP="00BB308D">
      <w:pPr>
        <w:pStyle w:val="af9"/>
        <w:numPr>
          <w:ilvl w:val="0"/>
          <w:numId w:val="75"/>
        </w:numPr>
        <w:ind w:leftChars="0"/>
        <w:contextualSpacing/>
        <w:jc w:val="both"/>
        <w:rPr>
          <w:ins w:id="1901" w:author="Morita" w:date="2016-09-27T17:20:00Z"/>
        </w:rPr>
      </w:pPr>
      <w:ins w:id="1902" w:author="Morita" w:date="2016-09-27T17:10:00Z">
        <w:r>
          <w:t>[ITU</w:t>
        </w:r>
        <w:r>
          <w:noBreakHyphen/>
          <w:t>T G.709] provides the rates and formats used in the OTN</w:t>
        </w:r>
      </w:ins>
    </w:p>
    <w:p w:rsidR="00BB308D" w:rsidRDefault="00BB308D" w:rsidP="00BB308D">
      <w:pPr>
        <w:pStyle w:val="af9"/>
        <w:numPr>
          <w:ilvl w:val="0"/>
          <w:numId w:val="75"/>
        </w:numPr>
        <w:ind w:leftChars="0"/>
        <w:contextualSpacing/>
        <w:jc w:val="both"/>
        <w:rPr>
          <w:ins w:id="1903" w:author="Morita" w:date="2016-09-27T17:20:00Z"/>
        </w:rPr>
      </w:pPr>
      <w:ins w:id="1904" w:author="Morita" w:date="2016-09-27T17:10:00Z">
        <w:r>
          <w:t>[ITU</w:t>
        </w:r>
        <w:r>
          <w:noBreakHyphen/>
          <w:t>T G.798] defines the equipment functional blocks</w:t>
        </w:r>
      </w:ins>
    </w:p>
    <w:p w:rsidR="00F74716" w:rsidRDefault="00F74716" w:rsidP="00BB308D">
      <w:pPr>
        <w:pStyle w:val="af9"/>
        <w:numPr>
          <w:ilvl w:val="0"/>
          <w:numId w:val="75"/>
        </w:numPr>
        <w:ind w:leftChars="0"/>
        <w:contextualSpacing/>
        <w:jc w:val="both"/>
        <w:rPr>
          <w:ins w:id="1905" w:author="Morita" w:date="2016-09-27T17:10:00Z"/>
        </w:rPr>
      </w:pPr>
      <w:ins w:id="1906" w:author="Morita" w:date="2016-09-27T17:20:00Z">
        <w:r>
          <w:rPr>
            <w:rFonts w:hint="eastAsia"/>
            <w:lang w:eastAsia="ja-JP"/>
          </w:rPr>
          <w:t xml:space="preserve">[ITU-T G.872] defines </w:t>
        </w:r>
      </w:ins>
      <w:ins w:id="1907" w:author="Morita" w:date="2016-09-27T17:21:00Z">
        <w:r>
          <w:rPr>
            <w:rFonts w:hint="eastAsia"/>
            <w:lang w:eastAsia="ja-JP"/>
          </w:rPr>
          <w:t xml:space="preserve">OTN </w:t>
        </w:r>
      </w:ins>
      <w:ins w:id="1908" w:author="Morita" w:date="2016-09-27T17:20:00Z">
        <w:r>
          <w:rPr>
            <w:rFonts w:hint="eastAsia"/>
            <w:lang w:eastAsia="ja-JP"/>
          </w:rPr>
          <w:t>architecture</w:t>
        </w:r>
      </w:ins>
    </w:p>
    <w:p w:rsidR="00BB308D" w:rsidRDefault="00BB308D" w:rsidP="00BB308D">
      <w:pPr>
        <w:pStyle w:val="af9"/>
        <w:numPr>
          <w:ilvl w:val="0"/>
          <w:numId w:val="75"/>
        </w:numPr>
        <w:ind w:leftChars="0"/>
        <w:contextualSpacing/>
        <w:jc w:val="both"/>
        <w:rPr>
          <w:ins w:id="1909" w:author="Morita" w:date="2016-09-27T17:10:00Z"/>
        </w:rPr>
      </w:pPr>
      <w:ins w:id="1910" w:author="Morita" w:date="2016-09-27T17:10:00Z">
        <w:r>
          <w:t>[ITU</w:t>
        </w:r>
        <w:r>
          <w:noBreakHyphen/>
          <w:t>T G.873.1] and [ITU</w:t>
        </w:r>
        <w:r>
          <w:noBreakHyphen/>
          <w:t>T G.873.2] describes linear and ring protection</w:t>
        </w:r>
      </w:ins>
    </w:p>
    <w:p w:rsidR="00BB308D" w:rsidRDefault="00BB308D" w:rsidP="00BB308D">
      <w:pPr>
        <w:pStyle w:val="af9"/>
        <w:numPr>
          <w:ilvl w:val="0"/>
          <w:numId w:val="75"/>
        </w:numPr>
        <w:ind w:leftChars="0"/>
        <w:contextualSpacing/>
        <w:jc w:val="both"/>
        <w:rPr>
          <w:ins w:id="1911" w:author="Morita" w:date="2016-09-27T17:10:00Z"/>
        </w:rPr>
      </w:pPr>
      <w:ins w:id="1912" w:author="Morita" w:date="2016-09-27T17:10:00Z">
        <w:r>
          <w:t>[ITU</w:t>
        </w:r>
        <w:r>
          <w:noBreakHyphen/>
          <w:t>T G.874] and [ITU</w:t>
        </w:r>
        <w:r>
          <w:noBreakHyphen/>
          <w:t>T G.874.1] define the management interface</w:t>
        </w:r>
      </w:ins>
    </w:p>
    <w:p w:rsidR="00BB308D" w:rsidRPr="00494DF5" w:rsidRDefault="00BB308D" w:rsidP="00BB308D">
      <w:pPr>
        <w:pStyle w:val="af9"/>
        <w:numPr>
          <w:ilvl w:val="0"/>
          <w:numId w:val="75"/>
        </w:numPr>
        <w:ind w:leftChars="0"/>
        <w:contextualSpacing/>
        <w:jc w:val="both"/>
        <w:rPr>
          <w:ins w:id="1913" w:author="Morita" w:date="2016-09-27T17:10:00Z"/>
        </w:rPr>
      </w:pPr>
      <w:ins w:id="1914" w:author="Morita" w:date="2016-09-27T17:10:00Z">
        <w:r>
          <w:t>[ITU</w:t>
        </w:r>
        <w:r>
          <w:noBreakHyphen/>
          <w:t>T G.698.1], [ITU</w:t>
        </w:r>
        <w:r>
          <w:noBreakHyphen/>
          <w:t>T G.698.2] and [ITU</w:t>
        </w:r>
        <w:r>
          <w:noBreakHyphen/>
          <w:t>T G.959.1] define the physical interfaces.</w:t>
        </w:r>
      </w:ins>
    </w:p>
    <w:p w:rsidR="00BB308D" w:rsidRDefault="00F74716" w:rsidP="00BB308D">
      <w:pPr>
        <w:rPr>
          <w:ins w:id="1915" w:author="Morita" w:date="2016-09-27T17:23:00Z"/>
          <w:lang w:eastAsia="ja-JP"/>
        </w:rPr>
      </w:pPr>
      <w:ins w:id="1916" w:author="Morita" w:date="2016-09-27T17:21:00Z">
        <w:r>
          <w:rPr>
            <w:rFonts w:hint="eastAsia"/>
            <w:lang w:eastAsia="ja-JP"/>
          </w:rPr>
          <w:t xml:space="preserve">According to the revised G.872, </w:t>
        </w:r>
      </w:ins>
      <w:ins w:id="1917" w:author="Morita" w:date="2016-09-27T17:22:00Z">
        <w:r>
          <w:rPr>
            <w:rFonts w:hint="eastAsia"/>
            <w:lang w:eastAsia="ja-JP"/>
          </w:rPr>
          <w:t>t</w:t>
        </w:r>
      </w:ins>
      <w:ins w:id="1918" w:author="Morita" w:date="2016-09-27T17:10:00Z">
        <w:r w:rsidR="00BB308D" w:rsidRPr="00494DF5">
          <w:t xml:space="preserve">he OTN is decomposed into </w:t>
        </w:r>
      </w:ins>
      <w:ins w:id="1919" w:author="Morita" w:date="2016-09-27T17:22:00Z">
        <w:r>
          <w:rPr>
            <w:rFonts w:hint="eastAsia"/>
            <w:lang w:eastAsia="ja-JP"/>
          </w:rPr>
          <w:t xml:space="preserve">the following </w:t>
        </w:r>
      </w:ins>
      <w:ins w:id="1920" w:author="Morita" w:date="2016-09-27T17:10:00Z">
        <w:r w:rsidR="00BB308D">
          <w:t>layer structure</w:t>
        </w:r>
      </w:ins>
      <w:ins w:id="1921" w:author="Morita" w:date="2016-09-27T17:23:00Z">
        <w:r>
          <w:rPr>
            <w:rFonts w:hint="eastAsia"/>
            <w:lang w:eastAsia="ja-JP"/>
          </w:rPr>
          <w:t>.</w:t>
        </w:r>
      </w:ins>
    </w:p>
    <w:p w:rsidR="00F74716" w:rsidRDefault="00F74716" w:rsidP="00BB308D">
      <w:pPr>
        <w:rPr>
          <w:ins w:id="1922" w:author="Morita" w:date="2016-09-27T17:10:00Z"/>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1605"/>
        <w:gridCol w:w="1605"/>
        <w:gridCol w:w="1605"/>
        <w:gridCol w:w="1605"/>
      </w:tblGrid>
      <w:tr w:rsidR="00BB308D" w:rsidRPr="00B80AE3" w:rsidTr="00ED4C25">
        <w:trPr>
          <w:jc w:val="center"/>
          <w:ins w:id="1923" w:author="Morita" w:date="2016-09-27T17:10:00Z"/>
        </w:trPr>
        <w:tc>
          <w:tcPr>
            <w:tcW w:w="6419" w:type="dxa"/>
            <w:gridSpan w:val="4"/>
            <w:tcBorders>
              <w:top w:val="single" w:sz="12" w:space="0" w:color="auto"/>
              <w:left w:val="single" w:sz="12" w:space="0" w:color="auto"/>
              <w:bottom w:val="nil"/>
              <w:right w:val="single" w:sz="12" w:space="0" w:color="auto"/>
            </w:tcBorders>
            <w:shd w:val="clear" w:color="auto" w:fill="auto"/>
            <w:vAlign w:val="center"/>
          </w:tcPr>
          <w:p w:rsidR="00BB308D" w:rsidRPr="00B80AE3" w:rsidRDefault="00BB308D" w:rsidP="00ED4C25">
            <w:pPr>
              <w:pStyle w:val="FigureNoTitle0"/>
              <w:keepNext/>
              <w:rPr>
                <w:ins w:id="1924" w:author="Morita" w:date="2016-09-27T17:10:00Z"/>
                <w:b w:val="0"/>
              </w:rPr>
            </w:pPr>
          </w:p>
        </w:tc>
        <w:tc>
          <w:tcPr>
            <w:tcW w:w="1605"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BB308D" w:rsidRPr="00B80AE3" w:rsidRDefault="00BB308D" w:rsidP="00ED4C25">
            <w:pPr>
              <w:pStyle w:val="FigureNoTitle0"/>
              <w:keepNext/>
              <w:rPr>
                <w:ins w:id="1925" w:author="Morita" w:date="2016-09-27T17:10:00Z"/>
                <w:b w:val="0"/>
              </w:rPr>
            </w:pPr>
            <w:ins w:id="1926" w:author="Morita" w:date="2016-09-27T17:10:00Z">
              <w:r w:rsidRPr="00B80AE3">
                <w:rPr>
                  <w:b w:val="0"/>
                </w:rPr>
                <w:t>Digital</w:t>
              </w:r>
            </w:ins>
          </w:p>
        </w:tc>
      </w:tr>
      <w:tr w:rsidR="00BB308D" w:rsidRPr="00B80AE3" w:rsidTr="00ED4C25">
        <w:trPr>
          <w:jc w:val="center"/>
          <w:ins w:id="1927" w:author="Morita" w:date="2016-09-27T17:10:00Z"/>
        </w:trPr>
        <w:tc>
          <w:tcPr>
            <w:tcW w:w="1604" w:type="dxa"/>
            <w:tcBorders>
              <w:top w:val="nil"/>
              <w:left w:val="single" w:sz="12" w:space="0" w:color="auto"/>
              <w:bottom w:val="nil"/>
              <w:right w:val="dashSmallGap" w:sz="4" w:space="0" w:color="auto"/>
            </w:tcBorders>
            <w:shd w:val="clear" w:color="auto" w:fill="auto"/>
            <w:vAlign w:val="center"/>
          </w:tcPr>
          <w:p w:rsidR="00BB308D" w:rsidRPr="00B80AE3" w:rsidRDefault="00BB308D" w:rsidP="00ED4C25">
            <w:pPr>
              <w:pStyle w:val="FigureNoTitle0"/>
              <w:keepNext/>
              <w:rPr>
                <w:ins w:id="1928" w:author="Morita" w:date="2016-09-27T17:10:00Z"/>
                <w:b w:val="0"/>
              </w:rPr>
            </w:pPr>
          </w:p>
        </w:tc>
        <w:tc>
          <w:tcPr>
            <w:tcW w:w="3210" w:type="dxa"/>
            <w:gridSpan w:val="2"/>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BB308D" w:rsidRPr="00B80AE3" w:rsidRDefault="00BB308D" w:rsidP="00ED4C25">
            <w:pPr>
              <w:pStyle w:val="FigureNoTitle0"/>
              <w:keepNext/>
              <w:rPr>
                <w:ins w:id="1929" w:author="Morita" w:date="2016-09-27T17:10:00Z"/>
                <w:b w:val="0"/>
              </w:rPr>
            </w:pPr>
            <w:ins w:id="1930" w:author="Morita" w:date="2016-09-27T17:10:00Z">
              <w:r w:rsidRPr="00B80AE3">
                <w:rPr>
                  <w:b w:val="0"/>
                </w:rPr>
                <w:t>ODU</w:t>
              </w:r>
            </w:ins>
          </w:p>
        </w:tc>
        <w:tc>
          <w:tcPr>
            <w:tcW w:w="1605" w:type="dxa"/>
            <w:tcBorders>
              <w:top w:val="nil"/>
              <w:left w:val="dashSmallGap" w:sz="4" w:space="0" w:color="auto"/>
              <w:bottom w:val="nil"/>
              <w:right w:val="single" w:sz="12" w:space="0" w:color="auto"/>
            </w:tcBorders>
            <w:shd w:val="clear" w:color="auto" w:fill="auto"/>
            <w:vAlign w:val="center"/>
          </w:tcPr>
          <w:p w:rsidR="00BB308D" w:rsidRPr="00B80AE3" w:rsidRDefault="00BB308D" w:rsidP="00ED4C25">
            <w:pPr>
              <w:pStyle w:val="FigureNoTitle0"/>
              <w:keepNext/>
              <w:rPr>
                <w:ins w:id="1931" w:author="Morita" w:date="2016-09-27T17:10:00Z"/>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BB308D" w:rsidRPr="00B80AE3" w:rsidRDefault="00BB308D" w:rsidP="00ED4C25">
            <w:pPr>
              <w:pStyle w:val="FigureNoTitle0"/>
              <w:keepNext/>
              <w:rPr>
                <w:ins w:id="1932" w:author="Morita" w:date="2016-09-27T17:10:00Z"/>
                <w:b w:val="0"/>
              </w:rPr>
            </w:pPr>
          </w:p>
        </w:tc>
      </w:tr>
      <w:tr w:rsidR="00BB308D" w:rsidRPr="00B80AE3" w:rsidTr="00ED4C25">
        <w:trPr>
          <w:jc w:val="center"/>
          <w:ins w:id="1933" w:author="Morita" w:date="2016-09-27T17:10:00Z"/>
        </w:trPr>
        <w:tc>
          <w:tcPr>
            <w:tcW w:w="6419" w:type="dxa"/>
            <w:gridSpan w:val="4"/>
            <w:tcBorders>
              <w:top w:val="nil"/>
              <w:left w:val="single" w:sz="12" w:space="0" w:color="auto"/>
              <w:bottom w:val="nil"/>
              <w:right w:val="single" w:sz="12" w:space="0" w:color="auto"/>
            </w:tcBorders>
            <w:shd w:val="clear" w:color="auto" w:fill="auto"/>
            <w:vAlign w:val="center"/>
          </w:tcPr>
          <w:p w:rsidR="00BB308D" w:rsidRPr="00B80AE3" w:rsidRDefault="00BB308D" w:rsidP="00ED4C25">
            <w:pPr>
              <w:pStyle w:val="FigureNoTitle0"/>
              <w:keepNext/>
              <w:rPr>
                <w:ins w:id="1934" w:author="Morita" w:date="2016-09-27T17:10:00Z"/>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BB308D" w:rsidRPr="00B80AE3" w:rsidRDefault="00BB308D" w:rsidP="00ED4C25">
            <w:pPr>
              <w:pStyle w:val="FigureNoTitle0"/>
              <w:keepNext/>
              <w:rPr>
                <w:ins w:id="1935" w:author="Morita" w:date="2016-09-27T17:10:00Z"/>
                <w:b w:val="0"/>
              </w:rPr>
            </w:pPr>
          </w:p>
        </w:tc>
      </w:tr>
      <w:tr w:rsidR="00BB308D" w:rsidRPr="00B80AE3" w:rsidTr="00ED4C25">
        <w:trPr>
          <w:jc w:val="center"/>
          <w:ins w:id="1936" w:author="Morita" w:date="2016-09-27T17:10:00Z"/>
        </w:trPr>
        <w:tc>
          <w:tcPr>
            <w:tcW w:w="1604" w:type="dxa"/>
            <w:tcBorders>
              <w:top w:val="nil"/>
              <w:left w:val="single" w:sz="12" w:space="0" w:color="auto"/>
              <w:bottom w:val="nil"/>
              <w:right w:val="dashSmallGap" w:sz="4" w:space="0" w:color="auto"/>
            </w:tcBorders>
            <w:shd w:val="clear" w:color="auto" w:fill="auto"/>
            <w:vAlign w:val="center"/>
          </w:tcPr>
          <w:p w:rsidR="00BB308D" w:rsidRPr="00B80AE3" w:rsidRDefault="00BB308D" w:rsidP="00ED4C25">
            <w:pPr>
              <w:pStyle w:val="FigureNoTitle0"/>
              <w:keepNext/>
              <w:rPr>
                <w:ins w:id="1937" w:author="Morita" w:date="2016-09-27T17:10:00Z"/>
                <w:b w:val="0"/>
              </w:rPr>
            </w:pPr>
          </w:p>
        </w:tc>
        <w:tc>
          <w:tcPr>
            <w:tcW w:w="3210" w:type="dxa"/>
            <w:gridSpan w:val="2"/>
            <w:tcBorders>
              <w:top w:val="dashSmallGap" w:sz="4" w:space="0" w:color="auto"/>
              <w:left w:val="dashSmallGap" w:sz="4" w:space="0" w:color="auto"/>
              <w:bottom w:val="dashSmallGap" w:sz="4" w:space="0" w:color="auto"/>
              <w:right w:val="dashSmallGap" w:sz="4" w:space="0" w:color="auto"/>
            </w:tcBorders>
            <w:shd w:val="clear" w:color="auto" w:fill="auto"/>
            <w:vAlign w:val="center"/>
          </w:tcPr>
          <w:p w:rsidR="00BB308D" w:rsidRPr="00B80AE3" w:rsidRDefault="00BB308D" w:rsidP="00ED4C25">
            <w:pPr>
              <w:pStyle w:val="FigureNoTitle0"/>
              <w:keepNext/>
              <w:rPr>
                <w:ins w:id="1938" w:author="Morita" w:date="2016-09-27T17:10:00Z"/>
                <w:b w:val="0"/>
              </w:rPr>
            </w:pPr>
            <w:ins w:id="1939" w:author="Morita" w:date="2016-09-27T17:10:00Z">
              <w:r w:rsidRPr="00B80AE3">
                <w:rPr>
                  <w:b w:val="0"/>
                </w:rPr>
                <w:t>OTU</w:t>
              </w:r>
            </w:ins>
          </w:p>
        </w:tc>
        <w:tc>
          <w:tcPr>
            <w:tcW w:w="1605" w:type="dxa"/>
            <w:tcBorders>
              <w:top w:val="nil"/>
              <w:left w:val="dashSmallGap" w:sz="4" w:space="0" w:color="auto"/>
              <w:bottom w:val="nil"/>
              <w:right w:val="single" w:sz="12" w:space="0" w:color="auto"/>
            </w:tcBorders>
            <w:shd w:val="clear" w:color="auto" w:fill="auto"/>
            <w:vAlign w:val="center"/>
          </w:tcPr>
          <w:p w:rsidR="00BB308D" w:rsidRPr="00B80AE3" w:rsidRDefault="00BB308D" w:rsidP="00ED4C25">
            <w:pPr>
              <w:pStyle w:val="FigureNoTitle0"/>
              <w:keepNext/>
              <w:rPr>
                <w:ins w:id="1940" w:author="Morita" w:date="2016-09-27T17:10:00Z"/>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BB308D" w:rsidRPr="00B80AE3" w:rsidRDefault="00BB308D" w:rsidP="00ED4C25">
            <w:pPr>
              <w:pStyle w:val="FigureNoTitle0"/>
              <w:keepNext/>
              <w:rPr>
                <w:ins w:id="1941" w:author="Morita" w:date="2016-09-27T17:10:00Z"/>
                <w:b w:val="0"/>
              </w:rPr>
            </w:pPr>
          </w:p>
        </w:tc>
      </w:tr>
      <w:tr w:rsidR="00BB308D" w:rsidRPr="00B80AE3" w:rsidTr="00ED4C25">
        <w:trPr>
          <w:jc w:val="center"/>
          <w:ins w:id="1942" w:author="Morita" w:date="2016-09-27T17:10:00Z"/>
        </w:trPr>
        <w:tc>
          <w:tcPr>
            <w:tcW w:w="6419" w:type="dxa"/>
            <w:gridSpan w:val="4"/>
            <w:tcBorders>
              <w:top w:val="nil"/>
              <w:left w:val="single" w:sz="12" w:space="0" w:color="auto"/>
              <w:bottom w:val="single" w:sz="12" w:space="0" w:color="auto"/>
              <w:right w:val="single" w:sz="12" w:space="0" w:color="auto"/>
            </w:tcBorders>
            <w:shd w:val="clear" w:color="auto" w:fill="auto"/>
            <w:vAlign w:val="center"/>
          </w:tcPr>
          <w:p w:rsidR="00BB308D" w:rsidRPr="00B80AE3" w:rsidRDefault="00BB308D" w:rsidP="00ED4C25">
            <w:pPr>
              <w:pStyle w:val="FigureNoTitle0"/>
              <w:keepNext/>
              <w:rPr>
                <w:ins w:id="1943" w:author="Morita" w:date="2016-09-27T17:10:00Z"/>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BB308D" w:rsidRPr="00B80AE3" w:rsidRDefault="00BB308D" w:rsidP="00ED4C25">
            <w:pPr>
              <w:pStyle w:val="FigureNoTitle0"/>
              <w:keepNext/>
              <w:rPr>
                <w:ins w:id="1944" w:author="Morita" w:date="2016-09-27T17:10:00Z"/>
                <w:b w:val="0"/>
              </w:rPr>
            </w:pPr>
          </w:p>
        </w:tc>
      </w:tr>
      <w:tr w:rsidR="00BB308D" w:rsidRPr="00B80AE3" w:rsidTr="00ED4C25">
        <w:trPr>
          <w:jc w:val="center"/>
          <w:ins w:id="1945" w:author="Morita" w:date="2016-09-27T17:10:00Z"/>
        </w:trPr>
        <w:tc>
          <w:tcPr>
            <w:tcW w:w="6419"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BB308D" w:rsidRPr="00B80AE3" w:rsidRDefault="00BB308D" w:rsidP="00ED4C25">
            <w:pPr>
              <w:pStyle w:val="FigureNoTitle0"/>
              <w:keepNext/>
              <w:rPr>
                <w:ins w:id="1946" w:author="Morita" w:date="2016-09-27T17:10:00Z"/>
                <w:b w:val="0"/>
              </w:rPr>
            </w:pPr>
            <w:proofErr w:type="spellStart"/>
            <w:ins w:id="1947" w:author="Morita" w:date="2016-09-27T17:10:00Z">
              <w:r w:rsidRPr="00B80AE3">
                <w:rPr>
                  <w:b w:val="0"/>
                </w:rPr>
                <w:t>OTSiA</w:t>
              </w:r>
              <w:proofErr w:type="spellEnd"/>
            </w:ins>
          </w:p>
        </w:tc>
        <w:tc>
          <w:tcPr>
            <w:tcW w:w="1605" w:type="dxa"/>
            <w:tcBorders>
              <w:top w:val="single" w:sz="12" w:space="0" w:color="auto"/>
              <w:left w:val="single" w:sz="12" w:space="0" w:color="auto"/>
              <w:bottom w:val="single" w:sz="12" w:space="0" w:color="auto"/>
              <w:right w:val="single" w:sz="12" w:space="0" w:color="auto"/>
            </w:tcBorders>
            <w:shd w:val="clear" w:color="auto" w:fill="auto"/>
            <w:vAlign w:val="center"/>
          </w:tcPr>
          <w:p w:rsidR="00BB308D" w:rsidRPr="00B80AE3" w:rsidRDefault="00BB308D" w:rsidP="00ED4C25">
            <w:pPr>
              <w:pStyle w:val="FigureNoTitle0"/>
              <w:keepNext/>
              <w:rPr>
                <w:ins w:id="1948" w:author="Morita" w:date="2016-09-27T17:10:00Z"/>
                <w:b w:val="0"/>
              </w:rPr>
            </w:pPr>
            <w:ins w:id="1949" w:author="Morita" w:date="2016-09-27T17:10:00Z">
              <w:r w:rsidRPr="00B80AE3">
                <w:rPr>
                  <w:b w:val="0"/>
                </w:rPr>
                <w:t>Optical signal</w:t>
              </w:r>
              <w:r>
                <w:rPr>
                  <w:b w:val="0"/>
                </w:rPr>
                <w:t>s</w:t>
              </w:r>
            </w:ins>
          </w:p>
        </w:tc>
      </w:tr>
      <w:tr w:rsidR="00BB308D" w:rsidRPr="00B80AE3" w:rsidTr="00ED4C25">
        <w:trPr>
          <w:jc w:val="center"/>
          <w:ins w:id="1950" w:author="Morita" w:date="2016-09-27T17:10:00Z"/>
        </w:trPr>
        <w:tc>
          <w:tcPr>
            <w:tcW w:w="320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BB308D" w:rsidRPr="00B80AE3" w:rsidRDefault="00BB308D" w:rsidP="00ED4C25">
            <w:pPr>
              <w:pStyle w:val="FigureNoTitle0"/>
              <w:keepNext/>
              <w:rPr>
                <w:ins w:id="1951" w:author="Morita" w:date="2016-09-27T17:10:00Z"/>
                <w:b w:val="0"/>
                <w:szCs w:val="24"/>
              </w:rPr>
            </w:pPr>
            <w:ins w:id="1952" w:author="Morita" w:date="2016-09-27T17:10:00Z">
              <w:r w:rsidRPr="00B80AE3">
                <w:rPr>
                  <w:b w:val="0"/>
                  <w:szCs w:val="24"/>
                </w:rPr>
                <w:t xml:space="preserve">Media </w:t>
              </w:r>
              <w:r>
                <w:rPr>
                  <w:b w:val="0"/>
                  <w:szCs w:val="24"/>
                </w:rPr>
                <w:t>constructs</w:t>
              </w:r>
            </w:ins>
          </w:p>
        </w:tc>
        <w:tc>
          <w:tcPr>
            <w:tcW w:w="321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BB308D" w:rsidRPr="00B80AE3" w:rsidRDefault="00BB308D" w:rsidP="00ED4C25">
            <w:pPr>
              <w:pStyle w:val="FigureNoTitle0"/>
              <w:keepNext/>
              <w:rPr>
                <w:ins w:id="1953" w:author="Morita" w:date="2016-09-27T17:10:00Z"/>
                <w:b w:val="0"/>
                <w:szCs w:val="24"/>
              </w:rPr>
            </w:pPr>
            <w:ins w:id="1954" w:author="Morita" w:date="2016-09-27T17:10:00Z">
              <w:r>
                <w:rPr>
                  <w:b w:val="0"/>
                  <w:szCs w:val="24"/>
                </w:rPr>
                <w:t>OMS/OTS</w:t>
              </w:r>
              <w:r w:rsidRPr="00B80AE3">
                <w:rPr>
                  <w:b w:val="0"/>
                  <w:szCs w:val="24"/>
                </w:rPr>
                <w:t xml:space="preserve"> </w:t>
              </w:r>
              <w:r>
                <w:rPr>
                  <w:b w:val="0"/>
                  <w:szCs w:val="24"/>
                </w:rPr>
                <w:t>Optical signal m</w:t>
              </w:r>
              <w:r w:rsidRPr="00B80AE3">
                <w:rPr>
                  <w:b w:val="0"/>
                  <w:szCs w:val="24"/>
                </w:rPr>
                <w:t>aintenance entities</w:t>
              </w:r>
            </w:ins>
          </w:p>
        </w:tc>
        <w:tc>
          <w:tcPr>
            <w:tcW w:w="1605"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BB308D" w:rsidRPr="00B80AE3" w:rsidRDefault="00BB308D" w:rsidP="00ED4C25">
            <w:pPr>
              <w:pStyle w:val="FigureNoTitle0"/>
              <w:keepNext/>
              <w:rPr>
                <w:ins w:id="1955" w:author="Morita" w:date="2016-09-27T17:10:00Z"/>
                <w:b w:val="0"/>
                <w:szCs w:val="24"/>
              </w:rPr>
            </w:pPr>
            <w:ins w:id="1956" w:author="Morita" w:date="2016-09-27T17:10:00Z">
              <w:r w:rsidRPr="00B80AE3">
                <w:rPr>
                  <w:b w:val="0"/>
                  <w:szCs w:val="24"/>
                </w:rPr>
                <w:t>Media</w:t>
              </w:r>
              <w:r>
                <w:rPr>
                  <w:b w:val="0"/>
                  <w:szCs w:val="24"/>
                </w:rPr>
                <w:t xml:space="preserve"> </w:t>
              </w:r>
            </w:ins>
          </w:p>
        </w:tc>
      </w:tr>
      <w:tr w:rsidR="00BB308D" w:rsidRPr="00B80AE3" w:rsidTr="00ED4C25">
        <w:trPr>
          <w:jc w:val="center"/>
          <w:ins w:id="1957" w:author="Morita" w:date="2016-09-27T17:10:00Z"/>
        </w:trPr>
        <w:tc>
          <w:tcPr>
            <w:tcW w:w="6419"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BB308D" w:rsidRPr="00B80AE3" w:rsidRDefault="00BB308D" w:rsidP="00ED4C25">
            <w:pPr>
              <w:pStyle w:val="FigureNoTitle0"/>
              <w:keepNext/>
              <w:rPr>
                <w:ins w:id="1958" w:author="Morita" w:date="2016-09-27T17:10:00Z"/>
                <w:b w:val="0"/>
              </w:rPr>
            </w:pPr>
            <w:ins w:id="1959" w:author="Morita" w:date="2016-09-27T17:10:00Z">
              <w:r w:rsidRPr="00B80AE3">
                <w:rPr>
                  <w:b w:val="0"/>
                </w:rPr>
                <w:t>Fibre</w:t>
              </w:r>
            </w:ins>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BB308D" w:rsidRPr="00B80AE3" w:rsidRDefault="00BB308D" w:rsidP="00ED4C25">
            <w:pPr>
              <w:pStyle w:val="FigureNoTitle0"/>
              <w:keepNext/>
              <w:rPr>
                <w:ins w:id="1960" w:author="Morita" w:date="2016-09-27T17:10:00Z"/>
                <w:b w:val="0"/>
              </w:rPr>
            </w:pPr>
          </w:p>
        </w:tc>
      </w:tr>
    </w:tbl>
    <w:p w:rsidR="00BB308D" w:rsidRPr="00C463E3" w:rsidRDefault="00BB308D" w:rsidP="00BB308D">
      <w:pPr>
        <w:pStyle w:val="FigureNoTitle0"/>
        <w:rPr>
          <w:ins w:id="1961" w:author="Morita" w:date="2016-09-27T17:10:00Z"/>
          <w:lang w:eastAsia="ja-JP"/>
        </w:rPr>
      </w:pPr>
      <w:ins w:id="1962" w:author="Morita" w:date="2016-09-27T17:10:00Z">
        <w:r>
          <w:t>Figure </w:t>
        </w:r>
        <w:r w:rsidRPr="00C463E3">
          <w:t>6</w:t>
        </w:r>
        <w:r>
          <w:noBreakHyphen/>
        </w:r>
        <w:r w:rsidRPr="00C463E3">
          <w:t>1</w:t>
        </w:r>
        <w:r>
          <w:rPr>
            <w:rFonts w:hint="eastAsia"/>
            <w:lang w:eastAsia="ja-JP"/>
          </w:rPr>
          <w:t>/G.872</w:t>
        </w:r>
        <w:r w:rsidRPr="00C463E3">
          <w:t xml:space="preserve"> </w:t>
        </w:r>
        <w:r w:rsidRPr="00C463E3">
          <w:rPr>
            <w:szCs w:val="24"/>
          </w:rPr>
          <w:t>–</w:t>
        </w:r>
        <w:r w:rsidRPr="00C463E3">
          <w:t xml:space="preserve"> Overview of the OTN</w:t>
        </w:r>
      </w:ins>
      <w:ins w:id="1963" w:author="Morita" w:date="2016-09-27T17:30:00Z">
        <w:r w:rsidR="00BF17E8">
          <w:rPr>
            <w:rFonts w:hint="eastAsia"/>
            <w:lang w:eastAsia="ja-JP"/>
          </w:rPr>
          <w:t xml:space="preserve"> covering beyond 100 </w:t>
        </w:r>
        <w:proofErr w:type="spellStart"/>
        <w:r w:rsidR="00BF17E8">
          <w:rPr>
            <w:rFonts w:hint="eastAsia"/>
            <w:lang w:eastAsia="ja-JP"/>
          </w:rPr>
          <w:t>Gbit</w:t>
        </w:r>
        <w:proofErr w:type="spellEnd"/>
        <w:r w:rsidR="00BF17E8">
          <w:rPr>
            <w:rFonts w:hint="eastAsia"/>
            <w:lang w:eastAsia="ja-JP"/>
          </w:rPr>
          <w:t>/s</w:t>
        </w:r>
      </w:ins>
    </w:p>
    <w:p w:rsidR="00152A70" w:rsidRDefault="00152A70" w:rsidP="00152A70">
      <w:pPr>
        <w:rPr>
          <w:ins w:id="1964" w:author="Morita" w:date="2016-09-27T22:28:00Z"/>
        </w:rPr>
      </w:pPr>
      <w:bookmarkStart w:id="1965" w:name="_Toc319683404"/>
      <w:bookmarkEnd w:id="1965"/>
      <w:ins w:id="1966" w:author="Morita" w:date="2016-09-27T22:28:00Z">
        <w:r>
          <w:lastRenderedPageBreak/>
          <w:t>The digital layers of the OTN (optical data unit (ODU), optical transport unit (OTU)) provide for the multiplexing and maintenance of digital clients. There is one-to-one mapping between an OTU and an optical tributary signal assembly (</w:t>
        </w:r>
        <w:proofErr w:type="spellStart"/>
        <w:r>
          <w:t>OTSiA</w:t>
        </w:r>
        <w:proofErr w:type="spellEnd"/>
        <w:r>
          <w:t xml:space="preserve">). The </w:t>
        </w:r>
        <w:proofErr w:type="spellStart"/>
        <w:r>
          <w:t>OTSiA</w:t>
        </w:r>
        <w:proofErr w:type="spellEnd"/>
        <w:r>
          <w:t xml:space="preserve"> represents the optical tributary signal group (</w:t>
        </w:r>
        <w:proofErr w:type="spellStart"/>
        <w:r>
          <w:t>OTSiG</w:t>
        </w:r>
        <w:proofErr w:type="spellEnd"/>
        <w:r>
          <w:t xml:space="preserve">) and the </w:t>
        </w:r>
        <w:proofErr w:type="spellStart"/>
        <w:proofErr w:type="gramStart"/>
        <w:r>
          <w:t>non</w:t>
        </w:r>
        <w:proofErr w:type="gramEnd"/>
        <w:r>
          <w:t xml:space="preserve"> associated</w:t>
        </w:r>
        <w:proofErr w:type="spellEnd"/>
        <w:r>
          <w:t xml:space="preserve"> overhead (</w:t>
        </w:r>
        <w:proofErr w:type="spellStart"/>
        <w:r>
          <w:t>OTSiG</w:t>
        </w:r>
        <w:proofErr w:type="spellEnd"/>
        <w:r>
          <w:t xml:space="preserve"> O), which is used for management for </w:t>
        </w:r>
        <w:proofErr w:type="spellStart"/>
        <w:r>
          <w:t>OTSiG</w:t>
        </w:r>
        <w:proofErr w:type="spellEnd"/>
        <w:r>
          <w:t xml:space="preserve">. The </w:t>
        </w:r>
        <w:proofErr w:type="spellStart"/>
        <w:proofErr w:type="gramStart"/>
        <w:r>
          <w:t>OTSiG</w:t>
        </w:r>
        <w:proofErr w:type="spellEnd"/>
        <w:r>
          <w:t>,</w:t>
        </w:r>
        <w:proofErr w:type="gramEnd"/>
        <w:r>
          <w:t xml:space="preserve"> represents one or more optical tributary signals (</w:t>
        </w:r>
        <w:proofErr w:type="spellStart"/>
        <w:r>
          <w:t>OTSi</w:t>
        </w:r>
        <w:proofErr w:type="spellEnd"/>
        <w:r>
          <w:t xml:space="preserve">) that are each characterized by their central frequency and an application identifier. This approach allows the OTU (in particular for bit rates higher than </w:t>
        </w:r>
        <w:proofErr w:type="gramStart"/>
        <w:r>
          <w:t>100Gb/</w:t>
        </w:r>
        <w:proofErr w:type="gramEnd"/>
        <w:r>
          <w:t>s) to be distributed across multiple optical tributary signals (</w:t>
        </w:r>
        <w:proofErr w:type="spellStart"/>
        <w:r>
          <w:t>OTSi</w:t>
        </w:r>
        <w:proofErr w:type="spellEnd"/>
        <w:r>
          <w:t>).</w:t>
        </w:r>
      </w:ins>
    </w:p>
    <w:p w:rsidR="00BB308D" w:rsidRPr="00152A70" w:rsidRDefault="00152A70" w:rsidP="00152A70">
      <w:pPr>
        <w:rPr>
          <w:ins w:id="1967" w:author="Morita" w:date="2016-09-27T17:10:00Z"/>
          <w:rPrChange w:id="1968" w:author="Morita" w:date="2016-09-27T22:28:00Z">
            <w:rPr>
              <w:ins w:id="1969" w:author="Morita" w:date="2016-09-27T17:10:00Z"/>
            </w:rPr>
          </w:rPrChange>
        </w:rPr>
      </w:pPr>
      <w:ins w:id="1970" w:author="Morita" w:date="2016-09-27T22:28:00Z">
        <w:r>
          <w:t xml:space="preserve">Below the </w:t>
        </w:r>
        <w:proofErr w:type="spellStart"/>
        <w:r>
          <w:t>OTSi</w:t>
        </w:r>
        <w:proofErr w:type="spellEnd"/>
        <w:r>
          <w:t xml:space="preserve"> are the media constructs (optical devices) that provide the ability to configure the media channels</w:t>
        </w:r>
        <w:proofErr w:type="gramStart"/>
        <w:r>
          <w:t>..</w:t>
        </w:r>
        <w:proofErr w:type="gramEnd"/>
        <w:r>
          <w:t xml:space="preserve"> A media channel is characterized by its frequency slot (i.e. nominal central frequency and width as defined in [ITU T G.694.1]). Each </w:t>
        </w:r>
        <w:proofErr w:type="spellStart"/>
        <w:r>
          <w:t>OTSi</w:t>
        </w:r>
        <w:proofErr w:type="spellEnd"/>
        <w:r>
          <w:t xml:space="preserve"> is guided to its destination by an independent network media channel.</w:t>
        </w:r>
      </w:ins>
    </w:p>
    <w:p w:rsidR="00C9123C" w:rsidDel="00BF17E8" w:rsidRDefault="00D2582C" w:rsidP="00D55AC7">
      <w:pPr>
        <w:jc w:val="both"/>
        <w:rPr>
          <w:del w:id="1971" w:author="Morita" w:date="2016-09-27T17:28:00Z"/>
          <w:lang w:eastAsia="ja-JP"/>
        </w:rPr>
      </w:pPr>
      <w:del w:id="1972" w:author="Morita" w:date="2016-09-27T17:28:00Z">
        <w:r w:rsidDel="00BF17E8">
          <w:rPr>
            <w:rFonts w:hint="eastAsia"/>
            <w:lang w:eastAsia="ja-JP"/>
          </w:rPr>
          <w:delText xml:space="preserve">ITU-T </w:delText>
        </w:r>
        <w:r w:rsidRPr="00ED115A" w:rsidDel="00BF17E8">
          <w:delText>Recommendation</w:delText>
        </w:r>
        <w:r w:rsidDel="00BF17E8">
          <w:rPr>
            <w:rFonts w:hint="eastAsia"/>
            <w:lang w:eastAsia="ja-JP"/>
          </w:rPr>
          <w:delText>s</w:delText>
        </w:r>
        <w:r w:rsidR="00C9123C" w:rsidDel="00BF17E8">
          <w:delText xml:space="preserve"> G.805</w:delText>
        </w:r>
        <w:r w:rsidDel="00BF17E8">
          <w:rPr>
            <w:rFonts w:hint="eastAsia"/>
            <w:lang w:eastAsia="ja-JP"/>
          </w:rPr>
          <w:delText>(</w:delText>
        </w:r>
        <w:r w:rsidRPr="00D2582C" w:rsidDel="00BF17E8">
          <w:rPr>
            <w:lang w:eastAsia="ja-JP"/>
          </w:rPr>
          <w:delText>Generic functional architecture of transport networks</w:delText>
        </w:r>
        <w:r w:rsidDel="00BF17E8">
          <w:rPr>
            <w:rFonts w:hint="eastAsia"/>
            <w:lang w:eastAsia="ja-JP"/>
          </w:rPr>
          <w:delText xml:space="preserve">) </w:delText>
        </w:r>
        <w:r w:rsidR="00C9123C" w:rsidDel="00BF17E8">
          <w:delText xml:space="preserve"> and G.800</w:delText>
        </w:r>
        <w:r w:rsidDel="00BF17E8">
          <w:rPr>
            <w:rFonts w:hint="eastAsia"/>
            <w:lang w:eastAsia="ja-JP"/>
          </w:rPr>
          <w:delText xml:space="preserve"> (</w:delText>
        </w:r>
        <w:r w:rsidRPr="00D2582C" w:rsidDel="00BF17E8">
          <w:rPr>
            <w:lang w:eastAsia="ja-JP"/>
          </w:rPr>
          <w:delText>Unified functional architecture of transport networks</w:delText>
        </w:r>
        <w:r w:rsidDel="00BF17E8">
          <w:rPr>
            <w:rFonts w:hint="eastAsia"/>
            <w:lang w:eastAsia="ja-JP"/>
          </w:rPr>
          <w:delText>) specify that</w:delText>
        </w:r>
        <w:r w:rsidR="00C9123C" w:rsidDel="00BF17E8">
          <w:delText xml:space="preserve"> the OTN is decomposed into independent transport layer networks where each layer network can be separately partitioned in a way which reflects the internal structure of that layer network.</w:delText>
        </w:r>
      </w:del>
    </w:p>
    <w:p w:rsidR="00C9123C" w:rsidRPr="00C819D9" w:rsidDel="00BF17E8" w:rsidRDefault="00D2582C" w:rsidP="00D55AC7">
      <w:pPr>
        <w:jc w:val="both"/>
        <w:rPr>
          <w:del w:id="1973" w:author="Morita" w:date="2016-09-27T17:28:00Z"/>
          <w:lang w:eastAsia="ja-JP"/>
        </w:rPr>
      </w:pPr>
      <w:del w:id="1974" w:author="Morita" w:date="2016-09-27T17:28:00Z">
        <w:r w:rsidDel="00BF17E8">
          <w:rPr>
            <w:rFonts w:hint="eastAsia"/>
            <w:lang w:eastAsia="ja-JP"/>
          </w:rPr>
          <w:delText xml:space="preserve">ITU-T </w:delText>
        </w:r>
        <w:r w:rsidRPr="00ED115A" w:rsidDel="00BF17E8">
          <w:delText>Recommendation</w:delText>
        </w:r>
        <w:r w:rsidR="00C9123C" w:rsidDel="00BF17E8">
          <w:rPr>
            <w:rFonts w:hint="eastAsia"/>
            <w:lang w:eastAsia="ja-JP"/>
          </w:rPr>
          <w:delText xml:space="preserve"> G.872 (</w:delText>
        </w:r>
        <w:r w:rsidR="00C9123C" w:rsidRPr="00C819D9" w:rsidDel="00BF17E8">
          <w:rPr>
            <w:lang w:eastAsia="ja-JP"/>
          </w:rPr>
          <w:delText xml:space="preserve">Architecture of </w:delText>
        </w:r>
        <w:r w:rsidDel="00BF17E8">
          <w:rPr>
            <w:rFonts w:hint="eastAsia"/>
            <w:lang w:eastAsia="ja-JP"/>
          </w:rPr>
          <w:delText>OTNs</w:delText>
        </w:r>
        <w:r w:rsidR="00C9123C" w:rsidDel="00BF17E8">
          <w:rPr>
            <w:rFonts w:hint="eastAsia"/>
            <w:lang w:eastAsia="ja-JP"/>
          </w:rPr>
          <w:delText>)</w:delText>
        </w:r>
        <w:r w:rsidDel="00BF17E8">
          <w:rPr>
            <w:rFonts w:hint="eastAsia"/>
            <w:lang w:eastAsia="ja-JP"/>
          </w:rPr>
          <w:delText xml:space="preserve"> describes that</w:delText>
        </w:r>
        <w:r w:rsidR="00C9123C" w:rsidDel="00BF17E8">
          <w:rPr>
            <w:rFonts w:hint="eastAsia"/>
            <w:lang w:eastAsia="ja-JP"/>
          </w:rPr>
          <w:delText xml:space="preserve"> the OTN is composed of three </w:delText>
        </w:r>
        <w:r w:rsidR="00C9123C" w:rsidRPr="00D2582C" w:rsidDel="00BF17E8">
          <w:rPr>
            <w:lang w:eastAsia="ja-JP"/>
          </w:rPr>
          <w:delText>elements</w:delText>
        </w:r>
        <w:r w:rsidR="00C9123C" w:rsidDel="00BF17E8">
          <w:rPr>
            <w:rFonts w:hint="eastAsia"/>
            <w:lang w:eastAsia="ja-JP"/>
          </w:rPr>
          <w:delText xml:space="preserve"> (</w:delText>
        </w:r>
        <w:r w:rsidR="003E2D7B" w:rsidDel="00BF17E8">
          <w:rPr>
            <w:rFonts w:hint="eastAsia"/>
            <w:lang w:eastAsia="ja-JP"/>
          </w:rPr>
          <w:delText xml:space="preserve">i.e., </w:delText>
        </w:r>
        <w:r w:rsidR="00C9123C" w:rsidDel="00BF17E8">
          <w:rPr>
            <w:rFonts w:hint="eastAsia"/>
            <w:lang w:eastAsia="ja-JP"/>
          </w:rPr>
          <w:delText>Digital layer, OCh-layer</w:delText>
        </w:r>
        <w:r w:rsidR="003E2D7B" w:rsidDel="00BF17E8">
          <w:rPr>
            <w:rFonts w:hint="eastAsia"/>
            <w:lang w:eastAsia="ja-JP"/>
          </w:rPr>
          <w:delText>,</w:delText>
        </w:r>
        <w:r w:rsidR="00C9123C" w:rsidDel="00BF17E8">
          <w:rPr>
            <w:rFonts w:hint="eastAsia"/>
            <w:lang w:eastAsia="ja-JP"/>
          </w:rPr>
          <w:delText xml:space="preserve"> and Media), considering the </w:delText>
        </w:r>
        <w:r w:rsidR="00C9123C" w:rsidDel="00BF17E8">
          <w:rPr>
            <w:lang w:eastAsia="ja-JP"/>
          </w:rPr>
          <w:delText>characteristics</w:delText>
        </w:r>
        <w:r w:rsidR="00C9123C" w:rsidDel="00BF17E8">
          <w:rPr>
            <w:rFonts w:hint="eastAsia"/>
            <w:lang w:eastAsia="ja-JP"/>
          </w:rPr>
          <w:delText xml:space="preserve"> of optical signals defined in </w:delText>
        </w:r>
        <w:r w:rsidR="00C9123C" w:rsidRPr="007C682B" w:rsidDel="00BF17E8">
          <w:delText>[ITU-T G.698.2]</w:delText>
        </w:r>
        <w:r w:rsidR="00C9123C" w:rsidDel="00BF17E8">
          <w:rPr>
            <w:rFonts w:hint="eastAsia"/>
            <w:lang w:eastAsia="ja-JP"/>
          </w:rPr>
          <w:delText xml:space="preserve"> and </w:delText>
        </w:r>
        <w:r w:rsidR="00C9123C" w:rsidDel="00BF17E8">
          <w:rPr>
            <w:lang w:val="en-CA"/>
          </w:rPr>
          <w:delText>[ITU-T G.694.1]</w:delText>
        </w:r>
        <w:r w:rsidR="00C9123C" w:rsidDel="00BF17E8">
          <w:rPr>
            <w:rFonts w:hint="eastAsia"/>
            <w:lang w:eastAsia="ja-JP"/>
          </w:rPr>
          <w:delText xml:space="preserve">. Overview of the OTN is shown in </w:delText>
        </w:r>
        <w:r w:rsidR="00BD47E8" w:rsidDel="00BF17E8">
          <w:rPr>
            <w:rFonts w:hint="eastAsia"/>
            <w:lang w:eastAsia="ja-JP"/>
          </w:rPr>
          <w:delText>Figure 5</w:delText>
        </w:r>
        <w:r w:rsidR="00C9123C" w:rsidDel="00BF17E8">
          <w:rPr>
            <w:rFonts w:hint="eastAsia"/>
            <w:lang w:eastAsia="ja-JP"/>
          </w:rPr>
          <w:delText xml:space="preserve">-1. </w:delText>
        </w:r>
      </w:del>
    </w:p>
    <w:p w:rsidR="00C9123C" w:rsidRPr="00ED115A" w:rsidDel="00BF17E8" w:rsidRDefault="00C9123C" w:rsidP="00D55AC7">
      <w:pPr>
        <w:jc w:val="both"/>
        <w:rPr>
          <w:del w:id="1975" w:author="Morita" w:date="2016-09-27T17:28:00Z"/>
        </w:rPr>
      </w:pPr>
      <w:del w:id="1976" w:author="Morita" w:date="2016-09-27T17:28:00Z">
        <w:r w:rsidRPr="007F2332" w:rsidDel="00BF17E8">
          <w:delText>The digital OTN layered structure is comprised of digital path layer networks (ODU) and digital section layer networks (OTU).</w:delText>
        </w:r>
      </w:del>
    </w:p>
    <w:p w:rsidR="00C9123C" w:rsidRPr="00ED115A" w:rsidDel="00BF17E8" w:rsidRDefault="00C9123C" w:rsidP="00D55AC7">
      <w:pPr>
        <w:jc w:val="both"/>
        <w:rPr>
          <w:del w:id="1977" w:author="Morita" w:date="2016-09-27T17:28:00Z"/>
        </w:rPr>
      </w:pPr>
      <w:del w:id="1978" w:author="Morita" w:date="2016-09-27T17:28:00Z">
        <w:r w:rsidRPr="00ED115A" w:rsidDel="00BF17E8">
          <w:delText xml:space="preserve">NOTE - The client specific processes related to Optical Channel/Client adaptation are described </w:delText>
        </w:r>
        <w:r w:rsidR="003E2D7B" w:rsidDel="00BF17E8">
          <w:rPr>
            <w:rFonts w:hint="eastAsia"/>
            <w:lang w:eastAsia="ja-JP"/>
          </w:rPr>
          <w:delText>in</w:delText>
        </w:r>
        <w:r w:rsidR="003E2D7B" w:rsidRPr="00ED115A" w:rsidDel="00BF17E8">
          <w:delText xml:space="preserve"> </w:delText>
        </w:r>
        <w:r w:rsidRPr="00ED115A" w:rsidDel="00BF17E8">
          <w:delText>Recommendation G.709</w:delText>
        </w:r>
        <w:r w:rsidR="00D2582C" w:rsidDel="00BF17E8">
          <w:rPr>
            <w:rFonts w:hint="eastAsia"/>
            <w:lang w:eastAsia="ja-JP"/>
          </w:rPr>
          <w:delText xml:space="preserve"> (</w:delText>
        </w:r>
        <w:r w:rsidR="00D2582C" w:rsidRPr="00D2582C" w:rsidDel="00BF17E8">
          <w:rPr>
            <w:lang w:eastAsia="ja-JP"/>
          </w:rPr>
          <w:delText xml:space="preserve">Interfaces for the </w:delText>
        </w:r>
        <w:r w:rsidR="00D2582C" w:rsidDel="00BF17E8">
          <w:rPr>
            <w:rFonts w:hint="eastAsia"/>
            <w:lang w:eastAsia="ja-JP"/>
          </w:rPr>
          <w:delText>OTN)</w:delText>
        </w:r>
        <w:r w:rsidRPr="00ED115A" w:rsidDel="00BF17E8">
          <w:delText>.</w:delText>
        </w:r>
      </w:del>
    </w:p>
    <w:p w:rsidR="00C9123C" w:rsidRPr="00ED115A" w:rsidDel="00BF17E8" w:rsidRDefault="00C9123C" w:rsidP="00C9123C">
      <w:pPr>
        <w:rPr>
          <w:del w:id="1979" w:author="Morita" w:date="2016-09-27T17:28:00Z"/>
          <w:lang w:eastAsia="ja-JP"/>
        </w:rPr>
      </w:pPr>
    </w:p>
    <w:p w:rsidR="00C9123C" w:rsidRPr="00ED115A" w:rsidDel="00BF17E8" w:rsidRDefault="00C9123C" w:rsidP="00C9123C">
      <w:pPr>
        <w:keepNext/>
        <w:tabs>
          <w:tab w:val="left" w:pos="720"/>
        </w:tabs>
        <w:jc w:val="center"/>
        <w:rPr>
          <w:del w:id="1980" w:author="Morita" w:date="2016-09-27T17:28:00Z"/>
          <w:lang w:eastAsia="ja-JP"/>
        </w:rPr>
      </w:pPr>
    </w:p>
    <w:tbl>
      <w:tblPr>
        <w:tblW w:w="7456" w:type="dxa"/>
        <w:jc w:val="center"/>
        <w:tblLayout w:type="fixed"/>
        <w:tblLook w:val="0000" w:firstRow="0" w:lastRow="0" w:firstColumn="0" w:lastColumn="0" w:noHBand="0" w:noVBand="0"/>
      </w:tblPr>
      <w:tblGrid>
        <w:gridCol w:w="572"/>
        <w:gridCol w:w="1913"/>
        <w:gridCol w:w="360"/>
        <w:gridCol w:w="428"/>
        <w:gridCol w:w="428"/>
        <w:gridCol w:w="360"/>
        <w:gridCol w:w="1277"/>
        <w:gridCol w:w="1741"/>
        <w:gridCol w:w="377"/>
      </w:tblGrid>
      <w:tr w:rsidR="00C9123C" w:rsidRPr="00DE7142" w:rsidDel="00BF17E8" w:rsidTr="003950CB">
        <w:trPr>
          <w:cantSplit/>
          <w:jc w:val="center"/>
          <w:del w:id="1981" w:author="Morita" w:date="2016-09-27T17:28:00Z"/>
        </w:trPr>
        <w:tc>
          <w:tcPr>
            <w:tcW w:w="572" w:type="dxa"/>
            <w:tcBorders>
              <w:top w:val="single" w:sz="4" w:space="0" w:color="auto"/>
              <w:left w:val="single" w:sz="4" w:space="0" w:color="auto"/>
              <w:right w:val="single" w:sz="4" w:space="0" w:color="auto"/>
            </w:tcBorders>
          </w:tcPr>
          <w:p w:rsidR="00C9123C" w:rsidRPr="00DE7142" w:rsidDel="00BF17E8" w:rsidRDefault="00C9123C" w:rsidP="003950CB">
            <w:pPr>
              <w:keepNext/>
              <w:tabs>
                <w:tab w:val="left" w:pos="720"/>
              </w:tabs>
              <w:jc w:val="center"/>
              <w:rPr>
                <w:del w:id="1982" w:author="Morita" w:date="2016-09-27T17:28:00Z"/>
              </w:rPr>
            </w:pPr>
          </w:p>
        </w:tc>
        <w:tc>
          <w:tcPr>
            <w:tcW w:w="1913" w:type="dxa"/>
            <w:tcBorders>
              <w:top w:val="single" w:sz="8" w:space="0" w:color="auto"/>
              <w:left w:val="single" w:sz="4" w:space="0" w:color="auto"/>
            </w:tcBorders>
            <w:vAlign w:val="center"/>
          </w:tcPr>
          <w:p w:rsidR="00C9123C" w:rsidRPr="00DE7142" w:rsidDel="00BF17E8" w:rsidRDefault="00C9123C" w:rsidP="003950CB">
            <w:pPr>
              <w:keepNext/>
              <w:tabs>
                <w:tab w:val="left" w:pos="720"/>
              </w:tabs>
              <w:jc w:val="center"/>
              <w:rPr>
                <w:del w:id="1983" w:author="Morita" w:date="2016-09-27T17:28:00Z"/>
              </w:rPr>
            </w:pPr>
          </w:p>
        </w:tc>
        <w:tc>
          <w:tcPr>
            <w:tcW w:w="360" w:type="dxa"/>
            <w:tcBorders>
              <w:top w:val="single" w:sz="8" w:space="0" w:color="auto"/>
            </w:tcBorders>
            <w:vAlign w:val="center"/>
          </w:tcPr>
          <w:p w:rsidR="00C9123C" w:rsidRPr="00DE7142" w:rsidDel="00BF17E8" w:rsidRDefault="00C9123C" w:rsidP="003950CB">
            <w:pPr>
              <w:keepNext/>
              <w:tabs>
                <w:tab w:val="left" w:pos="720"/>
              </w:tabs>
              <w:jc w:val="center"/>
              <w:rPr>
                <w:del w:id="1984" w:author="Morita" w:date="2016-09-27T17:28:00Z"/>
              </w:rPr>
            </w:pPr>
          </w:p>
        </w:tc>
        <w:tc>
          <w:tcPr>
            <w:tcW w:w="856" w:type="dxa"/>
            <w:gridSpan w:val="2"/>
            <w:tcBorders>
              <w:top w:val="single" w:sz="8" w:space="0" w:color="auto"/>
            </w:tcBorders>
            <w:vAlign w:val="center"/>
          </w:tcPr>
          <w:p w:rsidR="00C9123C" w:rsidRPr="00DE7142" w:rsidDel="00BF17E8" w:rsidRDefault="00C9123C" w:rsidP="003950CB">
            <w:pPr>
              <w:keepNext/>
              <w:tabs>
                <w:tab w:val="left" w:pos="720"/>
              </w:tabs>
              <w:jc w:val="center"/>
              <w:rPr>
                <w:del w:id="1985" w:author="Morita" w:date="2016-09-27T17:28:00Z"/>
              </w:rPr>
            </w:pPr>
          </w:p>
        </w:tc>
        <w:tc>
          <w:tcPr>
            <w:tcW w:w="360" w:type="dxa"/>
            <w:tcBorders>
              <w:top w:val="single" w:sz="8" w:space="0" w:color="auto"/>
            </w:tcBorders>
            <w:vAlign w:val="center"/>
          </w:tcPr>
          <w:p w:rsidR="00C9123C" w:rsidRPr="00DE7142" w:rsidDel="00BF17E8" w:rsidRDefault="00C9123C" w:rsidP="003950CB">
            <w:pPr>
              <w:keepNext/>
              <w:tabs>
                <w:tab w:val="left" w:pos="720"/>
              </w:tabs>
              <w:jc w:val="center"/>
              <w:rPr>
                <w:del w:id="1986" w:author="Morita" w:date="2016-09-27T17:28:00Z"/>
              </w:rPr>
            </w:pPr>
          </w:p>
        </w:tc>
        <w:tc>
          <w:tcPr>
            <w:tcW w:w="1277" w:type="dxa"/>
            <w:tcBorders>
              <w:top w:val="single" w:sz="8" w:space="0" w:color="auto"/>
              <w:right w:val="single" w:sz="4" w:space="0" w:color="auto"/>
            </w:tcBorders>
            <w:vAlign w:val="center"/>
          </w:tcPr>
          <w:p w:rsidR="00C9123C" w:rsidRPr="00DE7142" w:rsidDel="00BF17E8" w:rsidRDefault="00C9123C" w:rsidP="003950CB">
            <w:pPr>
              <w:keepNext/>
              <w:tabs>
                <w:tab w:val="left" w:pos="720"/>
              </w:tabs>
              <w:jc w:val="center"/>
              <w:rPr>
                <w:del w:id="1987" w:author="Morita" w:date="2016-09-27T17:28:00Z"/>
              </w:rPr>
            </w:pPr>
          </w:p>
        </w:tc>
        <w:tc>
          <w:tcPr>
            <w:tcW w:w="1741" w:type="dxa"/>
            <w:vMerge w:val="restart"/>
            <w:tcBorders>
              <w:top w:val="single" w:sz="4" w:space="0" w:color="auto"/>
              <w:left w:val="single" w:sz="4" w:space="0" w:color="auto"/>
              <w:bottom w:val="single" w:sz="4" w:space="0" w:color="auto"/>
              <w:right w:val="single" w:sz="4" w:space="0" w:color="auto"/>
            </w:tcBorders>
            <w:vAlign w:val="center"/>
          </w:tcPr>
          <w:p w:rsidR="00C9123C" w:rsidRPr="00DE7142" w:rsidDel="00BF17E8" w:rsidRDefault="00C9123C" w:rsidP="003950CB">
            <w:pPr>
              <w:keepNext/>
              <w:tabs>
                <w:tab w:val="left" w:pos="720"/>
              </w:tabs>
              <w:jc w:val="center"/>
              <w:rPr>
                <w:del w:id="1988" w:author="Morita" w:date="2016-09-27T17:28:00Z"/>
              </w:rPr>
            </w:pPr>
            <w:del w:id="1989" w:author="Morita" w:date="2016-09-27T17:28:00Z">
              <w:r w:rsidRPr="00DE7142" w:rsidDel="00BF17E8">
                <w:delText>Digital layers</w:delText>
              </w:r>
            </w:del>
          </w:p>
        </w:tc>
        <w:tc>
          <w:tcPr>
            <w:tcW w:w="377" w:type="dxa"/>
            <w:vMerge w:val="restart"/>
            <w:tcBorders>
              <w:top w:val="single" w:sz="4" w:space="0" w:color="auto"/>
              <w:left w:val="single" w:sz="4" w:space="0" w:color="auto"/>
              <w:bottom w:val="single" w:sz="4" w:space="0" w:color="auto"/>
              <w:right w:val="single" w:sz="4" w:space="0" w:color="auto"/>
            </w:tcBorders>
            <w:vAlign w:val="center"/>
          </w:tcPr>
          <w:p w:rsidR="00C9123C" w:rsidRPr="00DE7142" w:rsidDel="00BF17E8" w:rsidRDefault="00C9123C" w:rsidP="003950CB">
            <w:pPr>
              <w:keepNext/>
              <w:tabs>
                <w:tab w:val="left" w:pos="720"/>
              </w:tabs>
              <w:jc w:val="center"/>
              <w:rPr>
                <w:del w:id="1990" w:author="Morita" w:date="2016-09-27T17:28:00Z"/>
              </w:rPr>
            </w:pPr>
          </w:p>
          <w:p w:rsidR="00C9123C" w:rsidRPr="00DE7142" w:rsidDel="00BF17E8" w:rsidRDefault="00C9123C" w:rsidP="003950CB">
            <w:pPr>
              <w:keepNext/>
              <w:tabs>
                <w:tab w:val="left" w:pos="720"/>
              </w:tabs>
              <w:jc w:val="center"/>
              <w:rPr>
                <w:del w:id="1991" w:author="Morita" w:date="2016-09-27T17:28:00Z"/>
              </w:rPr>
            </w:pPr>
            <w:del w:id="1992" w:author="Morita" w:date="2016-09-27T17:28:00Z">
              <w:r w:rsidRPr="00DE7142" w:rsidDel="00BF17E8">
                <w:delText>O</w:delText>
              </w:r>
            </w:del>
          </w:p>
          <w:p w:rsidR="00C9123C" w:rsidRPr="00DE7142" w:rsidDel="00BF17E8" w:rsidRDefault="00C9123C" w:rsidP="003950CB">
            <w:pPr>
              <w:keepNext/>
              <w:tabs>
                <w:tab w:val="left" w:pos="720"/>
              </w:tabs>
              <w:jc w:val="center"/>
              <w:rPr>
                <w:del w:id="1993" w:author="Morita" w:date="2016-09-27T17:28:00Z"/>
              </w:rPr>
            </w:pPr>
            <w:del w:id="1994" w:author="Morita" w:date="2016-09-27T17:28:00Z">
              <w:r w:rsidRPr="00DE7142" w:rsidDel="00BF17E8">
                <w:delText>T</w:delText>
              </w:r>
            </w:del>
          </w:p>
          <w:p w:rsidR="00C9123C" w:rsidRPr="00DE7142" w:rsidDel="00BF17E8" w:rsidRDefault="00C9123C" w:rsidP="003950CB">
            <w:pPr>
              <w:keepNext/>
              <w:tabs>
                <w:tab w:val="left" w:pos="720"/>
              </w:tabs>
              <w:jc w:val="center"/>
              <w:rPr>
                <w:del w:id="1995" w:author="Morita" w:date="2016-09-27T17:28:00Z"/>
              </w:rPr>
            </w:pPr>
            <w:del w:id="1996" w:author="Morita" w:date="2016-09-27T17:28:00Z">
              <w:r w:rsidRPr="00DE7142" w:rsidDel="00BF17E8">
                <w:delText>H</w:delText>
              </w:r>
            </w:del>
          </w:p>
          <w:p w:rsidR="00C9123C" w:rsidRPr="00DE7142" w:rsidDel="00BF17E8" w:rsidRDefault="00C9123C" w:rsidP="003950CB">
            <w:pPr>
              <w:keepNext/>
              <w:tabs>
                <w:tab w:val="left" w:pos="720"/>
              </w:tabs>
              <w:jc w:val="center"/>
              <w:rPr>
                <w:del w:id="1997" w:author="Morita" w:date="2016-09-27T17:28:00Z"/>
              </w:rPr>
            </w:pPr>
          </w:p>
        </w:tc>
      </w:tr>
      <w:tr w:rsidR="00C9123C" w:rsidRPr="00DE7142" w:rsidDel="00BF17E8" w:rsidTr="003950CB">
        <w:trPr>
          <w:cantSplit/>
          <w:jc w:val="center"/>
          <w:del w:id="1998" w:author="Morita" w:date="2016-09-27T17:28:00Z"/>
        </w:trPr>
        <w:tc>
          <w:tcPr>
            <w:tcW w:w="572" w:type="dxa"/>
            <w:tcBorders>
              <w:left w:val="single" w:sz="4" w:space="0" w:color="auto"/>
              <w:right w:val="single" w:sz="4" w:space="0" w:color="auto"/>
            </w:tcBorders>
          </w:tcPr>
          <w:p w:rsidR="00C9123C" w:rsidRPr="00DE7142" w:rsidDel="00BF17E8" w:rsidRDefault="00C9123C" w:rsidP="003950CB">
            <w:pPr>
              <w:keepNext/>
              <w:tabs>
                <w:tab w:val="left" w:pos="720"/>
              </w:tabs>
              <w:jc w:val="center"/>
              <w:rPr>
                <w:del w:id="1999" w:author="Morita" w:date="2016-09-27T17:28:00Z"/>
              </w:rPr>
            </w:pPr>
          </w:p>
        </w:tc>
        <w:tc>
          <w:tcPr>
            <w:tcW w:w="1913" w:type="dxa"/>
            <w:tcBorders>
              <w:left w:val="single" w:sz="4" w:space="0" w:color="auto"/>
            </w:tcBorders>
            <w:vAlign w:val="center"/>
          </w:tcPr>
          <w:p w:rsidR="00C9123C" w:rsidRPr="00DE7142" w:rsidDel="00BF17E8" w:rsidRDefault="00C9123C" w:rsidP="003950CB">
            <w:pPr>
              <w:keepNext/>
              <w:tabs>
                <w:tab w:val="left" w:pos="720"/>
              </w:tabs>
              <w:jc w:val="center"/>
              <w:rPr>
                <w:del w:id="2000" w:author="Morita" w:date="2016-09-27T17:28:00Z"/>
              </w:rPr>
            </w:pPr>
          </w:p>
        </w:tc>
        <w:tc>
          <w:tcPr>
            <w:tcW w:w="360" w:type="dxa"/>
            <w:vAlign w:val="center"/>
          </w:tcPr>
          <w:p w:rsidR="00C9123C" w:rsidRPr="00DE7142" w:rsidDel="00BF17E8" w:rsidRDefault="00C9123C" w:rsidP="003950CB">
            <w:pPr>
              <w:keepNext/>
              <w:tabs>
                <w:tab w:val="left" w:pos="720"/>
              </w:tabs>
              <w:jc w:val="center"/>
              <w:rPr>
                <w:del w:id="2001" w:author="Morita" w:date="2016-09-27T17:28:00Z"/>
              </w:rPr>
            </w:pPr>
          </w:p>
        </w:tc>
        <w:tc>
          <w:tcPr>
            <w:tcW w:w="856" w:type="dxa"/>
            <w:gridSpan w:val="2"/>
            <w:tcBorders>
              <w:top w:val="dashed" w:sz="8" w:space="0" w:color="auto"/>
              <w:left w:val="dashed" w:sz="8" w:space="0" w:color="auto"/>
              <w:bottom w:val="dashed" w:sz="8" w:space="0" w:color="auto"/>
              <w:right w:val="dashed" w:sz="8" w:space="0" w:color="auto"/>
            </w:tcBorders>
            <w:vAlign w:val="center"/>
          </w:tcPr>
          <w:p w:rsidR="00C9123C" w:rsidRPr="00DE7142" w:rsidDel="00BF17E8" w:rsidRDefault="00C9123C" w:rsidP="003950CB">
            <w:pPr>
              <w:keepNext/>
              <w:tabs>
                <w:tab w:val="left" w:pos="720"/>
              </w:tabs>
              <w:jc w:val="center"/>
              <w:rPr>
                <w:del w:id="2002" w:author="Morita" w:date="2016-09-27T17:28:00Z"/>
                <w:i/>
              </w:rPr>
            </w:pPr>
            <w:del w:id="2003" w:author="Morita" w:date="2016-09-27T17:28:00Z">
              <w:r w:rsidRPr="00DE7142" w:rsidDel="00BF17E8">
                <w:delText>ODU</w:delText>
              </w:r>
            </w:del>
          </w:p>
        </w:tc>
        <w:tc>
          <w:tcPr>
            <w:tcW w:w="360" w:type="dxa"/>
            <w:tcBorders>
              <w:left w:val="nil"/>
            </w:tcBorders>
            <w:vAlign w:val="center"/>
          </w:tcPr>
          <w:p w:rsidR="00C9123C" w:rsidRPr="00DE7142" w:rsidDel="00BF17E8" w:rsidRDefault="00C9123C" w:rsidP="003950CB">
            <w:pPr>
              <w:keepNext/>
              <w:tabs>
                <w:tab w:val="left" w:pos="720"/>
              </w:tabs>
              <w:jc w:val="center"/>
              <w:rPr>
                <w:del w:id="2004" w:author="Morita" w:date="2016-09-27T17:28:00Z"/>
              </w:rPr>
            </w:pPr>
          </w:p>
        </w:tc>
        <w:tc>
          <w:tcPr>
            <w:tcW w:w="1277" w:type="dxa"/>
            <w:tcBorders>
              <w:right w:val="single" w:sz="4" w:space="0" w:color="auto"/>
            </w:tcBorders>
            <w:vAlign w:val="center"/>
          </w:tcPr>
          <w:p w:rsidR="00C9123C" w:rsidRPr="00DE7142" w:rsidDel="00BF17E8" w:rsidRDefault="00C9123C" w:rsidP="003950CB">
            <w:pPr>
              <w:keepNext/>
              <w:tabs>
                <w:tab w:val="left" w:pos="720"/>
              </w:tabs>
              <w:jc w:val="center"/>
              <w:rPr>
                <w:del w:id="2005" w:author="Morita" w:date="2016-09-27T17:28:00Z"/>
              </w:rPr>
            </w:pPr>
          </w:p>
        </w:tc>
        <w:tc>
          <w:tcPr>
            <w:tcW w:w="1741" w:type="dxa"/>
            <w:vMerge/>
            <w:tcBorders>
              <w:left w:val="single" w:sz="4" w:space="0" w:color="auto"/>
              <w:bottom w:val="single" w:sz="4" w:space="0" w:color="auto"/>
              <w:right w:val="single" w:sz="4" w:space="0" w:color="auto"/>
            </w:tcBorders>
            <w:vAlign w:val="center"/>
          </w:tcPr>
          <w:p w:rsidR="00C9123C" w:rsidRPr="00DE7142" w:rsidDel="00BF17E8" w:rsidRDefault="00C9123C" w:rsidP="003950CB">
            <w:pPr>
              <w:keepNext/>
              <w:tabs>
                <w:tab w:val="left" w:pos="720"/>
              </w:tabs>
              <w:jc w:val="center"/>
              <w:rPr>
                <w:del w:id="2006" w:author="Morita" w:date="2016-09-27T17:28:00Z"/>
              </w:rPr>
            </w:pPr>
          </w:p>
        </w:tc>
        <w:tc>
          <w:tcPr>
            <w:tcW w:w="377" w:type="dxa"/>
            <w:vMerge/>
            <w:tcBorders>
              <w:left w:val="single" w:sz="4" w:space="0" w:color="auto"/>
              <w:bottom w:val="single" w:sz="4" w:space="0" w:color="auto"/>
              <w:right w:val="single" w:sz="4" w:space="0" w:color="auto"/>
            </w:tcBorders>
            <w:vAlign w:val="center"/>
          </w:tcPr>
          <w:p w:rsidR="00C9123C" w:rsidRPr="00DE7142" w:rsidDel="00BF17E8" w:rsidRDefault="00C9123C" w:rsidP="003950CB">
            <w:pPr>
              <w:keepNext/>
              <w:tabs>
                <w:tab w:val="left" w:pos="720"/>
              </w:tabs>
              <w:jc w:val="center"/>
              <w:rPr>
                <w:del w:id="2007" w:author="Morita" w:date="2016-09-27T17:28:00Z"/>
              </w:rPr>
            </w:pPr>
          </w:p>
        </w:tc>
      </w:tr>
      <w:tr w:rsidR="00C9123C" w:rsidRPr="00DE7142" w:rsidDel="00BF17E8" w:rsidTr="003950CB">
        <w:trPr>
          <w:cantSplit/>
          <w:trHeight w:val="403"/>
          <w:jc w:val="center"/>
          <w:del w:id="2008" w:author="Morita" w:date="2016-09-27T17:28:00Z"/>
        </w:trPr>
        <w:tc>
          <w:tcPr>
            <w:tcW w:w="572" w:type="dxa"/>
            <w:tcBorders>
              <w:left w:val="single" w:sz="4" w:space="0" w:color="auto"/>
              <w:right w:val="single" w:sz="4" w:space="0" w:color="auto"/>
            </w:tcBorders>
          </w:tcPr>
          <w:p w:rsidR="00C9123C" w:rsidRPr="00DE7142" w:rsidDel="00BF17E8" w:rsidRDefault="00C9123C" w:rsidP="003950CB">
            <w:pPr>
              <w:keepNext/>
              <w:tabs>
                <w:tab w:val="left" w:pos="720"/>
              </w:tabs>
              <w:jc w:val="center"/>
              <w:rPr>
                <w:del w:id="2009" w:author="Morita" w:date="2016-09-27T17:28:00Z"/>
              </w:rPr>
            </w:pPr>
          </w:p>
        </w:tc>
        <w:tc>
          <w:tcPr>
            <w:tcW w:w="1913" w:type="dxa"/>
            <w:tcBorders>
              <w:left w:val="single" w:sz="4" w:space="0" w:color="auto"/>
            </w:tcBorders>
            <w:vAlign w:val="center"/>
          </w:tcPr>
          <w:p w:rsidR="00C9123C" w:rsidRPr="00DE7142" w:rsidDel="00BF17E8" w:rsidRDefault="00C9123C" w:rsidP="003950CB">
            <w:pPr>
              <w:keepNext/>
              <w:tabs>
                <w:tab w:val="left" w:pos="720"/>
              </w:tabs>
              <w:jc w:val="center"/>
              <w:rPr>
                <w:del w:id="2010" w:author="Morita" w:date="2016-09-27T17:28:00Z"/>
              </w:rPr>
            </w:pPr>
          </w:p>
        </w:tc>
        <w:tc>
          <w:tcPr>
            <w:tcW w:w="360" w:type="dxa"/>
            <w:vAlign w:val="center"/>
          </w:tcPr>
          <w:p w:rsidR="00C9123C" w:rsidRPr="00DE7142" w:rsidDel="00BF17E8" w:rsidRDefault="00C9123C" w:rsidP="003950CB">
            <w:pPr>
              <w:keepNext/>
              <w:tabs>
                <w:tab w:val="left" w:pos="720"/>
              </w:tabs>
              <w:jc w:val="center"/>
              <w:rPr>
                <w:del w:id="2011" w:author="Morita" w:date="2016-09-27T17:28:00Z"/>
              </w:rPr>
            </w:pPr>
          </w:p>
        </w:tc>
        <w:tc>
          <w:tcPr>
            <w:tcW w:w="856" w:type="dxa"/>
            <w:gridSpan w:val="2"/>
            <w:vAlign w:val="center"/>
          </w:tcPr>
          <w:p w:rsidR="00C9123C" w:rsidRPr="00DE7142" w:rsidDel="00BF17E8" w:rsidRDefault="00C9123C" w:rsidP="003950CB">
            <w:pPr>
              <w:keepNext/>
              <w:tabs>
                <w:tab w:val="left" w:pos="720"/>
              </w:tabs>
              <w:jc w:val="center"/>
              <w:rPr>
                <w:del w:id="2012" w:author="Morita" w:date="2016-09-27T17:28:00Z"/>
              </w:rPr>
            </w:pPr>
          </w:p>
        </w:tc>
        <w:tc>
          <w:tcPr>
            <w:tcW w:w="360" w:type="dxa"/>
            <w:vAlign w:val="center"/>
          </w:tcPr>
          <w:p w:rsidR="00C9123C" w:rsidRPr="00DE7142" w:rsidDel="00BF17E8" w:rsidRDefault="00C9123C" w:rsidP="003950CB">
            <w:pPr>
              <w:keepNext/>
              <w:tabs>
                <w:tab w:val="left" w:pos="720"/>
              </w:tabs>
              <w:jc w:val="center"/>
              <w:rPr>
                <w:del w:id="2013" w:author="Morita" w:date="2016-09-27T17:28:00Z"/>
              </w:rPr>
            </w:pPr>
          </w:p>
        </w:tc>
        <w:tc>
          <w:tcPr>
            <w:tcW w:w="1277" w:type="dxa"/>
            <w:tcBorders>
              <w:right w:val="single" w:sz="4" w:space="0" w:color="auto"/>
            </w:tcBorders>
            <w:vAlign w:val="center"/>
          </w:tcPr>
          <w:p w:rsidR="00C9123C" w:rsidRPr="00DE7142" w:rsidDel="00BF17E8" w:rsidRDefault="00C9123C" w:rsidP="003950CB">
            <w:pPr>
              <w:keepNext/>
              <w:tabs>
                <w:tab w:val="left" w:pos="720"/>
              </w:tabs>
              <w:jc w:val="center"/>
              <w:rPr>
                <w:del w:id="2014" w:author="Morita" w:date="2016-09-27T17:28:00Z"/>
              </w:rPr>
            </w:pPr>
          </w:p>
        </w:tc>
        <w:tc>
          <w:tcPr>
            <w:tcW w:w="1741" w:type="dxa"/>
            <w:vMerge/>
            <w:tcBorders>
              <w:left w:val="single" w:sz="4" w:space="0" w:color="auto"/>
              <w:bottom w:val="single" w:sz="4" w:space="0" w:color="auto"/>
              <w:right w:val="single" w:sz="4" w:space="0" w:color="auto"/>
            </w:tcBorders>
            <w:vAlign w:val="center"/>
          </w:tcPr>
          <w:p w:rsidR="00C9123C" w:rsidRPr="00DE7142" w:rsidDel="00BF17E8" w:rsidRDefault="00C9123C" w:rsidP="003950CB">
            <w:pPr>
              <w:keepNext/>
              <w:tabs>
                <w:tab w:val="left" w:pos="720"/>
              </w:tabs>
              <w:jc w:val="center"/>
              <w:rPr>
                <w:del w:id="2015" w:author="Morita" w:date="2016-09-27T17:28:00Z"/>
              </w:rPr>
            </w:pPr>
          </w:p>
        </w:tc>
        <w:tc>
          <w:tcPr>
            <w:tcW w:w="377" w:type="dxa"/>
            <w:vMerge/>
            <w:tcBorders>
              <w:left w:val="single" w:sz="4" w:space="0" w:color="auto"/>
              <w:bottom w:val="single" w:sz="4" w:space="0" w:color="auto"/>
              <w:right w:val="single" w:sz="4" w:space="0" w:color="auto"/>
            </w:tcBorders>
            <w:vAlign w:val="center"/>
          </w:tcPr>
          <w:p w:rsidR="00C9123C" w:rsidRPr="00DE7142" w:rsidDel="00BF17E8" w:rsidRDefault="00C9123C" w:rsidP="003950CB">
            <w:pPr>
              <w:keepNext/>
              <w:tabs>
                <w:tab w:val="left" w:pos="720"/>
              </w:tabs>
              <w:jc w:val="center"/>
              <w:rPr>
                <w:del w:id="2016" w:author="Morita" w:date="2016-09-27T17:28:00Z"/>
              </w:rPr>
            </w:pPr>
          </w:p>
        </w:tc>
      </w:tr>
      <w:tr w:rsidR="00C9123C" w:rsidRPr="00DE7142" w:rsidDel="00BF17E8" w:rsidTr="003950CB">
        <w:trPr>
          <w:cantSplit/>
          <w:jc w:val="center"/>
          <w:del w:id="2017" w:author="Morita" w:date="2016-09-27T17:28:00Z"/>
        </w:trPr>
        <w:tc>
          <w:tcPr>
            <w:tcW w:w="572" w:type="dxa"/>
            <w:tcBorders>
              <w:left w:val="single" w:sz="4" w:space="0" w:color="auto"/>
              <w:right w:val="single" w:sz="4" w:space="0" w:color="auto"/>
            </w:tcBorders>
          </w:tcPr>
          <w:p w:rsidR="00C9123C" w:rsidRPr="00DE7142" w:rsidDel="00BF17E8" w:rsidRDefault="00C9123C" w:rsidP="003950CB">
            <w:pPr>
              <w:keepNext/>
              <w:tabs>
                <w:tab w:val="left" w:pos="720"/>
              </w:tabs>
              <w:jc w:val="center"/>
              <w:rPr>
                <w:del w:id="2018" w:author="Morita" w:date="2016-09-27T17:28:00Z"/>
                <w:i/>
              </w:rPr>
            </w:pPr>
            <w:del w:id="2019" w:author="Morita" w:date="2016-09-27T17:28:00Z">
              <w:r w:rsidRPr="00DE7142" w:rsidDel="00BF17E8">
                <w:delText>O</w:delText>
              </w:r>
            </w:del>
          </w:p>
        </w:tc>
        <w:tc>
          <w:tcPr>
            <w:tcW w:w="1913" w:type="dxa"/>
            <w:tcBorders>
              <w:left w:val="single" w:sz="4" w:space="0" w:color="auto"/>
            </w:tcBorders>
            <w:vAlign w:val="center"/>
          </w:tcPr>
          <w:p w:rsidR="00C9123C" w:rsidRPr="00DE7142" w:rsidDel="00BF17E8" w:rsidRDefault="00C9123C" w:rsidP="003950CB">
            <w:pPr>
              <w:keepNext/>
              <w:tabs>
                <w:tab w:val="left" w:pos="720"/>
              </w:tabs>
              <w:jc w:val="center"/>
              <w:rPr>
                <w:del w:id="2020" w:author="Morita" w:date="2016-09-27T17:28:00Z"/>
              </w:rPr>
            </w:pPr>
          </w:p>
        </w:tc>
        <w:tc>
          <w:tcPr>
            <w:tcW w:w="360" w:type="dxa"/>
            <w:vAlign w:val="center"/>
          </w:tcPr>
          <w:p w:rsidR="00C9123C" w:rsidRPr="00DE7142" w:rsidDel="00BF17E8" w:rsidRDefault="00C9123C" w:rsidP="003950CB">
            <w:pPr>
              <w:keepNext/>
              <w:tabs>
                <w:tab w:val="left" w:pos="720"/>
              </w:tabs>
              <w:jc w:val="center"/>
              <w:rPr>
                <w:del w:id="2021" w:author="Morita" w:date="2016-09-27T17:28:00Z"/>
              </w:rPr>
            </w:pPr>
          </w:p>
        </w:tc>
        <w:tc>
          <w:tcPr>
            <w:tcW w:w="856" w:type="dxa"/>
            <w:gridSpan w:val="2"/>
            <w:tcBorders>
              <w:top w:val="dashed" w:sz="8" w:space="0" w:color="auto"/>
              <w:left w:val="dashed" w:sz="8" w:space="0" w:color="auto"/>
              <w:bottom w:val="dashed" w:sz="8" w:space="0" w:color="auto"/>
              <w:right w:val="dashed" w:sz="8" w:space="0" w:color="auto"/>
            </w:tcBorders>
            <w:vAlign w:val="center"/>
          </w:tcPr>
          <w:p w:rsidR="00C9123C" w:rsidRPr="00DE7142" w:rsidDel="00BF17E8" w:rsidRDefault="00C9123C" w:rsidP="003950CB">
            <w:pPr>
              <w:keepNext/>
              <w:tabs>
                <w:tab w:val="left" w:pos="720"/>
              </w:tabs>
              <w:jc w:val="center"/>
              <w:rPr>
                <w:del w:id="2022" w:author="Morita" w:date="2016-09-27T17:28:00Z"/>
                <w:i/>
              </w:rPr>
            </w:pPr>
            <w:del w:id="2023" w:author="Morita" w:date="2016-09-27T17:28:00Z">
              <w:r w:rsidRPr="00DE7142" w:rsidDel="00BF17E8">
                <w:delText>OTU</w:delText>
              </w:r>
            </w:del>
          </w:p>
        </w:tc>
        <w:tc>
          <w:tcPr>
            <w:tcW w:w="360" w:type="dxa"/>
            <w:tcBorders>
              <w:left w:val="nil"/>
            </w:tcBorders>
            <w:vAlign w:val="center"/>
          </w:tcPr>
          <w:p w:rsidR="00C9123C" w:rsidRPr="00DE7142" w:rsidDel="00BF17E8" w:rsidRDefault="00C9123C" w:rsidP="003950CB">
            <w:pPr>
              <w:keepNext/>
              <w:tabs>
                <w:tab w:val="left" w:pos="720"/>
              </w:tabs>
              <w:jc w:val="center"/>
              <w:rPr>
                <w:del w:id="2024" w:author="Morita" w:date="2016-09-27T17:28:00Z"/>
              </w:rPr>
            </w:pPr>
          </w:p>
        </w:tc>
        <w:tc>
          <w:tcPr>
            <w:tcW w:w="1277" w:type="dxa"/>
            <w:tcBorders>
              <w:right w:val="single" w:sz="4" w:space="0" w:color="auto"/>
            </w:tcBorders>
            <w:vAlign w:val="center"/>
          </w:tcPr>
          <w:p w:rsidR="00C9123C" w:rsidRPr="00DE7142" w:rsidDel="00BF17E8" w:rsidRDefault="00C9123C" w:rsidP="003950CB">
            <w:pPr>
              <w:keepNext/>
              <w:tabs>
                <w:tab w:val="left" w:pos="720"/>
              </w:tabs>
              <w:jc w:val="center"/>
              <w:rPr>
                <w:del w:id="2025" w:author="Morita" w:date="2016-09-27T17:28:00Z"/>
              </w:rPr>
            </w:pPr>
          </w:p>
        </w:tc>
        <w:tc>
          <w:tcPr>
            <w:tcW w:w="1741" w:type="dxa"/>
            <w:vMerge/>
            <w:tcBorders>
              <w:left w:val="single" w:sz="4" w:space="0" w:color="auto"/>
              <w:bottom w:val="single" w:sz="4" w:space="0" w:color="auto"/>
              <w:right w:val="single" w:sz="4" w:space="0" w:color="auto"/>
            </w:tcBorders>
            <w:vAlign w:val="center"/>
          </w:tcPr>
          <w:p w:rsidR="00C9123C" w:rsidRPr="00DE7142" w:rsidDel="00BF17E8" w:rsidRDefault="00C9123C" w:rsidP="003950CB">
            <w:pPr>
              <w:keepNext/>
              <w:tabs>
                <w:tab w:val="left" w:pos="720"/>
              </w:tabs>
              <w:jc w:val="center"/>
              <w:rPr>
                <w:del w:id="2026" w:author="Morita" w:date="2016-09-27T17:28:00Z"/>
              </w:rPr>
            </w:pPr>
          </w:p>
        </w:tc>
        <w:tc>
          <w:tcPr>
            <w:tcW w:w="377" w:type="dxa"/>
            <w:vMerge/>
            <w:tcBorders>
              <w:left w:val="single" w:sz="4" w:space="0" w:color="auto"/>
              <w:bottom w:val="single" w:sz="4" w:space="0" w:color="auto"/>
              <w:right w:val="single" w:sz="4" w:space="0" w:color="auto"/>
            </w:tcBorders>
            <w:vAlign w:val="center"/>
          </w:tcPr>
          <w:p w:rsidR="00C9123C" w:rsidRPr="00DE7142" w:rsidDel="00BF17E8" w:rsidRDefault="00C9123C" w:rsidP="003950CB">
            <w:pPr>
              <w:keepNext/>
              <w:tabs>
                <w:tab w:val="left" w:pos="720"/>
              </w:tabs>
              <w:jc w:val="center"/>
              <w:rPr>
                <w:del w:id="2027" w:author="Morita" w:date="2016-09-27T17:28:00Z"/>
              </w:rPr>
            </w:pPr>
          </w:p>
        </w:tc>
      </w:tr>
      <w:tr w:rsidR="00C9123C" w:rsidRPr="00DE7142" w:rsidDel="00BF17E8" w:rsidTr="003950CB">
        <w:trPr>
          <w:cantSplit/>
          <w:jc w:val="center"/>
          <w:del w:id="2028" w:author="Morita" w:date="2016-09-27T17:28:00Z"/>
        </w:trPr>
        <w:tc>
          <w:tcPr>
            <w:tcW w:w="572" w:type="dxa"/>
            <w:tcBorders>
              <w:left w:val="single" w:sz="4" w:space="0" w:color="auto"/>
              <w:right w:val="single" w:sz="4" w:space="0" w:color="auto"/>
            </w:tcBorders>
          </w:tcPr>
          <w:p w:rsidR="00C9123C" w:rsidRPr="00DE7142" w:rsidDel="00BF17E8" w:rsidRDefault="00C9123C" w:rsidP="003950CB">
            <w:pPr>
              <w:keepNext/>
              <w:tabs>
                <w:tab w:val="left" w:pos="720"/>
              </w:tabs>
              <w:jc w:val="center"/>
              <w:rPr>
                <w:del w:id="2029" w:author="Morita" w:date="2016-09-27T17:28:00Z"/>
                <w:i/>
              </w:rPr>
            </w:pPr>
            <w:del w:id="2030" w:author="Morita" w:date="2016-09-27T17:28:00Z">
              <w:r w:rsidRPr="00DE7142" w:rsidDel="00BF17E8">
                <w:delText>T</w:delText>
              </w:r>
            </w:del>
          </w:p>
        </w:tc>
        <w:tc>
          <w:tcPr>
            <w:tcW w:w="1913" w:type="dxa"/>
            <w:tcBorders>
              <w:left w:val="single" w:sz="4" w:space="0" w:color="auto"/>
            </w:tcBorders>
            <w:vAlign w:val="center"/>
          </w:tcPr>
          <w:p w:rsidR="00C9123C" w:rsidRPr="00DE7142" w:rsidDel="00BF17E8" w:rsidRDefault="00C9123C" w:rsidP="003950CB">
            <w:pPr>
              <w:keepNext/>
              <w:tabs>
                <w:tab w:val="left" w:pos="720"/>
              </w:tabs>
              <w:jc w:val="center"/>
              <w:rPr>
                <w:del w:id="2031" w:author="Morita" w:date="2016-09-27T17:28:00Z"/>
              </w:rPr>
            </w:pPr>
          </w:p>
        </w:tc>
        <w:tc>
          <w:tcPr>
            <w:tcW w:w="360" w:type="dxa"/>
            <w:vAlign w:val="center"/>
          </w:tcPr>
          <w:p w:rsidR="00C9123C" w:rsidRPr="00DE7142" w:rsidDel="00BF17E8" w:rsidRDefault="00C9123C" w:rsidP="003950CB">
            <w:pPr>
              <w:keepNext/>
              <w:tabs>
                <w:tab w:val="left" w:pos="720"/>
              </w:tabs>
              <w:jc w:val="center"/>
              <w:rPr>
                <w:del w:id="2032" w:author="Morita" w:date="2016-09-27T17:28:00Z"/>
              </w:rPr>
            </w:pPr>
          </w:p>
        </w:tc>
        <w:tc>
          <w:tcPr>
            <w:tcW w:w="856" w:type="dxa"/>
            <w:gridSpan w:val="2"/>
            <w:vAlign w:val="center"/>
          </w:tcPr>
          <w:p w:rsidR="00C9123C" w:rsidRPr="00DE7142" w:rsidDel="00BF17E8" w:rsidRDefault="00C9123C" w:rsidP="003950CB">
            <w:pPr>
              <w:keepNext/>
              <w:tabs>
                <w:tab w:val="left" w:pos="720"/>
              </w:tabs>
              <w:jc w:val="center"/>
              <w:rPr>
                <w:del w:id="2033" w:author="Morita" w:date="2016-09-27T17:28:00Z"/>
              </w:rPr>
            </w:pPr>
          </w:p>
        </w:tc>
        <w:tc>
          <w:tcPr>
            <w:tcW w:w="360" w:type="dxa"/>
            <w:tcBorders>
              <w:left w:val="nil"/>
            </w:tcBorders>
            <w:vAlign w:val="center"/>
          </w:tcPr>
          <w:p w:rsidR="00C9123C" w:rsidRPr="00DE7142" w:rsidDel="00BF17E8" w:rsidRDefault="00C9123C" w:rsidP="003950CB">
            <w:pPr>
              <w:keepNext/>
              <w:tabs>
                <w:tab w:val="left" w:pos="720"/>
              </w:tabs>
              <w:jc w:val="center"/>
              <w:rPr>
                <w:del w:id="2034" w:author="Morita" w:date="2016-09-27T17:28:00Z"/>
              </w:rPr>
            </w:pPr>
          </w:p>
        </w:tc>
        <w:tc>
          <w:tcPr>
            <w:tcW w:w="1277" w:type="dxa"/>
            <w:tcBorders>
              <w:right w:val="single" w:sz="4" w:space="0" w:color="auto"/>
            </w:tcBorders>
            <w:vAlign w:val="center"/>
          </w:tcPr>
          <w:p w:rsidR="00C9123C" w:rsidRPr="00DE7142" w:rsidDel="00BF17E8" w:rsidRDefault="00C9123C" w:rsidP="003950CB">
            <w:pPr>
              <w:keepNext/>
              <w:tabs>
                <w:tab w:val="left" w:pos="720"/>
              </w:tabs>
              <w:jc w:val="center"/>
              <w:rPr>
                <w:del w:id="2035" w:author="Morita" w:date="2016-09-27T17:28:00Z"/>
              </w:rPr>
            </w:pPr>
          </w:p>
        </w:tc>
        <w:tc>
          <w:tcPr>
            <w:tcW w:w="1741" w:type="dxa"/>
            <w:vMerge/>
            <w:tcBorders>
              <w:left w:val="single" w:sz="4" w:space="0" w:color="auto"/>
              <w:bottom w:val="single" w:sz="4" w:space="0" w:color="auto"/>
              <w:right w:val="single" w:sz="4" w:space="0" w:color="auto"/>
            </w:tcBorders>
            <w:vAlign w:val="center"/>
          </w:tcPr>
          <w:p w:rsidR="00C9123C" w:rsidRPr="00DE7142" w:rsidDel="00BF17E8" w:rsidRDefault="00C9123C" w:rsidP="003950CB">
            <w:pPr>
              <w:keepNext/>
              <w:tabs>
                <w:tab w:val="left" w:pos="720"/>
              </w:tabs>
              <w:jc w:val="center"/>
              <w:rPr>
                <w:del w:id="2036" w:author="Morita" w:date="2016-09-27T17:28:00Z"/>
              </w:rPr>
            </w:pPr>
          </w:p>
        </w:tc>
        <w:tc>
          <w:tcPr>
            <w:tcW w:w="377" w:type="dxa"/>
            <w:vMerge/>
            <w:tcBorders>
              <w:left w:val="single" w:sz="4" w:space="0" w:color="auto"/>
              <w:bottom w:val="single" w:sz="4" w:space="0" w:color="auto"/>
              <w:right w:val="single" w:sz="4" w:space="0" w:color="auto"/>
            </w:tcBorders>
            <w:vAlign w:val="center"/>
          </w:tcPr>
          <w:p w:rsidR="00C9123C" w:rsidRPr="00DE7142" w:rsidDel="00BF17E8" w:rsidRDefault="00C9123C" w:rsidP="003950CB">
            <w:pPr>
              <w:keepNext/>
              <w:tabs>
                <w:tab w:val="left" w:pos="720"/>
              </w:tabs>
              <w:jc w:val="center"/>
              <w:rPr>
                <w:del w:id="2037" w:author="Morita" w:date="2016-09-27T17:28:00Z"/>
              </w:rPr>
            </w:pPr>
          </w:p>
        </w:tc>
      </w:tr>
      <w:tr w:rsidR="00C9123C" w:rsidRPr="00DE7142" w:rsidDel="00BF17E8" w:rsidTr="003950CB">
        <w:trPr>
          <w:cantSplit/>
          <w:jc w:val="center"/>
          <w:del w:id="2038" w:author="Morita" w:date="2016-09-27T17:28:00Z"/>
        </w:trPr>
        <w:tc>
          <w:tcPr>
            <w:tcW w:w="572" w:type="dxa"/>
            <w:tcBorders>
              <w:left w:val="single" w:sz="4" w:space="0" w:color="auto"/>
              <w:right w:val="single" w:sz="4" w:space="0" w:color="auto"/>
            </w:tcBorders>
          </w:tcPr>
          <w:p w:rsidR="00C9123C" w:rsidRPr="00DE7142" w:rsidDel="00BF17E8" w:rsidRDefault="00C9123C" w:rsidP="003950CB">
            <w:pPr>
              <w:keepNext/>
              <w:tabs>
                <w:tab w:val="left" w:pos="720"/>
              </w:tabs>
              <w:jc w:val="center"/>
              <w:rPr>
                <w:del w:id="2039" w:author="Morita" w:date="2016-09-27T17:28:00Z"/>
                <w:i/>
              </w:rPr>
            </w:pPr>
            <w:del w:id="2040" w:author="Morita" w:date="2016-09-27T17:28:00Z">
              <w:r w:rsidRPr="00DE7142" w:rsidDel="00BF17E8">
                <w:delText>N</w:delText>
              </w:r>
            </w:del>
          </w:p>
        </w:tc>
        <w:tc>
          <w:tcPr>
            <w:tcW w:w="4766" w:type="dxa"/>
            <w:gridSpan w:val="6"/>
            <w:tcBorders>
              <w:top w:val="single" w:sz="8" w:space="0" w:color="auto"/>
              <w:left w:val="single" w:sz="4" w:space="0" w:color="auto"/>
              <w:bottom w:val="single" w:sz="8" w:space="0" w:color="auto"/>
              <w:right w:val="single" w:sz="4" w:space="0" w:color="auto"/>
            </w:tcBorders>
            <w:vAlign w:val="center"/>
          </w:tcPr>
          <w:p w:rsidR="00C9123C" w:rsidRPr="00DE7142" w:rsidDel="00BF17E8" w:rsidRDefault="00C9123C" w:rsidP="003950CB">
            <w:pPr>
              <w:keepNext/>
              <w:tabs>
                <w:tab w:val="left" w:pos="720"/>
              </w:tabs>
              <w:jc w:val="center"/>
              <w:rPr>
                <w:del w:id="2041" w:author="Morita" w:date="2016-09-27T17:28:00Z"/>
                <w:i/>
                <w:lang w:eastAsia="ja-JP"/>
              </w:rPr>
            </w:pPr>
            <w:del w:id="2042" w:author="Morita" w:date="2016-09-27T17:28:00Z">
              <w:r w:rsidRPr="00DE7142" w:rsidDel="00BF17E8">
                <w:delText>OCh</w:delText>
              </w:r>
            </w:del>
          </w:p>
        </w:tc>
        <w:tc>
          <w:tcPr>
            <w:tcW w:w="1741" w:type="dxa"/>
            <w:tcBorders>
              <w:top w:val="single" w:sz="4" w:space="0" w:color="auto"/>
              <w:left w:val="single" w:sz="4" w:space="0" w:color="auto"/>
              <w:bottom w:val="single" w:sz="4" w:space="0" w:color="auto"/>
            </w:tcBorders>
            <w:vAlign w:val="center"/>
          </w:tcPr>
          <w:p w:rsidR="00C9123C" w:rsidRPr="00DE7142" w:rsidDel="00BF17E8" w:rsidRDefault="00C9123C" w:rsidP="003950CB">
            <w:pPr>
              <w:keepNext/>
              <w:tabs>
                <w:tab w:val="left" w:pos="720"/>
              </w:tabs>
              <w:jc w:val="center"/>
              <w:rPr>
                <w:del w:id="2043" w:author="Morita" w:date="2016-09-27T17:28:00Z"/>
                <w:i/>
              </w:rPr>
            </w:pPr>
            <w:del w:id="2044" w:author="Morita" w:date="2016-09-27T17:28:00Z">
              <w:r w:rsidRPr="00DE7142" w:rsidDel="00BF17E8">
                <w:delText>OCh Layer</w:delText>
              </w:r>
            </w:del>
          </w:p>
        </w:tc>
        <w:tc>
          <w:tcPr>
            <w:tcW w:w="377" w:type="dxa"/>
            <w:tcBorders>
              <w:top w:val="single" w:sz="4" w:space="0" w:color="auto"/>
              <w:left w:val="nil"/>
              <w:bottom w:val="single" w:sz="4" w:space="0" w:color="auto"/>
              <w:right w:val="single" w:sz="4" w:space="0" w:color="auto"/>
            </w:tcBorders>
            <w:vAlign w:val="center"/>
          </w:tcPr>
          <w:p w:rsidR="00C9123C" w:rsidRPr="00DE7142" w:rsidDel="00BF17E8" w:rsidRDefault="00C9123C" w:rsidP="003950CB">
            <w:pPr>
              <w:keepNext/>
              <w:tabs>
                <w:tab w:val="left" w:pos="720"/>
              </w:tabs>
              <w:jc w:val="center"/>
              <w:rPr>
                <w:del w:id="2045" w:author="Morita" w:date="2016-09-27T17:28:00Z"/>
              </w:rPr>
            </w:pPr>
          </w:p>
        </w:tc>
      </w:tr>
      <w:tr w:rsidR="00C9123C" w:rsidRPr="00DE7142" w:rsidDel="00BF17E8" w:rsidTr="003950CB">
        <w:trPr>
          <w:cantSplit/>
          <w:jc w:val="center"/>
          <w:del w:id="2046" w:author="Morita" w:date="2016-09-27T17:28:00Z"/>
        </w:trPr>
        <w:tc>
          <w:tcPr>
            <w:tcW w:w="572" w:type="dxa"/>
            <w:tcBorders>
              <w:left w:val="single" w:sz="4" w:space="0" w:color="auto"/>
              <w:right w:val="single" w:sz="4" w:space="0" w:color="auto"/>
            </w:tcBorders>
          </w:tcPr>
          <w:p w:rsidR="00C9123C" w:rsidRPr="00DE7142" w:rsidDel="00BF17E8" w:rsidRDefault="00C9123C" w:rsidP="003950CB">
            <w:pPr>
              <w:keepNext/>
              <w:tabs>
                <w:tab w:val="left" w:pos="720"/>
              </w:tabs>
              <w:jc w:val="center"/>
              <w:rPr>
                <w:del w:id="2047" w:author="Morita" w:date="2016-09-27T17:28:00Z"/>
              </w:rPr>
            </w:pPr>
          </w:p>
        </w:tc>
        <w:tc>
          <w:tcPr>
            <w:tcW w:w="2701" w:type="dxa"/>
            <w:gridSpan w:val="3"/>
            <w:vMerge w:val="restart"/>
            <w:tcBorders>
              <w:left w:val="single" w:sz="4" w:space="0" w:color="auto"/>
            </w:tcBorders>
            <w:vAlign w:val="center"/>
          </w:tcPr>
          <w:p w:rsidR="00C9123C" w:rsidRPr="00DE7142" w:rsidDel="00BF17E8" w:rsidRDefault="00C9123C" w:rsidP="003950CB">
            <w:pPr>
              <w:keepNext/>
              <w:tabs>
                <w:tab w:val="left" w:pos="720"/>
              </w:tabs>
              <w:jc w:val="center"/>
              <w:rPr>
                <w:del w:id="2048" w:author="Morita" w:date="2016-09-27T17:28:00Z"/>
                <w:i/>
              </w:rPr>
            </w:pPr>
            <w:del w:id="2049" w:author="Morita" w:date="2016-09-27T17:28:00Z">
              <w:r w:rsidRPr="00DE7142" w:rsidDel="00BF17E8">
                <w:delText>Spectrum Configuration Entities</w:delText>
              </w:r>
            </w:del>
          </w:p>
        </w:tc>
        <w:tc>
          <w:tcPr>
            <w:tcW w:w="2065" w:type="dxa"/>
            <w:gridSpan w:val="3"/>
            <w:vMerge w:val="restart"/>
            <w:tcBorders>
              <w:left w:val="single" w:sz="8" w:space="0" w:color="auto"/>
              <w:right w:val="single" w:sz="4" w:space="0" w:color="auto"/>
            </w:tcBorders>
            <w:vAlign w:val="center"/>
          </w:tcPr>
          <w:p w:rsidR="00C9123C" w:rsidRPr="00DE7142" w:rsidDel="00BF17E8" w:rsidRDefault="00C9123C" w:rsidP="003950CB">
            <w:pPr>
              <w:keepNext/>
              <w:tabs>
                <w:tab w:val="left" w:pos="720"/>
              </w:tabs>
              <w:jc w:val="center"/>
              <w:rPr>
                <w:del w:id="2050" w:author="Morita" w:date="2016-09-27T17:28:00Z"/>
                <w:i/>
              </w:rPr>
            </w:pPr>
            <w:del w:id="2051" w:author="Morita" w:date="2016-09-27T17:28:00Z">
              <w:r w:rsidRPr="00DE7142" w:rsidDel="00BF17E8">
                <w:delText>Signal Management Entities</w:delText>
              </w:r>
            </w:del>
          </w:p>
        </w:tc>
        <w:tc>
          <w:tcPr>
            <w:tcW w:w="1741" w:type="dxa"/>
            <w:vMerge w:val="restart"/>
            <w:tcBorders>
              <w:left w:val="single" w:sz="4" w:space="0" w:color="auto"/>
            </w:tcBorders>
            <w:vAlign w:val="center"/>
          </w:tcPr>
          <w:p w:rsidR="00C9123C" w:rsidRPr="00DE7142" w:rsidDel="00BF17E8" w:rsidRDefault="00C9123C" w:rsidP="003950CB">
            <w:pPr>
              <w:keepNext/>
              <w:tabs>
                <w:tab w:val="left" w:pos="720"/>
              </w:tabs>
              <w:jc w:val="center"/>
              <w:rPr>
                <w:del w:id="2052" w:author="Morita" w:date="2016-09-27T17:28:00Z"/>
                <w:i/>
              </w:rPr>
            </w:pPr>
            <w:del w:id="2053" w:author="Morita" w:date="2016-09-27T17:28:00Z">
              <w:r w:rsidRPr="00DE7142" w:rsidDel="00BF17E8">
                <w:delText>Media</w:delText>
              </w:r>
            </w:del>
          </w:p>
        </w:tc>
        <w:tc>
          <w:tcPr>
            <w:tcW w:w="377" w:type="dxa"/>
            <w:tcBorders>
              <w:left w:val="nil"/>
              <w:right w:val="single" w:sz="4" w:space="0" w:color="auto"/>
            </w:tcBorders>
            <w:vAlign w:val="center"/>
          </w:tcPr>
          <w:p w:rsidR="00C9123C" w:rsidRPr="00DE7142" w:rsidDel="00BF17E8" w:rsidRDefault="00C9123C" w:rsidP="003950CB">
            <w:pPr>
              <w:keepNext/>
              <w:tabs>
                <w:tab w:val="left" w:pos="720"/>
              </w:tabs>
              <w:jc w:val="center"/>
              <w:rPr>
                <w:del w:id="2054" w:author="Morita" w:date="2016-09-27T17:28:00Z"/>
              </w:rPr>
            </w:pPr>
          </w:p>
        </w:tc>
      </w:tr>
      <w:tr w:rsidR="00C9123C" w:rsidRPr="00DE7142" w:rsidDel="00BF17E8" w:rsidTr="003950CB">
        <w:trPr>
          <w:cantSplit/>
          <w:jc w:val="center"/>
          <w:del w:id="2055" w:author="Morita" w:date="2016-09-27T17:28:00Z"/>
        </w:trPr>
        <w:tc>
          <w:tcPr>
            <w:tcW w:w="572" w:type="dxa"/>
            <w:tcBorders>
              <w:left w:val="single" w:sz="4" w:space="0" w:color="auto"/>
              <w:right w:val="single" w:sz="4" w:space="0" w:color="auto"/>
            </w:tcBorders>
          </w:tcPr>
          <w:p w:rsidR="00C9123C" w:rsidRPr="00DE7142" w:rsidDel="00BF17E8" w:rsidRDefault="00C9123C" w:rsidP="003950CB">
            <w:pPr>
              <w:keepNext/>
              <w:tabs>
                <w:tab w:val="left" w:pos="720"/>
              </w:tabs>
              <w:jc w:val="center"/>
              <w:rPr>
                <w:del w:id="2056" w:author="Morita" w:date="2016-09-27T17:28:00Z"/>
              </w:rPr>
            </w:pPr>
          </w:p>
        </w:tc>
        <w:tc>
          <w:tcPr>
            <w:tcW w:w="2701" w:type="dxa"/>
            <w:gridSpan w:val="3"/>
            <w:vMerge/>
            <w:tcBorders>
              <w:left w:val="single" w:sz="4" w:space="0" w:color="auto"/>
              <w:right w:val="single" w:sz="8" w:space="0" w:color="auto"/>
            </w:tcBorders>
            <w:vAlign w:val="center"/>
          </w:tcPr>
          <w:p w:rsidR="00C9123C" w:rsidRPr="00DE7142" w:rsidDel="00BF17E8" w:rsidRDefault="00C9123C" w:rsidP="003950CB">
            <w:pPr>
              <w:keepNext/>
              <w:tabs>
                <w:tab w:val="left" w:pos="720"/>
              </w:tabs>
              <w:jc w:val="center"/>
              <w:rPr>
                <w:del w:id="2057" w:author="Morita" w:date="2016-09-27T17:28:00Z"/>
              </w:rPr>
            </w:pPr>
          </w:p>
        </w:tc>
        <w:tc>
          <w:tcPr>
            <w:tcW w:w="2065" w:type="dxa"/>
            <w:gridSpan w:val="3"/>
            <w:vMerge/>
            <w:tcBorders>
              <w:left w:val="single" w:sz="8" w:space="0" w:color="auto"/>
              <w:right w:val="single" w:sz="4" w:space="0" w:color="auto"/>
            </w:tcBorders>
            <w:vAlign w:val="center"/>
          </w:tcPr>
          <w:p w:rsidR="00C9123C" w:rsidRPr="00DE7142" w:rsidDel="00BF17E8" w:rsidRDefault="00C9123C" w:rsidP="003950CB">
            <w:pPr>
              <w:keepNext/>
              <w:tabs>
                <w:tab w:val="left" w:pos="720"/>
              </w:tabs>
              <w:jc w:val="center"/>
              <w:rPr>
                <w:del w:id="2058" w:author="Morita" w:date="2016-09-27T17:28:00Z"/>
              </w:rPr>
            </w:pPr>
          </w:p>
        </w:tc>
        <w:tc>
          <w:tcPr>
            <w:tcW w:w="1741" w:type="dxa"/>
            <w:vMerge/>
            <w:tcBorders>
              <w:left w:val="single" w:sz="4" w:space="0" w:color="auto"/>
            </w:tcBorders>
            <w:vAlign w:val="center"/>
          </w:tcPr>
          <w:p w:rsidR="00C9123C" w:rsidRPr="00DE7142" w:rsidDel="00BF17E8" w:rsidRDefault="00C9123C" w:rsidP="003950CB">
            <w:pPr>
              <w:keepNext/>
              <w:tabs>
                <w:tab w:val="left" w:pos="720"/>
              </w:tabs>
              <w:jc w:val="center"/>
              <w:rPr>
                <w:del w:id="2059" w:author="Morita" w:date="2016-09-27T17:28:00Z"/>
              </w:rPr>
            </w:pPr>
          </w:p>
        </w:tc>
        <w:tc>
          <w:tcPr>
            <w:tcW w:w="377" w:type="dxa"/>
            <w:tcBorders>
              <w:left w:val="nil"/>
              <w:right w:val="single" w:sz="4" w:space="0" w:color="auto"/>
            </w:tcBorders>
            <w:vAlign w:val="center"/>
          </w:tcPr>
          <w:p w:rsidR="00C9123C" w:rsidRPr="00DE7142" w:rsidDel="00BF17E8" w:rsidRDefault="00C9123C" w:rsidP="003950CB">
            <w:pPr>
              <w:keepNext/>
              <w:tabs>
                <w:tab w:val="left" w:pos="720"/>
              </w:tabs>
              <w:jc w:val="center"/>
              <w:rPr>
                <w:del w:id="2060" w:author="Morita" w:date="2016-09-27T17:28:00Z"/>
              </w:rPr>
            </w:pPr>
          </w:p>
        </w:tc>
      </w:tr>
      <w:tr w:rsidR="00C9123C" w:rsidRPr="00DE7142" w:rsidDel="00BF17E8" w:rsidTr="003950CB">
        <w:trPr>
          <w:cantSplit/>
          <w:jc w:val="center"/>
          <w:del w:id="2061" w:author="Morita" w:date="2016-09-27T17:28:00Z"/>
        </w:trPr>
        <w:tc>
          <w:tcPr>
            <w:tcW w:w="572" w:type="dxa"/>
            <w:tcBorders>
              <w:left w:val="single" w:sz="4" w:space="0" w:color="auto"/>
              <w:bottom w:val="single" w:sz="4" w:space="0" w:color="auto"/>
              <w:right w:val="single" w:sz="4" w:space="0" w:color="auto"/>
            </w:tcBorders>
          </w:tcPr>
          <w:p w:rsidR="00C9123C" w:rsidRPr="00DE7142" w:rsidDel="00BF17E8" w:rsidRDefault="00C9123C" w:rsidP="003950CB">
            <w:pPr>
              <w:keepNext/>
              <w:tabs>
                <w:tab w:val="left" w:pos="720"/>
              </w:tabs>
              <w:jc w:val="center"/>
              <w:rPr>
                <w:del w:id="2062" w:author="Morita" w:date="2016-09-27T17:28:00Z"/>
              </w:rPr>
            </w:pPr>
          </w:p>
        </w:tc>
        <w:tc>
          <w:tcPr>
            <w:tcW w:w="4766" w:type="dxa"/>
            <w:gridSpan w:val="6"/>
            <w:tcBorders>
              <w:top w:val="single" w:sz="8" w:space="0" w:color="auto"/>
              <w:left w:val="single" w:sz="4" w:space="0" w:color="auto"/>
              <w:bottom w:val="single" w:sz="8" w:space="0" w:color="auto"/>
              <w:right w:val="single" w:sz="4" w:space="0" w:color="auto"/>
            </w:tcBorders>
            <w:vAlign w:val="center"/>
          </w:tcPr>
          <w:p w:rsidR="00C9123C" w:rsidRPr="00DE7142" w:rsidDel="00BF17E8" w:rsidRDefault="00C9123C" w:rsidP="003950CB">
            <w:pPr>
              <w:keepNext/>
              <w:tabs>
                <w:tab w:val="left" w:pos="720"/>
              </w:tabs>
              <w:jc w:val="center"/>
              <w:rPr>
                <w:del w:id="2063" w:author="Morita" w:date="2016-09-27T17:28:00Z"/>
                <w:i/>
              </w:rPr>
            </w:pPr>
            <w:del w:id="2064" w:author="Morita" w:date="2016-09-27T17:28:00Z">
              <w:r w:rsidRPr="00DE7142" w:rsidDel="00BF17E8">
                <w:delText>Fibre</w:delText>
              </w:r>
            </w:del>
          </w:p>
        </w:tc>
        <w:tc>
          <w:tcPr>
            <w:tcW w:w="1741" w:type="dxa"/>
            <w:tcBorders>
              <w:left w:val="single" w:sz="4" w:space="0" w:color="auto"/>
              <w:bottom w:val="single" w:sz="4" w:space="0" w:color="auto"/>
            </w:tcBorders>
            <w:vAlign w:val="center"/>
          </w:tcPr>
          <w:p w:rsidR="00C9123C" w:rsidRPr="00DE7142" w:rsidDel="00BF17E8" w:rsidRDefault="00C9123C" w:rsidP="003950CB">
            <w:pPr>
              <w:keepNext/>
              <w:tabs>
                <w:tab w:val="left" w:pos="720"/>
              </w:tabs>
              <w:jc w:val="center"/>
              <w:rPr>
                <w:del w:id="2065" w:author="Morita" w:date="2016-09-27T17:28:00Z"/>
              </w:rPr>
            </w:pPr>
          </w:p>
        </w:tc>
        <w:tc>
          <w:tcPr>
            <w:tcW w:w="377" w:type="dxa"/>
            <w:tcBorders>
              <w:left w:val="nil"/>
              <w:bottom w:val="single" w:sz="4" w:space="0" w:color="auto"/>
              <w:right w:val="single" w:sz="4" w:space="0" w:color="auto"/>
            </w:tcBorders>
            <w:vAlign w:val="center"/>
          </w:tcPr>
          <w:p w:rsidR="00C9123C" w:rsidRPr="00DE7142" w:rsidDel="00BF17E8" w:rsidRDefault="00C9123C" w:rsidP="003950CB">
            <w:pPr>
              <w:keepNext/>
              <w:tabs>
                <w:tab w:val="left" w:pos="720"/>
              </w:tabs>
              <w:jc w:val="center"/>
              <w:rPr>
                <w:del w:id="2066" w:author="Morita" w:date="2016-09-27T17:28:00Z"/>
              </w:rPr>
            </w:pPr>
          </w:p>
        </w:tc>
      </w:tr>
    </w:tbl>
    <w:p w:rsidR="00C9123C" w:rsidRPr="00ED115A" w:rsidDel="00BF17E8" w:rsidRDefault="00C9123C" w:rsidP="00C9123C">
      <w:pPr>
        <w:jc w:val="center"/>
        <w:rPr>
          <w:del w:id="2067" w:author="Morita" w:date="2016-09-27T17:28:00Z"/>
          <w:b/>
        </w:rPr>
      </w:pPr>
      <w:del w:id="2068" w:author="Morita" w:date="2016-09-27T17:28:00Z">
        <w:r w:rsidRPr="00DE7142" w:rsidDel="00BF17E8">
          <w:rPr>
            <w:b/>
          </w:rPr>
          <w:delText>FIGURE 5-1/OTNT: Overview of the OTN</w:delText>
        </w:r>
        <w:r w:rsidRPr="00DE7142" w:rsidDel="00BF17E8">
          <w:rPr>
            <w:rFonts w:hint="eastAsia"/>
            <w:b/>
            <w:lang w:eastAsia="ja-JP"/>
          </w:rPr>
          <w:delText xml:space="preserve"> (G.872 Figure 6-1)</w:delText>
        </w:r>
      </w:del>
    </w:p>
    <w:p w:rsidR="00BB308D" w:rsidRDefault="00C9123C" w:rsidP="00D55AC7">
      <w:pPr>
        <w:jc w:val="both"/>
        <w:rPr>
          <w:lang w:eastAsia="ja-JP"/>
        </w:rPr>
      </w:pPr>
      <w:del w:id="2069" w:author="Morita" w:date="2016-09-27T17:28:00Z">
        <w:r w:rsidDel="00BF17E8">
          <w:rPr>
            <w:rFonts w:hint="eastAsia"/>
            <w:lang w:eastAsia="ja-JP"/>
          </w:rPr>
          <w:delText>W</w:delText>
        </w:r>
        <w:r w:rsidRPr="00ED115A" w:rsidDel="00BF17E8">
          <w:rPr>
            <w:rFonts w:hint="eastAsia"/>
            <w:lang w:eastAsia="ja-JP"/>
          </w:rPr>
          <w:delText xml:space="preserve">ith the widespread of Ethernet, </w:delText>
        </w:r>
        <w:r w:rsidDel="00BF17E8">
          <w:rPr>
            <w:rFonts w:hint="eastAsia"/>
            <w:lang w:eastAsia="ja-JP"/>
          </w:rPr>
          <w:delText xml:space="preserve">additional ODU types </w:delText>
        </w:r>
        <w:r w:rsidRPr="00ED115A" w:rsidDel="00BF17E8">
          <w:rPr>
            <w:rFonts w:hint="eastAsia"/>
            <w:lang w:eastAsia="ja-JP"/>
          </w:rPr>
          <w:delText>w</w:delText>
        </w:r>
        <w:r w:rsidDel="00BF17E8">
          <w:rPr>
            <w:rFonts w:hint="eastAsia"/>
            <w:lang w:eastAsia="ja-JP"/>
          </w:rPr>
          <w:delText>ere</w:delText>
        </w:r>
        <w:r w:rsidRPr="00ED115A" w:rsidDel="00BF17E8">
          <w:rPr>
            <w:rFonts w:hint="eastAsia"/>
            <w:lang w:eastAsia="ja-JP"/>
          </w:rPr>
          <w:delText xml:space="preserve"> specified such as ODU0, ODU2e and ODU4 for GbE, 10GbE and 100GbE transport, respectively.  In addition to the new ODUs for Ethernet transport, ODU with flexible bit rate, ODUflex, was also specified for the client signals with any bit rate. Any CBR client signals can be mapped into ODUflex. </w:delText>
        </w:r>
        <w:r w:rsidRPr="00ED115A" w:rsidDel="00BF17E8">
          <w:rPr>
            <w:lang w:eastAsia="ja-JP"/>
          </w:rPr>
          <w:delText>“</w:delText>
        </w:r>
        <w:r w:rsidRPr="00ED115A" w:rsidDel="00BF17E8">
          <w:rPr>
            <w:rFonts w:hint="eastAsia"/>
            <w:lang w:eastAsia="ja-JP"/>
          </w:rPr>
          <w:delText>WDM and media aspects</w:delText>
        </w:r>
        <w:r w:rsidRPr="00ED115A" w:rsidDel="00BF17E8">
          <w:rPr>
            <w:lang w:eastAsia="ja-JP"/>
          </w:rPr>
          <w:delText>”</w:delText>
        </w:r>
        <w:r w:rsidRPr="00ED115A" w:rsidDel="00BF17E8">
          <w:rPr>
            <w:rFonts w:hint="eastAsia"/>
            <w:lang w:eastAsia="ja-JP"/>
          </w:rPr>
          <w:delText xml:space="preserve"> </w:delText>
        </w:r>
        <w:r w:rsidRPr="00ED115A" w:rsidDel="00BF17E8">
          <w:rPr>
            <w:lang w:eastAsia="ja-JP"/>
          </w:rPr>
          <w:delText>are</w:delText>
        </w:r>
        <w:r w:rsidRPr="00ED115A" w:rsidDel="00BF17E8">
          <w:rPr>
            <w:rFonts w:hint="eastAsia"/>
            <w:lang w:eastAsia="ja-JP"/>
          </w:rPr>
          <w:delText xml:space="preserve"> be</w:delText>
        </w:r>
        <w:r w:rsidRPr="00ED115A" w:rsidDel="00BF17E8">
          <w:rPr>
            <w:lang w:eastAsia="ja-JP"/>
          </w:rPr>
          <w:delText>ing</w:delText>
        </w:r>
        <w:r w:rsidRPr="00ED115A" w:rsidDel="00BF17E8">
          <w:rPr>
            <w:rFonts w:hint="eastAsia"/>
            <w:lang w:eastAsia="ja-JP"/>
          </w:rPr>
          <w:delText xml:space="preserve"> discussed. One major </w:delText>
        </w:r>
        <w:r w:rsidRPr="00ED115A" w:rsidDel="00BF17E8">
          <w:rPr>
            <w:lang w:eastAsia="ja-JP"/>
          </w:rPr>
          <w:delText xml:space="preserve">effort </w:delText>
        </w:r>
        <w:r w:rsidRPr="00ED115A" w:rsidDel="00BF17E8">
          <w:rPr>
            <w:rFonts w:hint="eastAsia"/>
            <w:lang w:eastAsia="ja-JP"/>
          </w:rPr>
          <w:delText xml:space="preserve">is </w:delText>
        </w:r>
        <w:r w:rsidRPr="00ED115A" w:rsidDel="00BF17E8">
          <w:delText>the architectural description of “media networks”</w:delText>
        </w:r>
        <w:r w:rsidRPr="00ED115A" w:rsidDel="00BF17E8">
          <w:rPr>
            <w:rFonts w:hint="eastAsia"/>
            <w:lang w:eastAsia="ja-JP"/>
          </w:rPr>
          <w:delText xml:space="preserve"> and the other is wavelength switched optical network (WSON)</w:delText>
        </w:r>
        <w:r w:rsidRPr="00ED115A" w:rsidDel="00BF17E8">
          <w:rPr>
            <w:lang w:eastAsia="ja-JP"/>
          </w:rPr>
          <w:delText>,</w:delText>
        </w:r>
        <w:r w:rsidRPr="00ED115A" w:rsidDel="00BF17E8">
          <w:rPr>
            <w:rFonts w:hint="eastAsia"/>
            <w:lang w:eastAsia="ja-JP"/>
          </w:rPr>
          <w:delText xml:space="preserve"> which is </w:delText>
        </w:r>
        <w:r w:rsidRPr="00ED115A" w:rsidDel="00BF17E8">
          <w:rPr>
            <w:lang w:eastAsia="ja-JP"/>
          </w:rPr>
          <w:delText xml:space="preserve">a </w:delText>
        </w:r>
        <w:r w:rsidRPr="00ED115A" w:rsidDel="00BF17E8">
          <w:rPr>
            <w:rFonts w:hint="eastAsia"/>
            <w:lang w:eastAsia="ja-JP"/>
          </w:rPr>
          <w:delText>related extension of automatically switched optical network</w:delText>
        </w:r>
        <w:r w:rsidRPr="00ED115A" w:rsidDel="00BF17E8">
          <w:rPr>
            <w:lang w:eastAsia="ja-JP"/>
          </w:rPr>
          <w:delText xml:space="preserve">s </w:delText>
        </w:r>
        <w:r w:rsidRPr="00ED115A" w:rsidDel="00BF17E8">
          <w:rPr>
            <w:rFonts w:hint="eastAsia"/>
            <w:lang w:eastAsia="ja-JP"/>
          </w:rPr>
          <w:delText>(ASON).</w:delText>
        </w:r>
      </w:del>
    </w:p>
    <w:p w:rsidR="00C9123C" w:rsidRPr="005A54E2" w:rsidRDefault="00A82625" w:rsidP="005A54E2">
      <w:pPr>
        <w:pStyle w:val="3"/>
      </w:pPr>
      <w:bookmarkStart w:id="2070" w:name="_Toc462786052"/>
      <w:proofErr w:type="spellStart"/>
      <w:r w:rsidRPr="005A54E2">
        <w:t>FlexE</w:t>
      </w:r>
      <w:proofErr w:type="spellEnd"/>
      <w:r w:rsidR="00C9123C" w:rsidRPr="005A54E2">
        <w:t xml:space="preserve"> </w:t>
      </w:r>
      <w:ins w:id="2071" w:author="Morita" w:date="2016-09-27T16:44:00Z">
        <w:r w:rsidR="00CA0D1E">
          <w:rPr>
            <w:rFonts w:hint="eastAsia"/>
            <w:lang w:eastAsia="ja-JP"/>
          </w:rPr>
          <w:t>in OIF</w:t>
        </w:r>
      </w:ins>
      <w:bookmarkEnd w:id="2070"/>
    </w:p>
    <w:p w:rsidR="00A82625" w:rsidRPr="005A54E2" w:rsidRDefault="00A82625">
      <w:pPr>
        <w:widowControl w:val="0"/>
        <w:tabs>
          <w:tab w:val="clear" w:pos="794"/>
          <w:tab w:val="clear" w:pos="1191"/>
          <w:tab w:val="clear" w:pos="1588"/>
          <w:tab w:val="clear" w:pos="1985"/>
        </w:tabs>
        <w:overflowPunct/>
        <w:spacing w:before="0"/>
        <w:textAlignment w:val="auto"/>
      </w:pPr>
      <w:r w:rsidRPr="005A54E2">
        <w:t xml:space="preserve">OIF started work to develop a Flex Ethernet implementation agreement. Agreement to start this project was reached at our 1Q2015 meeting, and at its 3Q2015 meeting in Ottawa the draft has reached the stage to issue for straw ballot. </w:t>
      </w:r>
    </w:p>
    <w:p w:rsidR="00A82625" w:rsidRPr="005A54E2" w:rsidRDefault="00A82625" w:rsidP="005A54E2">
      <w:pPr>
        <w:widowControl w:val="0"/>
        <w:tabs>
          <w:tab w:val="clear" w:pos="794"/>
          <w:tab w:val="clear" w:pos="1191"/>
          <w:tab w:val="clear" w:pos="1588"/>
          <w:tab w:val="clear" w:pos="1985"/>
        </w:tabs>
        <w:overflowPunct/>
        <w:spacing w:before="0"/>
        <w:textAlignment w:val="auto"/>
      </w:pPr>
      <w:r w:rsidRPr="005A54E2">
        <w:t xml:space="preserve">This implementation agreement provides a bonding mechanism to create higher-rate interfaces out of multiple Ethernet PHYs, a mechanism to support smaller clients (Ethernet flows with lower effective MAC rates) over Ethernet PHYs, and a mechanism to multiplex multiple lower rate flows across a group of Ethernet </w:t>
      </w:r>
      <w:proofErr w:type="spellStart"/>
      <w:r w:rsidRPr="005A54E2">
        <w:t>PHYs.</w:t>
      </w:r>
      <w:proofErr w:type="spellEnd"/>
      <w:r w:rsidRPr="005A54E2">
        <w:t xml:space="preserve"> The first version of this implementation agreement is based on the bonding of 100GBASE-R Ethernet PHYs into a </w:t>
      </w:r>
      <w:proofErr w:type="spellStart"/>
      <w:r w:rsidRPr="005A54E2">
        <w:t>FlexE</w:t>
      </w:r>
      <w:proofErr w:type="spellEnd"/>
      <w:r w:rsidRPr="005A54E2">
        <w:t xml:space="preserve"> group. A future version is expected to support bonding of higher rate</w:t>
      </w:r>
      <w:r w:rsidR="00E33932" w:rsidRPr="005A54E2">
        <w:t xml:space="preserve"> </w:t>
      </w:r>
      <w:r w:rsidRPr="005A54E2">
        <w:t>Ethernet PHYs such as 400G.</w:t>
      </w:r>
    </w:p>
    <w:p w:rsidR="00C9123C" w:rsidRPr="00ED115A" w:rsidDel="007A01D9" w:rsidRDefault="00C9123C" w:rsidP="00D55AC7">
      <w:pPr>
        <w:pStyle w:val="2"/>
        <w:rPr>
          <w:del w:id="2072" w:author="Morita" w:date="2016-09-25T15:39:00Z"/>
        </w:rPr>
      </w:pPr>
      <w:bookmarkStart w:id="2073" w:name="_Toc405246236"/>
      <w:bookmarkStart w:id="2074" w:name="_Toc405246521"/>
      <w:bookmarkStart w:id="2075" w:name="_Toc405248118"/>
      <w:bookmarkStart w:id="2076" w:name="_Toc405248321"/>
      <w:bookmarkStart w:id="2077" w:name="_Toc10880882"/>
      <w:bookmarkStart w:id="2078" w:name="_Toc404879717"/>
      <w:bookmarkStart w:id="2079" w:name="_Toc404880692"/>
      <w:bookmarkStart w:id="2080" w:name="_Toc405246237"/>
      <w:bookmarkStart w:id="2081" w:name="_Toc405248119"/>
      <w:bookmarkStart w:id="2082" w:name="_Toc462591806"/>
      <w:bookmarkEnd w:id="2073"/>
      <w:bookmarkEnd w:id="2074"/>
      <w:bookmarkEnd w:id="2075"/>
      <w:bookmarkEnd w:id="2076"/>
      <w:del w:id="2083" w:author="Morita" w:date="2016-09-25T15:39:00Z">
        <w:r w:rsidRPr="00ED115A" w:rsidDel="007A01D9">
          <w:delText>Metropolitan Optical Network (MON)</w:delText>
        </w:r>
        <w:bookmarkStart w:id="2084" w:name="_Toc462765082"/>
        <w:bookmarkStart w:id="2085" w:name="_Toc462766360"/>
        <w:bookmarkStart w:id="2086" w:name="_Toc462786053"/>
        <w:bookmarkEnd w:id="2077"/>
        <w:bookmarkEnd w:id="2078"/>
        <w:bookmarkEnd w:id="2079"/>
        <w:bookmarkEnd w:id="2080"/>
        <w:bookmarkEnd w:id="2081"/>
        <w:bookmarkEnd w:id="2082"/>
        <w:bookmarkEnd w:id="2084"/>
        <w:bookmarkEnd w:id="2085"/>
        <w:bookmarkEnd w:id="2086"/>
      </w:del>
    </w:p>
    <w:p w:rsidR="00C9123C" w:rsidRPr="00ED115A" w:rsidDel="007A01D9" w:rsidRDefault="00C9123C" w:rsidP="00D55AC7">
      <w:pPr>
        <w:jc w:val="both"/>
        <w:rPr>
          <w:del w:id="2087" w:author="Morita" w:date="2016-09-25T15:39:00Z"/>
        </w:rPr>
      </w:pPr>
      <w:del w:id="2088" w:author="Morita" w:date="2016-09-25T15:39:00Z">
        <w:r w:rsidRPr="00ED115A" w:rsidDel="007A01D9">
          <w:delText>A metropolitan optical network</w:delText>
        </w:r>
        <w:r w:rsidR="0096163E" w:rsidDel="007A01D9">
          <w:rPr>
            <w:rFonts w:hint="eastAsia"/>
            <w:lang w:eastAsia="ja-JP"/>
          </w:rPr>
          <w:delText xml:space="preserve"> </w:delText>
        </w:r>
        <w:r w:rsidRPr="00ED115A" w:rsidDel="007A01D9">
          <w:delText>is a network subset, often without significant differentiation or boundaries</w:delText>
        </w:r>
        <w:r w:rsidR="0096163E" w:rsidDel="007A01D9">
          <w:rPr>
            <w:rFonts w:hint="eastAsia"/>
            <w:lang w:eastAsia="ja-JP"/>
          </w:rPr>
          <w:delText>.</w:delText>
        </w:r>
        <w:r w:rsidR="00CE6DF6" w:rsidDel="007A01D9">
          <w:rPr>
            <w:rFonts w:hint="eastAsia"/>
            <w:lang w:eastAsia="ja-JP"/>
          </w:rPr>
          <w:delText xml:space="preserve"> </w:delText>
        </w:r>
        <w:r w:rsidR="0096163E" w:rsidDel="007A01D9">
          <w:rPr>
            <w:rFonts w:hint="eastAsia"/>
            <w:lang w:eastAsia="ja-JP"/>
          </w:rPr>
          <w:delText>I</w:delText>
        </w:r>
        <w:r w:rsidR="00CE6DF6" w:rsidDel="007A01D9">
          <w:rPr>
            <w:rFonts w:hint="eastAsia"/>
            <w:lang w:eastAsia="ja-JP"/>
          </w:rPr>
          <w:delText>ts</w:delText>
        </w:r>
        <w:r w:rsidR="003E2D7B" w:rsidRPr="00ED115A" w:rsidDel="007A01D9">
          <w:delText xml:space="preserve"> </w:delText>
        </w:r>
        <w:r w:rsidRPr="00ED115A" w:rsidDel="007A01D9">
          <w:delText xml:space="preserve">explicit </w:delText>
        </w:r>
        <w:r w:rsidR="00CE6DF6" w:rsidDel="007A01D9">
          <w:rPr>
            <w:rFonts w:hint="eastAsia"/>
            <w:lang w:eastAsia="ja-JP"/>
          </w:rPr>
          <w:delText xml:space="preserve">formal </w:delText>
        </w:r>
        <w:r w:rsidRPr="00ED115A" w:rsidDel="007A01D9">
          <w:delText xml:space="preserve">definition is under study. </w:delText>
        </w:r>
        <w:r w:rsidR="00CE6DF6" w:rsidDel="007A01D9">
          <w:rPr>
            <w:rFonts w:hint="eastAsia"/>
            <w:lang w:eastAsia="ja-JP"/>
          </w:rPr>
          <w:delText>T</w:delText>
        </w:r>
        <w:r w:rsidRPr="00ED115A" w:rsidDel="007A01D9">
          <w:delText xml:space="preserve">his </w:delText>
        </w:r>
        <w:r w:rsidR="00CE6DF6" w:rsidDel="007A01D9">
          <w:rPr>
            <w:rFonts w:hint="eastAsia"/>
            <w:lang w:eastAsia="ja-JP"/>
          </w:rPr>
          <w:delText>clause</w:delText>
        </w:r>
        <w:r w:rsidR="00CE6DF6" w:rsidRPr="00ED115A" w:rsidDel="007A01D9">
          <w:delText xml:space="preserve"> </w:delText>
        </w:r>
        <w:r w:rsidRPr="00ED115A" w:rsidDel="007A01D9">
          <w:delText>offers more of a description than a formal definition for those who wish to better understand what is commonly meant by “metropolitan optical networks.”</w:delText>
        </w:r>
        <w:bookmarkStart w:id="2089" w:name="_Toc462765083"/>
        <w:bookmarkStart w:id="2090" w:name="_Toc462766361"/>
        <w:bookmarkStart w:id="2091" w:name="_Toc462786054"/>
        <w:bookmarkEnd w:id="2089"/>
        <w:bookmarkEnd w:id="2090"/>
        <w:bookmarkEnd w:id="2091"/>
      </w:del>
    </w:p>
    <w:p w:rsidR="00CE6DF6" w:rsidDel="007A01D9" w:rsidRDefault="00C9123C" w:rsidP="00D55AC7">
      <w:pPr>
        <w:jc w:val="both"/>
        <w:rPr>
          <w:del w:id="2092" w:author="Morita" w:date="2016-09-25T15:39:00Z"/>
          <w:lang w:eastAsia="ja-JP"/>
        </w:rPr>
      </w:pPr>
      <w:del w:id="2093" w:author="Morita" w:date="2016-09-25T15:39:00Z">
        <w:r w:rsidRPr="00ED115A" w:rsidDel="007A01D9">
          <w:delText>While the existence of metropolitan networks is longstanding, the need for identification of these ne</w:delText>
        </w:r>
        <w:r w:rsidRPr="00CD1D9B" w:rsidDel="007A01D9">
          <w:delText>tw</w:delText>
        </w:r>
        <w:r w:rsidRPr="00ED115A" w:rsidDel="007A01D9">
          <w:delText>orks as distinct from long haul networks in general, as well as enterprise and access networks</w:delText>
        </w:r>
        <w:r w:rsidR="00CD1D9B" w:rsidDel="007A01D9">
          <w:rPr>
            <w:rFonts w:hint="eastAsia"/>
            <w:lang w:eastAsia="ja-JP"/>
          </w:rPr>
          <w:delText>,</w:delText>
        </w:r>
        <w:r w:rsidRPr="00ED115A" w:rsidDel="007A01D9">
          <w:delText xml:space="preserve"> is </w:delText>
        </w:r>
        <w:r w:rsidRPr="00CD1D9B" w:rsidDel="007A01D9">
          <w:delText>recent.</w:delText>
        </w:r>
        <w:r w:rsidRPr="00ED115A" w:rsidDel="007A01D9">
          <w:delText xml:space="preserve">  The bandwidth requirements from end customers have been increasing substantially and many are implementing high bandwidth optical access connections.   The resulting congestion and complexity has created a growing demand for higher bandwidth interfaces for inter office solutions.  This aggregation of end customer traffic comprises a Metropolitan Optical Network (MON).  MONs now have the technology to be optical based and thus, in theory, use the same technology over the fibres as other portions of the network.  </w:delText>
        </w:r>
        <w:r w:rsidR="00CE6DF6" w:rsidDel="007A01D9">
          <w:rPr>
            <w:rFonts w:hint="eastAsia"/>
            <w:lang w:eastAsia="ja-JP"/>
          </w:rPr>
          <w:delText>T</w:delText>
        </w:r>
        <w:r w:rsidRPr="00ED115A" w:rsidDel="007A01D9">
          <w:delText>his is not always the case</w:delText>
        </w:r>
        <w:r w:rsidR="00CE6DF6" w:rsidDel="007A01D9">
          <w:rPr>
            <w:rFonts w:hint="eastAsia"/>
            <w:lang w:eastAsia="ja-JP"/>
          </w:rPr>
          <w:delText>,</w:delText>
        </w:r>
        <w:r w:rsidRPr="00ED115A" w:rsidDel="007A01D9">
          <w:delText xml:space="preserve"> </w:delText>
        </w:r>
        <w:r w:rsidR="00CE6DF6" w:rsidDel="007A01D9">
          <w:rPr>
            <w:rFonts w:hint="eastAsia"/>
            <w:lang w:eastAsia="ja-JP"/>
          </w:rPr>
          <w:delText>h</w:delText>
        </w:r>
        <w:r w:rsidR="00CE6DF6" w:rsidRPr="00ED115A" w:rsidDel="007A01D9">
          <w:delText>owever</w:delText>
        </w:r>
        <w:r w:rsidR="00CE6DF6" w:rsidDel="007A01D9">
          <w:rPr>
            <w:rFonts w:hint="eastAsia"/>
            <w:lang w:eastAsia="ja-JP"/>
          </w:rPr>
          <w:delText>,</w:delText>
        </w:r>
        <w:r w:rsidR="00CE6DF6" w:rsidRPr="00ED115A" w:rsidDel="007A01D9">
          <w:delText xml:space="preserve"> </w:delText>
        </w:r>
        <w:r w:rsidRPr="00ED115A" w:rsidDel="007A01D9">
          <w:delText>as there are various market forces that drive which technologies will be deployed in which part of the network.  As a result, it is appropriate to describe the MON in a way that is agnostic to the various technolog</w:delText>
        </w:r>
        <w:r w:rsidR="00CE6DF6" w:rsidDel="007A01D9">
          <w:rPr>
            <w:rFonts w:hint="eastAsia"/>
            <w:lang w:eastAsia="ja-JP"/>
          </w:rPr>
          <w:delText>ical</w:delText>
        </w:r>
        <w:r w:rsidRPr="00ED115A" w:rsidDel="007A01D9">
          <w:delText xml:space="preserve"> approaches.  </w:delText>
        </w:r>
        <w:bookmarkStart w:id="2094" w:name="_Toc462765084"/>
        <w:bookmarkStart w:id="2095" w:name="_Toc462766362"/>
        <w:bookmarkStart w:id="2096" w:name="_Toc462786055"/>
        <w:bookmarkEnd w:id="2094"/>
        <w:bookmarkEnd w:id="2095"/>
        <w:bookmarkEnd w:id="2096"/>
      </w:del>
    </w:p>
    <w:p w:rsidR="00C9123C" w:rsidRPr="00ED115A" w:rsidDel="007A01D9" w:rsidRDefault="00C9123C" w:rsidP="00D55AC7">
      <w:pPr>
        <w:jc w:val="both"/>
        <w:rPr>
          <w:del w:id="2097" w:author="Morita" w:date="2016-09-25T15:39:00Z"/>
        </w:rPr>
      </w:pPr>
      <w:del w:id="2098" w:author="Morita" w:date="2016-09-25T15:39:00Z">
        <w:r w:rsidRPr="00ED115A" w:rsidDel="007A01D9">
          <w:delText xml:space="preserve">In spite of many similarities, there are several distinctions between </w:delText>
        </w:r>
        <w:r w:rsidR="00CE6DF6" w:rsidDel="007A01D9">
          <w:rPr>
            <w:rFonts w:hint="eastAsia"/>
            <w:lang w:eastAsia="ja-JP"/>
          </w:rPr>
          <w:delText>MON</w:delText>
        </w:r>
        <w:r w:rsidR="00CE6DF6" w:rsidRPr="00ED115A" w:rsidDel="007A01D9">
          <w:delText xml:space="preserve"> </w:delText>
        </w:r>
        <w:r w:rsidRPr="00ED115A" w:rsidDel="007A01D9">
          <w:delText xml:space="preserve">and </w:delText>
        </w:r>
        <w:r w:rsidR="00CE6DF6" w:rsidDel="007A01D9">
          <w:rPr>
            <w:rFonts w:hint="eastAsia"/>
            <w:lang w:eastAsia="ja-JP"/>
          </w:rPr>
          <w:delText xml:space="preserve">a </w:delText>
        </w:r>
        <w:r w:rsidRPr="00ED115A" w:rsidDel="007A01D9">
          <w:delText>long haul optical network (LHON) that result from the aggregation of traffic from enterprise to metro to long haul networks as shown in Figure 5-2.</w:delText>
        </w:r>
        <w:bookmarkStart w:id="2099" w:name="_Toc462765085"/>
        <w:bookmarkStart w:id="2100" w:name="_Toc462766363"/>
        <w:bookmarkStart w:id="2101" w:name="_Toc462786056"/>
        <w:bookmarkEnd w:id="2099"/>
        <w:bookmarkEnd w:id="2100"/>
        <w:bookmarkEnd w:id="2101"/>
      </w:del>
    </w:p>
    <w:p w:rsidR="00C9123C" w:rsidRPr="00ED115A" w:rsidDel="007A01D9" w:rsidRDefault="00C9123C" w:rsidP="00D55AC7">
      <w:pPr>
        <w:numPr>
          <w:ilvl w:val="0"/>
          <w:numId w:val="19"/>
        </w:numPr>
        <w:jc w:val="both"/>
        <w:rPr>
          <w:del w:id="2102" w:author="Morita" w:date="2016-09-25T15:39:00Z"/>
        </w:rPr>
      </w:pPr>
      <w:del w:id="2103" w:author="Morita" w:date="2016-09-25T15:39:00Z">
        <w:r w:rsidRPr="00ED115A" w:rsidDel="007A01D9">
          <w:delText>The first distinction is that MONs are inherently designed for short to medium length distances in metropolitan areas.  That is, typically, within the limits of a single optical span and often less than 200km distance.  As a result, topics such as signal regeneration, in-line amplification and error correction are of lesser importance than in LHONs.</w:delText>
        </w:r>
        <w:bookmarkStart w:id="2104" w:name="_Toc462765086"/>
        <w:bookmarkStart w:id="2105" w:name="_Toc462766364"/>
        <w:bookmarkStart w:id="2106" w:name="_Toc462786057"/>
        <w:bookmarkEnd w:id="2104"/>
        <w:bookmarkEnd w:id="2105"/>
        <w:bookmarkEnd w:id="2106"/>
      </w:del>
    </w:p>
    <w:p w:rsidR="00C9123C" w:rsidRPr="00ED115A" w:rsidDel="007A01D9" w:rsidRDefault="00C9123C" w:rsidP="00D55AC7">
      <w:pPr>
        <w:numPr>
          <w:ilvl w:val="0"/>
          <w:numId w:val="19"/>
        </w:numPr>
        <w:jc w:val="both"/>
        <w:rPr>
          <w:del w:id="2107" w:author="Morita" w:date="2016-09-25T15:39:00Z"/>
        </w:rPr>
      </w:pPr>
      <w:del w:id="2108" w:author="Morita" w:date="2016-09-25T15:39:00Z">
        <w:r w:rsidRPr="00ED115A" w:rsidDel="007A01D9">
          <w:delText>Secondly, the driving requirement for MONs is maximized coverage commensurate with low cost connectivity (as opposed to grooming for performance with LHONs).  As a result, for example, standardization focuses on the adaptation of local area network technologies to be effectively managed by service providers, on ‘insertion loss’ amplification to recover from all the connection points, and on ring deployment to leverage existing fibre plant.</w:delText>
        </w:r>
        <w:bookmarkStart w:id="2109" w:name="_Toc462765087"/>
        <w:bookmarkStart w:id="2110" w:name="_Toc462766365"/>
        <w:bookmarkStart w:id="2111" w:name="_Toc462786058"/>
        <w:bookmarkEnd w:id="2109"/>
        <w:bookmarkEnd w:id="2110"/>
        <w:bookmarkEnd w:id="2111"/>
      </w:del>
    </w:p>
    <w:p w:rsidR="00C9123C" w:rsidRPr="00ED115A" w:rsidDel="007A01D9" w:rsidRDefault="00C9123C" w:rsidP="00D55AC7">
      <w:pPr>
        <w:numPr>
          <w:ilvl w:val="0"/>
          <w:numId w:val="19"/>
        </w:numPr>
        <w:jc w:val="both"/>
        <w:rPr>
          <w:del w:id="2112" w:author="Morita" w:date="2016-09-25T15:39:00Z"/>
        </w:rPr>
      </w:pPr>
      <w:del w:id="2113" w:author="Morita" w:date="2016-09-25T15:39:00Z">
        <w:r w:rsidRPr="00ED115A" w:rsidDel="007A01D9">
          <w:delText>Another key difference is that of service velocity. The demand for fast provisioning results in the circuit churn rate being generally higher in MONs than LHON.  That combined with the wider variety of client signals is a key driver for flexible aggregation (e.g., 100</w:delText>
        </w:r>
        <w:r w:rsidR="009B0460" w:rsidDel="007A01D9">
          <w:rPr>
            <w:rFonts w:hint="eastAsia"/>
            <w:lang w:eastAsia="ja-JP"/>
          </w:rPr>
          <w:delText xml:space="preserve"> </w:delText>
        </w:r>
        <w:r w:rsidRPr="00ED115A" w:rsidDel="007A01D9">
          <w:delText>Mb</w:delText>
        </w:r>
        <w:r w:rsidR="009B0460" w:rsidDel="007A01D9">
          <w:rPr>
            <w:rFonts w:hint="eastAsia"/>
            <w:lang w:eastAsia="ja-JP"/>
          </w:rPr>
          <w:delText xml:space="preserve"> </w:delText>
        </w:r>
        <w:r w:rsidRPr="00ED115A" w:rsidDel="007A01D9">
          <w:delText>-1</w:delText>
        </w:r>
        <w:r w:rsidR="009B0460" w:rsidDel="007A01D9">
          <w:rPr>
            <w:rFonts w:hint="eastAsia"/>
            <w:lang w:eastAsia="ja-JP"/>
          </w:rPr>
          <w:delText xml:space="preserve"> </w:delText>
        </w:r>
        <w:r w:rsidRPr="00ED115A" w:rsidDel="007A01D9">
          <w:delText>Gb rate, all 8B/10B formats with one card).</w:delText>
        </w:r>
        <w:bookmarkStart w:id="2114" w:name="_Toc462765088"/>
        <w:bookmarkStart w:id="2115" w:name="_Toc462766366"/>
        <w:bookmarkStart w:id="2116" w:name="_Toc462786059"/>
        <w:bookmarkEnd w:id="2114"/>
        <w:bookmarkEnd w:id="2115"/>
        <w:bookmarkEnd w:id="2116"/>
      </w:del>
    </w:p>
    <w:p w:rsidR="00C9123C" w:rsidRPr="00ED115A" w:rsidDel="007A01D9" w:rsidRDefault="00C9123C" w:rsidP="00D55AC7">
      <w:pPr>
        <w:numPr>
          <w:ilvl w:val="0"/>
          <w:numId w:val="19"/>
        </w:numPr>
        <w:jc w:val="both"/>
        <w:rPr>
          <w:del w:id="2117" w:author="Morita" w:date="2016-09-25T15:39:00Z"/>
        </w:rPr>
      </w:pPr>
      <w:del w:id="2118" w:author="Morita" w:date="2016-09-25T15:39:00Z">
        <w:r w:rsidRPr="00ED115A" w:rsidDel="007A01D9">
          <w:delText xml:space="preserve">A final distinction is that in the MON there are service requirements (e.g., bandwidth-on-demand services, and multiple classes-of-services) that lead to further topology and technical considerations that are not a priority for LHONs.   </w:delText>
        </w:r>
        <w:bookmarkStart w:id="2119" w:name="_Toc462765089"/>
        <w:bookmarkStart w:id="2120" w:name="_Toc462766367"/>
        <w:bookmarkStart w:id="2121" w:name="_Toc462786060"/>
        <w:bookmarkEnd w:id="2119"/>
        <w:bookmarkEnd w:id="2120"/>
        <w:bookmarkEnd w:id="2121"/>
      </w:del>
    </w:p>
    <w:p w:rsidR="00C9123C" w:rsidRPr="00ED115A" w:rsidDel="007A01D9" w:rsidRDefault="00C9123C" w:rsidP="00D55AC7">
      <w:pPr>
        <w:jc w:val="both"/>
        <w:rPr>
          <w:del w:id="2122" w:author="Morita" w:date="2016-09-25T15:39:00Z"/>
        </w:rPr>
      </w:pPr>
      <w:del w:id="2123" w:author="Morita" w:date="2016-09-25T15:39:00Z">
        <w:r w:rsidRPr="00ED115A" w:rsidDel="007A01D9">
          <w:delText>While there are many combinations of technologies that can be used in MONs, the following are common examples:</w:delText>
        </w:r>
        <w:bookmarkStart w:id="2124" w:name="_Toc462765090"/>
        <w:bookmarkStart w:id="2125" w:name="_Toc462766368"/>
        <w:bookmarkStart w:id="2126" w:name="_Toc462786061"/>
        <w:bookmarkEnd w:id="2124"/>
        <w:bookmarkEnd w:id="2125"/>
        <w:bookmarkEnd w:id="2126"/>
      </w:del>
    </w:p>
    <w:p w:rsidR="00C9123C" w:rsidRPr="00ED115A" w:rsidDel="007A01D9" w:rsidRDefault="00C9123C" w:rsidP="00C9123C">
      <w:pPr>
        <w:numPr>
          <w:ilvl w:val="0"/>
          <w:numId w:val="18"/>
        </w:numPr>
        <w:rPr>
          <w:del w:id="2127" w:author="Morita" w:date="2016-09-25T15:39:00Z"/>
        </w:rPr>
      </w:pPr>
      <w:del w:id="2128" w:author="Morita" w:date="2016-09-25T15:39:00Z">
        <w:r w:rsidRPr="00ED115A" w:rsidDel="007A01D9">
          <w:delText>SONET/SDH</w:delText>
        </w:r>
        <w:bookmarkStart w:id="2129" w:name="_Toc462765091"/>
        <w:bookmarkStart w:id="2130" w:name="_Toc462766369"/>
        <w:bookmarkStart w:id="2131" w:name="_Toc462786062"/>
        <w:bookmarkEnd w:id="2129"/>
        <w:bookmarkEnd w:id="2130"/>
        <w:bookmarkEnd w:id="2131"/>
      </w:del>
    </w:p>
    <w:p w:rsidR="00C9123C" w:rsidRPr="00ED115A" w:rsidDel="007A01D9" w:rsidRDefault="00C9123C" w:rsidP="00C9123C">
      <w:pPr>
        <w:numPr>
          <w:ilvl w:val="0"/>
          <w:numId w:val="18"/>
        </w:numPr>
        <w:rPr>
          <w:del w:id="2132" w:author="Morita" w:date="2016-09-25T15:39:00Z"/>
        </w:rPr>
      </w:pPr>
      <w:del w:id="2133" w:author="Morita" w:date="2016-09-25T15:39:00Z">
        <w:r w:rsidRPr="00ED115A" w:rsidDel="007A01D9">
          <w:delText>DWDM, CWDM</w:delText>
        </w:r>
        <w:bookmarkStart w:id="2134" w:name="_Toc462765092"/>
        <w:bookmarkStart w:id="2135" w:name="_Toc462766370"/>
        <w:bookmarkStart w:id="2136" w:name="_Toc462786063"/>
        <w:bookmarkEnd w:id="2134"/>
        <w:bookmarkEnd w:id="2135"/>
        <w:bookmarkEnd w:id="2136"/>
      </w:del>
    </w:p>
    <w:p w:rsidR="00C9123C" w:rsidRPr="00ED115A" w:rsidDel="007A01D9" w:rsidRDefault="00C9123C" w:rsidP="00C9123C">
      <w:pPr>
        <w:numPr>
          <w:ilvl w:val="0"/>
          <w:numId w:val="18"/>
        </w:numPr>
        <w:rPr>
          <w:del w:id="2137" w:author="Morita" w:date="2016-09-25T15:39:00Z"/>
        </w:rPr>
      </w:pPr>
      <w:del w:id="2138" w:author="Morita" w:date="2016-09-25T15:39:00Z">
        <w:r w:rsidRPr="00ED115A" w:rsidDel="007A01D9">
          <w:delText>Optical Ethernet</w:delText>
        </w:r>
        <w:bookmarkStart w:id="2139" w:name="_Toc462765093"/>
        <w:bookmarkStart w:id="2140" w:name="_Toc462766371"/>
        <w:bookmarkStart w:id="2141" w:name="_Toc462786064"/>
        <w:bookmarkEnd w:id="2139"/>
        <w:bookmarkEnd w:id="2140"/>
        <w:bookmarkEnd w:id="2141"/>
      </w:del>
    </w:p>
    <w:p w:rsidR="00C9123C" w:rsidRPr="00ED115A" w:rsidDel="007A01D9" w:rsidRDefault="00C9123C" w:rsidP="00C9123C">
      <w:pPr>
        <w:numPr>
          <w:ilvl w:val="0"/>
          <w:numId w:val="18"/>
        </w:numPr>
        <w:rPr>
          <w:del w:id="2142" w:author="Morita" w:date="2016-09-25T15:39:00Z"/>
        </w:rPr>
      </w:pPr>
      <w:del w:id="2143" w:author="Morita" w:date="2016-09-25T15:39:00Z">
        <w:r w:rsidRPr="00ED115A" w:rsidDel="007A01D9">
          <w:delText>Resilient Packet Ring</w:delText>
        </w:r>
        <w:bookmarkStart w:id="2144" w:name="_Toc462765094"/>
        <w:bookmarkStart w:id="2145" w:name="_Toc462766372"/>
        <w:bookmarkStart w:id="2146" w:name="_Toc462786065"/>
        <w:bookmarkEnd w:id="2144"/>
        <w:bookmarkEnd w:id="2145"/>
        <w:bookmarkEnd w:id="2146"/>
      </w:del>
    </w:p>
    <w:p w:rsidR="00C9123C" w:rsidRPr="00ED115A" w:rsidDel="007A01D9" w:rsidRDefault="00C9123C" w:rsidP="00C9123C">
      <w:pPr>
        <w:numPr>
          <w:ilvl w:val="0"/>
          <w:numId w:val="18"/>
        </w:numPr>
        <w:rPr>
          <w:del w:id="2147" w:author="Morita" w:date="2016-09-25T15:39:00Z"/>
        </w:rPr>
      </w:pPr>
      <w:del w:id="2148" w:author="Morita" w:date="2016-09-25T15:39:00Z">
        <w:r w:rsidRPr="00ED115A" w:rsidDel="007A01D9">
          <w:delText>A-PON, B-PON, G-PON, and E-PON</w:delText>
        </w:r>
        <w:bookmarkStart w:id="2149" w:name="_Toc462765095"/>
        <w:bookmarkStart w:id="2150" w:name="_Toc462766373"/>
        <w:bookmarkStart w:id="2151" w:name="_Toc462786066"/>
        <w:bookmarkEnd w:id="2149"/>
        <w:bookmarkEnd w:id="2150"/>
        <w:bookmarkEnd w:id="2151"/>
      </w:del>
    </w:p>
    <w:p w:rsidR="00C9123C" w:rsidRPr="00ED115A" w:rsidDel="007A01D9" w:rsidRDefault="00C9123C" w:rsidP="00D55AC7">
      <w:pPr>
        <w:jc w:val="both"/>
        <w:rPr>
          <w:del w:id="2152" w:author="Morita" w:date="2016-09-25T15:39:00Z"/>
        </w:rPr>
      </w:pPr>
      <w:del w:id="2153" w:author="Morita" w:date="2016-09-25T15:39:00Z">
        <w:r w:rsidRPr="00ED115A" w:rsidDel="007A01D9">
          <w:delText>As a result of the importance of MONs, SG15 has redefined several of its Questions work programs to specifically include metro characteristics of optical networks.</w:delText>
        </w:r>
        <w:bookmarkStart w:id="2154" w:name="_Toc462765096"/>
        <w:bookmarkStart w:id="2155" w:name="_Toc462766374"/>
        <w:bookmarkStart w:id="2156" w:name="_Toc462786067"/>
        <w:bookmarkEnd w:id="2154"/>
        <w:bookmarkEnd w:id="2155"/>
        <w:bookmarkEnd w:id="2156"/>
      </w:del>
    </w:p>
    <w:p w:rsidR="00C9123C" w:rsidRPr="00ED115A" w:rsidDel="007A01D9" w:rsidRDefault="00C9123C" w:rsidP="00C9123C">
      <w:pPr>
        <w:rPr>
          <w:del w:id="2157" w:author="Morita" w:date="2016-09-25T15:39:00Z"/>
        </w:rPr>
      </w:pPr>
      <w:bookmarkStart w:id="2158" w:name="_Toc462765097"/>
      <w:bookmarkStart w:id="2159" w:name="_Toc462766375"/>
      <w:bookmarkStart w:id="2160" w:name="_Toc462786068"/>
      <w:bookmarkEnd w:id="2158"/>
      <w:bookmarkEnd w:id="2159"/>
      <w:bookmarkEnd w:id="2160"/>
    </w:p>
    <w:p w:rsidR="00C9123C" w:rsidRPr="00ED115A" w:rsidDel="007A01D9" w:rsidRDefault="008362BA" w:rsidP="00C9123C">
      <w:pPr>
        <w:jc w:val="center"/>
        <w:rPr>
          <w:del w:id="2161" w:author="Morita" w:date="2016-09-25T15:39:00Z"/>
        </w:rPr>
      </w:pPr>
      <w:del w:id="2162" w:author="Morita" w:date="2016-09-25T15:39:00Z">
        <w:r w:rsidDel="007A01D9">
          <w:rPr>
            <w:noProof/>
            <w:lang w:val="en-US" w:eastAsia="ja-JP"/>
          </w:rPr>
          <w:drawing>
            <wp:inline distT="0" distB="0" distL="0" distR="0" wp14:anchorId="705DD986" wp14:editId="5B6ED4C0">
              <wp:extent cx="6114415" cy="4369435"/>
              <wp:effectExtent l="0" t="0" r="635" b="0"/>
              <wp:docPr id="1" name="Picture 2" descr="説明: Metro Diagra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説明: Metro Diagram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4415" cy="4369435"/>
                      </a:xfrm>
                      <a:prstGeom prst="rect">
                        <a:avLst/>
                      </a:prstGeom>
                      <a:noFill/>
                      <a:ln>
                        <a:noFill/>
                      </a:ln>
                    </pic:spPr>
                  </pic:pic>
                </a:graphicData>
              </a:graphic>
            </wp:inline>
          </w:drawing>
        </w:r>
        <w:bookmarkStart w:id="2163" w:name="_Toc462765098"/>
        <w:bookmarkStart w:id="2164" w:name="_Toc462766376"/>
        <w:bookmarkStart w:id="2165" w:name="_Toc462786069"/>
        <w:bookmarkEnd w:id="2163"/>
        <w:bookmarkEnd w:id="2164"/>
        <w:bookmarkEnd w:id="2165"/>
      </w:del>
    </w:p>
    <w:p w:rsidR="00C9123C" w:rsidRPr="00ED115A" w:rsidDel="007A01D9" w:rsidRDefault="00C9123C" w:rsidP="00D55AC7">
      <w:pPr>
        <w:jc w:val="center"/>
        <w:rPr>
          <w:del w:id="2166" w:author="Morita" w:date="2016-09-25T15:39:00Z"/>
          <w:b/>
        </w:rPr>
      </w:pPr>
      <w:del w:id="2167" w:author="Morita" w:date="2016-09-25T15:39:00Z">
        <w:r w:rsidRPr="00ED115A" w:rsidDel="007A01D9">
          <w:rPr>
            <w:b/>
          </w:rPr>
          <w:delText>FIGURE 5-2/OTNT:  Possible Relationship of MON and LHON</w:delText>
        </w:r>
        <w:bookmarkStart w:id="2168" w:name="_Toc462765099"/>
        <w:bookmarkStart w:id="2169" w:name="_Toc462766377"/>
        <w:bookmarkStart w:id="2170" w:name="_Toc462786070"/>
        <w:bookmarkEnd w:id="2168"/>
        <w:bookmarkEnd w:id="2169"/>
        <w:bookmarkEnd w:id="2170"/>
      </w:del>
    </w:p>
    <w:p w:rsidR="001C2B8E" w:rsidRPr="00ED115A" w:rsidRDefault="001C2B8E" w:rsidP="00D55AC7">
      <w:pPr>
        <w:pStyle w:val="2"/>
      </w:pPr>
      <w:bookmarkStart w:id="2171" w:name="_Toc404879718"/>
      <w:bookmarkStart w:id="2172" w:name="_Toc404880693"/>
      <w:bookmarkStart w:id="2173" w:name="_Toc405246238"/>
      <w:bookmarkStart w:id="2174" w:name="_Toc405248120"/>
      <w:bookmarkStart w:id="2175" w:name="_Toc462786071"/>
      <w:r>
        <w:t xml:space="preserve">Support </w:t>
      </w:r>
      <w:r w:rsidR="00D94357">
        <w:rPr>
          <w:rFonts w:hint="eastAsia"/>
          <w:lang w:eastAsia="ja-JP"/>
        </w:rPr>
        <w:t>for</w:t>
      </w:r>
      <w:r w:rsidR="00D94357">
        <w:t xml:space="preserve"> </w:t>
      </w:r>
      <w:r w:rsidR="00D94357">
        <w:rPr>
          <w:rFonts w:hint="eastAsia"/>
          <w:lang w:eastAsia="ja-JP"/>
        </w:rPr>
        <w:t>m</w:t>
      </w:r>
      <w:r>
        <w:t xml:space="preserve">obile </w:t>
      </w:r>
      <w:r w:rsidR="00D94357">
        <w:rPr>
          <w:rFonts w:hint="eastAsia"/>
          <w:lang w:eastAsia="ja-JP"/>
        </w:rPr>
        <w:t>n</w:t>
      </w:r>
      <w:r w:rsidR="00D94357">
        <w:t>etworks</w:t>
      </w:r>
      <w:bookmarkEnd w:id="2171"/>
      <w:bookmarkEnd w:id="2172"/>
      <w:bookmarkEnd w:id="2173"/>
      <w:bookmarkEnd w:id="2174"/>
      <w:ins w:id="2176" w:author="Morita" w:date="2016-09-27T18:05:00Z">
        <w:r w:rsidR="00D16CC9">
          <w:rPr>
            <w:rFonts w:hint="eastAsia"/>
            <w:lang w:eastAsia="ja-JP"/>
          </w:rPr>
          <w:t xml:space="preserve"> [Adding ITU-R M</w:t>
        </w:r>
      </w:ins>
      <w:ins w:id="2177" w:author="Morita" w:date="2016-09-27T18:06:00Z">
        <w:r w:rsidR="00D16CC9">
          <w:rPr>
            <w:rFonts w:hint="eastAsia"/>
            <w:lang w:eastAsia="ja-JP"/>
          </w:rPr>
          <w:t>2375 in 09/2016</w:t>
        </w:r>
      </w:ins>
      <w:ins w:id="2178" w:author="Morita" w:date="2016-09-27T18:05:00Z">
        <w:r w:rsidR="00D16CC9">
          <w:rPr>
            <w:rFonts w:hint="eastAsia"/>
            <w:lang w:eastAsia="ja-JP"/>
          </w:rPr>
          <w:t>]</w:t>
        </w:r>
      </w:ins>
      <w:bookmarkEnd w:id="2175"/>
      <w:del w:id="2179" w:author="Morita" w:date="2016-09-27T18:05:00Z">
        <w:r w:rsidR="00D94357" w:rsidDel="00D16CC9">
          <w:delText xml:space="preserve"> </w:delText>
        </w:r>
        <w:r w:rsidR="00D94357" w:rsidRPr="00ED115A" w:rsidDel="00D16CC9">
          <w:delText xml:space="preserve"> </w:delText>
        </w:r>
      </w:del>
    </w:p>
    <w:p w:rsidR="001C2B8E" w:rsidRDefault="001C2B8E" w:rsidP="005A578D">
      <w:pPr>
        <w:jc w:val="both"/>
        <w:rPr>
          <w:lang w:eastAsia="ja-JP"/>
        </w:rPr>
      </w:pPr>
      <w:r>
        <w:rPr>
          <w:lang w:eastAsia="ja-JP"/>
        </w:rPr>
        <w:t xml:space="preserve">MEF 22.1 Mobile Backhaul Implementation Agreement </w:t>
      </w:r>
      <w:r w:rsidR="00C71A06">
        <w:rPr>
          <w:rFonts w:hint="eastAsia"/>
          <w:lang w:eastAsia="ja-JP"/>
        </w:rPr>
        <w:t xml:space="preserve">(MBH IA) </w:t>
      </w:r>
      <w:r w:rsidRPr="008E4C9C">
        <w:t>identifies the</w:t>
      </w:r>
      <w:r w:rsidRPr="0047146D">
        <w:t xml:space="preserve"> </w:t>
      </w:r>
      <w:r>
        <w:t xml:space="preserve">requirements for MEF </w:t>
      </w:r>
      <w:r w:rsidRPr="008E4C9C">
        <w:t>Ethernet Service</w:t>
      </w:r>
      <w:r>
        <w:t>s</w:t>
      </w:r>
      <w:r w:rsidRPr="008E4C9C">
        <w:t xml:space="preserve"> </w:t>
      </w:r>
      <w:r>
        <w:t xml:space="preserve">(EVC) </w:t>
      </w:r>
      <w:r w:rsidRPr="008E4C9C">
        <w:t xml:space="preserve">and </w:t>
      </w:r>
      <w:r>
        <w:t xml:space="preserve">MEF External Interfaces (EIs such as UNIs) </w:t>
      </w:r>
      <w:r w:rsidRPr="008E4C9C">
        <w:t xml:space="preserve">for </w:t>
      </w:r>
      <w:r>
        <w:t>use in m</w:t>
      </w:r>
      <w:r w:rsidRPr="008E4C9C">
        <w:t>obile backhaul</w:t>
      </w:r>
      <w:r>
        <w:t xml:space="preserve"> networks</w:t>
      </w:r>
      <w:r w:rsidRPr="008E4C9C">
        <w:t xml:space="preserve"> based on MEF </w:t>
      </w:r>
      <w:r>
        <w:t>specifications (referenced in ITU-T Rec. G.8011).</w:t>
      </w:r>
      <w:r w:rsidRPr="008E4C9C">
        <w:t xml:space="preserve"> </w:t>
      </w:r>
      <w:r>
        <w:t xml:space="preserve"> </w:t>
      </w:r>
      <w:r>
        <w:rPr>
          <w:lang w:eastAsia="ja-JP"/>
        </w:rPr>
        <w:t>MEF MBH IA, Phase 3 goals include small cells, multi-operator networks and time s</w:t>
      </w:r>
      <w:r w:rsidRPr="00BA46D0">
        <w:rPr>
          <w:lang w:eastAsia="ja-JP"/>
        </w:rPr>
        <w:t>ync</w:t>
      </w:r>
      <w:r>
        <w:rPr>
          <w:lang w:eastAsia="ja-JP"/>
        </w:rPr>
        <w:t xml:space="preserve">hronization.  As part of Phase 3, MEF has introduced some terms </w:t>
      </w:r>
      <w:r w:rsidR="00A84C8D">
        <w:rPr>
          <w:rFonts w:hint="eastAsia"/>
          <w:lang w:eastAsia="ja-JP"/>
        </w:rPr>
        <w:t xml:space="preserve">in draft MEF 22.1.1. </w:t>
      </w:r>
      <w:r>
        <w:rPr>
          <w:lang w:eastAsia="ja-JP"/>
        </w:rPr>
        <w:t xml:space="preserve">These terms (backhaul, </w:t>
      </w:r>
      <w:proofErr w:type="spellStart"/>
      <w:r>
        <w:rPr>
          <w:lang w:eastAsia="ja-JP"/>
        </w:rPr>
        <w:t>fronthaul</w:t>
      </w:r>
      <w:proofErr w:type="spellEnd"/>
      <w:r>
        <w:rPr>
          <w:lang w:eastAsia="ja-JP"/>
        </w:rPr>
        <w:t xml:space="preserve"> and </w:t>
      </w:r>
      <w:proofErr w:type="spellStart"/>
      <w:r>
        <w:rPr>
          <w:lang w:eastAsia="ja-JP"/>
        </w:rPr>
        <w:t>midhaul</w:t>
      </w:r>
      <w:proofErr w:type="spellEnd"/>
      <w:r>
        <w:rPr>
          <w:lang w:eastAsia="ja-JP"/>
        </w:rPr>
        <w:t xml:space="preserve">) </w:t>
      </w:r>
      <w:r w:rsidR="00A84C8D">
        <w:rPr>
          <w:rFonts w:hint="eastAsia"/>
          <w:lang w:eastAsia="ja-JP"/>
        </w:rPr>
        <w:t xml:space="preserve">may assist in describing how transport network technologies in SG15 may be applied in the </w:t>
      </w:r>
      <w:r w:rsidR="009B0460">
        <w:rPr>
          <w:rFonts w:hint="eastAsia"/>
          <w:lang w:eastAsia="ja-JP"/>
        </w:rPr>
        <w:t xml:space="preserve">international mobile telecommunications </w:t>
      </w:r>
      <w:r w:rsidR="00A84C8D">
        <w:rPr>
          <w:rFonts w:hint="eastAsia"/>
          <w:lang w:eastAsia="ja-JP"/>
        </w:rPr>
        <w:t>architecture.</w:t>
      </w:r>
      <w:r w:rsidR="0068326B">
        <w:rPr>
          <w:rFonts w:hint="eastAsia"/>
          <w:lang w:eastAsia="ja-JP"/>
        </w:rPr>
        <w:t xml:space="preserve"> </w:t>
      </w:r>
    </w:p>
    <w:p w:rsidR="00FF6868" w:rsidRDefault="0068326B" w:rsidP="0068326B">
      <w:pPr>
        <w:tabs>
          <w:tab w:val="clear" w:pos="794"/>
          <w:tab w:val="clear" w:pos="1191"/>
          <w:tab w:val="clear" w:pos="1588"/>
          <w:tab w:val="clear" w:pos="1985"/>
        </w:tabs>
        <w:overflowPunct/>
        <w:autoSpaceDE/>
        <w:autoSpaceDN/>
        <w:adjustRightInd/>
        <w:spacing w:before="0"/>
        <w:jc w:val="both"/>
        <w:textAlignment w:val="auto"/>
        <w:rPr>
          <w:rFonts w:eastAsiaTheme="minorEastAsia"/>
          <w:lang w:eastAsia="ja-JP"/>
        </w:rPr>
      </w:pPr>
      <w:r w:rsidRPr="0014203A">
        <w:rPr>
          <w:rFonts w:eastAsia="Times New Roman"/>
          <w:lang w:eastAsia="ja-JP"/>
        </w:rPr>
        <w:t xml:space="preserve">Phase 3 of the Mobile Backhaul </w:t>
      </w:r>
      <w:r w:rsidRPr="0014203A">
        <w:rPr>
          <w:rFonts w:eastAsia="Times New Roman"/>
          <w:lang w:val="en-US" w:eastAsia="ja-JP"/>
        </w:rPr>
        <w:t>Implementation Agreement</w:t>
      </w:r>
      <w:r w:rsidRPr="0014203A">
        <w:rPr>
          <w:rFonts w:eastAsia="Times New Roman"/>
          <w:lang w:eastAsia="ja-JP"/>
        </w:rPr>
        <w:t xml:space="preserve"> incorporates the Small Cell amendment in the base IA, aligns with revised MEF Service definitions and attributes in MEF 6.2 and MEF 10.3, as well as adding support for multi-operator networks. </w:t>
      </w:r>
    </w:p>
    <w:p w:rsidR="00FF6868" w:rsidRPr="0014203A" w:rsidRDefault="00FF6868" w:rsidP="00FF6868">
      <w:pPr>
        <w:tabs>
          <w:tab w:val="clear" w:pos="794"/>
          <w:tab w:val="clear" w:pos="1191"/>
          <w:tab w:val="clear" w:pos="1588"/>
          <w:tab w:val="clear" w:pos="1985"/>
        </w:tabs>
        <w:overflowPunct/>
        <w:autoSpaceDE/>
        <w:autoSpaceDN/>
        <w:adjustRightInd/>
        <w:spacing w:before="0"/>
        <w:jc w:val="both"/>
        <w:textAlignment w:val="auto"/>
        <w:rPr>
          <w:rFonts w:eastAsia="Times New Roman"/>
          <w:lang w:val="en-US" w:eastAsia="ja-JP"/>
        </w:rPr>
      </w:pPr>
      <w:r w:rsidRPr="0014203A">
        <w:rPr>
          <w:rFonts w:eastAsia="Times New Roman"/>
          <w:lang w:val="en-US" w:eastAsia="ja-JP"/>
        </w:rPr>
        <w:t>The work on this deliverable MEF MBH Phase 3 is projected to complete in late-2015.  The deliverable, MEF 22.2, will supersede MEF 22.1 and MEF 22.1.1 after it is approved by the MEF Board at that time.</w:t>
      </w:r>
    </w:p>
    <w:p w:rsidR="0068326B" w:rsidRPr="007356F9" w:rsidRDefault="0068326B" w:rsidP="005A578D">
      <w:pPr>
        <w:jc w:val="both"/>
        <w:rPr>
          <w:szCs w:val="24"/>
          <w:lang w:eastAsia="ja-JP"/>
        </w:rPr>
      </w:pPr>
    </w:p>
    <w:p w:rsidR="007356F9" w:rsidRDefault="001C2B8E" w:rsidP="007356F9">
      <w:pPr>
        <w:jc w:val="both"/>
        <w:rPr>
          <w:ins w:id="2180" w:author="Morita" w:date="2016-09-25T15:55:00Z"/>
          <w:szCs w:val="24"/>
          <w:lang w:val="en-US" w:eastAsia="ja-JP"/>
        </w:rPr>
      </w:pPr>
      <w:r>
        <w:rPr>
          <w:szCs w:val="24"/>
        </w:rPr>
        <w:t xml:space="preserve">SG 15 is responsible for developing </w:t>
      </w:r>
      <w:r w:rsidR="009B0460">
        <w:rPr>
          <w:rFonts w:hint="eastAsia"/>
          <w:szCs w:val="24"/>
          <w:lang w:eastAsia="ja-JP"/>
        </w:rPr>
        <w:t>R</w:t>
      </w:r>
      <w:r w:rsidR="009B0460">
        <w:rPr>
          <w:szCs w:val="24"/>
        </w:rPr>
        <w:t xml:space="preserve">ecommendations </w:t>
      </w:r>
      <w:r>
        <w:rPr>
          <w:szCs w:val="24"/>
        </w:rPr>
        <w:t xml:space="preserve">for transport networks, access networks, and home networking, including </w:t>
      </w:r>
      <w:r>
        <w:rPr>
          <w:szCs w:val="24"/>
          <w:lang w:val="en-US"/>
        </w:rPr>
        <w:t>standard</w:t>
      </w:r>
      <w:r w:rsidRPr="008F7B95">
        <w:rPr>
          <w:szCs w:val="24"/>
          <w:lang w:val="en-US"/>
        </w:rPr>
        <w:t xml:space="preserve"> architectures of optical transport networks as well as physical and operational characteristics of their constituent technologies.</w:t>
      </w:r>
      <w:r w:rsidR="00D50ED7">
        <w:rPr>
          <w:szCs w:val="24"/>
          <w:lang w:val="en-US"/>
        </w:rPr>
        <w:t xml:space="preserve"> </w:t>
      </w:r>
      <w:r>
        <w:rPr>
          <w:szCs w:val="24"/>
          <w:lang w:val="en-US"/>
        </w:rPr>
        <w:t xml:space="preserve">These </w:t>
      </w:r>
      <w:r w:rsidRPr="00EE6322">
        <w:rPr>
          <w:szCs w:val="24"/>
          <w:lang w:val="en-US"/>
        </w:rPr>
        <w:t xml:space="preserve">technologies may be used </w:t>
      </w:r>
      <w:r w:rsidRPr="00EE6322">
        <w:rPr>
          <w:rFonts w:cs="Calibri"/>
          <w:szCs w:val="24"/>
          <w:lang w:val="en-US"/>
        </w:rPr>
        <w:t>to support t</w:t>
      </w:r>
      <w:r>
        <w:rPr>
          <w:rFonts w:cs="Calibri"/>
          <w:szCs w:val="24"/>
          <w:lang w:val="en-US"/>
        </w:rPr>
        <w:t>he backhaul, </w:t>
      </w:r>
      <w:proofErr w:type="spellStart"/>
      <w:r>
        <w:rPr>
          <w:rFonts w:cs="Calibri"/>
          <w:szCs w:val="24"/>
          <w:lang w:val="en-US"/>
        </w:rPr>
        <w:t>midhaul</w:t>
      </w:r>
      <w:proofErr w:type="spellEnd"/>
      <w:r>
        <w:rPr>
          <w:rFonts w:cs="Calibri"/>
          <w:szCs w:val="24"/>
          <w:lang w:val="en-US"/>
        </w:rPr>
        <w:t xml:space="preserve"> and </w:t>
      </w:r>
      <w:proofErr w:type="spellStart"/>
      <w:r>
        <w:rPr>
          <w:rFonts w:cs="Calibri"/>
          <w:szCs w:val="24"/>
          <w:lang w:val="en-US"/>
        </w:rPr>
        <w:t>front</w:t>
      </w:r>
      <w:r w:rsidRPr="00EE6322">
        <w:rPr>
          <w:rFonts w:cs="Calibri"/>
          <w:szCs w:val="24"/>
          <w:lang w:val="en-US"/>
        </w:rPr>
        <w:t>haul</w:t>
      </w:r>
      <w:proofErr w:type="spellEnd"/>
      <w:r w:rsidRPr="00EE6322">
        <w:rPr>
          <w:rFonts w:cs="Calibri"/>
          <w:szCs w:val="24"/>
          <w:lang w:val="en-US"/>
        </w:rPr>
        <w:t xml:space="preserve"> </w:t>
      </w:r>
      <w:r>
        <w:rPr>
          <w:rFonts w:cs="Calibri"/>
          <w:szCs w:val="24"/>
          <w:lang w:val="en-US"/>
        </w:rPr>
        <w:t xml:space="preserve">for mobile </w:t>
      </w:r>
      <w:r w:rsidRPr="00EE6322">
        <w:rPr>
          <w:rFonts w:cs="Calibri"/>
          <w:szCs w:val="24"/>
          <w:lang w:val="en-US"/>
        </w:rPr>
        <w:t>networks depending on </w:t>
      </w:r>
      <w:r>
        <w:rPr>
          <w:rFonts w:cs="Calibri"/>
          <w:szCs w:val="24"/>
          <w:lang w:val="en-US"/>
        </w:rPr>
        <w:t xml:space="preserve">the performance </w:t>
      </w:r>
      <w:r w:rsidRPr="00EE6322">
        <w:rPr>
          <w:rFonts w:cs="Calibri"/>
          <w:szCs w:val="24"/>
          <w:lang w:val="en-US"/>
        </w:rPr>
        <w:t xml:space="preserve">requirements </w:t>
      </w:r>
      <w:r>
        <w:rPr>
          <w:rFonts w:cs="Calibri"/>
          <w:szCs w:val="24"/>
          <w:lang w:val="en-US"/>
        </w:rPr>
        <w:t>of each.</w:t>
      </w:r>
      <w:r w:rsidRPr="00627267">
        <w:rPr>
          <w:szCs w:val="24"/>
          <w:lang w:val="en-US"/>
        </w:rPr>
        <w:t xml:space="preserve"> </w:t>
      </w:r>
    </w:p>
    <w:p w:rsidR="007356F9" w:rsidRDefault="007356F9" w:rsidP="007356F9">
      <w:pPr>
        <w:jc w:val="both"/>
        <w:rPr>
          <w:ins w:id="2181" w:author="Morita" w:date="2016-09-25T15:54:00Z"/>
          <w:szCs w:val="24"/>
          <w:lang w:val="en-US" w:eastAsia="ja-JP"/>
        </w:rPr>
      </w:pPr>
    </w:p>
    <w:p w:rsidR="007356F9" w:rsidRPr="007356F9" w:rsidRDefault="007356F9" w:rsidP="007356F9">
      <w:pPr>
        <w:jc w:val="both"/>
        <w:rPr>
          <w:ins w:id="2182" w:author="Morita" w:date="2016-09-25T15:54:00Z"/>
          <w:b/>
          <w:szCs w:val="24"/>
          <w:lang w:val="en-US" w:eastAsia="ja-JP"/>
          <w:rPrChange w:id="2183" w:author="Morita" w:date="2016-09-25T15:54:00Z">
            <w:rPr>
              <w:ins w:id="2184" w:author="Morita" w:date="2016-09-25T15:54:00Z"/>
              <w:szCs w:val="24"/>
              <w:lang w:val="en-US" w:eastAsia="ja-JP"/>
            </w:rPr>
          </w:rPrChange>
        </w:rPr>
      </w:pPr>
      <w:ins w:id="2185" w:author="Morita" w:date="2016-09-25T15:55:00Z">
        <w:r>
          <w:rPr>
            <w:rFonts w:hint="eastAsia"/>
            <w:b/>
            <w:szCs w:val="24"/>
            <w:lang w:val="en-US" w:eastAsia="ja-JP"/>
          </w:rPr>
          <w:t xml:space="preserve">ITU-R report on </w:t>
        </w:r>
      </w:ins>
      <w:ins w:id="2186" w:author="Morita" w:date="2016-09-25T15:56:00Z">
        <w:r>
          <w:rPr>
            <w:rFonts w:hint="eastAsia"/>
            <w:b/>
            <w:szCs w:val="24"/>
            <w:lang w:val="en-US" w:eastAsia="ja-JP"/>
          </w:rPr>
          <w:t>a</w:t>
        </w:r>
      </w:ins>
      <w:ins w:id="2187" w:author="Morita" w:date="2016-09-25T15:55:00Z">
        <w:r w:rsidRPr="007356F9">
          <w:rPr>
            <w:b/>
            <w:szCs w:val="24"/>
            <w:lang w:val="en-US" w:eastAsia="ja-JP"/>
          </w:rPr>
          <w:t>rchitecture and topology of IMT networks</w:t>
        </w:r>
      </w:ins>
      <w:ins w:id="2188" w:author="Morita" w:date="2016-09-25T15:56:00Z">
        <w:r>
          <w:rPr>
            <w:rFonts w:hint="eastAsia"/>
            <w:b/>
            <w:szCs w:val="24"/>
            <w:lang w:val="en-US" w:eastAsia="ja-JP"/>
          </w:rPr>
          <w:t>, M.2375</w:t>
        </w:r>
      </w:ins>
      <w:ins w:id="2189" w:author="Morita" w:date="2016-09-25T15:57:00Z">
        <w:r w:rsidR="00695ACC">
          <w:rPr>
            <w:rFonts w:hint="eastAsia"/>
            <w:b/>
            <w:szCs w:val="24"/>
            <w:lang w:val="en-US" w:eastAsia="ja-JP"/>
          </w:rPr>
          <w:t xml:space="preserve"> </w:t>
        </w:r>
      </w:ins>
      <w:ins w:id="2190" w:author="Morita" w:date="2016-09-25T15:56:00Z">
        <w:r>
          <w:rPr>
            <w:rFonts w:hint="eastAsia"/>
            <w:b/>
            <w:szCs w:val="24"/>
            <w:lang w:val="en-US" w:eastAsia="ja-JP"/>
          </w:rPr>
          <w:t>(06/2015)</w:t>
        </w:r>
      </w:ins>
    </w:p>
    <w:p w:rsidR="007356F9" w:rsidRPr="007356F9" w:rsidRDefault="007356F9" w:rsidP="007356F9">
      <w:pPr>
        <w:jc w:val="both"/>
        <w:rPr>
          <w:ins w:id="2191" w:author="Morita" w:date="2016-09-25T15:54:00Z"/>
          <w:szCs w:val="24"/>
          <w:lang w:val="en-US" w:eastAsia="ja-JP"/>
        </w:rPr>
      </w:pPr>
      <w:ins w:id="2192" w:author="Morita" w:date="2016-09-25T15:54:00Z">
        <w:r w:rsidRPr="007356F9">
          <w:rPr>
            <w:szCs w:val="24"/>
            <w:lang w:val="en-US" w:eastAsia="ja-JP"/>
          </w:rPr>
          <w:lastRenderedPageBreak/>
          <w:t>As traffic demand for mobile broadband communications represented by International Mobile Telecommunications (IMT), including both IMT-2000 and IMT-Advanced as defined in Resolution ITU-R 56 are increasing, the transport network in the mobile infrastructure is becoming an important application that requires special consideration.</w:t>
        </w:r>
      </w:ins>
    </w:p>
    <w:p w:rsidR="007356F9" w:rsidRPr="007356F9" w:rsidRDefault="007356F9" w:rsidP="007356F9">
      <w:pPr>
        <w:jc w:val="both"/>
        <w:rPr>
          <w:ins w:id="2193" w:author="Morita" w:date="2016-09-25T15:54:00Z"/>
          <w:szCs w:val="24"/>
          <w:lang w:val="en-US" w:eastAsia="ja-JP"/>
        </w:rPr>
      </w:pPr>
      <w:ins w:id="2194" w:author="Morita" w:date="2016-09-25T15:54:00Z">
        <w:r w:rsidRPr="007356F9">
          <w:rPr>
            <w:szCs w:val="24"/>
            <w:lang w:val="en-US" w:eastAsia="ja-JP"/>
          </w:rPr>
          <w:t>The transport network supports the connections between one and the other of separated radio transceiver functions within one base station, between different base stations of the mobile broadband network, as well as the connections of one base station to other network elements of the mobile infrastructure.</w:t>
        </w:r>
      </w:ins>
    </w:p>
    <w:p w:rsidR="007356F9" w:rsidRPr="00AC1458" w:rsidRDefault="007356F9" w:rsidP="007356F9">
      <w:pPr>
        <w:jc w:val="both"/>
        <w:rPr>
          <w:ins w:id="2195" w:author="Morita" w:date="2016-09-25T15:54:00Z"/>
          <w:szCs w:val="24"/>
          <w:lang w:val="en-US" w:eastAsia="ja-JP"/>
        </w:rPr>
      </w:pPr>
      <w:ins w:id="2196" w:author="Morita" w:date="2016-09-25T15:54:00Z">
        <w:r>
          <w:rPr>
            <w:szCs w:val="24"/>
            <w:lang w:val="en-US" w:eastAsia="ja-JP"/>
          </w:rPr>
          <w:t>Th</w:t>
        </w:r>
      </w:ins>
      <w:ins w:id="2197" w:author="Morita" w:date="2016-09-25T15:55:00Z">
        <w:r>
          <w:rPr>
            <w:rFonts w:hint="eastAsia"/>
            <w:szCs w:val="24"/>
            <w:lang w:val="en-US" w:eastAsia="ja-JP"/>
          </w:rPr>
          <w:t>e</w:t>
        </w:r>
      </w:ins>
      <w:ins w:id="2198" w:author="Morita" w:date="2016-09-25T15:54:00Z">
        <w:r w:rsidRPr="007356F9">
          <w:rPr>
            <w:szCs w:val="24"/>
            <w:lang w:val="en-US" w:eastAsia="ja-JP"/>
          </w:rPr>
          <w:t xml:space="preserve"> Report </w:t>
        </w:r>
      </w:ins>
      <w:ins w:id="2199" w:author="Morita" w:date="2016-09-25T15:55:00Z">
        <w:r>
          <w:rPr>
            <w:rFonts w:hint="eastAsia"/>
            <w:szCs w:val="24"/>
            <w:lang w:val="en-US" w:eastAsia="ja-JP"/>
          </w:rPr>
          <w:t>ITU-R M.2375</w:t>
        </w:r>
      </w:ins>
      <w:ins w:id="2200" w:author="Morita" w:date="2016-09-25T15:57:00Z">
        <w:r w:rsidR="00695ACC">
          <w:rPr>
            <w:rFonts w:hint="eastAsia"/>
            <w:szCs w:val="24"/>
            <w:lang w:val="en-US" w:eastAsia="ja-JP"/>
          </w:rPr>
          <w:t>, published in June 2015,</w:t>
        </w:r>
      </w:ins>
      <w:ins w:id="2201" w:author="Morita" w:date="2016-09-25T15:55:00Z">
        <w:r>
          <w:rPr>
            <w:rFonts w:hint="eastAsia"/>
            <w:szCs w:val="24"/>
            <w:lang w:val="en-US" w:eastAsia="ja-JP"/>
          </w:rPr>
          <w:t xml:space="preserve"> </w:t>
        </w:r>
      </w:ins>
      <w:ins w:id="2202" w:author="Morita" w:date="2016-09-25T15:54:00Z">
        <w:r w:rsidRPr="007356F9">
          <w:rPr>
            <w:szCs w:val="24"/>
            <w:lang w:val="en-US" w:eastAsia="ja-JP"/>
          </w:rPr>
          <w:t>offers an overview of the architecture and topology of IMT networks and a perspective on the dimensioning of the respective transport requirements in these topologies, in order to assist relevant studies on the transport network in</w:t>
        </w:r>
        <w:r>
          <w:rPr>
            <w:szCs w:val="24"/>
            <w:lang w:val="en-US" w:eastAsia="ja-JP"/>
          </w:rPr>
          <w:t xml:space="preserve"> the mobile infrastructure. Th</w:t>
        </w:r>
      </w:ins>
      <w:ins w:id="2203" w:author="Morita" w:date="2016-09-25T15:55:00Z">
        <w:r>
          <w:rPr>
            <w:rFonts w:hint="eastAsia"/>
            <w:szCs w:val="24"/>
            <w:lang w:val="en-US" w:eastAsia="ja-JP"/>
          </w:rPr>
          <w:t>e</w:t>
        </w:r>
      </w:ins>
      <w:ins w:id="2204" w:author="Morita" w:date="2016-09-25T15:54:00Z">
        <w:r w:rsidRPr="007356F9">
          <w:rPr>
            <w:szCs w:val="24"/>
            <w:lang w:val="en-US" w:eastAsia="ja-JP"/>
          </w:rPr>
          <w:t xml:space="preserve"> Report covers different architectural aspects in a general level of detail.</w:t>
        </w:r>
      </w:ins>
    </w:p>
    <w:p w:rsidR="001C2B8E" w:rsidRPr="00627267" w:rsidRDefault="001C2B8E" w:rsidP="007356F9">
      <w:pPr>
        <w:rPr>
          <w:szCs w:val="24"/>
          <w:lang w:eastAsia="ja-JP"/>
        </w:rPr>
      </w:pPr>
    </w:p>
    <w:p w:rsidR="00C9123C" w:rsidRPr="00ED115A" w:rsidRDefault="00C9123C" w:rsidP="00D55AC7">
      <w:pPr>
        <w:pStyle w:val="2"/>
      </w:pPr>
      <w:bookmarkStart w:id="2205" w:name="_Toc404879719"/>
      <w:bookmarkStart w:id="2206" w:name="_Toc404880694"/>
      <w:bookmarkStart w:id="2207" w:name="_Toc405246239"/>
      <w:bookmarkStart w:id="2208" w:name="_Toc405248121"/>
      <w:bookmarkStart w:id="2209" w:name="_Toc462786072"/>
      <w:r w:rsidRPr="00ED115A">
        <w:t xml:space="preserve">Ethernet </w:t>
      </w:r>
      <w:r w:rsidR="00D94357">
        <w:rPr>
          <w:rFonts w:hint="eastAsia"/>
          <w:lang w:eastAsia="ja-JP"/>
        </w:rPr>
        <w:t>f</w:t>
      </w:r>
      <w:r w:rsidR="00D94357" w:rsidRPr="00ED115A">
        <w:t xml:space="preserve">rames </w:t>
      </w:r>
      <w:r w:rsidRPr="00ED115A">
        <w:t xml:space="preserve">over </w:t>
      </w:r>
      <w:r w:rsidR="00D94357">
        <w:rPr>
          <w:rFonts w:hint="eastAsia"/>
          <w:lang w:eastAsia="ja-JP"/>
        </w:rPr>
        <w:t>t</w:t>
      </w:r>
      <w:r w:rsidR="00D94357" w:rsidRPr="00ED115A">
        <w:t>ransport</w:t>
      </w:r>
      <w:bookmarkEnd w:id="2205"/>
      <w:bookmarkEnd w:id="2206"/>
      <w:bookmarkEnd w:id="2207"/>
      <w:bookmarkEnd w:id="2208"/>
      <w:bookmarkEnd w:id="2209"/>
      <w:r w:rsidR="00D94357" w:rsidRPr="00ED115A">
        <w:t xml:space="preserve"> </w:t>
      </w:r>
    </w:p>
    <w:p w:rsidR="00C9123C" w:rsidRPr="00ED115A" w:rsidRDefault="00C9123C" w:rsidP="00D55AC7">
      <w:pPr>
        <w:jc w:val="both"/>
        <w:rPr>
          <w:lang w:val="en-US"/>
        </w:rPr>
      </w:pPr>
      <w:r w:rsidRPr="00ED115A">
        <w:rPr>
          <w:lang w:val="en-US"/>
        </w:rPr>
        <w:t>Ethernet is today the dominant LAN technology in private and enterprise sector</w:t>
      </w:r>
      <w:r w:rsidR="00D94357">
        <w:rPr>
          <w:rFonts w:hint="eastAsia"/>
          <w:lang w:val="en-US" w:eastAsia="ja-JP"/>
        </w:rPr>
        <w:t>s</w:t>
      </w:r>
      <w:r w:rsidRPr="00ED115A">
        <w:rPr>
          <w:lang w:val="en-US"/>
        </w:rPr>
        <w:t>. It is defined by a set of IEEE 802 standards. Emerging multi-protocol/multi-service Ethernet services are also offered over public transport networks. Public Ethernet services and Ethernet frames over transport standards and implementation agreements continue being developed in the ITU-T and other organizations. Specifically, the ITU-T SG15 focuse</w:t>
      </w:r>
      <w:r w:rsidR="00D94357">
        <w:rPr>
          <w:rFonts w:hint="eastAsia"/>
          <w:lang w:val="en-US" w:eastAsia="ja-JP"/>
        </w:rPr>
        <w:t>s</w:t>
      </w:r>
      <w:r w:rsidRPr="00ED115A">
        <w:rPr>
          <w:lang w:val="en-US"/>
        </w:rPr>
        <w:t xml:space="preserve"> on developing Recommendations related to the support and definition of Ethernet services over traditional telecommunications transport, such as PDH, SDH, and OTN. Ethernet can be described in the context of three major components:  </w:t>
      </w:r>
      <w:r w:rsidRPr="00ED115A">
        <w:rPr>
          <w:i/>
          <w:lang w:val="en-US"/>
        </w:rPr>
        <w:t>services aspects</w:t>
      </w:r>
      <w:r w:rsidRPr="00ED115A">
        <w:rPr>
          <w:lang w:val="en-US"/>
        </w:rPr>
        <w:t xml:space="preserve">, </w:t>
      </w:r>
      <w:r w:rsidRPr="00ED115A">
        <w:rPr>
          <w:i/>
          <w:lang w:val="en-US"/>
        </w:rPr>
        <w:t>network layer</w:t>
      </w:r>
      <w:r w:rsidRPr="00ED115A">
        <w:rPr>
          <w:lang w:val="en-US"/>
        </w:rPr>
        <w:t xml:space="preserve">, and </w:t>
      </w:r>
      <w:r w:rsidRPr="00ED115A">
        <w:rPr>
          <w:i/>
          <w:lang w:val="en-US"/>
        </w:rPr>
        <w:t>physical layer</w:t>
      </w:r>
      <w:r w:rsidRPr="00ED115A">
        <w:rPr>
          <w:lang w:val="en-US"/>
        </w:rPr>
        <w:t xml:space="preserve">.  </w:t>
      </w:r>
      <w:r w:rsidR="00D94357" w:rsidRPr="00ED115A">
        <w:rPr>
          <w:lang w:val="en-US"/>
        </w:rPr>
        <w:t>Th</w:t>
      </w:r>
      <w:r w:rsidR="00D94357">
        <w:rPr>
          <w:rFonts w:hint="eastAsia"/>
          <w:lang w:val="en-US" w:eastAsia="ja-JP"/>
        </w:rPr>
        <w:t>e following</w:t>
      </w:r>
      <w:r w:rsidR="00D94357" w:rsidRPr="00ED115A">
        <w:rPr>
          <w:lang w:val="en-US"/>
        </w:rPr>
        <w:t xml:space="preserve"> </w:t>
      </w:r>
      <w:r w:rsidRPr="00ED115A">
        <w:rPr>
          <w:lang w:val="en-US"/>
        </w:rPr>
        <w:t>description is meant to provide a brief overview of Public Ethernet considering each of the above aspects.</w:t>
      </w:r>
    </w:p>
    <w:p w:rsidR="00C9123C" w:rsidRPr="00ED115A" w:rsidRDefault="00C9123C" w:rsidP="00D55AC7">
      <w:pPr>
        <w:jc w:val="both"/>
        <w:rPr>
          <w:lang w:val="en-US" w:eastAsia="ja-JP"/>
        </w:rPr>
      </w:pPr>
      <w:r w:rsidRPr="00ED115A">
        <w:rPr>
          <w:lang w:val="en-US"/>
        </w:rPr>
        <w:t xml:space="preserve">The Public Ethernet </w:t>
      </w:r>
      <w:r w:rsidRPr="00ED115A">
        <w:rPr>
          <w:i/>
          <w:lang w:val="en-US"/>
        </w:rPr>
        <w:t>services aspects</w:t>
      </w:r>
      <w:r w:rsidRPr="00ED115A">
        <w:rPr>
          <w:lang w:val="en-US"/>
        </w:rPr>
        <w:t xml:space="preserve"> (for service providers) include different service markets, topology options, and ownership models.  Public Ethernet services are defined to a large extent by the type(s) of topologies used and ownership models employed.  The topology options can be categorized by the three types of services they support: Line services, LAN services</w:t>
      </w:r>
      <w:r w:rsidR="00D94357">
        <w:rPr>
          <w:rFonts w:hint="eastAsia"/>
          <w:lang w:val="en-US" w:eastAsia="ja-JP"/>
        </w:rPr>
        <w:t>,</w:t>
      </w:r>
      <w:r w:rsidRPr="00ED115A">
        <w:rPr>
          <w:lang w:val="en-US"/>
        </w:rPr>
        <w:t xml:space="preserve"> and Access services.  Line services are point-to-point in nature and include services like Ethernet private and virtual lines.  LAN services are multi-point-to-multi-point (such as virtual LAN services).  Access services are of hub-and-spoke nature and enable single ISP/ASP to serve multiple, distinct, customers.  (Due to the similar aspects from a public network perspective, Line and Access services may be essentially the same.)</w:t>
      </w:r>
    </w:p>
    <w:p w:rsidR="00C9123C" w:rsidRPr="00ED115A" w:rsidRDefault="00C9123C" w:rsidP="00D55AC7">
      <w:pPr>
        <w:jc w:val="both"/>
        <w:rPr>
          <w:lang w:val="en-US"/>
        </w:rPr>
      </w:pPr>
      <w:r w:rsidRPr="00ED115A">
        <w:rPr>
          <w:lang w:val="en-US"/>
        </w:rPr>
        <w:t xml:space="preserve">The services can be provided with different service qualities. A circuit switched technology like SDH </w:t>
      </w:r>
      <w:r w:rsidR="00F147C0" w:rsidRPr="00ED115A">
        <w:rPr>
          <w:lang w:val="en-US"/>
        </w:rPr>
        <w:t xml:space="preserve">always </w:t>
      </w:r>
      <w:r w:rsidRPr="00ED115A">
        <w:rPr>
          <w:lang w:val="en-US"/>
        </w:rPr>
        <w:t>provides a guaranteed bit rate service while a packet switched technology like MPLS can provide various service qualities from best effort traffic to a guaranteed bit rate service. Ethernet services can be provided for the Ethernet MAC layer or Ethernet physical layer.</w:t>
      </w:r>
    </w:p>
    <w:p w:rsidR="00C9123C" w:rsidRPr="00ED115A" w:rsidRDefault="00C9123C" w:rsidP="00D55AC7">
      <w:pPr>
        <w:jc w:val="both"/>
        <w:rPr>
          <w:lang w:val="en-US" w:eastAsia="ja-JP"/>
        </w:rPr>
      </w:pPr>
      <w:r w:rsidRPr="00ED115A">
        <w:rPr>
          <w:lang w:val="en-US"/>
        </w:rPr>
        <w:t xml:space="preserve">The Ethernet </w:t>
      </w:r>
      <w:r w:rsidRPr="00ED115A">
        <w:rPr>
          <w:i/>
          <w:lang w:val="en-US"/>
        </w:rPr>
        <w:t>network layer</w:t>
      </w:r>
      <w:r w:rsidRPr="00ED115A">
        <w:rPr>
          <w:lang w:val="en-US"/>
        </w:rPr>
        <w:t xml:space="preserve"> is the Ethernet MAC layer that provides end-to-end transmission of Ethernet MAC frames between Ethernet end-points of individual services, identified by their MAC addresses. Ethernet MAC layer services can be provided as Line, LAN and Access services over circuit switched technologies like SDH VCs and OTN ODUs or over packet switched technologies like MPLS and RPR. For the Ethernet LAN service Ethernet MAC bridging might be performed within the public transport network in order to forward the MAC frames to the correct destination. Ethernet MAC services can be provided at any bit rate. They are not bound to the physical data rates (i.e. 10 Mbit/s, 100 Mbit/s, 1 </w:t>
      </w:r>
      <w:proofErr w:type="spellStart"/>
      <w:r w:rsidRPr="00ED115A">
        <w:rPr>
          <w:lang w:val="en-US"/>
        </w:rPr>
        <w:t>Gbit</w:t>
      </w:r>
      <w:proofErr w:type="spellEnd"/>
      <w:r w:rsidRPr="00ED115A">
        <w:rPr>
          <w:lang w:val="en-US"/>
        </w:rPr>
        <w:t xml:space="preserve">/s, 10 </w:t>
      </w:r>
      <w:proofErr w:type="spellStart"/>
      <w:r w:rsidRPr="00ED115A">
        <w:rPr>
          <w:lang w:val="en-US"/>
        </w:rPr>
        <w:t>Gbit</w:t>
      </w:r>
      <w:proofErr w:type="spellEnd"/>
      <w:r w:rsidRPr="00ED115A">
        <w:rPr>
          <w:lang w:val="en-US"/>
        </w:rPr>
        <w:t>/s</w:t>
      </w:r>
      <w:r>
        <w:rPr>
          <w:rFonts w:hint="eastAsia"/>
          <w:lang w:val="en-US" w:eastAsia="ja-JP"/>
        </w:rPr>
        <w:t xml:space="preserve">, 40 </w:t>
      </w:r>
      <w:proofErr w:type="spellStart"/>
      <w:r>
        <w:rPr>
          <w:rFonts w:hint="eastAsia"/>
          <w:lang w:val="en-US" w:eastAsia="ja-JP"/>
        </w:rPr>
        <w:t>Gbit</w:t>
      </w:r>
      <w:proofErr w:type="spellEnd"/>
      <w:r>
        <w:rPr>
          <w:rFonts w:hint="eastAsia"/>
          <w:lang w:val="en-US" w:eastAsia="ja-JP"/>
        </w:rPr>
        <w:t xml:space="preserve">/s and 100 </w:t>
      </w:r>
      <w:proofErr w:type="spellStart"/>
      <w:r>
        <w:rPr>
          <w:rFonts w:hint="eastAsia"/>
          <w:lang w:val="en-US" w:eastAsia="ja-JP"/>
        </w:rPr>
        <w:t>Gbit</w:t>
      </w:r>
      <w:proofErr w:type="spellEnd"/>
      <w:r>
        <w:rPr>
          <w:rFonts w:hint="eastAsia"/>
          <w:lang w:val="en-US" w:eastAsia="ja-JP"/>
        </w:rPr>
        <w:t>/s</w:t>
      </w:r>
      <w:r w:rsidRPr="00ED115A">
        <w:rPr>
          <w:lang w:val="en-US"/>
        </w:rPr>
        <w:t>) defined by IEEE.</w:t>
      </w:r>
      <w:r w:rsidR="002C64E5">
        <w:rPr>
          <w:rFonts w:hint="eastAsia"/>
          <w:lang w:val="en-US" w:eastAsia="ja-JP"/>
        </w:rPr>
        <w:t xml:space="preserve"> It should be </w:t>
      </w:r>
      <w:r w:rsidR="002C64E5" w:rsidRPr="002C64E5">
        <w:rPr>
          <w:lang w:val="en-US" w:eastAsia="ja-JP"/>
        </w:rPr>
        <w:t>note</w:t>
      </w:r>
      <w:r w:rsidR="002C64E5">
        <w:rPr>
          <w:rFonts w:hint="eastAsia"/>
          <w:lang w:val="en-US" w:eastAsia="ja-JP"/>
        </w:rPr>
        <w:t>d</w:t>
      </w:r>
      <w:r w:rsidR="002C64E5" w:rsidRPr="002C64E5">
        <w:rPr>
          <w:lang w:val="en-US" w:eastAsia="ja-JP"/>
        </w:rPr>
        <w:t xml:space="preserve"> that there are current IEEE 802.3 efforts aimed at introducing interfaces with new rates of operation at 2.5 Gb/s, 5 Gb/s, 25 Gb/s, </w:t>
      </w:r>
      <w:r w:rsidR="008163F9">
        <w:rPr>
          <w:rFonts w:hint="eastAsia"/>
          <w:lang w:val="en-US" w:eastAsia="ja-JP"/>
        </w:rPr>
        <w:t xml:space="preserve">50 Gb/s, 200 Gb/s, </w:t>
      </w:r>
      <w:r w:rsidR="002C64E5" w:rsidRPr="002C64E5">
        <w:rPr>
          <w:lang w:val="en-US" w:eastAsia="ja-JP"/>
        </w:rPr>
        <w:t>and 400 Gb/s.</w:t>
      </w:r>
    </w:p>
    <w:p w:rsidR="00C9123C" w:rsidRPr="00ED115A" w:rsidRDefault="00C9123C" w:rsidP="00D55AC7">
      <w:pPr>
        <w:jc w:val="both"/>
        <w:rPr>
          <w:lang w:val="en-US" w:eastAsia="ja-JP"/>
        </w:rPr>
      </w:pPr>
      <w:r w:rsidRPr="00ED115A">
        <w:rPr>
          <w:lang w:val="en-US"/>
        </w:rPr>
        <w:lastRenderedPageBreak/>
        <w:t xml:space="preserve">IEEE has defined a distinct set of </w:t>
      </w:r>
      <w:r w:rsidRPr="00ED115A">
        <w:rPr>
          <w:i/>
          <w:lang w:val="en-US"/>
        </w:rPr>
        <w:t>physical layer</w:t>
      </w:r>
      <w:r w:rsidRPr="00ED115A">
        <w:rPr>
          <w:lang w:val="en-US"/>
        </w:rPr>
        <w:t xml:space="preserve"> data rates for Ethernet with a set of interface options (electrical or optical). An Ethernet physical layer service transports such signals transparently over a public transport network. Examples are the transport of a 10 </w:t>
      </w:r>
      <w:proofErr w:type="spellStart"/>
      <w:r w:rsidRPr="00ED115A">
        <w:rPr>
          <w:lang w:val="en-US"/>
        </w:rPr>
        <w:t>Gbit</w:t>
      </w:r>
      <w:proofErr w:type="spellEnd"/>
      <w:r w:rsidRPr="00ED115A">
        <w:rPr>
          <w:lang w:val="en-US"/>
        </w:rPr>
        <w:t xml:space="preserve">/s Ethernet WAN signal over an OTN or the transport of a 1 </w:t>
      </w:r>
      <w:proofErr w:type="spellStart"/>
      <w:r w:rsidRPr="00ED115A">
        <w:rPr>
          <w:lang w:val="en-US"/>
        </w:rPr>
        <w:t>Gbit</w:t>
      </w:r>
      <w:proofErr w:type="spellEnd"/>
      <w:r w:rsidRPr="00ED115A">
        <w:rPr>
          <w:lang w:val="en-US"/>
        </w:rPr>
        <w:t>/s Ethernet signal over SDH using transparent GFP mapping. Ethernet physical layer services are point-to-point only and are always at the standardized data rates. They are less flexible compared to Ethernet MAC layer services, but offer lower latencies.</w:t>
      </w:r>
    </w:p>
    <w:p w:rsidR="00C9123C" w:rsidRPr="00ED115A" w:rsidRDefault="00C9123C" w:rsidP="00D55AC7">
      <w:pPr>
        <w:pStyle w:val="2"/>
        <w:rPr>
          <w:lang w:val="en-US" w:eastAsia="ja-JP"/>
        </w:rPr>
      </w:pPr>
      <w:bookmarkStart w:id="2210" w:name="_Toc404879720"/>
      <w:bookmarkStart w:id="2211" w:name="_Toc404880695"/>
      <w:bookmarkStart w:id="2212" w:name="_Toc405246240"/>
      <w:bookmarkStart w:id="2213" w:name="_Toc405248122"/>
      <w:bookmarkStart w:id="2214" w:name="_Toc462786073"/>
      <w:r w:rsidRPr="00ED115A">
        <w:rPr>
          <w:rFonts w:hint="eastAsia"/>
          <w:lang w:val="en-US" w:eastAsia="ja-JP"/>
        </w:rPr>
        <w:t>Overview of the standardization of carrier class Ethernet</w:t>
      </w:r>
      <w:bookmarkEnd w:id="2210"/>
      <w:bookmarkEnd w:id="2211"/>
      <w:bookmarkEnd w:id="2212"/>
      <w:bookmarkEnd w:id="2213"/>
      <w:bookmarkEnd w:id="2214"/>
    </w:p>
    <w:p w:rsidR="00C9123C" w:rsidRPr="00ED115A" w:rsidRDefault="00C9123C" w:rsidP="00D55AC7">
      <w:pPr>
        <w:pStyle w:val="3"/>
        <w:rPr>
          <w:lang w:eastAsia="ja-JP"/>
        </w:rPr>
      </w:pPr>
      <w:bookmarkStart w:id="2215" w:name="_Toc404879721"/>
      <w:bookmarkStart w:id="2216" w:name="_Toc404880696"/>
      <w:bookmarkStart w:id="2217" w:name="_Toc405248123"/>
      <w:bookmarkStart w:id="2218" w:name="_Toc462786074"/>
      <w:r w:rsidRPr="00ED115A">
        <w:rPr>
          <w:rFonts w:hint="eastAsia"/>
          <w:lang w:eastAsia="ja-JP"/>
        </w:rPr>
        <w:t>Evolution of "carrier-class" Ethernet</w:t>
      </w:r>
      <w:bookmarkEnd w:id="2215"/>
      <w:bookmarkEnd w:id="2216"/>
      <w:bookmarkEnd w:id="2217"/>
      <w:bookmarkEnd w:id="2218"/>
    </w:p>
    <w:p w:rsidR="00C9123C" w:rsidRPr="00ED115A" w:rsidRDefault="00C9123C" w:rsidP="00D55AC7">
      <w:pPr>
        <w:jc w:val="both"/>
        <w:rPr>
          <w:lang w:eastAsia="ja-JP"/>
        </w:rPr>
      </w:pPr>
      <w:r w:rsidRPr="00ED115A">
        <w:rPr>
          <w:rFonts w:hint="eastAsia"/>
          <w:lang w:eastAsia="ja-JP"/>
        </w:rPr>
        <w:t>Ethernet became to be used widely in network operator's backbone or metro area network</w:t>
      </w:r>
      <w:r w:rsidR="00F147C0">
        <w:rPr>
          <w:rFonts w:hint="eastAsia"/>
          <w:lang w:eastAsia="ja-JP"/>
        </w:rPr>
        <w:t>s</w:t>
      </w:r>
      <w:r w:rsidRPr="00ED115A">
        <w:rPr>
          <w:rFonts w:hint="eastAsia"/>
          <w:lang w:eastAsia="ja-JP"/>
        </w:rPr>
        <w:t>.</w:t>
      </w:r>
      <w:r>
        <w:rPr>
          <w:rFonts w:hint="eastAsia"/>
          <w:lang w:eastAsia="ja-JP"/>
        </w:rPr>
        <w:t xml:space="preserve"> </w:t>
      </w:r>
      <w:r w:rsidRPr="00ED115A">
        <w:rPr>
          <w:rFonts w:hint="eastAsia"/>
          <w:lang w:eastAsia="ja-JP"/>
        </w:rPr>
        <w:t xml:space="preserve">Although Ethernet was originally designed </w:t>
      </w:r>
      <w:r w:rsidR="009B0460">
        <w:rPr>
          <w:rFonts w:hint="eastAsia"/>
          <w:lang w:eastAsia="ja-JP"/>
        </w:rPr>
        <w:t xml:space="preserve">for </w:t>
      </w:r>
      <w:r w:rsidRPr="00ED115A">
        <w:rPr>
          <w:rFonts w:hint="eastAsia"/>
          <w:lang w:eastAsia="ja-JP"/>
        </w:rPr>
        <w:t xml:space="preserve">LAN environment, it has been enhanced in several aspects so that it can be used in network operators' </w:t>
      </w:r>
      <w:r w:rsidR="009B0460">
        <w:rPr>
          <w:rFonts w:hint="eastAsia"/>
          <w:lang w:eastAsia="ja-JP"/>
        </w:rPr>
        <w:t>environment</w:t>
      </w:r>
      <w:r w:rsidRPr="00ED115A">
        <w:rPr>
          <w:rFonts w:hint="eastAsia"/>
          <w:lang w:eastAsia="ja-JP"/>
        </w:rPr>
        <w:t>.  In addition, Ethernet can easily realize multipoint</w:t>
      </w:r>
      <w:r w:rsidR="00376B0D">
        <w:rPr>
          <w:rFonts w:hint="eastAsia"/>
          <w:lang w:eastAsia="ja-JP"/>
        </w:rPr>
        <w:t>-</w:t>
      </w:r>
      <w:r w:rsidRPr="00ED115A">
        <w:rPr>
          <w:rFonts w:hint="eastAsia"/>
          <w:lang w:eastAsia="ja-JP"/>
        </w:rPr>
        <w:t>to</w:t>
      </w:r>
      <w:r w:rsidR="00376B0D">
        <w:rPr>
          <w:rFonts w:hint="eastAsia"/>
          <w:lang w:eastAsia="ja-JP"/>
        </w:rPr>
        <w:t>-</w:t>
      </w:r>
      <w:r w:rsidRPr="00ED115A">
        <w:rPr>
          <w:rFonts w:hint="eastAsia"/>
          <w:lang w:eastAsia="ja-JP"/>
        </w:rPr>
        <w:t>multipoint connectivity, which would require n*(n-1)/2 connections if an existing point to point transport technology</w:t>
      </w:r>
      <w:r w:rsidR="009B0460">
        <w:rPr>
          <w:rFonts w:hint="eastAsia"/>
          <w:lang w:eastAsia="ja-JP"/>
        </w:rPr>
        <w:t xml:space="preserve"> is used</w:t>
      </w:r>
      <w:r w:rsidRPr="00ED115A">
        <w:rPr>
          <w:rFonts w:hint="eastAsia"/>
          <w:lang w:eastAsia="ja-JP"/>
        </w:rPr>
        <w:t xml:space="preserve">.  </w:t>
      </w:r>
      <w:r w:rsidRPr="00ED115A">
        <w:rPr>
          <w:lang w:eastAsia="ja-JP"/>
        </w:rPr>
        <w:t>The f</w:t>
      </w:r>
      <w:r w:rsidRPr="00ED115A">
        <w:rPr>
          <w:rFonts w:hint="eastAsia"/>
          <w:lang w:eastAsia="ja-JP"/>
        </w:rPr>
        <w:t xml:space="preserve">ollowing </w:t>
      </w:r>
      <w:proofErr w:type="spellStart"/>
      <w:r w:rsidRPr="00ED115A">
        <w:rPr>
          <w:rFonts w:hint="eastAsia"/>
          <w:lang w:eastAsia="ja-JP"/>
        </w:rPr>
        <w:t>subclauses</w:t>
      </w:r>
      <w:proofErr w:type="spellEnd"/>
      <w:r w:rsidRPr="00ED115A">
        <w:rPr>
          <w:rFonts w:hint="eastAsia"/>
          <w:lang w:eastAsia="ja-JP"/>
        </w:rPr>
        <w:t xml:space="preserve"> explain enhancements which </w:t>
      </w:r>
      <w:r w:rsidRPr="00ED115A">
        <w:rPr>
          <w:lang w:eastAsia="ja-JP"/>
        </w:rPr>
        <w:t>have been adopted in</w:t>
      </w:r>
      <w:r w:rsidRPr="00ED115A">
        <w:rPr>
          <w:rFonts w:hint="eastAsia"/>
          <w:lang w:eastAsia="ja-JP"/>
        </w:rPr>
        <w:t xml:space="preserve"> Ethernet </w:t>
      </w:r>
      <w:r w:rsidRPr="00ED115A">
        <w:rPr>
          <w:lang w:eastAsia="ja-JP"/>
        </w:rPr>
        <w:t>networks thus</w:t>
      </w:r>
      <w:r w:rsidRPr="00ED115A">
        <w:rPr>
          <w:rFonts w:hint="eastAsia"/>
          <w:lang w:eastAsia="ja-JP"/>
        </w:rPr>
        <w:t xml:space="preserve"> far.</w:t>
      </w:r>
    </w:p>
    <w:p w:rsidR="00C9123C" w:rsidRPr="00ED115A" w:rsidRDefault="00C9123C" w:rsidP="00D55AC7">
      <w:pPr>
        <w:pStyle w:val="4"/>
        <w:rPr>
          <w:lang w:eastAsia="ja-JP"/>
        </w:rPr>
      </w:pPr>
      <w:bookmarkStart w:id="2219" w:name="_Toc404879722"/>
      <w:bookmarkStart w:id="2220" w:name="_Toc404880697"/>
      <w:r w:rsidRPr="00ED115A">
        <w:rPr>
          <w:rFonts w:hint="eastAsia"/>
          <w:lang w:eastAsia="ja-JP"/>
        </w:rPr>
        <w:t>High bit rate and long reach interfaces</w:t>
      </w:r>
      <w:bookmarkEnd w:id="2219"/>
      <w:bookmarkEnd w:id="2220"/>
    </w:p>
    <w:p w:rsidR="00C9123C" w:rsidRDefault="00C9123C" w:rsidP="00D55AC7">
      <w:pPr>
        <w:jc w:val="both"/>
        <w:rPr>
          <w:lang w:eastAsia="ja-JP"/>
        </w:rPr>
      </w:pPr>
      <w:r w:rsidRPr="00ED115A">
        <w:rPr>
          <w:rFonts w:hint="eastAsia"/>
          <w:lang w:eastAsia="ja-JP"/>
        </w:rPr>
        <w:t>Up to 10</w:t>
      </w:r>
      <w:r>
        <w:rPr>
          <w:rFonts w:hint="eastAsia"/>
          <w:lang w:eastAsia="ja-JP"/>
        </w:rPr>
        <w:t>0</w:t>
      </w:r>
      <w:r w:rsidRPr="00ED115A">
        <w:rPr>
          <w:rFonts w:hint="eastAsia"/>
          <w:lang w:eastAsia="ja-JP"/>
        </w:rPr>
        <w:t xml:space="preserve">Gbit/s </w:t>
      </w:r>
      <w:r w:rsidRPr="00D84C06">
        <w:rPr>
          <w:lang w:eastAsia="ja-JP"/>
        </w:rPr>
        <w:t>for example 40GBASE-KR4/CR4/SR4/LR4/FR and 100GBASE-CR10/SR10/LR4/ER4</w:t>
      </w:r>
      <w:r>
        <w:rPr>
          <w:rFonts w:hint="eastAsia"/>
          <w:lang w:eastAsia="ja-JP"/>
        </w:rPr>
        <w:t xml:space="preserve"> </w:t>
      </w:r>
      <w:r w:rsidRPr="00ED115A">
        <w:rPr>
          <w:rFonts w:hint="eastAsia"/>
          <w:lang w:eastAsia="ja-JP"/>
        </w:rPr>
        <w:t xml:space="preserve">have been standardized by IEEE 802.3 WG.  </w:t>
      </w:r>
    </w:p>
    <w:p w:rsidR="00F16A4B" w:rsidRDefault="00F16A4B">
      <w:pPr>
        <w:jc w:val="both"/>
        <w:rPr>
          <w:lang w:eastAsia="ja-JP"/>
        </w:rPr>
      </w:pPr>
      <w:r>
        <w:rPr>
          <w:rFonts w:hint="eastAsia"/>
          <w:lang w:eastAsia="ja-JP"/>
        </w:rPr>
        <w:t>T</w:t>
      </w:r>
      <w:r>
        <w:rPr>
          <w:lang w:eastAsia="ja-JP"/>
        </w:rPr>
        <w:t xml:space="preserve">he IEEE </w:t>
      </w:r>
      <w:proofErr w:type="spellStart"/>
      <w:proofErr w:type="gramStart"/>
      <w:r>
        <w:rPr>
          <w:lang w:eastAsia="ja-JP"/>
        </w:rPr>
        <w:t>Std</w:t>
      </w:r>
      <w:proofErr w:type="spellEnd"/>
      <w:proofErr w:type="gramEnd"/>
      <w:r>
        <w:rPr>
          <w:lang w:eastAsia="ja-JP"/>
        </w:rPr>
        <w:t xml:space="preserve"> 802.3</w:t>
      </w:r>
      <w:r w:rsidR="009D53CD">
        <w:rPr>
          <w:rFonts w:hint="eastAsia"/>
          <w:lang w:eastAsia="ja-JP"/>
        </w:rPr>
        <w:t>-2015</w:t>
      </w:r>
      <w:r>
        <w:rPr>
          <w:lang w:eastAsia="ja-JP"/>
        </w:rPr>
        <w:t xml:space="preserve"> </w:t>
      </w:r>
      <w:r w:rsidR="009D53CD">
        <w:rPr>
          <w:rFonts w:hint="eastAsia"/>
          <w:lang w:eastAsia="ja-JP"/>
        </w:rPr>
        <w:t>includes</w:t>
      </w:r>
      <w:r>
        <w:rPr>
          <w:rFonts w:hint="eastAsia"/>
          <w:lang w:eastAsia="ja-JP"/>
        </w:rPr>
        <w:t xml:space="preserve"> </w:t>
      </w:r>
      <w:r>
        <w:rPr>
          <w:lang w:eastAsia="ja-JP"/>
        </w:rPr>
        <w:t>100GBASE-CR4, 100GBASE-KR4, and 100GBASE-KP4</w:t>
      </w:r>
      <w:r w:rsidR="009D53CD">
        <w:rPr>
          <w:rFonts w:hint="eastAsia"/>
          <w:lang w:eastAsia="ja-JP"/>
        </w:rPr>
        <w:t xml:space="preserve">, </w:t>
      </w:r>
      <w:r w:rsidR="009D53CD">
        <w:rPr>
          <w:lang w:eastAsia="ja-JP"/>
        </w:rPr>
        <w:t>100GBASE-SR4 and</w:t>
      </w:r>
      <w:r w:rsidR="009D53CD">
        <w:rPr>
          <w:rFonts w:hint="eastAsia"/>
          <w:lang w:eastAsia="ja-JP"/>
        </w:rPr>
        <w:t xml:space="preserve"> </w:t>
      </w:r>
      <w:r w:rsidR="009D53CD">
        <w:rPr>
          <w:lang w:eastAsia="ja-JP"/>
        </w:rPr>
        <w:t>40GBASE-ER4</w:t>
      </w:r>
      <w:r w:rsidR="009D53CD">
        <w:rPr>
          <w:rFonts w:hint="eastAsia"/>
          <w:lang w:eastAsia="ja-JP"/>
        </w:rPr>
        <w:t>.</w:t>
      </w:r>
      <w:r>
        <w:rPr>
          <w:lang w:eastAsia="ja-JP"/>
        </w:rPr>
        <w:t xml:space="preserve"> </w:t>
      </w:r>
    </w:p>
    <w:p w:rsidR="002C64E5" w:rsidRPr="002C64E5" w:rsidRDefault="002C64E5" w:rsidP="002C64E5">
      <w:pPr>
        <w:jc w:val="both"/>
        <w:rPr>
          <w:lang w:eastAsia="ja-JP"/>
        </w:rPr>
      </w:pPr>
    </w:p>
    <w:p w:rsidR="00C9123C" w:rsidRPr="00ED115A" w:rsidRDefault="00C9123C" w:rsidP="00D55AC7">
      <w:pPr>
        <w:pStyle w:val="4"/>
        <w:rPr>
          <w:lang w:eastAsia="ja-JP"/>
        </w:rPr>
      </w:pPr>
      <w:bookmarkStart w:id="2221" w:name="_Toc404879723"/>
      <w:bookmarkStart w:id="2222" w:name="_Toc404880698"/>
      <w:r w:rsidRPr="00ED115A">
        <w:rPr>
          <w:rFonts w:hint="eastAsia"/>
          <w:lang w:eastAsia="ja-JP"/>
        </w:rPr>
        <w:t>Ethernet-based access networks</w:t>
      </w:r>
      <w:bookmarkEnd w:id="2221"/>
      <w:bookmarkEnd w:id="2222"/>
    </w:p>
    <w:p w:rsidR="00C9123C" w:rsidRPr="00ED115A" w:rsidRDefault="00C9123C" w:rsidP="00D55AC7">
      <w:pPr>
        <w:jc w:val="both"/>
        <w:rPr>
          <w:lang w:eastAsia="ja-JP"/>
        </w:rPr>
      </w:pPr>
      <w:r>
        <w:rPr>
          <w:rFonts w:hint="eastAsia"/>
          <w:lang w:eastAsia="ja-JP"/>
        </w:rPr>
        <w:t xml:space="preserve">One of the </w:t>
      </w:r>
      <w:r w:rsidRPr="00ED115A">
        <w:rPr>
          <w:rFonts w:hint="eastAsia"/>
          <w:lang w:eastAsia="ja-JP"/>
        </w:rPr>
        <w:t>Ethernet capabilities as access networks</w:t>
      </w:r>
      <w:r>
        <w:rPr>
          <w:rFonts w:hint="eastAsia"/>
          <w:lang w:eastAsia="ja-JP"/>
        </w:rPr>
        <w:t xml:space="preserve"> regarding 10G-EPON</w:t>
      </w:r>
      <w:r w:rsidRPr="00ED115A">
        <w:rPr>
          <w:rFonts w:hint="eastAsia"/>
          <w:lang w:eastAsia="ja-JP"/>
        </w:rPr>
        <w:t xml:space="preserve"> </w:t>
      </w:r>
      <w:r w:rsidR="009D53CD">
        <w:rPr>
          <w:rFonts w:hint="eastAsia"/>
          <w:lang w:eastAsia="ja-JP"/>
        </w:rPr>
        <w:t>was</w:t>
      </w:r>
      <w:r w:rsidRPr="00ED115A">
        <w:rPr>
          <w:rFonts w:hint="eastAsia"/>
          <w:lang w:eastAsia="ja-JP"/>
        </w:rPr>
        <w:t xml:space="preserve"> enhanced by IEEE 802.3 WG </w:t>
      </w:r>
      <w:r w:rsidR="009D53CD">
        <w:rPr>
          <w:rFonts w:hint="eastAsia"/>
          <w:lang w:eastAsia="ja-JP"/>
        </w:rPr>
        <w:t>into</w:t>
      </w:r>
      <w:r w:rsidRPr="00ED115A">
        <w:rPr>
          <w:color w:val="000000"/>
        </w:rPr>
        <w:t xml:space="preserve"> IEEE </w:t>
      </w:r>
      <w:proofErr w:type="spellStart"/>
      <w:proofErr w:type="gramStart"/>
      <w:r w:rsidRPr="00ED115A">
        <w:rPr>
          <w:color w:val="000000"/>
        </w:rPr>
        <w:t>Std</w:t>
      </w:r>
      <w:proofErr w:type="spellEnd"/>
      <w:proofErr w:type="gramEnd"/>
      <w:r w:rsidRPr="00ED115A">
        <w:rPr>
          <w:color w:val="000000"/>
        </w:rPr>
        <w:t xml:space="preserve"> 802.3-20</w:t>
      </w:r>
      <w:r>
        <w:rPr>
          <w:rFonts w:hint="eastAsia"/>
          <w:color w:val="000000"/>
          <w:lang w:eastAsia="ja-JP"/>
        </w:rPr>
        <w:t>1</w:t>
      </w:r>
      <w:r w:rsidR="009D53CD">
        <w:rPr>
          <w:rFonts w:hint="eastAsia"/>
          <w:color w:val="000000"/>
          <w:lang w:eastAsia="ja-JP"/>
        </w:rPr>
        <w:t>5</w:t>
      </w:r>
      <w:r w:rsidRPr="00ED115A">
        <w:rPr>
          <w:rFonts w:hint="eastAsia"/>
          <w:color w:val="000000"/>
          <w:lang w:eastAsia="ja-JP"/>
        </w:rPr>
        <w:t>.</w:t>
      </w:r>
      <w:r w:rsidRPr="00ED115A">
        <w:rPr>
          <w:rFonts w:hint="eastAsia"/>
          <w:lang w:eastAsia="ja-JP"/>
        </w:rPr>
        <w:t xml:space="preserve"> </w:t>
      </w:r>
      <w:r>
        <w:rPr>
          <w:rFonts w:hint="eastAsia"/>
          <w:lang w:eastAsia="ja-JP"/>
        </w:rPr>
        <w:t xml:space="preserve">Up to 10Gbit/s interfaces, </w:t>
      </w:r>
      <w:r w:rsidRPr="00E41E10">
        <w:rPr>
          <w:lang w:eastAsia="ja-JP"/>
        </w:rPr>
        <w:t>2BASE-TL, 10PASS-TS, 100BASE-LX10/BX10, 1000BASE-LX10/BX10, 1000BASE-PX10/PX20</w:t>
      </w:r>
      <w:r w:rsidR="00AF5AB2">
        <w:rPr>
          <w:rFonts w:hint="eastAsia"/>
          <w:lang w:eastAsia="ja-JP"/>
        </w:rPr>
        <w:t>/PX30/PX40</w:t>
      </w:r>
      <w:r w:rsidRPr="00E41E10">
        <w:rPr>
          <w:lang w:eastAsia="ja-JP"/>
        </w:rPr>
        <w:t xml:space="preserve"> (1G-EPON), and 10GBASE-PR</w:t>
      </w:r>
      <w:r w:rsidR="00AF5AB2">
        <w:rPr>
          <w:rFonts w:hint="eastAsia"/>
          <w:lang w:eastAsia="ja-JP"/>
        </w:rPr>
        <w:t>10/PR20/PR30/PR40</w:t>
      </w:r>
      <w:r w:rsidRPr="00E41E10">
        <w:rPr>
          <w:lang w:eastAsia="ja-JP"/>
        </w:rPr>
        <w:t>/PRX</w:t>
      </w:r>
      <w:r w:rsidR="00AF5AB2">
        <w:rPr>
          <w:rFonts w:hint="eastAsia"/>
          <w:lang w:eastAsia="ja-JP"/>
        </w:rPr>
        <w:t>10/PRX20/PRX30/PRX40</w:t>
      </w:r>
      <w:r w:rsidRPr="00E41E10">
        <w:rPr>
          <w:lang w:eastAsia="ja-JP"/>
        </w:rPr>
        <w:t xml:space="preserve"> (10G-EPON)</w:t>
      </w:r>
      <w:r>
        <w:rPr>
          <w:rFonts w:hint="eastAsia"/>
          <w:lang w:eastAsia="ja-JP"/>
        </w:rPr>
        <w:t xml:space="preserve">, are </w:t>
      </w:r>
      <w:r>
        <w:rPr>
          <w:lang w:eastAsia="ja-JP"/>
        </w:rPr>
        <w:t>specified</w:t>
      </w:r>
      <w:r>
        <w:rPr>
          <w:rFonts w:hint="eastAsia"/>
          <w:lang w:eastAsia="ja-JP"/>
        </w:rPr>
        <w:t xml:space="preserve"> in IEEE 802.3-201</w:t>
      </w:r>
      <w:r w:rsidR="009D53CD">
        <w:rPr>
          <w:rFonts w:hint="eastAsia"/>
          <w:lang w:eastAsia="ja-JP"/>
        </w:rPr>
        <w:t>5 as well</w:t>
      </w:r>
      <w:r>
        <w:rPr>
          <w:rFonts w:hint="eastAsia"/>
          <w:lang w:eastAsia="ja-JP"/>
        </w:rPr>
        <w:t xml:space="preserve">. </w:t>
      </w:r>
    </w:p>
    <w:p w:rsidR="00C9123C" w:rsidRPr="00ED115A" w:rsidRDefault="00C9123C" w:rsidP="00D55AC7">
      <w:pPr>
        <w:pStyle w:val="4"/>
        <w:rPr>
          <w:lang w:eastAsia="ja-JP"/>
        </w:rPr>
      </w:pPr>
      <w:r w:rsidRPr="00ED115A">
        <w:rPr>
          <w:rFonts w:hint="eastAsia"/>
          <w:lang w:eastAsia="ja-JP"/>
        </w:rPr>
        <w:t>Enhancement of scalability</w:t>
      </w:r>
    </w:p>
    <w:p w:rsidR="00C9123C" w:rsidRPr="00ED115A" w:rsidRDefault="00C9123C" w:rsidP="00D55AC7">
      <w:pPr>
        <w:jc w:val="both"/>
        <w:rPr>
          <w:lang w:eastAsia="ja-JP"/>
        </w:rPr>
      </w:pPr>
      <w:r w:rsidRPr="00ED115A">
        <w:rPr>
          <w:rFonts w:hint="eastAsia"/>
          <w:lang w:eastAsia="ja-JP"/>
        </w:rPr>
        <w:t>VLAN technology is widely used to provide customers with logically independent networks while sharing network resource physically.  However, since 12bit VLAN ID must be a unique value throughout the network, the customer accommodation is limited to 4094 (2 values, 0 and 4095, are reserved for other purposes).</w:t>
      </w:r>
    </w:p>
    <w:p w:rsidR="00C9123C" w:rsidRPr="00ED115A" w:rsidRDefault="00376B0D" w:rsidP="00D55AC7">
      <w:pPr>
        <w:jc w:val="both"/>
        <w:rPr>
          <w:lang w:eastAsia="ja-JP"/>
        </w:rPr>
      </w:pPr>
      <w:r>
        <w:rPr>
          <w:rFonts w:hint="eastAsia"/>
          <w:lang w:eastAsia="ja-JP"/>
        </w:rPr>
        <w:t>T</w:t>
      </w:r>
      <w:r w:rsidR="00C9123C" w:rsidRPr="00ED115A">
        <w:rPr>
          <w:rFonts w:hint="eastAsia"/>
          <w:lang w:eastAsia="ja-JP"/>
        </w:rPr>
        <w:t xml:space="preserve">o </w:t>
      </w:r>
      <w:r w:rsidR="00F147C0">
        <w:rPr>
          <w:rFonts w:hint="eastAsia"/>
          <w:lang w:eastAsia="ja-JP"/>
        </w:rPr>
        <w:t>relax</w:t>
      </w:r>
      <w:r w:rsidR="00F147C0" w:rsidRPr="00ED115A">
        <w:rPr>
          <w:rFonts w:hint="eastAsia"/>
          <w:lang w:eastAsia="ja-JP"/>
        </w:rPr>
        <w:t xml:space="preserve"> </w:t>
      </w:r>
      <w:r w:rsidR="00C9123C" w:rsidRPr="00ED115A">
        <w:rPr>
          <w:rFonts w:hint="eastAsia"/>
          <w:lang w:eastAsia="ja-JP"/>
        </w:rPr>
        <w:t xml:space="preserve">this limitation, a method which uses two VLAN IDs in a frame </w:t>
      </w:r>
      <w:r>
        <w:rPr>
          <w:rFonts w:hint="eastAsia"/>
          <w:lang w:eastAsia="ja-JP"/>
        </w:rPr>
        <w:t>was</w:t>
      </w:r>
      <w:r w:rsidR="00C9123C" w:rsidRPr="00ED115A">
        <w:rPr>
          <w:rFonts w:hint="eastAsia"/>
          <w:lang w:eastAsia="ja-JP"/>
        </w:rPr>
        <w:t xml:space="preserve"> standardized by IEEE 802.1ad (Provider Bridges) in October 2005.  This method allows the network to provide up to 4094 Service VLANs, each of which can accommodate up to 4094 Customer VLANs.</w:t>
      </w:r>
    </w:p>
    <w:p w:rsidR="00C9123C" w:rsidRPr="00ED115A" w:rsidRDefault="00C9123C" w:rsidP="00D55AC7">
      <w:pPr>
        <w:pStyle w:val="4"/>
        <w:rPr>
          <w:lang w:eastAsia="ja-JP"/>
        </w:rPr>
      </w:pPr>
      <w:bookmarkStart w:id="2223" w:name="_Toc404879724"/>
      <w:bookmarkStart w:id="2224" w:name="_Toc404880699"/>
      <w:r w:rsidRPr="00ED115A">
        <w:rPr>
          <w:rFonts w:hint="eastAsia"/>
          <w:lang w:eastAsia="ja-JP"/>
        </w:rPr>
        <w:t>Scalable Ethernet-based backbone</w:t>
      </w:r>
      <w:bookmarkEnd w:id="2223"/>
      <w:bookmarkEnd w:id="2224"/>
    </w:p>
    <w:p w:rsidR="00C9123C" w:rsidRPr="00ED115A" w:rsidRDefault="00C9123C" w:rsidP="00D55AC7">
      <w:pPr>
        <w:jc w:val="both"/>
        <w:rPr>
          <w:lang w:eastAsia="ja-JP"/>
        </w:rPr>
      </w:pPr>
      <w:r w:rsidRPr="00ED115A">
        <w:rPr>
          <w:rFonts w:hint="eastAsia"/>
          <w:lang w:eastAsia="ja-JP"/>
        </w:rPr>
        <w:t>In order to realize further scalable network</w:t>
      </w:r>
      <w:r w:rsidR="00F147C0">
        <w:rPr>
          <w:rFonts w:hint="eastAsia"/>
          <w:lang w:eastAsia="ja-JP"/>
        </w:rPr>
        <w:t>s</w:t>
      </w:r>
      <w:r w:rsidRPr="00ED115A">
        <w:rPr>
          <w:rFonts w:hint="eastAsia"/>
          <w:lang w:eastAsia="ja-JP"/>
        </w:rPr>
        <w:t>, IEEE 802.1ah (Backbone Provider Bridges) specifies a method which uses B-Tag, I-Tag and C-Tag.  B-Tag and C-Tag include 12 bit VLAN ID.  I-Tag includes 20bit Service ID (note: the size of the Service ID under study).  One VLAN ID identifies a Customer VLAN.  Service ID identifies a service in a provider network. Another VLAN ID identifies a Backbone VLAN.  This allows the network to use 12bit VLAN ID space and 20 bit service ID space as well as its own MAC address space.  IEEE 802.1ah was approved in June 2008.</w:t>
      </w:r>
    </w:p>
    <w:p w:rsidR="00C9123C" w:rsidRPr="00ED115A" w:rsidRDefault="00C9123C" w:rsidP="00D55AC7">
      <w:pPr>
        <w:pStyle w:val="4"/>
        <w:rPr>
          <w:lang w:eastAsia="ja-JP"/>
        </w:rPr>
      </w:pPr>
      <w:bookmarkStart w:id="2225" w:name="_Toc404879725"/>
      <w:bookmarkStart w:id="2226" w:name="_Toc404880700"/>
      <w:r w:rsidRPr="00ED115A">
        <w:rPr>
          <w:rFonts w:hint="eastAsia"/>
          <w:lang w:eastAsia="ja-JP"/>
        </w:rPr>
        <w:lastRenderedPageBreak/>
        <w:t>The number of MAC addresses to be learned by bridges</w:t>
      </w:r>
      <w:bookmarkEnd w:id="2225"/>
      <w:bookmarkEnd w:id="2226"/>
    </w:p>
    <w:p w:rsidR="00C9123C" w:rsidRPr="00ED115A" w:rsidRDefault="00C9123C" w:rsidP="00D55AC7">
      <w:pPr>
        <w:jc w:val="both"/>
        <w:rPr>
          <w:lang w:eastAsia="ja-JP"/>
        </w:rPr>
      </w:pPr>
      <w:r w:rsidRPr="00ED115A">
        <w:rPr>
          <w:rFonts w:hint="eastAsia"/>
          <w:lang w:eastAsia="ja-JP"/>
        </w:rPr>
        <w:t xml:space="preserve">Bridges in a network automatically learn the source MAC addresses of incoming frames.  When the number of stations is large, this learning process consumes a lot of resources of each bridge.  </w:t>
      </w:r>
      <w:r w:rsidR="00F7070D">
        <w:rPr>
          <w:rFonts w:hint="eastAsia"/>
          <w:lang w:eastAsia="ja-JP"/>
        </w:rPr>
        <w:t>T</w:t>
      </w:r>
      <w:r w:rsidRPr="00ED115A">
        <w:rPr>
          <w:rFonts w:hint="eastAsia"/>
          <w:lang w:eastAsia="ja-JP"/>
        </w:rPr>
        <w:t>o alleviate this burden, IEEE 802.1ah (Backbone Provider Bridges) is standardizing a method which encapsulates MAC addresses of user stations by backbone MAC addresses so that bridges inside the backbone network do not learn MAC addresses of user stations.</w:t>
      </w:r>
    </w:p>
    <w:p w:rsidR="00C9123C" w:rsidRPr="00ED115A" w:rsidRDefault="00C9123C" w:rsidP="00D55AC7">
      <w:pPr>
        <w:pStyle w:val="4"/>
        <w:rPr>
          <w:lang w:eastAsia="ja-JP"/>
        </w:rPr>
      </w:pPr>
      <w:bookmarkStart w:id="2227" w:name="_Toc404879726"/>
      <w:bookmarkStart w:id="2228" w:name="_Toc404880701"/>
      <w:r w:rsidRPr="00ED115A">
        <w:rPr>
          <w:rFonts w:hint="eastAsia"/>
          <w:lang w:eastAsia="ja-JP"/>
        </w:rPr>
        <w:t>Network level OAM</w:t>
      </w:r>
      <w:bookmarkEnd w:id="2227"/>
      <w:bookmarkEnd w:id="2228"/>
    </w:p>
    <w:p w:rsidR="0061050C" w:rsidRDefault="0061050C" w:rsidP="00D55AC7">
      <w:pPr>
        <w:jc w:val="both"/>
        <w:rPr>
          <w:lang w:eastAsia="ja-JP"/>
        </w:rPr>
      </w:pPr>
      <w:r>
        <w:rPr>
          <w:rFonts w:hint="eastAsia"/>
          <w:lang w:eastAsia="ja-JP"/>
        </w:rPr>
        <w:t>T</w:t>
      </w:r>
      <w:r w:rsidR="00C9123C" w:rsidRPr="00ED115A">
        <w:rPr>
          <w:rFonts w:hint="eastAsia"/>
          <w:lang w:eastAsia="ja-JP"/>
        </w:rPr>
        <w:t xml:space="preserve">o enable network operators to detect, localize and </w:t>
      </w:r>
      <w:r w:rsidR="00C9123C" w:rsidRPr="00ED115A">
        <w:rPr>
          <w:lang w:eastAsia="ja-JP"/>
        </w:rPr>
        <w:t>verify</w:t>
      </w:r>
      <w:r w:rsidR="00C9123C" w:rsidRPr="00ED115A">
        <w:rPr>
          <w:rFonts w:hint="eastAsia"/>
          <w:lang w:eastAsia="ja-JP"/>
        </w:rPr>
        <w:t xml:space="preserve"> defects easily and efficiently, network</w:t>
      </w:r>
      <w:r w:rsidR="009356FC">
        <w:rPr>
          <w:rFonts w:hint="eastAsia"/>
          <w:lang w:eastAsia="ja-JP"/>
        </w:rPr>
        <w:t>-</w:t>
      </w:r>
      <w:r w:rsidR="00C9123C" w:rsidRPr="00ED115A">
        <w:rPr>
          <w:rFonts w:hint="eastAsia"/>
          <w:lang w:eastAsia="ja-JP"/>
        </w:rPr>
        <w:t xml:space="preserve">level Ethernet OAM functions </w:t>
      </w:r>
      <w:r>
        <w:rPr>
          <w:rFonts w:hint="eastAsia"/>
          <w:lang w:eastAsia="ja-JP"/>
        </w:rPr>
        <w:t>were</w:t>
      </w:r>
      <w:r w:rsidR="00C9123C" w:rsidRPr="00ED115A">
        <w:rPr>
          <w:rFonts w:hint="eastAsia"/>
          <w:lang w:eastAsia="ja-JP"/>
        </w:rPr>
        <w:t xml:space="preserve"> standardized </w:t>
      </w:r>
      <w:r w:rsidR="0064368E">
        <w:rPr>
          <w:rFonts w:hint="eastAsia"/>
          <w:lang w:eastAsia="ja-JP"/>
        </w:rPr>
        <w:t>in</w:t>
      </w:r>
      <w:r w:rsidR="0064368E" w:rsidRPr="00ED115A">
        <w:rPr>
          <w:rFonts w:hint="eastAsia"/>
          <w:lang w:eastAsia="ja-JP"/>
        </w:rPr>
        <w:t xml:space="preserve"> </w:t>
      </w:r>
      <w:r w:rsidR="00C9123C" w:rsidRPr="00ED115A">
        <w:rPr>
          <w:rFonts w:hint="eastAsia"/>
          <w:lang w:eastAsia="ja-JP"/>
        </w:rPr>
        <w:t>ITU-T SG13 (</w:t>
      </w:r>
      <w:r w:rsidR="00BD47E8" w:rsidRPr="00ED115A">
        <w:rPr>
          <w:lang w:eastAsia="ja-JP"/>
        </w:rPr>
        <w:t>Q5</w:t>
      </w:r>
      <w:r w:rsidR="00C9123C" w:rsidRPr="00ED115A">
        <w:rPr>
          <w:rFonts w:hint="eastAsia"/>
          <w:lang w:eastAsia="ja-JP"/>
        </w:rPr>
        <w:t xml:space="preserve">/13) and IEEE 802.1ag under a close </w:t>
      </w:r>
      <w:r>
        <w:rPr>
          <w:rFonts w:hint="eastAsia"/>
          <w:lang w:eastAsia="ja-JP"/>
        </w:rPr>
        <w:t>collaboration</w:t>
      </w:r>
      <w:r w:rsidR="00C9123C" w:rsidRPr="00ED115A">
        <w:rPr>
          <w:rFonts w:hint="eastAsia"/>
          <w:lang w:eastAsia="ja-JP"/>
        </w:rPr>
        <w:t xml:space="preserve">.  </w:t>
      </w:r>
    </w:p>
    <w:p w:rsidR="0061050C" w:rsidRDefault="00C9123C" w:rsidP="00D55AC7">
      <w:pPr>
        <w:jc w:val="both"/>
        <w:rPr>
          <w:lang w:eastAsia="ja-JP"/>
        </w:rPr>
      </w:pPr>
      <w:r w:rsidRPr="00ED115A">
        <w:rPr>
          <w:rFonts w:hint="eastAsia"/>
          <w:lang w:eastAsia="ja-JP"/>
        </w:rPr>
        <w:t>ITU-T Recommendation Y.1731 was approved in May 2006</w:t>
      </w:r>
      <w:r w:rsidRPr="00ED115A">
        <w:rPr>
          <w:lang w:eastAsia="ja-JP"/>
        </w:rPr>
        <w:t xml:space="preserve"> and revised in February 2008</w:t>
      </w:r>
      <w:r w:rsidRPr="00ED115A">
        <w:rPr>
          <w:rFonts w:hint="eastAsia"/>
          <w:lang w:eastAsia="ja-JP"/>
        </w:rPr>
        <w:t>.  IEEE 802.1ag was approved in September 2007.  IEEE 802.1ag covers fault management functions only while Y.1731 covers both fault management and performance management.</w:t>
      </w:r>
      <w:r w:rsidRPr="00ED115A">
        <w:rPr>
          <w:lang w:eastAsia="ja-JP"/>
        </w:rPr>
        <w:t xml:space="preserve"> </w:t>
      </w:r>
    </w:p>
    <w:p w:rsidR="0061050C" w:rsidRDefault="00C9123C" w:rsidP="00D55AC7">
      <w:pPr>
        <w:jc w:val="both"/>
        <w:rPr>
          <w:lang w:val="en-US" w:eastAsia="ja-JP"/>
        </w:rPr>
      </w:pPr>
      <w:r w:rsidRPr="00ED115A">
        <w:rPr>
          <w:lang w:eastAsia="ja-JP"/>
        </w:rPr>
        <w:t>Ethernet services performance parameters were standardized by ITU-T SG12 (Q.17/12) in Recommendation Y.1563, approved in January 2009. Service OAM Framework</w:t>
      </w:r>
      <w:r w:rsidR="0061050C">
        <w:rPr>
          <w:rFonts w:hint="eastAsia"/>
          <w:lang w:eastAsia="ja-JP"/>
        </w:rPr>
        <w:t xml:space="preserve"> </w:t>
      </w:r>
      <w:r>
        <w:rPr>
          <w:rFonts w:hint="eastAsia"/>
          <w:lang w:eastAsia="ja-JP"/>
        </w:rPr>
        <w:t xml:space="preserve">(MEF17), </w:t>
      </w:r>
      <w:r w:rsidRPr="0092375B">
        <w:rPr>
          <w:rFonts w:eastAsia="Times New Roman"/>
          <w:lang w:val="en-US" w:eastAsia="ja-JP"/>
        </w:rPr>
        <w:t>Service OAM Fault Management Implementation Agreement</w:t>
      </w:r>
      <w:r w:rsidRPr="008231FE">
        <w:rPr>
          <w:rFonts w:eastAsia="Times New Roman"/>
          <w:lang w:val="en-US" w:eastAsia="ja-JP"/>
        </w:rPr>
        <w:t xml:space="preserve"> (MEF 30) and </w:t>
      </w:r>
      <w:r w:rsidRPr="0092375B">
        <w:rPr>
          <w:rFonts w:eastAsia="Times New Roman"/>
          <w:lang w:val="en-US" w:eastAsia="ja-JP"/>
        </w:rPr>
        <w:t>Service OAM Performance Monitoring Implementation Agreement</w:t>
      </w:r>
      <w:r w:rsidRPr="008231FE">
        <w:rPr>
          <w:rFonts w:eastAsia="Times New Roman"/>
          <w:lang w:val="en-US" w:eastAsia="ja-JP"/>
        </w:rPr>
        <w:t xml:space="preserve"> (MEF 35)</w:t>
      </w:r>
      <w:r>
        <w:rPr>
          <w:rFonts w:hint="eastAsia"/>
          <w:lang w:val="en-US" w:eastAsia="ja-JP"/>
        </w:rPr>
        <w:t xml:space="preserve"> are specified in MEF. </w:t>
      </w:r>
    </w:p>
    <w:p w:rsidR="00C9123C" w:rsidRPr="00ED115A" w:rsidRDefault="0061050C" w:rsidP="00D55AC7">
      <w:pPr>
        <w:jc w:val="both"/>
        <w:rPr>
          <w:lang w:eastAsia="ja-JP"/>
        </w:rPr>
      </w:pPr>
      <w:r>
        <w:rPr>
          <w:rFonts w:hint="eastAsia"/>
          <w:lang w:eastAsia="ja-JP"/>
        </w:rPr>
        <w:t>I</w:t>
      </w:r>
      <w:r w:rsidRPr="00ED115A">
        <w:rPr>
          <w:rFonts w:hint="eastAsia"/>
          <w:lang w:eastAsia="ja-JP"/>
        </w:rPr>
        <w:t>n October</w:t>
      </w:r>
      <w:r>
        <w:rPr>
          <w:rFonts w:hint="eastAsia"/>
          <w:lang w:eastAsia="ja-JP"/>
        </w:rPr>
        <w:t xml:space="preserve"> 2008, </w:t>
      </w:r>
      <w:r w:rsidRPr="00ED115A">
        <w:rPr>
          <w:rFonts w:hint="eastAsia"/>
          <w:lang w:eastAsia="ja-JP"/>
        </w:rPr>
        <w:t>WTSA-08</w:t>
      </w:r>
      <w:r w:rsidR="00C9123C" w:rsidRPr="00ED115A">
        <w:rPr>
          <w:rFonts w:hint="eastAsia"/>
          <w:lang w:eastAsia="ja-JP"/>
        </w:rPr>
        <w:t xml:space="preserve"> </w:t>
      </w:r>
      <w:r w:rsidR="00F7070D">
        <w:rPr>
          <w:rFonts w:hint="eastAsia"/>
          <w:lang w:eastAsia="ja-JP"/>
        </w:rPr>
        <w:t>transferred</w:t>
      </w:r>
      <w:r w:rsidR="00C9123C" w:rsidRPr="00ED115A">
        <w:rPr>
          <w:rFonts w:hint="eastAsia"/>
          <w:lang w:eastAsia="ja-JP"/>
        </w:rPr>
        <w:t xml:space="preserve"> </w:t>
      </w:r>
      <w:r w:rsidR="00BD47E8" w:rsidRPr="00ED115A">
        <w:rPr>
          <w:lang w:eastAsia="ja-JP"/>
        </w:rPr>
        <w:t>Q5</w:t>
      </w:r>
      <w:r w:rsidR="00C9123C" w:rsidRPr="00ED115A">
        <w:rPr>
          <w:rFonts w:hint="eastAsia"/>
          <w:lang w:eastAsia="ja-JP"/>
        </w:rPr>
        <w:t>/13 (OAM) to SG15</w:t>
      </w:r>
      <w:r>
        <w:rPr>
          <w:rFonts w:hint="eastAsia"/>
          <w:lang w:eastAsia="ja-JP"/>
        </w:rPr>
        <w:t xml:space="preserve"> and now </w:t>
      </w:r>
      <w:r w:rsidR="00C9123C" w:rsidRPr="00ED115A">
        <w:rPr>
          <w:rFonts w:hint="eastAsia"/>
          <w:lang w:eastAsia="ja-JP"/>
        </w:rPr>
        <w:t xml:space="preserve">Ethernet OAM </w:t>
      </w:r>
      <w:r>
        <w:rPr>
          <w:rFonts w:hint="eastAsia"/>
          <w:lang w:eastAsia="ja-JP"/>
        </w:rPr>
        <w:t>work is</w:t>
      </w:r>
      <w:r w:rsidR="00C9123C" w:rsidRPr="00ED115A">
        <w:rPr>
          <w:rFonts w:hint="eastAsia"/>
          <w:lang w:eastAsia="ja-JP"/>
        </w:rPr>
        <w:t xml:space="preserve"> conducted </w:t>
      </w:r>
      <w:r>
        <w:rPr>
          <w:rFonts w:hint="eastAsia"/>
          <w:lang w:eastAsia="ja-JP"/>
        </w:rPr>
        <w:t>in</w:t>
      </w:r>
      <w:r w:rsidRPr="00ED115A">
        <w:rPr>
          <w:rFonts w:hint="eastAsia"/>
          <w:lang w:eastAsia="ja-JP"/>
        </w:rPr>
        <w:t xml:space="preserve"> </w:t>
      </w:r>
      <w:r w:rsidR="00C9123C" w:rsidRPr="00ED115A">
        <w:rPr>
          <w:rFonts w:hint="eastAsia"/>
          <w:lang w:eastAsia="ja-JP"/>
        </w:rPr>
        <w:t>SG15.</w:t>
      </w:r>
    </w:p>
    <w:p w:rsidR="00C9123C" w:rsidRPr="00ED115A" w:rsidRDefault="00C9123C" w:rsidP="00D55AC7">
      <w:pPr>
        <w:pStyle w:val="4"/>
        <w:rPr>
          <w:lang w:eastAsia="ja-JP"/>
        </w:rPr>
      </w:pPr>
      <w:bookmarkStart w:id="2229" w:name="_Toc404879727"/>
      <w:bookmarkStart w:id="2230" w:name="_Toc404880702"/>
      <w:r w:rsidRPr="00ED115A">
        <w:rPr>
          <w:rFonts w:hint="eastAsia"/>
          <w:lang w:eastAsia="ja-JP"/>
        </w:rPr>
        <w:t>Fast survivability technologies</w:t>
      </w:r>
      <w:bookmarkEnd w:id="2229"/>
      <w:bookmarkEnd w:id="2230"/>
    </w:p>
    <w:p w:rsidR="00C9123C" w:rsidRPr="00ED115A" w:rsidRDefault="0064368E" w:rsidP="00D55AC7">
      <w:pPr>
        <w:jc w:val="both"/>
        <w:rPr>
          <w:lang w:eastAsia="ja-JP"/>
        </w:rPr>
      </w:pPr>
      <w:r>
        <w:rPr>
          <w:rFonts w:hint="eastAsia"/>
          <w:lang w:eastAsia="ja-JP"/>
        </w:rPr>
        <w:t>T</w:t>
      </w:r>
      <w:r w:rsidR="00C9123C" w:rsidRPr="00ED115A">
        <w:rPr>
          <w:rFonts w:hint="eastAsia"/>
          <w:lang w:eastAsia="ja-JP"/>
        </w:rPr>
        <w:t xml:space="preserve">o realize fast and simple protection switching in addition to Link Aggregation and </w:t>
      </w:r>
      <w:r w:rsidR="00C9123C" w:rsidRPr="00ED115A">
        <w:rPr>
          <w:lang w:eastAsia="ja-JP"/>
        </w:rPr>
        <w:t xml:space="preserve">Rapid </w:t>
      </w:r>
      <w:r w:rsidR="00C9123C" w:rsidRPr="00ED115A">
        <w:rPr>
          <w:rFonts w:hint="eastAsia"/>
          <w:lang w:eastAsia="ja-JP"/>
        </w:rPr>
        <w:t xml:space="preserve">Spanning Tree Protocol, Recommendation on Ethernet linear protection switching mechanism </w:t>
      </w:r>
      <w:r w:rsidR="00C9123C" w:rsidRPr="00ED115A">
        <w:rPr>
          <w:lang w:eastAsia="ja-JP"/>
        </w:rPr>
        <w:t xml:space="preserve">(G.8031) </w:t>
      </w:r>
      <w:r w:rsidR="00C9123C" w:rsidRPr="00ED115A">
        <w:rPr>
          <w:rFonts w:hint="eastAsia"/>
          <w:lang w:eastAsia="ja-JP"/>
        </w:rPr>
        <w:t xml:space="preserve">was approved in June 2006.  Recommendation on Ethernet ring protection (G.8032) was approved in June 2008. </w:t>
      </w:r>
      <w:r>
        <w:rPr>
          <w:rFonts w:hint="eastAsia"/>
          <w:lang w:eastAsia="ja-JP"/>
        </w:rPr>
        <w:t>I</w:t>
      </w:r>
      <w:r w:rsidRPr="00ED115A">
        <w:rPr>
          <w:rFonts w:hint="eastAsia"/>
          <w:lang w:eastAsia="ja-JP"/>
        </w:rPr>
        <w:t>n March 2010</w:t>
      </w:r>
      <w:r>
        <w:rPr>
          <w:rFonts w:hint="eastAsia"/>
          <w:lang w:eastAsia="ja-JP"/>
        </w:rPr>
        <w:t>, t</w:t>
      </w:r>
      <w:r w:rsidR="00C9123C" w:rsidRPr="00ED115A">
        <w:rPr>
          <w:rFonts w:hint="eastAsia"/>
          <w:lang w:eastAsia="ja-JP"/>
        </w:rPr>
        <w:t xml:space="preserve">he revised G.8032v2 </w:t>
      </w:r>
      <w:r>
        <w:rPr>
          <w:rFonts w:hint="eastAsia"/>
          <w:lang w:eastAsia="ja-JP"/>
        </w:rPr>
        <w:t>covered</w:t>
      </w:r>
      <w:r w:rsidRPr="00ED115A">
        <w:rPr>
          <w:rFonts w:hint="eastAsia"/>
          <w:lang w:eastAsia="ja-JP"/>
        </w:rPr>
        <w:t xml:space="preserve"> </w:t>
      </w:r>
      <w:r w:rsidR="00C9123C" w:rsidRPr="00ED115A">
        <w:rPr>
          <w:lang w:eastAsia="ja-JP"/>
        </w:rPr>
        <w:t xml:space="preserve">interconnected and multiple rings, </w:t>
      </w:r>
      <w:r w:rsidR="00C9123C" w:rsidRPr="00ED115A">
        <w:rPr>
          <w:rFonts w:hint="eastAsia"/>
          <w:lang w:eastAsia="ja-JP"/>
        </w:rPr>
        <w:t>operator commands and non-</w:t>
      </w:r>
      <w:proofErr w:type="spellStart"/>
      <w:r w:rsidR="00C9123C" w:rsidRPr="00ED115A">
        <w:rPr>
          <w:rFonts w:hint="eastAsia"/>
          <w:lang w:eastAsia="ja-JP"/>
        </w:rPr>
        <w:t>revertive</w:t>
      </w:r>
      <w:proofErr w:type="spellEnd"/>
      <w:r w:rsidR="00C9123C" w:rsidRPr="00ED115A">
        <w:rPr>
          <w:rFonts w:hint="eastAsia"/>
          <w:lang w:eastAsia="ja-JP"/>
        </w:rPr>
        <w:t xml:space="preserve"> mode.</w:t>
      </w:r>
    </w:p>
    <w:p w:rsidR="0064368E" w:rsidRDefault="00880DA6" w:rsidP="00D55AC7">
      <w:pPr>
        <w:jc w:val="both"/>
        <w:rPr>
          <w:lang w:eastAsia="ja-JP"/>
        </w:rPr>
      </w:pPr>
      <w:r>
        <w:rPr>
          <w:rFonts w:hint="eastAsia"/>
          <w:lang w:eastAsia="ja-JP"/>
        </w:rPr>
        <w:t xml:space="preserve">In March 2012, </w:t>
      </w:r>
      <w:r w:rsidR="00C9123C" w:rsidRPr="00ED115A">
        <w:rPr>
          <w:rFonts w:hint="eastAsia"/>
          <w:lang w:eastAsia="ja-JP"/>
        </w:rPr>
        <w:t>IEEE 802.1 WG develop</w:t>
      </w:r>
      <w:r>
        <w:rPr>
          <w:rFonts w:hint="eastAsia"/>
          <w:lang w:eastAsia="ja-JP"/>
        </w:rPr>
        <w:t>ed</w:t>
      </w:r>
      <w:r w:rsidR="00C9123C" w:rsidRPr="00ED115A">
        <w:rPr>
          <w:rFonts w:hint="eastAsia"/>
          <w:lang w:eastAsia="ja-JP"/>
        </w:rPr>
        <w:t xml:space="preserve"> a standard on Shortest Path Bridging (IEEE 802.1aq) to optimize restoration capabilities.  </w:t>
      </w:r>
      <w:r w:rsidR="0064368E">
        <w:rPr>
          <w:rFonts w:hint="eastAsia"/>
          <w:lang w:eastAsia="ja-JP"/>
        </w:rPr>
        <w:t>I</w:t>
      </w:r>
      <w:r w:rsidR="0064368E" w:rsidRPr="00ED115A">
        <w:rPr>
          <w:lang w:eastAsia="ja-JP"/>
        </w:rPr>
        <w:t>n June 2009</w:t>
      </w:r>
      <w:r w:rsidR="0064368E">
        <w:rPr>
          <w:rFonts w:hint="eastAsia"/>
          <w:lang w:eastAsia="ja-JP"/>
        </w:rPr>
        <w:t xml:space="preserve">, </w:t>
      </w:r>
      <w:r w:rsidR="00C9123C" w:rsidRPr="00ED115A">
        <w:rPr>
          <w:rFonts w:hint="eastAsia"/>
          <w:lang w:eastAsia="ja-JP"/>
        </w:rPr>
        <w:t xml:space="preserve">they </w:t>
      </w:r>
      <w:r w:rsidR="00C9123C" w:rsidRPr="00ED115A">
        <w:rPr>
          <w:lang w:eastAsia="ja-JP"/>
        </w:rPr>
        <w:t xml:space="preserve">completed </w:t>
      </w:r>
      <w:r w:rsidR="00C9123C" w:rsidRPr="00ED115A">
        <w:rPr>
          <w:rFonts w:hint="eastAsia"/>
          <w:lang w:eastAsia="ja-JP"/>
        </w:rPr>
        <w:t xml:space="preserve">a standard on Provider Backbone Bridge Traffic Engineering (IEEE 802.1Qay), which includes linear protection switching.  </w:t>
      </w:r>
    </w:p>
    <w:p w:rsidR="00C9123C" w:rsidRDefault="00C9123C" w:rsidP="00D55AC7">
      <w:pPr>
        <w:jc w:val="both"/>
        <w:rPr>
          <w:lang w:eastAsia="ja-JP"/>
        </w:rPr>
      </w:pPr>
      <w:r w:rsidRPr="00ED115A">
        <w:rPr>
          <w:rFonts w:hint="eastAsia"/>
          <w:lang w:eastAsia="ja-JP"/>
        </w:rPr>
        <w:t xml:space="preserve">IEEE 802.17 WG is developing standards on Resilient Packet Ring (RPR).  </w:t>
      </w:r>
      <w:r w:rsidRPr="00ED115A">
        <w:rPr>
          <w:lang w:eastAsia="ja-JP"/>
        </w:rPr>
        <w:t>T</w:t>
      </w:r>
      <w:r w:rsidRPr="00ED115A">
        <w:rPr>
          <w:rFonts w:hint="eastAsia"/>
          <w:lang w:eastAsia="ja-JP"/>
        </w:rPr>
        <w:t xml:space="preserve">he </w:t>
      </w:r>
      <w:r w:rsidRPr="00ED115A">
        <w:rPr>
          <w:lang w:eastAsia="ja-JP"/>
        </w:rPr>
        <w:t xml:space="preserve">latest 802.17 </w:t>
      </w:r>
      <w:r w:rsidRPr="00ED115A">
        <w:rPr>
          <w:rFonts w:hint="eastAsia"/>
          <w:lang w:eastAsia="ja-JP"/>
        </w:rPr>
        <w:t xml:space="preserve">project </w:t>
      </w:r>
      <w:r w:rsidRPr="00ED115A">
        <w:rPr>
          <w:lang w:eastAsia="ja-JP"/>
        </w:rPr>
        <w:t>has been IEEE P802.17c</w:t>
      </w:r>
      <w:r w:rsidRPr="00ED115A">
        <w:rPr>
          <w:rFonts w:hint="eastAsia"/>
          <w:lang w:eastAsia="ja-JP"/>
        </w:rPr>
        <w:t>: "</w:t>
      </w:r>
      <w:r w:rsidRPr="00ED115A">
        <w:rPr>
          <w:lang w:eastAsia="ja-JP"/>
        </w:rPr>
        <w:t>Protected Inter-Ring Connection</w:t>
      </w:r>
      <w:r w:rsidRPr="00ED115A">
        <w:rPr>
          <w:rFonts w:hint="eastAsia"/>
          <w:lang w:eastAsia="ja-JP"/>
        </w:rPr>
        <w:t xml:space="preserve">".  </w:t>
      </w:r>
      <w:r w:rsidRPr="00ED115A">
        <w:rPr>
          <w:lang w:eastAsia="ja-JP"/>
        </w:rPr>
        <w:t>This project extends the property of fast restoration time</w:t>
      </w:r>
      <w:r w:rsidR="0064368E">
        <w:rPr>
          <w:rFonts w:hint="eastAsia"/>
          <w:lang w:eastAsia="ja-JP"/>
        </w:rPr>
        <w:t xml:space="preserve"> </w:t>
      </w:r>
      <w:r w:rsidR="0064368E" w:rsidRPr="00ED115A">
        <w:rPr>
          <w:lang w:eastAsia="ja-JP"/>
        </w:rPr>
        <w:t xml:space="preserve">(50 </w:t>
      </w:r>
      <w:proofErr w:type="spellStart"/>
      <w:r w:rsidR="0064368E" w:rsidRPr="00ED115A">
        <w:rPr>
          <w:lang w:eastAsia="ja-JP"/>
        </w:rPr>
        <w:t>ms</w:t>
      </w:r>
      <w:proofErr w:type="spellEnd"/>
      <w:r w:rsidR="0064368E" w:rsidRPr="00ED115A">
        <w:rPr>
          <w:lang w:eastAsia="ja-JP"/>
        </w:rPr>
        <w:t>)</w:t>
      </w:r>
      <w:r w:rsidRPr="00ED115A">
        <w:rPr>
          <w:lang w:eastAsia="ja-JP"/>
        </w:rPr>
        <w:t>, associated with an individual RPR ring, to dual-interconnected rings.</w:t>
      </w:r>
    </w:p>
    <w:p w:rsidR="00880DA6" w:rsidRDefault="00880DA6" w:rsidP="00880DA6">
      <w:pPr>
        <w:jc w:val="both"/>
        <w:rPr>
          <w:lang w:eastAsia="ja-JP"/>
        </w:rPr>
      </w:pPr>
      <w:r>
        <w:rPr>
          <w:rFonts w:hint="eastAsia"/>
          <w:lang w:eastAsia="ja-JP"/>
        </w:rPr>
        <w:t xml:space="preserve">IEEE </w:t>
      </w:r>
      <w:r>
        <w:rPr>
          <w:lang w:eastAsia="ja-JP"/>
        </w:rPr>
        <w:t>802.1CB “Frame Replication and Elimination for Reliability” is a draft standard with applications</w:t>
      </w:r>
      <w:r>
        <w:rPr>
          <w:rFonts w:hint="eastAsia"/>
          <w:lang w:eastAsia="ja-JP"/>
        </w:rPr>
        <w:t xml:space="preserve"> </w:t>
      </w:r>
      <w:r>
        <w:rPr>
          <w:lang w:eastAsia="ja-JP"/>
        </w:rPr>
        <w:t>in the area of protection.  It specifies procedures, managed objects and protocols for bridges and end stations that provide:</w:t>
      </w:r>
    </w:p>
    <w:p w:rsidR="00880DA6" w:rsidRDefault="00880DA6" w:rsidP="00D55AC7">
      <w:pPr>
        <w:pStyle w:val="af9"/>
        <w:numPr>
          <w:ilvl w:val="0"/>
          <w:numId w:val="52"/>
        </w:numPr>
        <w:ind w:leftChars="0"/>
        <w:jc w:val="both"/>
        <w:rPr>
          <w:lang w:eastAsia="ja-JP"/>
        </w:rPr>
      </w:pPr>
      <w:r>
        <w:rPr>
          <w:lang w:eastAsia="ja-JP"/>
        </w:rPr>
        <w:t>Identification and replication of frames, for redundant transmission</w:t>
      </w:r>
      <w:r w:rsidR="00F7070D">
        <w:rPr>
          <w:rFonts w:hint="eastAsia"/>
          <w:lang w:eastAsia="ja-JP"/>
        </w:rPr>
        <w:t>;</w:t>
      </w:r>
    </w:p>
    <w:p w:rsidR="00880DA6" w:rsidRDefault="00880DA6" w:rsidP="00D55AC7">
      <w:pPr>
        <w:pStyle w:val="af9"/>
        <w:numPr>
          <w:ilvl w:val="0"/>
          <w:numId w:val="52"/>
        </w:numPr>
        <w:ind w:leftChars="0"/>
        <w:jc w:val="both"/>
        <w:rPr>
          <w:lang w:eastAsia="ja-JP"/>
        </w:rPr>
      </w:pPr>
      <w:r>
        <w:rPr>
          <w:lang w:eastAsia="ja-JP"/>
        </w:rPr>
        <w:t>Identification of duplicate frames</w:t>
      </w:r>
      <w:r w:rsidR="00F7070D">
        <w:rPr>
          <w:rFonts w:hint="eastAsia"/>
          <w:lang w:eastAsia="ja-JP"/>
        </w:rPr>
        <w:t>;</w:t>
      </w:r>
    </w:p>
    <w:p w:rsidR="00880DA6" w:rsidRPr="00ED115A" w:rsidRDefault="00880DA6" w:rsidP="00D55AC7">
      <w:pPr>
        <w:pStyle w:val="af9"/>
        <w:numPr>
          <w:ilvl w:val="0"/>
          <w:numId w:val="52"/>
        </w:numPr>
        <w:ind w:leftChars="0"/>
        <w:jc w:val="both"/>
        <w:rPr>
          <w:lang w:eastAsia="ja-JP"/>
        </w:rPr>
      </w:pPr>
      <w:r>
        <w:rPr>
          <w:lang w:eastAsia="ja-JP"/>
        </w:rPr>
        <w:t>Elimination of duplicate frames</w:t>
      </w:r>
      <w:r w:rsidR="00F7070D">
        <w:rPr>
          <w:rFonts w:hint="eastAsia"/>
          <w:lang w:eastAsia="ja-JP"/>
        </w:rPr>
        <w:t>.</w:t>
      </w:r>
    </w:p>
    <w:p w:rsidR="00C9123C" w:rsidRPr="00ED115A" w:rsidRDefault="00C9123C" w:rsidP="00D55AC7">
      <w:pPr>
        <w:pStyle w:val="4"/>
        <w:rPr>
          <w:lang w:eastAsia="ja-JP"/>
        </w:rPr>
      </w:pPr>
      <w:bookmarkStart w:id="2231" w:name="_Toc404879728"/>
      <w:bookmarkStart w:id="2232" w:name="_Toc404880703"/>
      <w:proofErr w:type="spellStart"/>
      <w:r w:rsidRPr="00ED115A">
        <w:rPr>
          <w:rFonts w:hint="eastAsia"/>
          <w:lang w:eastAsia="ja-JP"/>
        </w:rPr>
        <w:t>QoS</w:t>
      </w:r>
      <w:proofErr w:type="spellEnd"/>
      <w:r w:rsidRPr="00ED115A">
        <w:rPr>
          <w:rFonts w:hint="eastAsia"/>
          <w:lang w:eastAsia="ja-JP"/>
        </w:rPr>
        <w:t>/traffic control/traffic conditioning</w:t>
      </w:r>
      <w:bookmarkEnd w:id="2231"/>
      <w:bookmarkEnd w:id="2232"/>
    </w:p>
    <w:p w:rsidR="00C9123C" w:rsidRPr="00ED115A" w:rsidRDefault="00C9123C" w:rsidP="00D55AC7">
      <w:pPr>
        <w:jc w:val="both"/>
        <w:rPr>
          <w:lang w:eastAsia="ja-JP"/>
        </w:rPr>
      </w:pPr>
      <w:proofErr w:type="spellStart"/>
      <w:r w:rsidRPr="00ED115A">
        <w:rPr>
          <w:rFonts w:hint="eastAsia"/>
          <w:lang w:eastAsia="ja-JP"/>
        </w:rPr>
        <w:t>QoS</w:t>
      </w:r>
      <w:proofErr w:type="spellEnd"/>
      <w:r w:rsidRPr="00ED115A">
        <w:rPr>
          <w:rFonts w:hint="eastAsia"/>
          <w:lang w:eastAsia="ja-JP"/>
        </w:rPr>
        <w:t>, traffic control</w:t>
      </w:r>
      <w:r w:rsidR="0064368E">
        <w:rPr>
          <w:rFonts w:hint="eastAsia"/>
          <w:lang w:eastAsia="ja-JP"/>
        </w:rPr>
        <w:t>,</w:t>
      </w:r>
      <w:r w:rsidRPr="00ED115A">
        <w:rPr>
          <w:rFonts w:hint="eastAsia"/>
          <w:lang w:eastAsia="ja-JP"/>
        </w:rPr>
        <w:t xml:space="preserve"> and traffic conditioning issues are being studied </w:t>
      </w:r>
      <w:r w:rsidR="0064368E">
        <w:rPr>
          <w:rFonts w:hint="eastAsia"/>
          <w:lang w:eastAsia="ja-JP"/>
        </w:rPr>
        <w:t>in</w:t>
      </w:r>
      <w:r w:rsidR="0064368E" w:rsidRPr="00ED115A">
        <w:rPr>
          <w:rFonts w:hint="eastAsia"/>
          <w:lang w:eastAsia="ja-JP"/>
        </w:rPr>
        <w:t xml:space="preserve"> </w:t>
      </w:r>
      <w:r w:rsidRPr="00ED115A">
        <w:rPr>
          <w:rFonts w:hint="eastAsia"/>
          <w:lang w:eastAsia="ja-JP"/>
        </w:rPr>
        <w:t>ITU-T</w:t>
      </w:r>
      <w:r w:rsidRPr="00ED115A">
        <w:rPr>
          <w:lang w:eastAsia="ja-JP"/>
        </w:rPr>
        <w:t xml:space="preserve"> (SG12 and SG13)</w:t>
      </w:r>
      <w:r w:rsidRPr="00ED115A">
        <w:rPr>
          <w:rFonts w:hint="eastAsia"/>
          <w:lang w:eastAsia="ja-JP"/>
        </w:rPr>
        <w:t>, IEEE 802.3</w:t>
      </w:r>
      <w:r w:rsidR="0064368E">
        <w:rPr>
          <w:rFonts w:hint="eastAsia"/>
          <w:lang w:eastAsia="ja-JP"/>
        </w:rPr>
        <w:t>,</w:t>
      </w:r>
      <w:r w:rsidRPr="00ED115A">
        <w:rPr>
          <w:rFonts w:hint="eastAsia"/>
          <w:lang w:eastAsia="ja-JP"/>
        </w:rPr>
        <w:t xml:space="preserve"> and </w:t>
      </w:r>
      <w:del w:id="2233" w:author="Morita" w:date="2016-09-25T15:30:00Z">
        <w:r w:rsidRPr="00ED115A" w:rsidDel="00B56CDF">
          <w:rPr>
            <w:rFonts w:hint="eastAsia"/>
            <w:lang w:eastAsia="ja-JP"/>
          </w:rPr>
          <w:delText>Metro Ethernet Forum (</w:delText>
        </w:r>
      </w:del>
      <w:r w:rsidRPr="00ED115A">
        <w:rPr>
          <w:rFonts w:hint="eastAsia"/>
          <w:lang w:eastAsia="ja-JP"/>
        </w:rPr>
        <w:t>MEF</w:t>
      </w:r>
      <w:del w:id="2234" w:author="Morita" w:date="2016-09-25T15:30:00Z">
        <w:r w:rsidRPr="00ED115A" w:rsidDel="00B56CDF">
          <w:rPr>
            <w:rFonts w:hint="eastAsia"/>
            <w:lang w:eastAsia="ja-JP"/>
          </w:rPr>
          <w:delText>)</w:delText>
        </w:r>
      </w:del>
      <w:r w:rsidRPr="00ED115A">
        <w:rPr>
          <w:rFonts w:hint="eastAsia"/>
          <w:lang w:eastAsia="ja-JP"/>
        </w:rPr>
        <w:t xml:space="preserve">.  IEEE 802.1 </w:t>
      </w:r>
      <w:r w:rsidRPr="00ED115A">
        <w:rPr>
          <w:lang w:eastAsia="ja-JP"/>
        </w:rPr>
        <w:t>completed</w:t>
      </w:r>
      <w:r w:rsidRPr="00ED115A">
        <w:rPr>
          <w:rFonts w:hint="eastAsia"/>
          <w:lang w:eastAsia="ja-JP"/>
        </w:rPr>
        <w:t xml:space="preserve"> work </w:t>
      </w:r>
      <w:r w:rsidRPr="00ED115A">
        <w:rPr>
          <w:lang w:eastAsia="ja-JP"/>
        </w:rPr>
        <w:t xml:space="preserve">in June 2009 </w:t>
      </w:r>
      <w:r w:rsidRPr="00ED115A">
        <w:rPr>
          <w:rFonts w:hint="eastAsia"/>
          <w:lang w:eastAsia="ja-JP"/>
        </w:rPr>
        <w:t>on Provider Backbone Bridge Traffic Engineering (IEEE 802.1Qay).  MEF develop</w:t>
      </w:r>
      <w:r w:rsidRPr="00ED115A">
        <w:rPr>
          <w:lang w:eastAsia="ja-JP"/>
        </w:rPr>
        <w:t>ed</w:t>
      </w:r>
      <w:r w:rsidRPr="00ED115A">
        <w:rPr>
          <w:rFonts w:hint="eastAsia"/>
          <w:lang w:eastAsia="ja-JP"/>
        </w:rPr>
        <w:t xml:space="preserve"> </w:t>
      </w:r>
      <w:r w:rsidRPr="00ED115A">
        <w:rPr>
          <w:lang w:eastAsia="ja-JP"/>
        </w:rPr>
        <w:t>MEF 10.2</w:t>
      </w:r>
      <w:r w:rsidRPr="00ED115A">
        <w:rPr>
          <w:rFonts w:hint="eastAsia"/>
          <w:lang w:eastAsia="ja-JP"/>
        </w:rPr>
        <w:t>: "</w:t>
      </w:r>
      <w:r w:rsidRPr="00ED115A">
        <w:rPr>
          <w:lang w:eastAsia="ja-JP"/>
        </w:rPr>
        <w:t>Amendment to Ethernet Services Attributes Phase 2</w:t>
      </w:r>
      <w:r w:rsidRPr="00ED115A">
        <w:rPr>
          <w:rFonts w:hint="eastAsia"/>
          <w:lang w:eastAsia="ja-JP"/>
        </w:rPr>
        <w:t>"</w:t>
      </w:r>
      <w:r w:rsidRPr="00ED115A">
        <w:rPr>
          <w:lang w:eastAsia="ja-JP"/>
        </w:rPr>
        <w:t>, in September 2009.</w:t>
      </w:r>
      <w:r w:rsidRPr="00CD4228">
        <w:rPr>
          <w:lang w:eastAsia="ja-JP"/>
        </w:rPr>
        <w:t xml:space="preserve"> </w:t>
      </w:r>
    </w:p>
    <w:p w:rsidR="00C9123C" w:rsidRPr="00ED115A" w:rsidRDefault="00C9123C" w:rsidP="00D55AC7">
      <w:pPr>
        <w:pStyle w:val="4"/>
        <w:rPr>
          <w:lang w:eastAsia="ja-JP"/>
        </w:rPr>
      </w:pPr>
      <w:bookmarkStart w:id="2235" w:name="_Toc404879729"/>
      <w:bookmarkStart w:id="2236" w:name="_Toc404880704"/>
      <w:r>
        <w:rPr>
          <w:rFonts w:hint="eastAsia"/>
          <w:lang w:eastAsia="ja-JP"/>
        </w:rPr>
        <w:lastRenderedPageBreak/>
        <w:t xml:space="preserve">Service Activation </w:t>
      </w:r>
      <w:r w:rsidR="00BD47E8">
        <w:rPr>
          <w:lang w:eastAsia="ja-JP"/>
        </w:rPr>
        <w:t>Testing (</w:t>
      </w:r>
      <w:r>
        <w:rPr>
          <w:rFonts w:hint="eastAsia"/>
          <w:lang w:eastAsia="ja-JP"/>
        </w:rPr>
        <w:t>SAT)</w:t>
      </w:r>
      <w:bookmarkEnd w:id="2235"/>
      <w:bookmarkEnd w:id="2236"/>
    </w:p>
    <w:p w:rsidR="00C9123C" w:rsidRPr="00ED115A" w:rsidRDefault="00C9123C" w:rsidP="00D55AC7">
      <w:pPr>
        <w:jc w:val="both"/>
        <w:rPr>
          <w:lang w:eastAsia="ja-JP"/>
        </w:rPr>
      </w:pPr>
      <w:r>
        <w:t>Recommendation Y.1564, “</w:t>
      </w:r>
      <w:r w:rsidRPr="00C064EE">
        <w:t>Ethernet service activation test methodology</w:t>
      </w:r>
      <w:r>
        <w:t xml:space="preserve">” was approved </w:t>
      </w:r>
      <w:r>
        <w:rPr>
          <w:rFonts w:hint="eastAsia"/>
          <w:lang w:eastAsia="ja-JP"/>
        </w:rPr>
        <w:t xml:space="preserve">in SG12 </w:t>
      </w:r>
      <w:r>
        <w:t>in March, 2011</w:t>
      </w:r>
      <w:r>
        <w:rPr>
          <w:rFonts w:hint="eastAsia"/>
          <w:lang w:eastAsia="ja-JP"/>
        </w:rPr>
        <w:t xml:space="preserve">. </w:t>
      </w:r>
    </w:p>
    <w:p w:rsidR="00C9123C" w:rsidRPr="00ED115A" w:rsidRDefault="00C9123C" w:rsidP="00D55AC7">
      <w:pPr>
        <w:pStyle w:val="4"/>
        <w:rPr>
          <w:lang w:eastAsia="ja-JP"/>
        </w:rPr>
      </w:pPr>
      <w:r w:rsidRPr="00ED115A">
        <w:rPr>
          <w:rFonts w:hint="eastAsia"/>
          <w:lang w:eastAsia="ja-JP"/>
        </w:rPr>
        <w:t>Status of IEEE 802.1</w:t>
      </w:r>
      <w:r w:rsidRPr="00ED115A">
        <w:rPr>
          <w:lang w:eastAsia="ja-JP"/>
        </w:rPr>
        <w:t xml:space="preserve"> </w:t>
      </w:r>
      <w:ins w:id="2237" w:author="Morita" w:date="2016-09-27T18:06:00Z">
        <w:r w:rsidR="00D16CC9">
          <w:rPr>
            <w:rFonts w:hint="eastAsia"/>
            <w:lang w:eastAsia="ja-JP"/>
          </w:rPr>
          <w:t>[Updated in 09/2016]</w:t>
        </w:r>
      </w:ins>
    </w:p>
    <w:p w:rsidR="00EF3430" w:rsidRPr="005A54E2" w:rsidRDefault="00EF3430" w:rsidP="00EF3430">
      <w:r w:rsidRPr="005A54E2">
        <w:t xml:space="preserve">Published IEEE 802 standards are available free of charge six months after publication from the following website:  </w:t>
      </w:r>
      <w:hyperlink r:id="rId13" w:history="1">
        <w:r w:rsidRPr="005A54E2">
          <w:t>http://standards.ieee.org/getieee802/</w:t>
        </w:r>
      </w:hyperlink>
    </w:p>
    <w:p w:rsidR="00EF3430" w:rsidRPr="005A54E2" w:rsidRDefault="00EF3430" w:rsidP="00EF3430">
      <w:r w:rsidRPr="005A54E2">
        <w:t>For the first six months, they are available for sale from the following website (note that corrigenda are free of charge):</w:t>
      </w:r>
    </w:p>
    <w:p w:rsidR="00EF3430" w:rsidRPr="005A54E2" w:rsidRDefault="00152A70" w:rsidP="00EF3430">
      <w:hyperlink r:id="rId14" w:history="1">
        <w:r w:rsidR="00EF3430" w:rsidRPr="005A54E2">
          <w:t>http://www.techstreet.com/ieee/subgroups/38361</w:t>
        </w:r>
      </w:hyperlink>
    </w:p>
    <w:p w:rsidR="006173DE" w:rsidRPr="005A54E2" w:rsidRDefault="006173DE" w:rsidP="006173DE">
      <w:r w:rsidRPr="005A54E2">
        <w:t xml:space="preserve">The IEEE 802.1 Working Group (WG) develops standards in the following areas: </w:t>
      </w:r>
      <w:proofErr w:type="gramStart"/>
      <w:r w:rsidRPr="005A54E2">
        <w:t>802 LAN/MAN architecture,</w:t>
      </w:r>
      <w:proofErr w:type="gramEnd"/>
      <w:r w:rsidRPr="005A54E2">
        <w:t xml:space="preserve"> internetworking among 802 LANs, MANs and other wide area networks, 802 Security, 802 overall network management, and protocol layers above the MAC &amp; LLC layers.  Additional information on the WG can be found on its website:   http://www.ieee802.org/1/ </w:t>
      </w:r>
    </w:p>
    <w:p w:rsidR="006173DE" w:rsidRPr="005A54E2" w:rsidRDefault="006173DE" w:rsidP="006173DE">
      <w:r w:rsidRPr="005A54E2">
        <w:t xml:space="preserve">The 802.1 working group has five active task groups: Maintenance, Time Sensitive Networking (TSN), Security, Data </w:t>
      </w:r>
      <w:proofErr w:type="spellStart"/>
      <w:r w:rsidRPr="005A54E2">
        <w:t>Center</w:t>
      </w:r>
      <w:proofErr w:type="spellEnd"/>
      <w:r w:rsidRPr="005A54E2">
        <w:t xml:space="preserve"> Bridging (DCB) and </w:t>
      </w:r>
      <w:proofErr w:type="spellStart"/>
      <w:r w:rsidRPr="005A54E2">
        <w:t>OmniRAN</w:t>
      </w:r>
      <w:proofErr w:type="spellEnd"/>
      <w:r w:rsidRPr="005A54E2">
        <w:t>.   Note that the Interworking (i.e., Ethernet Bridging) task group has been merged with TSN.  In addition the Local Address study group has merged with the DCB task group.</w:t>
      </w:r>
    </w:p>
    <w:p w:rsidR="00EF3430" w:rsidRPr="005A54E2" w:rsidRDefault="006173DE" w:rsidP="006173DE">
      <w:r w:rsidRPr="005A54E2">
        <w:t xml:space="preserve">The 802.1 working group has over 20 active projects ranging from revisions of existing work (like the MAC service definition), addition of new bridging features (like frame replication), support of YANG modelling and application to new verticals (like </w:t>
      </w:r>
      <w:proofErr w:type="spellStart"/>
      <w:r w:rsidRPr="005A54E2">
        <w:t>fronthaul</w:t>
      </w:r>
      <w:proofErr w:type="spellEnd"/>
      <w:r w:rsidRPr="005A54E2">
        <w:t>).</w:t>
      </w:r>
    </w:p>
    <w:p w:rsidR="006173DE" w:rsidRPr="005A54E2" w:rsidRDefault="006173DE" w:rsidP="006173DE">
      <w:r w:rsidRPr="005A54E2">
        <w:t>Within each TG there are a number of active projects as shown below:</w:t>
      </w:r>
    </w:p>
    <w:p w:rsidR="006173DE" w:rsidRPr="005A54E2" w:rsidRDefault="006173DE" w:rsidP="005A54E2">
      <w:r w:rsidRPr="005A54E2">
        <w:t>Security</w:t>
      </w:r>
    </w:p>
    <w:p w:rsidR="006173DE" w:rsidRPr="00DA7206" w:rsidRDefault="00152A70"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15" w:history="1">
        <w:r w:rsidR="006173DE" w:rsidRPr="00DA7206">
          <w:rPr>
            <w:rStyle w:val="ac"/>
            <w:sz w:val="22"/>
            <w:szCs w:val="27"/>
          </w:rPr>
          <w:t>802.1Xbx</w:t>
        </w:r>
      </w:hyperlink>
      <w:r w:rsidR="006173DE" w:rsidRPr="00DA7206">
        <w:rPr>
          <w:rStyle w:val="apple-converted-space"/>
          <w:color w:val="000000"/>
          <w:sz w:val="22"/>
          <w:szCs w:val="27"/>
        </w:rPr>
        <w:t> </w:t>
      </w:r>
      <w:r w:rsidR="006173DE" w:rsidRPr="00DA7206">
        <w:rPr>
          <w:color w:val="000000"/>
          <w:sz w:val="22"/>
          <w:szCs w:val="27"/>
        </w:rPr>
        <w:t>- MAC Security Key Agreement protocol (MKA) extensions</w:t>
      </w:r>
    </w:p>
    <w:p w:rsidR="006173DE" w:rsidRPr="00DA7206" w:rsidRDefault="00152A70"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16" w:history="1">
        <w:r w:rsidR="006173DE" w:rsidRPr="00DA7206">
          <w:rPr>
            <w:rStyle w:val="ac"/>
            <w:sz w:val="22"/>
            <w:szCs w:val="27"/>
          </w:rPr>
          <w:t>802.1ARce</w:t>
        </w:r>
      </w:hyperlink>
      <w:r w:rsidR="006173DE" w:rsidRPr="00DA7206">
        <w:rPr>
          <w:rStyle w:val="apple-converted-space"/>
          <w:color w:val="000000"/>
          <w:sz w:val="22"/>
          <w:szCs w:val="27"/>
        </w:rPr>
        <w:t> </w:t>
      </w:r>
      <w:r w:rsidR="006173DE" w:rsidRPr="00DA7206">
        <w:rPr>
          <w:color w:val="000000"/>
          <w:sz w:val="22"/>
          <w:szCs w:val="27"/>
        </w:rPr>
        <w:t>- Secure Device Identity - Amendment 1: SHA-384 and P-384 Elliptic Curve</w:t>
      </w:r>
    </w:p>
    <w:p w:rsidR="006173DE" w:rsidRPr="00DA7206" w:rsidRDefault="00152A70"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17" w:history="1">
        <w:r w:rsidR="006173DE" w:rsidRPr="00DA7206">
          <w:rPr>
            <w:rStyle w:val="ac"/>
            <w:sz w:val="22"/>
            <w:szCs w:val="27"/>
          </w:rPr>
          <w:t>802.1AEcg</w:t>
        </w:r>
      </w:hyperlink>
      <w:r w:rsidR="006173DE" w:rsidRPr="00DA7206">
        <w:rPr>
          <w:rStyle w:val="apple-converted-space"/>
          <w:color w:val="000000"/>
          <w:sz w:val="22"/>
          <w:szCs w:val="27"/>
        </w:rPr>
        <w:t> </w:t>
      </w:r>
      <w:r w:rsidR="006173DE" w:rsidRPr="00DA7206">
        <w:rPr>
          <w:color w:val="000000"/>
          <w:sz w:val="22"/>
          <w:szCs w:val="27"/>
        </w:rPr>
        <w:t>- MAC Security - Ethernet Data Encryption Devices</w:t>
      </w:r>
    </w:p>
    <w:p w:rsidR="006173DE" w:rsidRPr="00DA7206" w:rsidRDefault="00152A70"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18" w:history="1">
        <w:r w:rsidR="006173DE" w:rsidRPr="00DA7206">
          <w:rPr>
            <w:rStyle w:val="ac"/>
            <w:sz w:val="22"/>
            <w:szCs w:val="27"/>
          </w:rPr>
          <w:t>802.1Xck</w:t>
        </w:r>
      </w:hyperlink>
      <w:r w:rsidR="006173DE" w:rsidRPr="00DA7206">
        <w:rPr>
          <w:rStyle w:val="apple-converted-space"/>
          <w:color w:val="000000"/>
          <w:sz w:val="22"/>
          <w:szCs w:val="27"/>
        </w:rPr>
        <w:t> </w:t>
      </w:r>
      <w:r w:rsidR="006173DE" w:rsidRPr="00DA7206">
        <w:rPr>
          <w:color w:val="000000"/>
          <w:sz w:val="22"/>
          <w:szCs w:val="27"/>
        </w:rPr>
        <w:t>- Port-Based Network Access Control Amendment: YANG Data Model</w:t>
      </w:r>
    </w:p>
    <w:p w:rsidR="006173DE" w:rsidRPr="00DA7206" w:rsidRDefault="00152A70"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19" w:history="1">
        <w:r w:rsidR="006173DE">
          <w:rPr>
            <w:rStyle w:val="ac"/>
            <w:sz w:val="22"/>
            <w:szCs w:val="27"/>
          </w:rPr>
          <w:t>802</w:t>
        </w:r>
        <w:r w:rsidR="006173DE" w:rsidRPr="00DA7206">
          <w:rPr>
            <w:rStyle w:val="ac"/>
            <w:sz w:val="22"/>
            <w:szCs w:val="27"/>
          </w:rPr>
          <w:t>E</w:t>
        </w:r>
      </w:hyperlink>
      <w:r w:rsidR="006173DE" w:rsidRPr="00DA7206">
        <w:rPr>
          <w:rStyle w:val="apple-converted-space"/>
          <w:color w:val="000000"/>
          <w:sz w:val="22"/>
          <w:szCs w:val="27"/>
        </w:rPr>
        <w:t> </w:t>
      </w:r>
      <w:r w:rsidR="006173DE" w:rsidRPr="00DA7206">
        <w:rPr>
          <w:color w:val="000000"/>
          <w:sz w:val="22"/>
          <w:szCs w:val="27"/>
        </w:rPr>
        <w:t>- Recommended Practice for Privacy Considerations for IEEE 802 Technologies</w:t>
      </w:r>
    </w:p>
    <w:p w:rsidR="006173DE" w:rsidRPr="005A54E2" w:rsidRDefault="00152A70" w:rsidP="005A54E2">
      <w:hyperlink r:id="rId20" w:history="1">
        <w:r w:rsidR="006173DE" w:rsidRPr="005A54E2">
          <w:t>Time Sensitive Networking</w:t>
        </w:r>
      </w:hyperlink>
    </w:p>
    <w:p w:rsidR="006173DE" w:rsidRPr="00DA7206" w:rsidDel="00D618D4" w:rsidRDefault="00D618D4"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del w:id="2238" w:author="Morita" w:date="2016-09-27T02:56:00Z"/>
          <w:color w:val="000000"/>
          <w:sz w:val="22"/>
          <w:szCs w:val="27"/>
        </w:rPr>
      </w:pPr>
      <w:del w:id="2239" w:author="Morita" w:date="2016-09-27T02:56:00Z">
        <w:r w:rsidDel="00D618D4">
          <w:fldChar w:fldCharType="begin"/>
        </w:r>
        <w:r w:rsidDel="00D618D4">
          <w:delInstrText xml:space="preserve"> HYPERLINK "http://www.ieee802.org/1/pages/802.1AS-cor-2.html" </w:delInstrText>
        </w:r>
        <w:r w:rsidDel="00D618D4">
          <w:fldChar w:fldCharType="separate"/>
        </w:r>
        <w:r w:rsidR="006173DE" w:rsidRPr="00DA7206" w:rsidDel="00D618D4">
          <w:rPr>
            <w:rStyle w:val="ac"/>
            <w:sz w:val="22"/>
            <w:szCs w:val="27"/>
          </w:rPr>
          <w:delText>802.1AS-2011/Cor 2</w:delText>
        </w:r>
        <w:r w:rsidDel="00D618D4">
          <w:rPr>
            <w:rStyle w:val="ac"/>
            <w:sz w:val="22"/>
            <w:szCs w:val="27"/>
          </w:rPr>
          <w:fldChar w:fldCharType="end"/>
        </w:r>
        <w:r w:rsidR="006173DE" w:rsidRPr="00DA7206" w:rsidDel="00D618D4">
          <w:rPr>
            <w:rStyle w:val="apple-converted-space"/>
            <w:color w:val="000000"/>
            <w:sz w:val="22"/>
            <w:szCs w:val="27"/>
          </w:rPr>
          <w:delText> </w:delText>
        </w:r>
        <w:r w:rsidR="006173DE" w:rsidRPr="00DA7206" w:rsidDel="00D618D4">
          <w:rPr>
            <w:color w:val="000000"/>
            <w:sz w:val="22"/>
            <w:szCs w:val="27"/>
          </w:rPr>
          <w:delText>- Technical and Editorial Corrections</w:delText>
        </w:r>
      </w:del>
    </w:p>
    <w:p w:rsidR="006173DE" w:rsidRPr="00DA7206" w:rsidRDefault="00152A70"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21" w:history="1">
        <w:r w:rsidR="006173DE" w:rsidRPr="00DA7206">
          <w:rPr>
            <w:rStyle w:val="ac"/>
            <w:sz w:val="22"/>
            <w:szCs w:val="27"/>
          </w:rPr>
          <w:t>802.1AS-Rev</w:t>
        </w:r>
      </w:hyperlink>
      <w:r w:rsidR="006173DE" w:rsidRPr="00DA7206">
        <w:rPr>
          <w:rStyle w:val="apple-converted-space"/>
          <w:color w:val="000000"/>
          <w:sz w:val="22"/>
          <w:szCs w:val="27"/>
        </w:rPr>
        <w:t> </w:t>
      </w:r>
      <w:r w:rsidR="006173DE" w:rsidRPr="00DA7206">
        <w:rPr>
          <w:color w:val="000000"/>
          <w:sz w:val="22"/>
          <w:szCs w:val="27"/>
        </w:rPr>
        <w:t>- Timing and Synchronisation: Timing and Synchronisation for Time-Sensitive Applications - Revision</w:t>
      </w:r>
    </w:p>
    <w:p w:rsidR="006173DE" w:rsidRPr="00DA7206" w:rsidDel="00D618D4" w:rsidRDefault="00D618D4"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del w:id="2240" w:author="Morita" w:date="2016-09-27T02:56:00Z"/>
          <w:color w:val="000000"/>
          <w:sz w:val="22"/>
          <w:szCs w:val="27"/>
        </w:rPr>
      </w:pPr>
      <w:del w:id="2241" w:author="Morita" w:date="2016-09-27T02:56:00Z">
        <w:r w:rsidDel="00D618D4">
          <w:fldChar w:fldCharType="begin"/>
        </w:r>
        <w:r w:rsidDel="00D618D4">
          <w:delInstrText xml:space="preserve"> HYPERLINK "http://www.ieee802.org/1/pages/802.1bu.html" </w:delInstrText>
        </w:r>
        <w:r w:rsidDel="00D618D4">
          <w:fldChar w:fldCharType="separate"/>
        </w:r>
        <w:r w:rsidR="006173DE" w:rsidRPr="00DA7206" w:rsidDel="00D618D4">
          <w:rPr>
            <w:rStyle w:val="ac"/>
            <w:sz w:val="22"/>
            <w:szCs w:val="27"/>
          </w:rPr>
          <w:delText>802.1Qbu</w:delText>
        </w:r>
        <w:r w:rsidDel="00D618D4">
          <w:rPr>
            <w:rStyle w:val="ac"/>
            <w:sz w:val="22"/>
            <w:szCs w:val="27"/>
          </w:rPr>
          <w:fldChar w:fldCharType="end"/>
        </w:r>
        <w:r w:rsidR="006173DE" w:rsidRPr="00DA7206" w:rsidDel="00D618D4">
          <w:rPr>
            <w:rStyle w:val="apple-converted-space"/>
            <w:color w:val="000000"/>
            <w:sz w:val="22"/>
            <w:szCs w:val="27"/>
          </w:rPr>
          <w:delText> </w:delText>
        </w:r>
        <w:r w:rsidR="006173DE" w:rsidRPr="00DA7206" w:rsidDel="00D618D4">
          <w:rPr>
            <w:color w:val="000000"/>
            <w:sz w:val="22"/>
            <w:szCs w:val="27"/>
          </w:rPr>
          <w:delText>- Frame Preemption</w:delText>
        </w:r>
      </w:del>
    </w:p>
    <w:p w:rsidR="006173DE" w:rsidRPr="00DA7206" w:rsidRDefault="00152A70"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22" w:history="1">
        <w:r w:rsidR="006173DE" w:rsidRPr="00DA7206">
          <w:rPr>
            <w:rStyle w:val="ac"/>
            <w:sz w:val="22"/>
            <w:szCs w:val="27"/>
          </w:rPr>
          <w:t>802.1CB</w:t>
        </w:r>
      </w:hyperlink>
      <w:r w:rsidR="006173DE" w:rsidRPr="00DA7206">
        <w:rPr>
          <w:rStyle w:val="apple-converted-space"/>
          <w:color w:val="000000"/>
          <w:sz w:val="22"/>
          <w:szCs w:val="27"/>
        </w:rPr>
        <w:t> </w:t>
      </w:r>
      <w:r w:rsidR="006173DE" w:rsidRPr="00DA7206">
        <w:rPr>
          <w:color w:val="000000"/>
          <w:sz w:val="22"/>
          <w:szCs w:val="27"/>
        </w:rPr>
        <w:t>- Frame Replication and Elimination for Reliabil</w:t>
      </w:r>
      <w:r w:rsidR="006173DE">
        <w:rPr>
          <w:color w:val="000000"/>
          <w:sz w:val="22"/>
          <w:szCs w:val="27"/>
        </w:rPr>
        <w:t>i</w:t>
      </w:r>
      <w:r w:rsidR="006173DE" w:rsidRPr="00DA7206">
        <w:rPr>
          <w:color w:val="000000"/>
          <w:sz w:val="22"/>
          <w:szCs w:val="27"/>
        </w:rPr>
        <w:t>ty</w:t>
      </w:r>
    </w:p>
    <w:p w:rsidR="006173DE" w:rsidRPr="00DA7206" w:rsidRDefault="00152A70"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23" w:history="1">
        <w:r w:rsidR="006173DE" w:rsidRPr="00DA7206">
          <w:rPr>
            <w:rStyle w:val="ac"/>
            <w:sz w:val="22"/>
            <w:szCs w:val="27"/>
          </w:rPr>
          <w:t>802.1Qcc</w:t>
        </w:r>
      </w:hyperlink>
      <w:r w:rsidR="006173DE" w:rsidRPr="00DA7206">
        <w:rPr>
          <w:rStyle w:val="apple-converted-space"/>
          <w:color w:val="000000"/>
          <w:sz w:val="22"/>
          <w:szCs w:val="27"/>
        </w:rPr>
        <w:t> </w:t>
      </w:r>
      <w:r w:rsidR="006173DE" w:rsidRPr="00DA7206">
        <w:rPr>
          <w:color w:val="000000"/>
          <w:sz w:val="22"/>
          <w:szCs w:val="27"/>
        </w:rPr>
        <w:t>- Stream Reservation Protocol (SRP) Enhancements and Performance Improvements</w:t>
      </w:r>
    </w:p>
    <w:p w:rsidR="006173DE" w:rsidRPr="00DA7206" w:rsidRDefault="00152A70"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24" w:history="1">
        <w:r w:rsidR="006173DE" w:rsidRPr="00DA7206">
          <w:rPr>
            <w:rStyle w:val="ac"/>
            <w:sz w:val="22"/>
            <w:szCs w:val="27"/>
          </w:rPr>
          <w:t>802.1Qch</w:t>
        </w:r>
      </w:hyperlink>
      <w:r w:rsidR="006173DE" w:rsidRPr="00DA7206">
        <w:rPr>
          <w:rStyle w:val="apple-converted-space"/>
          <w:color w:val="000000"/>
          <w:sz w:val="22"/>
          <w:szCs w:val="27"/>
        </w:rPr>
        <w:t> </w:t>
      </w:r>
      <w:r w:rsidR="006173DE" w:rsidRPr="00DA7206">
        <w:rPr>
          <w:color w:val="000000"/>
          <w:sz w:val="22"/>
          <w:szCs w:val="27"/>
        </w:rPr>
        <w:t>- Cyclic Queuing and Forwarding</w:t>
      </w:r>
    </w:p>
    <w:p w:rsidR="006173DE" w:rsidRPr="00DA7206" w:rsidRDefault="00152A70"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25" w:history="1">
        <w:r w:rsidR="006173DE" w:rsidRPr="00DA7206">
          <w:rPr>
            <w:rStyle w:val="ac"/>
            <w:sz w:val="22"/>
            <w:szCs w:val="27"/>
          </w:rPr>
          <w:t>802.1Qci</w:t>
        </w:r>
      </w:hyperlink>
      <w:r w:rsidR="006173DE" w:rsidRPr="00DA7206">
        <w:rPr>
          <w:rStyle w:val="apple-converted-space"/>
          <w:color w:val="000000"/>
          <w:sz w:val="22"/>
          <w:szCs w:val="27"/>
        </w:rPr>
        <w:t> </w:t>
      </w:r>
      <w:r w:rsidR="006173DE" w:rsidRPr="00DA7206">
        <w:rPr>
          <w:color w:val="000000"/>
          <w:sz w:val="22"/>
          <w:szCs w:val="27"/>
        </w:rPr>
        <w:t>- Per-Stream Filtering and Policing</w:t>
      </w:r>
    </w:p>
    <w:p w:rsidR="006173DE" w:rsidRPr="00DA7206" w:rsidDel="00D618D4" w:rsidRDefault="00D618D4"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del w:id="2242" w:author="Morita" w:date="2016-09-27T02:57:00Z"/>
          <w:color w:val="000000"/>
          <w:sz w:val="22"/>
          <w:szCs w:val="27"/>
        </w:rPr>
      </w:pPr>
      <w:del w:id="2243" w:author="Morita" w:date="2016-09-27T02:57:00Z">
        <w:r w:rsidDel="00D618D4">
          <w:fldChar w:fldCharType="begin"/>
        </w:r>
        <w:r w:rsidDel="00D618D4">
          <w:delInstrText xml:space="preserve"> HYPERLINK "http://www.ieee802.org/1/pages/802.1bz.html" </w:delInstrText>
        </w:r>
        <w:r w:rsidDel="00D618D4">
          <w:fldChar w:fldCharType="separate"/>
        </w:r>
        <w:r w:rsidR="006173DE" w:rsidRPr="00DA7206" w:rsidDel="00D618D4">
          <w:rPr>
            <w:rStyle w:val="ac"/>
            <w:sz w:val="22"/>
            <w:szCs w:val="27"/>
          </w:rPr>
          <w:delText>802.1Qbz</w:delText>
        </w:r>
        <w:r w:rsidDel="00D618D4">
          <w:rPr>
            <w:rStyle w:val="ac"/>
            <w:sz w:val="22"/>
            <w:szCs w:val="27"/>
          </w:rPr>
          <w:fldChar w:fldCharType="end"/>
        </w:r>
        <w:r w:rsidR="006173DE" w:rsidRPr="00DA7206" w:rsidDel="00D618D4">
          <w:rPr>
            <w:rStyle w:val="apple-converted-space"/>
            <w:color w:val="000000"/>
            <w:sz w:val="22"/>
            <w:szCs w:val="27"/>
          </w:rPr>
          <w:delText> </w:delText>
        </w:r>
        <w:r w:rsidR="006173DE" w:rsidRPr="00DA7206" w:rsidDel="00D618D4">
          <w:rPr>
            <w:color w:val="000000"/>
            <w:sz w:val="22"/>
            <w:szCs w:val="27"/>
          </w:rPr>
          <w:delText>- Enhancements to Bridging of 802.11</w:delText>
        </w:r>
      </w:del>
    </w:p>
    <w:p w:rsidR="006173DE" w:rsidRPr="00DA7206" w:rsidRDefault="00152A70"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26" w:history="1">
        <w:r w:rsidR="006173DE" w:rsidRPr="00DA7206">
          <w:rPr>
            <w:rStyle w:val="ac"/>
            <w:sz w:val="22"/>
            <w:szCs w:val="27"/>
          </w:rPr>
          <w:t>802.1AC-Rev</w:t>
        </w:r>
      </w:hyperlink>
      <w:r w:rsidR="006173DE" w:rsidRPr="00DA7206">
        <w:rPr>
          <w:color w:val="000000"/>
          <w:sz w:val="22"/>
          <w:szCs w:val="27"/>
        </w:rPr>
        <w:t>- MAC Service Definition Revision</w:t>
      </w:r>
    </w:p>
    <w:p w:rsidR="006173DE" w:rsidRPr="00DA7206" w:rsidRDefault="00152A70"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27" w:history="1">
        <w:r w:rsidR="006173DE" w:rsidRPr="00DA7206">
          <w:rPr>
            <w:rStyle w:val="ac"/>
            <w:sz w:val="22"/>
            <w:szCs w:val="27"/>
          </w:rPr>
          <w:t>802.1CM</w:t>
        </w:r>
      </w:hyperlink>
      <w:r w:rsidR="006173DE" w:rsidRPr="00DA7206">
        <w:rPr>
          <w:color w:val="000000"/>
          <w:sz w:val="22"/>
          <w:szCs w:val="27"/>
        </w:rPr>
        <w:t xml:space="preserve">- Time-Sensitive Networking for </w:t>
      </w:r>
      <w:proofErr w:type="spellStart"/>
      <w:r w:rsidR="006173DE" w:rsidRPr="00DA7206">
        <w:rPr>
          <w:color w:val="000000"/>
          <w:sz w:val="22"/>
          <w:szCs w:val="27"/>
        </w:rPr>
        <w:t>Fronthaul</w:t>
      </w:r>
      <w:proofErr w:type="spellEnd"/>
    </w:p>
    <w:p w:rsidR="006173DE" w:rsidRPr="00DA7206" w:rsidRDefault="00152A70"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28" w:history="1">
        <w:r w:rsidR="006173DE" w:rsidRPr="00DA7206">
          <w:rPr>
            <w:rStyle w:val="ac"/>
            <w:sz w:val="22"/>
            <w:szCs w:val="27"/>
          </w:rPr>
          <w:t>802.1Qcj</w:t>
        </w:r>
      </w:hyperlink>
      <w:r w:rsidR="006173DE" w:rsidRPr="00DA7206">
        <w:rPr>
          <w:rStyle w:val="apple-converted-space"/>
          <w:color w:val="000000"/>
          <w:sz w:val="22"/>
          <w:szCs w:val="27"/>
        </w:rPr>
        <w:t> </w:t>
      </w:r>
      <w:r w:rsidR="006173DE" w:rsidRPr="00DA7206">
        <w:rPr>
          <w:color w:val="000000"/>
          <w:sz w:val="22"/>
          <w:szCs w:val="27"/>
        </w:rPr>
        <w:t>- 802.1Qcj - Automatic Attachment to Provider Backbone Bridging (PBB) services</w:t>
      </w:r>
    </w:p>
    <w:p w:rsidR="00D618D4" w:rsidRPr="00D35B0F" w:rsidRDefault="00D618D4" w:rsidP="00D618D4">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ins w:id="2244" w:author="Morita" w:date="2016-09-27T02:57:00Z"/>
          <w:color w:val="000000"/>
          <w:sz w:val="22"/>
          <w:szCs w:val="27"/>
        </w:rPr>
      </w:pPr>
      <w:ins w:id="2245" w:author="Morita" w:date="2016-09-27T02:57:00Z">
        <w:r>
          <w:fldChar w:fldCharType="begin"/>
        </w:r>
        <w:r>
          <w:instrText xml:space="preserve"> HYPERLINK "http://www.ieee802.org/1/pages/802.1cr.html" </w:instrText>
        </w:r>
        <w:r>
          <w:fldChar w:fldCharType="separate"/>
        </w:r>
        <w:r>
          <w:rPr>
            <w:rStyle w:val="ac"/>
          </w:rPr>
          <w:t>802.1Qcr</w:t>
        </w:r>
        <w:r>
          <w:rPr>
            <w:rStyle w:val="ac"/>
          </w:rPr>
          <w:fldChar w:fldCharType="end"/>
        </w:r>
        <w:r w:rsidRPr="00D35B0F">
          <w:rPr>
            <w:rStyle w:val="apple-converted-space"/>
            <w:color w:val="000000"/>
          </w:rPr>
          <w:t> </w:t>
        </w:r>
        <w:r w:rsidRPr="00D35B0F">
          <w:rPr>
            <w:color w:val="000000"/>
          </w:rPr>
          <w:t>- 802.1Qcr - Asynchronous Traffic Shaping</w:t>
        </w:r>
      </w:ins>
    </w:p>
    <w:p w:rsidR="006173DE" w:rsidRPr="00DA7206" w:rsidDel="00D618D4"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del w:id="2246" w:author="Morita" w:date="2016-09-27T02:57:00Z"/>
          <w:color w:val="000000"/>
          <w:sz w:val="22"/>
          <w:szCs w:val="27"/>
        </w:rPr>
      </w:pPr>
    </w:p>
    <w:p w:rsidR="006173DE" w:rsidRDefault="00152A70"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29" w:history="1">
        <w:r w:rsidR="006173DE" w:rsidRPr="00DA7206">
          <w:rPr>
            <w:rStyle w:val="ac"/>
            <w:sz w:val="22"/>
            <w:szCs w:val="27"/>
          </w:rPr>
          <w:t>802.1Qcp</w:t>
        </w:r>
      </w:hyperlink>
      <w:r w:rsidR="006173DE" w:rsidRPr="00DA7206">
        <w:rPr>
          <w:rStyle w:val="apple-converted-space"/>
          <w:color w:val="000000"/>
          <w:sz w:val="22"/>
          <w:szCs w:val="27"/>
        </w:rPr>
        <w:t> </w:t>
      </w:r>
      <w:r w:rsidR="006173DE" w:rsidRPr="00DA7206">
        <w:rPr>
          <w:color w:val="000000"/>
          <w:sz w:val="22"/>
          <w:szCs w:val="27"/>
        </w:rPr>
        <w:t>- Bridges and Bridged Networks Amendment: YANG Data Model</w:t>
      </w:r>
    </w:p>
    <w:p w:rsidR="006173DE" w:rsidRPr="00DA7206"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r>
        <w:rPr>
          <w:color w:val="000000"/>
          <w:sz w:val="22"/>
          <w:szCs w:val="27"/>
        </w:rPr>
        <w:t>802d – URN Namespace</w:t>
      </w:r>
    </w:p>
    <w:p w:rsidR="006173DE" w:rsidRPr="005A54E2" w:rsidRDefault="00152A70" w:rsidP="005A54E2">
      <w:hyperlink r:id="rId30" w:history="1">
        <w:r w:rsidR="006173DE" w:rsidRPr="005A54E2">
          <w:t>Data Center Bridging</w:t>
        </w:r>
      </w:hyperlink>
    </w:p>
    <w:p w:rsidR="006173DE" w:rsidRPr="00DA7206" w:rsidRDefault="00152A70"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31" w:history="1">
        <w:r w:rsidR="006173DE" w:rsidRPr="00DA7206">
          <w:rPr>
            <w:rStyle w:val="ac"/>
            <w:sz w:val="22"/>
            <w:szCs w:val="27"/>
          </w:rPr>
          <w:t>802.1Qcd</w:t>
        </w:r>
      </w:hyperlink>
      <w:r w:rsidR="006173DE" w:rsidRPr="00DA7206">
        <w:rPr>
          <w:rStyle w:val="apple-converted-space"/>
          <w:color w:val="000000"/>
          <w:sz w:val="22"/>
          <w:szCs w:val="27"/>
        </w:rPr>
        <w:t> </w:t>
      </w:r>
      <w:r w:rsidR="006173DE" w:rsidRPr="00DA7206">
        <w:rPr>
          <w:color w:val="000000"/>
          <w:sz w:val="22"/>
          <w:szCs w:val="27"/>
        </w:rPr>
        <w:t>- 802.1Qcd - Application VLAN TLV</w:t>
      </w:r>
    </w:p>
    <w:p w:rsidR="00D618D4" w:rsidRDefault="00152A70"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ins w:id="2247" w:author="Morita" w:date="2016-09-27T02:57:00Z"/>
          <w:color w:val="000000"/>
          <w:sz w:val="22"/>
          <w:szCs w:val="27"/>
        </w:rPr>
      </w:pPr>
      <w:hyperlink r:id="rId32" w:history="1">
        <w:r w:rsidR="006173DE" w:rsidRPr="00DA7206">
          <w:rPr>
            <w:rStyle w:val="ac"/>
            <w:sz w:val="22"/>
            <w:szCs w:val="27"/>
          </w:rPr>
          <w:t>802.1Qcn</w:t>
        </w:r>
      </w:hyperlink>
      <w:r w:rsidR="006173DE" w:rsidRPr="00DA7206">
        <w:rPr>
          <w:rStyle w:val="apple-converted-space"/>
          <w:color w:val="000000"/>
          <w:sz w:val="22"/>
          <w:szCs w:val="27"/>
        </w:rPr>
        <w:t> </w:t>
      </w:r>
      <w:r w:rsidR="006173DE" w:rsidRPr="00DA7206">
        <w:rPr>
          <w:color w:val="000000"/>
          <w:sz w:val="22"/>
          <w:szCs w:val="27"/>
        </w:rPr>
        <w:t>- Virtual Station Interface (VSI) Discovery and Configuration Protocol (VDP) Extension to Support Network Virtualization Overlays Over Layer 3 (NVO3)</w:t>
      </w:r>
    </w:p>
    <w:p w:rsidR="006173DE"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ins w:id="2248" w:author="Morita" w:date="2016-09-27T02:58:00Z"/>
          <w:color w:val="000000"/>
          <w:sz w:val="22"/>
          <w:szCs w:val="27"/>
        </w:rPr>
      </w:pPr>
      <w:r w:rsidDel="000E08DC">
        <w:t xml:space="preserve"> </w:t>
      </w:r>
      <w:hyperlink r:id="rId33" w:history="1">
        <w:r w:rsidRPr="00DA7206">
          <w:rPr>
            <w:rStyle w:val="ac"/>
            <w:sz w:val="22"/>
            <w:szCs w:val="27"/>
          </w:rPr>
          <w:t>802c</w:t>
        </w:r>
      </w:hyperlink>
      <w:r w:rsidRPr="00DA7206">
        <w:rPr>
          <w:rStyle w:val="apple-converted-space"/>
          <w:color w:val="000000"/>
          <w:sz w:val="22"/>
          <w:szCs w:val="27"/>
        </w:rPr>
        <w:t> </w:t>
      </w:r>
      <w:r w:rsidRPr="00DA7206">
        <w:rPr>
          <w:color w:val="000000"/>
          <w:sz w:val="22"/>
          <w:szCs w:val="27"/>
        </w:rPr>
        <w:t>- Local Medium Access Control (MAC) Address Usage</w:t>
      </w:r>
    </w:p>
    <w:p w:rsidR="00D618D4" w:rsidRPr="00DA7206" w:rsidRDefault="00D618D4" w:rsidP="00D618D4">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ins w:id="2249" w:author="Morita" w:date="2016-09-27T02:58:00Z"/>
          <w:color w:val="000000"/>
          <w:sz w:val="22"/>
          <w:szCs w:val="27"/>
        </w:rPr>
      </w:pPr>
      <w:ins w:id="2250" w:author="Morita" w:date="2016-09-27T02:58:00Z">
        <w:r>
          <w:rPr>
            <w:color w:val="000000"/>
            <w:sz w:val="22"/>
            <w:szCs w:val="27"/>
          </w:rPr>
          <w:t>802.1CQ – Local address protocol</w:t>
        </w:r>
      </w:ins>
    </w:p>
    <w:p w:rsidR="00D618D4" w:rsidRPr="00DA7206" w:rsidDel="00D618D4" w:rsidRDefault="00D618D4"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del w:id="2251" w:author="Morita" w:date="2016-09-27T02:58:00Z"/>
          <w:color w:val="000000"/>
          <w:sz w:val="22"/>
          <w:szCs w:val="27"/>
        </w:rPr>
      </w:pPr>
    </w:p>
    <w:p w:rsidR="006173DE" w:rsidRPr="005A54E2" w:rsidRDefault="00152A70" w:rsidP="005A54E2">
      <w:hyperlink r:id="rId34" w:history="1">
        <w:r w:rsidR="006173DE" w:rsidRPr="005A54E2">
          <w:t>OmniRAN</w:t>
        </w:r>
      </w:hyperlink>
    </w:p>
    <w:p w:rsidR="006173DE" w:rsidRPr="00DA7206" w:rsidRDefault="00152A70"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color w:val="000000"/>
          <w:sz w:val="22"/>
          <w:szCs w:val="27"/>
        </w:rPr>
      </w:pPr>
      <w:hyperlink r:id="rId35" w:history="1">
        <w:r w:rsidR="006173DE" w:rsidRPr="00DA7206">
          <w:rPr>
            <w:rStyle w:val="ac"/>
            <w:sz w:val="22"/>
            <w:szCs w:val="27"/>
          </w:rPr>
          <w:t>802.1CF</w:t>
        </w:r>
      </w:hyperlink>
      <w:r w:rsidR="006173DE" w:rsidRPr="00DA7206">
        <w:rPr>
          <w:rStyle w:val="apple-converted-space"/>
          <w:color w:val="000000"/>
          <w:sz w:val="22"/>
          <w:szCs w:val="27"/>
        </w:rPr>
        <w:t> </w:t>
      </w:r>
      <w:r w:rsidR="006173DE" w:rsidRPr="00DA7206">
        <w:rPr>
          <w:color w:val="000000"/>
          <w:sz w:val="22"/>
          <w:szCs w:val="27"/>
        </w:rPr>
        <w:t>- Network Reference Model and Functional Description of IEEE 802 Access Network</w:t>
      </w:r>
    </w:p>
    <w:p w:rsidR="006173DE" w:rsidRPr="005A54E2" w:rsidRDefault="00152A70" w:rsidP="005A54E2">
      <w:hyperlink r:id="rId36" w:history="1">
        <w:r w:rsidR="006173DE" w:rsidRPr="005A54E2">
          <w:t>Maintenance</w:t>
        </w:r>
      </w:hyperlink>
    </w:p>
    <w:p w:rsidR="006173DE" w:rsidRPr="00E63619" w:rsidDel="00D618D4"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del w:id="2252" w:author="Morita" w:date="2016-09-27T02:58:00Z"/>
          <w:color w:val="000000"/>
          <w:sz w:val="22"/>
          <w:szCs w:val="27"/>
        </w:rPr>
      </w:pPr>
      <w:del w:id="2253" w:author="Morita" w:date="2016-09-27T02:58:00Z">
        <w:r w:rsidRPr="00E63619" w:rsidDel="00D618D4">
          <w:rPr>
            <w:color w:val="000000"/>
            <w:sz w:val="22"/>
            <w:szCs w:val="27"/>
          </w:rPr>
          <w:delText>802.1</w:delText>
        </w:r>
        <w:r w:rsidDel="00D618D4">
          <w:rPr>
            <w:color w:val="000000"/>
            <w:sz w:val="22"/>
            <w:szCs w:val="27"/>
          </w:rPr>
          <w:delText>BA/Cor1</w:delText>
        </w:r>
        <w:r w:rsidRPr="00DA7206" w:rsidDel="00D618D4">
          <w:rPr>
            <w:rStyle w:val="apple-converted-space"/>
            <w:color w:val="000000"/>
            <w:sz w:val="22"/>
            <w:szCs w:val="27"/>
          </w:rPr>
          <w:delText> </w:delText>
        </w:r>
        <w:r w:rsidRPr="00DA7206" w:rsidDel="00D618D4">
          <w:rPr>
            <w:color w:val="000000"/>
            <w:sz w:val="22"/>
            <w:szCs w:val="27"/>
          </w:rPr>
          <w:delText xml:space="preserve">- </w:delText>
        </w:r>
        <w:r w:rsidDel="00D618D4">
          <w:rPr>
            <w:color w:val="000000"/>
            <w:sz w:val="22"/>
            <w:szCs w:val="27"/>
          </w:rPr>
          <w:delText xml:space="preserve"> </w:delText>
        </w:r>
        <w:r w:rsidRPr="00E63619" w:rsidDel="00D618D4">
          <w:rPr>
            <w:color w:val="000000"/>
            <w:sz w:val="22"/>
            <w:szCs w:val="27"/>
          </w:rPr>
          <w:delText>Audio Video Bridging (AVB) Systems</w:delText>
        </w:r>
        <w:r w:rsidDel="00D618D4">
          <w:rPr>
            <w:color w:val="000000"/>
            <w:sz w:val="22"/>
            <w:szCs w:val="27"/>
          </w:rPr>
          <w:delText xml:space="preserve"> </w:delText>
        </w:r>
        <w:r w:rsidDel="00D618D4">
          <w:rPr>
            <w:color w:val="000000"/>
            <w:shd w:val="clear" w:color="auto" w:fill="FFFFFF"/>
          </w:rPr>
          <w:delText>- Corrigendum</w:delText>
        </w:r>
      </w:del>
    </w:p>
    <w:p w:rsidR="006173DE" w:rsidRPr="00D618D4" w:rsidRDefault="006173DE"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ins w:id="2254" w:author="Morita" w:date="2016-09-27T02:58:00Z"/>
          <w:color w:val="000000"/>
          <w:sz w:val="22"/>
          <w:szCs w:val="27"/>
          <w:rPrChange w:id="2255" w:author="Morita" w:date="2016-09-27T02:58:00Z">
            <w:rPr>
              <w:ins w:id="2256" w:author="Morita" w:date="2016-09-27T02:58:00Z"/>
              <w:color w:val="000000"/>
              <w:shd w:val="clear" w:color="auto" w:fill="FFFFFF"/>
              <w:lang w:eastAsia="ja-JP"/>
            </w:rPr>
          </w:rPrChange>
        </w:rPr>
      </w:pPr>
      <w:r w:rsidRPr="00E63619">
        <w:rPr>
          <w:color w:val="000000"/>
          <w:sz w:val="22"/>
          <w:szCs w:val="27"/>
        </w:rPr>
        <w:t>802.1</w:t>
      </w:r>
      <w:r>
        <w:rPr>
          <w:color w:val="000000"/>
          <w:sz w:val="22"/>
          <w:szCs w:val="27"/>
        </w:rPr>
        <w:t>AX/Cor1</w:t>
      </w:r>
      <w:r w:rsidRPr="00DA7206">
        <w:rPr>
          <w:rStyle w:val="apple-converted-space"/>
          <w:color w:val="000000"/>
          <w:sz w:val="22"/>
          <w:szCs w:val="27"/>
        </w:rPr>
        <w:t> </w:t>
      </w:r>
      <w:r w:rsidRPr="00DA7206">
        <w:rPr>
          <w:color w:val="000000"/>
          <w:sz w:val="22"/>
          <w:szCs w:val="27"/>
        </w:rPr>
        <w:t xml:space="preserve">- </w:t>
      </w:r>
      <w:r>
        <w:rPr>
          <w:color w:val="000000"/>
          <w:sz w:val="22"/>
          <w:szCs w:val="27"/>
        </w:rPr>
        <w:t xml:space="preserve"> </w:t>
      </w:r>
      <w:r>
        <w:rPr>
          <w:rStyle w:val="apple-converted-space"/>
          <w:color w:val="000000"/>
          <w:shd w:val="clear" w:color="auto" w:fill="FFFFFF"/>
        </w:rPr>
        <w:t> </w:t>
      </w:r>
      <w:r>
        <w:rPr>
          <w:color w:val="000000"/>
          <w:shd w:val="clear" w:color="auto" w:fill="FFFFFF"/>
        </w:rPr>
        <w:t xml:space="preserve">Link Aggregation </w:t>
      </w:r>
      <w:del w:id="2257" w:author="Morita" w:date="2016-09-27T02:58:00Z">
        <w:r w:rsidDel="00D618D4">
          <w:rPr>
            <w:color w:val="000000"/>
            <w:shd w:val="clear" w:color="auto" w:fill="FFFFFF"/>
          </w:rPr>
          <w:delText>-</w:delText>
        </w:r>
      </w:del>
      <w:ins w:id="2258" w:author="Morita" w:date="2016-09-27T02:58:00Z">
        <w:r w:rsidR="00D618D4">
          <w:rPr>
            <w:color w:val="000000"/>
            <w:shd w:val="clear" w:color="auto" w:fill="FFFFFF"/>
          </w:rPr>
          <w:t>–</w:t>
        </w:r>
      </w:ins>
      <w:r>
        <w:rPr>
          <w:color w:val="000000"/>
          <w:shd w:val="clear" w:color="auto" w:fill="FFFFFF"/>
        </w:rPr>
        <w:t xml:space="preserve"> Corrigendum</w:t>
      </w:r>
    </w:p>
    <w:p w:rsidR="00D618D4" w:rsidRPr="00DA7206" w:rsidRDefault="00D618D4" w:rsidP="00D618D4">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ins w:id="2259" w:author="Morita" w:date="2016-09-27T02:58:00Z"/>
          <w:color w:val="000000"/>
          <w:sz w:val="22"/>
          <w:szCs w:val="27"/>
        </w:rPr>
      </w:pPr>
      <w:ins w:id="2260" w:author="Morita" w:date="2016-09-27T02:58:00Z">
        <w:r w:rsidRPr="00E63619">
          <w:rPr>
            <w:color w:val="000000"/>
            <w:sz w:val="22"/>
            <w:szCs w:val="27"/>
          </w:rPr>
          <w:t>802.1</w:t>
        </w:r>
        <w:r>
          <w:rPr>
            <w:color w:val="000000"/>
            <w:sz w:val="22"/>
            <w:szCs w:val="27"/>
          </w:rPr>
          <w:t>AX/Rev</w:t>
        </w:r>
        <w:r w:rsidRPr="00DA7206">
          <w:rPr>
            <w:rStyle w:val="apple-converted-space"/>
            <w:color w:val="000000"/>
            <w:sz w:val="22"/>
            <w:szCs w:val="27"/>
          </w:rPr>
          <w:t> </w:t>
        </w:r>
        <w:r w:rsidRPr="00DA7206">
          <w:rPr>
            <w:color w:val="000000"/>
            <w:sz w:val="22"/>
            <w:szCs w:val="27"/>
          </w:rPr>
          <w:t xml:space="preserve">- </w:t>
        </w:r>
        <w:r>
          <w:rPr>
            <w:color w:val="000000"/>
            <w:sz w:val="22"/>
            <w:szCs w:val="27"/>
          </w:rPr>
          <w:t xml:space="preserve"> </w:t>
        </w:r>
        <w:r>
          <w:rPr>
            <w:rStyle w:val="apple-converted-space"/>
            <w:color w:val="000000"/>
            <w:shd w:val="clear" w:color="auto" w:fill="FFFFFF"/>
          </w:rPr>
          <w:t> </w:t>
        </w:r>
        <w:r>
          <w:rPr>
            <w:color w:val="000000"/>
            <w:shd w:val="clear" w:color="auto" w:fill="FFFFFF"/>
          </w:rPr>
          <w:t>Link Aggregation - Revision</w:t>
        </w:r>
      </w:ins>
    </w:p>
    <w:p w:rsidR="00D618D4" w:rsidRPr="00DA7206" w:rsidDel="00D618D4" w:rsidRDefault="00D618D4" w:rsidP="006173DE">
      <w:pPr>
        <w:numPr>
          <w:ilvl w:val="1"/>
          <w:numId w:val="66"/>
        </w:numPr>
        <w:shd w:val="clear" w:color="auto" w:fill="FFFFFF"/>
        <w:tabs>
          <w:tab w:val="clear" w:pos="794"/>
          <w:tab w:val="clear" w:pos="1191"/>
          <w:tab w:val="clear" w:pos="1588"/>
          <w:tab w:val="clear" w:pos="1985"/>
        </w:tabs>
        <w:overflowPunct/>
        <w:autoSpaceDE/>
        <w:autoSpaceDN/>
        <w:adjustRightInd/>
        <w:spacing w:before="100" w:beforeAutospacing="1" w:after="100" w:afterAutospacing="1" w:line="280" w:lineRule="atLeast"/>
        <w:ind w:left="902" w:right="182"/>
        <w:textAlignment w:val="auto"/>
        <w:rPr>
          <w:del w:id="2261" w:author="Morita" w:date="2016-09-27T02:58:00Z"/>
          <w:color w:val="000000"/>
          <w:sz w:val="22"/>
          <w:szCs w:val="27"/>
        </w:rPr>
      </w:pPr>
    </w:p>
    <w:p w:rsidR="00D618D4" w:rsidRDefault="001E66FA" w:rsidP="005A54E2">
      <w:pPr>
        <w:pStyle w:val="Tablelegend"/>
        <w:rPr>
          <w:ins w:id="2262" w:author="Morita" w:date="2016-09-27T02:59:00Z"/>
          <w:lang w:eastAsia="ja-JP"/>
        </w:rPr>
      </w:pPr>
      <w:r w:rsidRPr="005A54E2">
        <w:t xml:space="preserve">As of </w:t>
      </w:r>
      <w:del w:id="2263" w:author="Morita" w:date="2016-09-27T02:59:00Z">
        <w:r w:rsidR="0068326B" w:rsidRPr="005A54E2" w:rsidDel="00D618D4">
          <w:delText>Februay</w:delText>
        </w:r>
        <w:r w:rsidRPr="005A54E2" w:rsidDel="00D618D4">
          <w:delText xml:space="preserve"> </w:delText>
        </w:r>
      </w:del>
      <w:ins w:id="2264" w:author="Morita" w:date="2016-09-27T02:59:00Z">
        <w:r w:rsidR="00D618D4">
          <w:rPr>
            <w:rFonts w:hint="eastAsia"/>
            <w:lang w:eastAsia="ja-JP"/>
          </w:rPr>
          <w:t>September</w:t>
        </w:r>
        <w:r w:rsidR="00D618D4" w:rsidRPr="005A54E2">
          <w:t xml:space="preserve"> </w:t>
        </w:r>
      </w:ins>
      <w:r w:rsidRPr="005A54E2">
        <w:t>201</w:t>
      </w:r>
      <w:r w:rsidR="0068326B" w:rsidRPr="005A54E2">
        <w:t>6</w:t>
      </w:r>
      <w:r w:rsidRPr="005A54E2">
        <w:t>,</w:t>
      </w:r>
      <w:r w:rsidR="006173DE" w:rsidRPr="005A54E2">
        <w:t xml:space="preserve"> </w:t>
      </w:r>
    </w:p>
    <w:p w:rsidR="00D618D4" w:rsidRPr="00E63619" w:rsidRDefault="00D618D4" w:rsidP="00D618D4">
      <w:pPr>
        <w:pStyle w:val="Tablelegend"/>
        <w:tabs>
          <w:tab w:val="clear" w:pos="284"/>
          <w:tab w:val="clear" w:pos="567"/>
          <w:tab w:val="clear" w:pos="851"/>
          <w:tab w:val="clear" w:pos="1134"/>
          <w:tab w:val="clear" w:pos="1418"/>
          <w:tab w:val="clear" w:pos="1701"/>
          <w:tab w:val="clear" w:pos="2268"/>
          <w:tab w:val="clear" w:pos="2552"/>
          <w:tab w:val="clear" w:pos="2835"/>
          <w:tab w:val="clear" w:pos="3119"/>
          <w:tab w:val="clear" w:pos="3402"/>
          <w:tab w:val="clear" w:pos="3686"/>
          <w:tab w:val="clear" w:pos="3969"/>
          <w:tab w:val="left" w:pos="794"/>
          <w:tab w:val="left" w:pos="1191"/>
          <w:tab w:val="left" w:pos="1588"/>
        </w:tabs>
        <w:spacing w:after="0"/>
        <w:rPr>
          <w:ins w:id="2265" w:author="Morita" w:date="2016-09-27T02:59:00Z"/>
          <w:rFonts w:eastAsia="Arial Unicode MS"/>
        </w:rPr>
      </w:pPr>
      <w:proofErr w:type="gramStart"/>
      <w:ins w:id="2266" w:author="Morita" w:date="2016-09-27T02:59:00Z">
        <w:r>
          <w:rPr>
            <w:rFonts w:eastAsia="Arial Unicode MS" w:hint="eastAsia"/>
            <w:lang w:eastAsia="ja-JP"/>
          </w:rPr>
          <w:t>t</w:t>
        </w:r>
        <w:r>
          <w:rPr>
            <w:rFonts w:eastAsia="Arial Unicode MS"/>
          </w:rPr>
          <w:t>he</w:t>
        </w:r>
        <w:proofErr w:type="gramEnd"/>
        <w:r>
          <w:rPr>
            <w:rFonts w:eastAsia="Arial Unicode MS"/>
          </w:rPr>
          <w:t xml:space="preserve"> following projects are currently in Task Group (TG) ballot:</w:t>
        </w:r>
      </w:ins>
    </w:p>
    <w:p w:rsidR="00D618D4" w:rsidRDefault="00D618D4" w:rsidP="00D618D4">
      <w:pPr>
        <w:pStyle w:val="hg"/>
        <w:ind w:firstLine="0"/>
        <w:rPr>
          <w:ins w:id="2267" w:author="Morita" w:date="2016-09-27T02:59:00Z"/>
          <w:rStyle w:val="apple-converted-space"/>
          <w:color w:val="000000"/>
          <w:sz w:val="22"/>
          <w:szCs w:val="27"/>
        </w:rPr>
      </w:pPr>
      <w:ins w:id="2268" w:author="Morita" w:date="2016-09-27T02:59:00Z">
        <w:r>
          <w:fldChar w:fldCharType="begin"/>
        </w:r>
        <w:r>
          <w:instrText xml:space="preserve"> HYPERLINK "http://www.ieee802.org/1/pages/802.1cc.html" </w:instrText>
        </w:r>
        <w:r>
          <w:fldChar w:fldCharType="separate"/>
        </w:r>
        <w:r w:rsidRPr="00745B51">
          <w:rPr>
            <w:rStyle w:val="ac"/>
            <w:sz w:val="22"/>
            <w:szCs w:val="22"/>
          </w:rPr>
          <w:t>P</w:t>
        </w:r>
        <w:r>
          <w:fldChar w:fldCharType="begin"/>
        </w:r>
        <w:r>
          <w:instrText xml:space="preserve"> HYPERLINK "http://www.ieee802.org/1/pages/802.1cf.html" </w:instrText>
        </w:r>
        <w:r>
          <w:fldChar w:fldCharType="separate"/>
        </w:r>
        <w:r w:rsidRPr="00DA7206">
          <w:rPr>
            <w:rStyle w:val="ac"/>
            <w:sz w:val="22"/>
            <w:szCs w:val="27"/>
          </w:rPr>
          <w:t>802.1CF</w:t>
        </w:r>
        <w:r>
          <w:rPr>
            <w:rStyle w:val="ac"/>
            <w:sz w:val="22"/>
            <w:szCs w:val="27"/>
          </w:rPr>
          <w:fldChar w:fldCharType="end"/>
        </w:r>
        <w:r w:rsidRPr="00DA7206">
          <w:rPr>
            <w:rStyle w:val="apple-converted-space"/>
            <w:color w:val="000000"/>
            <w:sz w:val="22"/>
            <w:szCs w:val="27"/>
          </w:rPr>
          <w:t> </w:t>
        </w:r>
        <w:r>
          <w:rPr>
            <w:rStyle w:val="apple-converted-space"/>
            <w:color w:val="000000"/>
            <w:sz w:val="22"/>
            <w:szCs w:val="27"/>
          </w:rPr>
          <w:fldChar w:fldCharType="end"/>
        </w:r>
      </w:ins>
    </w:p>
    <w:p w:rsidR="00D618D4" w:rsidRDefault="00D618D4" w:rsidP="00D618D4">
      <w:pPr>
        <w:pStyle w:val="hg"/>
        <w:ind w:firstLine="0"/>
        <w:rPr>
          <w:ins w:id="2269" w:author="Morita" w:date="2016-09-27T02:59:00Z"/>
          <w:rStyle w:val="ac"/>
          <w:sz w:val="22"/>
          <w:szCs w:val="27"/>
        </w:rPr>
      </w:pPr>
      <w:ins w:id="2270" w:author="Morita" w:date="2016-09-27T02:59:00Z">
        <w:r>
          <w:fldChar w:fldCharType="begin"/>
        </w:r>
        <w:r>
          <w:instrText xml:space="preserve"> HYPERLINK "http://www.ieee802.org/1/pages/802.1cm.html" </w:instrText>
        </w:r>
        <w:r>
          <w:fldChar w:fldCharType="separate"/>
        </w:r>
        <w:r w:rsidRPr="00DA7206">
          <w:rPr>
            <w:rStyle w:val="ac"/>
            <w:sz w:val="22"/>
            <w:szCs w:val="27"/>
          </w:rPr>
          <w:t>802.1CM</w:t>
        </w:r>
        <w:r>
          <w:rPr>
            <w:rStyle w:val="ac"/>
            <w:sz w:val="22"/>
            <w:szCs w:val="27"/>
          </w:rPr>
          <w:fldChar w:fldCharType="end"/>
        </w:r>
      </w:ins>
    </w:p>
    <w:p w:rsidR="00D618D4" w:rsidRDefault="00D618D4" w:rsidP="00D618D4">
      <w:pPr>
        <w:pStyle w:val="hg"/>
        <w:ind w:firstLine="0"/>
        <w:rPr>
          <w:ins w:id="2271" w:author="Morita" w:date="2016-09-27T02:59:00Z"/>
          <w:color w:val="000000"/>
          <w:sz w:val="22"/>
          <w:szCs w:val="27"/>
        </w:rPr>
      </w:pPr>
      <w:ins w:id="2272" w:author="Morita" w:date="2016-09-27T02:59:00Z">
        <w:r>
          <w:fldChar w:fldCharType="begin"/>
        </w:r>
        <w:r>
          <w:instrText xml:space="preserve"> HYPERLINK "http://www.ieee802.org/1/pages/802.1ck.html" </w:instrText>
        </w:r>
        <w:r>
          <w:fldChar w:fldCharType="separate"/>
        </w:r>
        <w:r w:rsidRPr="00DA7206">
          <w:rPr>
            <w:rStyle w:val="ac"/>
            <w:sz w:val="22"/>
            <w:szCs w:val="27"/>
          </w:rPr>
          <w:t>802.1Xck</w:t>
        </w:r>
        <w:r>
          <w:rPr>
            <w:rStyle w:val="ac"/>
            <w:sz w:val="22"/>
            <w:szCs w:val="27"/>
          </w:rPr>
          <w:fldChar w:fldCharType="end"/>
        </w:r>
        <w:r w:rsidRPr="00DA7206">
          <w:rPr>
            <w:rStyle w:val="apple-converted-space"/>
            <w:color w:val="000000"/>
            <w:sz w:val="22"/>
            <w:szCs w:val="27"/>
          </w:rPr>
          <w:t> </w:t>
        </w:r>
      </w:ins>
    </w:p>
    <w:p w:rsidR="00D618D4" w:rsidRDefault="00D618D4" w:rsidP="00D618D4">
      <w:pPr>
        <w:pStyle w:val="hg"/>
        <w:ind w:firstLine="0"/>
        <w:rPr>
          <w:ins w:id="2273" w:author="Morita" w:date="2016-09-27T02:59:00Z"/>
          <w:sz w:val="22"/>
          <w:szCs w:val="22"/>
        </w:rPr>
      </w:pPr>
      <w:ins w:id="2274" w:author="Morita" w:date="2016-09-27T02:59:00Z">
        <w:r>
          <w:fldChar w:fldCharType="begin"/>
        </w:r>
        <w:r>
          <w:instrText xml:space="preserve"> HYPERLINK "http://www.ieee802.org/1/pages/802.1cp.html" </w:instrText>
        </w:r>
        <w:r>
          <w:fldChar w:fldCharType="separate"/>
        </w:r>
        <w:r w:rsidRPr="00DA7206">
          <w:rPr>
            <w:rStyle w:val="ac"/>
            <w:sz w:val="22"/>
            <w:szCs w:val="27"/>
          </w:rPr>
          <w:t>802.1Qcp</w:t>
        </w:r>
        <w:r>
          <w:rPr>
            <w:rStyle w:val="ac"/>
            <w:sz w:val="22"/>
            <w:szCs w:val="27"/>
          </w:rPr>
          <w:fldChar w:fldCharType="end"/>
        </w:r>
        <w:r w:rsidRPr="00DA7206">
          <w:rPr>
            <w:rStyle w:val="apple-converted-space"/>
            <w:color w:val="000000"/>
            <w:sz w:val="22"/>
            <w:szCs w:val="27"/>
          </w:rPr>
          <w:t> </w:t>
        </w:r>
      </w:ins>
    </w:p>
    <w:p w:rsidR="00D618D4" w:rsidRPr="00434355" w:rsidRDefault="00D618D4" w:rsidP="00D618D4">
      <w:pPr>
        <w:pStyle w:val="hg"/>
        <w:ind w:firstLine="0"/>
        <w:rPr>
          <w:ins w:id="2275" w:author="Morita" w:date="2016-09-27T02:59:00Z"/>
          <w:sz w:val="22"/>
          <w:szCs w:val="22"/>
        </w:rPr>
      </w:pPr>
    </w:p>
    <w:p w:rsidR="00D618D4" w:rsidRDefault="00D618D4" w:rsidP="00D618D4">
      <w:pPr>
        <w:pStyle w:val="Tablelegend"/>
        <w:tabs>
          <w:tab w:val="clear" w:pos="284"/>
          <w:tab w:val="clear" w:pos="567"/>
          <w:tab w:val="clear" w:pos="851"/>
          <w:tab w:val="clear" w:pos="1134"/>
          <w:tab w:val="clear" w:pos="1418"/>
          <w:tab w:val="clear" w:pos="1701"/>
          <w:tab w:val="clear" w:pos="2268"/>
          <w:tab w:val="clear" w:pos="2552"/>
          <w:tab w:val="clear" w:pos="2835"/>
          <w:tab w:val="clear" w:pos="3119"/>
          <w:tab w:val="clear" w:pos="3402"/>
          <w:tab w:val="clear" w:pos="3686"/>
          <w:tab w:val="clear" w:pos="3969"/>
          <w:tab w:val="left" w:pos="794"/>
          <w:tab w:val="left" w:pos="1191"/>
          <w:tab w:val="left" w:pos="1588"/>
        </w:tabs>
        <w:spacing w:after="0"/>
        <w:rPr>
          <w:ins w:id="2276" w:author="Morita" w:date="2016-09-27T02:59:00Z"/>
          <w:rFonts w:eastAsia="Arial Unicode MS"/>
        </w:rPr>
      </w:pPr>
      <w:ins w:id="2277" w:author="Morita" w:date="2016-09-27T02:59:00Z">
        <w:r>
          <w:rPr>
            <w:rFonts w:eastAsia="Arial Unicode MS"/>
          </w:rPr>
          <w:t>The following are currently in Working Group (WG) ballot:</w:t>
        </w:r>
      </w:ins>
    </w:p>
    <w:p w:rsidR="00D618D4" w:rsidRDefault="00D618D4" w:rsidP="00D618D4">
      <w:pPr>
        <w:pStyle w:val="hg"/>
        <w:ind w:firstLine="0"/>
        <w:rPr>
          <w:ins w:id="2278" w:author="Morita" w:date="2016-09-27T02:59:00Z"/>
          <w:sz w:val="22"/>
          <w:szCs w:val="22"/>
        </w:rPr>
      </w:pPr>
      <w:ins w:id="2279" w:author="Morita" w:date="2016-09-27T02:59:00Z">
        <w:r>
          <w:fldChar w:fldCharType="begin"/>
        </w:r>
        <w:r>
          <w:instrText xml:space="preserve"> HYPERLINK "http://www.ieee802.org/1/pages/802.1cb.html" </w:instrText>
        </w:r>
        <w:r>
          <w:fldChar w:fldCharType="separate"/>
        </w:r>
        <w:r w:rsidRPr="00745B51">
          <w:rPr>
            <w:rStyle w:val="ac"/>
            <w:sz w:val="22"/>
            <w:szCs w:val="22"/>
          </w:rPr>
          <w:t>P802.1CB</w:t>
        </w:r>
        <w:r>
          <w:rPr>
            <w:rStyle w:val="ac"/>
            <w:sz w:val="22"/>
            <w:szCs w:val="22"/>
          </w:rPr>
          <w:fldChar w:fldCharType="end"/>
        </w:r>
      </w:ins>
    </w:p>
    <w:p w:rsidR="00D618D4" w:rsidRDefault="00D618D4" w:rsidP="00D618D4">
      <w:pPr>
        <w:pStyle w:val="hg"/>
        <w:ind w:firstLine="0"/>
        <w:rPr>
          <w:ins w:id="2280" w:author="Morita" w:date="2016-09-27T02:59:00Z"/>
          <w:rStyle w:val="ac"/>
          <w:sz w:val="22"/>
          <w:szCs w:val="27"/>
        </w:rPr>
      </w:pPr>
      <w:ins w:id="2281" w:author="Morita" w:date="2016-09-27T02:59:00Z">
        <w:r>
          <w:fldChar w:fldCharType="begin"/>
        </w:r>
        <w:r>
          <w:instrText xml:space="preserve"> HYPERLINK "http://www.ieee802.org/1/pages/802c.html" </w:instrText>
        </w:r>
        <w:r>
          <w:fldChar w:fldCharType="separate"/>
        </w:r>
        <w:r>
          <w:rPr>
            <w:rStyle w:val="ac"/>
            <w:sz w:val="22"/>
            <w:szCs w:val="27"/>
          </w:rPr>
          <w:t>P8</w:t>
        </w:r>
        <w:r w:rsidRPr="00DA7206">
          <w:rPr>
            <w:rStyle w:val="ac"/>
            <w:sz w:val="22"/>
            <w:szCs w:val="27"/>
          </w:rPr>
          <w:t>02c</w:t>
        </w:r>
        <w:r>
          <w:rPr>
            <w:rStyle w:val="ac"/>
            <w:sz w:val="22"/>
            <w:szCs w:val="27"/>
          </w:rPr>
          <w:fldChar w:fldCharType="end"/>
        </w:r>
      </w:ins>
    </w:p>
    <w:p w:rsidR="00D618D4" w:rsidRDefault="00D618D4" w:rsidP="00D618D4">
      <w:pPr>
        <w:pStyle w:val="hg"/>
        <w:ind w:firstLine="0"/>
        <w:rPr>
          <w:ins w:id="2282" w:author="Morita" w:date="2016-09-27T02:59:00Z"/>
          <w:sz w:val="22"/>
          <w:szCs w:val="22"/>
        </w:rPr>
      </w:pPr>
      <w:ins w:id="2283" w:author="Morita" w:date="2016-09-27T02:59:00Z">
        <w:r>
          <w:fldChar w:fldCharType="begin"/>
        </w:r>
        <w:r>
          <w:instrText xml:space="preserve"> HYPERLINK "http://www.ieee802.org/1/pages/802.1ch.html" </w:instrText>
        </w:r>
        <w:r>
          <w:fldChar w:fldCharType="separate"/>
        </w:r>
        <w:r>
          <w:rPr>
            <w:rStyle w:val="ac"/>
            <w:sz w:val="22"/>
            <w:szCs w:val="27"/>
          </w:rPr>
          <w:t>P8</w:t>
        </w:r>
        <w:r w:rsidRPr="00DA7206">
          <w:rPr>
            <w:rStyle w:val="ac"/>
            <w:sz w:val="22"/>
            <w:szCs w:val="27"/>
          </w:rPr>
          <w:t>02.1Qch</w:t>
        </w:r>
        <w:r>
          <w:rPr>
            <w:rStyle w:val="ac"/>
            <w:sz w:val="22"/>
            <w:szCs w:val="27"/>
          </w:rPr>
          <w:fldChar w:fldCharType="end"/>
        </w:r>
      </w:ins>
    </w:p>
    <w:p w:rsidR="00D618D4" w:rsidRDefault="00D618D4" w:rsidP="00D618D4">
      <w:pPr>
        <w:pStyle w:val="Tablelegend"/>
        <w:tabs>
          <w:tab w:val="clear" w:pos="284"/>
          <w:tab w:val="clear" w:pos="567"/>
          <w:tab w:val="clear" w:pos="851"/>
          <w:tab w:val="clear" w:pos="1134"/>
          <w:tab w:val="clear" w:pos="1418"/>
          <w:tab w:val="clear" w:pos="1701"/>
          <w:tab w:val="clear" w:pos="2268"/>
          <w:tab w:val="clear" w:pos="2552"/>
          <w:tab w:val="clear" w:pos="2835"/>
          <w:tab w:val="clear" w:pos="3119"/>
          <w:tab w:val="clear" w:pos="3402"/>
          <w:tab w:val="clear" w:pos="3686"/>
          <w:tab w:val="clear" w:pos="3969"/>
          <w:tab w:val="left" w:pos="794"/>
          <w:tab w:val="left" w:pos="1191"/>
          <w:tab w:val="left" w:pos="1588"/>
        </w:tabs>
        <w:spacing w:after="0"/>
        <w:rPr>
          <w:ins w:id="2284" w:author="Morita" w:date="2016-09-27T02:59:00Z"/>
          <w:rFonts w:eastAsia="Arial Unicode MS"/>
        </w:rPr>
      </w:pPr>
    </w:p>
    <w:p w:rsidR="00D618D4" w:rsidRPr="00E63619" w:rsidRDefault="00D618D4" w:rsidP="00D618D4">
      <w:pPr>
        <w:pStyle w:val="Tablelegend"/>
        <w:tabs>
          <w:tab w:val="clear" w:pos="284"/>
          <w:tab w:val="clear" w:pos="567"/>
          <w:tab w:val="clear" w:pos="851"/>
          <w:tab w:val="clear" w:pos="1134"/>
          <w:tab w:val="clear" w:pos="1418"/>
          <w:tab w:val="clear" w:pos="1701"/>
          <w:tab w:val="clear" w:pos="2268"/>
          <w:tab w:val="clear" w:pos="2552"/>
          <w:tab w:val="clear" w:pos="2835"/>
          <w:tab w:val="clear" w:pos="3119"/>
          <w:tab w:val="clear" w:pos="3402"/>
          <w:tab w:val="clear" w:pos="3686"/>
          <w:tab w:val="clear" w:pos="3969"/>
          <w:tab w:val="left" w:pos="794"/>
          <w:tab w:val="left" w:pos="1191"/>
          <w:tab w:val="left" w:pos="1588"/>
        </w:tabs>
        <w:spacing w:after="0"/>
        <w:rPr>
          <w:ins w:id="2285" w:author="Morita" w:date="2016-09-27T02:59:00Z"/>
          <w:rFonts w:eastAsia="Arial Unicode MS"/>
        </w:rPr>
      </w:pPr>
      <w:ins w:id="2286" w:author="Morita" w:date="2016-09-27T02:59:00Z">
        <w:r>
          <w:rPr>
            <w:rFonts w:eastAsia="Arial Unicode MS"/>
          </w:rPr>
          <w:t>The following are currently in Sponsor ballot:</w:t>
        </w:r>
      </w:ins>
    </w:p>
    <w:p w:rsidR="00D618D4" w:rsidRDefault="00D618D4" w:rsidP="00D618D4">
      <w:pPr>
        <w:pStyle w:val="hg"/>
        <w:ind w:firstLine="0"/>
        <w:rPr>
          <w:ins w:id="2287" w:author="Morita" w:date="2016-09-27T02:59:00Z"/>
        </w:rPr>
      </w:pPr>
      <w:ins w:id="2288" w:author="Morita" w:date="2016-09-27T02:59:00Z">
        <w:r>
          <w:rPr>
            <w:color w:val="000000"/>
            <w:sz w:val="22"/>
            <w:szCs w:val="27"/>
          </w:rPr>
          <w:t>P</w:t>
        </w:r>
        <w:r w:rsidRPr="00E63619">
          <w:rPr>
            <w:color w:val="000000"/>
            <w:sz w:val="22"/>
            <w:szCs w:val="27"/>
          </w:rPr>
          <w:t>802.1</w:t>
        </w:r>
        <w:r>
          <w:rPr>
            <w:color w:val="000000"/>
            <w:sz w:val="22"/>
            <w:szCs w:val="27"/>
          </w:rPr>
          <w:t>AX/Cor1</w:t>
        </w:r>
        <w:r w:rsidRPr="00DA7206">
          <w:rPr>
            <w:rStyle w:val="apple-converted-space"/>
            <w:color w:val="000000"/>
            <w:sz w:val="22"/>
            <w:szCs w:val="27"/>
          </w:rPr>
          <w:t> </w:t>
        </w:r>
        <w:r>
          <w:t xml:space="preserve"> </w:t>
        </w:r>
      </w:ins>
    </w:p>
    <w:p w:rsidR="00D618D4" w:rsidRDefault="00D618D4" w:rsidP="00D618D4">
      <w:pPr>
        <w:pStyle w:val="hg"/>
        <w:ind w:firstLine="0"/>
        <w:rPr>
          <w:ins w:id="2289" w:author="Morita" w:date="2016-09-27T02:59:00Z"/>
        </w:rPr>
      </w:pPr>
      <w:ins w:id="2290" w:author="Morita" w:date="2016-09-27T02:59:00Z">
        <w:r>
          <w:fldChar w:fldCharType="begin"/>
        </w:r>
        <w:r>
          <w:instrText xml:space="preserve"> HYPERLINK "http://www.ieee802.org/1/pages/802d.html" </w:instrText>
        </w:r>
        <w:r>
          <w:fldChar w:fldCharType="separate"/>
        </w:r>
        <w:r>
          <w:rPr>
            <w:rStyle w:val="ac"/>
          </w:rPr>
          <w:t>P802d</w:t>
        </w:r>
        <w:r>
          <w:rPr>
            <w:rStyle w:val="ac"/>
          </w:rPr>
          <w:fldChar w:fldCharType="end"/>
        </w:r>
      </w:ins>
    </w:p>
    <w:p w:rsidR="00D618D4" w:rsidRPr="00DA7206" w:rsidRDefault="00D618D4" w:rsidP="00D618D4">
      <w:pPr>
        <w:pStyle w:val="hg"/>
        <w:ind w:firstLine="0"/>
        <w:rPr>
          <w:ins w:id="2291" w:author="Morita" w:date="2016-09-27T02:59:00Z"/>
          <w:color w:val="000000"/>
          <w:sz w:val="22"/>
          <w:szCs w:val="27"/>
        </w:rPr>
      </w:pPr>
      <w:ins w:id="2292" w:author="Morita" w:date="2016-09-27T02:59:00Z">
        <w:r>
          <w:fldChar w:fldCharType="begin"/>
        </w:r>
        <w:r>
          <w:instrText xml:space="preserve"> HYPERLINK "http://www.ieee802.org/1/pages/802.1aecg.html" </w:instrText>
        </w:r>
        <w:r>
          <w:fldChar w:fldCharType="separate"/>
        </w:r>
        <w:r>
          <w:rPr>
            <w:rStyle w:val="ac"/>
            <w:sz w:val="22"/>
            <w:szCs w:val="27"/>
          </w:rPr>
          <w:t>P8</w:t>
        </w:r>
        <w:r w:rsidRPr="00DA7206">
          <w:rPr>
            <w:rStyle w:val="ac"/>
            <w:sz w:val="22"/>
            <w:szCs w:val="27"/>
          </w:rPr>
          <w:t>02.1AEcg</w:t>
        </w:r>
        <w:r>
          <w:rPr>
            <w:rStyle w:val="ac"/>
            <w:sz w:val="22"/>
            <w:szCs w:val="27"/>
          </w:rPr>
          <w:fldChar w:fldCharType="end"/>
        </w:r>
        <w:r w:rsidRPr="00DA7206">
          <w:rPr>
            <w:rStyle w:val="apple-converted-space"/>
            <w:color w:val="000000"/>
            <w:sz w:val="22"/>
            <w:szCs w:val="27"/>
          </w:rPr>
          <w:t> </w:t>
        </w:r>
        <w:r>
          <w:rPr>
            <w:color w:val="000000"/>
            <w:sz w:val="22"/>
            <w:szCs w:val="27"/>
          </w:rPr>
          <w:t xml:space="preserve"> </w:t>
        </w:r>
      </w:ins>
    </w:p>
    <w:p w:rsidR="00D618D4" w:rsidRPr="0001486E" w:rsidRDefault="00D618D4" w:rsidP="00D618D4">
      <w:pPr>
        <w:pStyle w:val="hg"/>
        <w:ind w:firstLine="0"/>
        <w:rPr>
          <w:ins w:id="2293" w:author="Morita" w:date="2016-09-27T02:59:00Z"/>
          <w:sz w:val="22"/>
          <w:szCs w:val="22"/>
          <w:lang w:val="en-GB"/>
        </w:rPr>
      </w:pPr>
      <w:ins w:id="2294" w:author="Morita" w:date="2016-09-27T02:59:00Z">
        <w:r>
          <w:fldChar w:fldCharType="begin"/>
        </w:r>
        <w:r>
          <w:instrText xml:space="preserve"> HYPERLINK "http://www.ieee802.org/1/pages/802.1ci.html" </w:instrText>
        </w:r>
        <w:r>
          <w:fldChar w:fldCharType="separate"/>
        </w:r>
        <w:r>
          <w:rPr>
            <w:rStyle w:val="ac"/>
            <w:sz w:val="22"/>
            <w:szCs w:val="27"/>
          </w:rPr>
          <w:t>P8</w:t>
        </w:r>
        <w:r w:rsidRPr="00DA7206">
          <w:rPr>
            <w:rStyle w:val="ac"/>
            <w:sz w:val="22"/>
            <w:szCs w:val="27"/>
          </w:rPr>
          <w:t>02.1Qci</w:t>
        </w:r>
        <w:r>
          <w:rPr>
            <w:rStyle w:val="ac"/>
            <w:sz w:val="22"/>
            <w:szCs w:val="27"/>
          </w:rPr>
          <w:fldChar w:fldCharType="end"/>
        </w:r>
      </w:ins>
    </w:p>
    <w:p w:rsidR="00D618D4" w:rsidRDefault="00D618D4" w:rsidP="00D618D4">
      <w:pPr>
        <w:pStyle w:val="Tablelegend"/>
        <w:tabs>
          <w:tab w:val="clear" w:pos="284"/>
          <w:tab w:val="clear" w:pos="567"/>
          <w:tab w:val="clear" w:pos="851"/>
          <w:tab w:val="clear" w:pos="1134"/>
          <w:tab w:val="clear" w:pos="1418"/>
          <w:tab w:val="clear" w:pos="1701"/>
          <w:tab w:val="clear" w:pos="2268"/>
          <w:tab w:val="clear" w:pos="2552"/>
          <w:tab w:val="clear" w:pos="2835"/>
          <w:tab w:val="clear" w:pos="3119"/>
          <w:tab w:val="clear" w:pos="3402"/>
          <w:tab w:val="clear" w:pos="3686"/>
          <w:tab w:val="clear" w:pos="3969"/>
          <w:tab w:val="left" w:pos="794"/>
          <w:tab w:val="left" w:pos="1191"/>
          <w:tab w:val="left" w:pos="1588"/>
        </w:tabs>
        <w:spacing w:after="0"/>
        <w:rPr>
          <w:ins w:id="2295" w:author="Morita" w:date="2016-09-27T02:59:00Z"/>
          <w:rFonts w:eastAsia="Arial Unicode MS"/>
        </w:rPr>
      </w:pPr>
    </w:p>
    <w:p w:rsidR="00D618D4" w:rsidRPr="00E63619" w:rsidRDefault="00D618D4" w:rsidP="00D618D4">
      <w:pPr>
        <w:pStyle w:val="Tablelegend"/>
        <w:tabs>
          <w:tab w:val="clear" w:pos="284"/>
          <w:tab w:val="clear" w:pos="567"/>
          <w:tab w:val="clear" w:pos="851"/>
          <w:tab w:val="clear" w:pos="1134"/>
          <w:tab w:val="clear" w:pos="1418"/>
          <w:tab w:val="clear" w:pos="1701"/>
          <w:tab w:val="clear" w:pos="2268"/>
          <w:tab w:val="clear" w:pos="2552"/>
          <w:tab w:val="clear" w:pos="2835"/>
          <w:tab w:val="clear" w:pos="3119"/>
          <w:tab w:val="clear" w:pos="3402"/>
          <w:tab w:val="clear" w:pos="3686"/>
          <w:tab w:val="clear" w:pos="3969"/>
          <w:tab w:val="left" w:pos="794"/>
          <w:tab w:val="left" w:pos="1191"/>
          <w:tab w:val="left" w:pos="1588"/>
        </w:tabs>
        <w:spacing w:after="0"/>
        <w:rPr>
          <w:ins w:id="2296" w:author="Morita" w:date="2016-09-27T02:59:00Z"/>
          <w:rFonts w:eastAsia="Arial Unicode MS"/>
        </w:rPr>
      </w:pPr>
      <w:ins w:id="2297" w:author="Morita" w:date="2016-09-27T02:59:00Z">
        <w:r>
          <w:rPr>
            <w:rFonts w:eastAsia="Arial Unicode MS"/>
          </w:rPr>
          <w:t>The following are currently submitted to the Review Committee for final approval:</w:t>
        </w:r>
      </w:ins>
    </w:p>
    <w:p w:rsidR="00D618D4" w:rsidRDefault="00D618D4" w:rsidP="00D618D4">
      <w:pPr>
        <w:pStyle w:val="hg"/>
        <w:ind w:firstLine="0"/>
        <w:rPr>
          <w:ins w:id="2298" w:author="Morita" w:date="2016-09-27T02:59:00Z"/>
          <w:rStyle w:val="ac"/>
          <w:sz w:val="22"/>
          <w:szCs w:val="22"/>
        </w:rPr>
      </w:pPr>
      <w:ins w:id="2299" w:author="Morita" w:date="2016-09-27T02:59:00Z">
        <w:r>
          <w:fldChar w:fldCharType="begin"/>
        </w:r>
        <w:r>
          <w:instrText xml:space="preserve"> HYPERLINK "http://www.ieee802.org/1/pages/802.1AC-rev.html" </w:instrText>
        </w:r>
        <w:r>
          <w:fldChar w:fldCharType="separate"/>
        </w:r>
        <w:r w:rsidRPr="00745B51">
          <w:rPr>
            <w:rStyle w:val="ac"/>
            <w:sz w:val="22"/>
            <w:szCs w:val="22"/>
          </w:rPr>
          <w:t>P802.1AC-rev</w:t>
        </w:r>
        <w:r>
          <w:rPr>
            <w:rStyle w:val="ac"/>
            <w:sz w:val="22"/>
            <w:szCs w:val="22"/>
          </w:rPr>
          <w:fldChar w:fldCharType="end"/>
        </w:r>
        <w:r>
          <w:rPr>
            <w:rStyle w:val="ac"/>
            <w:sz w:val="22"/>
            <w:szCs w:val="22"/>
          </w:rPr>
          <w:t xml:space="preserve"> </w:t>
        </w:r>
      </w:ins>
    </w:p>
    <w:p w:rsidR="0049784C" w:rsidRDefault="0049784C" w:rsidP="001E66FA">
      <w:pPr>
        <w:rPr>
          <w:ins w:id="2300" w:author="Morita" w:date="2016-09-27T03:04:00Z"/>
          <w:lang w:eastAsia="ja-JP"/>
        </w:rPr>
      </w:pPr>
    </w:p>
    <w:p w:rsidR="0049784C" w:rsidRPr="0049784C" w:rsidRDefault="0049784C">
      <w:pPr>
        <w:pStyle w:val="Tablelegend"/>
        <w:rPr>
          <w:ins w:id="2301" w:author="Morita" w:date="2016-09-27T03:04:00Z"/>
          <w:rPrChange w:id="2302" w:author="Morita" w:date="2016-09-27T03:04:00Z">
            <w:rPr>
              <w:ins w:id="2303" w:author="Morita" w:date="2016-09-27T03:04:00Z"/>
              <w:rFonts w:eastAsia="Arial Unicode MS"/>
            </w:rPr>
          </w:rPrChange>
        </w:rPr>
        <w:pPrChange w:id="2304" w:author="Morita" w:date="2016-09-27T03:04:00Z">
          <w:pPr>
            <w:pStyle w:val="Tablelegend"/>
            <w:ind w:left="284"/>
          </w:pPr>
        </w:pPrChange>
      </w:pPr>
      <w:ins w:id="2305" w:author="Morita" w:date="2016-09-27T03:04:00Z">
        <w:r w:rsidRPr="0049784C">
          <w:rPr>
            <w:rPrChange w:id="2306" w:author="Morita" w:date="2016-09-27T03:04:00Z">
              <w:rPr>
                <w:rFonts w:eastAsia="Arial Unicode MS"/>
              </w:rPr>
            </w:rPrChange>
          </w:rPr>
          <w:t>The following are the current new projects under development:</w:t>
        </w:r>
      </w:ins>
    </w:p>
    <w:p w:rsidR="0049784C" w:rsidRDefault="0049784C" w:rsidP="0049784C">
      <w:pPr>
        <w:pStyle w:val="Tablelegend"/>
        <w:ind w:left="567"/>
        <w:rPr>
          <w:ins w:id="2307" w:author="Morita" w:date="2016-09-27T03:04:00Z"/>
          <w:rFonts w:eastAsia="Arial Unicode MS"/>
        </w:rPr>
      </w:pPr>
      <w:ins w:id="2308" w:author="Morita" w:date="2016-09-27T03:04:00Z">
        <w:r>
          <w:rPr>
            <w:rFonts w:eastAsia="Arial Unicode MS"/>
          </w:rPr>
          <w:t>5G Access Network</w:t>
        </w:r>
      </w:ins>
    </w:p>
    <w:p w:rsidR="0049784C" w:rsidRDefault="0049784C" w:rsidP="0049784C">
      <w:pPr>
        <w:pStyle w:val="Tablelegend"/>
        <w:ind w:left="851"/>
        <w:rPr>
          <w:ins w:id="2309" w:author="Morita" w:date="2016-09-27T03:04:00Z"/>
          <w:rFonts w:eastAsia="Arial Unicode MS"/>
        </w:rPr>
      </w:pPr>
      <w:ins w:id="2310" w:author="Morita" w:date="2016-09-27T03:04:00Z">
        <w:r>
          <w:rPr>
            <w:rFonts w:eastAsia="Arial Unicode MS"/>
          </w:rPr>
          <w:t xml:space="preserve">As a result of the IEEE 802 5G standing committee, the 802.1 </w:t>
        </w:r>
        <w:proofErr w:type="spellStart"/>
        <w:r>
          <w:rPr>
            <w:rFonts w:eastAsia="Arial Unicode MS"/>
          </w:rPr>
          <w:t>OmniRAN</w:t>
        </w:r>
        <w:proofErr w:type="spellEnd"/>
        <w:r>
          <w:rPr>
            <w:rFonts w:eastAsia="Arial Unicode MS"/>
          </w:rPr>
          <w:t xml:space="preserve"> TG is brainstorming on the development of a 5G Access Network.  This would effectively be an architectural description of all 802 technologies (wired and wireless) and would comprise an access network with appropriate interfaces that could be applicable for some 5G use cases.  An Industry Connections program has been suggested to solicit additional industry input on the requirements and use cases. </w:t>
        </w:r>
      </w:ins>
    </w:p>
    <w:p w:rsidR="0049784C" w:rsidRDefault="0049784C" w:rsidP="0049784C">
      <w:pPr>
        <w:pStyle w:val="Tablelegend"/>
        <w:ind w:left="567"/>
        <w:rPr>
          <w:ins w:id="2311" w:author="Morita" w:date="2016-09-27T03:04:00Z"/>
          <w:rFonts w:eastAsia="Arial Unicode MS"/>
        </w:rPr>
      </w:pPr>
      <w:ins w:id="2312" w:author="Morita" w:date="2016-09-27T03:04:00Z">
        <w:r>
          <w:rPr>
            <w:rFonts w:eastAsia="Arial Unicode MS"/>
          </w:rPr>
          <w:t>P</w:t>
        </w:r>
        <w:r w:rsidRPr="00C21CFD">
          <w:rPr>
            <w:rFonts w:eastAsia="Arial Unicode MS"/>
          </w:rPr>
          <w:t>802.1</w:t>
        </w:r>
        <w:r>
          <w:rPr>
            <w:rFonts w:eastAsia="Arial Unicode MS"/>
          </w:rPr>
          <w:t>Qcs</w:t>
        </w:r>
        <w:r w:rsidRPr="00C21CFD">
          <w:rPr>
            <w:rFonts w:eastAsia="Arial Unicode MS"/>
          </w:rPr>
          <w:t xml:space="preserve"> </w:t>
        </w:r>
        <w:r>
          <w:rPr>
            <w:rFonts w:eastAsia="Arial Unicode MS"/>
          </w:rPr>
          <w:t xml:space="preserve">– </w:t>
        </w:r>
        <w:r>
          <w:t>Link-local Registration Protocol</w:t>
        </w:r>
      </w:ins>
    </w:p>
    <w:p w:rsidR="0049784C" w:rsidRDefault="0049784C" w:rsidP="0049784C">
      <w:pPr>
        <w:ind w:left="794"/>
        <w:rPr>
          <w:ins w:id="2313" w:author="Morita" w:date="2016-09-27T03:04:00Z"/>
          <w:rFonts w:eastAsia="Arial Unicode MS"/>
          <w:sz w:val="22"/>
        </w:rPr>
      </w:pPr>
      <w:ins w:id="2314" w:author="Morita" w:date="2016-09-27T03:04:00Z">
        <w:r w:rsidRPr="007A7BC3">
          <w:rPr>
            <w:rFonts w:eastAsia="Arial Unicode MS"/>
            <w:sz w:val="22"/>
          </w:rPr>
          <w:lastRenderedPageBreak/>
          <w:t xml:space="preserve">This </w:t>
        </w:r>
        <w:r w:rsidRPr="00D9583B">
          <w:rPr>
            <w:rFonts w:eastAsia="Arial Unicode MS"/>
            <w:sz w:val="22"/>
          </w:rPr>
          <w:t>standard specifies protocols, procedures and managed objects to provide link-local registration of attributes.</w:t>
        </w:r>
        <w:r>
          <w:rPr>
            <w:rFonts w:eastAsia="Arial Unicode MS"/>
            <w:sz w:val="22"/>
          </w:rPr>
          <w:t xml:space="preserve">  </w:t>
        </w:r>
        <w:r w:rsidRPr="00D9583B">
          <w:rPr>
            <w:rFonts w:eastAsia="Arial Unicode MS"/>
            <w:sz w:val="22"/>
          </w:rPr>
          <w:t>The standard will serve as a basis for applications in other projects to distribute attributes through a network based on link-local registration.</w:t>
        </w:r>
        <w:r>
          <w:rPr>
            <w:rFonts w:eastAsia="Arial Unicode MS"/>
            <w:sz w:val="22"/>
          </w:rPr>
          <w:t xml:space="preserve">  </w:t>
        </w:r>
        <w:r w:rsidRPr="00D9583B">
          <w:rPr>
            <w:rFonts w:eastAsia="Arial Unicode MS"/>
            <w:sz w:val="22"/>
          </w:rPr>
          <w:t>The standard will consider the constraints of resource limited systems.</w:t>
        </w:r>
        <w:r>
          <w:rPr>
            <w:rFonts w:eastAsia="Arial Unicode MS"/>
            <w:sz w:val="22"/>
          </w:rPr>
          <w:t xml:space="preserve">  </w:t>
        </w:r>
        <w:r w:rsidRPr="00D9583B">
          <w:rPr>
            <w:rFonts w:eastAsia="Arial Unicode MS"/>
            <w:sz w:val="22"/>
          </w:rPr>
          <w:t>Current MRP "802.1Q Multiple Registration Protocol" is suited only for applications with limited information rate.</w:t>
        </w:r>
        <w:r>
          <w:rPr>
            <w:rFonts w:eastAsia="Arial Unicode MS"/>
            <w:sz w:val="22"/>
          </w:rPr>
          <w:t xml:space="preserve">  </w:t>
        </w:r>
        <w:r w:rsidRPr="00D9583B">
          <w:rPr>
            <w:rFonts w:eastAsia="Arial Unicode MS"/>
            <w:sz w:val="22"/>
          </w:rPr>
          <w:t>There is a need to overcome this limitation in an efficient manner.</w:t>
        </w:r>
      </w:ins>
    </w:p>
    <w:p w:rsidR="0049784C" w:rsidRDefault="0049784C" w:rsidP="0049784C">
      <w:pPr>
        <w:pStyle w:val="Tablelegend"/>
        <w:ind w:left="567"/>
        <w:rPr>
          <w:ins w:id="2315" w:author="Morita" w:date="2016-09-27T03:04:00Z"/>
          <w:rFonts w:eastAsia="Arial Unicode MS"/>
        </w:rPr>
      </w:pPr>
      <w:ins w:id="2316" w:author="Morita" w:date="2016-09-27T03:04:00Z">
        <w:r>
          <w:rPr>
            <w:rFonts w:eastAsia="Arial Unicode MS"/>
          </w:rPr>
          <w:t>P</w:t>
        </w:r>
        <w:r w:rsidRPr="00C21CFD">
          <w:rPr>
            <w:rFonts w:eastAsia="Arial Unicode MS"/>
          </w:rPr>
          <w:t>802.1</w:t>
        </w:r>
        <w:r>
          <w:rPr>
            <w:rFonts w:eastAsia="Arial Unicode MS"/>
          </w:rPr>
          <w:t>Q</w:t>
        </w:r>
        <w:r w:rsidRPr="00C21CFD">
          <w:rPr>
            <w:rFonts w:eastAsia="Arial Unicode MS"/>
          </w:rPr>
          <w:t xml:space="preserve"> </w:t>
        </w:r>
        <w:r>
          <w:rPr>
            <w:rFonts w:eastAsia="Arial Unicode MS"/>
          </w:rPr>
          <w:t xml:space="preserve">– </w:t>
        </w:r>
        <w:r w:rsidRPr="001A1DD1">
          <w:t>Bridges and Bridged Networks</w:t>
        </w:r>
      </w:ins>
    </w:p>
    <w:p w:rsidR="0049784C" w:rsidRDefault="0049784C" w:rsidP="0049784C">
      <w:pPr>
        <w:ind w:left="794"/>
        <w:rPr>
          <w:ins w:id="2317" w:author="Morita" w:date="2016-09-27T03:04:00Z"/>
          <w:rFonts w:eastAsia="Arial Unicode MS"/>
          <w:sz w:val="22"/>
        </w:rPr>
      </w:pPr>
      <w:ins w:id="2318" w:author="Morita" w:date="2016-09-27T03:04:00Z">
        <w:r w:rsidRPr="001A1DD1">
          <w:rPr>
            <w:rFonts w:eastAsia="Arial Unicode MS"/>
            <w:sz w:val="22"/>
          </w:rPr>
          <w:t>Bridges, as specified by this standard, allow the compatible interconnection of information technology</w:t>
        </w:r>
        <w:r>
          <w:rPr>
            <w:rFonts w:eastAsia="Arial Unicode MS"/>
            <w:sz w:val="22"/>
          </w:rPr>
          <w:t xml:space="preserve"> </w:t>
        </w:r>
        <w:r w:rsidRPr="001A1DD1">
          <w:rPr>
            <w:rFonts w:eastAsia="Arial Unicode MS"/>
            <w:sz w:val="22"/>
          </w:rPr>
          <w:t>equipment attached to separate individual LANs.</w:t>
        </w:r>
      </w:ins>
    </w:p>
    <w:p w:rsidR="0049784C" w:rsidRDefault="0049784C" w:rsidP="0049784C">
      <w:pPr>
        <w:ind w:left="794"/>
        <w:rPr>
          <w:ins w:id="2319" w:author="Morita" w:date="2016-09-27T03:04:00Z"/>
          <w:rFonts w:eastAsia="Arial Unicode MS"/>
          <w:sz w:val="22"/>
        </w:rPr>
      </w:pPr>
      <w:ins w:id="2320" w:author="Morita" w:date="2016-09-27T03:04:00Z">
        <w:r>
          <w:rPr>
            <w:rFonts w:eastAsia="Arial Unicode MS"/>
            <w:sz w:val="22"/>
          </w:rPr>
          <w:t>This revision project will roll-up all of the recent amendments into the base standard.</w:t>
        </w:r>
      </w:ins>
    </w:p>
    <w:p w:rsidR="006173DE" w:rsidRPr="005A54E2" w:rsidDel="00D618D4" w:rsidRDefault="006173DE" w:rsidP="005A54E2">
      <w:pPr>
        <w:pStyle w:val="Tablelegend"/>
        <w:rPr>
          <w:del w:id="2321" w:author="Morita" w:date="2016-09-27T02:59:00Z"/>
        </w:rPr>
      </w:pPr>
      <w:del w:id="2322" w:author="Morita" w:date="2016-09-27T02:59:00Z">
        <w:r w:rsidRPr="005A54E2" w:rsidDel="00D618D4">
          <w:delText>the following projects are currently in Task Group (TG) ballot:</w:delText>
        </w:r>
      </w:del>
    </w:p>
    <w:p w:rsidR="006173DE" w:rsidDel="00D618D4" w:rsidRDefault="00D618D4" w:rsidP="006173DE">
      <w:pPr>
        <w:pStyle w:val="hg"/>
        <w:ind w:firstLine="0"/>
        <w:rPr>
          <w:del w:id="2323" w:author="Morita" w:date="2016-09-27T02:59:00Z"/>
          <w:sz w:val="22"/>
          <w:szCs w:val="22"/>
        </w:rPr>
      </w:pPr>
      <w:del w:id="2324" w:author="Morita" w:date="2016-09-27T02:59:00Z">
        <w:r w:rsidDel="00D618D4">
          <w:fldChar w:fldCharType="begin"/>
        </w:r>
        <w:r w:rsidDel="00D618D4">
          <w:delInstrText xml:space="preserve"> HYPERLINK "http://www.ieee802.org/1/pages/802.1cc.html" </w:delInstrText>
        </w:r>
        <w:r w:rsidDel="00D618D4">
          <w:fldChar w:fldCharType="separate"/>
        </w:r>
        <w:r w:rsidR="006173DE" w:rsidRPr="00745B51" w:rsidDel="00D618D4">
          <w:rPr>
            <w:rStyle w:val="ac"/>
            <w:sz w:val="22"/>
            <w:szCs w:val="22"/>
          </w:rPr>
          <w:delText>P802.1Qcc</w:delText>
        </w:r>
        <w:r w:rsidDel="00D618D4">
          <w:rPr>
            <w:rStyle w:val="ac"/>
            <w:sz w:val="22"/>
            <w:szCs w:val="22"/>
          </w:rPr>
          <w:fldChar w:fldCharType="end"/>
        </w:r>
      </w:del>
    </w:p>
    <w:p w:rsidR="006173DE" w:rsidRPr="00134FA2" w:rsidDel="00D618D4" w:rsidRDefault="00D618D4" w:rsidP="006173DE">
      <w:pPr>
        <w:pStyle w:val="hg"/>
        <w:ind w:firstLine="0"/>
        <w:rPr>
          <w:del w:id="2325" w:author="Morita" w:date="2016-09-27T02:59:00Z"/>
          <w:sz w:val="22"/>
          <w:szCs w:val="22"/>
          <w:lang w:val="en-GB"/>
        </w:rPr>
      </w:pPr>
      <w:del w:id="2326" w:author="Morita" w:date="2016-09-27T02:59:00Z">
        <w:r w:rsidDel="00D618D4">
          <w:fldChar w:fldCharType="begin"/>
        </w:r>
        <w:r w:rsidDel="00D618D4">
          <w:delInstrText xml:space="preserve"> HYPERLINK "http://www.ieee802.org/1/pages/802.1ci.html" </w:delInstrText>
        </w:r>
        <w:r w:rsidDel="00D618D4">
          <w:fldChar w:fldCharType="separate"/>
        </w:r>
        <w:r w:rsidR="006173DE" w:rsidRPr="00745B51" w:rsidDel="00D618D4">
          <w:rPr>
            <w:rStyle w:val="ac"/>
            <w:sz w:val="22"/>
            <w:szCs w:val="22"/>
            <w:lang w:val="en-GB"/>
          </w:rPr>
          <w:delText>P802.1Qci</w:delText>
        </w:r>
        <w:r w:rsidDel="00D618D4">
          <w:rPr>
            <w:rStyle w:val="ac"/>
            <w:sz w:val="22"/>
            <w:szCs w:val="22"/>
          </w:rPr>
          <w:fldChar w:fldCharType="end"/>
        </w:r>
      </w:del>
    </w:p>
    <w:p w:rsidR="006173DE" w:rsidRPr="00134FA2" w:rsidDel="00D618D4" w:rsidRDefault="00D618D4" w:rsidP="006173DE">
      <w:pPr>
        <w:pStyle w:val="hg"/>
        <w:ind w:firstLine="0"/>
        <w:rPr>
          <w:del w:id="2327" w:author="Morita" w:date="2016-09-27T02:59:00Z"/>
          <w:sz w:val="22"/>
          <w:szCs w:val="22"/>
          <w:lang w:val="en-GB"/>
        </w:rPr>
      </w:pPr>
      <w:del w:id="2328" w:author="Morita" w:date="2016-09-27T02:59:00Z">
        <w:r w:rsidDel="00D618D4">
          <w:fldChar w:fldCharType="begin"/>
        </w:r>
        <w:r w:rsidDel="00D618D4">
          <w:delInstrText xml:space="preserve"> HYPERLINK "http://www.ieee802.org/1/pages/802.1cp.html" </w:delInstrText>
        </w:r>
        <w:r w:rsidDel="00D618D4">
          <w:fldChar w:fldCharType="separate"/>
        </w:r>
        <w:r w:rsidR="006173DE" w:rsidRPr="00745B51" w:rsidDel="00D618D4">
          <w:rPr>
            <w:rStyle w:val="ac"/>
            <w:sz w:val="22"/>
            <w:szCs w:val="22"/>
            <w:lang w:val="en-GB"/>
          </w:rPr>
          <w:delText>P802.1Qcp</w:delText>
        </w:r>
        <w:r w:rsidDel="00D618D4">
          <w:rPr>
            <w:rStyle w:val="ac"/>
            <w:sz w:val="22"/>
            <w:szCs w:val="22"/>
          </w:rPr>
          <w:fldChar w:fldCharType="end"/>
        </w:r>
      </w:del>
    </w:p>
    <w:p w:rsidR="006173DE" w:rsidRPr="00134FA2" w:rsidDel="00D618D4" w:rsidRDefault="00D618D4" w:rsidP="006173DE">
      <w:pPr>
        <w:pStyle w:val="hg"/>
        <w:ind w:firstLine="0"/>
        <w:rPr>
          <w:del w:id="2329" w:author="Morita" w:date="2016-09-27T02:59:00Z"/>
          <w:sz w:val="22"/>
          <w:szCs w:val="22"/>
        </w:rPr>
      </w:pPr>
      <w:del w:id="2330" w:author="Morita" w:date="2016-09-27T02:59:00Z">
        <w:r w:rsidDel="00D618D4">
          <w:fldChar w:fldCharType="begin"/>
        </w:r>
        <w:r w:rsidDel="00D618D4">
          <w:delInstrText xml:space="preserve"> HYPERLINK "http://www.ieee802.org/1/pages/802.1aecg.html" </w:delInstrText>
        </w:r>
        <w:r w:rsidDel="00D618D4">
          <w:fldChar w:fldCharType="separate"/>
        </w:r>
        <w:r w:rsidR="006173DE" w:rsidRPr="00745B51" w:rsidDel="00D618D4">
          <w:rPr>
            <w:rStyle w:val="ac"/>
            <w:sz w:val="22"/>
            <w:szCs w:val="22"/>
          </w:rPr>
          <w:delText>P802.1AEcg</w:delText>
        </w:r>
        <w:r w:rsidDel="00D618D4">
          <w:rPr>
            <w:rStyle w:val="ac"/>
            <w:sz w:val="22"/>
            <w:szCs w:val="22"/>
          </w:rPr>
          <w:fldChar w:fldCharType="end"/>
        </w:r>
      </w:del>
    </w:p>
    <w:p w:rsidR="006173DE" w:rsidDel="00D618D4" w:rsidRDefault="00D618D4" w:rsidP="006173DE">
      <w:pPr>
        <w:pStyle w:val="hg"/>
        <w:ind w:firstLine="0"/>
        <w:rPr>
          <w:del w:id="2331" w:author="Morita" w:date="2016-09-27T02:59:00Z"/>
          <w:sz w:val="22"/>
          <w:szCs w:val="22"/>
        </w:rPr>
      </w:pPr>
      <w:del w:id="2332" w:author="Morita" w:date="2016-09-27T02:59:00Z">
        <w:r w:rsidDel="00D618D4">
          <w:fldChar w:fldCharType="begin"/>
        </w:r>
        <w:r w:rsidDel="00D618D4">
          <w:delInstrText xml:space="preserve"> HYPERLINK "http://www.ieee802.org/1/pages/802.1AS-rev.html" </w:delInstrText>
        </w:r>
        <w:r w:rsidDel="00D618D4">
          <w:fldChar w:fldCharType="separate"/>
        </w:r>
        <w:r w:rsidR="006173DE" w:rsidRPr="00745B51" w:rsidDel="00D618D4">
          <w:rPr>
            <w:rStyle w:val="ac"/>
            <w:sz w:val="22"/>
            <w:szCs w:val="22"/>
          </w:rPr>
          <w:delText>P802.1AS-rev</w:delText>
        </w:r>
        <w:r w:rsidDel="00D618D4">
          <w:rPr>
            <w:rStyle w:val="ac"/>
            <w:sz w:val="22"/>
            <w:szCs w:val="22"/>
          </w:rPr>
          <w:fldChar w:fldCharType="end"/>
        </w:r>
      </w:del>
    </w:p>
    <w:p w:rsidR="006173DE" w:rsidRPr="00434355" w:rsidDel="00D618D4" w:rsidRDefault="006173DE" w:rsidP="006173DE">
      <w:pPr>
        <w:pStyle w:val="hg"/>
        <w:ind w:firstLine="0"/>
        <w:rPr>
          <w:del w:id="2333" w:author="Morita" w:date="2016-09-27T02:59:00Z"/>
          <w:sz w:val="22"/>
          <w:szCs w:val="22"/>
        </w:rPr>
      </w:pPr>
    </w:p>
    <w:p w:rsidR="006173DE" w:rsidRPr="005A54E2" w:rsidDel="00D618D4" w:rsidRDefault="006173DE" w:rsidP="005A54E2">
      <w:pPr>
        <w:pStyle w:val="Tablelegend"/>
        <w:rPr>
          <w:del w:id="2334" w:author="Morita" w:date="2016-09-27T02:59:00Z"/>
        </w:rPr>
      </w:pPr>
      <w:del w:id="2335" w:author="Morita" w:date="2016-09-27T02:59:00Z">
        <w:r w:rsidRPr="005A54E2" w:rsidDel="00D618D4">
          <w:delText>The following are currently in Working Group (WG) ballot:</w:delText>
        </w:r>
      </w:del>
    </w:p>
    <w:p w:rsidR="006173DE" w:rsidDel="00D618D4" w:rsidRDefault="00D618D4" w:rsidP="006173DE">
      <w:pPr>
        <w:pStyle w:val="hg"/>
        <w:ind w:firstLine="0"/>
        <w:rPr>
          <w:del w:id="2336" w:author="Morita" w:date="2016-09-27T02:59:00Z"/>
          <w:sz w:val="22"/>
          <w:szCs w:val="22"/>
        </w:rPr>
      </w:pPr>
      <w:del w:id="2337" w:author="Morita" w:date="2016-09-27T02:59:00Z">
        <w:r w:rsidDel="00D618D4">
          <w:fldChar w:fldCharType="begin"/>
        </w:r>
        <w:r w:rsidDel="00D618D4">
          <w:delInstrText xml:space="preserve"> HYPERLINK "http://www.ieee802.org/1/pages/802.1cb.html" </w:delInstrText>
        </w:r>
        <w:r w:rsidDel="00D618D4">
          <w:fldChar w:fldCharType="separate"/>
        </w:r>
        <w:r w:rsidR="006173DE" w:rsidRPr="00745B51" w:rsidDel="00D618D4">
          <w:rPr>
            <w:rStyle w:val="ac"/>
            <w:sz w:val="22"/>
            <w:szCs w:val="22"/>
          </w:rPr>
          <w:delText>P802.1CB</w:delText>
        </w:r>
        <w:r w:rsidDel="00D618D4">
          <w:rPr>
            <w:rStyle w:val="ac"/>
            <w:sz w:val="22"/>
            <w:szCs w:val="22"/>
          </w:rPr>
          <w:fldChar w:fldCharType="end"/>
        </w:r>
      </w:del>
    </w:p>
    <w:p w:rsidR="006173DE" w:rsidDel="00D618D4" w:rsidRDefault="006173DE" w:rsidP="006173DE">
      <w:pPr>
        <w:pStyle w:val="hg"/>
        <w:ind w:firstLine="0"/>
        <w:rPr>
          <w:del w:id="2338" w:author="Morita" w:date="2016-09-27T02:59:00Z"/>
          <w:sz w:val="22"/>
          <w:szCs w:val="22"/>
        </w:rPr>
      </w:pPr>
      <w:del w:id="2339" w:author="Morita" w:date="2016-09-27T02:59:00Z">
        <w:r w:rsidDel="00D618D4">
          <w:rPr>
            <w:sz w:val="22"/>
            <w:szCs w:val="22"/>
          </w:rPr>
          <w:delText>P802.1AX/Cor1</w:delText>
        </w:r>
      </w:del>
    </w:p>
    <w:p w:rsidR="006173DE" w:rsidRPr="005A54E2" w:rsidDel="00D618D4" w:rsidRDefault="006173DE" w:rsidP="005A54E2">
      <w:pPr>
        <w:pStyle w:val="Tablelegend"/>
        <w:rPr>
          <w:del w:id="2340" w:author="Morita" w:date="2016-09-27T02:59:00Z"/>
        </w:rPr>
      </w:pPr>
    </w:p>
    <w:p w:rsidR="006173DE" w:rsidRPr="005A54E2" w:rsidDel="00D618D4" w:rsidRDefault="006173DE" w:rsidP="005A54E2">
      <w:pPr>
        <w:pStyle w:val="Tablelegend"/>
        <w:rPr>
          <w:del w:id="2341" w:author="Morita" w:date="2016-09-27T02:59:00Z"/>
        </w:rPr>
      </w:pPr>
      <w:del w:id="2342" w:author="Morita" w:date="2016-09-27T02:59:00Z">
        <w:r w:rsidRPr="005A54E2" w:rsidDel="00D618D4">
          <w:delText>The following are currently in Sponsor ballot:</w:delText>
        </w:r>
      </w:del>
    </w:p>
    <w:p w:rsidR="006173DE" w:rsidDel="00D618D4" w:rsidRDefault="00D618D4" w:rsidP="006173DE">
      <w:pPr>
        <w:pStyle w:val="hg"/>
        <w:ind w:firstLine="0"/>
        <w:rPr>
          <w:del w:id="2343" w:author="Morita" w:date="2016-09-27T02:59:00Z"/>
          <w:sz w:val="22"/>
          <w:szCs w:val="22"/>
        </w:rPr>
      </w:pPr>
      <w:del w:id="2344" w:author="Morita" w:date="2016-09-27T02:59:00Z">
        <w:r w:rsidDel="00D618D4">
          <w:fldChar w:fldCharType="begin"/>
        </w:r>
        <w:r w:rsidDel="00D618D4">
          <w:delInstrText xml:space="preserve"> HYPERLINK "http://www.ieee802.org/1/pages/802.1bu.html" </w:delInstrText>
        </w:r>
        <w:r w:rsidDel="00D618D4">
          <w:fldChar w:fldCharType="separate"/>
        </w:r>
        <w:r w:rsidR="006173DE" w:rsidRPr="00745B51" w:rsidDel="00D618D4">
          <w:rPr>
            <w:rStyle w:val="ac"/>
            <w:sz w:val="22"/>
            <w:szCs w:val="22"/>
          </w:rPr>
          <w:delText>P802.1Qbu</w:delText>
        </w:r>
        <w:r w:rsidDel="00D618D4">
          <w:rPr>
            <w:rStyle w:val="ac"/>
            <w:sz w:val="22"/>
            <w:szCs w:val="22"/>
          </w:rPr>
          <w:fldChar w:fldCharType="end"/>
        </w:r>
      </w:del>
    </w:p>
    <w:p w:rsidR="006173DE" w:rsidDel="00D618D4" w:rsidRDefault="00D618D4" w:rsidP="006173DE">
      <w:pPr>
        <w:pStyle w:val="hg"/>
        <w:ind w:firstLine="0"/>
        <w:rPr>
          <w:del w:id="2345" w:author="Morita" w:date="2016-09-27T02:59:00Z"/>
          <w:sz w:val="22"/>
          <w:szCs w:val="22"/>
        </w:rPr>
      </w:pPr>
      <w:del w:id="2346" w:author="Morita" w:date="2016-09-27T02:59:00Z">
        <w:r w:rsidDel="00D618D4">
          <w:fldChar w:fldCharType="begin"/>
        </w:r>
        <w:r w:rsidDel="00D618D4">
          <w:delInstrText xml:space="preserve"> HYPERLINK "http://www.ieee802.org/1/pages/802.1bz.html" </w:delInstrText>
        </w:r>
        <w:r w:rsidDel="00D618D4">
          <w:fldChar w:fldCharType="separate"/>
        </w:r>
        <w:r w:rsidR="006173DE" w:rsidRPr="00745B51" w:rsidDel="00D618D4">
          <w:rPr>
            <w:rStyle w:val="ac"/>
            <w:sz w:val="22"/>
            <w:szCs w:val="22"/>
          </w:rPr>
          <w:delText>P802.1Qbz</w:delText>
        </w:r>
        <w:r w:rsidDel="00D618D4">
          <w:rPr>
            <w:rStyle w:val="ac"/>
            <w:sz w:val="22"/>
            <w:szCs w:val="22"/>
          </w:rPr>
          <w:fldChar w:fldCharType="end"/>
        </w:r>
      </w:del>
    </w:p>
    <w:p w:rsidR="006173DE" w:rsidRPr="00794FF8" w:rsidDel="00D618D4" w:rsidRDefault="00D618D4" w:rsidP="006173DE">
      <w:pPr>
        <w:pStyle w:val="hg"/>
        <w:ind w:firstLine="0"/>
        <w:rPr>
          <w:del w:id="2347" w:author="Morita" w:date="2016-09-27T02:59:00Z"/>
          <w:sz w:val="22"/>
          <w:szCs w:val="22"/>
        </w:rPr>
      </w:pPr>
      <w:del w:id="2348" w:author="Morita" w:date="2016-09-27T02:59:00Z">
        <w:r w:rsidDel="00D618D4">
          <w:fldChar w:fldCharType="begin"/>
        </w:r>
        <w:r w:rsidDel="00D618D4">
          <w:delInstrText xml:space="preserve"> HYPERLINK "http://www.ieee802.org/1/pages/802.1AC-rev.html" </w:delInstrText>
        </w:r>
        <w:r w:rsidDel="00D618D4">
          <w:fldChar w:fldCharType="separate"/>
        </w:r>
        <w:r w:rsidR="006173DE" w:rsidRPr="00745B51" w:rsidDel="00D618D4">
          <w:rPr>
            <w:rStyle w:val="ac"/>
            <w:sz w:val="22"/>
            <w:szCs w:val="22"/>
          </w:rPr>
          <w:delText>P802.1AC-rev</w:delText>
        </w:r>
        <w:r w:rsidDel="00D618D4">
          <w:rPr>
            <w:rStyle w:val="ac"/>
            <w:sz w:val="22"/>
            <w:szCs w:val="22"/>
          </w:rPr>
          <w:fldChar w:fldCharType="end"/>
        </w:r>
      </w:del>
    </w:p>
    <w:p w:rsidR="006173DE" w:rsidRDefault="006173DE" w:rsidP="001E66FA">
      <w:pPr>
        <w:rPr>
          <w:lang w:val="en-US" w:eastAsia="ja-JP"/>
        </w:rPr>
      </w:pPr>
    </w:p>
    <w:p w:rsidR="0049784C" w:rsidRPr="00FE7D4D" w:rsidRDefault="0049784C" w:rsidP="0049784C">
      <w:pPr>
        <w:rPr>
          <w:ins w:id="2349" w:author="Morita" w:date="2016-09-27T03:06:00Z"/>
          <w:rFonts w:eastAsia="Arial Unicode MS"/>
          <w:b/>
          <w:sz w:val="22"/>
        </w:rPr>
      </w:pPr>
      <w:ins w:id="2350" w:author="Morita" w:date="2016-09-27T03:06:00Z">
        <w:r>
          <w:rPr>
            <w:rFonts w:eastAsia="Arial Unicode MS"/>
            <w:b/>
            <w:sz w:val="22"/>
          </w:rPr>
          <w:t>O</w:t>
        </w:r>
        <w:r>
          <w:rPr>
            <w:rFonts w:eastAsia="Arial Unicode MS" w:hint="eastAsia"/>
            <w:b/>
            <w:sz w:val="22"/>
            <w:lang w:eastAsia="ja-JP"/>
          </w:rPr>
          <w:t>ngoing projects</w:t>
        </w:r>
        <w:r>
          <w:rPr>
            <w:rFonts w:eastAsia="Arial Unicode MS"/>
            <w:b/>
            <w:sz w:val="22"/>
          </w:rPr>
          <w:t xml:space="preserve"> </w:t>
        </w:r>
        <w:r>
          <w:rPr>
            <w:rFonts w:eastAsia="Arial Unicode MS" w:hint="eastAsia"/>
            <w:b/>
            <w:sz w:val="22"/>
            <w:lang w:eastAsia="ja-JP"/>
          </w:rPr>
          <w:t>related to OTN</w:t>
        </w:r>
        <w:r>
          <w:rPr>
            <w:rFonts w:eastAsia="Arial Unicode MS"/>
            <w:b/>
            <w:sz w:val="22"/>
          </w:rPr>
          <w:t xml:space="preserve"> </w:t>
        </w:r>
      </w:ins>
    </w:p>
    <w:p w:rsidR="0049784C" w:rsidRDefault="0049784C" w:rsidP="0049784C">
      <w:pPr>
        <w:pStyle w:val="Tablelegend"/>
        <w:ind w:left="567"/>
        <w:rPr>
          <w:ins w:id="2351" w:author="Morita" w:date="2016-09-27T03:06:00Z"/>
          <w:rFonts w:eastAsia="Arial Unicode MS"/>
        </w:rPr>
      </w:pPr>
      <w:ins w:id="2352" w:author="Morita" w:date="2016-09-27T03:06:00Z">
        <w:r>
          <w:fldChar w:fldCharType="begin"/>
        </w:r>
        <w:r>
          <w:instrText xml:space="preserve"> HYPERLINK "http://www.ieee802.org/1/pages/802.1cm.html" </w:instrText>
        </w:r>
        <w:r>
          <w:fldChar w:fldCharType="separate"/>
        </w:r>
        <w:r w:rsidRPr="00745B51">
          <w:rPr>
            <w:rStyle w:val="ac"/>
            <w:rFonts w:eastAsia="Arial Unicode MS"/>
          </w:rPr>
          <w:t>P802.1CM</w:t>
        </w:r>
        <w:r>
          <w:rPr>
            <w:rStyle w:val="ac"/>
            <w:rFonts w:eastAsia="Arial Unicode MS"/>
          </w:rPr>
          <w:fldChar w:fldCharType="end"/>
        </w:r>
        <w:r w:rsidRPr="00C21CFD">
          <w:rPr>
            <w:rFonts w:eastAsia="Arial Unicode MS"/>
          </w:rPr>
          <w:t xml:space="preserve"> </w:t>
        </w:r>
        <w:r>
          <w:rPr>
            <w:rFonts w:eastAsia="Arial Unicode MS"/>
          </w:rPr>
          <w:t xml:space="preserve">– Profile for </w:t>
        </w:r>
        <w:proofErr w:type="spellStart"/>
        <w:r>
          <w:rPr>
            <w:rFonts w:eastAsia="Arial Unicode MS"/>
          </w:rPr>
          <w:t>Fronthaul</w:t>
        </w:r>
        <w:proofErr w:type="spellEnd"/>
      </w:ins>
    </w:p>
    <w:p w:rsidR="0049784C" w:rsidRDefault="0049784C" w:rsidP="0049784C">
      <w:pPr>
        <w:ind w:left="794"/>
        <w:rPr>
          <w:ins w:id="2353" w:author="Morita" w:date="2016-09-27T03:06:00Z"/>
          <w:rFonts w:eastAsia="Arial Unicode MS"/>
          <w:sz w:val="22"/>
        </w:rPr>
      </w:pPr>
      <w:ins w:id="2354" w:author="Morita" w:date="2016-09-27T03:06:00Z">
        <w:r w:rsidRPr="00794FF8">
          <w:rPr>
            <w:rFonts w:eastAsia="Arial Unicode MS"/>
            <w:sz w:val="22"/>
          </w:rPr>
          <w:t>This standard defines profiles that select features, options, configurations, defaults, protocols and procedures of bridges, stations</w:t>
        </w:r>
        <w:r>
          <w:rPr>
            <w:rFonts w:eastAsia="Arial Unicode MS"/>
            <w:sz w:val="22"/>
          </w:rPr>
          <w:t xml:space="preserve"> </w:t>
        </w:r>
        <w:r w:rsidRPr="00794FF8">
          <w:rPr>
            <w:rFonts w:eastAsia="Arial Unicode MS"/>
            <w:sz w:val="22"/>
          </w:rPr>
          <w:t xml:space="preserve">and LANs that are necessary to build networks that are capable of transporting </w:t>
        </w:r>
        <w:proofErr w:type="spellStart"/>
        <w:r w:rsidRPr="00794FF8">
          <w:rPr>
            <w:rFonts w:eastAsia="Arial Unicode MS"/>
            <w:sz w:val="22"/>
          </w:rPr>
          <w:t>fronthaul</w:t>
        </w:r>
        <w:proofErr w:type="spellEnd"/>
        <w:r w:rsidRPr="00794FF8">
          <w:rPr>
            <w:rFonts w:eastAsia="Arial Unicode MS"/>
            <w:sz w:val="22"/>
          </w:rPr>
          <w:t xml:space="preserve"> streams, which are time sensitive.</w:t>
        </w:r>
      </w:ins>
    </w:p>
    <w:p w:rsidR="0049784C" w:rsidRDefault="0049784C" w:rsidP="0049784C">
      <w:pPr>
        <w:ind w:left="794"/>
        <w:rPr>
          <w:ins w:id="2355" w:author="Morita" w:date="2016-09-27T03:06:00Z"/>
          <w:rFonts w:eastAsia="Arial Unicode MS"/>
          <w:sz w:val="22"/>
        </w:rPr>
      </w:pPr>
      <w:ins w:id="2356" w:author="Morita" w:date="2016-09-27T03:06:00Z">
        <w:r>
          <w:rPr>
            <w:rFonts w:eastAsia="Arial Unicode MS"/>
            <w:sz w:val="22"/>
          </w:rPr>
          <w:t>This project is being developed with the participation of the CPRI cooperation.  There is a draft in task group ballot.  This draft includes the requirements of CPRI 7.0 as Class 1 and contains a placeholder for a new functional split as Class 2.  Class 1 is then described, including the limits of synchronization/</w:t>
        </w:r>
        <w:proofErr w:type="spellStart"/>
        <w:r>
          <w:rPr>
            <w:rFonts w:eastAsia="Arial Unicode MS"/>
            <w:sz w:val="22"/>
          </w:rPr>
          <w:t>syntonization</w:t>
        </w:r>
        <w:proofErr w:type="spellEnd"/>
        <w:r>
          <w:rPr>
            <w:rFonts w:eastAsia="Arial Unicode MS"/>
            <w:sz w:val="22"/>
          </w:rPr>
          <w:t xml:space="preserve"> accuracy, and subdivided into two profiles based on either strict priority queues or pre-emption. </w:t>
        </w:r>
      </w:ins>
    </w:p>
    <w:p w:rsidR="0049784C" w:rsidRPr="007A7BC3" w:rsidRDefault="0049784C" w:rsidP="0049784C">
      <w:pPr>
        <w:ind w:left="794"/>
        <w:rPr>
          <w:ins w:id="2357" w:author="Morita" w:date="2016-09-27T03:06:00Z"/>
          <w:rFonts w:eastAsia="Arial Unicode MS"/>
          <w:sz w:val="22"/>
        </w:rPr>
      </w:pPr>
    </w:p>
    <w:p w:rsidR="0049784C" w:rsidRDefault="0049784C" w:rsidP="0049784C">
      <w:pPr>
        <w:pStyle w:val="Tablelegend"/>
        <w:ind w:left="567"/>
        <w:rPr>
          <w:ins w:id="2358" w:author="Morita" w:date="2016-09-27T03:06:00Z"/>
          <w:rFonts w:eastAsia="Arial Unicode MS"/>
        </w:rPr>
      </w:pPr>
      <w:ins w:id="2359" w:author="Morita" w:date="2016-09-27T03:06:00Z">
        <w:r>
          <w:fldChar w:fldCharType="begin"/>
        </w:r>
        <w:r>
          <w:instrText xml:space="preserve"> HYPERLINK "http://www.ieee802.org/1/pages/802.1ci.html" </w:instrText>
        </w:r>
        <w:r>
          <w:fldChar w:fldCharType="separate"/>
        </w:r>
        <w:r w:rsidRPr="00745B51">
          <w:rPr>
            <w:rStyle w:val="ac"/>
            <w:rFonts w:eastAsia="Arial Unicode MS"/>
          </w:rPr>
          <w:t>P802.1Qci</w:t>
        </w:r>
        <w:r>
          <w:rPr>
            <w:rStyle w:val="ac"/>
            <w:rFonts w:eastAsia="Arial Unicode MS"/>
          </w:rPr>
          <w:fldChar w:fldCharType="end"/>
        </w:r>
        <w:r w:rsidRPr="009E1557">
          <w:rPr>
            <w:rFonts w:eastAsia="Arial Unicode MS"/>
          </w:rPr>
          <w:t xml:space="preserve"> </w:t>
        </w:r>
        <w:r>
          <w:rPr>
            <w:rFonts w:eastAsia="Arial Unicode MS"/>
          </w:rPr>
          <w:t>–</w:t>
        </w:r>
        <w:r w:rsidRPr="009E1557">
          <w:rPr>
            <w:rFonts w:eastAsia="Arial Unicode MS"/>
          </w:rPr>
          <w:t xml:space="preserve"> </w:t>
        </w:r>
        <w:r>
          <w:rPr>
            <w:rFonts w:eastAsia="Arial Unicode MS"/>
          </w:rPr>
          <w:t>Per stream policing</w:t>
        </w:r>
      </w:ins>
    </w:p>
    <w:p w:rsidR="0049784C" w:rsidRDefault="0049784C" w:rsidP="0049784C">
      <w:pPr>
        <w:pStyle w:val="Tablelegend"/>
        <w:ind w:left="851"/>
        <w:rPr>
          <w:ins w:id="2360" w:author="Morita" w:date="2016-09-27T03:06:00Z"/>
          <w:rFonts w:eastAsia="Arial Unicode MS"/>
        </w:rPr>
      </w:pPr>
      <w:ins w:id="2361" w:author="Morita" w:date="2016-09-27T03:06:00Z">
        <w:r w:rsidRPr="00D45ED0">
          <w:rPr>
            <w:rFonts w:eastAsia="Arial Unicode MS"/>
          </w:rPr>
          <w:t>This standard specifies procedures and managed objects for a bridge to perform frame counting, filtering, policing,</w:t>
        </w:r>
        <w:r>
          <w:rPr>
            <w:rFonts w:eastAsia="Arial Unicode MS"/>
          </w:rPr>
          <w:t xml:space="preserve"> </w:t>
        </w:r>
        <w:r w:rsidRPr="00D45ED0">
          <w:rPr>
            <w:rFonts w:eastAsia="Arial Unicode MS"/>
          </w:rPr>
          <w:t>and service class selection for a frame based on the particular data stream to which the frame belongs, and a synchronized cyclic time schedule.</w:t>
        </w:r>
        <w:r>
          <w:rPr>
            <w:rFonts w:eastAsia="Arial Unicode MS"/>
          </w:rPr>
          <w:t xml:space="preserve"> </w:t>
        </w:r>
        <w:r w:rsidRPr="00D45ED0">
          <w:rPr>
            <w:rFonts w:eastAsia="Arial Unicode MS"/>
          </w:rPr>
          <w:t xml:space="preserve">Policing and filtering functions include the detection and mitigation of </w:t>
        </w:r>
        <w:proofErr w:type="spellStart"/>
        <w:r w:rsidRPr="00D45ED0">
          <w:rPr>
            <w:rFonts w:eastAsia="Arial Unicode MS"/>
          </w:rPr>
          <w:t>misbehavior</w:t>
        </w:r>
        <w:proofErr w:type="spellEnd"/>
        <w:r w:rsidRPr="00D45ED0">
          <w:rPr>
            <w:rFonts w:eastAsia="Arial Unicode MS"/>
          </w:rPr>
          <w:t xml:space="preserve"> by other systems in a network, improving the robustness of</w:t>
        </w:r>
        <w:r>
          <w:rPr>
            <w:rFonts w:eastAsia="Arial Unicode MS"/>
          </w:rPr>
          <w:t xml:space="preserve"> </w:t>
        </w:r>
        <w:r w:rsidRPr="00D45ED0">
          <w:rPr>
            <w:rFonts w:eastAsia="Arial Unicode MS"/>
          </w:rPr>
          <w:t>that network.</w:t>
        </w:r>
      </w:ins>
    </w:p>
    <w:p w:rsidR="0049784C" w:rsidRDefault="0049784C" w:rsidP="0049784C">
      <w:pPr>
        <w:pStyle w:val="Tablelegend"/>
        <w:ind w:left="851"/>
        <w:rPr>
          <w:ins w:id="2362" w:author="Morita" w:date="2016-09-27T03:06:00Z"/>
          <w:rFonts w:eastAsia="Arial Unicode MS"/>
        </w:rPr>
      </w:pPr>
      <w:ins w:id="2363" w:author="Morita" w:date="2016-09-27T03:06:00Z">
        <w:r>
          <w:rPr>
            <w:rFonts w:eastAsia="Arial Unicode MS"/>
          </w:rPr>
          <w:t>This project is about to start sponsor ballot.</w:t>
        </w:r>
      </w:ins>
    </w:p>
    <w:p w:rsidR="0049784C" w:rsidRDefault="0049784C" w:rsidP="0049784C">
      <w:pPr>
        <w:pStyle w:val="Tablelegend"/>
        <w:ind w:left="851"/>
        <w:rPr>
          <w:ins w:id="2364" w:author="Morita" w:date="2016-09-27T03:06:00Z"/>
          <w:rFonts w:eastAsia="Arial Unicode MS"/>
        </w:rPr>
      </w:pPr>
    </w:p>
    <w:p w:rsidR="0049784C" w:rsidRDefault="0049784C" w:rsidP="0049784C">
      <w:pPr>
        <w:pStyle w:val="Tablelegend"/>
        <w:ind w:left="567"/>
        <w:rPr>
          <w:ins w:id="2365" w:author="Morita" w:date="2016-09-27T03:06:00Z"/>
          <w:rFonts w:eastAsia="Arial Unicode MS"/>
        </w:rPr>
      </w:pPr>
      <w:ins w:id="2366" w:author="Morita" w:date="2016-09-27T03:06:00Z">
        <w:r>
          <w:fldChar w:fldCharType="begin"/>
        </w:r>
        <w:r>
          <w:instrText xml:space="preserve"> HYPERLINK "http://www.ieee802.org/1/pages/802.1ck.html" </w:instrText>
        </w:r>
        <w:r>
          <w:fldChar w:fldCharType="separate"/>
        </w:r>
        <w:r w:rsidRPr="00745B51">
          <w:rPr>
            <w:rStyle w:val="ac"/>
            <w:rFonts w:eastAsia="Arial Unicode MS"/>
          </w:rPr>
          <w:t>P802.1Xck</w:t>
        </w:r>
        <w:r>
          <w:rPr>
            <w:rStyle w:val="ac"/>
            <w:rFonts w:eastAsia="Arial Unicode MS"/>
          </w:rPr>
          <w:fldChar w:fldCharType="end"/>
        </w:r>
        <w:r w:rsidRPr="00C21CFD">
          <w:rPr>
            <w:rFonts w:eastAsia="Arial Unicode MS"/>
          </w:rPr>
          <w:t xml:space="preserve"> </w:t>
        </w:r>
        <w:r>
          <w:rPr>
            <w:rFonts w:eastAsia="Arial Unicode MS"/>
          </w:rPr>
          <w:t>– YANG data model</w:t>
        </w:r>
      </w:ins>
    </w:p>
    <w:p w:rsidR="0049784C" w:rsidRDefault="0049784C" w:rsidP="0049784C">
      <w:pPr>
        <w:ind w:left="794"/>
        <w:rPr>
          <w:ins w:id="2367" w:author="Morita" w:date="2016-09-27T03:06:00Z"/>
          <w:rFonts w:eastAsia="Arial Unicode MS"/>
          <w:sz w:val="22"/>
        </w:rPr>
      </w:pPr>
      <w:ins w:id="2368" w:author="Morita" w:date="2016-09-27T03:06:00Z">
        <w:r w:rsidRPr="00135B1F">
          <w:rPr>
            <w:rFonts w:eastAsia="Arial Unicode MS"/>
            <w:sz w:val="22"/>
          </w:rPr>
          <w:t xml:space="preserve">This </w:t>
        </w:r>
        <w:r>
          <w:rPr>
            <w:rFonts w:eastAsia="Arial Unicode MS"/>
            <w:sz w:val="22"/>
          </w:rPr>
          <w:t>standard</w:t>
        </w:r>
        <w:r w:rsidRPr="00135B1F">
          <w:rPr>
            <w:rFonts w:eastAsia="Arial Unicode MS"/>
            <w:sz w:val="22"/>
          </w:rPr>
          <w:t xml:space="preserve"> specifies a YANG data model that allows configuration and status reporting for port-based</w:t>
        </w:r>
        <w:r>
          <w:rPr>
            <w:rFonts w:eastAsia="Arial Unicode MS"/>
            <w:sz w:val="22"/>
          </w:rPr>
          <w:t xml:space="preserve"> </w:t>
        </w:r>
        <w:r w:rsidRPr="00135B1F">
          <w:rPr>
            <w:rFonts w:eastAsia="Arial Unicode MS"/>
            <w:sz w:val="22"/>
          </w:rPr>
          <w:t xml:space="preserve">network access control </w:t>
        </w:r>
        <w:r>
          <w:rPr>
            <w:rFonts w:eastAsia="Arial Unicode MS"/>
            <w:sz w:val="22"/>
          </w:rPr>
          <w:t xml:space="preserve">for IEEE Std. </w:t>
        </w:r>
        <w:proofErr w:type="gramStart"/>
        <w:r>
          <w:rPr>
            <w:rFonts w:eastAsia="Arial Unicode MS"/>
            <w:sz w:val="22"/>
          </w:rPr>
          <w:t>802.1X  and</w:t>
        </w:r>
        <w:proofErr w:type="gramEnd"/>
        <w:r>
          <w:rPr>
            <w:rFonts w:eastAsia="Arial Unicode MS"/>
            <w:sz w:val="22"/>
          </w:rPr>
          <w:t xml:space="preserve"> </w:t>
        </w:r>
        <w:r w:rsidRPr="00135B1F">
          <w:rPr>
            <w:rFonts w:eastAsia="Arial Unicode MS"/>
            <w:sz w:val="22"/>
          </w:rPr>
          <w:t xml:space="preserve">IEEE </w:t>
        </w:r>
        <w:proofErr w:type="spellStart"/>
        <w:r w:rsidRPr="00135B1F">
          <w:rPr>
            <w:rFonts w:eastAsia="Arial Unicode MS"/>
            <w:sz w:val="22"/>
          </w:rPr>
          <w:t>Std</w:t>
        </w:r>
        <w:proofErr w:type="spellEnd"/>
        <w:r w:rsidRPr="00135B1F">
          <w:rPr>
            <w:rFonts w:eastAsia="Arial Unicode MS"/>
            <w:sz w:val="22"/>
          </w:rPr>
          <w:t xml:space="preserve"> 802.1AE, using the information model</w:t>
        </w:r>
        <w:r>
          <w:rPr>
            <w:rFonts w:eastAsia="Arial Unicode MS"/>
            <w:sz w:val="22"/>
          </w:rPr>
          <w:t xml:space="preserve"> </w:t>
        </w:r>
        <w:r w:rsidRPr="00135B1F">
          <w:rPr>
            <w:rFonts w:eastAsia="Arial Unicode MS"/>
            <w:sz w:val="22"/>
          </w:rPr>
          <w:t>already specified</w:t>
        </w:r>
        <w:r>
          <w:rPr>
            <w:rFonts w:eastAsia="Arial Unicode MS"/>
            <w:sz w:val="22"/>
          </w:rPr>
          <w:t>.</w:t>
        </w:r>
        <w:r w:rsidRPr="00135B1F">
          <w:rPr>
            <w:rFonts w:eastAsia="Arial Unicode MS"/>
            <w:sz w:val="22"/>
          </w:rPr>
          <w:t xml:space="preserve"> </w:t>
        </w:r>
      </w:ins>
    </w:p>
    <w:p w:rsidR="0049784C" w:rsidRDefault="0049784C" w:rsidP="0049784C">
      <w:pPr>
        <w:ind w:left="794"/>
        <w:rPr>
          <w:ins w:id="2369" w:author="Morita" w:date="2016-09-27T03:06:00Z"/>
        </w:rPr>
      </w:pPr>
      <w:ins w:id="2370" w:author="Morita" w:date="2016-09-27T03:06:00Z">
        <w:r>
          <w:t xml:space="preserve">802.1Xck YANG model derived from IEEE </w:t>
        </w:r>
        <w:proofErr w:type="spellStart"/>
        <w:proofErr w:type="gramStart"/>
        <w:r>
          <w:t>Std</w:t>
        </w:r>
        <w:proofErr w:type="spellEnd"/>
        <w:proofErr w:type="gramEnd"/>
        <w:r>
          <w:t xml:space="preserve"> 802.1Xbx, Figure 12-3 (PAE management information UML model)</w:t>
        </w:r>
      </w:ins>
    </w:p>
    <w:p w:rsidR="0049784C" w:rsidRDefault="0049784C" w:rsidP="0049784C">
      <w:pPr>
        <w:ind w:left="794"/>
        <w:rPr>
          <w:ins w:id="2371" w:author="Morita" w:date="2016-09-27T03:06:00Z"/>
        </w:rPr>
      </w:pPr>
      <w:ins w:id="2372" w:author="Morita" w:date="2016-09-27T03:06:00Z">
        <w:r>
          <w:t>There is a draft in ballot, and 802.1X YANG modules are also deposited in GitHub in IEEE branch (</w:t>
        </w:r>
        <w:r>
          <w:fldChar w:fldCharType="begin"/>
        </w:r>
        <w:r>
          <w:instrText xml:space="preserve"> HYPERLINK "https://github.com/YangModels/yang" </w:instrText>
        </w:r>
        <w:r>
          <w:fldChar w:fldCharType="separate"/>
        </w:r>
        <w:r w:rsidRPr="00956803">
          <w:rPr>
            <w:rStyle w:val="ac"/>
          </w:rPr>
          <w:t>https://github.com/YangModels/yang</w:t>
        </w:r>
        <w:r>
          <w:rPr>
            <w:rStyle w:val="ac"/>
          </w:rPr>
          <w:fldChar w:fldCharType="end"/>
        </w:r>
        <w:r>
          <w:t>)</w:t>
        </w:r>
      </w:ins>
    </w:p>
    <w:p w:rsidR="0049784C" w:rsidRDefault="0049784C" w:rsidP="0049784C">
      <w:pPr>
        <w:rPr>
          <w:ins w:id="2373" w:author="Morita" w:date="2016-09-27T03:06:00Z"/>
          <w:rFonts w:eastAsia="Arial Unicode MS"/>
          <w:sz w:val="22"/>
        </w:rPr>
      </w:pPr>
    </w:p>
    <w:p w:rsidR="0049784C" w:rsidRDefault="0049784C" w:rsidP="0049784C">
      <w:pPr>
        <w:pStyle w:val="Tablelegend"/>
        <w:ind w:left="567"/>
        <w:rPr>
          <w:ins w:id="2374" w:author="Morita" w:date="2016-09-27T03:06:00Z"/>
          <w:rFonts w:eastAsia="Arial Unicode MS"/>
        </w:rPr>
      </w:pPr>
      <w:ins w:id="2375" w:author="Morita" w:date="2016-09-27T03:06:00Z">
        <w:r>
          <w:fldChar w:fldCharType="begin"/>
        </w:r>
        <w:r>
          <w:instrText xml:space="preserve"> HYPERLINK "http://www.ieee802.org/1/pages/802.1cp.html" </w:instrText>
        </w:r>
        <w:r>
          <w:fldChar w:fldCharType="separate"/>
        </w:r>
        <w:r w:rsidRPr="00745B51">
          <w:rPr>
            <w:rStyle w:val="ac"/>
            <w:rFonts w:eastAsia="Arial Unicode MS"/>
          </w:rPr>
          <w:t>P802.1Qcp</w:t>
        </w:r>
        <w:r>
          <w:rPr>
            <w:rStyle w:val="ac"/>
            <w:rFonts w:eastAsia="Arial Unicode MS"/>
          </w:rPr>
          <w:fldChar w:fldCharType="end"/>
        </w:r>
        <w:r w:rsidRPr="00C21CFD">
          <w:rPr>
            <w:rFonts w:eastAsia="Arial Unicode MS"/>
          </w:rPr>
          <w:t xml:space="preserve"> </w:t>
        </w:r>
        <w:r>
          <w:rPr>
            <w:rFonts w:eastAsia="Arial Unicode MS"/>
          </w:rPr>
          <w:t>– YANG data model</w:t>
        </w:r>
      </w:ins>
    </w:p>
    <w:p w:rsidR="0049784C" w:rsidRDefault="0049784C" w:rsidP="0049784C">
      <w:pPr>
        <w:ind w:left="794"/>
        <w:rPr>
          <w:ins w:id="2376" w:author="Morita" w:date="2016-09-27T03:06:00Z"/>
          <w:rFonts w:eastAsia="Arial Unicode MS"/>
          <w:sz w:val="22"/>
        </w:rPr>
      </w:pPr>
      <w:ins w:id="2377" w:author="Morita" w:date="2016-09-27T03:06:00Z">
        <w:r w:rsidRPr="00D45ED0">
          <w:rPr>
            <w:rFonts w:eastAsia="Arial Unicode MS"/>
            <w:sz w:val="22"/>
          </w:rPr>
          <w:t xml:space="preserve">This </w:t>
        </w:r>
        <w:r>
          <w:rPr>
            <w:rFonts w:eastAsia="Arial Unicode MS"/>
            <w:sz w:val="22"/>
          </w:rPr>
          <w:t>standard</w:t>
        </w:r>
        <w:r w:rsidRPr="00D45ED0">
          <w:rPr>
            <w:rFonts w:eastAsia="Arial Unicode MS"/>
            <w:sz w:val="22"/>
          </w:rPr>
          <w:t xml:space="preserve"> specifies a UML-based information model and a YANG data model that allows configuration</w:t>
        </w:r>
        <w:r>
          <w:rPr>
            <w:rFonts w:eastAsia="Arial Unicode MS"/>
            <w:sz w:val="22"/>
          </w:rPr>
          <w:t xml:space="preserve"> </w:t>
        </w:r>
        <w:r w:rsidRPr="00D45ED0">
          <w:rPr>
            <w:rFonts w:eastAsia="Arial Unicode MS"/>
            <w:sz w:val="22"/>
          </w:rPr>
          <w:t>and status reporting for bridges and bridge components including TPMRs, MAC Bridges, Customer VLA</w:t>
        </w:r>
        <w:r>
          <w:rPr>
            <w:rFonts w:eastAsia="Arial Unicode MS"/>
            <w:sz w:val="22"/>
          </w:rPr>
          <w:t>N Bridges, and Provider Bridges</w:t>
        </w:r>
        <w:r w:rsidRPr="00D45ED0">
          <w:rPr>
            <w:rFonts w:eastAsia="Arial Unicode MS"/>
            <w:sz w:val="22"/>
          </w:rPr>
          <w:t xml:space="preserve">. </w:t>
        </w:r>
        <w:r>
          <w:rPr>
            <w:rFonts w:eastAsia="Arial Unicode MS"/>
            <w:sz w:val="22"/>
          </w:rPr>
          <w:t xml:space="preserve"> </w:t>
        </w:r>
        <w:r w:rsidRPr="00D45ED0">
          <w:rPr>
            <w:rFonts w:eastAsia="Arial Unicode MS"/>
            <w:sz w:val="22"/>
          </w:rPr>
          <w:t>It further</w:t>
        </w:r>
        <w:r>
          <w:rPr>
            <w:rFonts w:eastAsia="Arial Unicode MS"/>
            <w:sz w:val="22"/>
          </w:rPr>
          <w:t xml:space="preserve"> </w:t>
        </w:r>
        <w:r w:rsidRPr="00D45ED0">
          <w:rPr>
            <w:rFonts w:eastAsia="Arial Unicode MS"/>
            <w:sz w:val="22"/>
          </w:rPr>
          <w:t>defines the relationship between the information and data model and models for the other management capabilities specified in this standard</w:t>
        </w:r>
        <w:r>
          <w:rPr>
            <w:rFonts w:eastAsia="Arial Unicode MS"/>
            <w:sz w:val="22"/>
          </w:rPr>
          <w:t xml:space="preserve"> </w:t>
        </w:r>
        <w:r w:rsidRPr="00D45ED0">
          <w:rPr>
            <w:rFonts w:eastAsia="Arial Unicode MS"/>
            <w:sz w:val="22"/>
          </w:rPr>
          <w:t xml:space="preserve">and for IEEE </w:t>
        </w:r>
        <w:proofErr w:type="spellStart"/>
        <w:proofErr w:type="gramStart"/>
        <w:r w:rsidRPr="00D45ED0">
          <w:rPr>
            <w:rFonts w:eastAsia="Arial Unicode MS"/>
            <w:sz w:val="22"/>
          </w:rPr>
          <w:t>Std</w:t>
        </w:r>
        <w:proofErr w:type="spellEnd"/>
        <w:proofErr w:type="gramEnd"/>
        <w:r w:rsidRPr="00D45ED0">
          <w:rPr>
            <w:rFonts w:eastAsia="Arial Unicode MS"/>
            <w:sz w:val="22"/>
          </w:rPr>
          <w:t xml:space="preserve"> 802.1AX and IEEE </w:t>
        </w:r>
        <w:proofErr w:type="spellStart"/>
        <w:r w:rsidRPr="00D45ED0">
          <w:rPr>
            <w:rFonts w:eastAsia="Arial Unicode MS"/>
            <w:sz w:val="22"/>
          </w:rPr>
          <w:t>Std</w:t>
        </w:r>
        <w:proofErr w:type="spellEnd"/>
        <w:r w:rsidRPr="00D45ED0">
          <w:rPr>
            <w:rFonts w:eastAsia="Arial Unicode MS"/>
            <w:sz w:val="22"/>
          </w:rPr>
          <w:t xml:space="preserve"> 802.1X</w:t>
        </w:r>
      </w:ins>
    </w:p>
    <w:p w:rsidR="0049784C" w:rsidRDefault="0049784C" w:rsidP="0049784C">
      <w:pPr>
        <w:ind w:left="794"/>
        <w:rPr>
          <w:ins w:id="2378" w:author="Morita" w:date="2016-09-27T03:06:00Z"/>
          <w:rFonts w:eastAsia="Arial Unicode MS"/>
          <w:sz w:val="22"/>
        </w:rPr>
      </w:pPr>
      <w:ins w:id="2379" w:author="Morita" w:date="2016-09-27T03:06:00Z">
        <w:r>
          <w:lastRenderedPageBreak/>
          <w:t xml:space="preserve">802.1Qcp YANG model derived from UML models that are based from IEEE </w:t>
        </w:r>
        <w:proofErr w:type="spellStart"/>
        <w:proofErr w:type="gramStart"/>
        <w:r>
          <w:t>Std</w:t>
        </w:r>
        <w:proofErr w:type="spellEnd"/>
        <w:proofErr w:type="gramEnd"/>
        <w:r>
          <w:t xml:space="preserve"> 802.1Q, Clause 12 (Bridge management)</w:t>
        </w:r>
      </w:ins>
    </w:p>
    <w:p w:rsidR="0049784C" w:rsidRDefault="0049784C" w:rsidP="0049784C">
      <w:pPr>
        <w:ind w:left="794"/>
        <w:rPr>
          <w:ins w:id="2380" w:author="Morita" w:date="2016-09-27T03:06:00Z"/>
        </w:rPr>
      </w:pPr>
      <w:ins w:id="2381" w:author="Morita" w:date="2016-09-27T03:06:00Z">
        <w:r>
          <w:t>There is a draft in ballot, and 802.1Q YANG modules are also deposited in GitHub in IEEE branch (</w:t>
        </w:r>
        <w:r>
          <w:fldChar w:fldCharType="begin"/>
        </w:r>
        <w:r>
          <w:instrText xml:space="preserve"> HYPERLINK "https://github.com/YangModels/yang" </w:instrText>
        </w:r>
        <w:r>
          <w:fldChar w:fldCharType="separate"/>
        </w:r>
        <w:r w:rsidRPr="00956803">
          <w:rPr>
            <w:rStyle w:val="ac"/>
          </w:rPr>
          <w:t>https://github.com/YangModels/yang</w:t>
        </w:r>
        <w:r>
          <w:rPr>
            <w:rStyle w:val="ac"/>
          </w:rPr>
          <w:fldChar w:fldCharType="end"/>
        </w:r>
        <w:r>
          <w:t>)</w:t>
        </w:r>
      </w:ins>
    </w:p>
    <w:p w:rsidR="0049784C" w:rsidRDefault="0049784C" w:rsidP="0049784C">
      <w:pPr>
        <w:ind w:left="794"/>
        <w:rPr>
          <w:ins w:id="2382" w:author="Morita" w:date="2016-09-27T03:06:00Z"/>
          <w:rFonts w:eastAsia="Arial Unicode MS"/>
          <w:sz w:val="22"/>
        </w:rPr>
      </w:pPr>
    </w:p>
    <w:p w:rsidR="0049784C" w:rsidRDefault="0049784C" w:rsidP="0049784C">
      <w:pPr>
        <w:pStyle w:val="Tablelegend"/>
        <w:ind w:left="567"/>
        <w:rPr>
          <w:ins w:id="2383" w:author="Morita" w:date="2016-09-27T03:06:00Z"/>
          <w:rFonts w:eastAsia="Arial Unicode MS"/>
        </w:rPr>
      </w:pPr>
      <w:ins w:id="2384" w:author="Morita" w:date="2016-09-27T03:06:00Z">
        <w:r>
          <w:fldChar w:fldCharType="begin"/>
        </w:r>
        <w:r>
          <w:instrText xml:space="preserve"> HYPERLINK "http://www.ieee802.org/1/pages/802c.html" </w:instrText>
        </w:r>
        <w:r>
          <w:fldChar w:fldCharType="separate"/>
        </w:r>
        <w:r w:rsidRPr="00745B51">
          <w:rPr>
            <w:rStyle w:val="ac"/>
            <w:rFonts w:eastAsia="Arial Unicode MS"/>
          </w:rPr>
          <w:t>P802c</w:t>
        </w:r>
        <w:r>
          <w:rPr>
            <w:rStyle w:val="ac"/>
            <w:rFonts w:eastAsia="Arial Unicode MS"/>
          </w:rPr>
          <w:fldChar w:fldCharType="end"/>
        </w:r>
        <w:r w:rsidRPr="009E1557">
          <w:rPr>
            <w:rFonts w:eastAsia="Arial Unicode MS"/>
          </w:rPr>
          <w:t xml:space="preserve"> </w:t>
        </w:r>
        <w:r>
          <w:rPr>
            <w:rFonts w:eastAsia="Arial Unicode MS"/>
          </w:rPr>
          <w:t>–</w:t>
        </w:r>
        <w:r w:rsidRPr="009E1557">
          <w:rPr>
            <w:rFonts w:eastAsia="Arial Unicode MS"/>
          </w:rPr>
          <w:t xml:space="preserve"> </w:t>
        </w:r>
        <w:r>
          <w:rPr>
            <w:rFonts w:eastAsia="Arial Unicode MS"/>
          </w:rPr>
          <w:t>Local Address space</w:t>
        </w:r>
      </w:ins>
    </w:p>
    <w:p w:rsidR="0049784C" w:rsidRDefault="0049784C" w:rsidP="0049784C">
      <w:pPr>
        <w:pStyle w:val="Tablelegend"/>
        <w:ind w:left="851"/>
        <w:rPr>
          <w:ins w:id="2385" w:author="Morita" w:date="2016-09-27T03:06:00Z"/>
          <w:rFonts w:eastAsia="Arial Unicode MS"/>
        </w:rPr>
      </w:pPr>
      <w:ins w:id="2386" w:author="Morita" w:date="2016-09-27T03:06:00Z">
        <w:r w:rsidRPr="007B735A">
          <w:rPr>
            <w:rFonts w:eastAsia="Arial Unicode MS"/>
          </w:rPr>
          <w:t xml:space="preserve">The </w:t>
        </w:r>
        <w:r>
          <w:rPr>
            <w:rFonts w:eastAsia="Arial Unicode MS"/>
          </w:rPr>
          <w:t xml:space="preserve">standard </w:t>
        </w:r>
        <w:r w:rsidRPr="007B735A">
          <w:rPr>
            <w:rFonts w:eastAsia="Arial Unicode MS"/>
          </w:rPr>
          <w:t>will provide an optional local address space structure to allow multiple administrations to coexist.</w:t>
        </w:r>
        <w:r>
          <w:rPr>
            <w:rFonts w:eastAsia="Arial Unicode MS"/>
          </w:rPr>
          <w:t xml:space="preserve">   Three are currently specified:  </w:t>
        </w:r>
        <w:r w:rsidRPr="007B735A">
          <w:rPr>
            <w:rFonts w:eastAsia="Arial Unicode MS"/>
          </w:rPr>
          <w:t>a range of addresses for protocols using a Company ID assigned by the IEEE Registration Authority</w:t>
        </w:r>
        <w:r>
          <w:rPr>
            <w:rFonts w:eastAsia="Arial Unicode MS"/>
          </w:rPr>
          <w:t>;</w:t>
        </w:r>
        <w:r w:rsidRPr="00A96C40">
          <w:rPr>
            <w:rFonts w:eastAsia="Arial Unicode MS"/>
          </w:rPr>
          <w:t xml:space="preserve"> </w:t>
        </w:r>
        <w:r>
          <w:rPr>
            <w:rFonts w:eastAsia="Arial Unicode MS"/>
          </w:rPr>
          <w:t xml:space="preserve">a </w:t>
        </w:r>
        <w:r w:rsidRPr="007B735A">
          <w:rPr>
            <w:rFonts w:eastAsia="Arial Unicode MS"/>
          </w:rPr>
          <w:t xml:space="preserve">range of local addresses designated for assignment by </w:t>
        </w:r>
        <w:r>
          <w:rPr>
            <w:rFonts w:eastAsia="Arial Unicode MS"/>
          </w:rPr>
          <w:t xml:space="preserve">an IEEE 802 Standard; and a </w:t>
        </w:r>
        <w:r w:rsidRPr="007B735A">
          <w:rPr>
            <w:rFonts w:eastAsia="Arial Unicode MS"/>
          </w:rPr>
          <w:t xml:space="preserve">range of local addresses designated for assignment by local administrators. </w:t>
        </w:r>
        <w:r>
          <w:rPr>
            <w:rFonts w:eastAsia="Arial Unicode MS"/>
          </w:rPr>
          <w:t xml:space="preserve"> </w:t>
        </w:r>
      </w:ins>
    </w:p>
    <w:p w:rsidR="0049784C" w:rsidRDefault="0049784C" w:rsidP="0049784C">
      <w:pPr>
        <w:pStyle w:val="Tablelegend"/>
        <w:ind w:left="851"/>
        <w:rPr>
          <w:ins w:id="2387" w:author="Morita" w:date="2016-09-27T03:06:00Z"/>
          <w:rFonts w:eastAsia="Arial Unicode MS"/>
        </w:rPr>
      </w:pPr>
      <w:ins w:id="2388" w:author="Morita" w:date="2016-09-27T03:06:00Z">
        <w:r>
          <w:rPr>
            <w:rFonts w:eastAsia="Arial Unicode MS"/>
          </w:rPr>
          <w:t>This project is currently in working group ballot.</w:t>
        </w:r>
      </w:ins>
    </w:p>
    <w:p w:rsidR="0049784C" w:rsidRDefault="0049784C" w:rsidP="0049784C">
      <w:pPr>
        <w:pStyle w:val="Tablelegend"/>
        <w:ind w:left="567"/>
        <w:rPr>
          <w:ins w:id="2389" w:author="Morita" w:date="2016-09-27T03:06:00Z"/>
          <w:rFonts w:eastAsia="Arial Unicode MS"/>
        </w:rPr>
      </w:pPr>
      <w:ins w:id="2390" w:author="Morita" w:date="2016-09-27T03:06:00Z">
        <w:r>
          <w:rPr>
            <w:rFonts w:eastAsia="Arial Unicode MS"/>
          </w:rPr>
          <w:t>P802.1AX</w:t>
        </w:r>
        <w:r w:rsidRPr="009E1557">
          <w:rPr>
            <w:rFonts w:eastAsia="Arial Unicode MS"/>
          </w:rPr>
          <w:t xml:space="preserve"> </w:t>
        </w:r>
        <w:r>
          <w:rPr>
            <w:rFonts w:eastAsia="Arial Unicode MS"/>
          </w:rPr>
          <w:t>–</w:t>
        </w:r>
        <w:r w:rsidRPr="009E1557">
          <w:rPr>
            <w:rFonts w:eastAsia="Arial Unicode MS"/>
          </w:rPr>
          <w:t xml:space="preserve"> </w:t>
        </w:r>
        <w:r>
          <w:rPr>
            <w:rFonts w:eastAsia="Arial Unicode MS"/>
          </w:rPr>
          <w:t>Link Aggregation</w:t>
        </w:r>
      </w:ins>
    </w:p>
    <w:p w:rsidR="0049784C" w:rsidRDefault="0049784C" w:rsidP="0049784C">
      <w:pPr>
        <w:ind w:left="794"/>
        <w:rPr>
          <w:ins w:id="2391" w:author="Morita" w:date="2016-09-27T03:06:00Z"/>
          <w:rFonts w:eastAsia="Arial Unicode MS"/>
          <w:sz w:val="22"/>
        </w:rPr>
      </w:pPr>
      <w:ins w:id="2392" w:author="Morita" w:date="2016-09-27T03:06:00Z">
        <w:r w:rsidRPr="003B4EE6">
          <w:rPr>
            <w:rFonts w:eastAsia="Arial Unicode MS"/>
            <w:sz w:val="22"/>
          </w:rPr>
          <w:t xml:space="preserve">Link Aggregation </w:t>
        </w:r>
        <w:r>
          <w:rPr>
            <w:rFonts w:eastAsia="Arial Unicode MS"/>
            <w:sz w:val="22"/>
          </w:rPr>
          <w:t xml:space="preserve">(LAG) </w:t>
        </w:r>
        <w:r w:rsidRPr="003B4EE6">
          <w:rPr>
            <w:rFonts w:eastAsia="Arial Unicode MS"/>
            <w:sz w:val="22"/>
          </w:rPr>
          <w:t>allows the establishment of full-duplex point-to-point links that have a higher aggregate bandwidth than the</w:t>
        </w:r>
        <w:r>
          <w:rPr>
            <w:rFonts w:eastAsia="Arial Unicode MS"/>
            <w:sz w:val="22"/>
          </w:rPr>
          <w:t xml:space="preserve"> </w:t>
        </w:r>
        <w:r w:rsidRPr="003B4EE6">
          <w:rPr>
            <w:rFonts w:eastAsia="Arial Unicode MS"/>
            <w:sz w:val="22"/>
          </w:rPr>
          <w:t>individual links that form the aggregation, and the use of multiple systems at each end of the aggregation. This allows improved utilization of</w:t>
        </w:r>
        <w:r>
          <w:rPr>
            <w:rFonts w:eastAsia="Arial Unicode MS"/>
            <w:sz w:val="22"/>
          </w:rPr>
          <w:t xml:space="preserve"> </w:t>
        </w:r>
        <w:r w:rsidRPr="003B4EE6">
          <w:rPr>
            <w:rFonts w:eastAsia="Arial Unicode MS"/>
            <w:sz w:val="22"/>
          </w:rPr>
          <w:t>available links in bridged local area network (LAN) environments, along with improved resilience in the face of failure of individual links or</w:t>
        </w:r>
        <w:r>
          <w:rPr>
            <w:rFonts w:eastAsia="Arial Unicode MS"/>
            <w:sz w:val="22"/>
          </w:rPr>
          <w:t xml:space="preserve"> </w:t>
        </w:r>
        <w:r w:rsidRPr="003B4EE6">
          <w:rPr>
            <w:rFonts w:eastAsia="Arial Unicode MS"/>
            <w:sz w:val="22"/>
          </w:rPr>
          <w:t xml:space="preserve">systems. </w:t>
        </w:r>
        <w:r>
          <w:rPr>
            <w:rFonts w:eastAsia="Arial Unicode MS"/>
            <w:sz w:val="22"/>
          </w:rPr>
          <w:t xml:space="preserve"> </w:t>
        </w:r>
      </w:ins>
    </w:p>
    <w:p w:rsidR="0049784C" w:rsidRDefault="0049784C" w:rsidP="0049784C">
      <w:pPr>
        <w:ind w:left="794"/>
        <w:rPr>
          <w:ins w:id="2393" w:author="Morita" w:date="2016-09-27T03:06:00Z"/>
          <w:rFonts w:eastAsia="Arial Unicode MS"/>
          <w:sz w:val="22"/>
        </w:rPr>
      </w:pPr>
      <w:ins w:id="2394" w:author="Morita" w:date="2016-09-27T03:06:00Z">
        <w:r>
          <w:rPr>
            <w:rFonts w:eastAsia="Arial Unicode MS"/>
            <w:sz w:val="22"/>
          </w:rPr>
          <w:t xml:space="preserve">This revision will </w:t>
        </w:r>
        <w:r w:rsidRPr="003B4EE6">
          <w:rPr>
            <w:rFonts w:eastAsia="Arial Unicode MS"/>
            <w:sz w:val="22"/>
          </w:rPr>
          <w:t>correct and clarify L</w:t>
        </w:r>
        <w:r>
          <w:rPr>
            <w:rFonts w:eastAsia="Arial Unicode MS"/>
            <w:sz w:val="22"/>
          </w:rPr>
          <w:t xml:space="preserve">ink Aggregation specifications </w:t>
        </w:r>
        <w:r w:rsidRPr="003B4EE6">
          <w:rPr>
            <w:rFonts w:eastAsia="Arial Unicode MS"/>
            <w:sz w:val="22"/>
          </w:rPr>
          <w:t>in the light of implementation experience to ensure interoperability and ensure proper operation.</w:t>
        </w:r>
        <w:r>
          <w:rPr>
            <w:rFonts w:eastAsia="Arial Unicode MS"/>
            <w:sz w:val="22"/>
          </w:rPr>
          <w:t xml:space="preserve">  In addition, it is expected that a LAG YANG module will be added as part of the revision.</w:t>
        </w:r>
      </w:ins>
    </w:p>
    <w:p w:rsidR="00D70DDF" w:rsidRPr="005A54E2" w:rsidDel="0049784C" w:rsidRDefault="00D70DDF" w:rsidP="005A54E2">
      <w:pPr>
        <w:rPr>
          <w:del w:id="2395" w:author="Morita" w:date="2016-09-27T03:06:00Z"/>
        </w:rPr>
      </w:pPr>
      <w:del w:id="2396" w:author="Morita" w:date="2016-09-27T03:06:00Z">
        <w:r w:rsidRPr="0068326B" w:rsidDel="0049784C">
          <w:delText xml:space="preserve">As of November 2014, 802.1Q-2014 </w:delText>
        </w:r>
        <w:r w:rsidR="006173DE" w:rsidRPr="005A54E2" w:rsidDel="0049784C">
          <w:delText>was</w:delText>
        </w:r>
        <w:r w:rsidRPr="0068326B" w:rsidDel="0049784C">
          <w:delText xml:space="preserve"> approved, incorporating IEEE Std 802.1Q™-2011, IEEE Std 802.1Qbe™-2011, IEEE Std 802.1Qbc™-2011, IEEE Std 802.1Qbb™-2011, IEEE Std 802.1Qaz™-2011, IEEE Std 802.1Qbf™-2011, IEEE Std 802.1Qbg™-2012, IEEE Std 802.1aq™-2012, IEEE Std 802.1Q™-2011/Cor 2-2012, and IEEE Std 802.1Qbp™-2014. The standard includes much functionality previously specified in 802.1D.</w:delText>
        </w:r>
      </w:del>
    </w:p>
    <w:p w:rsidR="0068326B" w:rsidRPr="005A54E2" w:rsidDel="0049784C" w:rsidRDefault="0068326B" w:rsidP="005A54E2">
      <w:pPr>
        <w:rPr>
          <w:del w:id="2397" w:author="Morita" w:date="2016-09-27T03:06:00Z"/>
        </w:rPr>
      </w:pPr>
    </w:p>
    <w:p w:rsidR="0068326B" w:rsidRPr="005A54E2" w:rsidDel="0049784C" w:rsidRDefault="0068326B" w:rsidP="005A54E2">
      <w:pPr>
        <w:pStyle w:val="Tablelegend"/>
        <w:rPr>
          <w:del w:id="2398" w:author="Morita" w:date="2016-09-27T03:06:00Z"/>
        </w:rPr>
      </w:pPr>
      <w:del w:id="2399" w:author="Morita" w:date="2016-09-27T03:06:00Z">
        <w:r w:rsidRPr="005A54E2" w:rsidDel="0049784C">
          <w:delText>The following are the current new projects under development:</w:delText>
        </w:r>
      </w:del>
    </w:p>
    <w:p w:rsidR="0068326B" w:rsidDel="0049784C" w:rsidRDefault="0068326B" w:rsidP="0068326B">
      <w:pPr>
        <w:pStyle w:val="Tablelegend"/>
        <w:ind w:left="567"/>
        <w:rPr>
          <w:del w:id="2400" w:author="Morita" w:date="2016-09-27T03:06:00Z"/>
          <w:rFonts w:eastAsia="Arial Unicode MS"/>
        </w:rPr>
      </w:pPr>
      <w:del w:id="2401" w:author="Morita" w:date="2016-09-27T03:06:00Z">
        <w:r w:rsidDel="0049784C">
          <w:rPr>
            <w:rFonts w:eastAsia="Arial Unicode MS"/>
          </w:rPr>
          <w:delText>P802.1CQ</w:delText>
        </w:r>
        <w:r w:rsidRPr="009E1557" w:rsidDel="0049784C">
          <w:rPr>
            <w:rFonts w:eastAsia="Arial Unicode MS"/>
          </w:rPr>
          <w:delText xml:space="preserve"> </w:delText>
        </w:r>
        <w:r w:rsidDel="0049784C">
          <w:rPr>
            <w:rFonts w:eastAsia="Arial Unicode MS"/>
          </w:rPr>
          <w:delText>–</w:delText>
        </w:r>
        <w:r w:rsidRPr="009E1557" w:rsidDel="0049784C">
          <w:rPr>
            <w:rFonts w:eastAsia="Arial Unicode MS"/>
          </w:rPr>
          <w:delText xml:space="preserve"> </w:delText>
        </w:r>
        <w:r w:rsidDel="0049784C">
          <w:rPr>
            <w:rFonts w:eastAsia="Arial Unicode MS"/>
          </w:rPr>
          <w:delText>Local Address protocol</w:delText>
        </w:r>
      </w:del>
    </w:p>
    <w:p w:rsidR="0068326B" w:rsidDel="0049784C" w:rsidRDefault="0068326B" w:rsidP="0068326B">
      <w:pPr>
        <w:pStyle w:val="Tablelegend"/>
        <w:ind w:left="567"/>
        <w:rPr>
          <w:del w:id="2402" w:author="Morita" w:date="2016-09-27T03:06:00Z"/>
          <w:rFonts w:eastAsia="Arial Unicode MS"/>
        </w:rPr>
      </w:pPr>
      <w:del w:id="2403" w:author="Morita" w:date="2016-09-27T03:06:00Z">
        <w:r w:rsidDel="0049784C">
          <w:rPr>
            <w:rFonts w:eastAsia="Arial Unicode MS"/>
          </w:rPr>
          <w:delText>P</w:delText>
        </w:r>
        <w:r w:rsidRPr="00C21CFD" w:rsidDel="0049784C">
          <w:rPr>
            <w:rFonts w:eastAsia="Arial Unicode MS"/>
          </w:rPr>
          <w:delText>802.1</w:delText>
        </w:r>
        <w:r w:rsidDel="0049784C">
          <w:rPr>
            <w:rFonts w:eastAsia="Arial Unicode MS"/>
          </w:rPr>
          <w:delText>Qcr</w:delText>
        </w:r>
        <w:r w:rsidRPr="00C21CFD" w:rsidDel="0049784C">
          <w:rPr>
            <w:rFonts w:eastAsia="Arial Unicode MS"/>
          </w:rPr>
          <w:delText xml:space="preserve"> </w:delText>
        </w:r>
        <w:r w:rsidDel="0049784C">
          <w:rPr>
            <w:rFonts w:eastAsia="Arial Unicode MS"/>
          </w:rPr>
          <w:delText>– Asynchronous Traffic Shaping</w:delText>
        </w:r>
      </w:del>
    </w:p>
    <w:p w:rsidR="00D70DDF" w:rsidRPr="0068326B" w:rsidRDefault="00D70DDF" w:rsidP="00D55AC7">
      <w:pPr>
        <w:rPr>
          <w:lang w:eastAsia="ja-JP"/>
        </w:rPr>
      </w:pPr>
    </w:p>
    <w:p w:rsidR="00C559EC" w:rsidRDefault="00C559EC" w:rsidP="00D55AC7">
      <w:pPr>
        <w:pStyle w:val="4"/>
        <w:rPr>
          <w:lang w:eastAsia="ja-JP"/>
        </w:rPr>
      </w:pPr>
      <w:r w:rsidRPr="00ED115A">
        <w:rPr>
          <w:rFonts w:hint="eastAsia"/>
          <w:lang w:eastAsia="ja-JP"/>
        </w:rPr>
        <w:t>Status of IEEE 802.3</w:t>
      </w:r>
      <w:ins w:id="2404" w:author="Morita" w:date="2016-09-27T18:07:00Z">
        <w:r w:rsidR="00D16CC9">
          <w:rPr>
            <w:rFonts w:hint="eastAsia"/>
            <w:lang w:eastAsia="ja-JP"/>
          </w:rPr>
          <w:t xml:space="preserve"> [Updated in 09/2016]</w:t>
        </w:r>
      </w:ins>
    </w:p>
    <w:p w:rsidR="008163F9" w:rsidDel="002A110F" w:rsidRDefault="008163F9" w:rsidP="008163F9">
      <w:pPr>
        <w:rPr>
          <w:del w:id="2405" w:author="Morita" w:date="2016-09-27T03:27:00Z"/>
        </w:rPr>
      </w:pPr>
      <w:del w:id="2406" w:author="Morita" w:date="2016-09-27T03:27:00Z">
        <w:r w:rsidDel="002A110F">
          <w:rPr>
            <w:rFonts w:hint="eastAsia"/>
            <w:lang w:eastAsia="ja-JP"/>
          </w:rPr>
          <w:delText>T</w:delText>
        </w:r>
        <w:r w:rsidDel="002A110F">
          <w:delText>he 802.3 revision was approved by the Standards Board on 3rd September 2015 and is pending publication. This integrates the amendments approved since 2012</w:delText>
        </w:r>
        <w:r w:rsidDel="002A110F">
          <w:rPr>
            <w:rFonts w:hint="eastAsia"/>
            <w:lang w:eastAsia="ja-JP"/>
          </w:rPr>
          <w:delText xml:space="preserve">, which are </w:delText>
        </w:r>
        <w:r w:rsidDel="002A110F">
          <w:delText xml:space="preserve">IEEE Std 802.3-2012, IEEE Std 802.3bk-2013, IEEE Std 802.3bj-2014, </w:delText>
        </w:r>
        <w:r w:rsidDel="002A110F">
          <w:rPr>
            <w:rFonts w:hint="eastAsia"/>
            <w:lang w:eastAsia="ja-JP"/>
          </w:rPr>
          <w:delText>and</w:delText>
        </w:r>
        <w:r w:rsidDel="002A110F">
          <w:delText xml:space="preserve"> IEEE Std 802.3bm-2015</w:delText>
        </w:r>
        <w:r w:rsidDel="002A110F">
          <w:rPr>
            <w:rFonts w:hint="eastAsia"/>
            <w:lang w:eastAsia="ja-JP"/>
          </w:rPr>
          <w:delText>. T</w:delText>
        </w:r>
        <w:r w:rsidDel="002A110F">
          <w:delText xml:space="preserve">he current in force standard </w:delText>
        </w:r>
        <w:r w:rsidDel="002A110F">
          <w:rPr>
            <w:rFonts w:hint="eastAsia"/>
            <w:lang w:eastAsia="ja-JP"/>
          </w:rPr>
          <w:delText xml:space="preserve">is </w:delText>
        </w:r>
        <w:r w:rsidDel="002A110F">
          <w:delText>IEEE Std 802.3-2015, Standard for Ethernet.</w:delText>
        </w:r>
      </w:del>
    </w:p>
    <w:p w:rsidR="009D53CD" w:rsidDel="002A110F" w:rsidRDefault="009D53CD" w:rsidP="009D53CD">
      <w:pPr>
        <w:rPr>
          <w:del w:id="2407" w:author="Morita" w:date="2016-09-27T03:27:00Z"/>
          <w:lang w:eastAsia="ja-JP"/>
        </w:rPr>
      </w:pPr>
      <w:del w:id="2408" w:author="Morita" w:date="2016-09-27T03:27:00Z">
        <w:r w:rsidDel="002A110F">
          <w:rPr>
            <w:lang w:eastAsia="ja-JP"/>
          </w:rPr>
          <w:delText>One amendment is currently in force, IEEE Std 802.3bw-2015 (Amendment 1: Physical Layer Specifications and Management Parameters for 100 Mb/s Operation over a Single Balanced Twisted Pair Cable (100BASE-T1)). This has been approved by the Standards Board and is pending publication.</w:delText>
        </w:r>
      </w:del>
    </w:p>
    <w:p w:rsidR="0085003E" w:rsidDel="002A110F" w:rsidRDefault="0085003E" w:rsidP="00D55AC7">
      <w:pPr>
        <w:rPr>
          <w:del w:id="2409" w:author="Morita" w:date="2016-09-27T03:27:00Z"/>
          <w:lang w:eastAsia="ja-JP"/>
        </w:rPr>
      </w:pPr>
    </w:p>
    <w:p w:rsidR="002A110F" w:rsidRDefault="002A110F">
      <w:pPr>
        <w:pStyle w:val="5"/>
        <w:numPr>
          <w:ilvl w:val="0"/>
          <w:numId w:val="0"/>
        </w:numPr>
        <w:rPr>
          <w:ins w:id="2410" w:author="Morita" w:date="2016-09-27T03:27:00Z"/>
        </w:rPr>
        <w:pPrChange w:id="2411" w:author="Morita" w:date="2016-09-27T03:28:00Z">
          <w:pPr>
            <w:pStyle w:val="1"/>
            <w:tabs>
              <w:tab w:val="left" w:pos="567"/>
            </w:tabs>
            <w:ind w:left="567" w:hanging="567"/>
          </w:pPr>
        </w:pPrChange>
      </w:pPr>
      <w:ins w:id="2412" w:author="Morita" w:date="2016-09-27T03:27:00Z">
        <w:r>
          <w:t>IEEE P802.3bn</w:t>
        </w:r>
        <w:r w:rsidRPr="009A3915">
          <w:t xml:space="preserve"> </w:t>
        </w:r>
        <w:r>
          <w:t>EPON Protocol over a Coax (</w:t>
        </w:r>
        <w:proofErr w:type="spellStart"/>
        <w:r>
          <w:t>EPoC</w:t>
        </w:r>
        <w:proofErr w:type="spellEnd"/>
        <w:r>
          <w:t>) PHY Task Force</w:t>
        </w:r>
      </w:ins>
    </w:p>
    <w:p w:rsidR="002A110F" w:rsidRDefault="002A110F">
      <w:pPr>
        <w:rPr>
          <w:ins w:id="2413" w:author="Morita" w:date="2016-09-27T03:27:00Z"/>
        </w:rPr>
      </w:pPr>
      <w:ins w:id="2414" w:author="Morita" w:date="2016-09-27T03:27:00Z">
        <w:r>
          <w:t>This draft amendment has completed Sponsor ballot and is awaiting final approval from the IEEE SASB.</w:t>
        </w:r>
      </w:ins>
    </w:p>
    <w:p w:rsidR="002A110F" w:rsidRDefault="002A110F">
      <w:pPr>
        <w:pStyle w:val="5"/>
        <w:numPr>
          <w:ilvl w:val="0"/>
          <w:numId w:val="0"/>
        </w:numPr>
        <w:rPr>
          <w:ins w:id="2415" w:author="Morita" w:date="2016-09-27T03:27:00Z"/>
        </w:rPr>
        <w:pPrChange w:id="2416" w:author="Morita" w:date="2016-09-27T03:28:00Z">
          <w:pPr>
            <w:pStyle w:val="1"/>
            <w:tabs>
              <w:tab w:val="left" w:pos="567"/>
            </w:tabs>
            <w:ind w:left="567" w:hanging="567"/>
          </w:pPr>
        </w:pPrChange>
      </w:pPr>
      <w:ins w:id="2417" w:author="Morita" w:date="2016-09-27T03:27:00Z">
        <w:r>
          <w:t xml:space="preserve">IEEE </w:t>
        </w:r>
        <w:r w:rsidRPr="00CC4C79">
          <w:t xml:space="preserve">P802.3bp </w:t>
        </w:r>
        <w:r w:rsidRPr="000B5117">
          <w:t>1000BASE-T1 PHY</w:t>
        </w:r>
        <w:r w:rsidRPr="00CC4C79">
          <w:t xml:space="preserve"> Task Force</w:t>
        </w:r>
      </w:ins>
    </w:p>
    <w:p w:rsidR="002A110F" w:rsidRDefault="002A110F">
      <w:pPr>
        <w:rPr>
          <w:ins w:id="2418" w:author="Morita" w:date="2016-09-27T03:27:00Z"/>
        </w:rPr>
      </w:pPr>
      <w:ins w:id="2419" w:author="Morita" w:date="2016-09-27T03:27:00Z">
        <w:r>
          <w:t xml:space="preserve">IEEE </w:t>
        </w:r>
        <w:proofErr w:type="spellStart"/>
        <w:proofErr w:type="gramStart"/>
        <w:r>
          <w:t>Std</w:t>
        </w:r>
        <w:proofErr w:type="spellEnd"/>
        <w:proofErr w:type="gramEnd"/>
        <w:r>
          <w:t xml:space="preserve"> 802.3bp-2016 was approved on 30 June 2016 and was published on 9 September 2016.</w:t>
        </w:r>
      </w:ins>
    </w:p>
    <w:p w:rsidR="002A110F" w:rsidRDefault="002A110F">
      <w:pPr>
        <w:pStyle w:val="5"/>
        <w:numPr>
          <w:ilvl w:val="0"/>
          <w:numId w:val="0"/>
        </w:numPr>
        <w:rPr>
          <w:ins w:id="2420" w:author="Morita" w:date="2016-09-27T03:27:00Z"/>
        </w:rPr>
        <w:pPrChange w:id="2421" w:author="Morita" w:date="2016-09-27T03:28:00Z">
          <w:pPr>
            <w:pStyle w:val="1"/>
            <w:tabs>
              <w:tab w:val="left" w:pos="567"/>
            </w:tabs>
            <w:ind w:left="567" w:hanging="567"/>
          </w:pPr>
        </w:pPrChange>
      </w:pPr>
      <w:ins w:id="2422" w:author="Morita" w:date="2016-09-27T03:27:00Z">
        <w:r>
          <w:t xml:space="preserve">IEEE </w:t>
        </w:r>
        <w:r w:rsidRPr="00CC4C79">
          <w:t>P802.3b</w:t>
        </w:r>
        <w:r>
          <w:t>q</w:t>
        </w:r>
        <w:r w:rsidRPr="00CC4C79">
          <w:t xml:space="preserve"> </w:t>
        </w:r>
        <w:r>
          <w:t>25G/</w:t>
        </w:r>
        <w:r w:rsidRPr="00CB0626">
          <w:t>40GBASE-T</w:t>
        </w:r>
        <w:r w:rsidRPr="00CC4C79">
          <w:t xml:space="preserve"> Task Force</w:t>
        </w:r>
      </w:ins>
    </w:p>
    <w:p w:rsidR="002A110F" w:rsidRDefault="002A110F">
      <w:pPr>
        <w:rPr>
          <w:ins w:id="2423" w:author="Morita" w:date="2016-09-27T03:27:00Z"/>
        </w:rPr>
      </w:pPr>
      <w:ins w:id="2424" w:author="Morita" w:date="2016-09-27T03:27:00Z">
        <w:r>
          <w:t xml:space="preserve">IEEE </w:t>
        </w:r>
        <w:proofErr w:type="spellStart"/>
        <w:proofErr w:type="gramStart"/>
        <w:r>
          <w:t>Std</w:t>
        </w:r>
        <w:proofErr w:type="spellEnd"/>
        <w:proofErr w:type="gramEnd"/>
        <w:r>
          <w:t xml:space="preserve"> 802.3bq-2016 was approved on 30 June 2016 and was published on 8 September 2016.</w:t>
        </w:r>
      </w:ins>
    </w:p>
    <w:p w:rsidR="002A110F" w:rsidRPr="00AD2173" w:rsidRDefault="002A110F">
      <w:pPr>
        <w:pStyle w:val="5"/>
        <w:numPr>
          <w:ilvl w:val="0"/>
          <w:numId w:val="0"/>
        </w:numPr>
        <w:rPr>
          <w:ins w:id="2425" w:author="Morita" w:date="2016-09-27T03:27:00Z"/>
          <w:color w:val="000000"/>
        </w:rPr>
        <w:pPrChange w:id="2426" w:author="Morita" w:date="2016-09-27T03:28:00Z">
          <w:pPr>
            <w:pStyle w:val="1"/>
            <w:tabs>
              <w:tab w:val="left" w:pos="567"/>
            </w:tabs>
            <w:ind w:left="567" w:hanging="567"/>
          </w:pPr>
        </w:pPrChange>
      </w:pPr>
      <w:proofErr w:type="gramStart"/>
      <w:ins w:id="2427" w:author="Morita" w:date="2016-09-27T03:27:00Z">
        <w:r w:rsidRPr="00AD2173">
          <w:rPr>
            <w:color w:val="000000"/>
          </w:rPr>
          <w:t>IEEE P802.3br Interspersing Express Traffic Task Force.</w:t>
        </w:r>
        <w:proofErr w:type="gramEnd"/>
      </w:ins>
    </w:p>
    <w:p w:rsidR="002A110F" w:rsidRDefault="002A110F">
      <w:pPr>
        <w:rPr>
          <w:ins w:id="2428" w:author="Morita" w:date="2016-09-27T03:27:00Z"/>
        </w:rPr>
      </w:pPr>
      <w:ins w:id="2429" w:author="Morita" w:date="2016-09-27T03:27:00Z">
        <w:r>
          <w:t xml:space="preserve">IEEE </w:t>
        </w:r>
        <w:proofErr w:type="spellStart"/>
        <w:proofErr w:type="gramStart"/>
        <w:r>
          <w:t>Std</w:t>
        </w:r>
        <w:proofErr w:type="spellEnd"/>
        <w:proofErr w:type="gramEnd"/>
        <w:r>
          <w:t xml:space="preserve"> 802.3br-2016 was approved on 30 June 2016 and is awaiting publication.</w:t>
        </w:r>
      </w:ins>
    </w:p>
    <w:p w:rsidR="002A110F" w:rsidRPr="00E546B6" w:rsidRDefault="002A110F">
      <w:pPr>
        <w:pStyle w:val="5"/>
        <w:numPr>
          <w:ilvl w:val="0"/>
          <w:numId w:val="0"/>
        </w:numPr>
        <w:rPr>
          <w:ins w:id="2430" w:author="Morita" w:date="2016-09-27T03:27:00Z"/>
        </w:rPr>
        <w:pPrChange w:id="2431" w:author="Morita" w:date="2016-09-27T03:28:00Z">
          <w:pPr>
            <w:pStyle w:val="1"/>
            <w:tabs>
              <w:tab w:val="left" w:pos="567"/>
            </w:tabs>
            <w:ind w:left="567" w:hanging="567"/>
          </w:pPr>
        </w:pPrChange>
      </w:pPr>
      <w:ins w:id="2432" w:author="Morita" w:date="2016-09-27T03:27:00Z">
        <w:r w:rsidRPr="00E546B6">
          <w:t>IEEE P802.bs 200 Gb/s and 400 Gb/s Ethernet Task Force</w:t>
        </w:r>
      </w:ins>
    </w:p>
    <w:p w:rsidR="002A110F" w:rsidRDefault="002A110F">
      <w:pPr>
        <w:rPr>
          <w:ins w:id="2433" w:author="Morita" w:date="2016-09-27T03:27:00Z"/>
        </w:rPr>
      </w:pPr>
      <w:ins w:id="2434" w:author="Morita" w:date="2016-09-27T03:27:00Z">
        <w:r>
          <w:t>The P802.3bs draft is currently in the Working Group ballot stage and covers:</w:t>
        </w:r>
      </w:ins>
    </w:p>
    <w:p w:rsidR="002A110F" w:rsidRPr="002A110F" w:rsidRDefault="002A110F">
      <w:pPr>
        <w:tabs>
          <w:tab w:val="clear" w:pos="794"/>
          <w:tab w:val="clear" w:pos="1191"/>
          <w:tab w:val="clear" w:pos="1588"/>
          <w:tab w:val="clear" w:pos="1985"/>
        </w:tabs>
        <w:overflowPunct/>
        <w:autoSpaceDE/>
        <w:autoSpaceDN/>
        <w:adjustRightInd/>
        <w:spacing w:before="0"/>
        <w:contextualSpacing/>
        <w:textAlignment w:val="auto"/>
        <w:rPr>
          <w:ins w:id="2435" w:author="Morita" w:date="2016-09-27T03:27:00Z"/>
          <w:color w:val="0070C0"/>
          <w:rPrChange w:id="2436" w:author="Morita" w:date="2016-09-27T03:28:00Z">
            <w:rPr>
              <w:ins w:id="2437" w:author="Morita" w:date="2016-09-27T03:27:00Z"/>
            </w:rPr>
          </w:rPrChange>
        </w:rPr>
        <w:pPrChange w:id="2438"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439" w:author="Morita" w:date="2016-09-27T03:27:00Z">
        <w:r w:rsidRPr="002A110F">
          <w:rPr>
            <w:color w:val="0070C0"/>
            <w:rPrChange w:id="2440" w:author="Morita" w:date="2016-09-27T03:28:00Z">
              <w:rPr/>
            </w:rPrChange>
          </w:rPr>
          <w:t xml:space="preserve">200GBASE-DR4 – 500 m over 4 SMF fibres per dir. using 4 x 50 </w:t>
        </w:r>
        <w:proofErr w:type="gramStart"/>
        <w:r w:rsidRPr="002A110F">
          <w:rPr>
            <w:color w:val="0070C0"/>
            <w:rPrChange w:id="2441" w:author="Morita" w:date="2016-09-27T03:28:00Z">
              <w:rPr/>
            </w:rPrChange>
          </w:rPr>
          <w:t>Gb/</w:t>
        </w:r>
        <w:proofErr w:type="gramEnd"/>
        <w:r w:rsidRPr="002A110F">
          <w:rPr>
            <w:color w:val="0070C0"/>
            <w:rPrChange w:id="2442" w:author="Morita" w:date="2016-09-27T03:28:00Z">
              <w:rPr/>
            </w:rPrChange>
          </w:rPr>
          <w:t xml:space="preserve">s PAM4 (25 </w:t>
        </w:r>
        <w:proofErr w:type="spellStart"/>
        <w:r w:rsidRPr="002A110F">
          <w:rPr>
            <w:color w:val="0070C0"/>
            <w:rPrChange w:id="2443" w:author="Morita" w:date="2016-09-27T03:28:00Z">
              <w:rPr/>
            </w:rPrChange>
          </w:rPr>
          <w:t>GBd</w:t>
        </w:r>
        <w:proofErr w:type="spellEnd"/>
        <w:r w:rsidRPr="002A110F">
          <w:rPr>
            <w:color w:val="0070C0"/>
            <w:rPrChange w:id="2444" w:author="Morita" w:date="2016-09-27T03:28:00Z">
              <w:rPr/>
            </w:rPrChange>
          </w:rPr>
          <w:t>)</w:t>
        </w:r>
        <w:r w:rsidRPr="002A110F">
          <w:rPr>
            <w:color w:val="0070C0"/>
            <w:lang w:eastAsia="ja-JP"/>
            <w:rPrChange w:id="2445" w:author="Morita" w:date="2016-09-27T03:28:00Z">
              <w:rPr>
                <w:lang w:eastAsia="ja-JP"/>
              </w:rPr>
            </w:rPrChange>
          </w:rPr>
          <w:t>*</w:t>
        </w:r>
      </w:ins>
    </w:p>
    <w:p w:rsidR="002A110F" w:rsidRPr="002A110F" w:rsidRDefault="002A110F">
      <w:pPr>
        <w:tabs>
          <w:tab w:val="clear" w:pos="794"/>
          <w:tab w:val="clear" w:pos="1191"/>
          <w:tab w:val="clear" w:pos="1588"/>
          <w:tab w:val="clear" w:pos="1985"/>
        </w:tabs>
        <w:overflowPunct/>
        <w:autoSpaceDE/>
        <w:autoSpaceDN/>
        <w:adjustRightInd/>
        <w:spacing w:before="0"/>
        <w:contextualSpacing/>
        <w:textAlignment w:val="auto"/>
        <w:rPr>
          <w:ins w:id="2446" w:author="Morita" w:date="2016-09-27T03:27:00Z"/>
          <w:color w:val="0070C0"/>
          <w:rPrChange w:id="2447" w:author="Morita" w:date="2016-09-27T03:28:00Z">
            <w:rPr>
              <w:ins w:id="2448" w:author="Morita" w:date="2016-09-27T03:27:00Z"/>
            </w:rPr>
          </w:rPrChange>
        </w:rPr>
        <w:pPrChange w:id="2449"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450" w:author="Morita" w:date="2016-09-27T03:27:00Z">
        <w:r w:rsidRPr="002A110F">
          <w:rPr>
            <w:color w:val="0070C0"/>
            <w:rPrChange w:id="2451" w:author="Morita" w:date="2016-09-27T03:28:00Z">
              <w:rPr/>
            </w:rPrChange>
          </w:rPr>
          <w:t xml:space="preserve">200GBASE-FR4 – 2 km WDM over SMF using 4 x 50 </w:t>
        </w:r>
        <w:proofErr w:type="gramStart"/>
        <w:r w:rsidRPr="002A110F">
          <w:rPr>
            <w:color w:val="0070C0"/>
            <w:rPrChange w:id="2452" w:author="Morita" w:date="2016-09-27T03:28:00Z">
              <w:rPr/>
            </w:rPrChange>
          </w:rPr>
          <w:t>Gb/</w:t>
        </w:r>
        <w:proofErr w:type="gramEnd"/>
        <w:r w:rsidRPr="002A110F">
          <w:rPr>
            <w:color w:val="0070C0"/>
            <w:rPrChange w:id="2453" w:author="Morita" w:date="2016-09-27T03:28:00Z">
              <w:rPr/>
            </w:rPrChange>
          </w:rPr>
          <w:t xml:space="preserve">s PAM4 (25 </w:t>
        </w:r>
        <w:proofErr w:type="spellStart"/>
        <w:r w:rsidRPr="002A110F">
          <w:rPr>
            <w:color w:val="0070C0"/>
            <w:rPrChange w:id="2454" w:author="Morita" w:date="2016-09-27T03:28:00Z">
              <w:rPr/>
            </w:rPrChange>
          </w:rPr>
          <w:t>GBd</w:t>
        </w:r>
        <w:proofErr w:type="spellEnd"/>
        <w:r w:rsidRPr="002A110F">
          <w:rPr>
            <w:color w:val="0070C0"/>
            <w:rPrChange w:id="2455" w:author="Morita" w:date="2016-09-27T03:28:00Z">
              <w:rPr/>
            </w:rPrChange>
          </w:rPr>
          <w:t>)</w:t>
        </w:r>
        <w:r w:rsidRPr="002A110F">
          <w:rPr>
            <w:color w:val="0070C0"/>
            <w:lang w:eastAsia="ja-JP"/>
            <w:rPrChange w:id="2456" w:author="Morita" w:date="2016-09-27T03:28:00Z">
              <w:rPr>
                <w:lang w:eastAsia="ja-JP"/>
              </w:rPr>
            </w:rPrChange>
          </w:rPr>
          <w:t>*</w:t>
        </w:r>
      </w:ins>
    </w:p>
    <w:p w:rsidR="002A110F" w:rsidRPr="002A110F" w:rsidRDefault="002A110F">
      <w:pPr>
        <w:tabs>
          <w:tab w:val="clear" w:pos="794"/>
          <w:tab w:val="clear" w:pos="1191"/>
          <w:tab w:val="clear" w:pos="1588"/>
          <w:tab w:val="clear" w:pos="1985"/>
        </w:tabs>
        <w:overflowPunct/>
        <w:autoSpaceDE/>
        <w:autoSpaceDN/>
        <w:adjustRightInd/>
        <w:spacing w:before="0"/>
        <w:contextualSpacing/>
        <w:textAlignment w:val="auto"/>
        <w:rPr>
          <w:ins w:id="2457" w:author="Morita" w:date="2016-09-27T03:27:00Z"/>
          <w:color w:val="0070C0"/>
          <w:rPrChange w:id="2458" w:author="Morita" w:date="2016-09-27T03:28:00Z">
            <w:rPr>
              <w:ins w:id="2459" w:author="Morita" w:date="2016-09-27T03:27:00Z"/>
            </w:rPr>
          </w:rPrChange>
        </w:rPr>
        <w:pPrChange w:id="2460"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461" w:author="Morita" w:date="2016-09-27T03:27:00Z">
        <w:r w:rsidRPr="002A110F">
          <w:rPr>
            <w:color w:val="0070C0"/>
            <w:rPrChange w:id="2462" w:author="Morita" w:date="2016-09-27T03:28:00Z">
              <w:rPr/>
            </w:rPrChange>
          </w:rPr>
          <w:t xml:space="preserve">200GBASE-LR4 – 10 km WDM over SMF using 4 x 50 </w:t>
        </w:r>
        <w:proofErr w:type="gramStart"/>
        <w:r w:rsidRPr="002A110F">
          <w:rPr>
            <w:color w:val="0070C0"/>
            <w:rPrChange w:id="2463" w:author="Morita" w:date="2016-09-27T03:28:00Z">
              <w:rPr/>
            </w:rPrChange>
          </w:rPr>
          <w:t>Gb/</w:t>
        </w:r>
        <w:proofErr w:type="gramEnd"/>
        <w:r w:rsidRPr="002A110F">
          <w:rPr>
            <w:color w:val="0070C0"/>
            <w:rPrChange w:id="2464" w:author="Morita" w:date="2016-09-27T03:28:00Z">
              <w:rPr/>
            </w:rPrChange>
          </w:rPr>
          <w:t xml:space="preserve">s PAM4 (25 </w:t>
        </w:r>
        <w:proofErr w:type="spellStart"/>
        <w:r w:rsidRPr="002A110F">
          <w:rPr>
            <w:color w:val="0070C0"/>
            <w:rPrChange w:id="2465" w:author="Morita" w:date="2016-09-27T03:28:00Z">
              <w:rPr/>
            </w:rPrChange>
          </w:rPr>
          <w:t>GBd</w:t>
        </w:r>
        <w:proofErr w:type="spellEnd"/>
        <w:r w:rsidRPr="002A110F">
          <w:rPr>
            <w:color w:val="0070C0"/>
            <w:rPrChange w:id="2466" w:author="Morita" w:date="2016-09-27T03:28:00Z">
              <w:rPr/>
            </w:rPrChange>
          </w:rPr>
          <w:t>)</w:t>
        </w:r>
        <w:r w:rsidRPr="002A110F">
          <w:rPr>
            <w:color w:val="0070C0"/>
            <w:lang w:eastAsia="ja-JP"/>
            <w:rPrChange w:id="2467" w:author="Morita" w:date="2016-09-27T03:28:00Z">
              <w:rPr>
                <w:lang w:eastAsia="ja-JP"/>
              </w:rPr>
            </w:rPrChange>
          </w:rPr>
          <w:t>*</w:t>
        </w:r>
      </w:ins>
    </w:p>
    <w:p w:rsidR="002A110F" w:rsidRPr="00FC6E03" w:rsidRDefault="002A110F">
      <w:pPr>
        <w:tabs>
          <w:tab w:val="clear" w:pos="794"/>
          <w:tab w:val="clear" w:pos="1191"/>
          <w:tab w:val="clear" w:pos="1588"/>
          <w:tab w:val="clear" w:pos="1985"/>
        </w:tabs>
        <w:overflowPunct/>
        <w:autoSpaceDE/>
        <w:autoSpaceDN/>
        <w:adjustRightInd/>
        <w:spacing w:before="0"/>
        <w:contextualSpacing/>
        <w:textAlignment w:val="auto"/>
        <w:rPr>
          <w:ins w:id="2468" w:author="Morita" w:date="2016-09-27T03:27:00Z"/>
        </w:rPr>
        <w:pPrChange w:id="2469"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470" w:author="Morita" w:date="2016-09-27T03:27:00Z">
        <w:r>
          <w:t xml:space="preserve">400GBASE-SR16 – 100 </w:t>
        </w:r>
        <w:r w:rsidRPr="00FC6E03">
          <w:t xml:space="preserve">m over </w:t>
        </w:r>
        <w:r>
          <w:t>16 MMF fibres per dir.</w:t>
        </w:r>
        <w:r w:rsidRPr="00CC76C3">
          <w:t xml:space="preserve"> </w:t>
        </w:r>
        <w:r>
          <w:t xml:space="preserve">using 16 x 25 </w:t>
        </w:r>
        <w:proofErr w:type="gramStart"/>
        <w:r>
          <w:t>Gb/</w:t>
        </w:r>
        <w:proofErr w:type="gramEnd"/>
        <w:r>
          <w:t xml:space="preserve">s NRZ (25 </w:t>
        </w:r>
        <w:proofErr w:type="spellStart"/>
        <w:r>
          <w:t>GBd</w:t>
        </w:r>
        <w:proofErr w:type="spellEnd"/>
        <w:r>
          <w:t>)</w:t>
        </w:r>
      </w:ins>
    </w:p>
    <w:p w:rsidR="002A110F" w:rsidRPr="00FC6E03" w:rsidRDefault="002A110F">
      <w:pPr>
        <w:tabs>
          <w:tab w:val="clear" w:pos="794"/>
          <w:tab w:val="clear" w:pos="1191"/>
          <w:tab w:val="clear" w:pos="1588"/>
          <w:tab w:val="clear" w:pos="1985"/>
        </w:tabs>
        <w:overflowPunct/>
        <w:autoSpaceDE/>
        <w:autoSpaceDN/>
        <w:adjustRightInd/>
        <w:spacing w:before="0"/>
        <w:contextualSpacing/>
        <w:textAlignment w:val="auto"/>
        <w:rPr>
          <w:ins w:id="2471" w:author="Morita" w:date="2016-09-27T03:27:00Z"/>
        </w:rPr>
        <w:pPrChange w:id="2472"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473" w:author="Morita" w:date="2016-09-27T03:27:00Z">
        <w:r>
          <w:t xml:space="preserve">400GBASE-DR4 – </w:t>
        </w:r>
        <w:r w:rsidRPr="00FC6E03">
          <w:t xml:space="preserve">500 m over </w:t>
        </w:r>
        <w:r>
          <w:t xml:space="preserve">4 </w:t>
        </w:r>
        <w:r w:rsidRPr="00FC6E03">
          <w:t>SMF</w:t>
        </w:r>
        <w:r w:rsidRPr="00CC76C3">
          <w:t xml:space="preserve"> </w:t>
        </w:r>
        <w:r>
          <w:t xml:space="preserve">fibres per dir. using 4 x 100 </w:t>
        </w:r>
        <w:proofErr w:type="gramStart"/>
        <w:r>
          <w:t>Gb/</w:t>
        </w:r>
        <w:proofErr w:type="gramEnd"/>
        <w:r>
          <w:t xml:space="preserve">s PAM4 (50 </w:t>
        </w:r>
        <w:proofErr w:type="spellStart"/>
        <w:r>
          <w:t>GBd</w:t>
        </w:r>
        <w:proofErr w:type="spellEnd"/>
        <w:r>
          <w:t>)</w:t>
        </w:r>
      </w:ins>
    </w:p>
    <w:p w:rsidR="002A110F" w:rsidRPr="00FC6E03" w:rsidRDefault="002A110F">
      <w:pPr>
        <w:tabs>
          <w:tab w:val="clear" w:pos="794"/>
          <w:tab w:val="clear" w:pos="1191"/>
          <w:tab w:val="clear" w:pos="1588"/>
          <w:tab w:val="clear" w:pos="1985"/>
        </w:tabs>
        <w:overflowPunct/>
        <w:autoSpaceDE/>
        <w:autoSpaceDN/>
        <w:adjustRightInd/>
        <w:spacing w:before="0"/>
        <w:contextualSpacing/>
        <w:textAlignment w:val="auto"/>
        <w:rPr>
          <w:ins w:id="2474" w:author="Morita" w:date="2016-09-27T03:27:00Z"/>
        </w:rPr>
        <w:pPrChange w:id="2475"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476" w:author="Morita" w:date="2016-09-27T03:27:00Z">
        <w:r>
          <w:t xml:space="preserve">400GBASE-FR8 – </w:t>
        </w:r>
        <w:r w:rsidRPr="00FC6E03">
          <w:t xml:space="preserve">2 km </w:t>
        </w:r>
        <w:r>
          <w:t xml:space="preserve">WDM </w:t>
        </w:r>
        <w:r w:rsidRPr="00FC6E03">
          <w:t>over SMF</w:t>
        </w:r>
        <w:r>
          <w:t xml:space="preserve"> using 8 x 50 </w:t>
        </w:r>
        <w:proofErr w:type="gramStart"/>
        <w:r>
          <w:t>Gb/</w:t>
        </w:r>
        <w:proofErr w:type="gramEnd"/>
        <w:r>
          <w:t xml:space="preserve">s PAM4 (25 </w:t>
        </w:r>
        <w:proofErr w:type="spellStart"/>
        <w:r>
          <w:t>GBd</w:t>
        </w:r>
        <w:proofErr w:type="spellEnd"/>
        <w:r>
          <w:t>)</w:t>
        </w:r>
      </w:ins>
    </w:p>
    <w:p w:rsidR="002A110F" w:rsidRDefault="002A110F">
      <w:pPr>
        <w:tabs>
          <w:tab w:val="clear" w:pos="794"/>
          <w:tab w:val="clear" w:pos="1191"/>
          <w:tab w:val="clear" w:pos="1588"/>
          <w:tab w:val="clear" w:pos="1985"/>
        </w:tabs>
        <w:overflowPunct/>
        <w:autoSpaceDE/>
        <w:autoSpaceDN/>
        <w:adjustRightInd/>
        <w:spacing w:before="0"/>
        <w:contextualSpacing/>
        <w:textAlignment w:val="auto"/>
        <w:rPr>
          <w:ins w:id="2477" w:author="Morita" w:date="2016-09-27T03:27:00Z"/>
        </w:rPr>
        <w:pPrChange w:id="2478"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479" w:author="Morita" w:date="2016-09-27T03:27:00Z">
        <w:r>
          <w:t xml:space="preserve">400GBASE-LR8 – </w:t>
        </w:r>
        <w:r w:rsidRPr="00FC6E03">
          <w:t xml:space="preserve">10 km </w:t>
        </w:r>
        <w:r>
          <w:t xml:space="preserve">WDM </w:t>
        </w:r>
        <w:r w:rsidRPr="00FC6E03">
          <w:t>over SMF</w:t>
        </w:r>
        <w:r w:rsidRPr="00CC76C3">
          <w:t xml:space="preserve"> </w:t>
        </w:r>
        <w:r>
          <w:t xml:space="preserve">using 8 x 50 </w:t>
        </w:r>
        <w:proofErr w:type="gramStart"/>
        <w:r>
          <w:t>Gb/</w:t>
        </w:r>
        <w:proofErr w:type="gramEnd"/>
        <w:r>
          <w:t xml:space="preserve">s PAM4 (25 </w:t>
        </w:r>
        <w:proofErr w:type="spellStart"/>
        <w:r>
          <w:t>GBd</w:t>
        </w:r>
        <w:proofErr w:type="spellEnd"/>
        <w:r>
          <w:t>)</w:t>
        </w:r>
      </w:ins>
    </w:p>
    <w:p w:rsidR="002A110F" w:rsidRDefault="002A110F">
      <w:pPr>
        <w:rPr>
          <w:ins w:id="2480" w:author="Morita" w:date="2016-09-27T03:27:00Z"/>
        </w:rPr>
      </w:pPr>
      <w:ins w:id="2481" w:author="Morita" w:date="2016-09-27T03:27:00Z">
        <w:r>
          <w:lastRenderedPageBreak/>
          <w:t>The newly added PHYs and objectives for 200 Gb/s Ethernet over 500 m, 2 km and 10 km of SMF are shown with *.</w:t>
        </w:r>
      </w:ins>
    </w:p>
    <w:p w:rsidR="002A110F" w:rsidRDefault="002A110F">
      <w:pPr>
        <w:pStyle w:val="5"/>
        <w:numPr>
          <w:ilvl w:val="0"/>
          <w:numId w:val="0"/>
        </w:numPr>
        <w:rPr>
          <w:ins w:id="2482" w:author="Morita" w:date="2016-09-27T03:27:00Z"/>
        </w:rPr>
        <w:pPrChange w:id="2483" w:author="Morita" w:date="2016-09-27T03:28:00Z">
          <w:pPr>
            <w:pStyle w:val="1"/>
            <w:tabs>
              <w:tab w:val="left" w:pos="567"/>
            </w:tabs>
            <w:ind w:left="567" w:hanging="567"/>
          </w:pPr>
        </w:pPrChange>
      </w:pPr>
      <w:proofErr w:type="gramStart"/>
      <w:ins w:id="2484" w:author="Morita" w:date="2016-09-27T03:27:00Z">
        <w:r>
          <w:t xml:space="preserve">IEEE </w:t>
        </w:r>
        <w:r w:rsidRPr="00CC4C79">
          <w:t>P802.</w:t>
        </w:r>
        <w:r>
          <w:t xml:space="preserve">bt </w:t>
        </w:r>
        <w:r w:rsidRPr="00085371">
          <w:t>DTE Power via MDI over 4-Pair Task Force.</w:t>
        </w:r>
        <w:proofErr w:type="gramEnd"/>
      </w:ins>
    </w:p>
    <w:p w:rsidR="002A110F" w:rsidRDefault="002A110F">
      <w:pPr>
        <w:rPr>
          <w:ins w:id="2485" w:author="Morita" w:date="2016-09-27T03:27:00Z"/>
        </w:rPr>
      </w:pPr>
      <w:ins w:id="2486" w:author="Morita" w:date="2016-09-27T03:27:00Z">
        <w:r>
          <w:t>This Task Force is currently in Working Group ballot phase.</w:t>
        </w:r>
      </w:ins>
    </w:p>
    <w:p w:rsidR="002A110F" w:rsidRDefault="002A110F">
      <w:pPr>
        <w:pStyle w:val="5"/>
        <w:numPr>
          <w:ilvl w:val="0"/>
          <w:numId w:val="0"/>
        </w:numPr>
        <w:rPr>
          <w:ins w:id="2487" w:author="Morita" w:date="2016-09-27T03:27:00Z"/>
        </w:rPr>
        <w:pPrChange w:id="2488" w:author="Morita" w:date="2016-09-27T03:28:00Z">
          <w:pPr>
            <w:pStyle w:val="1"/>
            <w:tabs>
              <w:tab w:val="left" w:pos="567"/>
            </w:tabs>
            <w:ind w:left="567" w:hanging="567"/>
          </w:pPr>
        </w:pPrChange>
      </w:pPr>
      <w:proofErr w:type="gramStart"/>
      <w:ins w:id="2489" w:author="Morita" w:date="2016-09-27T03:27:00Z">
        <w:r>
          <w:t xml:space="preserve">IEEE </w:t>
        </w:r>
        <w:r w:rsidRPr="00CC4C79">
          <w:t>P802.</w:t>
        </w:r>
        <w:r>
          <w:t xml:space="preserve">bu </w:t>
        </w:r>
        <w:r w:rsidRPr="00070DF7">
          <w:t>1-Pair Power over Data Lines (</w:t>
        </w:r>
        <w:proofErr w:type="spellStart"/>
        <w:r w:rsidRPr="00070DF7">
          <w:t>PoDL</w:t>
        </w:r>
        <w:proofErr w:type="spellEnd"/>
        <w:r w:rsidRPr="00070DF7">
          <w:t>) Task Force.</w:t>
        </w:r>
        <w:proofErr w:type="gramEnd"/>
      </w:ins>
    </w:p>
    <w:p w:rsidR="002A110F" w:rsidRDefault="002A110F">
      <w:pPr>
        <w:rPr>
          <w:ins w:id="2490" w:author="Morita" w:date="2016-09-27T03:27:00Z"/>
        </w:rPr>
      </w:pPr>
      <w:ins w:id="2491" w:author="Morita" w:date="2016-09-27T03:27:00Z">
        <w:r>
          <w:t>This Task Force is currently in Sponsor ballot phase.</w:t>
        </w:r>
      </w:ins>
    </w:p>
    <w:p w:rsidR="002A110F" w:rsidRDefault="002A110F">
      <w:pPr>
        <w:pStyle w:val="5"/>
        <w:numPr>
          <w:ilvl w:val="0"/>
          <w:numId w:val="0"/>
        </w:numPr>
        <w:rPr>
          <w:ins w:id="2492" w:author="Morita" w:date="2016-09-27T03:27:00Z"/>
        </w:rPr>
        <w:pPrChange w:id="2493" w:author="Morita" w:date="2016-09-27T03:28:00Z">
          <w:pPr>
            <w:pStyle w:val="1"/>
            <w:tabs>
              <w:tab w:val="left" w:pos="567"/>
            </w:tabs>
            <w:ind w:left="567" w:hanging="567"/>
          </w:pPr>
        </w:pPrChange>
      </w:pPr>
      <w:ins w:id="2494" w:author="Morita" w:date="2016-09-27T03:27:00Z">
        <w:r>
          <w:t xml:space="preserve">IEEE </w:t>
        </w:r>
        <w:r w:rsidRPr="00247E4E">
          <w:t>P802.3b</w:t>
        </w:r>
        <w:r>
          <w:t>v</w:t>
        </w:r>
        <w:r w:rsidRPr="00247E4E">
          <w:t xml:space="preserve"> </w:t>
        </w:r>
        <w:r>
          <w:t xml:space="preserve">Gigabit Ethernet </w:t>
        </w:r>
        <w:proofErr w:type="gramStart"/>
        <w:r>
          <w:t>Over</w:t>
        </w:r>
        <w:proofErr w:type="gramEnd"/>
        <w:r>
          <w:t xml:space="preserve"> Plastic Optical </w:t>
        </w:r>
        <w:proofErr w:type="spellStart"/>
        <w:r>
          <w:t>Fiber</w:t>
        </w:r>
        <w:proofErr w:type="spellEnd"/>
        <w:r w:rsidRPr="007124E1">
          <w:t xml:space="preserve"> </w:t>
        </w:r>
        <w:r>
          <w:t>Task Force</w:t>
        </w:r>
      </w:ins>
    </w:p>
    <w:p w:rsidR="002A110F" w:rsidRDefault="002A110F">
      <w:pPr>
        <w:rPr>
          <w:ins w:id="2495" w:author="Morita" w:date="2016-09-27T03:27:00Z"/>
        </w:rPr>
      </w:pPr>
      <w:ins w:id="2496" w:author="Morita" w:date="2016-09-27T03:27:00Z">
        <w:r>
          <w:t>This Task Force is currently in Sponsor ballot phase.</w:t>
        </w:r>
      </w:ins>
    </w:p>
    <w:p w:rsidR="002A110F" w:rsidRDefault="002A110F">
      <w:pPr>
        <w:pStyle w:val="5"/>
        <w:numPr>
          <w:ilvl w:val="0"/>
          <w:numId w:val="0"/>
        </w:numPr>
        <w:rPr>
          <w:ins w:id="2497" w:author="Morita" w:date="2016-09-27T03:27:00Z"/>
        </w:rPr>
        <w:pPrChange w:id="2498" w:author="Morita" w:date="2016-09-27T03:28:00Z">
          <w:pPr>
            <w:pStyle w:val="1"/>
            <w:tabs>
              <w:tab w:val="left" w:pos="567"/>
            </w:tabs>
            <w:ind w:left="567" w:hanging="567"/>
          </w:pPr>
        </w:pPrChange>
      </w:pPr>
      <w:ins w:id="2499" w:author="Morita" w:date="2016-09-27T03:27:00Z">
        <w:r>
          <w:t xml:space="preserve">IEEE </w:t>
        </w:r>
        <w:r w:rsidRPr="00247E4E">
          <w:t>P802.3bw 100BASE-T1 PHY</w:t>
        </w:r>
        <w:r>
          <w:t xml:space="preserve"> Task Force</w:t>
        </w:r>
      </w:ins>
    </w:p>
    <w:p w:rsidR="002A110F" w:rsidRDefault="002A110F">
      <w:pPr>
        <w:rPr>
          <w:ins w:id="2500" w:author="Morita" w:date="2016-09-27T03:27:00Z"/>
        </w:rPr>
      </w:pPr>
      <w:ins w:id="2501" w:author="Morita" w:date="2016-09-27T03:27:00Z">
        <w:r>
          <w:t>The P802.3bw amendment was published on 8 March 2016.</w:t>
        </w:r>
      </w:ins>
    </w:p>
    <w:p w:rsidR="002A110F" w:rsidRDefault="002A110F">
      <w:pPr>
        <w:pStyle w:val="5"/>
        <w:numPr>
          <w:ilvl w:val="0"/>
          <w:numId w:val="0"/>
        </w:numPr>
        <w:rPr>
          <w:ins w:id="2502" w:author="Morita" w:date="2016-09-27T03:27:00Z"/>
        </w:rPr>
        <w:pPrChange w:id="2503" w:author="Morita" w:date="2016-09-27T03:28:00Z">
          <w:pPr>
            <w:pStyle w:val="1"/>
            <w:tabs>
              <w:tab w:val="left" w:pos="567"/>
            </w:tabs>
            <w:ind w:left="567" w:hanging="567"/>
          </w:pPr>
        </w:pPrChange>
      </w:pPr>
      <w:ins w:id="2504" w:author="Morita" w:date="2016-09-27T03:27:00Z">
        <w:r>
          <w:t xml:space="preserve">IEEE </w:t>
        </w:r>
        <w:r w:rsidRPr="00247E4E">
          <w:t>P802.3b</w:t>
        </w:r>
        <w:r>
          <w:t>x</w:t>
        </w:r>
        <w:r w:rsidRPr="00247E4E">
          <w:t xml:space="preserve"> </w:t>
        </w:r>
        <w:r w:rsidRPr="007676F4">
          <w:t xml:space="preserve">Revision to IEEE </w:t>
        </w:r>
        <w:proofErr w:type="spellStart"/>
        <w:proofErr w:type="gramStart"/>
        <w:r w:rsidRPr="007676F4">
          <w:t>Std</w:t>
        </w:r>
        <w:proofErr w:type="spellEnd"/>
        <w:proofErr w:type="gramEnd"/>
        <w:r w:rsidRPr="007676F4">
          <w:t xml:space="preserve"> 802.3-2012 Maintenance #11 Task Force</w:t>
        </w:r>
      </w:ins>
    </w:p>
    <w:p w:rsidR="002A110F" w:rsidRDefault="002A110F">
      <w:pPr>
        <w:rPr>
          <w:ins w:id="2505" w:author="Morita" w:date="2016-09-27T03:27:00Z"/>
        </w:rPr>
      </w:pPr>
      <w:ins w:id="2506" w:author="Morita" w:date="2016-09-27T03:27:00Z">
        <w:r>
          <w:t xml:space="preserve">The 802.3bx revision of 802.3 that incorporates the IEEE </w:t>
        </w:r>
        <w:proofErr w:type="spellStart"/>
        <w:r>
          <w:t>Std</w:t>
        </w:r>
        <w:proofErr w:type="spellEnd"/>
        <w:r>
          <w:t xml:space="preserve"> 802.3bk-2013, IEEE </w:t>
        </w:r>
        <w:proofErr w:type="spellStart"/>
        <w:r>
          <w:t>Std</w:t>
        </w:r>
        <w:proofErr w:type="spellEnd"/>
        <w:r>
          <w:t xml:space="preserve"> 802.3bj-2014, and IEEE </w:t>
        </w:r>
        <w:proofErr w:type="spellStart"/>
        <w:r>
          <w:t>Std</w:t>
        </w:r>
        <w:proofErr w:type="spellEnd"/>
        <w:r>
          <w:t xml:space="preserve"> 802.3bm-2015 amendments was published as IEEE </w:t>
        </w:r>
        <w:proofErr w:type="spellStart"/>
        <w:r>
          <w:t>Std</w:t>
        </w:r>
        <w:proofErr w:type="spellEnd"/>
        <w:r>
          <w:t xml:space="preserve"> 802.3-2015 on 4 March 2016.</w:t>
        </w:r>
      </w:ins>
    </w:p>
    <w:p w:rsidR="002A110F" w:rsidRPr="00C84826" w:rsidRDefault="002A110F">
      <w:pPr>
        <w:pStyle w:val="5"/>
        <w:numPr>
          <w:ilvl w:val="0"/>
          <w:numId w:val="0"/>
        </w:numPr>
        <w:rPr>
          <w:ins w:id="2507" w:author="Morita" w:date="2016-09-27T03:27:00Z"/>
        </w:rPr>
        <w:pPrChange w:id="2508" w:author="Morita" w:date="2016-09-27T03:28:00Z">
          <w:pPr>
            <w:pStyle w:val="1"/>
            <w:tabs>
              <w:tab w:val="left" w:pos="567"/>
            </w:tabs>
            <w:ind w:left="567" w:hanging="567"/>
          </w:pPr>
        </w:pPrChange>
      </w:pPr>
      <w:ins w:id="2509" w:author="Morita" w:date="2016-09-27T03:27:00Z">
        <w:r w:rsidRPr="00C84826">
          <w:t>IEEE P802.3by 25 Gb/s Ethernet Task Force</w:t>
        </w:r>
      </w:ins>
    </w:p>
    <w:p w:rsidR="002A110F" w:rsidRDefault="002A110F">
      <w:pPr>
        <w:rPr>
          <w:ins w:id="2510" w:author="Morita" w:date="2016-09-27T03:27:00Z"/>
        </w:rPr>
      </w:pPr>
      <w:ins w:id="2511" w:author="Morita" w:date="2016-09-27T03:27:00Z">
        <w:r>
          <w:t xml:space="preserve">IEEE </w:t>
        </w:r>
        <w:proofErr w:type="spellStart"/>
        <w:proofErr w:type="gramStart"/>
        <w:r>
          <w:t>Std</w:t>
        </w:r>
        <w:proofErr w:type="spellEnd"/>
        <w:proofErr w:type="gramEnd"/>
        <w:r>
          <w:t xml:space="preserve"> 802.3by-2016 was approved on 30 June 2016 and was published on 29 July 2016.</w:t>
        </w:r>
      </w:ins>
    </w:p>
    <w:p w:rsidR="002A110F" w:rsidRDefault="002A110F">
      <w:pPr>
        <w:rPr>
          <w:ins w:id="2512" w:author="Morita" w:date="2016-09-27T03:27:00Z"/>
        </w:rPr>
      </w:pPr>
      <w:ins w:id="2513" w:author="Morita" w:date="2016-09-27T03:27:00Z">
        <w:r>
          <w:t xml:space="preserve">The amendment covers the following PHYs which all use single lane NRZ </w:t>
        </w:r>
        <w:proofErr w:type="spellStart"/>
        <w:r>
          <w:t>signaling</w:t>
        </w:r>
        <w:proofErr w:type="spellEnd"/>
        <w:r>
          <w:t>:</w:t>
        </w:r>
      </w:ins>
    </w:p>
    <w:p w:rsidR="002A110F" w:rsidRDefault="002A110F">
      <w:pPr>
        <w:tabs>
          <w:tab w:val="clear" w:pos="794"/>
          <w:tab w:val="clear" w:pos="1191"/>
          <w:tab w:val="clear" w:pos="1588"/>
          <w:tab w:val="clear" w:pos="1985"/>
        </w:tabs>
        <w:overflowPunct/>
        <w:autoSpaceDE/>
        <w:autoSpaceDN/>
        <w:adjustRightInd/>
        <w:spacing w:before="0"/>
        <w:contextualSpacing/>
        <w:textAlignment w:val="auto"/>
        <w:rPr>
          <w:ins w:id="2514" w:author="Morita" w:date="2016-09-27T03:27:00Z"/>
        </w:rPr>
        <w:pPrChange w:id="2515"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516" w:author="Morita" w:date="2016-09-27T03:27:00Z">
        <w:r>
          <w:t>25GBASE-KR – over a backplane using RS-FEC</w:t>
        </w:r>
      </w:ins>
    </w:p>
    <w:p w:rsidR="002A110F" w:rsidRPr="00FC6E03" w:rsidRDefault="002A110F">
      <w:pPr>
        <w:tabs>
          <w:tab w:val="clear" w:pos="794"/>
          <w:tab w:val="clear" w:pos="1191"/>
          <w:tab w:val="clear" w:pos="1588"/>
          <w:tab w:val="clear" w:pos="1985"/>
        </w:tabs>
        <w:overflowPunct/>
        <w:autoSpaceDE/>
        <w:autoSpaceDN/>
        <w:adjustRightInd/>
        <w:spacing w:before="0"/>
        <w:contextualSpacing/>
        <w:textAlignment w:val="auto"/>
        <w:rPr>
          <w:ins w:id="2517" w:author="Morita" w:date="2016-09-27T03:27:00Z"/>
        </w:rPr>
        <w:pPrChange w:id="2518"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519" w:author="Morita" w:date="2016-09-27T03:27:00Z">
        <w:r>
          <w:t>25GBASE-KR-S – over a backplane using BASE-R FEC</w:t>
        </w:r>
      </w:ins>
    </w:p>
    <w:p w:rsidR="002A110F" w:rsidRDefault="002A110F">
      <w:pPr>
        <w:tabs>
          <w:tab w:val="clear" w:pos="794"/>
          <w:tab w:val="clear" w:pos="1191"/>
          <w:tab w:val="clear" w:pos="1588"/>
          <w:tab w:val="clear" w:pos="1985"/>
        </w:tabs>
        <w:overflowPunct/>
        <w:autoSpaceDE/>
        <w:autoSpaceDN/>
        <w:adjustRightInd/>
        <w:spacing w:before="0"/>
        <w:contextualSpacing/>
        <w:textAlignment w:val="auto"/>
        <w:rPr>
          <w:ins w:id="2520" w:author="Morita" w:date="2016-09-27T03:27:00Z"/>
        </w:rPr>
        <w:pPrChange w:id="2521"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522" w:author="Morita" w:date="2016-09-27T03:27:00Z">
        <w:r>
          <w:t xml:space="preserve">25GBASE-CR – 5m over </w:t>
        </w:r>
        <w:proofErr w:type="spellStart"/>
        <w:r>
          <w:t>twinax</w:t>
        </w:r>
        <w:proofErr w:type="spellEnd"/>
        <w:r>
          <w:t xml:space="preserve"> cable using RS-FEC</w:t>
        </w:r>
      </w:ins>
    </w:p>
    <w:p w:rsidR="002A110F" w:rsidRDefault="002A110F">
      <w:pPr>
        <w:tabs>
          <w:tab w:val="clear" w:pos="794"/>
          <w:tab w:val="clear" w:pos="1191"/>
          <w:tab w:val="clear" w:pos="1588"/>
          <w:tab w:val="clear" w:pos="1985"/>
        </w:tabs>
        <w:overflowPunct/>
        <w:autoSpaceDE/>
        <w:autoSpaceDN/>
        <w:adjustRightInd/>
        <w:spacing w:before="0"/>
        <w:contextualSpacing/>
        <w:textAlignment w:val="auto"/>
        <w:rPr>
          <w:ins w:id="2523" w:author="Morita" w:date="2016-09-27T03:27:00Z"/>
        </w:rPr>
        <w:pPrChange w:id="2524"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525" w:author="Morita" w:date="2016-09-27T03:27:00Z">
        <w:r>
          <w:t xml:space="preserve">25GBASE-CR-S – 3m over </w:t>
        </w:r>
        <w:proofErr w:type="spellStart"/>
        <w:r>
          <w:t>twinax</w:t>
        </w:r>
        <w:proofErr w:type="spellEnd"/>
        <w:r>
          <w:t xml:space="preserve"> cable using BASE-R FEC</w:t>
        </w:r>
      </w:ins>
    </w:p>
    <w:p w:rsidR="002A110F" w:rsidRDefault="002A110F">
      <w:pPr>
        <w:tabs>
          <w:tab w:val="clear" w:pos="794"/>
          <w:tab w:val="clear" w:pos="1191"/>
          <w:tab w:val="clear" w:pos="1588"/>
          <w:tab w:val="clear" w:pos="1985"/>
        </w:tabs>
        <w:overflowPunct/>
        <w:autoSpaceDE/>
        <w:autoSpaceDN/>
        <w:adjustRightInd/>
        <w:spacing w:before="0"/>
        <w:contextualSpacing/>
        <w:textAlignment w:val="auto"/>
        <w:rPr>
          <w:ins w:id="2526" w:author="Morita" w:date="2016-09-27T03:27:00Z"/>
        </w:rPr>
        <w:pPrChange w:id="2527"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528" w:author="Morita" w:date="2016-09-27T03:27:00Z">
        <w:r>
          <w:t xml:space="preserve">25GBASE-SR – 100 </w:t>
        </w:r>
        <w:r w:rsidRPr="00FC6E03">
          <w:t xml:space="preserve">m over </w:t>
        </w:r>
        <w:r>
          <w:t>one MMF using RS-FEC</w:t>
        </w:r>
      </w:ins>
    </w:p>
    <w:p w:rsidR="002A110F" w:rsidRDefault="002A110F">
      <w:pPr>
        <w:pStyle w:val="5"/>
        <w:numPr>
          <w:ilvl w:val="0"/>
          <w:numId w:val="0"/>
        </w:numPr>
        <w:rPr>
          <w:ins w:id="2529" w:author="Morita" w:date="2016-09-27T03:27:00Z"/>
        </w:rPr>
        <w:pPrChange w:id="2530" w:author="Morita" w:date="2016-09-27T03:28:00Z">
          <w:pPr>
            <w:pStyle w:val="1"/>
            <w:tabs>
              <w:tab w:val="left" w:pos="567"/>
            </w:tabs>
            <w:ind w:left="567" w:hanging="567"/>
          </w:pPr>
        </w:pPrChange>
      </w:pPr>
      <w:ins w:id="2531" w:author="Morita" w:date="2016-09-27T03:27:00Z">
        <w:r>
          <w:t xml:space="preserve">IEEE P802.3bz </w:t>
        </w:r>
        <w:r w:rsidRPr="00196A3F">
          <w:t>2.5</w:t>
        </w:r>
        <w:r>
          <w:t>G</w:t>
        </w:r>
        <w:r w:rsidRPr="00196A3F">
          <w:t>/5GBASE-T Task Force</w:t>
        </w:r>
      </w:ins>
    </w:p>
    <w:p w:rsidR="002A110F" w:rsidRDefault="002A110F">
      <w:pPr>
        <w:rPr>
          <w:ins w:id="2532" w:author="Morita" w:date="2016-09-27T03:27:00Z"/>
        </w:rPr>
      </w:pPr>
      <w:ins w:id="2533" w:author="Morita" w:date="2016-09-27T03:27:00Z">
        <w:r>
          <w:t>This draft amendment has completed Sponsor ballot and is awaiting final approval from the IEEE SASB.</w:t>
        </w:r>
      </w:ins>
    </w:p>
    <w:p w:rsidR="002A110F" w:rsidRDefault="002A110F">
      <w:pPr>
        <w:pStyle w:val="5"/>
        <w:numPr>
          <w:ilvl w:val="0"/>
          <w:numId w:val="0"/>
        </w:numPr>
        <w:rPr>
          <w:ins w:id="2534" w:author="Morita" w:date="2016-09-27T03:27:00Z"/>
        </w:rPr>
        <w:pPrChange w:id="2535" w:author="Morita" w:date="2016-09-27T03:28:00Z">
          <w:pPr>
            <w:pStyle w:val="1"/>
            <w:tabs>
              <w:tab w:val="clear" w:pos="794"/>
              <w:tab w:val="left" w:pos="567"/>
            </w:tabs>
            <w:ind w:left="567" w:hanging="567"/>
          </w:pPr>
        </w:pPrChange>
      </w:pPr>
      <w:ins w:id="2536" w:author="Morita" w:date="2016-09-27T03:27:00Z">
        <w:r>
          <w:t xml:space="preserve">IEEE P802.3ca </w:t>
        </w:r>
        <w:r w:rsidRPr="008749B4">
          <w:t xml:space="preserve">25 Gb/s, 50 </w:t>
        </w:r>
        <w:proofErr w:type="gramStart"/>
        <w:r w:rsidRPr="008749B4">
          <w:t>Gb/</w:t>
        </w:r>
        <w:proofErr w:type="gramEnd"/>
        <w:r w:rsidRPr="008749B4">
          <w:t>s, and 100 Gb/s Ethernet Passive Optical Networks Task Force</w:t>
        </w:r>
        <w:r w:rsidRPr="00C221EF">
          <w:t>.</w:t>
        </w:r>
      </w:ins>
    </w:p>
    <w:p w:rsidR="002A110F" w:rsidRDefault="002A110F">
      <w:pPr>
        <w:rPr>
          <w:ins w:id="2537" w:author="Morita" w:date="2016-09-27T03:27:00Z"/>
        </w:rPr>
      </w:pPr>
      <w:ins w:id="2538" w:author="Morita" w:date="2016-09-27T03:27:00Z">
        <w:r>
          <w:t>This Task Force is working to adopt baselines</w:t>
        </w:r>
        <w:r w:rsidRPr="00C221EF">
          <w:t>.</w:t>
        </w:r>
      </w:ins>
    </w:p>
    <w:p w:rsidR="002A110F" w:rsidRDefault="002A110F">
      <w:pPr>
        <w:rPr>
          <w:ins w:id="2539" w:author="Morita" w:date="2016-09-27T03:27:00Z"/>
        </w:rPr>
      </w:pPr>
      <w:ins w:id="2540" w:author="Morita" w:date="2016-09-27T03:27:00Z">
        <w:r>
          <w:t>The project objectives are:</w:t>
        </w:r>
      </w:ins>
    </w:p>
    <w:p w:rsidR="002A110F" w:rsidRDefault="002A110F">
      <w:pPr>
        <w:tabs>
          <w:tab w:val="clear" w:pos="794"/>
          <w:tab w:val="clear" w:pos="1191"/>
          <w:tab w:val="clear" w:pos="1588"/>
          <w:tab w:val="clear" w:pos="1985"/>
        </w:tabs>
        <w:overflowPunct/>
        <w:autoSpaceDE/>
        <w:autoSpaceDN/>
        <w:adjustRightInd/>
        <w:spacing w:before="0"/>
        <w:ind w:left="360"/>
        <w:contextualSpacing/>
        <w:textAlignment w:val="auto"/>
        <w:rPr>
          <w:ins w:id="2541" w:author="Morita" w:date="2016-09-27T03:27:00Z"/>
        </w:rPr>
        <w:pPrChange w:id="2542" w:author="Morita" w:date="2016-09-27T03:28:00Z">
          <w:pPr>
            <w:pStyle w:val="af9"/>
            <w:numPr>
              <w:numId w:val="72"/>
            </w:numPr>
            <w:tabs>
              <w:tab w:val="clear" w:pos="794"/>
              <w:tab w:val="clear" w:pos="1191"/>
              <w:tab w:val="clear" w:pos="1588"/>
              <w:tab w:val="clear" w:pos="1985"/>
            </w:tabs>
            <w:overflowPunct/>
            <w:autoSpaceDE/>
            <w:autoSpaceDN/>
            <w:adjustRightInd/>
            <w:spacing w:before="0"/>
            <w:ind w:leftChars="0" w:left="720" w:hanging="360"/>
            <w:contextualSpacing/>
            <w:textAlignment w:val="auto"/>
          </w:pPr>
        </w:pPrChange>
      </w:pPr>
      <w:ins w:id="2543" w:author="Morita" w:date="2016-09-27T03:27:00Z">
        <w:r>
          <w:t xml:space="preserve">Support subscriber access networks using point to multipoint topologies on optical </w:t>
        </w:r>
        <w:proofErr w:type="spellStart"/>
        <w:r>
          <w:t>fiber</w:t>
        </w:r>
        <w:proofErr w:type="spellEnd"/>
      </w:ins>
    </w:p>
    <w:p w:rsidR="002A110F" w:rsidRDefault="002A110F">
      <w:pPr>
        <w:tabs>
          <w:tab w:val="clear" w:pos="794"/>
          <w:tab w:val="clear" w:pos="1191"/>
          <w:tab w:val="clear" w:pos="1588"/>
          <w:tab w:val="clear" w:pos="1985"/>
        </w:tabs>
        <w:overflowPunct/>
        <w:autoSpaceDE/>
        <w:autoSpaceDN/>
        <w:adjustRightInd/>
        <w:spacing w:before="0"/>
        <w:ind w:left="360"/>
        <w:contextualSpacing/>
        <w:textAlignment w:val="auto"/>
        <w:rPr>
          <w:ins w:id="2544" w:author="Morita" w:date="2016-09-27T03:27:00Z"/>
        </w:rPr>
        <w:pPrChange w:id="2545" w:author="Morita" w:date="2016-09-27T03:28:00Z">
          <w:pPr>
            <w:pStyle w:val="af9"/>
            <w:numPr>
              <w:numId w:val="72"/>
            </w:numPr>
            <w:tabs>
              <w:tab w:val="clear" w:pos="794"/>
              <w:tab w:val="clear" w:pos="1191"/>
              <w:tab w:val="clear" w:pos="1588"/>
              <w:tab w:val="clear" w:pos="1985"/>
            </w:tabs>
            <w:overflowPunct/>
            <w:autoSpaceDE/>
            <w:autoSpaceDN/>
            <w:adjustRightInd/>
            <w:spacing w:before="0"/>
            <w:ind w:leftChars="0" w:left="720" w:hanging="360"/>
            <w:contextualSpacing/>
            <w:textAlignment w:val="auto"/>
          </w:pPr>
        </w:pPrChange>
      </w:pPr>
      <w:ins w:id="2546" w:author="Morita" w:date="2016-09-27T03:27:00Z">
        <w:r>
          <w:t>Provide specifications for physical layers operating over a single SMF strand and supporting symmetric and/or asymmetric MAC data rates of:</w:t>
        </w:r>
      </w:ins>
    </w:p>
    <w:p w:rsidR="002A110F" w:rsidRDefault="002A110F">
      <w:pPr>
        <w:tabs>
          <w:tab w:val="clear" w:pos="794"/>
          <w:tab w:val="clear" w:pos="1191"/>
          <w:tab w:val="clear" w:pos="1588"/>
          <w:tab w:val="clear" w:pos="1985"/>
        </w:tabs>
        <w:overflowPunct/>
        <w:autoSpaceDE/>
        <w:autoSpaceDN/>
        <w:adjustRightInd/>
        <w:spacing w:before="0"/>
        <w:ind w:left="1080"/>
        <w:contextualSpacing/>
        <w:textAlignment w:val="auto"/>
        <w:rPr>
          <w:ins w:id="2547" w:author="Morita" w:date="2016-09-27T03:27:00Z"/>
        </w:rPr>
        <w:pPrChange w:id="2548" w:author="Morita" w:date="2016-09-27T03:28:00Z">
          <w:pPr>
            <w:pStyle w:val="af9"/>
            <w:numPr>
              <w:ilvl w:val="1"/>
              <w:numId w:val="72"/>
            </w:numPr>
            <w:tabs>
              <w:tab w:val="clear" w:pos="794"/>
              <w:tab w:val="clear" w:pos="1191"/>
              <w:tab w:val="clear" w:pos="1588"/>
              <w:tab w:val="clear" w:pos="1985"/>
            </w:tabs>
            <w:overflowPunct/>
            <w:autoSpaceDE/>
            <w:autoSpaceDN/>
            <w:adjustRightInd/>
            <w:spacing w:before="0"/>
            <w:ind w:leftChars="0" w:left="1440" w:hanging="360"/>
            <w:contextualSpacing/>
            <w:textAlignment w:val="auto"/>
          </w:pPr>
        </w:pPrChange>
      </w:pPr>
      <w:ins w:id="2549" w:author="Morita" w:date="2016-09-27T03:27:00Z">
        <w:r>
          <w:t xml:space="preserve">25 </w:t>
        </w:r>
        <w:proofErr w:type="gramStart"/>
        <w:r>
          <w:t>Gb/</w:t>
        </w:r>
        <w:proofErr w:type="gramEnd"/>
        <w:r>
          <w:t>s in downstream and less than or equal to 25 Gb/s in upstream</w:t>
        </w:r>
      </w:ins>
    </w:p>
    <w:p w:rsidR="002A110F" w:rsidRDefault="002A110F">
      <w:pPr>
        <w:tabs>
          <w:tab w:val="clear" w:pos="794"/>
          <w:tab w:val="clear" w:pos="1191"/>
          <w:tab w:val="clear" w:pos="1588"/>
          <w:tab w:val="clear" w:pos="1985"/>
        </w:tabs>
        <w:overflowPunct/>
        <w:autoSpaceDE/>
        <w:autoSpaceDN/>
        <w:adjustRightInd/>
        <w:spacing w:before="0"/>
        <w:ind w:left="1080"/>
        <w:contextualSpacing/>
        <w:textAlignment w:val="auto"/>
        <w:rPr>
          <w:ins w:id="2550" w:author="Morita" w:date="2016-09-27T03:27:00Z"/>
        </w:rPr>
        <w:pPrChange w:id="2551" w:author="Morita" w:date="2016-09-27T03:28:00Z">
          <w:pPr>
            <w:pStyle w:val="af9"/>
            <w:numPr>
              <w:ilvl w:val="1"/>
              <w:numId w:val="72"/>
            </w:numPr>
            <w:tabs>
              <w:tab w:val="clear" w:pos="794"/>
              <w:tab w:val="clear" w:pos="1191"/>
              <w:tab w:val="clear" w:pos="1588"/>
              <w:tab w:val="clear" w:pos="1985"/>
            </w:tabs>
            <w:overflowPunct/>
            <w:autoSpaceDE/>
            <w:autoSpaceDN/>
            <w:adjustRightInd/>
            <w:spacing w:before="0"/>
            <w:ind w:leftChars="0" w:left="1440" w:hanging="360"/>
            <w:contextualSpacing/>
            <w:textAlignment w:val="auto"/>
          </w:pPr>
        </w:pPrChange>
      </w:pPr>
      <w:ins w:id="2552" w:author="Morita" w:date="2016-09-27T03:27:00Z">
        <w:r>
          <w:t xml:space="preserve">50 </w:t>
        </w:r>
        <w:proofErr w:type="gramStart"/>
        <w:r>
          <w:t>Gb/</w:t>
        </w:r>
        <w:proofErr w:type="gramEnd"/>
        <w:r>
          <w:t>s in downstream and less than or equal to 50 Gb/s in upstream</w:t>
        </w:r>
      </w:ins>
    </w:p>
    <w:p w:rsidR="002A110F" w:rsidRDefault="002A110F">
      <w:pPr>
        <w:tabs>
          <w:tab w:val="clear" w:pos="794"/>
          <w:tab w:val="clear" w:pos="1191"/>
          <w:tab w:val="clear" w:pos="1588"/>
          <w:tab w:val="clear" w:pos="1985"/>
        </w:tabs>
        <w:overflowPunct/>
        <w:autoSpaceDE/>
        <w:autoSpaceDN/>
        <w:adjustRightInd/>
        <w:spacing w:before="0"/>
        <w:ind w:left="1080"/>
        <w:contextualSpacing/>
        <w:textAlignment w:val="auto"/>
        <w:rPr>
          <w:ins w:id="2553" w:author="Morita" w:date="2016-09-27T03:27:00Z"/>
        </w:rPr>
        <w:pPrChange w:id="2554" w:author="Morita" w:date="2016-09-27T03:28:00Z">
          <w:pPr>
            <w:pStyle w:val="af9"/>
            <w:numPr>
              <w:ilvl w:val="1"/>
              <w:numId w:val="72"/>
            </w:numPr>
            <w:tabs>
              <w:tab w:val="clear" w:pos="794"/>
              <w:tab w:val="clear" w:pos="1191"/>
              <w:tab w:val="clear" w:pos="1588"/>
              <w:tab w:val="clear" w:pos="1985"/>
            </w:tabs>
            <w:overflowPunct/>
            <w:autoSpaceDE/>
            <w:autoSpaceDN/>
            <w:adjustRightInd/>
            <w:spacing w:before="0"/>
            <w:ind w:leftChars="0" w:left="1440" w:hanging="360"/>
            <w:contextualSpacing/>
            <w:textAlignment w:val="auto"/>
          </w:pPr>
        </w:pPrChange>
      </w:pPr>
      <w:ins w:id="2555" w:author="Morita" w:date="2016-09-27T03:27:00Z">
        <w:r>
          <w:t xml:space="preserve">100 </w:t>
        </w:r>
        <w:proofErr w:type="gramStart"/>
        <w:r>
          <w:t>Gb/</w:t>
        </w:r>
        <w:proofErr w:type="gramEnd"/>
        <w:r>
          <w:t>s in downstream and less than or equal to 100 Gb/s in upstream</w:t>
        </w:r>
      </w:ins>
    </w:p>
    <w:p w:rsidR="002A110F" w:rsidRDefault="002A110F">
      <w:pPr>
        <w:tabs>
          <w:tab w:val="clear" w:pos="794"/>
          <w:tab w:val="clear" w:pos="1191"/>
          <w:tab w:val="clear" w:pos="1588"/>
          <w:tab w:val="clear" w:pos="1985"/>
        </w:tabs>
        <w:overflowPunct/>
        <w:autoSpaceDE/>
        <w:autoSpaceDN/>
        <w:adjustRightInd/>
        <w:spacing w:before="0"/>
        <w:ind w:left="360"/>
        <w:contextualSpacing/>
        <w:textAlignment w:val="auto"/>
        <w:rPr>
          <w:ins w:id="2556" w:author="Morita" w:date="2016-09-27T03:27:00Z"/>
        </w:rPr>
        <w:pPrChange w:id="2557" w:author="Morita" w:date="2016-09-27T03:28:00Z">
          <w:pPr>
            <w:pStyle w:val="af9"/>
            <w:numPr>
              <w:numId w:val="72"/>
            </w:numPr>
            <w:tabs>
              <w:tab w:val="clear" w:pos="794"/>
              <w:tab w:val="clear" w:pos="1191"/>
              <w:tab w:val="clear" w:pos="1588"/>
              <w:tab w:val="clear" w:pos="1985"/>
            </w:tabs>
            <w:overflowPunct/>
            <w:autoSpaceDE/>
            <w:autoSpaceDN/>
            <w:adjustRightInd/>
            <w:spacing w:before="0"/>
            <w:ind w:leftChars="0" w:left="720" w:hanging="360"/>
            <w:contextualSpacing/>
            <w:textAlignment w:val="auto"/>
          </w:pPr>
        </w:pPrChange>
      </w:pPr>
      <w:ins w:id="2558" w:author="Morita" w:date="2016-09-27T03:27:00Z">
        <w:r>
          <w:t>PHY(s) to have a BER better than or equal to 10</w:t>
        </w:r>
        <w:r w:rsidRPr="002A110F">
          <w:rPr>
            <w:vertAlign w:val="superscript"/>
          </w:rPr>
          <w:t>-12</w:t>
        </w:r>
        <w:r>
          <w:t xml:space="preserve"> at the MAC/PLS service interface (or the frame loss ratio equivalent)</w:t>
        </w:r>
      </w:ins>
    </w:p>
    <w:p w:rsidR="002A110F" w:rsidRDefault="002A110F">
      <w:pPr>
        <w:tabs>
          <w:tab w:val="clear" w:pos="794"/>
          <w:tab w:val="clear" w:pos="1191"/>
          <w:tab w:val="clear" w:pos="1588"/>
          <w:tab w:val="clear" w:pos="1985"/>
        </w:tabs>
        <w:overflowPunct/>
        <w:autoSpaceDE/>
        <w:autoSpaceDN/>
        <w:adjustRightInd/>
        <w:spacing w:before="0"/>
        <w:ind w:left="360"/>
        <w:contextualSpacing/>
        <w:textAlignment w:val="auto"/>
        <w:rPr>
          <w:ins w:id="2559" w:author="Morita" w:date="2016-09-27T03:27:00Z"/>
        </w:rPr>
        <w:pPrChange w:id="2560" w:author="Morita" w:date="2016-09-27T03:28:00Z">
          <w:pPr>
            <w:pStyle w:val="af9"/>
            <w:numPr>
              <w:numId w:val="72"/>
            </w:numPr>
            <w:tabs>
              <w:tab w:val="clear" w:pos="794"/>
              <w:tab w:val="clear" w:pos="1191"/>
              <w:tab w:val="clear" w:pos="1588"/>
              <w:tab w:val="clear" w:pos="1985"/>
            </w:tabs>
            <w:overflowPunct/>
            <w:autoSpaceDE/>
            <w:autoSpaceDN/>
            <w:adjustRightInd/>
            <w:spacing w:before="0"/>
            <w:ind w:leftChars="0" w:left="720" w:hanging="360"/>
            <w:contextualSpacing/>
            <w:textAlignment w:val="auto"/>
          </w:pPr>
        </w:pPrChange>
      </w:pPr>
      <w:ins w:id="2561" w:author="Morita" w:date="2016-09-27T03:27:00Z">
        <w:r>
          <w:t>Support coexistence with 10G-EPON</w:t>
        </w:r>
      </w:ins>
    </w:p>
    <w:p w:rsidR="002A110F" w:rsidRDefault="002A110F">
      <w:pPr>
        <w:tabs>
          <w:tab w:val="clear" w:pos="794"/>
          <w:tab w:val="clear" w:pos="1191"/>
          <w:tab w:val="clear" w:pos="1588"/>
          <w:tab w:val="clear" w:pos="1985"/>
        </w:tabs>
        <w:overflowPunct/>
        <w:autoSpaceDE/>
        <w:autoSpaceDN/>
        <w:adjustRightInd/>
        <w:spacing w:before="0"/>
        <w:ind w:left="1080"/>
        <w:contextualSpacing/>
        <w:textAlignment w:val="auto"/>
        <w:rPr>
          <w:ins w:id="2562" w:author="Morita" w:date="2016-09-27T03:27:00Z"/>
        </w:rPr>
        <w:pPrChange w:id="2563" w:author="Morita" w:date="2016-09-27T03:28:00Z">
          <w:pPr>
            <w:pStyle w:val="af9"/>
            <w:numPr>
              <w:ilvl w:val="1"/>
              <w:numId w:val="72"/>
            </w:numPr>
            <w:tabs>
              <w:tab w:val="clear" w:pos="794"/>
              <w:tab w:val="clear" w:pos="1191"/>
              <w:tab w:val="clear" w:pos="1588"/>
              <w:tab w:val="clear" w:pos="1985"/>
            </w:tabs>
            <w:overflowPunct/>
            <w:autoSpaceDE/>
            <w:autoSpaceDN/>
            <w:adjustRightInd/>
            <w:spacing w:before="0"/>
            <w:ind w:leftChars="0" w:left="1440" w:hanging="360"/>
            <w:contextualSpacing/>
            <w:textAlignment w:val="auto"/>
          </w:pPr>
        </w:pPrChange>
      </w:pPr>
      <w:ins w:id="2564" w:author="Morita" w:date="2016-09-27T03:27:00Z">
        <w:r>
          <w:t>Optical power budgets to accommodate channel insertion losses equivalent to those supported by the 10G-EPON standard</w:t>
        </w:r>
      </w:ins>
    </w:p>
    <w:p w:rsidR="002A110F" w:rsidRDefault="002A110F">
      <w:pPr>
        <w:tabs>
          <w:tab w:val="clear" w:pos="794"/>
          <w:tab w:val="clear" w:pos="1191"/>
          <w:tab w:val="clear" w:pos="1588"/>
          <w:tab w:val="clear" w:pos="1985"/>
        </w:tabs>
        <w:overflowPunct/>
        <w:autoSpaceDE/>
        <w:autoSpaceDN/>
        <w:adjustRightInd/>
        <w:spacing w:before="0"/>
        <w:ind w:left="1080"/>
        <w:contextualSpacing/>
        <w:textAlignment w:val="auto"/>
        <w:rPr>
          <w:ins w:id="2565" w:author="Morita" w:date="2016-09-27T03:27:00Z"/>
        </w:rPr>
        <w:pPrChange w:id="2566" w:author="Morita" w:date="2016-09-27T03:28:00Z">
          <w:pPr>
            <w:pStyle w:val="af9"/>
            <w:numPr>
              <w:ilvl w:val="1"/>
              <w:numId w:val="72"/>
            </w:numPr>
            <w:tabs>
              <w:tab w:val="clear" w:pos="794"/>
              <w:tab w:val="clear" w:pos="1191"/>
              <w:tab w:val="clear" w:pos="1588"/>
              <w:tab w:val="clear" w:pos="1985"/>
            </w:tabs>
            <w:overflowPunct/>
            <w:autoSpaceDE/>
            <w:autoSpaceDN/>
            <w:adjustRightInd/>
            <w:spacing w:before="0"/>
            <w:ind w:leftChars="0" w:left="1440" w:hanging="360"/>
            <w:contextualSpacing/>
            <w:textAlignment w:val="auto"/>
          </w:pPr>
        </w:pPrChange>
      </w:pPr>
      <w:ins w:id="2567" w:author="Morita" w:date="2016-09-27T03:27:00Z">
        <w:r>
          <w:t>Wavelength allocation allowing concurrent operation with 10G-EPON PHYs</w:t>
        </w:r>
      </w:ins>
    </w:p>
    <w:p w:rsidR="002A110F" w:rsidRDefault="002A110F">
      <w:pPr>
        <w:pStyle w:val="5"/>
        <w:numPr>
          <w:ilvl w:val="0"/>
          <w:numId w:val="0"/>
        </w:numPr>
        <w:rPr>
          <w:ins w:id="2568" w:author="Morita" w:date="2016-09-27T03:27:00Z"/>
        </w:rPr>
        <w:pPrChange w:id="2569" w:author="Morita" w:date="2016-09-27T03:28:00Z">
          <w:pPr>
            <w:pStyle w:val="1"/>
            <w:tabs>
              <w:tab w:val="clear" w:pos="794"/>
              <w:tab w:val="left" w:pos="567"/>
            </w:tabs>
            <w:ind w:left="567" w:hanging="567"/>
          </w:pPr>
        </w:pPrChange>
      </w:pPr>
      <w:ins w:id="2570" w:author="Morita" w:date="2016-09-27T03:27:00Z">
        <w:r>
          <w:lastRenderedPageBreak/>
          <w:t>IEEE P802.3cb</w:t>
        </w:r>
        <w:r w:rsidRPr="0080582D">
          <w:t xml:space="preserve"> 2.5 </w:t>
        </w:r>
        <w:proofErr w:type="gramStart"/>
        <w:r w:rsidRPr="0080582D">
          <w:t>Gb/</w:t>
        </w:r>
        <w:proofErr w:type="gramEnd"/>
        <w:r w:rsidRPr="0080582D">
          <w:t>s and 5 Gb/s Backplane and Copper Cables Task Force.</w:t>
        </w:r>
      </w:ins>
    </w:p>
    <w:p w:rsidR="002A110F" w:rsidRDefault="002A110F">
      <w:pPr>
        <w:rPr>
          <w:ins w:id="2571" w:author="Morita" w:date="2016-09-27T03:27:00Z"/>
        </w:rPr>
      </w:pPr>
      <w:ins w:id="2572" w:author="Morita" w:date="2016-09-27T03:27:00Z">
        <w:r>
          <w:t>This Task Force is in Working Group ballot phase</w:t>
        </w:r>
        <w:r w:rsidRPr="00C221EF">
          <w:t>.</w:t>
        </w:r>
      </w:ins>
    </w:p>
    <w:p w:rsidR="002A110F" w:rsidRDefault="002A110F">
      <w:pPr>
        <w:rPr>
          <w:ins w:id="2573" w:author="Morita" w:date="2016-09-27T03:27:00Z"/>
        </w:rPr>
      </w:pPr>
      <w:ins w:id="2574" w:author="Morita" w:date="2016-09-27T03:27:00Z">
        <w:r>
          <w:t xml:space="preserve">The </w:t>
        </w:r>
        <w:proofErr w:type="spellStart"/>
        <w:r>
          <w:t>non boilerplate</w:t>
        </w:r>
        <w:proofErr w:type="spellEnd"/>
        <w:r>
          <w:t xml:space="preserve"> project objectives (with recent changes in </w:t>
        </w:r>
        <w:r w:rsidRPr="00692E9C">
          <w:rPr>
            <w:color w:val="0070C0"/>
          </w:rPr>
          <w:t>blue</w:t>
        </w:r>
        <w:r>
          <w:t>) are:</w:t>
        </w:r>
      </w:ins>
    </w:p>
    <w:p w:rsidR="002A110F" w:rsidRDefault="002A110F">
      <w:pPr>
        <w:tabs>
          <w:tab w:val="clear" w:pos="794"/>
          <w:tab w:val="clear" w:pos="1191"/>
          <w:tab w:val="clear" w:pos="1588"/>
          <w:tab w:val="clear" w:pos="1985"/>
        </w:tabs>
        <w:overflowPunct/>
        <w:autoSpaceDE/>
        <w:autoSpaceDN/>
        <w:adjustRightInd/>
        <w:spacing w:before="0"/>
        <w:ind w:left="360"/>
        <w:contextualSpacing/>
        <w:textAlignment w:val="auto"/>
        <w:rPr>
          <w:ins w:id="2575" w:author="Morita" w:date="2016-09-27T03:27:00Z"/>
        </w:rPr>
        <w:pPrChange w:id="2576" w:author="Morita" w:date="2016-09-27T03:28:00Z">
          <w:pPr>
            <w:pStyle w:val="af9"/>
            <w:numPr>
              <w:numId w:val="72"/>
            </w:numPr>
            <w:tabs>
              <w:tab w:val="clear" w:pos="794"/>
              <w:tab w:val="clear" w:pos="1191"/>
              <w:tab w:val="clear" w:pos="1588"/>
              <w:tab w:val="clear" w:pos="1985"/>
            </w:tabs>
            <w:overflowPunct/>
            <w:autoSpaceDE/>
            <w:autoSpaceDN/>
            <w:adjustRightInd/>
            <w:spacing w:before="0"/>
            <w:ind w:leftChars="0" w:left="720" w:hanging="360"/>
            <w:contextualSpacing/>
            <w:textAlignment w:val="auto"/>
          </w:pPr>
        </w:pPrChange>
      </w:pPr>
      <w:ins w:id="2577" w:author="Morita" w:date="2016-09-27T03:27:00Z">
        <w:r>
          <w:t xml:space="preserve">Support MAC data rates of 2.5 </w:t>
        </w:r>
        <w:proofErr w:type="gramStart"/>
        <w:r>
          <w:t>Gb/</w:t>
        </w:r>
        <w:proofErr w:type="gramEnd"/>
        <w:r>
          <w:t>s and 5 Gb/s</w:t>
        </w:r>
      </w:ins>
    </w:p>
    <w:p w:rsidR="002A110F" w:rsidRDefault="002A110F">
      <w:pPr>
        <w:tabs>
          <w:tab w:val="clear" w:pos="794"/>
          <w:tab w:val="clear" w:pos="1191"/>
          <w:tab w:val="clear" w:pos="1588"/>
          <w:tab w:val="clear" w:pos="1985"/>
        </w:tabs>
        <w:overflowPunct/>
        <w:autoSpaceDE/>
        <w:autoSpaceDN/>
        <w:adjustRightInd/>
        <w:spacing w:before="0"/>
        <w:ind w:left="360"/>
        <w:contextualSpacing/>
        <w:textAlignment w:val="auto"/>
        <w:rPr>
          <w:ins w:id="2578" w:author="Morita" w:date="2016-09-27T03:27:00Z"/>
        </w:rPr>
        <w:pPrChange w:id="2579" w:author="Morita" w:date="2016-09-27T03:28:00Z">
          <w:pPr>
            <w:pStyle w:val="af9"/>
            <w:numPr>
              <w:numId w:val="72"/>
            </w:numPr>
            <w:tabs>
              <w:tab w:val="clear" w:pos="794"/>
              <w:tab w:val="clear" w:pos="1191"/>
              <w:tab w:val="clear" w:pos="1588"/>
              <w:tab w:val="clear" w:pos="1985"/>
            </w:tabs>
            <w:overflowPunct/>
            <w:autoSpaceDE/>
            <w:autoSpaceDN/>
            <w:adjustRightInd/>
            <w:spacing w:before="0"/>
            <w:ind w:leftChars="0" w:left="720" w:hanging="360"/>
            <w:contextualSpacing/>
            <w:textAlignment w:val="auto"/>
          </w:pPr>
        </w:pPrChange>
      </w:pPr>
      <w:ins w:id="2580" w:author="Morita" w:date="2016-09-27T03:27:00Z">
        <w:r>
          <w:t>Support Auto-Negotiation (Clause 73)</w:t>
        </w:r>
      </w:ins>
    </w:p>
    <w:p w:rsidR="002A110F" w:rsidRDefault="002A110F">
      <w:pPr>
        <w:tabs>
          <w:tab w:val="clear" w:pos="794"/>
          <w:tab w:val="clear" w:pos="1191"/>
          <w:tab w:val="clear" w:pos="1588"/>
          <w:tab w:val="clear" w:pos="1985"/>
        </w:tabs>
        <w:overflowPunct/>
        <w:autoSpaceDE/>
        <w:autoSpaceDN/>
        <w:adjustRightInd/>
        <w:spacing w:before="0"/>
        <w:ind w:left="360"/>
        <w:contextualSpacing/>
        <w:textAlignment w:val="auto"/>
        <w:rPr>
          <w:ins w:id="2581" w:author="Morita" w:date="2016-09-27T03:27:00Z"/>
        </w:rPr>
        <w:pPrChange w:id="2582" w:author="Morita" w:date="2016-09-27T03:28:00Z">
          <w:pPr>
            <w:pStyle w:val="af9"/>
            <w:numPr>
              <w:numId w:val="72"/>
            </w:numPr>
            <w:tabs>
              <w:tab w:val="clear" w:pos="794"/>
              <w:tab w:val="clear" w:pos="1191"/>
              <w:tab w:val="clear" w:pos="1588"/>
              <w:tab w:val="clear" w:pos="1985"/>
            </w:tabs>
            <w:overflowPunct/>
            <w:autoSpaceDE/>
            <w:autoSpaceDN/>
            <w:adjustRightInd/>
            <w:spacing w:before="0"/>
            <w:ind w:leftChars="0" w:left="720" w:hanging="360"/>
            <w:contextualSpacing/>
            <w:textAlignment w:val="auto"/>
          </w:pPr>
        </w:pPrChange>
      </w:pPr>
      <w:ins w:id="2583" w:author="Morita" w:date="2016-09-27T03:27:00Z">
        <w:r>
          <w:t>Support a BER better than or equal to 10</w:t>
        </w:r>
        <w:r w:rsidRPr="002A110F">
          <w:rPr>
            <w:vertAlign w:val="superscript"/>
          </w:rPr>
          <w:t>-12</w:t>
        </w:r>
        <w:r>
          <w:t xml:space="preserve"> at the MAC/PLS service interface (or the frame loss ratio equivalent)</w:t>
        </w:r>
      </w:ins>
    </w:p>
    <w:p w:rsidR="002A110F" w:rsidRDefault="002A110F">
      <w:pPr>
        <w:tabs>
          <w:tab w:val="clear" w:pos="794"/>
          <w:tab w:val="clear" w:pos="1191"/>
          <w:tab w:val="clear" w:pos="1588"/>
          <w:tab w:val="clear" w:pos="1985"/>
        </w:tabs>
        <w:overflowPunct/>
        <w:autoSpaceDE/>
        <w:autoSpaceDN/>
        <w:adjustRightInd/>
        <w:spacing w:before="0"/>
        <w:ind w:left="360"/>
        <w:contextualSpacing/>
        <w:textAlignment w:val="auto"/>
        <w:rPr>
          <w:ins w:id="2584" w:author="Morita" w:date="2016-09-27T03:27:00Z"/>
        </w:rPr>
        <w:pPrChange w:id="2585" w:author="Morita" w:date="2016-09-27T03:28:00Z">
          <w:pPr>
            <w:pStyle w:val="af9"/>
            <w:numPr>
              <w:numId w:val="72"/>
            </w:numPr>
            <w:tabs>
              <w:tab w:val="clear" w:pos="794"/>
              <w:tab w:val="clear" w:pos="1191"/>
              <w:tab w:val="clear" w:pos="1588"/>
              <w:tab w:val="clear" w:pos="1985"/>
            </w:tabs>
            <w:overflowPunct/>
            <w:autoSpaceDE/>
            <w:autoSpaceDN/>
            <w:adjustRightInd/>
            <w:spacing w:before="0"/>
            <w:ind w:leftChars="0" w:left="720" w:hanging="360"/>
            <w:contextualSpacing/>
            <w:textAlignment w:val="auto"/>
          </w:pPr>
        </w:pPrChange>
      </w:pPr>
      <w:ins w:id="2586" w:author="Morita" w:date="2016-09-27T03:27:00Z">
        <w:r>
          <w:t xml:space="preserve">Define a PHY for 2.5 Gb/s operation over a printed circuit board backplane with total channel insertion loss of &lt;= 11 dB at </w:t>
        </w:r>
        <w:r w:rsidRPr="002A110F">
          <w:rPr>
            <w:color w:val="0070C0"/>
          </w:rPr>
          <w:t>1.5625 GHz</w:t>
        </w:r>
      </w:ins>
    </w:p>
    <w:p w:rsidR="002A110F" w:rsidRDefault="002A110F">
      <w:pPr>
        <w:tabs>
          <w:tab w:val="clear" w:pos="794"/>
          <w:tab w:val="clear" w:pos="1191"/>
          <w:tab w:val="clear" w:pos="1588"/>
          <w:tab w:val="clear" w:pos="1985"/>
        </w:tabs>
        <w:overflowPunct/>
        <w:autoSpaceDE/>
        <w:autoSpaceDN/>
        <w:adjustRightInd/>
        <w:spacing w:before="0"/>
        <w:ind w:left="360"/>
        <w:contextualSpacing/>
        <w:textAlignment w:val="auto"/>
        <w:rPr>
          <w:ins w:id="2587" w:author="Morita" w:date="2016-09-27T03:27:00Z"/>
        </w:rPr>
        <w:pPrChange w:id="2588" w:author="Morita" w:date="2016-09-27T03:28:00Z">
          <w:pPr>
            <w:pStyle w:val="af9"/>
            <w:numPr>
              <w:numId w:val="72"/>
            </w:numPr>
            <w:tabs>
              <w:tab w:val="clear" w:pos="794"/>
              <w:tab w:val="clear" w:pos="1191"/>
              <w:tab w:val="clear" w:pos="1588"/>
              <w:tab w:val="clear" w:pos="1985"/>
            </w:tabs>
            <w:overflowPunct/>
            <w:autoSpaceDE/>
            <w:autoSpaceDN/>
            <w:adjustRightInd/>
            <w:spacing w:before="0"/>
            <w:ind w:leftChars="0" w:left="720" w:hanging="360"/>
            <w:contextualSpacing/>
            <w:textAlignment w:val="auto"/>
          </w:pPr>
        </w:pPrChange>
      </w:pPr>
      <w:ins w:id="2589" w:author="Morita" w:date="2016-09-27T03:27:00Z">
        <w:r>
          <w:t xml:space="preserve">Define a PHY for 5 Gb/s operation over a printed circuit board backplane with total channel insertion loss of &lt;= </w:t>
        </w:r>
        <w:r w:rsidRPr="002A110F">
          <w:rPr>
            <w:color w:val="0070C0"/>
          </w:rPr>
          <w:t>16 dB at 2.578125 GHz</w:t>
        </w:r>
      </w:ins>
    </w:p>
    <w:p w:rsidR="002A110F" w:rsidRPr="00E546B6" w:rsidRDefault="002A110F">
      <w:pPr>
        <w:pStyle w:val="5"/>
        <w:numPr>
          <w:ilvl w:val="0"/>
          <w:numId w:val="0"/>
        </w:numPr>
        <w:rPr>
          <w:ins w:id="2590" w:author="Morita" w:date="2016-09-27T03:27:00Z"/>
        </w:rPr>
        <w:pPrChange w:id="2591" w:author="Morita" w:date="2016-09-27T03:28:00Z">
          <w:pPr>
            <w:pStyle w:val="1"/>
            <w:tabs>
              <w:tab w:val="clear" w:pos="794"/>
              <w:tab w:val="left" w:pos="567"/>
            </w:tabs>
            <w:ind w:left="567" w:hanging="567"/>
          </w:pPr>
        </w:pPrChange>
      </w:pPr>
      <w:ins w:id="2592" w:author="Morita" w:date="2016-09-27T03:27:00Z">
        <w:r w:rsidRPr="00E546B6">
          <w:t xml:space="preserve">P802.3cc 25 Gigabit/s Ethernet over single-mode </w:t>
        </w:r>
        <w:proofErr w:type="spellStart"/>
        <w:r w:rsidRPr="00E546B6">
          <w:t>fiber</w:t>
        </w:r>
        <w:proofErr w:type="spellEnd"/>
        <w:r w:rsidRPr="00E546B6">
          <w:t xml:space="preserve"> Task Force</w:t>
        </w:r>
      </w:ins>
    </w:p>
    <w:p w:rsidR="002A110F" w:rsidRDefault="002A110F">
      <w:pPr>
        <w:rPr>
          <w:ins w:id="2593" w:author="Morita" w:date="2016-09-27T03:27:00Z"/>
        </w:rPr>
      </w:pPr>
      <w:ins w:id="2594" w:author="Morita" w:date="2016-09-27T03:27:00Z">
        <w:r>
          <w:t>This Task Force is in the Task Force review phase on their draft which covers:</w:t>
        </w:r>
      </w:ins>
    </w:p>
    <w:p w:rsidR="002A110F" w:rsidRDefault="002A110F">
      <w:pPr>
        <w:tabs>
          <w:tab w:val="clear" w:pos="794"/>
          <w:tab w:val="clear" w:pos="1191"/>
          <w:tab w:val="clear" w:pos="1588"/>
          <w:tab w:val="clear" w:pos="1985"/>
        </w:tabs>
        <w:overflowPunct/>
        <w:autoSpaceDE/>
        <w:autoSpaceDN/>
        <w:adjustRightInd/>
        <w:spacing w:before="0"/>
        <w:contextualSpacing/>
        <w:textAlignment w:val="auto"/>
        <w:rPr>
          <w:ins w:id="2595" w:author="Morita" w:date="2016-09-27T03:27:00Z"/>
        </w:rPr>
        <w:pPrChange w:id="2596"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597" w:author="Morita" w:date="2016-09-27T03:27:00Z">
        <w:r>
          <w:t xml:space="preserve">25GBASE-LR – </w:t>
        </w:r>
        <w:r w:rsidRPr="00FC6E03">
          <w:t>10 km over SMF</w:t>
        </w:r>
        <w:r w:rsidRPr="00CC76C3">
          <w:t xml:space="preserve"> </w:t>
        </w:r>
        <w:r>
          <w:t xml:space="preserve">using 1 x 25 </w:t>
        </w:r>
        <w:proofErr w:type="gramStart"/>
        <w:r>
          <w:t>Gb/</w:t>
        </w:r>
        <w:proofErr w:type="gramEnd"/>
        <w:r>
          <w:t>s NRZ</w:t>
        </w:r>
      </w:ins>
    </w:p>
    <w:p w:rsidR="002A110F" w:rsidRDefault="002A110F">
      <w:pPr>
        <w:tabs>
          <w:tab w:val="clear" w:pos="794"/>
          <w:tab w:val="clear" w:pos="1191"/>
          <w:tab w:val="clear" w:pos="1588"/>
          <w:tab w:val="clear" w:pos="1985"/>
        </w:tabs>
        <w:overflowPunct/>
        <w:autoSpaceDE/>
        <w:autoSpaceDN/>
        <w:adjustRightInd/>
        <w:spacing w:before="0"/>
        <w:contextualSpacing/>
        <w:textAlignment w:val="auto"/>
        <w:rPr>
          <w:ins w:id="2598" w:author="Morita" w:date="2016-09-27T03:27:00Z"/>
        </w:rPr>
        <w:pPrChange w:id="2599"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600" w:author="Morita" w:date="2016-09-27T03:27:00Z">
        <w:r>
          <w:t>25GBASE-ER – 4</w:t>
        </w:r>
        <w:r w:rsidRPr="00FC6E03">
          <w:t>0 km over SMF</w:t>
        </w:r>
        <w:r w:rsidRPr="00CC76C3">
          <w:t xml:space="preserve"> </w:t>
        </w:r>
        <w:r>
          <w:t xml:space="preserve">using 1 x 25 </w:t>
        </w:r>
        <w:proofErr w:type="gramStart"/>
        <w:r>
          <w:t>Gb/</w:t>
        </w:r>
        <w:proofErr w:type="gramEnd"/>
        <w:r>
          <w:t>s NRZ</w:t>
        </w:r>
      </w:ins>
    </w:p>
    <w:p w:rsidR="002A110F" w:rsidRPr="00E546B6" w:rsidRDefault="002A110F">
      <w:pPr>
        <w:pStyle w:val="5"/>
        <w:numPr>
          <w:ilvl w:val="0"/>
          <w:numId w:val="0"/>
        </w:numPr>
        <w:rPr>
          <w:ins w:id="2601" w:author="Morita" w:date="2016-09-27T03:27:00Z"/>
        </w:rPr>
        <w:pPrChange w:id="2602" w:author="Morita" w:date="2016-09-27T03:28:00Z">
          <w:pPr>
            <w:pStyle w:val="1"/>
            <w:tabs>
              <w:tab w:val="clear" w:pos="794"/>
              <w:tab w:val="left" w:pos="567"/>
            </w:tabs>
            <w:ind w:left="567" w:hanging="567"/>
          </w:pPr>
        </w:pPrChange>
      </w:pPr>
      <w:ins w:id="2603" w:author="Morita" w:date="2016-09-27T03:27:00Z">
        <w:r w:rsidRPr="00E546B6">
          <w:t>P802.3cd 50, 100, and 200Gb/s Ethernet Task Force</w:t>
        </w:r>
      </w:ins>
    </w:p>
    <w:p w:rsidR="002A110F" w:rsidRDefault="002A110F">
      <w:pPr>
        <w:rPr>
          <w:ins w:id="2604" w:author="Morita" w:date="2016-09-27T03:27:00Z"/>
        </w:rPr>
      </w:pPr>
      <w:ins w:id="2605" w:author="Morita" w:date="2016-09-27T03:27:00Z">
        <w:r>
          <w:t>This new Task Force covers:</w:t>
        </w:r>
      </w:ins>
    </w:p>
    <w:p w:rsidR="002A110F" w:rsidRDefault="002A110F">
      <w:pPr>
        <w:tabs>
          <w:tab w:val="clear" w:pos="794"/>
          <w:tab w:val="clear" w:pos="1191"/>
          <w:tab w:val="clear" w:pos="1588"/>
          <w:tab w:val="clear" w:pos="1985"/>
        </w:tabs>
        <w:overflowPunct/>
        <w:autoSpaceDE/>
        <w:autoSpaceDN/>
        <w:adjustRightInd/>
        <w:spacing w:before="0"/>
        <w:ind w:left="360"/>
        <w:contextualSpacing/>
        <w:textAlignment w:val="auto"/>
        <w:rPr>
          <w:ins w:id="2606" w:author="Morita" w:date="2016-09-27T03:27:00Z"/>
        </w:rPr>
        <w:pPrChange w:id="2607" w:author="Morita" w:date="2016-09-27T03:28:00Z">
          <w:pPr>
            <w:pStyle w:val="af9"/>
            <w:numPr>
              <w:numId w:val="73"/>
            </w:numPr>
            <w:tabs>
              <w:tab w:val="clear" w:pos="794"/>
              <w:tab w:val="clear" w:pos="1191"/>
              <w:tab w:val="clear" w:pos="1588"/>
              <w:tab w:val="clear" w:pos="1985"/>
            </w:tabs>
            <w:overflowPunct/>
            <w:autoSpaceDE/>
            <w:autoSpaceDN/>
            <w:adjustRightInd/>
            <w:spacing w:before="0"/>
            <w:ind w:leftChars="0" w:left="720" w:hanging="360"/>
            <w:contextualSpacing/>
            <w:textAlignment w:val="auto"/>
          </w:pPr>
        </w:pPrChange>
      </w:pPr>
      <w:ins w:id="2608" w:author="Morita" w:date="2016-09-27T03:27:00Z">
        <w:r>
          <w:t xml:space="preserve">50 </w:t>
        </w:r>
        <w:proofErr w:type="gramStart"/>
        <w:r>
          <w:t>Gb/</w:t>
        </w:r>
        <w:proofErr w:type="gramEnd"/>
        <w:r>
          <w:t>s Ethernet</w:t>
        </w:r>
      </w:ins>
    </w:p>
    <w:p w:rsidR="002A110F" w:rsidRDefault="002A110F">
      <w:pPr>
        <w:tabs>
          <w:tab w:val="clear" w:pos="794"/>
          <w:tab w:val="clear" w:pos="1191"/>
          <w:tab w:val="clear" w:pos="1588"/>
          <w:tab w:val="clear" w:pos="1985"/>
        </w:tabs>
        <w:overflowPunct/>
        <w:autoSpaceDE/>
        <w:autoSpaceDN/>
        <w:adjustRightInd/>
        <w:spacing w:before="0"/>
        <w:ind w:left="360"/>
        <w:contextualSpacing/>
        <w:textAlignment w:val="auto"/>
        <w:rPr>
          <w:ins w:id="2609" w:author="Morita" w:date="2016-09-27T03:27:00Z"/>
        </w:rPr>
        <w:pPrChange w:id="2610" w:author="Morita" w:date="2016-09-27T03:28:00Z">
          <w:pPr>
            <w:pStyle w:val="af9"/>
            <w:numPr>
              <w:numId w:val="73"/>
            </w:numPr>
            <w:tabs>
              <w:tab w:val="clear" w:pos="794"/>
              <w:tab w:val="clear" w:pos="1191"/>
              <w:tab w:val="clear" w:pos="1588"/>
              <w:tab w:val="clear" w:pos="1985"/>
            </w:tabs>
            <w:overflowPunct/>
            <w:autoSpaceDE/>
            <w:autoSpaceDN/>
            <w:adjustRightInd/>
            <w:spacing w:before="0"/>
            <w:ind w:leftChars="0" w:left="720" w:hanging="360"/>
            <w:contextualSpacing/>
            <w:textAlignment w:val="auto"/>
          </w:pPr>
        </w:pPrChange>
      </w:pPr>
      <w:ins w:id="2611" w:author="Morita" w:date="2016-09-27T03:27:00Z">
        <w:r>
          <w:t xml:space="preserve">New </w:t>
        </w:r>
        <w:proofErr w:type="gramStart"/>
        <w:r>
          <w:t>100Gb/</w:t>
        </w:r>
        <w:proofErr w:type="gramEnd"/>
        <w:r>
          <w:t>s Ethernet variants</w:t>
        </w:r>
      </w:ins>
    </w:p>
    <w:p w:rsidR="002A110F" w:rsidRDefault="002A110F">
      <w:pPr>
        <w:tabs>
          <w:tab w:val="clear" w:pos="794"/>
          <w:tab w:val="clear" w:pos="1191"/>
          <w:tab w:val="clear" w:pos="1588"/>
          <w:tab w:val="clear" w:pos="1985"/>
        </w:tabs>
        <w:overflowPunct/>
        <w:autoSpaceDE/>
        <w:autoSpaceDN/>
        <w:adjustRightInd/>
        <w:spacing w:before="0"/>
        <w:ind w:left="360"/>
        <w:contextualSpacing/>
        <w:textAlignment w:val="auto"/>
        <w:rPr>
          <w:ins w:id="2612" w:author="Morita" w:date="2016-09-27T03:27:00Z"/>
        </w:rPr>
        <w:pPrChange w:id="2613" w:author="Morita" w:date="2016-09-27T03:28:00Z">
          <w:pPr>
            <w:pStyle w:val="af9"/>
            <w:numPr>
              <w:numId w:val="73"/>
            </w:numPr>
            <w:tabs>
              <w:tab w:val="clear" w:pos="794"/>
              <w:tab w:val="clear" w:pos="1191"/>
              <w:tab w:val="clear" w:pos="1588"/>
              <w:tab w:val="clear" w:pos="1985"/>
            </w:tabs>
            <w:overflowPunct/>
            <w:autoSpaceDE/>
            <w:autoSpaceDN/>
            <w:adjustRightInd/>
            <w:spacing w:before="0"/>
            <w:ind w:leftChars="0" w:left="720" w:hanging="360"/>
            <w:contextualSpacing/>
            <w:textAlignment w:val="auto"/>
          </w:pPr>
        </w:pPrChange>
      </w:pPr>
      <w:ins w:id="2614" w:author="Morita" w:date="2016-09-27T03:27:00Z">
        <w:r>
          <w:t xml:space="preserve">200 </w:t>
        </w:r>
        <w:proofErr w:type="gramStart"/>
        <w:r>
          <w:t>Gb/</w:t>
        </w:r>
        <w:proofErr w:type="gramEnd"/>
        <w:r>
          <w:t>s Ethernet based on 4 lanes of 50G over backplane, copper cable and multimode fibre.</w:t>
        </w:r>
      </w:ins>
    </w:p>
    <w:p w:rsidR="002A110F" w:rsidRDefault="002A110F">
      <w:pPr>
        <w:rPr>
          <w:ins w:id="2615" w:author="Morita" w:date="2016-09-27T03:27:00Z"/>
        </w:rPr>
      </w:pPr>
      <w:ins w:id="2616" w:author="Morita" w:date="2016-09-27T03:27:00Z">
        <w:r>
          <w:t xml:space="preserve">The expected PMDs are (SMF based PMDs in </w:t>
        </w:r>
        <w:r w:rsidRPr="009F5701">
          <w:rPr>
            <w:color w:val="0070C0"/>
          </w:rPr>
          <w:t>blue</w:t>
        </w:r>
        <w:r>
          <w:rPr>
            <w:color w:val="0070C0"/>
          </w:rPr>
          <w:t xml:space="preserve"> </w:t>
        </w:r>
        <w:r w:rsidRPr="005D470B">
          <w:t>and</w:t>
        </w:r>
        <w:r>
          <w:rPr>
            <w:color w:val="0070C0"/>
          </w:rPr>
          <w:t xml:space="preserve"> </w:t>
        </w:r>
        <w:r w:rsidRPr="005D470B">
          <w:rPr>
            <w:color w:val="FF0000"/>
          </w:rPr>
          <w:t>red</w:t>
        </w:r>
        <w:r>
          <w:t>):</w:t>
        </w:r>
      </w:ins>
    </w:p>
    <w:p w:rsidR="002A110F" w:rsidRPr="002A110F" w:rsidRDefault="002A110F">
      <w:pPr>
        <w:tabs>
          <w:tab w:val="clear" w:pos="794"/>
          <w:tab w:val="clear" w:pos="1191"/>
          <w:tab w:val="clear" w:pos="1588"/>
          <w:tab w:val="clear" w:pos="1985"/>
        </w:tabs>
        <w:overflowPunct/>
        <w:autoSpaceDE/>
        <w:autoSpaceDN/>
        <w:adjustRightInd/>
        <w:spacing w:before="0"/>
        <w:contextualSpacing/>
        <w:textAlignment w:val="auto"/>
        <w:rPr>
          <w:ins w:id="2617" w:author="Morita" w:date="2016-09-27T03:27:00Z"/>
          <w:color w:val="0070C0"/>
          <w:rPrChange w:id="2618" w:author="Morita" w:date="2016-09-27T03:28:00Z">
            <w:rPr>
              <w:ins w:id="2619" w:author="Morita" w:date="2016-09-27T03:27:00Z"/>
            </w:rPr>
          </w:rPrChange>
        </w:rPr>
        <w:pPrChange w:id="2620"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621" w:author="Morita" w:date="2016-09-27T03:27:00Z">
        <w:r w:rsidRPr="002A110F">
          <w:rPr>
            <w:color w:val="0070C0"/>
            <w:rPrChange w:id="2622" w:author="Morita" w:date="2016-09-27T03:28:00Z">
              <w:rPr/>
            </w:rPrChange>
          </w:rPr>
          <w:t xml:space="preserve">50GBASE-LR – 10 km over SMF using 1 x 50 </w:t>
        </w:r>
        <w:proofErr w:type="gramStart"/>
        <w:r w:rsidRPr="002A110F">
          <w:rPr>
            <w:color w:val="0070C0"/>
            <w:rPrChange w:id="2623" w:author="Morita" w:date="2016-09-27T03:28:00Z">
              <w:rPr/>
            </w:rPrChange>
          </w:rPr>
          <w:t>Gb/</w:t>
        </w:r>
        <w:proofErr w:type="gramEnd"/>
        <w:r w:rsidRPr="002A110F">
          <w:rPr>
            <w:color w:val="0070C0"/>
            <w:rPrChange w:id="2624" w:author="Morita" w:date="2016-09-27T03:28:00Z">
              <w:rPr/>
            </w:rPrChange>
          </w:rPr>
          <w:t xml:space="preserve">s PAM4 (25 </w:t>
        </w:r>
        <w:proofErr w:type="spellStart"/>
        <w:r w:rsidRPr="002A110F">
          <w:rPr>
            <w:color w:val="0070C0"/>
            <w:rPrChange w:id="2625" w:author="Morita" w:date="2016-09-27T03:28:00Z">
              <w:rPr/>
            </w:rPrChange>
          </w:rPr>
          <w:t>GBd</w:t>
        </w:r>
        <w:proofErr w:type="spellEnd"/>
        <w:r w:rsidRPr="002A110F">
          <w:rPr>
            <w:color w:val="0070C0"/>
            <w:rPrChange w:id="2626" w:author="Morita" w:date="2016-09-27T03:28:00Z">
              <w:rPr/>
            </w:rPrChange>
          </w:rPr>
          <w:t>)</w:t>
        </w:r>
      </w:ins>
    </w:p>
    <w:p w:rsidR="002A110F" w:rsidRPr="002A110F" w:rsidRDefault="002A110F">
      <w:pPr>
        <w:tabs>
          <w:tab w:val="clear" w:pos="794"/>
          <w:tab w:val="clear" w:pos="1191"/>
          <w:tab w:val="clear" w:pos="1588"/>
          <w:tab w:val="clear" w:pos="1985"/>
        </w:tabs>
        <w:overflowPunct/>
        <w:autoSpaceDE/>
        <w:autoSpaceDN/>
        <w:adjustRightInd/>
        <w:spacing w:before="0"/>
        <w:contextualSpacing/>
        <w:textAlignment w:val="auto"/>
        <w:rPr>
          <w:ins w:id="2627" w:author="Morita" w:date="2016-09-27T03:27:00Z"/>
          <w:color w:val="0070C0"/>
          <w:rPrChange w:id="2628" w:author="Morita" w:date="2016-09-27T03:28:00Z">
            <w:rPr>
              <w:ins w:id="2629" w:author="Morita" w:date="2016-09-27T03:27:00Z"/>
            </w:rPr>
          </w:rPrChange>
        </w:rPr>
        <w:pPrChange w:id="2630"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631" w:author="Morita" w:date="2016-09-27T03:27:00Z">
        <w:r w:rsidRPr="002A110F">
          <w:rPr>
            <w:color w:val="0070C0"/>
            <w:rPrChange w:id="2632" w:author="Morita" w:date="2016-09-27T03:28:00Z">
              <w:rPr/>
            </w:rPrChange>
          </w:rPr>
          <w:t xml:space="preserve">50GBASE-FR – 2 km over SMF using 1 x 50 </w:t>
        </w:r>
        <w:proofErr w:type="gramStart"/>
        <w:r w:rsidRPr="002A110F">
          <w:rPr>
            <w:color w:val="0070C0"/>
            <w:rPrChange w:id="2633" w:author="Morita" w:date="2016-09-27T03:28:00Z">
              <w:rPr/>
            </w:rPrChange>
          </w:rPr>
          <w:t>Gb/</w:t>
        </w:r>
        <w:proofErr w:type="gramEnd"/>
        <w:r w:rsidRPr="002A110F">
          <w:rPr>
            <w:color w:val="0070C0"/>
            <w:rPrChange w:id="2634" w:author="Morita" w:date="2016-09-27T03:28:00Z">
              <w:rPr/>
            </w:rPrChange>
          </w:rPr>
          <w:t xml:space="preserve">s PAM4 (25 </w:t>
        </w:r>
        <w:proofErr w:type="spellStart"/>
        <w:r w:rsidRPr="002A110F">
          <w:rPr>
            <w:color w:val="0070C0"/>
            <w:rPrChange w:id="2635" w:author="Morita" w:date="2016-09-27T03:28:00Z">
              <w:rPr/>
            </w:rPrChange>
          </w:rPr>
          <w:t>GBd</w:t>
        </w:r>
        <w:proofErr w:type="spellEnd"/>
        <w:r w:rsidRPr="002A110F">
          <w:rPr>
            <w:color w:val="0070C0"/>
            <w:rPrChange w:id="2636" w:author="Morita" w:date="2016-09-27T03:28:00Z">
              <w:rPr/>
            </w:rPrChange>
          </w:rPr>
          <w:t>)</w:t>
        </w:r>
      </w:ins>
    </w:p>
    <w:p w:rsidR="002A110F" w:rsidRDefault="002A110F">
      <w:pPr>
        <w:tabs>
          <w:tab w:val="clear" w:pos="794"/>
          <w:tab w:val="clear" w:pos="1191"/>
          <w:tab w:val="clear" w:pos="1588"/>
          <w:tab w:val="clear" w:pos="1985"/>
        </w:tabs>
        <w:overflowPunct/>
        <w:autoSpaceDE/>
        <w:autoSpaceDN/>
        <w:adjustRightInd/>
        <w:spacing w:before="0"/>
        <w:contextualSpacing/>
        <w:textAlignment w:val="auto"/>
        <w:rPr>
          <w:ins w:id="2637" w:author="Morita" w:date="2016-09-27T03:27:00Z"/>
        </w:rPr>
        <w:pPrChange w:id="2638"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639" w:author="Morita" w:date="2016-09-27T03:27:00Z">
        <w:r>
          <w:t xml:space="preserve">50GBASE-SR – </w:t>
        </w:r>
        <w:r w:rsidRPr="00FC6E03">
          <w:t>10</w:t>
        </w:r>
        <w:r>
          <w:t xml:space="preserve">0 </w:t>
        </w:r>
        <w:r w:rsidRPr="00FC6E03">
          <w:t xml:space="preserve">m over </w:t>
        </w:r>
        <w:r>
          <w:t>M</w:t>
        </w:r>
        <w:r w:rsidRPr="00FC6E03">
          <w:t>MF</w:t>
        </w:r>
        <w:r w:rsidRPr="00CC76C3">
          <w:t xml:space="preserve"> </w:t>
        </w:r>
        <w:r>
          <w:t xml:space="preserve">using 1 x 50 </w:t>
        </w:r>
        <w:proofErr w:type="gramStart"/>
        <w:r>
          <w:t>Gb/</w:t>
        </w:r>
        <w:proofErr w:type="gramEnd"/>
        <w:r>
          <w:t xml:space="preserve">s PAM4 (25 </w:t>
        </w:r>
        <w:proofErr w:type="spellStart"/>
        <w:r>
          <w:t>GBd</w:t>
        </w:r>
        <w:proofErr w:type="spellEnd"/>
        <w:r>
          <w:t>)</w:t>
        </w:r>
      </w:ins>
    </w:p>
    <w:p w:rsidR="002A110F" w:rsidRDefault="002A110F">
      <w:pPr>
        <w:tabs>
          <w:tab w:val="clear" w:pos="794"/>
          <w:tab w:val="clear" w:pos="1191"/>
          <w:tab w:val="clear" w:pos="1588"/>
          <w:tab w:val="clear" w:pos="1985"/>
        </w:tabs>
        <w:overflowPunct/>
        <w:autoSpaceDE/>
        <w:autoSpaceDN/>
        <w:adjustRightInd/>
        <w:spacing w:before="0"/>
        <w:contextualSpacing/>
        <w:textAlignment w:val="auto"/>
        <w:rPr>
          <w:ins w:id="2640" w:author="Morita" w:date="2016-09-27T03:27:00Z"/>
        </w:rPr>
        <w:pPrChange w:id="2641"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642" w:author="Morita" w:date="2016-09-27T03:27:00Z">
        <w:r>
          <w:t xml:space="preserve">50GBASE-CR – 3 </w:t>
        </w:r>
        <w:r w:rsidRPr="00FC6E03">
          <w:t xml:space="preserve">m over </w:t>
        </w:r>
        <w:r>
          <w:t xml:space="preserve">copper </w:t>
        </w:r>
        <w:proofErr w:type="spellStart"/>
        <w:r>
          <w:t>twinax</w:t>
        </w:r>
        <w:proofErr w:type="spellEnd"/>
        <w:r w:rsidRPr="00CC76C3">
          <w:t xml:space="preserve"> </w:t>
        </w:r>
        <w:r>
          <w:t xml:space="preserve">using 1 x 50 </w:t>
        </w:r>
        <w:proofErr w:type="gramStart"/>
        <w:r>
          <w:t>Gb/</w:t>
        </w:r>
        <w:proofErr w:type="gramEnd"/>
        <w:r>
          <w:t xml:space="preserve">s PAM4 (25 </w:t>
        </w:r>
        <w:proofErr w:type="spellStart"/>
        <w:r>
          <w:t>GBd</w:t>
        </w:r>
        <w:proofErr w:type="spellEnd"/>
        <w:r>
          <w:t>)</w:t>
        </w:r>
      </w:ins>
    </w:p>
    <w:p w:rsidR="002A110F" w:rsidRDefault="002A110F">
      <w:pPr>
        <w:tabs>
          <w:tab w:val="clear" w:pos="794"/>
          <w:tab w:val="clear" w:pos="1191"/>
          <w:tab w:val="clear" w:pos="1588"/>
          <w:tab w:val="clear" w:pos="1985"/>
        </w:tabs>
        <w:overflowPunct/>
        <w:autoSpaceDE/>
        <w:autoSpaceDN/>
        <w:adjustRightInd/>
        <w:spacing w:before="0"/>
        <w:contextualSpacing/>
        <w:textAlignment w:val="auto"/>
        <w:rPr>
          <w:ins w:id="2643" w:author="Morita" w:date="2016-09-27T03:27:00Z"/>
        </w:rPr>
        <w:pPrChange w:id="2644"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645" w:author="Morita" w:date="2016-09-27T03:27:00Z">
        <w:r>
          <w:t xml:space="preserve">50GBASE-KR – ~1 </w:t>
        </w:r>
        <w:r w:rsidRPr="00FC6E03">
          <w:t xml:space="preserve">m over </w:t>
        </w:r>
        <w:r>
          <w:t>backplane</w:t>
        </w:r>
        <w:r w:rsidRPr="00CC76C3">
          <w:t xml:space="preserve"> </w:t>
        </w:r>
        <w:r>
          <w:t xml:space="preserve">using 1 x 50 </w:t>
        </w:r>
        <w:proofErr w:type="gramStart"/>
        <w:r>
          <w:t>Gb/</w:t>
        </w:r>
        <w:proofErr w:type="gramEnd"/>
        <w:r>
          <w:t xml:space="preserve">s PAM4 (25 </w:t>
        </w:r>
        <w:proofErr w:type="spellStart"/>
        <w:r>
          <w:t>GBd</w:t>
        </w:r>
        <w:proofErr w:type="spellEnd"/>
        <w:r>
          <w:t>)</w:t>
        </w:r>
      </w:ins>
    </w:p>
    <w:p w:rsidR="002A110F" w:rsidRPr="002A110F" w:rsidRDefault="002A110F">
      <w:pPr>
        <w:tabs>
          <w:tab w:val="clear" w:pos="794"/>
          <w:tab w:val="clear" w:pos="1191"/>
          <w:tab w:val="clear" w:pos="1588"/>
          <w:tab w:val="clear" w:pos="1985"/>
        </w:tabs>
        <w:overflowPunct/>
        <w:autoSpaceDE/>
        <w:autoSpaceDN/>
        <w:adjustRightInd/>
        <w:spacing w:before="0"/>
        <w:contextualSpacing/>
        <w:textAlignment w:val="auto"/>
        <w:rPr>
          <w:ins w:id="2646" w:author="Morita" w:date="2016-09-27T03:27:00Z"/>
          <w:color w:val="FF0000"/>
          <w:rPrChange w:id="2647" w:author="Morita" w:date="2016-09-27T03:28:00Z">
            <w:rPr>
              <w:ins w:id="2648" w:author="Morita" w:date="2016-09-27T03:27:00Z"/>
            </w:rPr>
          </w:rPrChange>
        </w:rPr>
        <w:pPrChange w:id="2649"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650" w:author="Morita" w:date="2016-09-27T03:27:00Z">
        <w:r w:rsidRPr="002A110F">
          <w:rPr>
            <w:color w:val="FF0000"/>
            <w:rPrChange w:id="2651" w:author="Morita" w:date="2016-09-27T03:28:00Z">
              <w:rPr/>
            </w:rPrChange>
          </w:rPr>
          <w:t xml:space="preserve">100GBASE-DR – 500 m over SMF using 1 x 100 </w:t>
        </w:r>
        <w:proofErr w:type="gramStart"/>
        <w:r w:rsidRPr="002A110F">
          <w:rPr>
            <w:color w:val="FF0000"/>
            <w:rPrChange w:id="2652" w:author="Morita" w:date="2016-09-27T03:28:00Z">
              <w:rPr/>
            </w:rPrChange>
          </w:rPr>
          <w:t>Gb/</w:t>
        </w:r>
        <w:proofErr w:type="gramEnd"/>
        <w:r w:rsidRPr="002A110F">
          <w:rPr>
            <w:color w:val="FF0000"/>
            <w:rPrChange w:id="2653" w:author="Morita" w:date="2016-09-27T03:28:00Z">
              <w:rPr/>
            </w:rPrChange>
          </w:rPr>
          <w:t xml:space="preserve">s PAM4 (50 </w:t>
        </w:r>
        <w:proofErr w:type="spellStart"/>
        <w:r w:rsidRPr="002A110F">
          <w:rPr>
            <w:color w:val="FF0000"/>
            <w:rPrChange w:id="2654" w:author="Morita" w:date="2016-09-27T03:28:00Z">
              <w:rPr/>
            </w:rPrChange>
          </w:rPr>
          <w:t>GBd</w:t>
        </w:r>
        <w:proofErr w:type="spellEnd"/>
        <w:r w:rsidRPr="002A110F">
          <w:rPr>
            <w:color w:val="FF0000"/>
            <w:rPrChange w:id="2655" w:author="Morita" w:date="2016-09-27T03:28:00Z">
              <w:rPr/>
            </w:rPrChange>
          </w:rPr>
          <w:t>)</w:t>
        </w:r>
      </w:ins>
    </w:p>
    <w:p w:rsidR="002A110F" w:rsidRPr="006F635A" w:rsidRDefault="002A110F">
      <w:pPr>
        <w:tabs>
          <w:tab w:val="clear" w:pos="794"/>
          <w:tab w:val="clear" w:pos="1191"/>
          <w:tab w:val="clear" w:pos="1588"/>
          <w:tab w:val="clear" w:pos="1985"/>
        </w:tabs>
        <w:overflowPunct/>
        <w:autoSpaceDE/>
        <w:autoSpaceDN/>
        <w:adjustRightInd/>
        <w:spacing w:before="0"/>
        <w:contextualSpacing/>
        <w:textAlignment w:val="auto"/>
        <w:rPr>
          <w:ins w:id="2656" w:author="Morita" w:date="2016-09-27T03:27:00Z"/>
        </w:rPr>
        <w:pPrChange w:id="2657"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658" w:author="Morita" w:date="2016-09-27T03:27:00Z">
        <w:r>
          <w:t>100GBASE-</w:t>
        </w:r>
        <w:r w:rsidRPr="006F635A">
          <w:t xml:space="preserve">SR2 – 100 m over parallel </w:t>
        </w:r>
        <w:r>
          <w:t>M</w:t>
        </w:r>
        <w:r w:rsidRPr="006F635A">
          <w:t xml:space="preserve">MF using 2 x 50 </w:t>
        </w:r>
        <w:proofErr w:type="gramStart"/>
        <w:r w:rsidRPr="006F635A">
          <w:t>Gb/</w:t>
        </w:r>
        <w:proofErr w:type="gramEnd"/>
        <w:r w:rsidRPr="006F635A">
          <w:t xml:space="preserve">s PAM4 (25 </w:t>
        </w:r>
        <w:proofErr w:type="spellStart"/>
        <w:r w:rsidRPr="006F635A">
          <w:t>GBd</w:t>
        </w:r>
        <w:proofErr w:type="spellEnd"/>
        <w:r w:rsidRPr="006F635A">
          <w:t>)</w:t>
        </w:r>
      </w:ins>
    </w:p>
    <w:p w:rsidR="002A110F" w:rsidRDefault="002A110F">
      <w:pPr>
        <w:tabs>
          <w:tab w:val="clear" w:pos="794"/>
          <w:tab w:val="clear" w:pos="1191"/>
          <w:tab w:val="clear" w:pos="1588"/>
          <w:tab w:val="clear" w:pos="1985"/>
        </w:tabs>
        <w:overflowPunct/>
        <w:autoSpaceDE/>
        <w:autoSpaceDN/>
        <w:adjustRightInd/>
        <w:spacing w:before="0"/>
        <w:contextualSpacing/>
        <w:textAlignment w:val="auto"/>
        <w:rPr>
          <w:ins w:id="2659" w:author="Morita" w:date="2016-09-27T03:27:00Z"/>
        </w:rPr>
        <w:pPrChange w:id="2660"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661" w:author="Morita" w:date="2016-09-27T03:27:00Z">
        <w:r>
          <w:t xml:space="preserve">100GBASE-CR2 – 3 </w:t>
        </w:r>
        <w:r w:rsidRPr="00FC6E03">
          <w:t xml:space="preserve">m over </w:t>
        </w:r>
        <w:r>
          <w:t xml:space="preserve">copper </w:t>
        </w:r>
        <w:proofErr w:type="spellStart"/>
        <w:r>
          <w:t>twinax</w:t>
        </w:r>
        <w:proofErr w:type="spellEnd"/>
        <w:r w:rsidRPr="00CC76C3">
          <w:t xml:space="preserve"> </w:t>
        </w:r>
        <w:r>
          <w:t xml:space="preserve">using 2 x 50 </w:t>
        </w:r>
        <w:proofErr w:type="gramStart"/>
        <w:r>
          <w:t>Gb/</w:t>
        </w:r>
        <w:proofErr w:type="gramEnd"/>
        <w:r>
          <w:t xml:space="preserve">s PAM4 (25 </w:t>
        </w:r>
        <w:proofErr w:type="spellStart"/>
        <w:r>
          <w:t>GBd</w:t>
        </w:r>
        <w:proofErr w:type="spellEnd"/>
        <w:r>
          <w:t>)</w:t>
        </w:r>
      </w:ins>
    </w:p>
    <w:p w:rsidR="002A110F" w:rsidRDefault="002A110F">
      <w:pPr>
        <w:tabs>
          <w:tab w:val="clear" w:pos="794"/>
          <w:tab w:val="clear" w:pos="1191"/>
          <w:tab w:val="clear" w:pos="1588"/>
          <w:tab w:val="clear" w:pos="1985"/>
        </w:tabs>
        <w:overflowPunct/>
        <w:autoSpaceDE/>
        <w:autoSpaceDN/>
        <w:adjustRightInd/>
        <w:spacing w:before="0"/>
        <w:contextualSpacing/>
        <w:textAlignment w:val="auto"/>
        <w:rPr>
          <w:ins w:id="2662" w:author="Morita" w:date="2016-09-27T03:27:00Z"/>
        </w:rPr>
        <w:pPrChange w:id="2663"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664" w:author="Morita" w:date="2016-09-27T03:27:00Z">
        <w:r>
          <w:t xml:space="preserve">100GBASE-KR2 – ~1 </w:t>
        </w:r>
        <w:r w:rsidRPr="00FC6E03">
          <w:t xml:space="preserve">m over </w:t>
        </w:r>
        <w:r>
          <w:t>backplane</w:t>
        </w:r>
        <w:r w:rsidRPr="00CC76C3">
          <w:t xml:space="preserve"> </w:t>
        </w:r>
        <w:r>
          <w:t xml:space="preserve">using 2 x 50 </w:t>
        </w:r>
        <w:proofErr w:type="gramStart"/>
        <w:r>
          <w:t>Gb/</w:t>
        </w:r>
        <w:proofErr w:type="gramEnd"/>
        <w:r>
          <w:t xml:space="preserve">s PAM4 (25 </w:t>
        </w:r>
        <w:proofErr w:type="spellStart"/>
        <w:r>
          <w:t>GBd</w:t>
        </w:r>
        <w:proofErr w:type="spellEnd"/>
        <w:r>
          <w:t>)</w:t>
        </w:r>
      </w:ins>
    </w:p>
    <w:p w:rsidR="002A110F" w:rsidRDefault="002A110F">
      <w:pPr>
        <w:tabs>
          <w:tab w:val="clear" w:pos="794"/>
          <w:tab w:val="clear" w:pos="1191"/>
          <w:tab w:val="clear" w:pos="1588"/>
          <w:tab w:val="clear" w:pos="1985"/>
        </w:tabs>
        <w:overflowPunct/>
        <w:autoSpaceDE/>
        <w:autoSpaceDN/>
        <w:adjustRightInd/>
        <w:spacing w:before="0"/>
        <w:contextualSpacing/>
        <w:textAlignment w:val="auto"/>
        <w:rPr>
          <w:ins w:id="2665" w:author="Morita" w:date="2016-09-27T03:27:00Z"/>
        </w:rPr>
        <w:pPrChange w:id="2666"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667" w:author="Morita" w:date="2016-09-27T03:27:00Z">
        <w:r>
          <w:t>200GBASE-SR4</w:t>
        </w:r>
        <w:r w:rsidRPr="006F635A">
          <w:t xml:space="preserve"> – 100 m over parallel </w:t>
        </w:r>
        <w:r>
          <w:t>M</w:t>
        </w:r>
        <w:r w:rsidRPr="006F635A">
          <w:t xml:space="preserve">MF using </w:t>
        </w:r>
        <w:r>
          <w:t>4</w:t>
        </w:r>
        <w:r w:rsidRPr="006F635A">
          <w:t xml:space="preserve"> x 50 </w:t>
        </w:r>
        <w:proofErr w:type="gramStart"/>
        <w:r w:rsidRPr="006F635A">
          <w:t>Gb/</w:t>
        </w:r>
        <w:proofErr w:type="gramEnd"/>
        <w:r w:rsidRPr="006F635A">
          <w:t xml:space="preserve">s PAM4 (25 </w:t>
        </w:r>
        <w:proofErr w:type="spellStart"/>
        <w:r w:rsidRPr="006F635A">
          <w:t>GBd</w:t>
        </w:r>
        <w:proofErr w:type="spellEnd"/>
        <w:r w:rsidRPr="006F635A">
          <w:t>)</w:t>
        </w:r>
      </w:ins>
    </w:p>
    <w:p w:rsidR="002A110F" w:rsidRDefault="002A110F">
      <w:pPr>
        <w:tabs>
          <w:tab w:val="clear" w:pos="794"/>
          <w:tab w:val="clear" w:pos="1191"/>
          <w:tab w:val="clear" w:pos="1588"/>
          <w:tab w:val="clear" w:pos="1985"/>
        </w:tabs>
        <w:overflowPunct/>
        <w:autoSpaceDE/>
        <w:autoSpaceDN/>
        <w:adjustRightInd/>
        <w:spacing w:before="0"/>
        <w:contextualSpacing/>
        <w:textAlignment w:val="auto"/>
        <w:rPr>
          <w:ins w:id="2668" w:author="Morita" w:date="2016-09-27T03:27:00Z"/>
        </w:rPr>
        <w:pPrChange w:id="2669"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670" w:author="Morita" w:date="2016-09-27T03:27:00Z">
        <w:r>
          <w:t xml:space="preserve">200GBASE-CR4 – 3 </w:t>
        </w:r>
        <w:r w:rsidRPr="00FC6E03">
          <w:t xml:space="preserve">m over </w:t>
        </w:r>
        <w:r>
          <w:t xml:space="preserve">copper </w:t>
        </w:r>
        <w:proofErr w:type="spellStart"/>
        <w:r>
          <w:t>twinax</w:t>
        </w:r>
        <w:proofErr w:type="spellEnd"/>
        <w:r w:rsidRPr="00CC76C3">
          <w:t xml:space="preserve"> </w:t>
        </w:r>
        <w:r>
          <w:t xml:space="preserve">using 4 x 50 </w:t>
        </w:r>
        <w:proofErr w:type="gramStart"/>
        <w:r>
          <w:t>Gb/</w:t>
        </w:r>
        <w:proofErr w:type="gramEnd"/>
        <w:r>
          <w:t xml:space="preserve">s PAM4 (25 </w:t>
        </w:r>
        <w:proofErr w:type="spellStart"/>
        <w:r>
          <w:t>GBd</w:t>
        </w:r>
        <w:proofErr w:type="spellEnd"/>
        <w:r>
          <w:t>)</w:t>
        </w:r>
      </w:ins>
    </w:p>
    <w:p w:rsidR="002A110F" w:rsidRDefault="002A110F">
      <w:pPr>
        <w:tabs>
          <w:tab w:val="clear" w:pos="794"/>
          <w:tab w:val="clear" w:pos="1191"/>
          <w:tab w:val="clear" w:pos="1588"/>
          <w:tab w:val="clear" w:pos="1985"/>
        </w:tabs>
        <w:overflowPunct/>
        <w:autoSpaceDE/>
        <w:autoSpaceDN/>
        <w:adjustRightInd/>
        <w:spacing w:before="0"/>
        <w:contextualSpacing/>
        <w:textAlignment w:val="auto"/>
        <w:rPr>
          <w:ins w:id="2671" w:author="Morita" w:date="2016-09-27T03:27:00Z"/>
        </w:rPr>
        <w:pPrChange w:id="2672" w:author="Morita" w:date="2016-09-27T03:28:00Z">
          <w:pPr>
            <w:pStyle w:val="af9"/>
            <w:numPr>
              <w:numId w:val="71"/>
            </w:numPr>
            <w:tabs>
              <w:tab w:val="clear" w:pos="794"/>
              <w:tab w:val="clear" w:pos="1191"/>
              <w:tab w:val="clear" w:pos="1588"/>
              <w:tab w:val="clear" w:pos="1985"/>
            </w:tabs>
            <w:overflowPunct/>
            <w:autoSpaceDE/>
            <w:autoSpaceDN/>
            <w:adjustRightInd/>
            <w:spacing w:before="0"/>
            <w:ind w:leftChars="0" w:left="360" w:hanging="360"/>
            <w:contextualSpacing/>
            <w:textAlignment w:val="auto"/>
          </w:pPr>
        </w:pPrChange>
      </w:pPr>
      <w:ins w:id="2673" w:author="Morita" w:date="2016-09-27T03:27:00Z">
        <w:r>
          <w:t xml:space="preserve">200GBASE-KR4 – ~1 </w:t>
        </w:r>
        <w:r w:rsidRPr="00FC6E03">
          <w:t xml:space="preserve">m over </w:t>
        </w:r>
        <w:r>
          <w:t>backplane</w:t>
        </w:r>
        <w:r w:rsidRPr="00CC76C3">
          <w:t xml:space="preserve"> </w:t>
        </w:r>
        <w:r>
          <w:t xml:space="preserve">using 4 x 50 </w:t>
        </w:r>
        <w:proofErr w:type="gramStart"/>
        <w:r>
          <w:t>Gb/</w:t>
        </w:r>
        <w:proofErr w:type="gramEnd"/>
        <w:r>
          <w:t xml:space="preserve">s PAM4 (25 </w:t>
        </w:r>
        <w:proofErr w:type="spellStart"/>
        <w:r>
          <w:t>GBd</w:t>
        </w:r>
        <w:proofErr w:type="spellEnd"/>
        <w:r>
          <w:t>)</w:t>
        </w:r>
      </w:ins>
    </w:p>
    <w:p w:rsidR="002A110F" w:rsidRDefault="002A110F">
      <w:pPr>
        <w:pStyle w:val="5"/>
        <w:numPr>
          <w:ilvl w:val="0"/>
          <w:numId w:val="0"/>
        </w:numPr>
        <w:rPr>
          <w:ins w:id="2674" w:author="Morita" w:date="2016-09-27T03:27:00Z"/>
        </w:rPr>
        <w:pPrChange w:id="2675" w:author="Morita" w:date="2016-09-27T03:28:00Z">
          <w:pPr>
            <w:pStyle w:val="1"/>
            <w:tabs>
              <w:tab w:val="clear" w:pos="794"/>
              <w:tab w:val="left" w:pos="567"/>
            </w:tabs>
            <w:ind w:left="567" w:hanging="567"/>
          </w:pPr>
        </w:pPrChange>
      </w:pPr>
      <w:ins w:id="2676" w:author="Morita" w:date="2016-09-27T03:27:00Z">
        <w:r>
          <w:t>Ethernet YANG models Study Group</w:t>
        </w:r>
      </w:ins>
    </w:p>
    <w:p w:rsidR="002A110F" w:rsidRPr="003E5C5F" w:rsidRDefault="002A110F">
      <w:pPr>
        <w:rPr>
          <w:ins w:id="2677" w:author="Morita" w:date="2016-09-27T03:27:00Z"/>
        </w:rPr>
      </w:pPr>
      <w:ins w:id="2678" w:author="Morita" w:date="2016-09-27T03:27:00Z">
        <w:r>
          <w:t xml:space="preserve">This new Study Group has created proposed project documentation for a Task Force on </w:t>
        </w:r>
        <w:r w:rsidRPr="00CB7C73">
          <w:t>YANG data model(s) for IEEE 802.3 management</w:t>
        </w:r>
        <w:r>
          <w:t>.  This needs to be approved by the IEEE Standards Board in their September meeting.</w:t>
        </w:r>
      </w:ins>
    </w:p>
    <w:p w:rsidR="00C9123C" w:rsidDel="002A110F" w:rsidRDefault="00295FC2">
      <w:pPr>
        <w:rPr>
          <w:del w:id="2679" w:author="Morita" w:date="2016-09-27T03:27:00Z"/>
          <w:lang w:eastAsia="ja-JP"/>
        </w:rPr>
      </w:pPr>
      <w:del w:id="2680" w:author="Morita" w:date="2016-09-27T03:27:00Z">
        <w:r w:rsidDel="002A110F">
          <w:rPr>
            <w:rFonts w:hint="eastAsia"/>
            <w:lang w:eastAsia="ja-JP"/>
          </w:rPr>
          <w:delText xml:space="preserve">As of </w:delText>
        </w:r>
        <w:r w:rsidR="007040DE" w:rsidDel="002A110F">
          <w:rPr>
            <w:rFonts w:hint="eastAsia"/>
            <w:lang w:eastAsia="ja-JP"/>
          </w:rPr>
          <w:delText>July 2015</w:delText>
        </w:r>
        <w:r w:rsidDel="002A110F">
          <w:rPr>
            <w:rFonts w:hint="eastAsia"/>
            <w:lang w:eastAsia="ja-JP"/>
          </w:rPr>
          <w:delText>, t</w:delText>
        </w:r>
        <w:r w:rsidR="00C9123C" w:rsidRPr="00ED115A" w:rsidDel="002A110F">
          <w:rPr>
            <w:lang w:eastAsia="ja-JP"/>
          </w:rPr>
          <w:delText xml:space="preserve">he following </w:delText>
        </w:r>
        <w:r w:rsidRPr="00295FC2" w:rsidDel="002A110F">
          <w:rPr>
            <w:lang w:eastAsia="ja-JP"/>
          </w:rPr>
          <w:delText xml:space="preserve">Task Forces, Study Groups, and ad hoc groups </w:delText>
        </w:r>
        <w:r w:rsidR="00C9123C" w:rsidRPr="00ED115A" w:rsidDel="002A110F">
          <w:rPr>
            <w:lang w:eastAsia="ja-JP"/>
          </w:rPr>
          <w:delText xml:space="preserve">are active </w:delText>
        </w:r>
        <w:r w:rsidR="00C9123C" w:rsidDel="002A110F">
          <w:rPr>
            <w:rFonts w:hint="eastAsia"/>
            <w:lang w:eastAsia="ja-JP"/>
          </w:rPr>
          <w:delText>in IEEE802.3</w:delText>
        </w:r>
        <w:r w:rsidDel="002A110F">
          <w:rPr>
            <w:rFonts w:hint="eastAsia"/>
            <w:lang w:eastAsia="ja-JP"/>
          </w:rPr>
          <w:delText xml:space="preserve"> working group</w:delText>
        </w:r>
        <w:r w:rsidR="00C9123C" w:rsidRPr="00ED115A" w:rsidDel="002A110F">
          <w:rPr>
            <w:lang w:eastAsia="ja-JP"/>
          </w:rPr>
          <w:delText>:</w:delText>
        </w:r>
      </w:del>
    </w:p>
    <w:p w:rsidR="008163F9" w:rsidDel="002A110F" w:rsidRDefault="008163F9">
      <w:pPr>
        <w:pStyle w:val="af9"/>
        <w:ind w:leftChars="0" w:left="0"/>
        <w:rPr>
          <w:del w:id="2681" w:author="Morita" w:date="2016-09-27T03:27:00Z"/>
        </w:rPr>
        <w:pPrChange w:id="2682" w:author="Morita" w:date="2016-09-27T03:28:00Z">
          <w:pPr>
            <w:pStyle w:val="af9"/>
            <w:numPr>
              <w:numId w:val="51"/>
            </w:numPr>
            <w:ind w:leftChars="0" w:left="420" w:hanging="420"/>
          </w:pPr>
        </w:pPrChange>
      </w:pPr>
      <w:del w:id="2683" w:author="Morita" w:date="2016-09-27T03:27:00Z">
        <w:r w:rsidDel="002A110F">
          <w:delText>The IEEE P802.3bn EPON Protocol over Coax (EPoC) Task Force has just entered the Sponsor ballot phase.</w:delText>
        </w:r>
      </w:del>
    </w:p>
    <w:p w:rsidR="008163F9" w:rsidDel="002A110F" w:rsidRDefault="008163F9">
      <w:pPr>
        <w:pStyle w:val="af9"/>
        <w:ind w:leftChars="0" w:left="0"/>
        <w:rPr>
          <w:del w:id="2684" w:author="Morita" w:date="2016-09-27T03:27:00Z"/>
        </w:rPr>
        <w:pPrChange w:id="2685" w:author="Morita" w:date="2016-09-27T03:28:00Z">
          <w:pPr>
            <w:pStyle w:val="af9"/>
            <w:numPr>
              <w:numId w:val="51"/>
            </w:numPr>
            <w:ind w:leftChars="0" w:left="420" w:hanging="420"/>
          </w:pPr>
        </w:pPrChange>
      </w:pPr>
      <w:del w:id="2686" w:author="Morita" w:date="2016-09-27T03:27:00Z">
        <w:r w:rsidDel="002A110F">
          <w:delText>The IEEE P802.3bp 1000BASE-T1 Task Force is currently in the Sponsor ballot phase.</w:delText>
        </w:r>
      </w:del>
    </w:p>
    <w:p w:rsidR="008163F9" w:rsidDel="002A110F" w:rsidRDefault="008163F9">
      <w:pPr>
        <w:pStyle w:val="af9"/>
        <w:ind w:leftChars="0" w:left="0"/>
        <w:rPr>
          <w:del w:id="2687" w:author="Morita" w:date="2016-09-27T03:27:00Z"/>
        </w:rPr>
        <w:pPrChange w:id="2688" w:author="Morita" w:date="2016-09-27T03:28:00Z">
          <w:pPr>
            <w:pStyle w:val="af9"/>
            <w:numPr>
              <w:numId w:val="51"/>
            </w:numPr>
            <w:ind w:leftChars="0" w:left="420" w:hanging="420"/>
          </w:pPr>
        </w:pPrChange>
      </w:pPr>
      <w:del w:id="2689" w:author="Morita" w:date="2016-09-27T03:27:00Z">
        <w:r w:rsidDel="002A110F">
          <w:delText>The P802.3bq 25G/40GBASE-T Task Force is currently in sponsor ballot phase. Note that the scope of this project was recently expanded to include 25 Gb/s operation, following the introduction of the 25 Gb/s MAC rate by the IEEE P802.3by project.</w:delText>
        </w:r>
      </w:del>
    </w:p>
    <w:p w:rsidR="008163F9" w:rsidDel="002A110F" w:rsidRDefault="008163F9">
      <w:pPr>
        <w:pStyle w:val="af9"/>
        <w:ind w:leftChars="0" w:left="0"/>
        <w:rPr>
          <w:del w:id="2690" w:author="Morita" w:date="2016-09-27T03:27:00Z"/>
        </w:rPr>
        <w:pPrChange w:id="2691" w:author="Morita" w:date="2016-09-27T03:28:00Z">
          <w:pPr>
            <w:pStyle w:val="af9"/>
            <w:numPr>
              <w:numId w:val="51"/>
            </w:numPr>
            <w:ind w:leftChars="0" w:left="420" w:hanging="420"/>
          </w:pPr>
        </w:pPrChange>
      </w:pPr>
      <w:del w:id="2692" w:author="Morita" w:date="2016-09-27T03:27:00Z">
        <w:r w:rsidDel="002A110F">
          <w:delText>The IEEE P802.3br Interspersing Express Traffic (IET) Task Force is about to enter the Sponsor ballot phase.</w:delText>
        </w:r>
      </w:del>
    </w:p>
    <w:p w:rsidR="008163F9" w:rsidDel="002A110F" w:rsidRDefault="008163F9">
      <w:pPr>
        <w:pStyle w:val="af9"/>
        <w:ind w:leftChars="0" w:left="0"/>
        <w:rPr>
          <w:del w:id="2693" w:author="Morita" w:date="2016-09-27T03:27:00Z"/>
        </w:rPr>
        <w:pPrChange w:id="2694" w:author="Morita" w:date="2016-09-27T03:28:00Z">
          <w:pPr>
            <w:pStyle w:val="af9"/>
            <w:numPr>
              <w:numId w:val="51"/>
            </w:numPr>
            <w:ind w:leftChars="0" w:left="420" w:hanging="420"/>
          </w:pPr>
        </w:pPrChange>
      </w:pPr>
      <w:del w:id="2695" w:author="Morita" w:date="2016-09-27T03:27:00Z">
        <w:r w:rsidDel="002A110F">
          <w:delText>The IEEE P802.3bs 400 Gb/s Ethernet Task Force is currently in the Task Force review phase.</w:delText>
        </w:r>
      </w:del>
    </w:p>
    <w:p w:rsidR="008163F9" w:rsidDel="002A110F" w:rsidRDefault="008163F9">
      <w:pPr>
        <w:pStyle w:val="af9"/>
        <w:ind w:leftChars="0" w:left="0"/>
        <w:rPr>
          <w:del w:id="2696" w:author="Morita" w:date="2016-09-27T03:27:00Z"/>
        </w:rPr>
        <w:pPrChange w:id="2697" w:author="Morita" w:date="2016-09-27T03:28:00Z">
          <w:pPr>
            <w:pStyle w:val="af9"/>
            <w:numPr>
              <w:numId w:val="51"/>
            </w:numPr>
            <w:ind w:leftChars="0" w:left="420" w:hanging="420"/>
          </w:pPr>
        </w:pPrChange>
      </w:pPr>
      <w:del w:id="2698" w:author="Morita" w:date="2016-09-27T03:27:00Z">
        <w:r w:rsidDel="002A110F">
          <w:delText>The IEEE P802.3bt DTE Power via MDI over 4-Pair Task Force is currently in the Task Force review phase.</w:delText>
        </w:r>
      </w:del>
    </w:p>
    <w:p w:rsidR="008163F9" w:rsidDel="002A110F" w:rsidRDefault="008163F9">
      <w:pPr>
        <w:pStyle w:val="af9"/>
        <w:ind w:leftChars="0" w:left="0"/>
        <w:rPr>
          <w:del w:id="2699" w:author="Morita" w:date="2016-09-27T03:27:00Z"/>
        </w:rPr>
        <w:pPrChange w:id="2700" w:author="Morita" w:date="2016-09-27T03:28:00Z">
          <w:pPr>
            <w:pStyle w:val="af9"/>
            <w:numPr>
              <w:numId w:val="51"/>
            </w:numPr>
            <w:ind w:leftChars="0" w:left="420" w:hanging="420"/>
          </w:pPr>
        </w:pPrChange>
      </w:pPr>
      <w:del w:id="2701" w:author="Morita" w:date="2016-09-27T03:27:00Z">
        <w:r w:rsidDel="002A110F">
          <w:delText>The IEEE P802.3bu 1-Pair Power over Data Lines (PoDL) Task Force has is currently in Working Group Ballot phase.</w:delText>
        </w:r>
      </w:del>
    </w:p>
    <w:p w:rsidR="008163F9" w:rsidDel="002A110F" w:rsidRDefault="008163F9">
      <w:pPr>
        <w:pStyle w:val="af9"/>
        <w:ind w:leftChars="0" w:left="0"/>
        <w:rPr>
          <w:del w:id="2702" w:author="Morita" w:date="2016-09-27T03:27:00Z"/>
        </w:rPr>
        <w:pPrChange w:id="2703" w:author="Morita" w:date="2016-09-27T03:28:00Z">
          <w:pPr>
            <w:pStyle w:val="af9"/>
            <w:numPr>
              <w:numId w:val="51"/>
            </w:numPr>
            <w:ind w:leftChars="0" w:left="420" w:hanging="420"/>
          </w:pPr>
        </w:pPrChange>
      </w:pPr>
      <w:del w:id="2704" w:author="Morita" w:date="2016-09-27T03:27:00Z">
        <w:r w:rsidDel="002A110F">
          <w:delText>The IEEE P802.3bv Gigabit Ethernet Over Plastic Optical Fiber Task Force has just entered the Working Group ballot phase.</w:delText>
        </w:r>
      </w:del>
    </w:p>
    <w:p w:rsidR="008163F9" w:rsidDel="002A110F" w:rsidRDefault="008163F9">
      <w:pPr>
        <w:pStyle w:val="af9"/>
        <w:ind w:leftChars="0" w:left="0"/>
        <w:rPr>
          <w:del w:id="2705" w:author="Morita" w:date="2016-09-27T03:27:00Z"/>
        </w:rPr>
        <w:pPrChange w:id="2706" w:author="Morita" w:date="2016-09-27T03:28:00Z">
          <w:pPr>
            <w:pStyle w:val="af9"/>
            <w:numPr>
              <w:numId w:val="51"/>
            </w:numPr>
            <w:ind w:leftChars="0" w:left="420" w:hanging="420"/>
          </w:pPr>
        </w:pPrChange>
      </w:pPr>
      <w:del w:id="2707" w:author="Morita" w:date="2016-09-27T03:27:00Z">
        <w:r w:rsidDel="002A110F">
          <w:delText>The IEEE P802.3by 25 Gb/s Ethernet Task Force is in the Sponsor Ballot phase.</w:delText>
        </w:r>
      </w:del>
    </w:p>
    <w:p w:rsidR="008163F9" w:rsidDel="002A110F" w:rsidRDefault="008163F9">
      <w:pPr>
        <w:pStyle w:val="af9"/>
        <w:ind w:leftChars="0" w:left="0"/>
        <w:rPr>
          <w:del w:id="2708" w:author="Morita" w:date="2016-09-27T03:27:00Z"/>
        </w:rPr>
        <w:pPrChange w:id="2709" w:author="Morita" w:date="2016-09-27T03:28:00Z">
          <w:pPr>
            <w:pStyle w:val="af9"/>
            <w:numPr>
              <w:numId w:val="51"/>
            </w:numPr>
            <w:ind w:leftChars="0" w:left="420" w:hanging="420"/>
          </w:pPr>
        </w:pPrChange>
      </w:pPr>
      <w:del w:id="2710" w:author="Morita" w:date="2016-09-27T03:27:00Z">
        <w:r w:rsidDel="002A110F">
          <w:delText>The IEEE P802.3bz 2.5G/5GBASE-T Task force has just entered the Working Group ballot phase.</w:delText>
        </w:r>
      </w:del>
    </w:p>
    <w:p w:rsidR="008163F9" w:rsidDel="002A110F" w:rsidRDefault="008163F9">
      <w:pPr>
        <w:pStyle w:val="af9"/>
        <w:ind w:leftChars="0" w:left="0"/>
        <w:rPr>
          <w:del w:id="2711" w:author="Morita" w:date="2016-09-27T03:27:00Z"/>
        </w:rPr>
        <w:pPrChange w:id="2712" w:author="Morita" w:date="2016-09-27T03:28:00Z">
          <w:pPr>
            <w:pStyle w:val="af9"/>
            <w:numPr>
              <w:numId w:val="51"/>
            </w:numPr>
            <w:ind w:leftChars="0" w:left="420" w:hanging="420"/>
          </w:pPr>
        </w:pPrChange>
      </w:pPr>
      <w:del w:id="2713" w:author="Morita" w:date="2016-09-27T03:27:00Z">
        <w:r w:rsidDel="002A110F">
          <w:delText>The IEEE P802.3ca 25 Gb/s and 100 Gb/s Passive Optical Networks Task Force is in the proposal selection phase.</w:delText>
        </w:r>
      </w:del>
    </w:p>
    <w:p w:rsidR="008163F9" w:rsidDel="002A110F" w:rsidRDefault="008163F9">
      <w:pPr>
        <w:pStyle w:val="af9"/>
        <w:ind w:leftChars="0" w:left="0"/>
        <w:rPr>
          <w:del w:id="2714" w:author="Morita" w:date="2016-09-27T03:27:00Z"/>
        </w:rPr>
        <w:pPrChange w:id="2715" w:author="Morita" w:date="2016-09-27T03:28:00Z">
          <w:pPr>
            <w:pStyle w:val="af9"/>
            <w:numPr>
              <w:numId w:val="51"/>
            </w:numPr>
            <w:ind w:leftChars="0" w:left="420" w:hanging="420"/>
          </w:pPr>
        </w:pPrChange>
      </w:pPr>
      <w:del w:id="2716" w:author="Morita" w:date="2016-09-27T03:27:00Z">
        <w:r w:rsidDel="002A110F">
          <w:delText>The IEEE P802.3cb 2.5 Gb/s and 5 Gb/s Backplane and Short Reach Copper Cable Task Force is in the proposal selection phase.</w:delText>
        </w:r>
      </w:del>
    </w:p>
    <w:p w:rsidR="008163F9" w:rsidDel="002A110F" w:rsidRDefault="008163F9">
      <w:pPr>
        <w:pStyle w:val="af9"/>
        <w:ind w:leftChars="0" w:left="0"/>
        <w:rPr>
          <w:del w:id="2717" w:author="Morita" w:date="2016-09-27T03:27:00Z"/>
        </w:rPr>
        <w:pPrChange w:id="2718" w:author="Morita" w:date="2016-09-27T03:28:00Z">
          <w:pPr>
            <w:pStyle w:val="af9"/>
            <w:numPr>
              <w:numId w:val="51"/>
            </w:numPr>
            <w:ind w:leftChars="0" w:left="420" w:hanging="420"/>
          </w:pPr>
        </w:pPrChange>
      </w:pPr>
      <w:del w:id="2719" w:author="Morita" w:date="2016-09-27T03:27:00Z">
        <w:r w:rsidDel="002A110F">
          <w:delText>New Study Groups have been formed to study:</w:delText>
        </w:r>
      </w:del>
    </w:p>
    <w:p w:rsidR="008163F9" w:rsidDel="002A110F" w:rsidRDefault="008163F9">
      <w:pPr>
        <w:pStyle w:val="af9"/>
        <w:ind w:leftChars="0" w:left="0"/>
        <w:rPr>
          <w:del w:id="2720" w:author="Morita" w:date="2016-09-27T03:27:00Z"/>
        </w:rPr>
        <w:pPrChange w:id="2721" w:author="Morita" w:date="2016-09-27T03:28:00Z">
          <w:pPr>
            <w:pStyle w:val="af9"/>
            <w:numPr>
              <w:ilvl w:val="1"/>
              <w:numId w:val="51"/>
            </w:numPr>
            <w:ind w:leftChars="0" w:hanging="420"/>
          </w:pPr>
        </w:pPrChange>
      </w:pPr>
      <w:del w:id="2722" w:author="Morita" w:date="2016-09-27T03:27:00Z">
        <w:r w:rsidDel="002A110F">
          <w:delText>Single Lane 50 Gb/s Ethernet</w:delText>
        </w:r>
      </w:del>
    </w:p>
    <w:p w:rsidR="008163F9" w:rsidDel="002A110F" w:rsidRDefault="008163F9">
      <w:pPr>
        <w:pStyle w:val="af9"/>
        <w:ind w:leftChars="0" w:left="0"/>
        <w:rPr>
          <w:del w:id="2723" w:author="Morita" w:date="2016-09-27T03:27:00Z"/>
        </w:rPr>
        <w:pPrChange w:id="2724" w:author="Morita" w:date="2016-09-27T03:28:00Z">
          <w:pPr>
            <w:pStyle w:val="af9"/>
            <w:numPr>
              <w:ilvl w:val="1"/>
              <w:numId w:val="51"/>
            </w:numPr>
            <w:ind w:leftChars="0" w:hanging="420"/>
          </w:pPr>
        </w:pPrChange>
      </w:pPr>
      <w:del w:id="2725" w:author="Morita" w:date="2016-09-27T03:27:00Z">
        <w:r w:rsidDel="002A110F">
          <w:delText>Next Generation 100 Gb/s and 200 Gb/s Ethernet</w:delText>
        </w:r>
      </w:del>
    </w:p>
    <w:p w:rsidR="008163F9" w:rsidDel="002A110F" w:rsidRDefault="008163F9">
      <w:pPr>
        <w:pStyle w:val="af9"/>
        <w:ind w:leftChars="0" w:left="0"/>
        <w:rPr>
          <w:del w:id="2726" w:author="Morita" w:date="2016-09-27T03:27:00Z"/>
        </w:rPr>
        <w:pPrChange w:id="2727" w:author="Morita" w:date="2016-09-27T03:28:00Z">
          <w:pPr>
            <w:pStyle w:val="af9"/>
            <w:numPr>
              <w:ilvl w:val="1"/>
              <w:numId w:val="51"/>
            </w:numPr>
            <w:ind w:leftChars="0" w:hanging="420"/>
          </w:pPr>
        </w:pPrChange>
      </w:pPr>
      <w:del w:id="2728" w:author="Morita" w:date="2016-09-27T03:27:00Z">
        <w:r w:rsidDel="002A110F">
          <w:delText>25 Gb/s PMDs for single mode fiber.</w:delText>
        </w:r>
      </w:del>
    </w:p>
    <w:p w:rsidR="00C559EC" w:rsidRDefault="00C559EC">
      <w:pPr>
        <w:rPr>
          <w:lang w:eastAsia="ja-JP"/>
        </w:rPr>
      </w:pPr>
    </w:p>
    <w:p w:rsidR="00C9123C" w:rsidRPr="00ED115A" w:rsidRDefault="00C9123C" w:rsidP="00D55AC7">
      <w:pPr>
        <w:pStyle w:val="3"/>
        <w:rPr>
          <w:lang w:eastAsia="ja-JP"/>
        </w:rPr>
      </w:pPr>
      <w:bookmarkStart w:id="2729" w:name="_Toc404879730"/>
      <w:bookmarkStart w:id="2730" w:name="_Toc404880705"/>
      <w:bookmarkStart w:id="2731" w:name="_Toc405248124"/>
      <w:bookmarkStart w:id="2732" w:name="_Toc462786075"/>
      <w:r w:rsidRPr="00ED115A">
        <w:rPr>
          <w:rFonts w:hint="eastAsia"/>
          <w:lang w:eastAsia="ja-JP"/>
        </w:rPr>
        <w:t>Standardization activities on Ethernet</w:t>
      </w:r>
      <w:bookmarkEnd w:id="2729"/>
      <w:bookmarkEnd w:id="2730"/>
      <w:bookmarkEnd w:id="2731"/>
      <w:bookmarkEnd w:id="2732"/>
    </w:p>
    <w:p w:rsidR="00C9123C" w:rsidRPr="002B0972" w:rsidRDefault="00C9123C" w:rsidP="00D55AC7">
      <w:pPr>
        <w:jc w:val="both"/>
        <w:rPr>
          <w:lang w:eastAsia="ja-JP"/>
        </w:rPr>
      </w:pPr>
      <w:r w:rsidRPr="002B0972">
        <w:rPr>
          <w:rFonts w:hint="eastAsia"/>
          <w:lang w:eastAsia="ja-JP"/>
        </w:rPr>
        <w:t xml:space="preserve">Standardization work on "carrier-class" Ethernet is conducted within </w:t>
      </w:r>
      <w:r>
        <w:rPr>
          <w:rFonts w:hint="eastAsia"/>
          <w:lang w:eastAsia="ja-JP"/>
        </w:rPr>
        <w:t xml:space="preserve">ITU-T SG12, </w:t>
      </w:r>
      <w:r w:rsidRPr="002B0972">
        <w:rPr>
          <w:rFonts w:hint="eastAsia"/>
          <w:lang w:eastAsia="ja-JP"/>
        </w:rPr>
        <w:t>ITU-T SG15, IEEE 802.1 WG, IEEE 802.3 WG, IETF</w:t>
      </w:r>
      <w:r w:rsidR="00477D91">
        <w:rPr>
          <w:rFonts w:hint="eastAsia"/>
          <w:lang w:eastAsia="ja-JP"/>
        </w:rPr>
        <w:t>,</w:t>
      </w:r>
      <w:r w:rsidRPr="002B0972">
        <w:rPr>
          <w:rFonts w:hint="eastAsia"/>
          <w:lang w:eastAsia="ja-JP"/>
        </w:rPr>
        <w:t xml:space="preserve"> and </w:t>
      </w:r>
      <w:del w:id="2733" w:author="Morita" w:date="2016-09-25T15:31:00Z">
        <w:r w:rsidRPr="002B0972" w:rsidDel="00B56CDF">
          <w:rPr>
            <w:rFonts w:hint="eastAsia"/>
            <w:lang w:eastAsia="ja-JP"/>
          </w:rPr>
          <w:delText>Metro Ethernet Forum</w:delText>
        </w:r>
      </w:del>
      <w:ins w:id="2734" w:author="Morita" w:date="2016-09-25T15:31:00Z">
        <w:r w:rsidR="00B56CDF">
          <w:rPr>
            <w:rFonts w:hint="eastAsia"/>
            <w:lang w:eastAsia="ja-JP"/>
          </w:rPr>
          <w:t>MEF</w:t>
        </w:r>
      </w:ins>
      <w:r w:rsidRPr="002B0972">
        <w:rPr>
          <w:rFonts w:hint="eastAsia"/>
          <w:lang w:eastAsia="ja-JP"/>
        </w:rPr>
        <w:t xml:space="preserve">.  The table below summarizes </w:t>
      </w:r>
      <w:r w:rsidR="007E7400">
        <w:rPr>
          <w:rFonts w:hint="eastAsia"/>
          <w:lang w:eastAsia="ja-JP"/>
        </w:rPr>
        <w:t xml:space="preserve">the </w:t>
      </w:r>
      <w:r w:rsidRPr="002B0972">
        <w:rPr>
          <w:rFonts w:hint="eastAsia"/>
          <w:lang w:eastAsia="ja-JP"/>
        </w:rPr>
        <w:t xml:space="preserve">current standardization </w:t>
      </w:r>
      <w:r w:rsidRPr="002B0972">
        <w:rPr>
          <w:lang w:eastAsia="ja-JP"/>
        </w:rPr>
        <w:t>responsibilities</w:t>
      </w:r>
      <w:r w:rsidRPr="002B0972">
        <w:rPr>
          <w:rFonts w:hint="eastAsia"/>
          <w:lang w:eastAsia="ja-JP"/>
        </w:rPr>
        <w:t xml:space="preserve"> on "carrier-class" Ethernet.</w:t>
      </w:r>
      <w:r w:rsidRPr="002B0972">
        <w:rPr>
          <w:lang w:eastAsia="ja-JP"/>
        </w:rPr>
        <w:t xml:space="preserve"> </w:t>
      </w:r>
      <w:ins w:id="2735" w:author="Morita" w:date="2016-09-27T23:36:00Z">
        <w:r w:rsidR="00575FF2">
          <w:rPr>
            <w:lang w:eastAsia="ja-JP"/>
          </w:rPr>
          <w:fldChar w:fldCharType="begin"/>
        </w:r>
        <w:r w:rsidR="00575FF2">
          <w:rPr>
            <w:lang w:eastAsia="ja-JP"/>
          </w:rPr>
          <w:instrText xml:space="preserve"> REF _Ref462782711 \h </w:instrText>
        </w:r>
        <w:r w:rsidR="00575FF2">
          <w:rPr>
            <w:lang w:eastAsia="ja-JP"/>
          </w:rPr>
        </w:r>
      </w:ins>
      <w:r w:rsidR="00575FF2">
        <w:rPr>
          <w:lang w:eastAsia="ja-JP"/>
        </w:rPr>
        <w:fldChar w:fldCharType="separate"/>
      </w:r>
      <w:ins w:id="2736" w:author="Morita" w:date="2016-09-27T23:36:00Z">
        <w:r w:rsidR="00575FF2">
          <w:t xml:space="preserve">Table </w:t>
        </w:r>
        <w:r w:rsidR="00575FF2">
          <w:rPr>
            <w:noProof/>
          </w:rPr>
          <w:t>12</w:t>
        </w:r>
        <w:r w:rsidR="00575FF2">
          <w:rPr>
            <w:lang w:eastAsia="ja-JP"/>
          </w:rPr>
          <w:fldChar w:fldCharType="end"/>
        </w:r>
      </w:ins>
      <w:del w:id="2737" w:author="Morita" w:date="2016-09-27T23:36:00Z">
        <w:r w:rsidRPr="002B0972" w:rsidDel="00575FF2">
          <w:rPr>
            <w:lang w:eastAsia="ja-JP"/>
          </w:rPr>
          <w:delText>Table 7-5</w:delText>
        </w:r>
      </w:del>
      <w:r w:rsidRPr="002B0972">
        <w:rPr>
          <w:lang w:eastAsia="ja-JP"/>
        </w:rPr>
        <w:t xml:space="preserve"> lists the current status of individual </w:t>
      </w:r>
      <w:r w:rsidR="00477D91" w:rsidRPr="002B0972">
        <w:rPr>
          <w:lang w:eastAsia="ja-JP"/>
        </w:rPr>
        <w:t>Ethernet</w:t>
      </w:r>
      <w:r w:rsidR="00477D91">
        <w:rPr>
          <w:rFonts w:hint="eastAsia"/>
          <w:lang w:eastAsia="ja-JP"/>
        </w:rPr>
        <w:t>-</w:t>
      </w:r>
      <w:r w:rsidRPr="002B0972">
        <w:rPr>
          <w:lang w:eastAsia="ja-JP"/>
        </w:rPr>
        <w:t>related ITU-T Recommendations</w:t>
      </w:r>
      <w:r w:rsidRPr="002B0972">
        <w:rPr>
          <w:rFonts w:hint="eastAsia"/>
          <w:lang w:eastAsia="ja-JP"/>
        </w:rPr>
        <w:t xml:space="preserve">. </w:t>
      </w:r>
      <w:del w:id="2738" w:author="Morita" w:date="2016-09-25T15:33:00Z">
        <w:r w:rsidRPr="002B0972" w:rsidDel="00B56CDF">
          <w:rPr>
            <w:rFonts w:hint="eastAsia"/>
            <w:lang w:eastAsia="ja-JP"/>
          </w:rPr>
          <w:delText xml:space="preserve">Latest </w:delText>
        </w:r>
        <w:r w:rsidRPr="002B0972" w:rsidDel="00B56CDF">
          <w:rPr>
            <w:lang w:eastAsia="ja-JP"/>
          </w:rPr>
          <w:delText xml:space="preserve">Ethernet Services that </w:delText>
        </w:r>
        <w:r w:rsidRPr="002B0972" w:rsidDel="00B56CDF">
          <w:rPr>
            <w:rFonts w:hint="eastAsia"/>
            <w:lang w:eastAsia="ja-JP"/>
          </w:rPr>
          <w:delText xml:space="preserve">are specified in </w:delText>
        </w:r>
        <w:r w:rsidRPr="002B0972" w:rsidDel="00B56CDF">
          <w:rPr>
            <w:lang w:eastAsia="ja-JP"/>
          </w:rPr>
          <w:delText xml:space="preserve">MEF 6.1 and MEF 10.2 </w:delText>
        </w:r>
        <w:r w:rsidRPr="002B0972" w:rsidDel="00B56CDF">
          <w:rPr>
            <w:rFonts w:hint="eastAsia"/>
            <w:lang w:eastAsia="ja-JP"/>
          </w:rPr>
          <w:delText>haven</w:delText>
        </w:r>
        <w:r w:rsidRPr="002B0972" w:rsidDel="00B56CDF">
          <w:rPr>
            <w:lang w:eastAsia="ja-JP"/>
          </w:rPr>
          <w:delText>’</w:delText>
        </w:r>
        <w:r w:rsidRPr="002B0972" w:rsidDel="00B56CDF">
          <w:rPr>
            <w:rFonts w:hint="eastAsia"/>
            <w:lang w:eastAsia="ja-JP"/>
          </w:rPr>
          <w:delText xml:space="preserve">t been completely covered in G.8011.x series at the moment. </w:delText>
        </w:r>
        <w:r w:rsidR="007E7400" w:rsidDel="00B56CDF">
          <w:rPr>
            <w:rFonts w:hint="eastAsia"/>
            <w:lang w:eastAsia="ja-JP"/>
          </w:rPr>
          <w:delText>T</w:delText>
        </w:r>
        <w:r w:rsidDel="00B56CDF">
          <w:rPr>
            <w:rFonts w:hint="eastAsia"/>
            <w:lang w:eastAsia="ja-JP"/>
          </w:rPr>
          <w:delText xml:space="preserve">he </w:delText>
        </w:r>
        <w:r w:rsidRPr="00106666" w:rsidDel="00B56CDF">
          <w:rPr>
            <w:lang w:eastAsia="ja-JP"/>
          </w:rPr>
          <w:delText>G.8011.x series aligning with MEF specification</w:delText>
        </w:r>
        <w:r w:rsidDel="00B56CDF">
          <w:rPr>
            <w:rFonts w:hint="eastAsia"/>
            <w:lang w:eastAsia="ja-JP"/>
          </w:rPr>
          <w:delText xml:space="preserve">s </w:delText>
        </w:r>
        <w:r w:rsidRPr="00246AE9" w:rsidDel="00B56CDF">
          <w:rPr>
            <w:lang w:eastAsia="ja-JP"/>
          </w:rPr>
          <w:delText>are planned to be approved.</w:delText>
        </w:r>
      </w:del>
    </w:p>
    <w:p w:rsidR="00C9123C" w:rsidRPr="00ED115A" w:rsidDel="00E47CCE" w:rsidRDefault="00C9123C" w:rsidP="003E31AA">
      <w:pPr>
        <w:pStyle w:val="af"/>
        <w:rPr>
          <w:del w:id="2739" w:author="Morita" w:date="2016-09-27T23:26:00Z"/>
          <w:lang w:eastAsia="ja-JP"/>
        </w:rPr>
        <w:pPrChange w:id="2740" w:author="Morita" w:date="2016-09-27T23:47:00Z">
          <w:pPr>
            <w:keepNext/>
            <w:keepLines/>
            <w:spacing w:before="360" w:after="120"/>
            <w:jc w:val="center"/>
          </w:pPr>
        </w:pPrChange>
      </w:pPr>
      <w:del w:id="2741" w:author="Morita" w:date="2016-09-27T23:26:00Z">
        <w:r w:rsidRPr="00ED115A" w:rsidDel="00E47CCE">
          <w:rPr>
            <w:rFonts w:hint="eastAsia"/>
            <w:lang w:eastAsia="ja-JP"/>
          </w:rPr>
          <w:lastRenderedPageBreak/>
          <w:delText>Table 5-1  Standardization on "carrier-class" Ethernet.</w:delText>
        </w:r>
      </w:del>
    </w:p>
    <w:p w:rsidR="00E47CCE" w:rsidRPr="00E47CCE" w:rsidRDefault="00E47CCE" w:rsidP="003E31AA">
      <w:pPr>
        <w:pStyle w:val="af"/>
        <w:rPr>
          <w:ins w:id="2742" w:author="Morita" w:date="2016-09-27T23:25:00Z"/>
          <w:rFonts w:hint="eastAsia"/>
          <w:lang w:eastAsia="ja-JP"/>
          <w:rPrChange w:id="2743" w:author="Morita" w:date="2016-09-27T23:25:00Z">
            <w:rPr>
              <w:ins w:id="2744" w:author="Morita" w:date="2016-09-27T23:25:00Z"/>
              <w:rFonts w:hint="eastAsia"/>
              <w:lang w:eastAsia="ja-JP"/>
            </w:rPr>
          </w:rPrChange>
        </w:rPr>
        <w:pPrChange w:id="2745" w:author="Morita" w:date="2016-09-27T23:47:00Z">
          <w:pPr/>
        </w:pPrChange>
      </w:pPr>
      <w:bookmarkStart w:id="2746" w:name="_Toc462783298"/>
      <w:ins w:id="2747" w:author="Morita" w:date="2016-09-27T23:25:00Z">
        <w:r>
          <w:t xml:space="preserve">Table </w:t>
        </w:r>
        <w:r>
          <w:fldChar w:fldCharType="begin"/>
        </w:r>
        <w:r>
          <w:instrText xml:space="preserve"> SEQ Table \* ARABIC </w:instrText>
        </w:r>
      </w:ins>
      <w:r>
        <w:fldChar w:fldCharType="separate"/>
      </w:r>
      <w:ins w:id="2748" w:author="Morita" w:date="2016-09-27T23:34:00Z">
        <w:r w:rsidR="00575FF2">
          <w:rPr>
            <w:noProof/>
          </w:rPr>
          <w:t>2</w:t>
        </w:r>
      </w:ins>
      <w:ins w:id="2749" w:author="Morita" w:date="2016-09-27T23:25:00Z">
        <w:r>
          <w:fldChar w:fldCharType="end"/>
        </w:r>
        <w:r>
          <w:rPr>
            <w:rFonts w:hint="eastAsia"/>
            <w:lang w:eastAsia="ja-JP"/>
          </w:rPr>
          <w:t xml:space="preserve"> </w:t>
        </w:r>
        <w:r>
          <w:rPr>
            <w:lang w:eastAsia="ja-JP"/>
          </w:rPr>
          <w:t>–</w:t>
        </w:r>
      </w:ins>
      <w:ins w:id="2750" w:author="Morita" w:date="2016-09-27T23:26:00Z">
        <w:r>
          <w:rPr>
            <w:rFonts w:hint="eastAsia"/>
            <w:lang w:eastAsia="ja-JP"/>
          </w:rPr>
          <w:t xml:space="preserve"> </w:t>
        </w:r>
        <w:r w:rsidRPr="00E47CCE">
          <w:rPr>
            <w:lang w:eastAsia="ja-JP"/>
          </w:rPr>
          <w:t>Standardization on "carrier-class" Ethernet</w:t>
        </w:r>
      </w:ins>
      <w:bookmarkEnd w:id="2746"/>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6"/>
        <w:gridCol w:w="1720"/>
        <w:gridCol w:w="1533"/>
        <w:gridCol w:w="6270"/>
      </w:tblGrid>
      <w:tr w:rsidR="00C9123C" w:rsidRPr="00ED115A" w:rsidTr="003950CB">
        <w:trPr>
          <w:trHeight w:val="285"/>
        </w:trPr>
        <w:tc>
          <w:tcPr>
            <w:tcW w:w="0" w:type="auto"/>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w:t>
            </w:r>
          </w:p>
        </w:tc>
        <w:tc>
          <w:tcPr>
            <w:tcW w:w="1720"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Standard bod</w:t>
            </w:r>
            <w:r w:rsidR="00477D91">
              <w:rPr>
                <w:rFonts w:hint="eastAsia"/>
                <w:sz w:val="22"/>
                <w:lang w:val="en-US" w:eastAsia="ja-JP"/>
              </w:rPr>
              <w:t>ies</w:t>
            </w:r>
          </w:p>
        </w:tc>
        <w:tc>
          <w:tcPr>
            <w:tcW w:w="1533"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Q/</w:t>
            </w:r>
            <w:r w:rsidRPr="00ED115A">
              <w:rPr>
                <w:sz w:val="22"/>
                <w:lang w:val="en-US" w:eastAsia="ja-JP"/>
              </w:rPr>
              <w:t xml:space="preserve">SG </w:t>
            </w:r>
            <w:r w:rsidR="00477D91">
              <w:rPr>
                <w:rFonts w:hint="eastAsia"/>
                <w:sz w:val="22"/>
                <w:lang w:val="en-US" w:eastAsia="ja-JP"/>
              </w:rPr>
              <w:t xml:space="preserve">or </w:t>
            </w:r>
            <w:r w:rsidRPr="00ED115A">
              <w:rPr>
                <w:sz w:val="22"/>
                <w:lang w:val="en-US" w:eastAsia="ja-JP"/>
              </w:rPr>
              <w:t>WG</w:t>
            </w:r>
          </w:p>
        </w:tc>
        <w:tc>
          <w:tcPr>
            <w:tcW w:w="6270"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Study items</w:t>
            </w:r>
          </w:p>
        </w:tc>
      </w:tr>
      <w:tr w:rsidR="00C9123C" w:rsidRPr="00ED115A" w:rsidTr="003950CB">
        <w:trPr>
          <w:trHeight w:val="285"/>
        </w:trPr>
        <w:tc>
          <w:tcPr>
            <w:tcW w:w="0" w:type="auto"/>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1</w:t>
            </w:r>
          </w:p>
        </w:tc>
        <w:tc>
          <w:tcPr>
            <w:tcW w:w="172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ITU-T SG12</w:t>
            </w:r>
          </w:p>
        </w:tc>
        <w:tc>
          <w:tcPr>
            <w:tcW w:w="1533" w:type="dxa"/>
          </w:tcPr>
          <w:p w:rsidR="00C9123C" w:rsidRPr="00ED115A" w:rsidRDefault="00965783"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Pr>
                <w:sz w:val="22"/>
                <w:lang w:val="en-US" w:eastAsia="ja-JP"/>
              </w:rPr>
              <w:t>Q</w:t>
            </w:r>
            <w:r w:rsidR="00C9123C" w:rsidRPr="00ED115A">
              <w:rPr>
                <w:sz w:val="22"/>
                <w:lang w:val="en-US" w:eastAsia="ja-JP"/>
              </w:rPr>
              <w:t>17/12</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Ethernet </w:t>
            </w:r>
            <w:r w:rsidRPr="00ED115A">
              <w:rPr>
                <w:sz w:val="22"/>
                <w:lang w:val="en-US" w:eastAsia="ja-JP"/>
              </w:rPr>
              <w:t xml:space="preserve"> services performance</w:t>
            </w:r>
          </w:p>
        </w:tc>
      </w:tr>
      <w:tr w:rsidR="00C9123C" w:rsidRPr="00ED115A" w:rsidTr="003950CB">
        <w:trPr>
          <w:cantSplit/>
          <w:trHeight w:val="285"/>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2</w:t>
            </w:r>
          </w:p>
        </w:tc>
        <w:tc>
          <w:tcPr>
            <w:tcW w:w="1720" w:type="dxa"/>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ITU-T SG15</w:t>
            </w:r>
          </w:p>
        </w:tc>
        <w:tc>
          <w:tcPr>
            <w:tcW w:w="1533" w:type="dxa"/>
          </w:tcPr>
          <w:p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Q3/15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Coordination on OTN including optical Ethernet</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D55AC7"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33" w:type="dxa"/>
          </w:tcPr>
          <w:p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D55AC7">
              <w:rPr>
                <w:sz w:val="22"/>
                <w:lang w:eastAsia="ja-JP"/>
              </w:rPr>
              <w:t>Q9</w:t>
            </w:r>
            <w:r w:rsidRPr="00ED115A">
              <w:rPr>
                <w:sz w:val="22"/>
                <w:lang w:val="en-US" w:eastAsia="ja-JP"/>
              </w:rPr>
              <w:t>/15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protection/restoration</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Q10/15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Ethernet </w:t>
            </w:r>
            <w:r w:rsidRPr="00ED115A">
              <w:rPr>
                <w:sz w:val="22"/>
                <w:lang w:val="en-US" w:eastAsia="ja-JP"/>
              </w:rPr>
              <w:t>OAM</w:t>
            </w:r>
            <w:r w:rsidRPr="00ED115A">
              <w:rPr>
                <w:rFonts w:hint="eastAsia"/>
                <w:sz w:val="22"/>
                <w:lang w:val="en-US" w:eastAsia="ja-JP"/>
              </w:rPr>
              <w:t xml:space="preserve"> mechanisms</w:t>
            </w:r>
            <w:r>
              <w:rPr>
                <w:rFonts w:hint="eastAsia"/>
                <w:sz w:val="22"/>
                <w:lang w:val="en-US" w:eastAsia="ja-JP"/>
              </w:rPr>
              <w:t xml:space="preserve"> </w:t>
            </w:r>
            <w:r w:rsidRPr="00106666">
              <w:rPr>
                <w:sz w:val="22"/>
                <w:lang w:val="en-US" w:eastAsia="ja-JP"/>
              </w:rPr>
              <w:t>and equipment functional architecture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Q11/15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Service description and frame mapping (GFP)</w:t>
            </w:r>
            <w:r w:rsidRPr="00ED115A">
              <w:rPr>
                <w:sz w:val="22"/>
                <w:lang w:val="en-US" w:eastAsia="ja-JP"/>
              </w:rPr>
              <w:t xml:space="preserve"> </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Q12/15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architecture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Q13/15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Synchronous Ethernet</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Q14/15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Management aspects of Ethernet</w:t>
            </w:r>
          </w:p>
        </w:tc>
      </w:tr>
      <w:tr w:rsidR="00C9123C" w:rsidRPr="00ED115A" w:rsidTr="003950CB">
        <w:trPr>
          <w:cantSplit/>
          <w:trHeight w:val="329"/>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3</w:t>
            </w:r>
          </w:p>
        </w:tc>
        <w:tc>
          <w:tcPr>
            <w:tcW w:w="1720" w:type="dxa"/>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IEEE 802</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802.1</w:t>
            </w:r>
          </w:p>
        </w:tc>
        <w:tc>
          <w:tcPr>
            <w:tcW w:w="6270" w:type="dxa"/>
          </w:tcPr>
          <w:p w:rsidR="00880DA6" w:rsidRPr="00ED115A" w:rsidRDefault="00C9123C">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Higher layers above the MAC (including Network level Ethernet OAM mechanisms, Provider bridges, Provider backbone bridges</w:t>
            </w:r>
            <w:r w:rsidR="00880DA6">
              <w:rPr>
                <w:rFonts w:hint="eastAsia"/>
                <w:sz w:val="22"/>
                <w:lang w:val="en-US" w:eastAsia="ja-JP"/>
              </w:rPr>
              <w:t>, and quality of service)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802.3</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763480">
              <w:rPr>
                <w:sz w:val="22"/>
                <w:lang w:val="en-US" w:eastAsia="ja-JP"/>
              </w:rPr>
              <w:t>Standard for Ethernet</w:t>
            </w:r>
          </w:p>
        </w:tc>
      </w:tr>
      <w:tr w:rsidR="00C9123C" w:rsidRPr="00ED115A" w:rsidTr="003950CB">
        <w:trPr>
          <w:cantSplit/>
          <w:trHeight w:val="177"/>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4</w:t>
            </w:r>
          </w:p>
        </w:tc>
        <w:tc>
          <w:tcPr>
            <w:tcW w:w="1720" w:type="dxa"/>
            <w:vMerge w:val="restart"/>
          </w:tcPr>
          <w:p w:rsidR="00C9123C"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IETF</w:t>
            </w:r>
          </w:p>
          <w:p w:rsidR="00E02A7A" w:rsidRPr="00ED115A" w:rsidRDefault="00E02A7A" w:rsidP="001925AD">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Pr>
                <w:rFonts w:hint="eastAsia"/>
                <w:sz w:val="22"/>
                <w:lang w:val="en-US" w:eastAsia="ja-JP"/>
              </w:rPr>
              <w:t>(Refer to Annex B on organization restr</w:t>
            </w:r>
            <w:r w:rsidR="001925AD">
              <w:rPr>
                <w:rFonts w:hint="eastAsia"/>
                <w:sz w:val="22"/>
                <w:lang w:val="en-US" w:eastAsia="ja-JP"/>
              </w:rPr>
              <w:t>u</w:t>
            </w:r>
            <w:r>
              <w:rPr>
                <w:rFonts w:hint="eastAsia"/>
                <w:sz w:val="22"/>
                <w:lang w:val="en-US" w:eastAsia="ja-JP"/>
              </w:rPr>
              <w:t>cturing)</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CCAMP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rPr>
              <w:t>common control plane and measurement plane solutions</w:t>
            </w:r>
            <w:r w:rsidRPr="00ED115A">
              <w:rPr>
                <w:rFonts w:hint="eastAsia"/>
                <w:sz w:val="22"/>
                <w:lang w:val="en-US" w:eastAsia="ja-JP"/>
              </w:rPr>
              <w:t xml:space="preserve"> and </w:t>
            </w:r>
            <w:r w:rsidRPr="00ED115A">
              <w:rPr>
                <w:sz w:val="22"/>
                <w:lang w:val="en-US" w:eastAsia="ja-JP"/>
              </w:rPr>
              <w:t>GMPLS mechanisms/protocol extensions to support source-controlled and explicitly-routed</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Ethernet data paths for Ethernet data planes</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MPLS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rPr>
              <w:t xml:space="preserve"> many elements of the support of Ethernet "carrier-class" </w:t>
            </w:r>
            <w:proofErr w:type="spellStart"/>
            <w:r w:rsidRPr="00ED115A">
              <w:rPr>
                <w:sz w:val="22"/>
              </w:rPr>
              <w:t>pseudowires</w:t>
            </w:r>
            <w:proofErr w:type="spellEnd"/>
            <w:r w:rsidRPr="00ED115A">
              <w:rPr>
                <w:sz w:val="22"/>
              </w:rPr>
              <w:t xml:space="preserve"> over MPLS and MPLS-TP networks</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L2VPN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Layer 2 Virtual Private Networks</w:t>
            </w:r>
          </w:p>
        </w:tc>
      </w:tr>
      <w:tr w:rsidR="00C9123C" w:rsidRPr="00ED115A" w:rsidTr="003950CB">
        <w:trPr>
          <w:trHeight w:val="105"/>
        </w:trPr>
        <w:tc>
          <w:tcPr>
            <w:tcW w:w="0" w:type="auto"/>
            <w:vMerge/>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PWE3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encapsulation, transport, control, management, interworking</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and security of Ethernet services emulated over MPLS enabled IP packet switched networks</w:t>
            </w:r>
          </w:p>
        </w:tc>
      </w:tr>
      <w:tr w:rsidR="00C9123C" w:rsidRPr="00ED115A" w:rsidTr="003950CB">
        <w:trPr>
          <w:trHeight w:val="675"/>
        </w:trPr>
        <w:tc>
          <w:tcPr>
            <w:tcW w:w="0" w:type="auto"/>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5</w:t>
            </w:r>
          </w:p>
        </w:tc>
        <w:tc>
          <w:tcPr>
            <w:tcW w:w="1720" w:type="dxa"/>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del w:id="2751" w:author="Morita" w:date="2016-09-25T15:31:00Z">
              <w:r w:rsidRPr="00ED115A" w:rsidDel="00B56CDF">
                <w:rPr>
                  <w:sz w:val="22"/>
                  <w:lang w:val="en-US" w:eastAsia="ja-JP"/>
                </w:rPr>
                <w:delText>M</w:delText>
              </w:r>
              <w:r w:rsidRPr="00ED115A" w:rsidDel="00B56CDF">
                <w:rPr>
                  <w:rFonts w:hint="eastAsia"/>
                  <w:sz w:val="22"/>
                  <w:lang w:val="en-US" w:eastAsia="ja-JP"/>
                </w:rPr>
                <w:delText xml:space="preserve">etro </w:delText>
              </w:r>
              <w:r w:rsidRPr="00ED115A" w:rsidDel="00B56CDF">
                <w:rPr>
                  <w:sz w:val="22"/>
                  <w:lang w:val="en-US" w:eastAsia="ja-JP"/>
                </w:rPr>
                <w:delText>E</w:delText>
              </w:r>
              <w:r w:rsidRPr="00ED115A" w:rsidDel="00B56CDF">
                <w:rPr>
                  <w:rFonts w:hint="eastAsia"/>
                  <w:sz w:val="22"/>
                  <w:lang w:val="en-US" w:eastAsia="ja-JP"/>
                </w:rPr>
                <w:delText xml:space="preserve">thernet </w:delText>
              </w:r>
              <w:r w:rsidRPr="00ED115A" w:rsidDel="00B56CDF">
                <w:rPr>
                  <w:sz w:val="22"/>
                  <w:lang w:val="en-US" w:eastAsia="ja-JP"/>
                </w:rPr>
                <w:delText>F</w:delText>
              </w:r>
              <w:r w:rsidRPr="00ED115A" w:rsidDel="00B56CDF">
                <w:rPr>
                  <w:rFonts w:hint="eastAsia"/>
                  <w:sz w:val="22"/>
                  <w:lang w:val="en-US" w:eastAsia="ja-JP"/>
                </w:rPr>
                <w:delText>orum</w:delText>
              </w:r>
            </w:del>
            <w:ins w:id="2752" w:author="Morita" w:date="2016-09-25T15:31:00Z">
              <w:r w:rsidR="00B56CDF">
                <w:rPr>
                  <w:sz w:val="22"/>
                  <w:lang w:val="en-US" w:eastAsia="ja-JP"/>
                </w:rPr>
                <w:t>MEF</w:t>
              </w:r>
            </w:ins>
          </w:p>
        </w:tc>
        <w:tc>
          <w:tcPr>
            <w:tcW w:w="1533" w:type="dxa"/>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Technical Committee</w:t>
            </w:r>
          </w:p>
        </w:tc>
        <w:tc>
          <w:tcPr>
            <w:tcW w:w="6270" w:type="dxa"/>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Service </w:t>
            </w:r>
            <w:r w:rsidRPr="00ED115A">
              <w:rPr>
                <w:sz w:val="22"/>
                <w:lang w:val="en-US" w:eastAsia="ja-JP"/>
              </w:rPr>
              <w:t>attributes including traffic and performance parameters, service d</w:t>
            </w:r>
            <w:r w:rsidRPr="00ED115A">
              <w:rPr>
                <w:rFonts w:hint="eastAsia"/>
                <w:sz w:val="22"/>
                <w:lang w:val="en-US" w:eastAsia="ja-JP"/>
              </w:rPr>
              <w:t>efinition</w:t>
            </w:r>
            <w:r w:rsidRPr="00ED115A">
              <w:rPr>
                <w:sz w:val="22"/>
                <w:lang w:val="en-US" w:eastAsia="ja-JP"/>
              </w:rPr>
              <w:t>s</w:t>
            </w:r>
            <w:r w:rsidRPr="00ED115A">
              <w:rPr>
                <w:rFonts w:hint="eastAsia"/>
                <w:sz w:val="22"/>
                <w:lang w:val="en-US" w:eastAsia="ja-JP"/>
              </w:rPr>
              <w:t xml:space="preserve">, </w:t>
            </w:r>
            <w:r w:rsidRPr="00ED115A">
              <w:rPr>
                <w:sz w:val="22"/>
                <w:lang w:val="en-US" w:eastAsia="ja-JP"/>
              </w:rPr>
              <w:t>Aggregation and E-NNI interfaces</w:t>
            </w:r>
            <w:r w:rsidRPr="00ED115A">
              <w:rPr>
                <w:rFonts w:hint="eastAsia"/>
                <w:sz w:val="22"/>
                <w:lang w:val="en-US" w:eastAsia="ja-JP"/>
              </w:rPr>
              <w:t xml:space="preserve">, </w:t>
            </w:r>
            <w:r w:rsidRPr="00ED115A">
              <w:rPr>
                <w:sz w:val="22"/>
                <w:lang w:val="en-US" w:eastAsia="ja-JP"/>
              </w:rPr>
              <w:t>management interfaces, performance monitoring, and test specifications.</w:t>
            </w:r>
          </w:p>
        </w:tc>
      </w:tr>
    </w:tbl>
    <w:p w:rsidR="00C9123C" w:rsidRPr="00ED115A" w:rsidRDefault="00C9123C" w:rsidP="00D55AC7">
      <w:pPr>
        <w:pStyle w:val="3"/>
        <w:rPr>
          <w:lang w:val="en-US" w:eastAsia="ja-JP"/>
        </w:rPr>
      </w:pPr>
      <w:bookmarkStart w:id="2753" w:name="_Toc404879731"/>
      <w:bookmarkStart w:id="2754" w:name="_Toc404880706"/>
      <w:bookmarkStart w:id="2755" w:name="_Toc405248125"/>
      <w:bookmarkStart w:id="2756" w:name="_Toc462786076"/>
      <w:r w:rsidRPr="00ED115A">
        <w:rPr>
          <w:rFonts w:hint="eastAsia"/>
          <w:lang w:val="en-US" w:eastAsia="ja-JP"/>
        </w:rPr>
        <w:t>Further details</w:t>
      </w:r>
      <w:bookmarkEnd w:id="2753"/>
      <w:bookmarkEnd w:id="2754"/>
      <w:bookmarkEnd w:id="2755"/>
      <w:bookmarkEnd w:id="2756"/>
    </w:p>
    <w:p w:rsidR="00C9123C" w:rsidRPr="00ED115A" w:rsidRDefault="00C9123C" w:rsidP="00C9123C">
      <w:pPr>
        <w:rPr>
          <w:lang w:eastAsia="ja-JP"/>
        </w:rPr>
      </w:pPr>
      <w:r w:rsidRPr="00ED115A">
        <w:rPr>
          <w:rFonts w:hint="eastAsia"/>
          <w:lang w:eastAsia="ja-JP"/>
        </w:rPr>
        <w:t xml:space="preserve">Further details about standardization </w:t>
      </w:r>
      <w:r w:rsidR="00813AB7">
        <w:rPr>
          <w:rFonts w:hint="eastAsia"/>
          <w:lang w:eastAsia="ja-JP"/>
        </w:rPr>
        <w:t>on</w:t>
      </w:r>
      <w:r w:rsidR="00813AB7" w:rsidRPr="00ED115A">
        <w:rPr>
          <w:rFonts w:hint="eastAsia"/>
          <w:lang w:eastAsia="ja-JP"/>
        </w:rPr>
        <w:t xml:space="preserve"> </w:t>
      </w:r>
      <w:r w:rsidRPr="00ED115A">
        <w:rPr>
          <w:rFonts w:hint="eastAsia"/>
          <w:lang w:eastAsia="ja-JP"/>
        </w:rPr>
        <w:t xml:space="preserve">Ethernet can be </w:t>
      </w:r>
      <w:r w:rsidR="00813AB7">
        <w:rPr>
          <w:rFonts w:hint="eastAsia"/>
          <w:lang w:eastAsia="ja-JP"/>
        </w:rPr>
        <w:t>found</w:t>
      </w:r>
      <w:r w:rsidR="00813AB7" w:rsidRPr="00ED115A">
        <w:rPr>
          <w:rFonts w:hint="eastAsia"/>
          <w:lang w:eastAsia="ja-JP"/>
        </w:rPr>
        <w:t xml:space="preserve"> </w:t>
      </w:r>
      <w:r w:rsidR="007E7400">
        <w:rPr>
          <w:rFonts w:hint="eastAsia"/>
          <w:lang w:eastAsia="ja-JP"/>
        </w:rPr>
        <w:t xml:space="preserve">on </w:t>
      </w:r>
      <w:r w:rsidRPr="00ED115A">
        <w:rPr>
          <w:rFonts w:hint="eastAsia"/>
          <w:lang w:eastAsia="ja-JP"/>
        </w:rPr>
        <w:t xml:space="preserve">the </w:t>
      </w:r>
      <w:r w:rsidR="00813AB7">
        <w:rPr>
          <w:lang w:eastAsia="ja-JP"/>
        </w:rPr>
        <w:t>following</w:t>
      </w:r>
      <w:r w:rsidR="00813AB7">
        <w:rPr>
          <w:rFonts w:hint="eastAsia"/>
          <w:lang w:eastAsia="ja-JP"/>
        </w:rPr>
        <w:t xml:space="preserve"> </w:t>
      </w:r>
      <w:r w:rsidRPr="00ED115A">
        <w:rPr>
          <w:rFonts w:hint="eastAsia"/>
          <w:lang w:eastAsia="ja-JP"/>
        </w:rPr>
        <w:t>website</w:t>
      </w:r>
      <w:r w:rsidR="00813AB7">
        <w:rPr>
          <w:rFonts w:hint="eastAsia"/>
          <w:lang w:eastAsia="ja-JP"/>
        </w:rPr>
        <w:t>s</w:t>
      </w:r>
      <w:r w:rsidRPr="00ED115A">
        <w:rPr>
          <w:rFonts w:hint="eastAsia"/>
          <w:lang w:eastAsia="ja-JP"/>
        </w:rPr>
        <w:t>:</w:t>
      </w:r>
    </w:p>
    <w:p w:rsidR="00C9123C" w:rsidRDefault="00C9123C" w:rsidP="00C9123C">
      <w:pPr>
        <w:rPr>
          <w:lang w:val="fr-FR" w:eastAsia="ja-JP"/>
        </w:rPr>
      </w:pPr>
      <w:r>
        <w:rPr>
          <w:rFonts w:hint="eastAsia"/>
          <w:lang w:val="fr-FR" w:eastAsia="ja-JP"/>
        </w:rPr>
        <w:t>ITU-T SG12</w:t>
      </w:r>
      <w:r>
        <w:rPr>
          <w:lang w:val="fr-FR" w:eastAsia="ja-JP"/>
        </w:rPr>
        <w:t> </w:t>
      </w:r>
      <w:r>
        <w:rPr>
          <w:rFonts w:hint="eastAsia"/>
          <w:lang w:val="fr-FR" w:eastAsia="ja-JP"/>
        </w:rPr>
        <w:t xml:space="preserve">: </w:t>
      </w:r>
      <w:hyperlink r:id="rId37" w:history="1">
        <w:r w:rsidRPr="00D3784B">
          <w:rPr>
            <w:rStyle w:val="ac"/>
            <w:sz w:val="24"/>
            <w:lang w:val="fr-FR" w:eastAsia="ja-JP"/>
          </w:rPr>
          <w:t>http://www.itu.int/ITU-T/studygroups/com1</w:t>
        </w:r>
        <w:r w:rsidRPr="00D3784B">
          <w:rPr>
            <w:rStyle w:val="ac"/>
            <w:rFonts w:hint="eastAsia"/>
            <w:sz w:val="24"/>
            <w:lang w:val="fr-FR" w:eastAsia="ja-JP"/>
          </w:rPr>
          <w:t>2</w:t>
        </w:r>
        <w:r w:rsidRPr="00D3784B">
          <w:rPr>
            <w:rStyle w:val="ac"/>
            <w:sz w:val="24"/>
            <w:lang w:val="fr-FR" w:eastAsia="ja-JP"/>
          </w:rPr>
          <w:t>/index.asp</w:t>
        </w:r>
      </w:hyperlink>
    </w:p>
    <w:p w:rsidR="00C9123C" w:rsidRPr="00ED115A" w:rsidRDefault="00C9123C" w:rsidP="00C9123C">
      <w:pPr>
        <w:rPr>
          <w:lang w:val="fr-FR" w:eastAsia="ja-JP"/>
        </w:rPr>
      </w:pPr>
      <w:r w:rsidRPr="00ED115A">
        <w:rPr>
          <w:rFonts w:hint="eastAsia"/>
          <w:lang w:val="fr-FR" w:eastAsia="ja-JP"/>
        </w:rPr>
        <w:t xml:space="preserve">ITU-T SG13: </w:t>
      </w:r>
      <w:r w:rsidR="002B1064">
        <w:fldChar w:fldCharType="begin"/>
      </w:r>
      <w:r w:rsidR="002B1064">
        <w:instrText xml:space="preserve"> HYPERLINK "http://www.itu.int/ITU-T/studygroups/com13/index.asp" </w:instrText>
      </w:r>
      <w:r w:rsidR="002B1064">
        <w:fldChar w:fldCharType="separate"/>
      </w:r>
      <w:r w:rsidRPr="00ED115A">
        <w:rPr>
          <w:color w:val="0000FF"/>
          <w:u w:val="single"/>
          <w:lang w:val="fr-FR" w:eastAsia="ja-JP"/>
        </w:rPr>
        <w:t>http://www.itu.int/ITU-T/studygroups/com13/index.asp</w:t>
      </w:r>
      <w:r w:rsidR="002B1064">
        <w:rPr>
          <w:color w:val="0000FF"/>
          <w:u w:val="single"/>
          <w:lang w:val="fr-FR" w:eastAsia="ja-JP"/>
        </w:rPr>
        <w:fldChar w:fldCharType="end"/>
      </w:r>
    </w:p>
    <w:p w:rsidR="00C9123C" w:rsidRPr="00ED115A" w:rsidRDefault="00C9123C" w:rsidP="00C9123C">
      <w:pPr>
        <w:rPr>
          <w:lang w:val="fr-FR" w:eastAsia="ja-JP"/>
        </w:rPr>
      </w:pPr>
      <w:r w:rsidRPr="00ED115A">
        <w:rPr>
          <w:rFonts w:hint="eastAsia"/>
          <w:lang w:val="fr-FR" w:eastAsia="ja-JP"/>
        </w:rPr>
        <w:t xml:space="preserve">ITU-T SG15: </w:t>
      </w:r>
      <w:r w:rsidR="00ED4C25">
        <w:fldChar w:fldCharType="begin"/>
      </w:r>
      <w:r w:rsidR="00ED4C25">
        <w:instrText xml:space="preserve"> HYPERLINK "http://www.itu.int/ITU-T/studygroups/com15/index.asp" </w:instrText>
      </w:r>
      <w:r w:rsidR="00ED4C25">
        <w:fldChar w:fldCharType="separate"/>
      </w:r>
      <w:r w:rsidRPr="00ED115A">
        <w:rPr>
          <w:color w:val="0000FF"/>
          <w:u w:val="single"/>
          <w:lang w:val="fr-FR" w:eastAsia="ja-JP"/>
        </w:rPr>
        <w:t>http://www.itu.int/ITU-T/studygroups/com15/index.asp</w:t>
      </w:r>
      <w:r w:rsidR="00ED4C25">
        <w:rPr>
          <w:color w:val="0000FF"/>
          <w:u w:val="single"/>
          <w:lang w:val="fr-FR" w:eastAsia="ja-JP"/>
        </w:rPr>
        <w:fldChar w:fldCharType="end"/>
      </w:r>
    </w:p>
    <w:p w:rsidR="00C9123C" w:rsidRPr="00ED115A" w:rsidRDefault="00C9123C" w:rsidP="00C9123C">
      <w:pPr>
        <w:rPr>
          <w:lang w:val="nl-BE" w:eastAsia="ja-JP"/>
        </w:rPr>
      </w:pPr>
      <w:r w:rsidRPr="00ED115A">
        <w:rPr>
          <w:rFonts w:hint="eastAsia"/>
          <w:lang w:val="nl-BE" w:eastAsia="ja-JP"/>
        </w:rPr>
        <w:t xml:space="preserve">IEEE 802.1 WG: </w:t>
      </w:r>
      <w:r w:rsidR="002B1064">
        <w:fldChar w:fldCharType="begin"/>
      </w:r>
      <w:r w:rsidR="002B1064">
        <w:instrText xml:space="preserve"> HYPERLINK "http://www.ieee802.org/1/" </w:instrText>
      </w:r>
      <w:r w:rsidR="002B1064">
        <w:fldChar w:fldCharType="separate"/>
      </w:r>
      <w:r w:rsidRPr="00ED115A">
        <w:rPr>
          <w:color w:val="0000FF"/>
          <w:u w:val="single"/>
          <w:lang w:val="nl-BE" w:eastAsia="ja-JP"/>
        </w:rPr>
        <w:t>http://www.ieee802.org/1/</w:t>
      </w:r>
      <w:r w:rsidR="002B1064">
        <w:rPr>
          <w:color w:val="0000FF"/>
          <w:u w:val="single"/>
          <w:lang w:val="nl-BE" w:eastAsia="ja-JP"/>
        </w:rPr>
        <w:fldChar w:fldCharType="end"/>
      </w:r>
    </w:p>
    <w:p w:rsidR="00C9123C" w:rsidRPr="00ED115A" w:rsidRDefault="00C9123C" w:rsidP="00C9123C">
      <w:pPr>
        <w:rPr>
          <w:lang w:val="nl-BE" w:eastAsia="ja-JP"/>
        </w:rPr>
      </w:pPr>
      <w:r w:rsidRPr="00ED115A">
        <w:rPr>
          <w:rFonts w:hint="eastAsia"/>
          <w:lang w:val="nl-BE" w:eastAsia="ja-JP"/>
        </w:rPr>
        <w:t xml:space="preserve">IEEE 802.3 WG: </w:t>
      </w:r>
      <w:r w:rsidR="002B1064">
        <w:fldChar w:fldCharType="begin"/>
      </w:r>
      <w:r w:rsidR="002B1064">
        <w:instrText xml:space="preserve"> HYPERLINK "http://www.ieee802.org/3/" </w:instrText>
      </w:r>
      <w:r w:rsidR="002B1064">
        <w:fldChar w:fldCharType="separate"/>
      </w:r>
      <w:r w:rsidRPr="00ED115A">
        <w:rPr>
          <w:color w:val="0000FF"/>
          <w:u w:val="single"/>
          <w:lang w:val="nl-BE" w:eastAsia="ja-JP"/>
        </w:rPr>
        <w:t>http://www.ieee802.org/3/</w:t>
      </w:r>
      <w:r w:rsidR="002B1064">
        <w:rPr>
          <w:color w:val="0000FF"/>
          <w:u w:val="single"/>
          <w:lang w:val="nl-BE" w:eastAsia="ja-JP"/>
        </w:rPr>
        <w:fldChar w:fldCharType="end"/>
      </w:r>
    </w:p>
    <w:p w:rsidR="00C9123C" w:rsidRPr="00ED115A" w:rsidRDefault="00C9123C" w:rsidP="00C9123C">
      <w:pPr>
        <w:rPr>
          <w:lang w:val="nl-BE" w:eastAsia="ja-JP"/>
        </w:rPr>
      </w:pPr>
      <w:r w:rsidRPr="00ED115A">
        <w:rPr>
          <w:rFonts w:hint="eastAsia"/>
          <w:lang w:val="nl-BE" w:eastAsia="ja-JP"/>
        </w:rPr>
        <w:t xml:space="preserve">IETF: </w:t>
      </w:r>
      <w:r w:rsidR="002B1064">
        <w:fldChar w:fldCharType="begin"/>
      </w:r>
      <w:r w:rsidR="002B1064">
        <w:instrText xml:space="preserve"> HYPERLINK "http://www.ietf.org/" </w:instrText>
      </w:r>
      <w:r w:rsidR="002B1064">
        <w:fldChar w:fldCharType="separate"/>
      </w:r>
      <w:r w:rsidRPr="00ED115A">
        <w:rPr>
          <w:color w:val="0000FF"/>
          <w:u w:val="single"/>
          <w:lang w:val="nl-BE" w:eastAsia="ja-JP"/>
        </w:rPr>
        <w:t>http://www.ietf.org/</w:t>
      </w:r>
      <w:r w:rsidR="002B1064">
        <w:rPr>
          <w:color w:val="0000FF"/>
          <w:u w:val="single"/>
          <w:lang w:val="nl-BE" w:eastAsia="ja-JP"/>
        </w:rPr>
        <w:fldChar w:fldCharType="end"/>
      </w:r>
    </w:p>
    <w:p w:rsidR="00C9123C" w:rsidRPr="00ED115A" w:rsidRDefault="00C9123C" w:rsidP="00C9123C">
      <w:pPr>
        <w:rPr>
          <w:lang w:val="nb-NO" w:eastAsia="ja-JP"/>
        </w:rPr>
      </w:pPr>
      <w:del w:id="2757" w:author="Morita" w:date="2016-09-25T15:31:00Z">
        <w:r w:rsidRPr="00ED115A" w:rsidDel="00B56CDF">
          <w:rPr>
            <w:rFonts w:hint="eastAsia"/>
            <w:lang w:val="nb-NO" w:eastAsia="ja-JP"/>
          </w:rPr>
          <w:delText>Metro Ethernet Forum</w:delText>
        </w:r>
      </w:del>
      <w:ins w:id="2758" w:author="Morita" w:date="2016-09-25T15:31:00Z">
        <w:r w:rsidR="00B56CDF">
          <w:rPr>
            <w:rFonts w:hint="eastAsia"/>
            <w:lang w:val="nb-NO" w:eastAsia="ja-JP"/>
          </w:rPr>
          <w:t>MEF</w:t>
        </w:r>
      </w:ins>
      <w:r w:rsidRPr="00ED115A">
        <w:rPr>
          <w:rFonts w:hint="eastAsia"/>
          <w:lang w:val="nb-NO" w:eastAsia="ja-JP"/>
        </w:rPr>
        <w:t xml:space="preserve">: </w:t>
      </w:r>
      <w:ins w:id="2759" w:author="Morita" w:date="2016-09-25T15:32:00Z">
        <w:r w:rsidR="00B56CDF" w:rsidRPr="00B56CDF">
          <w:t>https://www.mef.net</w:t>
        </w:r>
      </w:ins>
      <w:del w:id="2760" w:author="Morita" w:date="2016-09-25T15:32:00Z">
        <w:r w:rsidR="007E4AA9" w:rsidDel="00B56CDF">
          <w:fldChar w:fldCharType="begin"/>
        </w:r>
        <w:r w:rsidR="007E4AA9" w:rsidDel="00B56CDF">
          <w:delInstrText xml:space="preserve"> HYPERLINK "http://www.metroethernetforum.org/" </w:delInstrText>
        </w:r>
        <w:r w:rsidR="007E4AA9" w:rsidDel="00B56CDF">
          <w:fldChar w:fldCharType="separate"/>
        </w:r>
        <w:r w:rsidRPr="00ED115A" w:rsidDel="00B56CDF">
          <w:rPr>
            <w:color w:val="0000FF"/>
            <w:u w:val="single"/>
            <w:lang w:val="nb-NO" w:eastAsia="ja-JP"/>
          </w:rPr>
          <w:delText>http://metroethernetforum.org/</w:delText>
        </w:r>
        <w:r w:rsidR="007E4AA9" w:rsidDel="00B56CDF">
          <w:rPr>
            <w:color w:val="0000FF"/>
            <w:u w:val="single"/>
            <w:lang w:val="nb-NO" w:eastAsia="ja-JP"/>
          </w:rPr>
          <w:fldChar w:fldCharType="end"/>
        </w:r>
      </w:del>
    </w:p>
    <w:p w:rsidR="00C9123C" w:rsidRPr="00ED115A" w:rsidRDefault="00C9123C" w:rsidP="00D55AC7">
      <w:pPr>
        <w:pStyle w:val="2"/>
        <w:rPr>
          <w:lang w:val="en-US" w:eastAsia="ja-JP"/>
        </w:rPr>
      </w:pPr>
      <w:bookmarkStart w:id="2761" w:name="_Toc404879732"/>
      <w:bookmarkStart w:id="2762" w:name="_Toc404880707"/>
      <w:bookmarkStart w:id="2763" w:name="_Toc405246241"/>
      <w:bookmarkStart w:id="2764" w:name="_Toc405248126"/>
      <w:bookmarkStart w:id="2765" w:name="_Toc462786077"/>
      <w:r w:rsidRPr="00ED115A">
        <w:rPr>
          <w:rFonts w:hint="eastAsia"/>
          <w:lang w:val="en-US"/>
        </w:rPr>
        <w:t>Standardization on MPLS</w:t>
      </w:r>
      <w:r w:rsidR="00813AB7">
        <w:rPr>
          <w:rFonts w:hint="eastAsia"/>
          <w:lang w:val="en-US" w:eastAsia="ja-JP"/>
        </w:rPr>
        <w:t xml:space="preserve"> and </w:t>
      </w:r>
      <w:r w:rsidRPr="00ED115A">
        <w:rPr>
          <w:rFonts w:hint="eastAsia"/>
          <w:lang w:val="en-US" w:eastAsia="ja-JP"/>
        </w:rPr>
        <w:t>MPLS-TP</w:t>
      </w:r>
      <w:bookmarkEnd w:id="2761"/>
      <w:bookmarkEnd w:id="2762"/>
      <w:bookmarkEnd w:id="2763"/>
      <w:bookmarkEnd w:id="2764"/>
      <w:bookmarkEnd w:id="2765"/>
    </w:p>
    <w:p w:rsidR="00C9123C" w:rsidRPr="00ED115A" w:rsidRDefault="00C9123C" w:rsidP="00D55AC7">
      <w:pPr>
        <w:jc w:val="both"/>
        <w:rPr>
          <w:lang w:eastAsia="ja-JP"/>
        </w:rPr>
      </w:pPr>
      <w:r w:rsidRPr="00ED115A">
        <w:rPr>
          <w:rFonts w:hint="eastAsia"/>
          <w:lang w:eastAsia="ja-JP"/>
        </w:rPr>
        <w:t xml:space="preserve">In order to </w:t>
      </w:r>
      <w:r w:rsidR="00813AB7">
        <w:rPr>
          <w:rFonts w:hint="eastAsia"/>
          <w:lang w:eastAsia="ja-JP"/>
        </w:rPr>
        <w:t>make</w:t>
      </w:r>
      <w:r w:rsidR="00813AB7" w:rsidRPr="00ED115A">
        <w:rPr>
          <w:rFonts w:hint="eastAsia"/>
          <w:lang w:eastAsia="ja-JP"/>
        </w:rPr>
        <w:t xml:space="preserve"> </w:t>
      </w:r>
      <w:r w:rsidRPr="00ED115A">
        <w:rPr>
          <w:rFonts w:hint="eastAsia"/>
          <w:lang w:eastAsia="ja-JP"/>
        </w:rPr>
        <w:t xml:space="preserve">MPLS technology </w:t>
      </w:r>
      <w:r w:rsidR="00813AB7">
        <w:rPr>
          <w:rFonts w:hint="eastAsia"/>
          <w:lang w:eastAsia="ja-JP"/>
        </w:rPr>
        <w:t>fully applicable to</w:t>
      </w:r>
      <w:r w:rsidR="00813AB7" w:rsidRPr="00ED115A">
        <w:rPr>
          <w:rFonts w:hint="eastAsia"/>
          <w:lang w:eastAsia="ja-JP"/>
        </w:rPr>
        <w:t xml:space="preserve"> </w:t>
      </w:r>
      <w:r w:rsidRPr="00ED115A">
        <w:rPr>
          <w:rFonts w:hint="eastAsia"/>
          <w:lang w:eastAsia="ja-JP"/>
        </w:rPr>
        <w:t>operators' network</w:t>
      </w:r>
      <w:r w:rsidR="00813AB7">
        <w:rPr>
          <w:rFonts w:hint="eastAsia"/>
          <w:lang w:eastAsia="ja-JP"/>
        </w:rPr>
        <w:t>s</w:t>
      </w:r>
      <w:r w:rsidRPr="00ED115A">
        <w:rPr>
          <w:rFonts w:hint="eastAsia"/>
          <w:lang w:eastAsia="ja-JP"/>
        </w:rPr>
        <w:t xml:space="preserve">, standardization for enhancing MPLS </w:t>
      </w:r>
      <w:r>
        <w:rPr>
          <w:rFonts w:hint="eastAsia"/>
          <w:lang w:eastAsia="ja-JP"/>
        </w:rPr>
        <w:t>wa</w:t>
      </w:r>
      <w:r w:rsidRPr="00ED115A">
        <w:rPr>
          <w:rFonts w:hint="eastAsia"/>
          <w:lang w:eastAsia="ja-JP"/>
        </w:rPr>
        <w:t xml:space="preserve">s </w:t>
      </w:r>
      <w:r w:rsidR="00813AB7">
        <w:rPr>
          <w:rFonts w:hint="eastAsia"/>
          <w:lang w:eastAsia="ja-JP"/>
        </w:rPr>
        <w:t>started</w:t>
      </w:r>
      <w:r w:rsidR="00813AB7" w:rsidRPr="00ED115A">
        <w:rPr>
          <w:rFonts w:hint="eastAsia"/>
          <w:lang w:eastAsia="ja-JP"/>
        </w:rPr>
        <w:t xml:space="preserve"> </w:t>
      </w:r>
      <w:r w:rsidR="00813AB7">
        <w:rPr>
          <w:rFonts w:hint="eastAsia"/>
          <w:lang w:eastAsia="ja-JP"/>
        </w:rPr>
        <w:t>in</w:t>
      </w:r>
      <w:r w:rsidR="00813AB7" w:rsidRPr="00ED115A">
        <w:rPr>
          <w:rFonts w:hint="eastAsia"/>
          <w:lang w:eastAsia="ja-JP"/>
        </w:rPr>
        <w:t xml:space="preserve"> </w:t>
      </w:r>
      <w:r w:rsidRPr="00ED115A">
        <w:rPr>
          <w:rFonts w:hint="eastAsia"/>
          <w:lang w:eastAsia="ja-JP"/>
        </w:rPr>
        <w:t>ITU-T</w:t>
      </w:r>
      <w:r w:rsidRPr="00D55AC7">
        <w:rPr>
          <w:rFonts w:hint="eastAsia"/>
          <w:lang w:eastAsia="ja-JP"/>
        </w:rPr>
        <w:t xml:space="preserve"> SG13</w:t>
      </w:r>
      <w:r w:rsidRPr="00ED115A">
        <w:rPr>
          <w:rFonts w:hint="eastAsia"/>
          <w:lang w:eastAsia="ja-JP"/>
        </w:rPr>
        <w:t xml:space="preserve"> and SG15.  In addition to </w:t>
      </w:r>
      <w:r w:rsidRPr="00ED115A">
        <w:rPr>
          <w:lang w:eastAsia="ja-JP"/>
        </w:rPr>
        <w:t>“</w:t>
      </w:r>
      <w:r w:rsidRPr="00ED115A">
        <w:rPr>
          <w:rFonts w:hint="eastAsia"/>
          <w:lang w:eastAsia="ja-JP"/>
        </w:rPr>
        <w:t>normal</w:t>
      </w:r>
      <w:r w:rsidRPr="00ED115A">
        <w:rPr>
          <w:lang w:eastAsia="ja-JP"/>
        </w:rPr>
        <w:t>”</w:t>
      </w:r>
      <w:r w:rsidRPr="00ED115A">
        <w:rPr>
          <w:rFonts w:hint="eastAsia"/>
          <w:lang w:eastAsia="ja-JP"/>
        </w:rPr>
        <w:t xml:space="preserve"> MPLS, Transport MPLS </w:t>
      </w:r>
      <w:r>
        <w:rPr>
          <w:rFonts w:hint="eastAsia"/>
          <w:lang w:eastAsia="ja-JP"/>
        </w:rPr>
        <w:t>was</w:t>
      </w:r>
      <w:r w:rsidRPr="00ED115A">
        <w:rPr>
          <w:rFonts w:hint="eastAsia"/>
          <w:lang w:eastAsia="ja-JP"/>
        </w:rPr>
        <w:t xml:space="preserve"> studied actively.  In 2007-2008 timeframe, several meetings were held to discuss the </w:t>
      </w:r>
      <w:r w:rsidRPr="00ED115A">
        <w:rPr>
          <w:rFonts w:hint="eastAsia"/>
          <w:lang w:eastAsia="ja-JP"/>
        </w:rPr>
        <w:lastRenderedPageBreak/>
        <w:t xml:space="preserve">working method on </w:t>
      </w:r>
      <w:r w:rsidR="004D2194">
        <w:rPr>
          <w:rFonts w:hint="eastAsia"/>
          <w:lang w:eastAsia="ja-JP"/>
        </w:rPr>
        <w:t xml:space="preserve">Transport </w:t>
      </w:r>
      <w:r w:rsidRPr="00ED115A">
        <w:rPr>
          <w:rFonts w:hint="eastAsia"/>
          <w:lang w:eastAsia="ja-JP"/>
        </w:rPr>
        <w:t xml:space="preserve">MPLS between ITU-T (in particular, SG13 and SG15) and IETF. In </w:t>
      </w:r>
      <w:r w:rsidRPr="00ED115A">
        <w:rPr>
          <w:lang w:eastAsia="ja-JP"/>
        </w:rPr>
        <w:t>February</w:t>
      </w:r>
      <w:r w:rsidRPr="00ED115A">
        <w:rPr>
          <w:rFonts w:hint="eastAsia"/>
          <w:lang w:eastAsia="ja-JP"/>
        </w:rPr>
        <w:t xml:space="preserve"> 2008, </w:t>
      </w:r>
      <w:r w:rsidR="00813AB7">
        <w:rPr>
          <w:rFonts w:hint="eastAsia"/>
          <w:lang w:eastAsia="ja-JP"/>
        </w:rPr>
        <w:t xml:space="preserve">SG15 set up </w:t>
      </w:r>
      <w:r w:rsidRPr="00ED115A">
        <w:rPr>
          <w:lang w:eastAsia="ja-JP"/>
        </w:rPr>
        <w:t>a</w:t>
      </w:r>
      <w:r w:rsidRPr="00ED115A">
        <w:rPr>
          <w:rFonts w:hint="eastAsia"/>
          <w:lang w:eastAsia="ja-JP"/>
        </w:rPr>
        <w:t xml:space="preserve"> Joint Work Team (JWT) to discuss this matter intensively. </w:t>
      </w:r>
      <w:r w:rsidR="00813AB7">
        <w:rPr>
          <w:rFonts w:hint="eastAsia"/>
          <w:lang w:eastAsia="ja-JP"/>
        </w:rPr>
        <w:t>In</w:t>
      </w:r>
      <w:r w:rsidR="00813AB7" w:rsidRPr="00ED115A">
        <w:rPr>
          <w:lang w:eastAsia="ja-JP"/>
        </w:rPr>
        <w:t xml:space="preserve"> </w:t>
      </w:r>
      <w:r w:rsidRPr="00ED115A">
        <w:rPr>
          <w:lang w:eastAsia="ja-JP"/>
        </w:rPr>
        <w:t>December 2008</w:t>
      </w:r>
      <w:r w:rsidR="00813AB7">
        <w:rPr>
          <w:rFonts w:hint="eastAsia"/>
          <w:lang w:eastAsia="ja-JP"/>
        </w:rPr>
        <w:t>,</w:t>
      </w:r>
      <w:r w:rsidRPr="00ED115A">
        <w:rPr>
          <w:lang w:eastAsia="ja-JP"/>
        </w:rPr>
        <w:t xml:space="preserve"> SG 15 agreed to use the term MPLS-TP to refer to the extensions to MPLS technology</w:t>
      </w:r>
      <w:r w:rsidR="00813AB7">
        <w:rPr>
          <w:rFonts w:hint="eastAsia"/>
          <w:lang w:eastAsia="ja-JP"/>
        </w:rPr>
        <w:t>, which was</w:t>
      </w:r>
      <w:r w:rsidRPr="00ED115A">
        <w:rPr>
          <w:lang w:eastAsia="ja-JP"/>
        </w:rPr>
        <w:t xml:space="preserve"> being developed by the IETF to meet the requirements of the transport network. </w:t>
      </w:r>
      <w:r w:rsidRPr="00ED115A">
        <w:rPr>
          <w:rFonts w:hint="eastAsia"/>
          <w:lang w:eastAsia="ja-JP"/>
        </w:rPr>
        <w:t xml:space="preserve">The meeting also agreed </w:t>
      </w:r>
      <w:r w:rsidRPr="00ED115A">
        <w:t xml:space="preserve">the plan to migrate the existing </w:t>
      </w:r>
      <w:proofErr w:type="spellStart"/>
      <w:r w:rsidR="004D2194">
        <w:rPr>
          <w:rFonts w:hint="eastAsia"/>
          <w:lang w:eastAsia="ja-JP"/>
        </w:rPr>
        <w:t>Trasnport</w:t>
      </w:r>
      <w:proofErr w:type="spellEnd"/>
      <w:r w:rsidR="004D2194">
        <w:rPr>
          <w:rFonts w:hint="eastAsia"/>
          <w:lang w:eastAsia="ja-JP"/>
        </w:rPr>
        <w:t xml:space="preserve"> </w:t>
      </w:r>
      <w:r w:rsidRPr="00ED115A">
        <w:t>MPLS Recommendations to MPLS-TP</w:t>
      </w:r>
      <w:r w:rsidRPr="00ED115A">
        <w:rPr>
          <w:rFonts w:hint="eastAsia"/>
          <w:lang w:eastAsia="ja-JP"/>
        </w:rPr>
        <w:t xml:space="preserve">. In October 2009, MPLS-TP steering committee </w:t>
      </w:r>
      <w:r w:rsidR="00813AB7">
        <w:rPr>
          <w:rFonts w:hint="eastAsia"/>
          <w:lang w:eastAsia="ja-JP"/>
        </w:rPr>
        <w:t>was</w:t>
      </w:r>
      <w:r w:rsidRPr="00ED115A">
        <w:t xml:space="preserve"> established to provide MPLS-TP project management coordination between IETF and ITU-T</w:t>
      </w:r>
      <w:r w:rsidRPr="00ED115A">
        <w:rPr>
          <w:rFonts w:hint="eastAsia"/>
          <w:lang w:eastAsia="ja-JP"/>
        </w:rPr>
        <w:t xml:space="preserve">. </w:t>
      </w:r>
      <w:r w:rsidRPr="00ED115A">
        <w:rPr>
          <w:lang w:eastAsia="ja-JP"/>
        </w:rPr>
        <w:t xml:space="preserve">Figure </w:t>
      </w:r>
      <w:ins w:id="2766" w:author="Morita" w:date="2016-09-27T23:26:00Z">
        <w:r w:rsidR="00E47CCE">
          <w:rPr>
            <w:rFonts w:hint="eastAsia"/>
            <w:lang w:eastAsia="ja-JP"/>
          </w:rPr>
          <w:t>4</w:t>
        </w:r>
      </w:ins>
      <w:del w:id="2767" w:author="Morita" w:date="2016-09-27T23:26:00Z">
        <w:r w:rsidRPr="00ED115A" w:rsidDel="00E47CCE">
          <w:rPr>
            <w:lang w:eastAsia="ja-JP"/>
          </w:rPr>
          <w:delText>5</w:delText>
        </w:r>
      </w:del>
      <w:r w:rsidRPr="00ED115A">
        <w:rPr>
          <w:lang w:eastAsia="ja-JP"/>
        </w:rPr>
        <w:t>-4 shows the structur</w:t>
      </w:r>
      <w:r w:rsidR="00813AB7">
        <w:rPr>
          <w:rFonts w:hint="eastAsia"/>
          <w:lang w:eastAsia="ja-JP"/>
        </w:rPr>
        <w:t>al</w:t>
      </w:r>
      <w:r w:rsidRPr="00ED115A">
        <w:rPr>
          <w:lang w:eastAsia="ja-JP"/>
        </w:rPr>
        <w:t xml:space="preserve"> </w:t>
      </w:r>
      <w:r w:rsidRPr="00ED115A">
        <w:rPr>
          <w:rFonts w:hint="eastAsia"/>
          <w:lang w:eastAsia="ja-JP"/>
        </w:rPr>
        <w:t>relationship between IETF and ITU-T</w:t>
      </w:r>
      <w:r w:rsidRPr="00ED115A">
        <w:rPr>
          <w:lang w:eastAsia="ja-JP"/>
        </w:rPr>
        <w:t>.</w:t>
      </w:r>
    </w:p>
    <w:p w:rsidR="00C9123C" w:rsidRPr="00ED115A" w:rsidRDefault="008362BA" w:rsidP="00C9123C">
      <w:pPr>
        <w:rPr>
          <w:lang w:eastAsia="ja-JP"/>
        </w:rPr>
      </w:pPr>
      <w:r>
        <w:rPr>
          <w:noProof/>
          <w:lang w:val="en-US" w:eastAsia="ja-JP"/>
        </w:rPr>
        <w:drawing>
          <wp:inline distT="0" distB="0" distL="0" distR="0" wp14:anchorId="45E4B951" wp14:editId="72A64405">
            <wp:extent cx="6114415" cy="42017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14415" cy="4201795"/>
                    </a:xfrm>
                    <a:prstGeom prst="rect">
                      <a:avLst/>
                    </a:prstGeom>
                    <a:noFill/>
                    <a:ln>
                      <a:noFill/>
                    </a:ln>
                  </pic:spPr>
                </pic:pic>
              </a:graphicData>
            </a:graphic>
          </wp:inline>
        </w:drawing>
      </w:r>
    </w:p>
    <w:p w:rsidR="00C9123C" w:rsidRPr="00ED115A" w:rsidRDefault="00D55AC7" w:rsidP="00D55AC7">
      <w:pPr>
        <w:jc w:val="center"/>
        <w:rPr>
          <w:b/>
          <w:lang w:eastAsia="ja-JP"/>
        </w:rPr>
      </w:pPr>
      <w:r w:rsidRPr="00ED115A">
        <w:rPr>
          <w:b/>
          <w:lang w:eastAsia="ja-JP"/>
        </w:rPr>
        <w:t xml:space="preserve">Figure </w:t>
      </w:r>
      <w:ins w:id="2768" w:author="Morita" w:date="2016-09-27T23:26:00Z">
        <w:r w:rsidR="00E47CCE">
          <w:rPr>
            <w:rFonts w:hint="eastAsia"/>
            <w:b/>
            <w:lang w:eastAsia="ja-JP"/>
          </w:rPr>
          <w:t>4</w:t>
        </w:r>
      </w:ins>
      <w:del w:id="2769" w:author="Morita" w:date="2016-09-27T23:26:00Z">
        <w:r w:rsidRPr="00ED115A" w:rsidDel="00E47CCE">
          <w:rPr>
            <w:b/>
            <w:lang w:eastAsia="ja-JP"/>
          </w:rPr>
          <w:delText>5</w:delText>
        </w:r>
      </w:del>
      <w:r w:rsidRPr="00ED115A">
        <w:rPr>
          <w:b/>
          <w:lang w:eastAsia="ja-JP"/>
        </w:rPr>
        <w:t>-</w:t>
      </w:r>
      <w:proofErr w:type="gramStart"/>
      <w:r w:rsidRPr="00ED115A">
        <w:rPr>
          <w:b/>
          <w:lang w:eastAsia="ja-JP"/>
        </w:rPr>
        <w:t>4  Structure</w:t>
      </w:r>
      <w:proofErr w:type="gramEnd"/>
      <w:r w:rsidRPr="00ED115A">
        <w:rPr>
          <w:b/>
          <w:lang w:eastAsia="ja-JP"/>
        </w:rPr>
        <w:t xml:space="preserve"> of the Joint Working Team (JWT) and related Sub-Groups</w:t>
      </w:r>
    </w:p>
    <w:p w:rsidR="00225F5B" w:rsidRDefault="00225F5B" w:rsidP="00C9123C">
      <w:pPr>
        <w:rPr>
          <w:lang w:eastAsia="ja-JP"/>
        </w:rPr>
      </w:pPr>
    </w:p>
    <w:p w:rsidR="00C9123C" w:rsidRPr="00ED115A" w:rsidRDefault="00C9123C" w:rsidP="00C9123C">
      <w:pPr>
        <w:rPr>
          <w:lang w:eastAsia="ja-JP"/>
        </w:rPr>
      </w:pPr>
      <w:r w:rsidRPr="00ED115A">
        <w:rPr>
          <w:rFonts w:hint="eastAsia"/>
          <w:lang w:eastAsia="ja-JP"/>
        </w:rPr>
        <w:t xml:space="preserve">The </w:t>
      </w:r>
      <w:r w:rsidRPr="00ED115A">
        <w:rPr>
          <w:lang w:eastAsia="ja-JP"/>
        </w:rPr>
        <w:t>JWT recommended</w:t>
      </w:r>
      <w:r w:rsidRPr="00ED115A">
        <w:rPr>
          <w:rFonts w:hint="eastAsia"/>
          <w:lang w:eastAsia="ja-JP"/>
        </w:rPr>
        <w:t xml:space="preserve"> that:</w:t>
      </w:r>
    </w:p>
    <w:p w:rsidR="00C9123C" w:rsidRPr="00ED115A" w:rsidRDefault="00C9123C" w:rsidP="00C9123C">
      <w:pPr>
        <w:numPr>
          <w:ilvl w:val="0"/>
          <w:numId w:val="24"/>
        </w:numPr>
        <w:rPr>
          <w:lang w:val="en-US" w:eastAsia="ja-JP"/>
        </w:rPr>
      </w:pPr>
      <w:r w:rsidRPr="00ED115A">
        <w:rPr>
          <w:lang w:val="en-US" w:eastAsia="ja-JP"/>
        </w:rPr>
        <w:t>Jointly agree to work together and bring transport requirements into the IETF and extend IETF MPLS forwarding, OAM, survivability, network management and control plane protocols to meet those requirements through the IETF Standards Process</w:t>
      </w:r>
    </w:p>
    <w:p w:rsidR="00C9123C" w:rsidRPr="00ED115A" w:rsidRDefault="00C9123C" w:rsidP="00C9123C">
      <w:pPr>
        <w:numPr>
          <w:ilvl w:val="0"/>
          <w:numId w:val="24"/>
        </w:numPr>
        <w:rPr>
          <w:lang w:val="en-US" w:eastAsia="ja-JP"/>
        </w:rPr>
      </w:pPr>
      <w:r w:rsidRPr="00ED115A">
        <w:rPr>
          <w:lang w:val="en-US" w:eastAsia="ja-JP"/>
        </w:rPr>
        <w:t xml:space="preserve">The </w:t>
      </w:r>
      <w:r w:rsidR="00813AB7">
        <w:rPr>
          <w:rFonts w:hint="eastAsia"/>
          <w:lang w:val="en-US" w:eastAsia="ja-JP"/>
        </w:rPr>
        <w:t xml:space="preserve">JWT </w:t>
      </w:r>
      <w:r w:rsidRPr="00ED115A">
        <w:rPr>
          <w:lang w:val="en-US" w:eastAsia="ja-JP"/>
        </w:rPr>
        <w:t>believes this would fulfill the mutual goal of improving the functionality of the transport networks and the internet and guaranteeing complete interoperability and architectural soundness</w:t>
      </w:r>
    </w:p>
    <w:p w:rsidR="00C9123C" w:rsidRPr="00ED115A" w:rsidRDefault="00C9123C" w:rsidP="00C9123C">
      <w:pPr>
        <w:numPr>
          <w:ilvl w:val="0"/>
          <w:numId w:val="24"/>
        </w:numPr>
        <w:rPr>
          <w:lang w:val="en-US" w:eastAsia="ja-JP"/>
        </w:rPr>
      </w:pPr>
      <w:r w:rsidRPr="00ED115A">
        <w:rPr>
          <w:lang w:val="en-US" w:eastAsia="ja-JP"/>
        </w:rPr>
        <w:t>Refer to the technology as the Transport Profile for MPLS (MPLS-TP)</w:t>
      </w:r>
    </w:p>
    <w:p w:rsidR="00C9123C" w:rsidRPr="00ED115A" w:rsidRDefault="00C9123C" w:rsidP="00C9123C">
      <w:pPr>
        <w:numPr>
          <w:ilvl w:val="0"/>
          <w:numId w:val="24"/>
        </w:numPr>
        <w:rPr>
          <w:lang w:val="en-US" w:eastAsia="ja-JP"/>
        </w:rPr>
      </w:pPr>
      <w:r w:rsidRPr="00ED115A">
        <w:rPr>
          <w:lang w:val="en-US" w:eastAsia="ja-JP"/>
        </w:rPr>
        <w:t>Therefore, we recommend that future work should focus on:</w:t>
      </w:r>
    </w:p>
    <w:p w:rsidR="00C9123C" w:rsidRPr="00ED115A" w:rsidRDefault="00C9123C" w:rsidP="00C9123C">
      <w:pPr>
        <w:numPr>
          <w:ilvl w:val="1"/>
          <w:numId w:val="25"/>
        </w:numPr>
        <w:rPr>
          <w:lang w:val="en-US" w:eastAsia="ja-JP"/>
        </w:rPr>
      </w:pPr>
      <w:r w:rsidRPr="00ED115A">
        <w:rPr>
          <w:lang w:val="en-US" w:eastAsia="ja-JP"/>
        </w:rPr>
        <w:t>In the IETF: Definition of the MPLS-TP</w:t>
      </w:r>
    </w:p>
    <w:p w:rsidR="00C9123C" w:rsidRPr="00ED115A" w:rsidRDefault="00C9123C" w:rsidP="00C9123C">
      <w:pPr>
        <w:numPr>
          <w:ilvl w:val="1"/>
          <w:numId w:val="25"/>
        </w:numPr>
        <w:rPr>
          <w:lang w:val="en-US" w:eastAsia="ja-JP"/>
        </w:rPr>
      </w:pPr>
      <w:r w:rsidRPr="00ED115A">
        <w:rPr>
          <w:lang w:val="en-US" w:eastAsia="ja-JP"/>
        </w:rPr>
        <w:t xml:space="preserve">In the ITU-T: </w:t>
      </w:r>
    </w:p>
    <w:p w:rsidR="00C9123C" w:rsidRPr="00ED115A" w:rsidRDefault="00C9123C" w:rsidP="00C9123C">
      <w:pPr>
        <w:numPr>
          <w:ilvl w:val="2"/>
          <w:numId w:val="26"/>
        </w:numPr>
        <w:rPr>
          <w:lang w:val="en-US" w:eastAsia="ja-JP"/>
        </w:rPr>
      </w:pPr>
      <w:r w:rsidRPr="00ED115A">
        <w:rPr>
          <w:lang w:val="en-US" w:eastAsia="ja-JP"/>
        </w:rPr>
        <w:lastRenderedPageBreak/>
        <w:t xml:space="preserve">Integration of </w:t>
      </w:r>
      <w:r w:rsidR="00532512">
        <w:rPr>
          <w:rFonts w:hint="eastAsia"/>
          <w:lang w:val="en-US" w:eastAsia="ja-JP"/>
        </w:rPr>
        <w:t xml:space="preserve">the </w:t>
      </w:r>
      <w:r w:rsidRPr="00ED115A">
        <w:rPr>
          <w:lang w:val="en-US" w:eastAsia="ja-JP"/>
        </w:rPr>
        <w:t>MPLS-TP into the transport network</w:t>
      </w:r>
    </w:p>
    <w:p w:rsidR="00C9123C" w:rsidRPr="00ED115A" w:rsidRDefault="00C9123C" w:rsidP="00C9123C">
      <w:pPr>
        <w:numPr>
          <w:ilvl w:val="2"/>
          <w:numId w:val="26"/>
        </w:numPr>
        <w:rPr>
          <w:lang w:val="en-US" w:eastAsia="ja-JP"/>
        </w:rPr>
      </w:pPr>
      <w:r w:rsidRPr="00ED115A">
        <w:rPr>
          <w:lang w:val="en-US" w:eastAsia="ja-JP"/>
        </w:rPr>
        <w:t>Alignment of the current T-MPLS Recommendations with MPLS-TP and,</w:t>
      </w:r>
    </w:p>
    <w:p w:rsidR="00C9123C" w:rsidRPr="00ED115A" w:rsidRDefault="00C9123C" w:rsidP="00C9123C">
      <w:pPr>
        <w:numPr>
          <w:ilvl w:val="2"/>
          <w:numId w:val="26"/>
        </w:numPr>
        <w:rPr>
          <w:lang w:val="en-US" w:eastAsia="ja-JP"/>
        </w:rPr>
      </w:pPr>
      <w:r w:rsidRPr="00ED115A">
        <w:rPr>
          <w:lang w:val="en-US" w:eastAsia="ja-JP"/>
        </w:rPr>
        <w:t>Terminate the work on current T-MPLS</w:t>
      </w:r>
      <w:r w:rsidR="00532512">
        <w:rPr>
          <w:rFonts w:hint="eastAsia"/>
          <w:lang w:val="en-US" w:eastAsia="ja-JP"/>
        </w:rPr>
        <w:t>.</w:t>
      </w:r>
    </w:p>
    <w:p w:rsidR="00C9123C" w:rsidRPr="00ED115A" w:rsidRDefault="00C9123C" w:rsidP="00C9123C">
      <w:pPr>
        <w:rPr>
          <w:lang w:val="en-US" w:eastAsia="ja-JP"/>
        </w:rPr>
      </w:pPr>
    </w:p>
    <w:p w:rsidR="00C9123C" w:rsidRPr="00ED115A" w:rsidRDefault="00C9123C" w:rsidP="00C9123C">
      <w:pPr>
        <w:rPr>
          <w:lang w:val="en-US" w:eastAsia="ja-JP"/>
        </w:rPr>
      </w:pPr>
      <w:r w:rsidRPr="00ED115A">
        <w:rPr>
          <w:rFonts w:hint="eastAsia"/>
          <w:lang w:val="en-US" w:eastAsia="ja-JP"/>
        </w:rPr>
        <w:t>Further details can be found at:</w:t>
      </w:r>
    </w:p>
    <w:p w:rsidR="00C9123C" w:rsidRPr="00ED115A" w:rsidRDefault="00152A70" w:rsidP="00C9123C">
      <w:pPr>
        <w:rPr>
          <w:lang w:val="en-US" w:eastAsia="ja-JP"/>
        </w:rPr>
      </w:pPr>
      <w:hyperlink r:id="rId39" w:history="1">
        <w:r w:rsidR="00C9123C" w:rsidRPr="00ED115A">
          <w:rPr>
            <w:color w:val="0000FF"/>
            <w:u w:val="single"/>
            <w:lang w:val="en-US" w:eastAsia="ja-JP"/>
          </w:rPr>
          <w:t>http://ties.itu.int/ftp/public/itu-t/ahtmpls/readandwrite/doc_exchange/overview/MPLS-TP_overview-22.ppt</w:t>
        </w:r>
      </w:hyperlink>
    </w:p>
    <w:p w:rsidR="00C9123C" w:rsidRPr="00ED115A" w:rsidRDefault="00C9123C" w:rsidP="00C9123C">
      <w:pPr>
        <w:rPr>
          <w:lang w:val="en-US" w:eastAsia="ja-JP"/>
        </w:rPr>
      </w:pPr>
    </w:p>
    <w:p w:rsidR="00C9123C" w:rsidRDefault="00C9123C" w:rsidP="00C9123C">
      <w:pPr>
        <w:rPr>
          <w:ins w:id="2770" w:author="Morita" w:date="2016-09-27T23:27:00Z"/>
          <w:rFonts w:hint="eastAsia"/>
          <w:lang w:eastAsia="ja-JP"/>
        </w:rPr>
      </w:pPr>
      <w:del w:id="2771" w:author="Morita" w:date="2016-09-27T23:36:00Z">
        <w:r w:rsidRPr="00ED115A" w:rsidDel="00575FF2">
          <w:rPr>
            <w:lang w:eastAsia="ja-JP"/>
          </w:rPr>
          <w:delText xml:space="preserve">The table </w:delText>
        </w:r>
      </w:del>
      <w:ins w:id="2772" w:author="Morita" w:date="2016-09-27T23:37:00Z">
        <w:r w:rsidR="00575FF2">
          <w:rPr>
            <w:lang w:eastAsia="ja-JP"/>
          </w:rPr>
          <w:fldChar w:fldCharType="begin"/>
        </w:r>
        <w:r w:rsidR="00575FF2">
          <w:rPr>
            <w:lang w:eastAsia="ja-JP"/>
          </w:rPr>
          <w:instrText xml:space="preserve"> REF _Ref462782754 \h </w:instrText>
        </w:r>
        <w:r w:rsidR="00575FF2">
          <w:rPr>
            <w:lang w:eastAsia="ja-JP"/>
          </w:rPr>
        </w:r>
      </w:ins>
      <w:r w:rsidR="00575FF2">
        <w:rPr>
          <w:lang w:eastAsia="ja-JP"/>
        </w:rPr>
        <w:fldChar w:fldCharType="separate"/>
      </w:r>
      <w:ins w:id="2773" w:author="Morita" w:date="2016-09-27T23:37:00Z">
        <w:r w:rsidR="00575FF2">
          <w:t xml:space="preserve">Table </w:t>
        </w:r>
        <w:r w:rsidR="00575FF2">
          <w:rPr>
            <w:noProof/>
          </w:rPr>
          <w:t>3</w:t>
        </w:r>
        <w:r w:rsidR="00575FF2">
          <w:rPr>
            <w:lang w:eastAsia="ja-JP"/>
          </w:rPr>
          <w:fldChar w:fldCharType="end"/>
        </w:r>
        <w:r w:rsidR="00575FF2">
          <w:rPr>
            <w:rFonts w:hint="eastAsia"/>
            <w:lang w:eastAsia="ja-JP"/>
          </w:rPr>
          <w:t xml:space="preserve"> </w:t>
        </w:r>
      </w:ins>
      <w:r w:rsidRPr="00ED115A">
        <w:rPr>
          <w:lang w:eastAsia="ja-JP"/>
        </w:rPr>
        <w:t xml:space="preserve">below summarizes </w:t>
      </w:r>
      <w:r w:rsidR="00532512">
        <w:rPr>
          <w:rFonts w:hint="eastAsia"/>
          <w:lang w:eastAsia="ja-JP"/>
        </w:rPr>
        <w:t xml:space="preserve">the </w:t>
      </w:r>
      <w:r w:rsidRPr="00ED115A">
        <w:rPr>
          <w:lang w:eastAsia="ja-JP"/>
        </w:rPr>
        <w:t>current standardization responsibilities on MPLS-TP.</w:t>
      </w:r>
      <w:r w:rsidRPr="00ED115A">
        <w:rPr>
          <w:rFonts w:hint="eastAsia"/>
          <w:lang w:eastAsia="ja-JP"/>
        </w:rPr>
        <w:t xml:space="preserve"> </w:t>
      </w:r>
    </w:p>
    <w:p w:rsidR="00E47CCE" w:rsidRPr="00ED115A" w:rsidRDefault="00E47CCE" w:rsidP="00C9123C">
      <w:pPr>
        <w:rPr>
          <w:lang w:eastAsia="ja-JP"/>
        </w:rPr>
      </w:pPr>
    </w:p>
    <w:p w:rsidR="00C9123C" w:rsidRPr="00ED115A" w:rsidDel="00E47CCE" w:rsidRDefault="00C9123C" w:rsidP="003E31AA">
      <w:pPr>
        <w:pStyle w:val="af"/>
        <w:rPr>
          <w:del w:id="2774" w:author="Morita" w:date="2016-09-27T23:27:00Z"/>
          <w:lang w:eastAsia="ja-JP"/>
        </w:rPr>
        <w:pPrChange w:id="2775" w:author="Morita" w:date="2016-09-27T23:47:00Z">
          <w:pPr>
            <w:keepNext/>
            <w:keepLines/>
            <w:spacing w:before="360" w:after="120"/>
            <w:jc w:val="center"/>
          </w:pPr>
        </w:pPrChange>
      </w:pPr>
      <w:del w:id="2776" w:author="Morita" w:date="2016-09-27T23:27:00Z">
        <w:r w:rsidRPr="00ED115A" w:rsidDel="00E47CCE">
          <w:rPr>
            <w:rFonts w:hint="eastAsia"/>
            <w:lang w:eastAsia="ja-JP"/>
          </w:rPr>
          <w:delText>Table 5-</w:delText>
        </w:r>
        <w:r w:rsidR="00D55AC7" w:rsidRPr="00ED115A" w:rsidDel="00E47CCE">
          <w:rPr>
            <w:lang w:eastAsia="ja-JP"/>
          </w:rPr>
          <w:delText>2 Standardization</w:delText>
        </w:r>
        <w:r w:rsidRPr="00ED115A" w:rsidDel="00E47CCE">
          <w:rPr>
            <w:rFonts w:hint="eastAsia"/>
            <w:lang w:eastAsia="ja-JP"/>
          </w:rPr>
          <w:delText xml:space="preserve"> on </w:delText>
        </w:r>
        <w:r w:rsidRPr="00ED115A" w:rsidDel="00E47CCE">
          <w:rPr>
            <w:lang w:eastAsia="ja-JP"/>
          </w:rPr>
          <w:delText>MPLS-TP</w:delText>
        </w:r>
        <w:r w:rsidRPr="00ED115A" w:rsidDel="00E47CCE">
          <w:rPr>
            <w:rFonts w:hint="eastAsia"/>
            <w:lang w:eastAsia="ja-JP"/>
          </w:rPr>
          <w:delText>.</w:delText>
        </w:r>
      </w:del>
    </w:p>
    <w:p w:rsidR="00E47CCE" w:rsidRPr="00E47CCE" w:rsidRDefault="00E47CCE" w:rsidP="003E31AA">
      <w:pPr>
        <w:pStyle w:val="af"/>
        <w:rPr>
          <w:ins w:id="2777" w:author="Morita" w:date="2016-09-27T23:27:00Z"/>
          <w:rFonts w:hint="eastAsia"/>
          <w:lang w:eastAsia="ja-JP"/>
          <w:rPrChange w:id="2778" w:author="Morita" w:date="2016-09-27T23:27:00Z">
            <w:rPr>
              <w:ins w:id="2779" w:author="Morita" w:date="2016-09-27T23:27:00Z"/>
              <w:rFonts w:hint="eastAsia"/>
              <w:lang w:eastAsia="ja-JP"/>
            </w:rPr>
          </w:rPrChange>
        </w:rPr>
        <w:pPrChange w:id="2780" w:author="Morita" w:date="2016-09-27T23:47:00Z">
          <w:pPr/>
        </w:pPrChange>
      </w:pPr>
      <w:bookmarkStart w:id="2781" w:name="_Ref462782754"/>
      <w:bookmarkStart w:id="2782" w:name="_Toc462783299"/>
      <w:ins w:id="2783" w:author="Morita" w:date="2016-09-27T23:27:00Z">
        <w:r>
          <w:t xml:space="preserve">Table </w:t>
        </w:r>
        <w:r>
          <w:fldChar w:fldCharType="begin"/>
        </w:r>
        <w:r>
          <w:instrText xml:space="preserve"> SEQ Table \* ARABIC </w:instrText>
        </w:r>
      </w:ins>
      <w:r>
        <w:fldChar w:fldCharType="separate"/>
      </w:r>
      <w:ins w:id="2784" w:author="Morita" w:date="2016-09-27T23:34:00Z">
        <w:r w:rsidR="00575FF2">
          <w:rPr>
            <w:noProof/>
          </w:rPr>
          <w:t>3</w:t>
        </w:r>
      </w:ins>
      <w:ins w:id="2785" w:author="Morita" w:date="2016-09-27T23:27:00Z">
        <w:r>
          <w:fldChar w:fldCharType="end"/>
        </w:r>
        <w:bookmarkEnd w:id="2781"/>
        <w:r>
          <w:rPr>
            <w:rFonts w:hint="eastAsia"/>
            <w:lang w:eastAsia="ja-JP"/>
          </w:rPr>
          <w:t xml:space="preserve"> </w:t>
        </w:r>
        <w:r>
          <w:rPr>
            <w:lang w:eastAsia="ja-JP"/>
          </w:rPr>
          <w:t>–</w:t>
        </w:r>
        <w:r>
          <w:rPr>
            <w:rFonts w:hint="eastAsia"/>
            <w:lang w:eastAsia="ja-JP"/>
          </w:rPr>
          <w:t xml:space="preserve"> </w:t>
        </w:r>
        <w:r w:rsidRPr="00E47CCE">
          <w:rPr>
            <w:lang w:eastAsia="ja-JP"/>
          </w:rPr>
          <w:t>Standardization on MPLS-TP</w:t>
        </w:r>
        <w:bookmarkEnd w:id="2782"/>
      </w:ins>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6"/>
        <w:gridCol w:w="1720"/>
        <w:gridCol w:w="1533"/>
        <w:gridCol w:w="6270"/>
      </w:tblGrid>
      <w:tr w:rsidR="00C9123C" w:rsidRPr="00ED115A" w:rsidTr="003950CB">
        <w:trPr>
          <w:trHeight w:val="285"/>
        </w:trPr>
        <w:tc>
          <w:tcPr>
            <w:tcW w:w="0" w:type="auto"/>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w:t>
            </w:r>
          </w:p>
        </w:tc>
        <w:tc>
          <w:tcPr>
            <w:tcW w:w="1720"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Standard body</w:t>
            </w:r>
          </w:p>
        </w:tc>
        <w:tc>
          <w:tcPr>
            <w:tcW w:w="1533"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Q/</w:t>
            </w:r>
            <w:r w:rsidRPr="00ED115A">
              <w:rPr>
                <w:sz w:val="22"/>
                <w:lang w:val="en-US" w:eastAsia="ja-JP"/>
              </w:rPr>
              <w:t>SG (WG)</w:t>
            </w:r>
          </w:p>
        </w:tc>
        <w:tc>
          <w:tcPr>
            <w:tcW w:w="6270"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Study items</w:t>
            </w:r>
          </w:p>
        </w:tc>
      </w:tr>
      <w:tr w:rsidR="00C9123C" w:rsidRPr="00ED115A" w:rsidTr="003950CB">
        <w:trPr>
          <w:cantSplit/>
          <w:trHeight w:val="285"/>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1</w:t>
            </w:r>
          </w:p>
        </w:tc>
        <w:tc>
          <w:tcPr>
            <w:tcW w:w="1720" w:type="dxa"/>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ITU-T SG15</w:t>
            </w:r>
          </w:p>
        </w:tc>
        <w:tc>
          <w:tcPr>
            <w:tcW w:w="1533" w:type="dxa"/>
          </w:tcPr>
          <w:p w:rsidR="00C9123C" w:rsidRPr="00ED115A" w:rsidRDefault="00965783"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Pr>
                <w:sz w:val="22"/>
                <w:lang w:val="en-US" w:eastAsia="ja-JP"/>
              </w:rPr>
              <w:t>Q</w:t>
            </w:r>
            <w:r w:rsidR="00C9123C" w:rsidRPr="00ED115A">
              <w:rPr>
                <w:sz w:val="22"/>
                <w:lang w:val="en-US" w:eastAsia="ja-JP"/>
              </w:rPr>
              <w:t>3/15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Terms and definitions for MPLS-TP</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Q9/15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w:t>
            </w:r>
            <w:r w:rsidRPr="00ED115A">
              <w:rPr>
                <w:rFonts w:hint="eastAsia"/>
                <w:sz w:val="22"/>
                <w:lang w:val="en-US" w:eastAsia="ja-JP"/>
              </w:rPr>
              <w:t xml:space="preserve"> protection/</w:t>
            </w:r>
            <w:r w:rsidRPr="00ED115A">
              <w:rPr>
                <w:sz w:val="22"/>
                <w:lang w:val="en-US" w:eastAsia="ja-JP"/>
              </w:rPr>
              <w:t>survivability</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Q10/15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w:t>
            </w:r>
            <w:r w:rsidRPr="00ED115A">
              <w:rPr>
                <w:rFonts w:hint="eastAsia"/>
                <w:sz w:val="22"/>
                <w:lang w:val="en-US" w:eastAsia="ja-JP"/>
              </w:rPr>
              <w:t xml:space="preserve"> </w:t>
            </w:r>
            <w:r w:rsidRPr="00ED115A">
              <w:rPr>
                <w:sz w:val="22"/>
                <w:lang w:val="en-US" w:eastAsia="ja-JP"/>
              </w:rPr>
              <w:t>interfaces, OAM</w:t>
            </w:r>
            <w:r w:rsidRPr="00ED115A">
              <w:rPr>
                <w:rFonts w:hint="eastAsia"/>
                <w:sz w:val="22"/>
                <w:lang w:val="en-US" w:eastAsia="ja-JP"/>
              </w:rPr>
              <w:t xml:space="preserve"> </w:t>
            </w:r>
            <w:r w:rsidRPr="00ED115A">
              <w:rPr>
                <w:sz w:val="22"/>
                <w:lang w:val="en-US" w:eastAsia="ja-JP"/>
              </w:rPr>
              <w:t xml:space="preserve">architecture and </w:t>
            </w:r>
            <w:r w:rsidRPr="00ED115A">
              <w:rPr>
                <w:rFonts w:hint="eastAsia"/>
                <w:sz w:val="22"/>
                <w:lang w:val="en-US" w:eastAsia="ja-JP"/>
              </w:rPr>
              <w:t>mechanisms</w:t>
            </w:r>
            <w:r>
              <w:rPr>
                <w:rFonts w:hint="eastAsia"/>
                <w:sz w:val="22"/>
                <w:lang w:val="en-US" w:eastAsia="ja-JP"/>
              </w:rPr>
              <w:t xml:space="preserve"> and equipment functional architecture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96578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Q12/15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 network</w:t>
            </w:r>
            <w:r w:rsidRPr="00ED115A">
              <w:rPr>
                <w:rFonts w:hint="eastAsia"/>
                <w:sz w:val="22"/>
                <w:lang w:val="en-US" w:eastAsia="ja-JP"/>
              </w:rPr>
              <w:t xml:space="preserve"> architecture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D55AC7"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Q14</w:t>
            </w:r>
            <w:r w:rsidR="00C9123C" w:rsidRPr="00ED115A">
              <w:rPr>
                <w:sz w:val="22"/>
                <w:lang w:val="en-US" w:eastAsia="ja-JP"/>
              </w:rPr>
              <w:t>/15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 network management and control</w:t>
            </w:r>
          </w:p>
        </w:tc>
      </w:tr>
      <w:tr w:rsidR="00C9123C" w:rsidRPr="00ED115A" w:rsidTr="003950CB">
        <w:trPr>
          <w:cantSplit/>
          <w:trHeight w:val="177"/>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2</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val="restart"/>
          </w:tcPr>
          <w:p w:rsidR="00C9123C"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IETF</w:t>
            </w:r>
          </w:p>
          <w:p w:rsidR="00861ED2" w:rsidRPr="00ED115A" w:rsidRDefault="00E02A7A" w:rsidP="00554B8C">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02A7A">
              <w:rPr>
                <w:sz w:val="22"/>
                <w:lang w:val="en-US" w:eastAsia="ja-JP"/>
              </w:rPr>
              <w:t>(Refer to Annex B on organization restr</w:t>
            </w:r>
            <w:r w:rsidR="00554B8C">
              <w:rPr>
                <w:rFonts w:hint="eastAsia"/>
                <w:sz w:val="22"/>
                <w:lang w:val="en-US" w:eastAsia="ja-JP"/>
              </w:rPr>
              <w:t>u</w:t>
            </w:r>
            <w:r w:rsidRPr="00E02A7A">
              <w:rPr>
                <w:sz w:val="22"/>
                <w:lang w:val="en-US" w:eastAsia="ja-JP"/>
              </w:rPr>
              <w:t>cturing</w:t>
            </w:r>
            <w:r w:rsidR="00861ED2">
              <w:rPr>
                <w:rFonts w:hint="eastAsia"/>
                <w:sz w:val="22"/>
                <w:lang w:val="en-US" w:eastAsia="ja-JP"/>
              </w:rPr>
              <w:t xml:space="preserve"> and Annex C on transport </w:t>
            </w:r>
            <w:r w:rsidR="00861ED2">
              <w:rPr>
                <w:sz w:val="22"/>
                <w:lang w:val="en-US" w:eastAsia="ja-JP"/>
              </w:rPr>
              <w:t>network</w:t>
            </w:r>
            <w:r w:rsidR="00861ED2">
              <w:rPr>
                <w:rFonts w:hint="eastAsia"/>
                <w:sz w:val="22"/>
                <w:lang w:val="en-US" w:eastAsia="ja-JP"/>
              </w:rPr>
              <w:t xml:space="preserve"> management)</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BFD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D115A">
              <w:rPr>
                <w:sz w:val="22"/>
                <w:lang w:val="en-US" w:eastAsia="ja-JP"/>
              </w:rPr>
              <w:t>Bidirectional Forwarding Detection (</w:t>
            </w:r>
            <w:proofErr w:type="spellStart"/>
            <w:r w:rsidRPr="00ED115A">
              <w:rPr>
                <w:sz w:val="22"/>
                <w:lang w:val="en-US" w:eastAsia="ja-JP"/>
              </w:rPr>
              <w:t>bfd</w:t>
            </w:r>
            <w:proofErr w:type="spellEnd"/>
            <w:r w:rsidRPr="00ED115A">
              <w:rPr>
                <w:sz w:val="22"/>
                <w:lang w:val="en-US" w:eastAsia="ja-JP"/>
              </w:rPr>
              <w:t xml:space="preserve">) </w:t>
            </w:r>
            <w:r w:rsidR="00D55AC7" w:rsidRPr="00ED115A">
              <w:rPr>
                <w:sz w:val="22"/>
                <w:lang w:val="en-US" w:eastAsia="ja-JP"/>
              </w:rPr>
              <w:t>extensions</w:t>
            </w:r>
            <w:r w:rsidRPr="00ED115A">
              <w:rPr>
                <w:sz w:val="22"/>
                <w:lang w:val="en-US" w:eastAsia="ja-JP"/>
              </w:rPr>
              <w:t xml:space="preserve"> for MPLS-TP</w:t>
            </w:r>
          </w:p>
        </w:tc>
      </w:tr>
      <w:tr w:rsidR="00C9123C" w:rsidRPr="00ED115A" w:rsidTr="003950CB">
        <w:trPr>
          <w:cantSplit/>
          <w:trHeight w:val="17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CCAMP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C</w:t>
            </w:r>
            <w:r w:rsidRPr="00ED115A">
              <w:rPr>
                <w:sz w:val="22"/>
                <w:lang w:val="en-US"/>
              </w:rPr>
              <w:t>ommon control plane and measurement plane solutions</w:t>
            </w:r>
            <w:r w:rsidRPr="00ED115A">
              <w:rPr>
                <w:rFonts w:hint="eastAsia"/>
                <w:sz w:val="22"/>
                <w:lang w:val="en-US" w:eastAsia="ja-JP"/>
              </w:rPr>
              <w:t xml:space="preserve"> and </w:t>
            </w:r>
            <w:r w:rsidRPr="00ED115A">
              <w:rPr>
                <w:sz w:val="22"/>
                <w:lang w:val="en-US" w:eastAsia="ja-JP"/>
              </w:rPr>
              <w:t>GMPLS mechanisms/protocol extensions for MPLS transport profile (MPLS-TP), Automatically Switched Optical Networks (ASON) and Wavelength Switched Optical Networks (WSON)</w:t>
            </w:r>
          </w:p>
        </w:tc>
      </w:tr>
      <w:tr w:rsidR="00C9123C" w:rsidRPr="005A54E2"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L2VPN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w:t>
            </w:r>
            <w:r w:rsidRPr="00ED115A">
              <w:rPr>
                <w:sz w:val="22"/>
                <w:lang w:val="en-US" w:eastAsia="ja-JP"/>
              </w:rPr>
              <w:t>xtensions to L2VPN protocols and RFC's necessary to create an</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fr-FR" w:eastAsia="ja-JP"/>
              </w:rPr>
            </w:pPr>
            <w:r w:rsidRPr="00ED115A">
              <w:rPr>
                <w:sz w:val="22"/>
                <w:lang w:val="fr-FR" w:eastAsia="ja-JP"/>
              </w:rPr>
              <w:t>MPLS Transport Profile (MPLS-TP)</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fr-FR"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fr-FR"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Requirements, mechanisms, protocols and framework for MPLS-TP</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OPSAWG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D</w:t>
            </w:r>
            <w:r w:rsidRPr="00ED115A">
              <w:rPr>
                <w:sz w:val="22"/>
                <w:lang w:val="en-US" w:eastAsia="ja-JP"/>
              </w:rPr>
              <w:t xml:space="preserve">efinition of the OAM acronym </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PCE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Specification of Path Computation Element</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(PCE) based architecture for the computation of paths for MPLS and GMPLS LSPs</w:t>
            </w:r>
          </w:p>
        </w:tc>
      </w:tr>
      <w:tr w:rsidR="00C9123C" w:rsidRPr="00ED115A" w:rsidTr="003950CB">
        <w:trPr>
          <w:trHeight w:val="105"/>
        </w:trPr>
        <w:tc>
          <w:tcPr>
            <w:tcW w:w="0" w:type="auto"/>
            <w:vMerge/>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PWE3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w:t>
            </w:r>
            <w:r w:rsidRPr="00ED115A">
              <w:rPr>
                <w:sz w:val="22"/>
                <w:lang w:val="en-US" w:eastAsia="ja-JP"/>
              </w:rPr>
              <w:t>xtensions to the PWE3 protocols and RFCs</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necessary to create an MPLS Transport Profile (MPLS-TP)</w:t>
            </w:r>
          </w:p>
        </w:tc>
      </w:tr>
    </w:tbl>
    <w:p w:rsidR="00C9123C" w:rsidRPr="00ED115A" w:rsidRDefault="00C9123C" w:rsidP="00D55AC7">
      <w:pPr>
        <w:rPr>
          <w:b/>
          <w:lang w:eastAsia="ja-JP"/>
        </w:rPr>
      </w:pPr>
    </w:p>
    <w:p w:rsidR="00C9123C" w:rsidRPr="00ED115A" w:rsidRDefault="00532512" w:rsidP="00D55AC7">
      <w:pPr>
        <w:pStyle w:val="3"/>
        <w:rPr>
          <w:lang w:eastAsia="ja-JP"/>
        </w:rPr>
      </w:pPr>
      <w:bookmarkStart w:id="2786" w:name="_Toc404879733"/>
      <w:bookmarkStart w:id="2787" w:name="_Toc404880708"/>
      <w:bookmarkStart w:id="2788" w:name="_Toc405248127"/>
      <w:bookmarkStart w:id="2789" w:name="_Toc462786078"/>
      <w:r>
        <w:rPr>
          <w:rFonts w:hint="eastAsia"/>
          <w:lang w:eastAsia="ja-JP"/>
        </w:rPr>
        <w:t xml:space="preserve">OAM for </w:t>
      </w:r>
      <w:r w:rsidR="00C9123C" w:rsidRPr="00ED115A">
        <w:rPr>
          <w:rFonts w:hint="eastAsia"/>
          <w:lang w:eastAsia="ja-JP"/>
        </w:rPr>
        <w:t>MPLS</w:t>
      </w:r>
      <w:r>
        <w:rPr>
          <w:rFonts w:hint="eastAsia"/>
          <w:lang w:eastAsia="ja-JP"/>
        </w:rPr>
        <w:t xml:space="preserve"> and </w:t>
      </w:r>
      <w:r w:rsidR="00C9123C" w:rsidRPr="00ED115A">
        <w:rPr>
          <w:rFonts w:hint="eastAsia"/>
          <w:lang w:eastAsia="ja-JP"/>
        </w:rPr>
        <w:t>MPLS-TP</w:t>
      </w:r>
      <w:bookmarkEnd w:id="2786"/>
      <w:bookmarkEnd w:id="2787"/>
      <w:bookmarkEnd w:id="2788"/>
      <w:bookmarkEnd w:id="2789"/>
    </w:p>
    <w:p w:rsidR="00C9123C" w:rsidRPr="00ED115A" w:rsidRDefault="00532512" w:rsidP="00D55AC7">
      <w:pPr>
        <w:widowControl w:val="0"/>
        <w:jc w:val="both"/>
        <w:rPr>
          <w:lang w:eastAsia="ja-JP"/>
        </w:rPr>
      </w:pPr>
      <w:r>
        <w:rPr>
          <w:rFonts w:hint="eastAsia"/>
          <w:lang w:eastAsia="ja-JP"/>
        </w:rPr>
        <w:t>In</w:t>
      </w:r>
      <w:r w:rsidR="00C9123C" w:rsidRPr="00ED115A">
        <w:t xml:space="preserve"> ITU-T, </w:t>
      </w:r>
      <w:r w:rsidRPr="00ED115A">
        <w:t>SG13 (</w:t>
      </w:r>
      <w:r w:rsidR="00D55AC7">
        <w:t>Q</w:t>
      </w:r>
      <w:r w:rsidR="00D55AC7" w:rsidRPr="00ED115A">
        <w:t>5</w:t>
      </w:r>
      <w:r w:rsidRPr="00ED115A">
        <w:t>/13)</w:t>
      </w:r>
      <w:r>
        <w:rPr>
          <w:rFonts w:hint="eastAsia"/>
          <w:lang w:eastAsia="ja-JP"/>
        </w:rPr>
        <w:t xml:space="preserve"> originally specified </w:t>
      </w:r>
      <w:r w:rsidR="00C9123C" w:rsidRPr="00ED115A">
        <w:t>MPLS OAM</w:t>
      </w:r>
      <w:r>
        <w:rPr>
          <w:rFonts w:hint="eastAsia"/>
          <w:lang w:eastAsia="ja-JP"/>
        </w:rPr>
        <w:t>, such as</w:t>
      </w:r>
      <w:r w:rsidR="00C9123C" w:rsidRPr="00ED115A">
        <w:rPr>
          <w:rFonts w:hint="eastAsia"/>
          <w:lang w:eastAsia="ja-JP"/>
        </w:rPr>
        <w:t xml:space="preserve"> Recommendations on OAM requirements (Y.1710), mechanisms (Y.1711), OAM under ATM-MPLS interworking (Y.1712) and </w:t>
      </w:r>
      <w:proofErr w:type="spellStart"/>
      <w:r w:rsidR="00C9123C" w:rsidRPr="00ED115A">
        <w:rPr>
          <w:rFonts w:hint="eastAsia"/>
          <w:lang w:eastAsia="ja-JP"/>
        </w:rPr>
        <w:t>misbranch</w:t>
      </w:r>
      <w:proofErr w:type="spellEnd"/>
      <w:r w:rsidR="00C9123C" w:rsidRPr="00ED115A">
        <w:rPr>
          <w:rFonts w:hint="eastAsia"/>
          <w:lang w:eastAsia="ja-JP"/>
        </w:rPr>
        <w:t xml:space="preserve"> detection (Y.1713).  IETF also </w:t>
      </w:r>
      <w:r>
        <w:rPr>
          <w:rFonts w:hint="eastAsia"/>
          <w:lang w:eastAsia="ja-JP"/>
        </w:rPr>
        <w:t xml:space="preserve">specified </w:t>
      </w:r>
      <w:r w:rsidR="00C9123C" w:rsidRPr="00ED115A">
        <w:rPr>
          <w:rFonts w:hint="eastAsia"/>
          <w:lang w:eastAsia="ja-JP"/>
        </w:rPr>
        <w:t>MPLS OAM</w:t>
      </w:r>
      <w:r>
        <w:rPr>
          <w:rFonts w:hint="eastAsia"/>
          <w:lang w:eastAsia="ja-JP"/>
        </w:rPr>
        <w:t>, such as t</w:t>
      </w:r>
      <w:r w:rsidR="00C9123C" w:rsidRPr="00ED115A">
        <w:rPr>
          <w:rFonts w:hint="eastAsia"/>
          <w:lang w:eastAsia="ja-JP"/>
        </w:rPr>
        <w:t>he usage of the "OAM Alert label" in RFC3429</w:t>
      </w:r>
      <w:r>
        <w:rPr>
          <w:rFonts w:hint="eastAsia"/>
          <w:lang w:eastAsia="ja-JP"/>
        </w:rPr>
        <w:t xml:space="preserve">, </w:t>
      </w:r>
      <w:r w:rsidR="00C9123C" w:rsidRPr="00ED115A">
        <w:rPr>
          <w:rFonts w:hint="eastAsia"/>
          <w:lang w:eastAsia="ja-JP"/>
        </w:rPr>
        <w:t>MPLS OAM requirements</w:t>
      </w:r>
      <w:r w:rsidRPr="00532512">
        <w:rPr>
          <w:rFonts w:hint="eastAsia"/>
          <w:lang w:eastAsia="ja-JP"/>
        </w:rPr>
        <w:t xml:space="preserve"> </w:t>
      </w:r>
      <w:r>
        <w:rPr>
          <w:rFonts w:hint="eastAsia"/>
          <w:lang w:eastAsia="ja-JP"/>
        </w:rPr>
        <w:t xml:space="preserve">in </w:t>
      </w:r>
      <w:r w:rsidRPr="00ED115A">
        <w:rPr>
          <w:rFonts w:hint="eastAsia"/>
          <w:lang w:eastAsia="ja-JP"/>
        </w:rPr>
        <w:t>RFC4377</w:t>
      </w:r>
      <w:r>
        <w:rPr>
          <w:rFonts w:hint="eastAsia"/>
          <w:lang w:eastAsia="ja-JP"/>
        </w:rPr>
        <w:t>,</w:t>
      </w:r>
      <w:r w:rsidR="00C9123C" w:rsidRPr="00ED115A">
        <w:rPr>
          <w:rFonts w:hint="eastAsia"/>
          <w:lang w:eastAsia="ja-JP"/>
        </w:rPr>
        <w:t xml:space="preserve"> MPLS OAM framework</w:t>
      </w:r>
      <w:r w:rsidRPr="00532512">
        <w:rPr>
          <w:rFonts w:hint="eastAsia"/>
          <w:lang w:eastAsia="ja-JP"/>
        </w:rPr>
        <w:t xml:space="preserve"> </w:t>
      </w:r>
      <w:r>
        <w:rPr>
          <w:rFonts w:hint="eastAsia"/>
          <w:lang w:eastAsia="ja-JP"/>
        </w:rPr>
        <w:t xml:space="preserve">in </w:t>
      </w:r>
      <w:r w:rsidRPr="00ED115A">
        <w:rPr>
          <w:rFonts w:hint="eastAsia"/>
          <w:lang w:eastAsia="ja-JP"/>
        </w:rPr>
        <w:t>RFC4378</w:t>
      </w:r>
      <w:r>
        <w:rPr>
          <w:rFonts w:hint="eastAsia"/>
          <w:lang w:eastAsia="ja-JP"/>
        </w:rPr>
        <w:t>,</w:t>
      </w:r>
      <w:r w:rsidR="00C9123C" w:rsidRPr="00ED115A">
        <w:rPr>
          <w:rFonts w:hint="eastAsia"/>
          <w:lang w:eastAsia="ja-JP"/>
        </w:rPr>
        <w:t xml:space="preserve"> methods for defect detection (LSP ping and traceroute)</w:t>
      </w:r>
      <w:r w:rsidRPr="00532512">
        <w:rPr>
          <w:rFonts w:hint="eastAsia"/>
          <w:lang w:eastAsia="ja-JP"/>
        </w:rPr>
        <w:t xml:space="preserve"> </w:t>
      </w:r>
      <w:r>
        <w:rPr>
          <w:rFonts w:hint="eastAsia"/>
          <w:lang w:eastAsia="ja-JP"/>
        </w:rPr>
        <w:t xml:space="preserve">in </w:t>
      </w:r>
      <w:r w:rsidRPr="00ED115A">
        <w:rPr>
          <w:rFonts w:hint="eastAsia"/>
          <w:lang w:eastAsia="ja-JP"/>
        </w:rPr>
        <w:t>RFC4379</w:t>
      </w:r>
      <w:r w:rsidR="00C9123C" w:rsidRPr="00ED115A">
        <w:rPr>
          <w:rFonts w:hint="eastAsia"/>
          <w:lang w:eastAsia="ja-JP"/>
        </w:rPr>
        <w:t>.</w:t>
      </w:r>
    </w:p>
    <w:p w:rsidR="00E70E74" w:rsidRDefault="00532512" w:rsidP="00D55AC7">
      <w:pPr>
        <w:widowControl w:val="0"/>
        <w:jc w:val="both"/>
        <w:rPr>
          <w:lang w:eastAsia="ja-JP"/>
        </w:rPr>
      </w:pPr>
      <w:r>
        <w:rPr>
          <w:rFonts w:hint="eastAsia"/>
          <w:lang w:eastAsia="ja-JP"/>
        </w:rPr>
        <w:t>In October</w:t>
      </w:r>
      <w:r w:rsidRPr="00ED115A">
        <w:rPr>
          <w:rFonts w:hint="eastAsia"/>
          <w:lang w:eastAsia="ja-JP"/>
        </w:rPr>
        <w:t xml:space="preserve"> 2008</w:t>
      </w:r>
      <w:r>
        <w:rPr>
          <w:rFonts w:hint="eastAsia"/>
          <w:lang w:eastAsia="ja-JP"/>
        </w:rPr>
        <w:t xml:space="preserve">, </w:t>
      </w:r>
      <w:r w:rsidR="00454DF1">
        <w:rPr>
          <w:rFonts w:hint="eastAsia"/>
          <w:lang w:eastAsia="ja-JP"/>
        </w:rPr>
        <w:t xml:space="preserve">WTSA-08 </w:t>
      </w:r>
      <w:r w:rsidR="00E70E74">
        <w:rPr>
          <w:rFonts w:hint="eastAsia"/>
          <w:lang w:eastAsia="ja-JP"/>
        </w:rPr>
        <w:t>transferred</w:t>
      </w:r>
      <w:r w:rsidR="00454DF1">
        <w:rPr>
          <w:rFonts w:hint="eastAsia"/>
          <w:lang w:eastAsia="ja-JP"/>
        </w:rPr>
        <w:t xml:space="preserve"> </w:t>
      </w:r>
      <w:r w:rsidR="00D55AC7" w:rsidRPr="00ED115A">
        <w:rPr>
          <w:lang w:eastAsia="ja-JP"/>
        </w:rPr>
        <w:t>Q5</w:t>
      </w:r>
      <w:r w:rsidR="00C9123C" w:rsidRPr="00ED115A">
        <w:rPr>
          <w:rFonts w:hint="eastAsia"/>
          <w:lang w:eastAsia="ja-JP"/>
        </w:rPr>
        <w:t xml:space="preserve">/13 (OAM) </w:t>
      </w:r>
      <w:r>
        <w:rPr>
          <w:rFonts w:hint="eastAsia"/>
          <w:lang w:eastAsia="ja-JP"/>
        </w:rPr>
        <w:t xml:space="preserve">with the work of </w:t>
      </w:r>
      <w:r w:rsidRPr="00ED115A">
        <w:rPr>
          <w:rFonts w:hint="eastAsia"/>
          <w:lang w:eastAsia="ja-JP"/>
        </w:rPr>
        <w:t>MPLS/MPLS-TP OAM</w:t>
      </w:r>
      <w:r>
        <w:rPr>
          <w:rFonts w:hint="eastAsia"/>
          <w:lang w:eastAsia="ja-JP"/>
        </w:rPr>
        <w:t xml:space="preserve"> </w:t>
      </w:r>
      <w:r w:rsidR="00C9123C" w:rsidRPr="00ED115A">
        <w:rPr>
          <w:rFonts w:hint="eastAsia"/>
          <w:lang w:eastAsia="ja-JP"/>
        </w:rPr>
        <w:t xml:space="preserve">to </w:t>
      </w:r>
      <w:r w:rsidR="00C9123C" w:rsidRPr="00ED115A">
        <w:rPr>
          <w:rFonts w:hint="eastAsia"/>
          <w:lang w:eastAsia="ja-JP"/>
        </w:rPr>
        <w:lastRenderedPageBreak/>
        <w:t>SG15</w:t>
      </w:r>
      <w:r>
        <w:rPr>
          <w:rFonts w:hint="eastAsia"/>
          <w:lang w:eastAsia="ja-JP"/>
        </w:rPr>
        <w:t xml:space="preserve"> (i.e., </w:t>
      </w:r>
      <w:r w:rsidR="00C9123C" w:rsidRPr="00ED115A">
        <w:rPr>
          <w:rFonts w:hint="eastAsia"/>
          <w:lang w:eastAsia="ja-JP"/>
        </w:rPr>
        <w:t>Q.10/15</w:t>
      </w:r>
      <w:r>
        <w:rPr>
          <w:rFonts w:hint="eastAsia"/>
          <w:lang w:eastAsia="ja-JP"/>
        </w:rPr>
        <w:t>)</w:t>
      </w:r>
      <w:r w:rsidR="00C9123C" w:rsidRPr="00ED115A">
        <w:rPr>
          <w:rFonts w:hint="eastAsia"/>
          <w:lang w:eastAsia="ja-JP"/>
        </w:rPr>
        <w:t xml:space="preserve">. </w:t>
      </w:r>
      <w:r w:rsidR="006B432E">
        <w:rPr>
          <w:rFonts w:hint="eastAsia"/>
          <w:lang w:eastAsia="ja-JP"/>
        </w:rPr>
        <w:t>Since t</w:t>
      </w:r>
      <w:r w:rsidR="00454DF1">
        <w:rPr>
          <w:rFonts w:hint="eastAsia"/>
          <w:lang w:eastAsia="ja-JP"/>
        </w:rPr>
        <w:t>hen, SG15</w:t>
      </w:r>
      <w:r w:rsidR="006B432E">
        <w:rPr>
          <w:rFonts w:hint="eastAsia"/>
          <w:lang w:eastAsia="ja-JP"/>
        </w:rPr>
        <w:t xml:space="preserve"> </w:t>
      </w:r>
      <w:r w:rsidR="00D55AC7">
        <w:rPr>
          <w:lang w:eastAsia="ja-JP"/>
        </w:rPr>
        <w:t>determined</w:t>
      </w:r>
      <w:r w:rsidR="00C9123C" w:rsidRPr="00ED115A">
        <w:rPr>
          <w:rFonts w:hint="eastAsia"/>
          <w:lang w:eastAsia="ja-JP"/>
        </w:rPr>
        <w:t xml:space="preserve"> </w:t>
      </w:r>
      <w:r>
        <w:rPr>
          <w:rFonts w:hint="eastAsia"/>
          <w:lang w:eastAsia="ja-JP"/>
        </w:rPr>
        <w:t xml:space="preserve">a </w:t>
      </w:r>
      <w:r w:rsidR="00C9123C" w:rsidRPr="00ED115A">
        <w:rPr>
          <w:rFonts w:hint="eastAsia"/>
          <w:lang w:eastAsia="ja-JP"/>
        </w:rPr>
        <w:t xml:space="preserve">new Recommendation </w:t>
      </w:r>
      <w:r w:rsidR="00C9123C">
        <w:rPr>
          <w:rFonts w:hint="eastAsia"/>
          <w:lang w:eastAsia="ja-JP"/>
        </w:rPr>
        <w:t>G.8113.1</w:t>
      </w:r>
      <w:r>
        <w:rPr>
          <w:rFonts w:hint="eastAsia"/>
          <w:lang w:eastAsia="ja-JP"/>
        </w:rPr>
        <w:t xml:space="preserve"> </w:t>
      </w:r>
      <w:r w:rsidR="00C9123C" w:rsidRPr="00ED115A">
        <w:rPr>
          <w:rFonts w:hint="eastAsia"/>
          <w:lang w:eastAsia="ja-JP"/>
        </w:rPr>
        <w:t>(</w:t>
      </w:r>
      <w:r w:rsidR="00C9123C">
        <w:rPr>
          <w:rFonts w:hint="eastAsia"/>
          <w:lang w:eastAsia="ja-JP"/>
        </w:rPr>
        <w:t xml:space="preserve">ex. </w:t>
      </w:r>
      <w:proofErr w:type="spellStart"/>
      <w:r w:rsidR="00C9123C" w:rsidRPr="00ED115A">
        <w:rPr>
          <w:rFonts w:hint="eastAsia"/>
          <w:lang w:eastAsia="ja-JP"/>
        </w:rPr>
        <w:t>G.tpoam</w:t>
      </w:r>
      <w:proofErr w:type="spellEnd"/>
      <w:r w:rsidR="00C9123C" w:rsidRPr="00ED115A">
        <w:rPr>
          <w:rFonts w:hint="eastAsia"/>
          <w:lang w:eastAsia="ja-JP"/>
        </w:rPr>
        <w:t>)</w:t>
      </w:r>
      <w:r>
        <w:rPr>
          <w:rFonts w:hint="eastAsia"/>
          <w:lang w:eastAsia="ja-JP"/>
        </w:rPr>
        <w:t xml:space="preserve"> </w:t>
      </w:r>
      <w:r w:rsidR="00C9123C">
        <w:rPr>
          <w:rFonts w:hint="eastAsia"/>
          <w:lang w:eastAsia="ja-JP"/>
        </w:rPr>
        <w:t>under TAP</w:t>
      </w:r>
      <w:r w:rsidR="00C9123C" w:rsidRPr="00ED115A">
        <w:rPr>
          <w:rFonts w:hint="eastAsia"/>
          <w:lang w:eastAsia="ja-JP"/>
        </w:rPr>
        <w:t xml:space="preserve"> in </w:t>
      </w:r>
      <w:r w:rsidR="00C9123C" w:rsidRPr="00ED115A">
        <w:rPr>
          <w:lang w:eastAsia="ja-JP"/>
        </w:rPr>
        <w:t>February</w:t>
      </w:r>
      <w:r w:rsidR="00C9123C" w:rsidRPr="00ED115A">
        <w:rPr>
          <w:rFonts w:hint="eastAsia"/>
          <w:lang w:eastAsia="ja-JP"/>
        </w:rPr>
        <w:t xml:space="preserve"> 2011</w:t>
      </w:r>
      <w:r w:rsidR="00C9123C">
        <w:rPr>
          <w:rFonts w:hint="eastAsia"/>
          <w:lang w:eastAsia="ja-JP"/>
        </w:rPr>
        <w:t xml:space="preserve"> and </w:t>
      </w:r>
      <w:r w:rsidR="00C9123C" w:rsidRPr="00DF3011">
        <w:rPr>
          <w:lang w:eastAsia="ja-JP"/>
        </w:rPr>
        <w:t xml:space="preserve">sent </w:t>
      </w:r>
      <w:r w:rsidR="00454DF1">
        <w:rPr>
          <w:rFonts w:hint="eastAsia"/>
          <w:lang w:eastAsia="ja-JP"/>
        </w:rPr>
        <w:t xml:space="preserve">it </w:t>
      </w:r>
      <w:r w:rsidR="00C9123C" w:rsidRPr="00DF3011">
        <w:rPr>
          <w:lang w:eastAsia="ja-JP"/>
        </w:rPr>
        <w:t>without modification to WTSA-12 for approval</w:t>
      </w:r>
      <w:r w:rsidR="00C9123C">
        <w:rPr>
          <w:rFonts w:hint="eastAsia"/>
          <w:lang w:eastAsia="ja-JP"/>
        </w:rPr>
        <w:t xml:space="preserve"> in December 2011</w:t>
      </w:r>
      <w:r>
        <w:rPr>
          <w:rFonts w:hint="eastAsia"/>
          <w:lang w:eastAsia="ja-JP"/>
        </w:rPr>
        <w:t>.</w:t>
      </w:r>
      <w:r w:rsidR="00C9123C">
        <w:rPr>
          <w:rFonts w:hint="eastAsia"/>
          <w:lang w:eastAsia="ja-JP"/>
        </w:rPr>
        <w:t xml:space="preserve"> </w:t>
      </w:r>
      <w:r>
        <w:rPr>
          <w:rFonts w:hint="eastAsia"/>
          <w:lang w:eastAsia="ja-JP"/>
        </w:rPr>
        <w:t>A</w:t>
      </w:r>
      <w:r w:rsidR="00C9123C">
        <w:rPr>
          <w:rFonts w:hint="eastAsia"/>
          <w:lang w:eastAsia="ja-JP"/>
        </w:rPr>
        <w:t xml:space="preserve">nother MPLS-TP OAM Recommendation G.8113.2 was also </w:t>
      </w:r>
      <w:r>
        <w:rPr>
          <w:rFonts w:hint="eastAsia"/>
          <w:lang w:eastAsia="ja-JP"/>
        </w:rPr>
        <w:t xml:space="preserve">sent </w:t>
      </w:r>
      <w:r w:rsidR="00C9123C">
        <w:rPr>
          <w:rFonts w:hint="eastAsia"/>
          <w:lang w:eastAsia="ja-JP"/>
        </w:rPr>
        <w:t xml:space="preserve">to WTSA-12 in September 2012. </w:t>
      </w:r>
    </w:p>
    <w:p w:rsidR="00C9123C" w:rsidRPr="00ED115A" w:rsidRDefault="006B432E" w:rsidP="00D55AC7">
      <w:pPr>
        <w:widowControl w:val="0"/>
        <w:jc w:val="both"/>
        <w:rPr>
          <w:lang w:eastAsia="ja-JP"/>
        </w:rPr>
      </w:pPr>
      <w:r>
        <w:rPr>
          <w:rFonts w:hint="eastAsia"/>
          <w:lang w:eastAsia="ja-JP"/>
        </w:rPr>
        <w:t>In November 2012, t</w:t>
      </w:r>
      <w:r w:rsidR="009068A1">
        <w:rPr>
          <w:rFonts w:hint="eastAsia"/>
          <w:lang w:eastAsia="ja-JP"/>
        </w:rPr>
        <w:t xml:space="preserve">he </w:t>
      </w:r>
      <w:r w:rsidR="00C9123C">
        <w:rPr>
          <w:rFonts w:hint="eastAsia"/>
          <w:lang w:eastAsia="ja-JP"/>
        </w:rPr>
        <w:t>WTSA-12</w:t>
      </w:r>
      <w:r w:rsidR="009068A1">
        <w:rPr>
          <w:rFonts w:hint="eastAsia"/>
          <w:lang w:eastAsia="ja-JP"/>
        </w:rPr>
        <w:t xml:space="preserve"> approved </w:t>
      </w:r>
      <w:r w:rsidR="00C9123C">
        <w:rPr>
          <w:rFonts w:hint="eastAsia"/>
          <w:lang w:eastAsia="ja-JP"/>
        </w:rPr>
        <w:t xml:space="preserve">both </w:t>
      </w:r>
      <w:r w:rsidR="00454DF1">
        <w:rPr>
          <w:rFonts w:hint="eastAsia"/>
          <w:lang w:eastAsia="ja-JP"/>
        </w:rPr>
        <w:t>Recommendations</w:t>
      </w:r>
      <w:r w:rsidR="009068A1" w:rsidRPr="009068A1">
        <w:rPr>
          <w:lang w:eastAsia="ja-JP"/>
        </w:rPr>
        <w:t xml:space="preserve"> </w:t>
      </w:r>
      <w:r w:rsidR="009068A1" w:rsidRPr="00DE421B">
        <w:rPr>
          <w:lang w:eastAsia="ja-JP"/>
        </w:rPr>
        <w:t>on the first day</w:t>
      </w:r>
      <w:r w:rsidR="00C9123C">
        <w:rPr>
          <w:rFonts w:hint="eastAsia"/>
          <w:lang w:eastAsia="ja-JP"/>
        </w:rPr>
        <w:t xml:space="preserve">. </w:t>
      </w:r>
      <w:r>
        <w:rPr>
          <w:rFonts w:hint="eastAsia"/>
          <w:lang w:eastAsia="ja-JP"/>
        </w:rPr>
        <w:t>On the next day of the approval</w:t>
      </w:r>
      <w:r w:rsidR="009068A1">
        <w:rPr>
          <w:rFonts w:hint="eastAsia"/>
          <w:lang w:eastAsia="ja-JP"/>
        </w:rPr>
        <w:t xml:space="preserve">, </w:t>
      </w:r>
      <w:r w:rsidR="00C9123C" w:rsidRPr="00DE421B">
        <w:rPr>
          <w:lang w:eastAsia="ja-JP"/>
        </w:rPr>
        <w:t xml:space="preserve">IETF and IANA </w:t>
      </w:r>
      <w:r w:rsidR="009068A1">
        <w:rPr>
          <w:rFonts w:hint="eastAsia"/>
          <w:lang w:eastAsia="ja-JP"/>
        </w:rPr>
        <w:t>published RFC6671</w:t>
      </w:r>
      <w:r>
        <w:rPr>
          <w:rFonts w:hint="eastAsia"/>
          <w:lang w:eastAsia="ja-JP"/>
        </w:rPr>
        <w:t>, which</w:t>
      </w:r>
      <w:r w:rsidRPr="006B432E">
        <w:rPr>
          <w:rFonts w:hint="eastAsia"/>
          <w:lang w:eastAsia="ja-JP"/>
        </w:rPr>
        <w:t xml:space="preserve"> </w:t>
      </w:r>
      <w:r>
        <w:rPr>
          <w:rFonts w:hint="eastAsia"/>
          <w:lang w:eastAsia="ja-JP"/>
        </w:rPr>
        <w:t>allocates</w:t>
      </w:r>
      <w:r w:rsidRPr="00DE421B">
        <w:rPr>
          <w:lang w:eastAsia="ja-JP"/>
        </w:rPr>
        <w:t xml:space="preserve"> </w:t>
      </w:r>
      <w:proofErr w:type="spellStart"/>
      <w:r w:rsidRPr="00DE421B">
        <w:rPr>
          <w:lang w:eastAsia="ja-JP"/>
        </w:rPr>
        <w:t>pseudowire</w:t>
      </w:r>
      <w:proofErr w:type="spellEnd"/>
      <w:r w:rsidRPr="00DE421B">
        <w:rPr>
          <w:lang w:eastAsia="ja-JP"/>
        </w:rPr>
        <w:t xml:space="preserve"> associated channel type 0x8902</w:t>
      </w:r>
      <w:r>
        <w:rPr>
          <w:rFonts w:hint="eastAsia"/>
          <w:lang w:eastAsia="ja-JP"/>
        </w:rPr>
        <w:t xml:space="preserve">, and </w:t>
      </w:r>
      <w:r w:rsidR="009068A1">
        <w:rPr>
          <w:rFonts w:hint="eastAsia"/>
          <w:lang w:eastAsia="ja-JP"/>
        </w:rPr>
        <w:t>G.8113.1</w:t>
      </w:r>
      <w:r>
        <w:rPr>
          <w:rFonts w:hint="eastAsia"/>
          <w:lang w:eastAsia="ja-JP"/>
        </w:rPr>
        <w:t xml:space="preserve"> became </w:t>
      </w:r>
      <w:r w:rsidR="009068A1">
        <w:rPr>
          <w:rFonts w:hint="eastAsia"/>
          <w:lang w:eastAsia="ja-JP"/>
        </w:rPr>
        <w:t>operational</w:t>
      </w:r>
      <w:r w:rsidR="00C9123C" w:rsidRPr="00DE421B">
        <w:rPr>
          <w:lang w:eastAsia="ja-JP"/>
        </w:rPr>
        <w:t>.</w:t>
      </w:r>
    </w:p>
    <w:p w:rsidR="00C9123C" w:rsidRPr="00ED115A" w:rsidRDefault="00C9123C" w:rsidP="00D55AC7">
      <w:pPr>
        <w:pStyle w:val="3"/>
        <w:rPr>
          <w:lang w:eastAsia="ja-JP"/>
        </w:rPr>
      </w:pPr>
      <w:bookmarkStart w:id="2790" w:name="_Toc404879734"/>
      <w:bookmarkStart w:id="2791" w:name="_Toc404880709"/>
      <w:bookmarkStart w:id="2792" w:name="_Toc405248128"/>
      <w:bookmarkStart w:id="2793" w:name="_Toc462786079"/>
      <w:r w:rsidRPr="00ED115A">
        <w:rPr>
          <w:rFonts w:hint="eastAsia"/>
          <w:lang w:eastAsia="ja-JP"/>
        </w:rPr>
        <w:t>MPLS/MPLS-TP protection switching</w:t>
      </w:r>
      <w:bookmarkEnd w:id="2790"/>
      <w:bookmarkEnd w:id="2791"/>
      <w:bookmarkEnd w:id="2792"/>
      <w:bookmarkEnd w:id="2793"/>
    </w:p>
    <w:p w:rsidR="00C9123C" w:rsidRPr="00ED115A" w:rsidRDefault="00C9123C" w:rsidP="00D55AC7">
      <w:pPr>
        <w:widowControl w:val="0"/>
        <w:jc w:val="both"/>
        <w:rPr>
          <w:lang w:eastAsia="ja-JP"/>
        </w:rPr>
      </w:pPr>
      <w:r w:rsidRPr="00ED115A">
        <w:rPr>
          <w:rFonts w:hint="eastAsia"/>
          <w:lang w:eastAsia="ja-JP"/>
        </w:rPr>
        <w:t xml:space="preserve">MPLS protection switching </w:t>
      </w:r>
      <w:r w:rsidR="00454DF1">
        <w:rPr>
          <w:rFonts w:hint="eastAsia"/>
          <w:lang w:eastAsia="ja-JP"/>
        </w:rPr>
        <w:t>is</w:t>
      </w:r>
      <w:r w:rsidRPr="00ED115A">
        <w:rPr>
          <w:rFonts w:hint="eastAsia"/>
          <w:lang w:eastAsia="ja-JP"/>
        </w:rPr>
        <w:t xml:space="preserve"> standardized </w:t>
      </w:r>
      <w:r w:rsidR="00454DF1">
        <w:rPr>
          <w:rFonts w:hint="eastAsia"/>
          <w:lang w:eastAsia="ja-JP"/>
        </w:rPr>
        <w:t>in</w:t>
      </w:r>
      <w:r w:rsidR="00454DF1" w:rsidRPr="00ED115A">
        <w:rPr>
          <w:rFonts w:hint="eastAsia"/>
          <w:lang w:eastAsia="ja-JP"/>
        </w:rPr>
        <w:t xml:space="preserve"> </w:t>
      </w:r>
      <w:r w:rsidRPr="00ED115A">
        <w:rPr>
          <w:rFonts w:hint="eastAsia"/>
          <w:lang w:eastAsia="ja-JP"/>
        </w:rPr>
        <w:t xml:space="preserve">ITU-T SG15 (Q.9/15). </w:t>
      </w:r>
      <w:r w:rsidR="00F65F96">
        <w:rPr>
          <w:rFonts w:hint="eastAsia"/>
          <w:lang w:eastAsia="ja-JP"/>
        </w:rPr>
        <w:t xml:space="preserve"> </w:t>
      </w:r>
      <w:r w:rsidRPr="00ED115A">
        <w:rPr>
          <w:rFonts w:hint="eastAsia"/>
          <w:lang w:eastAsia="ja-JP"/>
        </w:rPr>
        <w:t xml:space="preserve">Recommendation on MPLS protection switching (Y.1720) was </w:t>
      </w:r>
      <w:r w:rsidR="00F65F96">
        <w:rPr>
          <w:rFonts w:hint="eastAsia"/>
          <w:lang w:eastAsia="ja-JP"/>
        </w:rPr>
        <w:t xml:space="preserve">revised </w:t>
      </w:r>
      <w:r w:rsidRPr="00ED115A">
        <w:rPr>
          <w:rFonts w:hint="eastAsia"/>
          <w:lang w:eastAsia="ja-JP"/>
        </w:rPr>
        <w:t>in December 2006.  T</w:t>
      </w:r>
      <w:r w:rsidRPr="00ED115A">
        <w:rPr>
          <w:lang w:eastAsia="ja-JP"/>
        </w:rPr>
        <w:noBreakHyphen/>
      </w:r>
      <w:r w:rsidRPr="00ED115A">
        <w:rPr>
          <w:rFonts w:hint="eastAsia"/>
          <w:lang w:eastAsia="ja-JP"/>
        </w:rPr>
        <w:t xml:space="preserve">MPLS linear protection switching (G.8131) was approved in December 2006.  IETF is also standardizing MPLS survivability techniques.  RFC3469 describes MPLS recovery framework.  RFC4090 specifies Fast </w:t>
      </w:r>
      <w:proofErr w:type="spellStart"/>
      <w:r w:rsidRPr="00ED115A">
        <w:rPr>
          <w:rFonts w:hint="eastAsia"/>
          <w:lang w:eastAsia="ja-JP"/>
        </w:rPr>
        <w:t>ReRoute</w:t>
      </w:r>
      <w:proofErr w:type="spellEnd"/>
      <w:r w:rsidRPr="00ED115A">
        <w:rPr>
          <w:rFonts w:hint="eastAsia"/>
          <w:lang w:eastAsia="ja-JP"/>
        </w:rPr>
        <w:t xml:space="preserve"> (FRR). </w:t>
      </w:r>
    </w:p>
    <w:p w:rsidR="00C9123C" w:rsidRPr="009356FC" w:rsidRDefault="00C9123C" w:rsidP="00D55AC7">
      <w:pPr>
        <w:widowControl w:val="0"/>
        <w:jc w:val="both"/>
        <w:rPr>
          <w:lang w:eastAsia="ja-JP"/>
        </w:rPr>
      </w:pPr>
      <w:r w:rsidRPr="00ED115A">
        <w:rPr>
          <w:rFonts w:hint="eastAsia"/>
          <w:lang w:eastAsia="ja-JP"/>
        </w:rPr>
        <w:t xml:space="preserve">Regarding MPLS-TP, MPLS-TP linear protection switching (revised G.8131) and MPLS-TP ring protection switching (new G.8132) </w:t>
      </w:r>
      <w:r w:rsidR="00F65F96">
        <w:rPr>
          <w:rFonts w:hint="eastAsia"/>
          <w:lang w:eastAsia="ja-JP"/>
        </w:rPr>
        <w:t>were</w:t>
      </w:r>
      <w:r w:rsidRPr="00ED115A">
        <w:rPr>
          <w:rFonts w:hint="eastAsia"/>
          <w:lang w:eastAsia="ja-JP"/>
        </w:rPr>
        <w:t xml:space="preserve"> developed </w:t>
      </w:r>
      <w:r w:rsidR="00D55AC7">
        <w:rPr>
          <w:lang w:eastAsia="ja-JP"/>
        </w:rPr>
        <w:t>under</w:t>
      </w:r>
      <w:r w:rsidR="00F65F96">
        <w:rPr>
          <w:rFonts w:hint="eastAsia"/>
          <w:lang w:eastAsia="ja-JP"/>
        </w:rPr>
        <w:t xml:space="preserve"> the</w:t>
      </w:r>
      <w:r w:rsidR="00F65F96" w:rsidRPr="00ED115A">
        <w:rPr>
          <w:rFonts w:hint="eastAsia"/>
          <w:lang w:eastAsia="ja-JP"/>
        </w:rPr>
        <w:t xml:space="preserve"> </w:t>
      </w:r>
      <w:r w:rsidRPr="00ED115A">
        <w:rPr>
          <w:rFonts w:hint="eastAsia"/>
          <w:lang w:eastAsia="ja-JP"/>
        </w:rPr>
        <w:t xml:space="preserve">cooperation with IETF based on the agreement of JWT. </w:t>
      </w:r>
      <w:r w:rsidRPr="008A3379">
        <w:rPr>
          <w:lang w:eastAsia="ja-JP"/>
        </w:rPr>
        <w:t>Both Recommendations were planned to be consent in December 2011, but were deferred.</w:t>
      </w:r>
      <w:r w:rsidR="006B432E">
        <w:rPr>
          <w:lang w:eastAsia="ja-JP"/>
        </w:rPr>
        <w:t xml:space="preserve"> In 2014, </w:t>
      </w:r>
      <w:r w:rsidR="00554B8C">
        <w:rPr>
          <w:rFonts w:hint="eastAsia"/>
          <w:lang w:eastAsia="ja-JP"/>
        </w:rPr>
        <w:t xml:space="preserve">the </w:t>
      </w:r>
      <w:r w:rsidR="006B432E">
        <w:rPr>
          <w:rFonts w:hint="eastAsia"/>
          <w:lang w:eastAsia="ja-JP"/>
        </w:rPr>
        <w:t>r</w:t>
      </w:r>
      <w:r w:rsidR="009356FC" w:rsidRPr="008A3379">
        <w:rPr>
          <w:lang w:eastAsia="ja-JP"/>
        </w:rPr>
        <w:t>evised G.8131 was published.</w:t>
      </w:r>
    </w:p>
    <w:p w:rsidR="00C9123C" w:rsidRPr="00ED115A" w:rsidRDefault="00C9123C" w:rsidP="00D55AC7">
      <w:pPr>
        <w:pStyle w:val="3"/>
        <w:rPr>
          <w:lang w:eastAsia="ja-JP"/>
        </w:rPr>
      </w:pPr>
      <w:bookmarkStart w:id="2794" w:name="_Toc404879735"/>
      <w:bookmarkStart w:id="2795" w:name="_Toc404880710"/>
      <w:bookmarkStart w:id="2796" w:name="_Toc405248129"/>
      <w:bookmarkStart w:id="2797" w:name="_Toc462786080"/>
      <w:r w:rsidRPr="00ED115A">
        <w:rPr>
          <w:rFonts w:hint="eastAsia"/>
          <w:lang w:eastAsia="ja-JP"/>
        </w:rPr>
        <w:t>MPLS interworking</w:t>
      </w:r>
      <w:bookmarkEnd w:id="2794"/>
      <w:bookmarkEnd w:id="2795"/>
      <w:bookmarkEnd w:id="2796"/>
      <w:bookmarkEnd w:id="2797"/>
    </w:p>
    <w:p w:rsidR="00C9123C" w:rsidRPr="00ED115A" w:rsidRDefault="00C9123C" w:rsidP="00D55AC7">
      <w:pPr>
        <w:widowControl w:val="0"/>
        <w:jc w:val="both"/>
        <w:rPr>
          <w:lang w:eastAsia="ja-JP"/>
        </w:rPr>
      </w:pPr>
      <w:r w:rsidRPr="00ED115A">
        <w:rPr>
          <w:rFonts w:hint="eastAsia"/>
          <w:lang w:eastAsia="ja-JP"/>
        </w:rPr>
        <w:t xml:space="preserve">Interworking with MPLS networks </w:t>
      </w:r>
      <w:r w:rsidR="00454DF1">
        <w:rPr>
          <w:rFonts w:hint="eastAsia"/>
          <w:lang w:eastAsia="ja-JP"/>
        </w:rPr>
        <w:t>was</w:t>
      </w:r>
      <w:r w:rsidRPr="00ED115A">
        <w:rPr>
          <w:rFonts w:hint="eastAsia"/>
          <w:lang w:eastAsia="ja-JP"/>
        </w:rPr>
        <w:t xml:space="preserve"> studied </w:t>
      </w:r>
      <w:r w:rsidR="00454DF1">
        <w:rPr>
          <w:rFonts w:hint="eastAsia"/>
          <w:lang w:eastAsia="ja-JP"/>
        </w:rPr>
        <w:t>in</w:t>
      </w:r>
      <w:r w:rsidR="00454DF1" w:rsidRPr="00ED115A">
        <w:rPr>
          <w:rFonts w:hint="eastAsia"/>
          <w:lang w:eastAsia="ja-JP"/>
        </w:rPr>
        <w:t xml:space="preserve"> </w:t>
      </w:r>
      <w:r w:rsidRPr="00ED115A">
        <w:rPr>
          <w:rFonts w:hint="eastAsia"/>
          <w:lang w:eastAsia="ja-JP"/>
        </w:rPr>
        <w:t>ITU-T SG13 (</w:t>
      </w:r>
      <w:r w:rsidR="00D55AC7" w:rsidRPr="00ED115A">
        <w:rPr>
          <w:rFonts w:hint="eastAsia"/>
          <w:lang w:eastAsia="ja-JP"/>
        </w:rPr>
        <w:t>Q7</w:t>
      </w:r>
      <w:r w:rsidRPr="00ED115A">
        <w:rPr>
          <w:rFonts w:hint="eastAsia"/>
          <w:lang w:eastAsia="ja-JP"/>
        </w:rPr>
        <w:t xml:space="preserve">/13).  Recommendations on ATM-MPLS interworking (cell mode: Y.1411, frame mode: Y.1412), TDM-MPLS interworking (Y.1413), </w:t>
      </w:r>
      <w:r w:rsidR="00454DF1">
        <w:rPr>
          <w:rFonts w:hint="eastAsia"/>
          <w:lang w:eastAsia="ja-JP"/>
        </w:rPr>
        <w:t>v</w:t>
      </w:r>
      <w:r w:rsidRPr="00ED115A">
        <w:rPr>
          <w:rFonts w:hint="eastAsia"/>
          <w:lang w:eastAsia="ja-JP"/>
        </w:rPr>
        <w:t xml:space="preserve">oice services </w:t>
      </w:r>
      <w:r w:rsidRPr="00ED115A">
        <w:rPr>
          <w:lang w:eastAsia="ja-JP"/>
        </w:rPr>
        <w:t>–</w:t>
      </w:r>
      <w:r w:rsidRPr="00ED115A">
        <w:rPr>
          <w:rFonts w:hint="eastAsia"/>
          <w:lang w:eastAsia="ja-JP"/>
        </w:rPr>
        <w:t xml:space="preserve"> MPLS interworking (Y.1414) and Ethernet-MPLS network interworking (Y.1415) </w:t>
      </w:r>
      <w:r w:rsidR="00454DF1">
        <w:rPr>
          <w:rFonts w:hint="eastAsia"/>
          <w:lang w:eastAsia="ja-JP"/>
        </w:rPr>
        <w:t>are available</w:t>
      </w:r>
      <w:r w:rsidRPr="00ED115A">
        <w:rPr>
          <w:rFonts w:hint="eastAsia"/>
          <w:lang w:eastAsia="ja-JP"/>
        </w:rPr>
        <w:t>.</w:t>
      </w:r>
    </w:p>
    <w:p w:rsidR="00C9123C" w:rsidRPr="00ED115A" w:rsidRDefault="00C9123C" w:rsidP="00D55AC7">
      <w:pPr>
        <w:pStyle w:val="3"/>
        <w:rPr>
          <w:lang w:eastAsia="ja-JP"/>
        </w:rPr>
      </w:pPr>
      <w:bookmarkStart w:id="2798" w:name="_Toc404879736"/>
      <w:bookmarkStart w:id="2799" w:name="_Toc404880711"/>
      <w:bookmarkStart w:id="2800" w:name="_Toc405248130"/>
      <w:bookmarkStart w:id="2801" w:name="_Toc462786081"/>
      <w:r w:rsidRPr="00ED115A">
        <w:rPr>
          <w:rFonts w:hint="eastAsia"/>
          <w:lang w:eastAsia="ja-JP"/>
        </w:rPr>
        <w:t>MPLS-TP network architecture</w:t>
      </w:r>
      <w:bookmarkEnd w:id="2798"/>
      <w:bookmarkEnd w:id="2799"/>
      <w:bookmarkEnd w:id="2800"/>
      <w:bookmarkEnd w:id="2801"/>
    </w:p>
    <w:p w:rsidR="00C9123C" w:rsidRPr="00D55AC7" w:rsidRDefault="00C9123C" w:rsidP="00D55AC7">
      <w:pPr>
        <w:jc w:val="both"/>
      </w:pPr>
      <w:r w:rsidRPr="00D55AC7">
        <w:t xml:space="preserve">MPLS layer network architecture (G.8110) was approved by ITU-T SG15 in January 2005. Transport MPLS network architecture (G.8110.1) was approved by ITU-T SG15 (Q.12/15) in November 2006. Regarding MPLS-TP, architecture of MPLS-TP Layer Network was approved in December 2011. </w:t>
      </w:r>
    </w:p>
    <w:p w:rsidR="00C9123C" w:rsidRPr="00ED115A" w:rsidRDefault="00C9123C" w:rsidP="00D55AC7">
      <w:pPr>
        <w:pStyle w:val="3"/>
        <w:rPr>
          <w:lang w:eastAsia="ja-JP"/>
        </w:rPr>
      </w:pPr>
      <w:bookmarkStart w:id="2802" w:name="_Toc404879737"/>
      <w:bookmarkStart w:id="2803" w:name="_Toc404880712"/>
      <w:bookmarkStart w:id="2804" w:name="_Toc405248131"/>
      <w:bookmarkStart w:id="2805" w:name="_Toc462786082"/>
      <w:r w:rsidRPr="00ED115A">
        <w:rPr>
          <w:rFonts w:hint="eastAsia"/>
          <w:lang w:eastAsia="ja-JP"/>
        </w:rPr>
        <w:t>MPLS-TP equipment functional architecture</w:t>
      </w:r>
      <w:bookmarkEnd w:id="2802"/>
      <w:bookmarkEnd w:id="2803"/>
      <w:bookmarkEnd w:id="2804"/>
      <w:bookmarkEnd w:id="2805"/>
    </w:p>
    <w:p w:rsidR="00C9123C" w:rsidRPr="00D55AC7" w:rsidRDefault="00C9123C" w:rsidP="00D55AC7">
      <w:pPr>
        <w:jc w:val="both"/>
      </w:pPr>
      <w:proofErr w:type="spellStart"/>
      <w:r w:rsidRPr="00D55AC7">
        <w:t>T</w:t>
      </w:r>
      <w:r w:rsidR="004D2194">
        <w:rPr>
          <w:rFonts w:hint="eastAsia"/>
          <w:lang w:eastAsia="ja-JP"/>
        </w:rPr>
        <w:t>ranspot</w:t>
      </w:r>
      <w:proofErr w:type="spellEnd"/>
      <w:r w:rsidR="004D2194">
        <w:rPr>
          <w:rFonts w:hint="eastAsia"/>
          <w:lang w:eastAsia="ja-JP"/>
        </w:rPr>
        <w:t xml:space="preserve"> </w:t>
      </w:r>
      <w:r w:rsidRPr="00D55AC7">
        <w:t xml:space="preserve">MPLS equipment functional architecture (G.8121) was approved within ITU-T SG15 (Q.9/15) in March 2006 and amended October 2007.  </w:t>
      </w:r>
      <w:r w:rsidR="00F542B8" w:rsidRPr="00D55AC7">
        <w:t xml:space="preserve">Its revision, </w:t>
      </w:r>
      <w:r w:rsidRPr="00D55AC7">
        <w:t>MPLS-TP equipment functional architecture</w:t>
      </w:r>
      <w:r w:rsidR="00F542B8" w:rsidRPr="00D55AC7">
        <w:t>,</w:t>
      </w:r>
      <w:r w:rsidRPr="00D55AC7">
        <w:t xml:space="preserve"> was consented under AAP in December 2011 and </w:t>
      </w:r>
      <w:r w:rsidR="009356FC" w:rsidRPr="00D55AC7">
        <w:t xml:space="preserve">was </w:t>
      </w:r>
      <w:r w:rsidRPr="00D55AC7">
        <w:t>approved in September 2012.</w:t>
      </w:r>
      <w:r w:rsidR="009356FC" w:rsidRPr="00D55AC7">
        <w:t xml:space="preserve"> </w:t>
      </w:r>
      <w:r w:rsidR="00E70E74" w:rsidRPr="00D55AC7">
        <w:t>Further revision bec</w:t>
      </w:r>
      <w:r w:rsidR="00554B8C">
        <w:rPr>
          <w:rFonts w:hint="eastAsia"/>
          <w:lang w:eastAsia="ja-JP"/>
        </w:rPr>
        <w:t>a</w:t>
      </w:r>
      <w:r w:rsidR="00E70E74" w:rsidRPr="00D55AC7">
        <w:t xml:space="preserve">me </w:t>
      </w:r>
      <w:r w:rsidR="00D55AC7" w:rsidRPr="00D55AC7">
        <w:t>available</w:t>
      </w:r>
      <w:r w:rsidR="00E70E74" w:rsidRPr="00D55AC7">
        <w:t xml:space="preserve"> in November 2013.</w:t>
      </w:r>
    </w:p>
    <w:p w:rsidR="00C9123C" w:rsidRPr="00ED115A" w:rsidRDefault="00C9123C" w:rsidP="00D55AC7">
      <w:pPr>
        <w:pStyle w:val="3"/>
        <w:rPr>
          <w:lang w:eastAsia="ja-JP"/>
        </w:rPr>
      </w:pPr>
      <w:bookmarkStart w:id="2806" w:name="_Toc404879738"/>
      <w:bookmarkStart w:id="2807" w:name="_Toc404880713"/>
      <w:bookmarkStart w:id="2808" w:name="_Toc405248132"/>
      <w:bookmarkStart w:id="2809" w:name="_Toc462786083"/>
      <w:r w:rsidRPr="00ED115A">
        <w:rPr>
          <w:lang w:eastAsia="ja-JP"/>
        </w:rPr>
        <w:t>MPLS-TP equipment network management</w:t>
      </w:r>
      <w:bookmarkEnd w:id="2806"/>
      <w:bookmarkEnd w:id="2807"/>
      <w:bookmarkEnd w:id="2808"/>
      <w:bookmarkEnd w:id="2809"/>
    </w:p>
    <w:p w:rsidR="00C9123C" w:rsidRPr="00ED115A" w:rsidRDefault="00C9123C" w:rsidP="00C9123C">
      <w:pPr>
        <w:rPr>
          <w:lang w:eastAsia="ja-JP"/>
        </w:rPr>
      </w:pPr>
      <w:r w:rsidRPr="00ED115A">
        <w:rPr>
          <w:rFonts w:hint="eastAsia"/>
          <w:lang w:eastAsia="ja-JP"/>
        </w:rPr>
        <w:t>T</w:t>
      </w:r>
      <w:r w:rsidR="004D2194">
        <w:rPr>
          <w:rFonts w:hint="eastAsia"/>
          <w:lang w:eastAsia="ja-JP"/>
        </w:rPr>
        <w:t xml:space="preserve">ransport </w:t>
      </w:r>
      <w:r w:rsidRPr="00ED115A">
        <w:rPr>
          <w:rFonts w:hint="eastAsia"/>
          <w:lang w:eastAsia="ja-JP"/>
        </w:rPr>
        <w:t xml:space="preserve">MPLS equipment </w:t>
      </w:r>
      <w:r w:rsidRPr="00ED115A">
        <w:rPr>
          <w:lang w:eastAsia="ja-JP"/>
        </w:rPr>
        <w:t>network management (G.8151)</w:t>
      </w:r>
      <w:r w:rsidRPr="00ED115A">
        <w:rPr>
          <w:rFonts w:hint="eastAsia"/>
          <w:lang w:eastAsia="ja-JP"/>
        </w:rPr>
        <w:t xml:space="preserve"> </w:t>
      </w:r>
      <w:r w:rsidRPr="00ED115A">
        <w:rPr>
          <w:lang w:eastAsia="ja-JP"/>
        </w:rPr>
        <w:t>was</w:t>
      </w:r>
      <w:r w:rsidRPr="00ED115A">
        <w:rPr>
          <w:rFonts w:hint="eastAsia"/>
          <w:lang w:eastAsia="ja-JP"/>
        </w:rPr>
        <w:t xml:space="preserve"> </w:t>
      </w:r>
      <w:r w:rsidRPr="00ED115A">
        <w:rPr>
          <w:lang w:eastAsia="ja-JP"/>
        </w:rPr>
        <w:t>approved</w:t>
      </w:r>
      <w:r w:rsidRPr="00ED115A">
        <w:rPr>
          <w:rFonts w:hint="eastAsia"/>
          <w:lang w:eastAsia="ja-JP"/>
        </w:rPr>
        <w:t xml:space="preserve"> </w:t>
      </w:r>
      <w:r w:rsidR="006B432E">
        <w:rPr>
          <w:rFonts w:hint="eastAsia"/>
          <w:lang w:eastAsia="ja-JP"/>
        </w:rPr>
        <w:t>in</w:t>
      </w:r>
      <w:r w:rsidR="006B432E" w:rsidRPr="00ED115A">
        <w:rPr>
          <w:rFonts w:hint="eastAsia"/>
          <w:lang w:eastAsia="ja-JP"/>
        </w:rPr>
        <w:t xml:space="preserve"> </w:t>
      </w:r>
      <w:r w:rsidRPr="00ED115A">
        <w:rPr>
          <w:rFonts w:hint="eastAsia"/>
          <w:lang w:eastAsia="ja-JP"/>
        </w:rPr>
        <w:t>ITU-T SG15 (</w:t>
      </w:r>
      <w:r w:rsidR="00D55AC7" w:rsidRPr="00ED115A">
        <w:rPr>
          <w:lang w:eastAsia="ja-JP"/>
        </w:rPr>
        <w:t>Q14</w:t>
      </w:r>
      <w:r w:rsidRPr="00ED115A">
        <w:rPr>
          <w:rFonts w:hint="eastAsia"/>
          <w:lang w:eastAsia="ja-JP"/>
        </w:rPr>
        <w:t>/15)</w:t>
      </w:r>
      <w:r w:rsidRPr="00ED115A">
        <w:rPr>
          <w:lang w:eastAsia="ja-JP"/>
        </w:rPr>
        <w:t xml:space="preserve"> in October 2007</w:t>
      </w:r>
      <w:r w:rsidRPr="00ED115A">
        <w:rPr>
          <w:rFonts w:hint="eastAsia"/>
          <w:lang w:eastAsia="ja-JP"/>
        </w:rPr>
        <w:t xml:space="preserve">.  MPLS-TP </w:t>
      </w:r>
      <w:r w:rsidRPr="00ED115A">
        <w:rPr>
          <w:lang w:eastAsia="ja-JP"/>
        </w:rPr>
        <w:t>network management</w:t>
      </w:r>
      <w:r w:rsidRPr="00ED115A">
        <w:rPr>
          <w:rFonts w:hint="eastAsia"/>
          <w:lang w:eastAsia="ja-JP"/>
        </w:rPr>
        <w:t xml:space="preserve"> (revised G.81</w:t>
      </w:r>
      <w:r w:rsidRPr="00ED115A">
        <w:rPr>
          <w:lang w:eastAsia="ja-JP"/>
        </w:rPr>
        <w:t>5</w:t>
      </w:r>
      <w:r w:rsidRPr="00ED115A">
        <w:rPr>
          <w:rFonts w:hint="eastAsia"/>
          <w:lang w:eastAsia="ja-JP"/>
        </w:rPr>
        <w:t xml:space="preserve">1) </w:t>
      </w:r>
      <w:r>
        <w:rPr>
          <w:rFonts w:hint="eastAsia"/>
          <w:lang w:eastAsia="ja-JP"/>
        </w:rPr>
        <w:t>wa</w:t>
      </w:r>
      <w:r w:rsidRPr="00ED115A">
        <w:rPr>
          <w:rFonts w:hint="eastAsia"/>
          <w:lang w:eastAsia="ja-JP"/>
        </w:rPr>
        <w:t>s consent</w:t>
      </w:r>
      <w:r>
        <w:rPr>
          <w:rFonts w:hint="eastAsia"/>
          <w:lang w:eastAsia="ja-JP"/>
        </w:rPr>
        <w:t>ed</w:t>
      </w:r>
      <w:r w:rsidRPr="00ED115A">
        <w:rPr>
          <w:rFonts w:hint="eastAsia"/>
          <w:lang w:eastAsia="ja-JP"/>
        </w:rPr>
        <w:t xml:space="preserve"> in </w:t>
      </w:r>
      <w:r>
        <w:rPr>
          <w:rFonts w:hint="eastAsia"/>
          <w:lang w:eastAsia="ja-JP"/>
        </w:rPr>
        <w:t>December</w:t>
      </w:r>
      <w:r w:rsidRPr="00ED115A">
        <w:rPr>
          <w:rFonts w:hint="eastAsia"/>
          <w:lang w:eastAsia="ja-JP"/>
        </w:rPr>
        <w:t xml:space="preserve"> 2011</w:t>
      </w:r>
      <w:r>
        <w:rPr>
          <w:rFonts w:hint="eastAsia"/>
          <w:lang w:eastAsia="ja-JP"/>
        </w:rPr>
        <w:t xml:space="preserve"> and approved in July 2012</w:t>
      </w:r>
      <w:r w:rsidRPr="00ED115A">
        <w:rPr>
          <w:rFonts w:hint="eastAsia"/>
          <w:lang w:eastAsia="ja-JP"/>
        </w:rPr>
        <w:t>.</w:t>
      </w:r>
    </w:p>
    <w:p w:rsidR="00C9123C" w:rsidRPr="00ED115A" w:rsidRDefault="00C9123C" w:rsidP="00D55AC7">
      <w:pPr>
        <w:pStyle w:val="3"/>
        <w:rPr>
          <w:lang w:eastAsia="ja-JP"/>
        </w:rPr>
      </w:pPr>
      <w:bookmarkStart w:id="2810" w:name="_Toc404879739"/>
      <w:bookmarkStart w:id="2811" w:name="_Toc404880714"/>
      <w:bookmarkStart w:id="2812" w:name="_Toc405248133"/>
      <w:bookmarkStart w:id="2813" w:name="_Toc462786084"/>
      <w:r w:rsidRPr="00ED115A">
        <w:rPr>
          <w:lang w:eastAsia="ja-JP"/>
        </w:rPr>
        <w:t xml:space="preserve">MPLS-TP </w:t>
      </w:r>
      <w:r w:rsidRPr="00ED115A">
        <w:rPr>
          <w:rFonts w:hint="eastAsia"/>
          <w:lang w:eastAsia="ja-JP"/>
        </w:rPr>
        <w:t>interface</w:t>
      </w:r>
      <w:bookmarkEnd w:id="2810"/>
      <w:bookmarkEnd w:id="2811"/>
      <w:bookmarkEnd w:id="2812"/>
      <w:bookmarkEnd w:id="2813"/>
    </w:p>
    <w:p w:rsidR="00C9123C" w:rsidRPr="00D55AC7" w:rsidRDefault="00C9123C" w:rsidP="00D55AC7">
      <w:pPr>
        <w:jc w:val="both"/>
      </w:pPr>
      <w:r w:rsidRPr="00D55AC7">
        <w:t>G.8112</w:t>
      </w:r>
      <w:r w:rsidR="00F542B8" w:rsidRPr="00D55AC7">
        <w:t xml:space="preserve"> (</w:t>
      </w:r>
      <w:r w:rsidRPr="00D55AC7">
        <w:t xml:space="preserve">Interfaces for the </w:t>
      </w:r>
      <w:proofErr w:type="spellStart"/>
      <w:r w:rsidRPr="00D55AC7">
        <w:t>T</w:t>
      </w:r>
      <w:r w:rsidR="004D2194">
        <w:rPr>
          <w:rFonts w:hint="eastAsia"/>
          <w:lang w:eastAsia="ja-JP"/>
        </w:rPr>
        <w:t>ranspot</w:t>
      </w:r>
      <w:proofErr w:type="spellEnd"/>
      <w:r w:rsidR="004D2194">
        <w:rPr>
          <w:rFonts w:hint="eastAsia"/>
          <w:lang w:eastAsia="ja-JP"/>
        </w:rPr>
        <w:t xml:space="preserve"> </w:t>
      </w:r>
      <w:r w:rsidRPr="00D55AC7">
        <w:t>MPLS hierarchy</w:t>
      </w:r>
      <w:r w:rsidR="00F542B8" w:rsidRPr="00D55AC7">
        <w:t>)</w:t>
      </w:r>
      <w:r w:rsidRPr="00D55AC7">
        <w:t xml:space="preserve"> was approved by ITU-T SG15 (Q.11/15) in October 2006. In December 2008, the packet transport work of </w:t>
      </w:r>
      <w:r w:rsidR="00744184" w:rsidRPr="00D55AC7">
        <w:t>Q.</w:t>
      </w:r>
      <w:r w:rsidRPr="00D55AC7">
        <w:t xml:space="preserve">11/15 </w:t>
      </w:r>
      <w:r w:rsidR="00F542B8" w:rsidRPr="00D55AC7">
        <w:t>was</w:t>
      </w:r>
      <w:r w:rsidRPr="00D55AC7">
        <w:t xml:space="preserve"> </w:t>
      </w:r>
      <w:r w:rsidR="009068A1" w:rsidRPr="00D55AC7">
        <w:t xml:space="preserve">transferred </w:t>
      </w:r>
      <w:r w:rsidRPr="00D55AC7">
        <w:t xml:space="preserve">to </w:t>
      </w:r>
      <w:r w:rsidR="00F542B8" w:rsidRPr="00D55AC7">
        <w:t xml:space="preserve">a </w:t>
      </w:r>
      <w:r w:rsidRPr="00D55AC7">
        <w:t xml:space="preserve">new Question 10/15 in order to balance the load among questions of </w:t>
      </w:r>
      <w:r w:rsidRPr="004444D4">
        <w:t>Working Party</w:t>
      </w:r>
      <w:r w:rsidRPr="00D55AC7">
        <w:t xml:space="preserve"> 3/15. </w:t>
      </w:r>
      <w:r w:rsidR="00744184" w:rsidRPr="00D55AC7">
        <w:t xml:space="preserve">Since then, Q10/15 developed </w:t>
      </w:r>
      <w:r w:rsidRPr="00D55AC7">
        <w:t>MPLS-TP interface</w:t>
      </w:r>
      <w:r w:rsidR="00F542B8" w:rsidRPr="00D55AC7">
        <w:t xml:space="preserve"> </w:t>
      </w:r>
      <w:r w:rsidRPr="00D55AC7">
        <w:t>(revised G.8112)</w:t>
      </w:r>
      <w:r w:rsidR="00744184" w:rsidRPr="00D55AC7">
        <w:t xml:space="preserve">, which was </w:t>
      </w:r>
      <w:r w:rsidRPr="00D55AC7">
        <w:t xml:space="preserve">consent in September 2012. </w:t>
      </w:r>
    </w:p>
    <w:p w:rsidR="00C9123C" w:rsidRPr="00ED115A" w:rsidRDefault="00C9123C" w:rsidP="00D55AC7">
      <w:pPr>
        <w:pStyle w:val="3"/>
        <w:rPr>
          <w:lang w:eastAsia="ja-JP"/>
        </w:rPr>
      </w:pPr>
      <w:bookmarkStart w:id="2814" w:name="_Toc404879740"/>
      <w:bookmarkStart w:id="2815" w:name="_Toc404880715"/>
      <w:bookmarkStart w:id="2816" w:name="_Toc405248134"/>
      <w:bookmarkStart w:id="2817" w:name="_Toc462786085"/>
      <w:r w:rsidRPr="00ED115A">
        <w:rPr>
          <w:rFonts w:hint="eastAsia"/>
          <w:lang w:eastAsia="ja-JP"/>
        </w:rPr>
        <w:lastRenderedPageBreak/>
        <w:t>Further details</w:t>
      </w:r>
      <w:bookmarkEnd w:id="2814"/>
      <w:bookmarkEnd w:id="2815"/>
      <w:bookmarkEnd w:id="2816"/>
      <w:bookmarkEnd w:id="2817"/>
    </w:p>
    <w:p w:rsidR="00C9123C" w:rsidRPr="00D55AC7" w:rsidRDefault="00C9123C" w:rsidP="00C9123C">
      <w:del w:id="2818" w:author="Morita" w:date="2016-09-27T23:37:00Z">
        <w:r w:rsidRPr="00D55AC7" w:rsidDel="00575FF2">
          <w:delText xml:space="preserve">Table 7-6 </w:delText>
        </w:r>
      </w:del>
      <w:ins w:id="2819" w:author="Morita" w:date="2016-09-27T23:41:00Z">
        <w:r w:rsidR="00575FF2">
          <w:fldChar w:fldCharType="begin"/>
        </w:r>
        <w:r w:rsidR="00575FF2">
          <w:instrText xml:space="preserve"> REF _Ref462783037 \h </w:instrText>
        </w:r>
      </w:ins>
      <w:r w:rsidR="00575FF2">
        <w:fldChar w:fldCharType="separate"/>
      </w:r>
      <w:ins w:id="2820" w:author="Morita" w:date="2016-09-27T23:41:00Z">
        <w:r w:rsidR="00575FF2">
          <w:t xml:space="preserve">Table </w:t>
        </w:r>
        <w:r w:rsidR="00575FF2">
          <w:rPr>
            <w:noProof/>
          </w:rPr>
          <w:t>13</w:t>
        </w:r>
        <w:r w:rsidR="00575FF2">
          <w:fldChar w:fldCharType="end"/>
        </w:r>
      </w:ins>
      <w:ins w:id="2821" w:author="Morita" w:date="2016-09-27T23:37:00Z">
        <w:r w:rsidR="00575FF2">
          <w:rPr>
            <w:rFonts w:hint="eastAsia"/>
            <w:lang w:eastAsia="ja-JP"/>
          </w:rPr>
          <w:t xml:space="preserve"> </w:t>
        </w:r>
      </w:ins>
      <w:r w:rsidRPr="00D55AC7">
        <w:t xml:space="preserve">lists the current status of </w:t>
      </w:r>
      <w:r w:rsidR="00F542B8" w:rsidRPr="00D55AC7">
        <w:t>MPLS-</w:t>
      </w:r>
      <w:r w:rsidRPr="00D55AC7">
        <w:t xml:space="preserve">related ITU-T Recommendations. </w:t>
      </w:r>
      <w:del w:id="2822" w:author="Morita" w:date="2016-09-27T23:41:00Z">
        <w:r w:rsidRPr="00D55AC7" w:rsidDel="00575FF2">
          <w:delText xml:space="preserve">Table 7-7 </w:delText>
        </w:r>
      </w:del>
      <w:ins w:id="2823" w:author="Morita" w:date="2016-09-27T23:42:00Z">
        <w:r w:rsidR="00575FF2">
          <w:fldChar w:fldCharType="begin"/>
        </w:r>
        <w:r w:rsidR="00575FF2">
          <w:instrText xml:space="preserve"> REF _Ref462782801 \h </w:instrText>
        </w:r>
      </w:ins>
      <w:r w:rsidR="00575FF2">
        <w:fldChar w:fldCharType="separate"/>
      </w:r>
      <w:ins w:id="2824" w:author="Morita" w:date="2016-09-27T23:42:00Z">
        <w:r w:rsidR="00575FF2">
          <w:t xml:space="preserve">Table </w:t>
        </w:r>
        <w:r w:rsidR="00575FF2">
          <w:rPr>
            <w:noProof/>
          </w:rPr>
          <w:t>14</w:t>
        </w:r>
        <w:r w:rsidR="00575FF2">
          <w:fldChar w:fldCharType="end"/>
        </w:r>
        <w:r w:rsidR="00575FF2">
          <w:rPr>
            <w:rFonts w:hint="eastAsia"/>
            <w:lang w:eastAsia="ja-JP"/>
          </w:rPr>
          <w:t xml:space="preserve"> </w:t>
        </w:r>
      </w:ins>
      <w:r w:rsidRPr="00D55AC7">
        <w:t>lists the current status of MPLS-TP</w:t>
      </w:r>
      <w:r w:rsidR="00F542B8" w:rsidRPr="00D55AC7">
        <w:t>-</w:t>
      </w:r>
      <w:r w:rsidRPr="00D55AC7">
        <w:t>related IETF RFCs, internet drafts</w:t>
      </w:r>
      <w:r w:rsidR="00F542B8" w:rsidRPr="00D55AC7">
        <w:t>,</w:t>
      </w:r>
      <w:r w:rsidRPr="00D55AC7">
        <w:t xml:space="preserve"> and ITU-T Recommendations. </w:t>
      </w:r>
    </w:p>
    <w:p w:rsidR="00C9123C" w:rsidRPr="00ED115A" w:rsidRDefault="00C9123C" w:rsidP="00C9123C">
      <w:pPr>
        <w:rPr>
          <w:lang w:eastAsia="ja-JP"/>
        </w:rPr>
      </w:pPr>
      <w:r w:rsidRPr="00ED115A">
        <w:rPr>
          <w:rFonts w:hint="eastAsia"/>
          <w:lang w:eastAsia="ja-JP"/>
        </w:rPr>
        <w:t>Further details about standardization of MPLS</w:t>
      </w:r>
      <w:r w:rsidRPr="00ED115A">
        <w:rPr>
          <w:lang w:eastAsia="ja-JP"/>
        </w:rPr>
        <w:t>/MPLS-TP</w:t>
      </w:r>
      <w:r w:rsidRPr="00ED115A">
        <w:rPr>
          <w:rFonts w:hint="eastAsia"/>
          <w:lang w:eastAsia="ja-JP"/>
        </w:rPr>
        <w:t xml:space="preserve"> can be </w:t>
      </w:r>
      <w:r w:rsidR="00F542B8">
        <w:rPr>
          <w:rFonts w:hint="eastAsia"/>
          <w:lang w:eastAsia="ja-JP"/>
        </w:rPr>
        <w:t>found</w:t>
      </w:r>
      <w:r w:rsidR="00F542B8" w:rsidRPr="00ED115A">
        <w:rPr>
          <w:rFonts w:hint="eastAsia"/>
          <w:lang w:eastAsia="ja-JP"/>
        </w:rPr>
        <w:t xml:space="preserve"> </w:t>
      </w:r>
      <w:r w:rsidR="00F542B8">
        <w:rPr>
          <w:rFonts w:hint="eastAsia"/>
          <w:lang w:eastAsia="ja-JP"/>
        </w:rPr>
        <w:t>in the following</w:t>
      </w:r>
      <w:r w:rsidRPr="00ED115A">
        <w:rPr>
          <w:rFonts w:hint="eastAsia"/>
          <w:lang w:eastAsia="ja-JP"/>
        </w:rPr>
        <w:t>:</w:t>
      </w:r>
    </w:p>
    <w:p w:rsidR="00C9123C" w:rsidRPr="00ED115A" w:rsidRDefault="00152A70" w:rsidP="00C9123C">
      <w:pPr>
        <w:rPr>
          <w:lang w:val="en-US" w:eastAsia="ja-JP"/>
        </w:rPr>
      </w:pPr>
      <w:hyperlink r:id="rId40" w:history="1">
        <w:r w:rsidR="00C9123C" w:rsidRPr="00ED115A">
          <w:rPr>
            <w:color w:val="0000FF"/>
            <w:u w:val="single"/>
            <w:lang w:val="en-US" w:eastAsia="ja-JP"/>
          </w:rPr>
          <w:t>http://www.itu.int/ITU-T/studygroups/com15/index.asp</w:t>
        </w:r>
      </w:hyperlink>
    </w:p>
    <w:p w:rsidR="00C9123C" w:rsidRPr="00ED115A" w:rsidRDefault="00C9123C" w:rsidP="00C9123C">
      <w:pPr>
        <w:rPr>
          <w:lang w:eastAsia="ja-JP"/>
        </w:rPr>
      </w:pPr>
      <w:r w:rsidRPr="00ED115A">
        <w:rPr>
          <w:rFonts w:hint="eastAsia"/>
          <w:lang w:eastAsia="ja-JP"/>
        </w:rPr>
        <w:t xml:space="preserve">Further details about standardization of </w:t>
      </w:r>
      <w:r w:rsidRPr="00ED115A">
        <w:rPr>
          <w:lang w:eastAsia="ja-JP"/>
        </w:rPr>
        <w:t>MPLS-TP</w:t>
      </w:r>
      <w:r w:rsidRPr="00ED115A">
        <w:rPr>
          <w:rFonts w:hint="eastAsia"/>
          <w:lang w:eastAsia="ja-JP"/>
        </w:rPr>
        <w:t xml:space="preserve"> can be </w:t>
      </w:r>
      <w:r w:rsidR="00F542B8">
        <w:rPr>
          <w:rFonts w:hint="eastAsia"/>
          <w:lang w:eastAsia="ja-JP"/>
        </w:rPr>
        <w:t>found in the following:</w:t>
      </w:r>
    </w:p>
    <w:p w:rsidR="00C9123C" w:rsidRPr="00ED115A" w:rsidRDefault="00C9123C" w:rsidP="00C9123C">
      <w:pPr>
        <w:rPr>
          <w:lang w:val="en-US" w:eastAsia="ja-JP"/>
        </w:rPr>
      </w:pPr>
      <w:r w:rsidRPr="00ED115A">
        <w:rPr>
          <w:lang w:val="en-US" w:eastAsia="ja-JP"/>
        </w:rPr>
        <w:t>http://www.itu.int/ITU-T/studygroups/com15/ahmpls-tp/</w:t>
      </w:r>
    </w:p>
    <w:p w:rsidR="00C9123C" w:rsidRPr="00ED115A" w:rsidRDefault="00C9123C" w:rsidP="00C9123C">
      <w:pPr>
        <w:rPr>
          <w:lang w:val="en-US" w:eastAsia="ja-JP"/>
        </w:rPr>
      </w:pPr>
      <w:r w:rsidRPr="00ED115A">
        <w:rPr>
          <w:lang w:val="en-US" w:eastAsia="ja-JP"/>
        </w:rPr>
        <w:t xml:space="preserve">The </w:t>
      </w:r>
      <w:r w:rsidR="00D55AC7" w:rsidRPr="00ED115A">
        <w:rPr>
          <w:lang w:val="en-US" w:eastAsia="ja-JP"/>
        </w:rPr>
        <w:t>dependency</w:t>
      </w:r>
      <w:r w:rsidRPr="00ED115A">
        <w:rPr>
          <w:lang w:val="en-US" w:eastAsia="ja-JP"/>
        </w:rPr>
        <w:t xml:space="preserve"> between the draft revised MPLS-TP Recommendations and the MPLS-TP drafts and RFCs </w:t>
      </w:r>
      <w:r w:rsidRPr="00ED115A">
        <w:rPr>
          <w:rFonts w:hint="eastAsia"/>
          <w:lang w:val="en-US" w:eastAsia="ja-JP"/>
        </w:rPr>
        <w:t>can be found at</w:t>
      </w:r>
    </w:p>
    <w:p w:rsidR="00C9123C" w:rsidRPr="00ED115A" w:rsidRDefault="00C9123C" w:rsidP="00C9123C">
      <w:pPr>
        <w:rPr>
          <w:lang w:val="en-US" w:eastAsia="ja-JP"/>
        </w:rPr>
      </w:pPr>
      <w:r w:rsidRPr="00ED115A">
        <w:rPr>
          <w:lang w:val="en-US" w:eastAsia="ja-JP"/>
        </w:rPr>
        <w:t>http://www.itu.int/oth/T0906000002/en</w:t>
      </w:r>
    </w:p>
    <w:p w:rsidR="00C9123C" w:rsidRPr="00ED115A" w:rsidDel="007A01D9" w:rsidRDefault="00C9123C" w:rsidP="00D55AC7">
      <w:pPr>
        <w:pStyle w:val="2"/>
        <w:rPr>
          <w:del w:id="2825" w:author="Morita" w:date="2016-09-25T15:40:00Z"/>
        </w:rPr>
      </w:pPr>
      <w:bookmarkStart w:id="2826" w:name="_Toc404879741"/>
      <w:bookmarkStart w:id="2827" w:name="_Toc404880716"/>
      <w:bookmarkStart w:id="2828" w:name="_Toc405246242"/>
      <w:bookmarkStart w:id="2829" w:name="_Toc405248135"/>
      <w:bookmarkStart w:id="2830" w:name="_Toc462591822"/>
      <w:del w:id="2831" w:author="Morita" w:date="2016-09-25T15:40:00Z">
        <w:r w:rsidRPr="00ED115A" w:rsidDel="007A01D9">
          <w:rPr>
            <w:rFonts w:hint="eastAsia"/>
          </w:rPr>
          <w:delText>Standardization on NGN related issues</w:delText>
        </w:r>
        <w:bookmarkStart w:id="2832" w:name="_Toc462765115"/>
        <w:bookmarkStart w:id="2833" w:name="_Toc462766393"/>
        <w:bookmarkStart w:id="2834" w:name="_Toc462786086"/>
        <w:bookmarkEnd w:id="2826"/>
        <w:bookmarkEnd w:id="2827"/>
        <w:bookmarkEnd w:id="2828"/>
        <w:bookmarkEnd w:id="2829"/>
        <w:bookmarkEnd w:id="2830"/>
        <w:bookmarkEnd w:id="2832"/>
        <w:bookmarkEnd w:id="2833"/>
        <w:bookmarkEnd w:id="2834"/>
      </w:del>
    </w:p>
    <w:p w:rsidR="00C9123C" w:rsidRPr="00ED115A" w:rsidDel="007A01D9" w:rsidRDefault="00C9123C" w:rsidP="00D55AC7">
      <w:pPr>
        <w:pStyle w:val="3"/>
        <w:rPr>
          <w:del w:id="2835" w:author="Morita" w:date="2016-09-25T15:40:00Z"/>
          <w:lang w:eastAsia="ja-JP"/>
        </w:rPr>
      </w:pPr>
      <w:bookmarkStart w:id="2836" w:name="_Toc404879742"/>
      <w:bookmarkStart w:id="2837" w:name="_Toc404880717"/>
      <w:bookmarkStart w:id="2838" w:name="_Toc405248136"/>
      <w:bookmarkStart w:id="2839" w:name="_Toc462591823"/>
      <w:del w:id="2840" w:author="Morita" w:date="2016-09-25T15:40:00Z">
        <w:r w:rsidRPr="00ED115A" w:rsidDel="007A01D9">
          <w:rPr>
            <w:rFonts w:hint="eastAsia"/>
            <w:lang w:eastAsia="ja-JP"/>
          </w:rPr>
          <w:delText>Relationships between OTN standardization and NGN standardization</w:delText>
        </w:r>
        <w:bookmarkStart w:id="2841" w:name="_Toc462765116"/>
        <w:bookmarkStart w:id="2842" w:name="_Toc462766394"/>
        <w:bookmarkStart w:id="2843" w:name="_Toc462786087"/>
        <w:bookmarkEnd w:id="2836"/>
        <w:bookmarkEnd w:id="2837"/>
        <w:bookmarkEnd w:id="2838"/>
        <w:bookmarkEnd w:id="2839"/>
        <w:bookmarkEnd w:id="2841"/>
        <w:bookmarkEnd w:id="2842"/>
        <w:bookmarkEnd w:id="2843"/>
      </w:del>
    </w:p>
    <w:p w:rsidR="00C9123C" w:rsidRPr="00ED115A" w:rsidDel="007A01D9" w:rsidRDefault="00C9123C" w:rsidP="00D55AC7">
      <w:pPr>
        <w:jc w:val="both"/>
        <w:rPr>
          <w:del w:id="2844" w:author="Morita" w:date="2016-09-25T15:40:00Z"/>
          <w:lang w:eastAsia="ja-JP"/>
        </w:rPr>
      </w:pPr>
      <w:del w:id="2845" w:author="Morita" w:date="2016-09-25T15:40:00Z">
        <w:r w:rsidRPr="00ED115A" w:rsidDel="007A01D9">
          <w:rPr>
            <w:rFonts w:hint="eastAsia"/>
            <w:lang w:eastAsia="ja-JP"/>
          </w:rPr>
          <w:delText xml:space="preserve">Standardization work on the Next Generation Network (NGN) is conducted by several groups within ITU-T, in particular, by SG13, SG11 and </w:delText>
        </w:r>
        <w:r w:rsidRPr="00ED115A" w:rsidDel="007A01D9">
          <w:rPr>
            <w:lang w:eastAsia="ja-JP"/>
          </w:rPr>
          <w:delText>GSI (Global Standardization Initiative)</w:delText>
        </w:r>
        <w:r w:rsidRPr="00ED115A" w:rsidDel="007A01D9">
          <w:rPr>
            <w:rFonts w:hint="eastAsia"/>
            <w:lang w:eastAsia="ja-JP"/>
          </w:rPr>
          <w:delText xml:space="preserve">.  The overview and the definition of the NGN </w:delText>
        </w:r>
        <w:r w:rsidR="00D55AC7" w:rsidRPr="00ED115A" w:rsidDel="007A01D9">
          <w:rPr>
            <w:lang w:eastAsia="ja-JP"/>
          </w:rPr>
          <w:delText>are</w:delText>
        </w:r>
        <w:r w:rsidRPr="00ED115A" w:rsidDel="007A01D9">
          <w:rPr>
            <w:rFonts w:hint="eastAsia"/>
            <w:lang w:eastAsia="ja-JP"/>
          </w:rPr>
          <w:delText xml:space="preserve"> given by ITU-T Recommendation Y.2000</w:delText>
        </w:r>
        <w:r w:rsidR="00F542B8" w:rsidDel="007A01D9">
          <w:rPr>
            <w:rFonts w:hint="eastAsia"/>
            <w:lang w:eastAsia="ja-JP"/>
          </w:rPr>
          <w:delText xml:space="preserve"> </w:delText>
        </w:r>
        <w:r w:rsidRPr="00ED115A" w:rsidDel="007A01D9">
          <w:rPr>
            <w:rFonts w:hint="eastAsia"/>
            <w:lang w:eastAsia="ja-JP"/>
          </w:rPr>
          <w:delText>[1].  Further details of the NGN are described by a set of related Recommendations.  NGN-FG worked on several NGN related documents until November 2005.  These documents were transferred to appropriate SGs based on the subjects.  Also, GSI (Global Standardization Initiative) was established to facilitate collaboration among SGs.</w:delText>
        </w:r>
        <w:r w:rsidRPr="00ED115A" w:rsidDel="007A01D9">
          <w:rPr>
            <w:lang w:eastAsia="ja-JP"/>
          </w:rPr>
          <w:delText xml:space="preserve"> Table 7-8 lists the current status of NGN related ITU-T Recommendations. </w:delText>
        </w:r>
        <w:bookmarkStart w:id="2846" w:name="_Toc462765117"/>
        <w:bookmarkStart w:id="2847" w:name="_Toc462766395"/>
        <w:bookmarkStart w:id="2848" w:name="_Toc462786088"/>
        <w:bookmarkEnd w:id="2846"/>
        <w:bookmarkEnd w:id="2847"/>
        <w:bookmarkEnd w:id="2848"/>
      </w:del>
    </w:p>
    <w:p w:rsidR="00C9123C" w:rsidRPr="00ED115A" w:rsidDel="007A01D9" w:rsidRDefault="00C9123C" w:rsidP="00D55AC7">
      <w:pPr>
        <w:jc w:val="both"/>
        <w:rPr>
          <w:del w:id="2849" w:author="Morita" w:date="2016-09-25T15:40:00Z"/>
          <w:lang w:eastAsia="ja-JP"/>
        </w:rPr>
      </w:pPr>
      <w:del w:id="2850" w:author="Morita" w:date="2016-09-25T15:40:00Z">
        <w:r w:rsidRPr="00ED115A" w:rsidDel="007A01D9">
          <w:rPr>
            <w:rFonts w:hint="eastAsia"/>
            <w:lang w:eastAsia="ja-JP"/>
          </w:rPr>
          <w:delText xml:space="preserve">One of the characteristics of the NGN is that it consists of a service stratum and a transport stratum (see Figure </w:delText>
        </w:r>
        <w:r w:rsidRPr="00ED115A" w:rsidDel="007A01D9">
          <w:rPr>
            <w:lang w:eastAsia="ja-JP"/>
          </w:rPr>
          <w:delText>5-3</w:delText>
        </w:r>
        <w:r w:rsidRPr="00ED115A" w:rsidDel="007A01D9">
          <w:rPr>
            <w:rFonts w:hint="eastAsia"/>
            <w:lang w:eastAsia="ja-JP"/>
          </w:rPr>
          <w:delText>).  Transport technologies such as OTN, ATM and SDH (developed by SG15) can be a means to realize a transport stratum.  In addition to these, Ethernet and MPLS</w:delText>
        </w:r>
        <w:r w:rsidRPr="00ED115A" w:rsidDel="007A01D9">
          <w:rPr>
            <w:lang w:eastAsia="ja-JP"/>
          </w:rPr>
          <w:delText>/MPLS-TP</w:delText>
        </w:r>
        <w:r w:rsidRPr="00ED115A" w:rsidDel="007A01D9">
          <w:rPr>
            <w:rFonts w:hint="eastAsia"/>
            <w:lang w:eastAsia="ja-JP"/>
          </w:rPr>
          <w:delText xml:space="preserve"> can also construct the transport stratum based on the recent standardization work for enhancing these technologies toward "carrier-class" Ethernet and MPLS</w:delText>
        </w:r>
        <w:r w:rsidRPr="00ED115A" w:rsidDel="007A01D9">
          <w:rPr>
            <w:lang w:eastAsia="ja-JP"/>
          </w:rPr>
          <w:delText>/MPLS-TP</w:delText>
        </w:r>
        <w:r w:rsidRPr="00ED115A" w:rsidDel="007A01D9">
          <w:rPr>
            <w:rFonts w:hint="eastAsia"/>
            <w:lang w:eastAsia="ja-JP"/>
          </w:rPr>
          <w:delText>.</w:delText>
        </w:r>
        <w:bookmarkStart w:id="2851" w:name="_Toc462765118"/>
        <w:bookmarkStart w:id="2852" w:name="_Toc462766396"/>
        <w:bookmarkStart w:id="2853" w:name="_Toc462786089"/>
        <w:bookmarkEnd w:id="2851"/>
        <w:bookmarkEnd w:id="2852"/>
        <w:bookmarkEnd w:id="2853"/>
      </w:del>
    </w:p>
    <w:p w:rsidR="00C9123C" w:rsidRPr="00ED115A" w:rsidDel="007A01D9" w:rsidRDefault="008362BA" w:rsidP="00C9123C">
      <w:pPr>
        <w:keepNext/>
        <w:keepLines/>
        <w:spacing w:before="240" w:after="120"/>
        <w:jc w:val="center"/>
        <w:rPr>
          <w:del w:id="2854" w:author="Morita" w:date="2016-09-25T15:40:00Z"/>
          <w:lang w:eastAsia="ja-JP"/>
        </w:rPr>
      </w:pPr>
      <w:del w:id="2855" w:author="Morita" w:date="2016-09-25T15:40:00Z">
        <w:r w:rsidDel="007A01D9">
          <w:rPr>
            <w:noProof/>
            <w:lang w:val="en-US" w:eastAsia="ja-JP"/>
          </w:rPr>
          <w:drawing>
            <wp:inline distT="0" distB="0" distL="0" distR="0" wp14:anchorId="6F8C6DB9" wp14:editId="795A406C">
              <wp:extent cx="5619115" cy="2945765"/>
              <wp:effectExtent l="0" t="0" r="635" b="6985"/>
              <wp:docPr id="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619115" cy="2945765"/>
                      </a:xfrm>
                      <a:prstGeom prst="rect">
                        <a:avLst/>
                      </a:prstGeom>
                      <a:noFill/>
                      <a:ln>
                        <a:noFill/>
                      </a:ln>
                    </pic:spPr>
                  </pic:pic>
                </a:graphicData>
              </a:graphic>
            </wp:inline>
          </w:drawing>
        </w:r>
        <w:bookmarkStart w:id="2856" w:name="_Toc462765119"/>
        <w:bookmarkStart w:id="2857" w:name="_Toc462766397"/>
        <w:bookmarkStart w:id="2858" w:name="_Toc462786090"/>
        <w:bookmarkEnd w:id="2856"/>
        <w:bookmarkEnd w:id="2857"/>
        <w:bookmarkEnd w:id="2858"/>
      </w:del>
    </w:p>
    <w:p w:rsidR="00C9123C" w:rsidRPr="00ED115A" w:rsidDel="007A01D9" w:rsidRDefault="00C9123C" w:rsidP="00C9123C">
      <w:pPr>
        <w:keepLines/>
        <w:spacing w:before="240" w:after="120"/>
        <w:jc w:val="center"/>
        <w:rPr>
          <w:del w:id="2859" w:author="Morita" w:date="2016-09-25T15:40:00Z"/>
          <w:b/>
          <w:lang w:eastAsia="ja-JP"/>
        </w:rPr>
      </w:pPr>
      <w:del w:id="2860" w:author="Morita" w:date="2016-09-25T15:40:00Z">
        <w:r w:rsidRPr="00ED115A" w:rsidDel="007A01D9">
          <w:rPr>
            <w:rFonts w:hint="eastAsia"/>
            <w:b/>
            <w:lang w:eastAsia="ja-JP"/>
          </w:rPr>
          <w:delText>Figure 5-</w:delText>
        </w:r>
        <w:r w:rsidR="00D55AC7" w:rsidRPr="00ED115A" w:rsidDel="007A01D9">
          <w:rPr>
            <w:b/>
            <w:lang w:eastAsia="ja-JP"/>
          </w:rPr>
          <w:delText>3 NGN</w:delText>
        </w:r>
        <w:r w:rsidRPr="00ED115A" w:rsidDel="007A01D9">
          <w:rPr>
            <w:rFonts w:hint="eastAsia"/>
            <w:b/>
            <w:lang w:eastAsia="ja-JP"/>
          </w:rPr>
          <w:delText xml:space="preserve"> architecture overview</w:delText>
        </w:r>
        <w:bookmarkStart w:id="2861" w:name="_Toc462765120"/>
        <w:bookmarkStart w:id="2862" w:name="_Toc462766398"/>
        <w:bookmarkStart w:id="2863" w:name="_Toc462786091"/>
        <w:bookmarkEnd w:id="2861"/>
        <w:bookmarkEnd w:id="2862"/>
        <w:bookmarkEnd w:id="2863"/>
      </w:del>
    </w:p>
    <w:p w:rsidR="00C9123C" w:rsidRPr="00ED115A" w:rsidDel="007A01D9" w:rsidRDefault="00C9123C" w:rsidP="00D55AC7">
      <w:pPr>
        <w:jc w:val="both"/>
        <w:rPr>
          <w:del w:id="2864" w:author="Morita" w:date="2016-09-25T15:40:00Z"/>
          <w:lang w:eastAsia="ja-JP"/>
        </w:rPr>
      </w:pPr>
      <w:del w:id="2865" w:author="Morita" w:date="2016-09-25T15:40:00Z">
        <w:r w:rsidRPr="00ED115A" w:rsidDel="007A01D9">
          <w:rPr>
            <w:rFonts w:hint="eastAsia"/>
            <w:lang w:eastAsia="ja-JP"/>
          </w:rPr>
          <w:delText>This architecture enables service and transport technologies evolve independently keeping the interfaces between them consistent.  However, close cooperation between these efforts is nevertheless important.</w:delText>
        </w:r>
        <w:bookmarkStart w:id="2866" w:name="_Toc462765121"/>
        <w:bookmarkStart w:id="2867" w:name="_Toc462766399"/>
        <w:bookmarkStart w:id="2868" w:name="_Toc462786092"/>
        <w:bookmarkEnd w:id="2866"/>
        <w:bookmarkEnd w:id="2867"/>
        <w:bookmarkEnd w:id="2868"/>
      </w:del>
    </w:p>
    <w:p w:rsidR="00C9123C" w:rsidRPr="00ED115A" w:rsidDel="007A01D9" w:rsidRDefault="00C9123C" w:rsidP="00D55AC7">
      <w:pPr>
        <w:pStyle w:val="3"/>
        <w:rPr>
          <w:del w:id="2869" w:author="Morita" w:date="2016-09-25T15:40:00Z"/>
          <w:lang w:eastAsia="ja-JP"/>
        </w:rPr>
      </w:pPr>
      <w:bookmarkStart w:id="2870" w:name="_Toc404879743"/>
      <w:bookmarkStart w:id="2871" w:name="_Toc404880718"/>
      <w:bookmarkStart w:id="2872" w:name="_Toc405248137"/>
      <w:bookmarkStart w:id="2873" w:name="_Toc462591824"/>
      <w:del w:id="2874" w:author="Morita" w:date="2016-09-25T15:40:00Z">
        <w:r w:rsidRPr="00ED115A" w:rsidDel="007A01D9">
          <w:rPr>
            <w:rFonts w:hint="eastAsia"/>
            <w:lang w:eastAsia="ja-JP"/>
          </w:rPr>
          <w:delText>Standardization status for transport stratum</w:delText>
        </w:r>
        <w:bookmarkStart w:id="2875" w:name="_Toc462765122"/>
        <w:bookmarkStart w:id="2876" w:name="_Toc462766400"/>
        <w:bookmarkStart w:id="2877" w:name="_Toc462786093"/>
        <w:bookmarkEnd w:id="2870"/>
        <w:bookmarkEnd w:id="2871"/>
        <w:bookmarkEnd w:id="2872"/>
        <w:bookmarkEnd w:id="2873"/>
        <w:bookmarkEnd w:id="2875"/>
        <w:bookmarkEnd w:id="2876"/>
        <w:bookmarkEnd w:id="2877"/>
      </w:del>
    </w:p>
    <w:p w:rsidR="00C9123C" w:rsidRPr="00ED115A" w:rsidDel="007A01D9" w:rsidRDefault="00C9123C" w:rsidP="00D55AC7">
      <w:pPr>
        <w:jc w:val="both"/>
        <w:rPr>
          <w:del w:id="2878" w:author="Morita" w:date="2016-09-25T15:40:00Z"/>
          <w:lang w:eastAsia="ja-JP"/>
        </w:rPr>
      </w:pPr>
      <w:del w:id="2879" w:author="Morita" w:date="2016-09-25T15:40:00Z">
        <w:r w:rsidRPr="00ED115A" w:rsidDel="007A01D9">
          <w:rPr>
            <w:rFonts w:hint="eastAsia"/>
            <w:lang w:eastAsia="ja-JP"/>
          </w:rPr>
          <w:delText>Various technologies such as PDH, SDH, ATM, OTN, Ethernet and MPLS</w:delText>
        </w:r>
        <w:r w:rsidRPr="00ED115A" w:rsidDel="007A01D9">
          <w:rPr>
            <w:lang w:eastAsia="ja-JP"/>
          </w:rPr>
          <w:delText>/MPLS</w:delText>
        </w:r>
        <w:r w:rsidRPr="00ED115A" w:rsidDel="007A01D9">
          <w:rPr>
            <w:rFonts w:hint="eastAsia"/>
            <w:lang w:eastAsia="ja-JP"/>
          </w:rPr>
          <w:delText>-TP can provide capabilities for transport stratum.  The following table summarizes the standardization status for each technology in terms of various aspects.</w:delText>
        </w:r>
        <w:bookmarkStart w:id="2880" w:name="_Toc462765123"/>
        <w:bookmarkStart w:id="2881" w:name="_Toc462766401"/>
        <w:bookmarkStart w:id="2882" w:name="_Toc462786094"/>
        <w:bookmarkEnd w:id="2880"/>
        <w:bookmarkEnd w:id="2881"/>
        <w:bookmarkEnd w:id="2882"/>
      </w:del>
    </w:p>
    <w:p w:rsidR="00C9123C" w:rsidRPr="00ED115A" w:rsidDel="007A01D9" w:rsidRDefault="00C9123C" w:rsidP="00C9123C">
      <w:pPr>
        <w:rPr>
          <w:del w:id="2883" w:author="Morita" w:date="2016-09-25T15:40:00Z"/>
          <w:lang w:eastAsia="ja-JP"/>
        </w:rPr>
      </w:pPr>
      <w:bookmarkStart w:id="2884" w:name="_Toc462765124"/>
      <w:bookmarkStart w:id="2885" w:name="_Toc462766402"/>
      <w:bookmarkStart w:id="2886" w:name="_Toc462786095"/>
      <w:bookmarkEnd w:id="2884"/>
      <w:bookmarkEnd w:id="2885"/>
      <w:bookmarkEnd w:id="2886"/>
    </w:p>
    <w:p w:rsidR="00C9123C" w:rsidRPr="00ED115A" w:rsidDel="007A01D9" w:rsidRDefault="00D55AC7" w:rsidP="00C9123C">
      <w:pPr>
        <w:keepNext/>
        <w:keepLines/>
        <w:overflowPunct/>
        <w:autoSpaceDE/>
        <w:autoSpaceDN/>
        <w:adjustRightInd/>
        <w:spacing w:before="0" w:after="120"/>
        <w:jc w:val="center"/>
        <w:textAlignment w:val="auto"/>
        <w:rPr>
          <w:del w:id="2887" w:author="Morita" w:date="2016-09-25T15:40:00Z"/>
          <w:b/>
          <w:lang w:eastAsia="ja-JP"/>
        </w:rPr>
      </w:pPr>
      <w:del w:id="2888" w:author="Morita" w:date="2016-09-25T15:40:00Z">
        <w:r w:rsidRPr="00ED115A" w:rsidDel="007A01D9">
          <w:rPr>
            <w:b/>
          </w:rPr>
          <w:delText xml:space="preserve">Table </w:delText>
        </w:r>
        <w:r w:rsidRPr="00ED115A" w:rsidDel="007A01D9">
          <w:rPr>
            <w:rFonts w:hint="eastAsia"/>
            <w:b/>
            <w:lang w:eastAsia="ja-JP"/>
          </w:rPr>
          <w:delText>5-3</w:delText>
        </w:r>
        <w:r w:rsidRPr="00ED115A" w:rsidDel="007A01D9">
          <w:rPr>
            <w:b/>
          </w:rPr>
          <w:delText xml:space="preserve"> </w:delText>
        </w:r>
        <w:r w:rsidRPr="00ED115A" w:rsidDel="007A01D9">
          <w:rPr>
            <w:b/>
          </w:rPr>
          <w:sym w:font="Symbol" w:char="F02D"/>
        </w:r>
        <w:r w:rsidRPr="00ED115A" w:rsidDel="007A01D9">
          <w:rPr>
            <w:b/>
          </w:rPr>
          <w:delText xml:space="preserve"> </w:delText>
        </w:r>
        <w:r w:rsidRPr="00ED115A" w:rsidDel="007A01D9">
          <w:rPr>
            <w:rFonts w:hint="eastAsia"/>
            <w:b/>
            <w:lang w:eastAsia="ja-JP"/>
          </w:rPr>
          <w:delText>Standardization status</w:delText>
        </w:r>
        <w:r w:rsidRPr="00ED115A" w:rsidDel="007A01D9">
          <w:rPr>
            <w:b/>
          </w:rPr>
          <w:delText xml:space="preserve"> on the various aspects of PDH, SDH, ATM, OTN, E</w:delText>
        </w:r>
        <w:r w:rsidRPr="00ED115A" w:rsidDel="007A01D9">
          <w:rPr>
            <w:rFonts w:hint="eastAsia"/>
            <w:b/>
            <w:lang w:eastAsia="ja-JP"/>
          </w:rPr>
          <w:delText>thernet,</w:delText>
        </w:r>
        <w:r w:rsidRPr="00ED115A" w:rsidDel="007A01D9">
          <w:rPr>
            <w:b/>
          </w:rPr>
          <w:delText xml:space="preserve"> MPLS</w:delText>
        </w:r>
        <w:r w:rsidRPr="00ED115A" w:rsidDel="007A01D9">
          <w:rPr>
            <w:rFonts w:hint="eastAsia"/>
            <w:b/>
            <w:lang w:eastAsia="ja-JP"/>
          </w:rPr>
          <w:delText xml:space="preserve"> </w:delText>
        </w:r>
        <w:r w:rsidRPr="00ED115A" w:rsidDel="007A01D9">
          <w:rPr>
            <w:b/>
          </w:rPr>
          <w:delText xml:space="preserve">and MPLS-TP </w:delText>
        </w:r>
        <w:r w:rsidRPr="00ED115A" w:rsidDel="007A01D9">
          <w:rPr>
            <w:rFonts w:hint="eastAsia"/>
            <w:b/>
            <w:lang w:eastAsia="ja-JP"/>
          </w:rPr>
          <w:delText>(note 3)</w:delText>
        </w:r>
        <w:bookmarkStart w:id="2889" w:name="_Toc462765125"/>
        <w:bookmarkStart w:id="2890" w:name="_Toc462766403"/>
        <w:bookmarkStart w:id="2891" w:name="_Toc462786096"/>
        <w:bookmarkEnd w:id="2889"/>
        <w:bookmarkEnd w:id="2890"/>
        <w:bookmarkEnd w:id="2891"/>
      </w:del>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20" w:firstRow="1" w:lastRow="0" w:firstColumn="0" w:lastColumn="0" w:noHBand="0" w:noVBand="0"/>
      </w:tblPr>
      <w:tblGrid>
        <w:gridCol w:w="1614"/>
        <w:gridCol w:w="1050"/>
        <w:gridCol w:w="899"/>
        <w:gridCol w:w="899"/>
        <w:gridCol w:w="899"/>
        <w:gridCol w:w="899"/>
        <w:gridCol w:w="1199"/>
        <w:gridCol w:w="1199"/>
        <w:gridCol w:w="1199"/>
      </w:tblGrid>
      <w:tr w:rsidR="00C9123C" w:rsidRPr="00ED115A" w:rsidDel="007A01D9" w:rsidTr="00D55AC7">
        <w:trPr>
          <w:cantSplit/>
          <w:tblHeader/>
          <w:del w:id="2892" w:author="Morita" w:date="2016-09-25T15:40:00Z"/>
        </w:trPr>
        <w:tc>
          <w:tcPr>
            <w:tcW w:w="818" w:type="pct"/>
            <w:tcBorders>
              <w:bottom w:val="single" w:sz="12" w:space="0" w:color="000000"/>
            </w:tcBorders>
          </w:tcPr>
          <w:p w:rsidR="00C9123C" w:rsidRPr="00ED115A" w:rsidDel="007A01D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2893" w:author="Morita" w:date="2016-09-25T15:40:00Z"/>
                <w:b/>
                <w:sz w:val="22"/>
              </w:rPr>
            </w:pPr>
            <w:del w:id="2894" w:author="Morita" w:date="2016-09-25T15:40:00Z">
              <w:r w:rsidRPr="00ED115A" w:rsidDel="007A01D9">
                <w:rPr>
                  <w:b/>
                  <w:sz w:val="22"/>
                </w:rPr>
                <w:delText>Topic</w:delText>
              </w:r>
              <w:bookmarkStart w:id="2895" w:name="_Toc462765126"/>
              <w:bookmarkStart w:id="2896" w:name="_Toc462766404"/>
              <w:bookmarkStart w:id="2897" w:name="_Toc462786097"/>
              <w:bookmarkEnd w:id="2895"/>
              <w:bookmarkEnd w:id="2896"/>
              <w:bookmarkEnd w:id="2897"/>
            </w:del>
          </w:p>
        </w:tc>
        <w:tc>
          <w:tcPr>
            <w:tcW w:w="532" w:type="pct"/>
            <w:tcBorders>
              <w:bottom w:val="single" w:sz="12" w:space="0" w:color="000000"/>
            </w:tcBorders>
          </w:tcPr>
          <w:p w:rsidR="00C9123C" w:rsidRPr="00ED115A" w:rsidDel="007A01D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2898" w:author="Morita" w:date="2016-09-25T15:40:00Z"/>
                <w:b/>
                <w:sz w:val="22"/>
                <w:lang w:eastAsia="ja-JP"/>
              </w:rPr>
            </w:pPr>
            <w:del w:id="2899" w:author="Morita" w:date="2016-09-25T15:40:00Z">
              <w:r w:rsidRPr="00ED115A" w:rsidDel="007A01D9">
                <w:rPr>
                  <w:rFonts w:hint="eastAsia"/>
                  <w:b/>
                  <w:sz w:val="22"/>
                  <w:lang w:eastAsia="ja-JP"/>
                </w:rPr>
                <w:delText>Generic</w:delText>
              </w:r>
              <w:bookmarkStart w:id="2900" w:name="_Toc462765127"/>
              <w:bookmarkStart w:id="2901" w:name="_Toc462766405"/>
              <w:bookmarkStart w:id="2902" w:name="_Toc462786098"/>
              <w:bookmarkEnd w:id="2900"/>
              <w:bookmarkEnd w:id="2901"/>
              <w:bookmarkEnd w:id="2902"/>
            </w:del>
          </w:p>
        </w:tc>
        <w:tc>
          <w:tcPr>
            <w:tcW w:w="456" w:type="pct"/>
            <w:tcBorders>
              <w:bottom w:val="single" w:sz="12" w:space="0" w:color="000000"/>
            </w:tcBorders>
          </w:tcPr>
          <w:p w:rsidR="00C9123C" w:rsidRPr="00ED115A" w:rsidDel="007A01D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2903" w:author="Morita" w:date="2016-09-25T15:40:00Z"/>
                <w:b/>
                <w:sz w:val="22"/>
              </w:rPr>
            </w:pPr>
            <w:del w:id="2904" w:author="Morita" w:date="2016-09-25T15:40:00Z">
              <w:r w:rsidRPr="00ED115A" w:rsidDel="007A01D9">
                <w:rPr>
                  <w:b/>
                  <w:sz w:val="22"/>
                </w:rPr>
                <w:delText>PDH</w:delText>
              </w:r>
              <w:bookmarkStart w:id="2905" w:name="_Toc462765128"/>
              <w:bookmarkStart w:id="2906" w:name="_Toc462766406"/>
              <w:bookmarkStart w:id="2907" w:name="_Toc462786099"/>
              <w:bookmarkEnd w:id="2905"/>
              <w:bookmarkEnd w:id="2906"/>
              <w:bookmarkEnd w:id="2907"/>
            </w:del>
          </w:p>
        </w:tc>
        <w:tc>
          <w:tcPr>
            <w:tcW w:w="456" w:type="pct"/>
            <w:tcBorders>
              <w:bottom w:val="single" w:sz="12" w:space="0" w:color="000000"/>
            </w:tcBorders>
          </w:tcPr>
          <w:p w:rsidR="00C9123C" w:rsidRPr="00ED115A" w:rsidDel="007A01D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2908" w:author="Morita" w:date="2016-09-25T15:40:00Z"/>
                <w:b/>
                <w:sz w:val="22"/>
              </w:rPr>
            </w:pPr>
            <w:del w:id="2909" w:author="Morita" w:date="2016-09-25T15:40:00Z">
              <w:r w:rsidRPr="00ED115A" w:rsidDel="007A01D9">
                <w:rPr>
                  <w:b/>
                  <w:sz w:val="22"/>
                </w:rPr>
                <w:delText>SDH</w:delText>
              </w:r>
              <w:bookmarkStart w:id="2910" w:name="_Toc462765129"/>
              <w:bookmarkStart w:id="2911" w:name="_Toc462766407"/>
              <w:bookmarkStart w:id="2912" w:name="_Toc462786100"/>
              <w:bookmarkEnd w:id="2910"/>
              <w:bookmarkEnd w:id="2911"/>
              <w:bookmarkEnd w:id="2912"/>
            </w:del>
          </w:p>
        </w:tc>
        <w:tc>
          <w:tcPr>
            <w:tcW w:w="456" w:type="pct"/>
            <w:tcBorders>
              <w:bottom w:val="single" w:sz="12" w:space="0" w:color="000000"/>
            </w:tcBorders>
          </w:tcPr>
          <w:p w:rsidR="00C9123C" w:rsidRPr="00ED115A" w:rsidDel="007A01D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2913" w:author="Morita" w:date="2016-09-25T15:40:00Z"/>
                <w:b/>
                <w:sz w:val="22"/>
              </w:rPr>
            </w:pPr>
            <w:del w:id="2914" w:author="Morita" w:date="2016-09-25T15:40:00Z">
              <w:r w:rsidRPr="00ED115A" w:rsidDel="007A01D9">
                <w:rPr>
                  <w:b/>
                  <w:sz w:val="22"/>
                </w:rPr>
                <w:delText>ATM</w:delText>
              </w:r>
              <w:bookmarkStart w:id="2915" w:name="_Toc462765130"/>
              <w:bookmarkStart w:id="2916" w:name="_Toc462766408"/>
              <w:bookmarkStart w:id="2917" w:name="_Toc462786101"/>
              <w:bookmarkEnd w:id="2915"/>
              <w:bookmarkEnd w:id="2916"/>
              <w:bookmarkEnd w:id="2917"/>
            </w:del>
          </w:p>
        </w:tc>
        <w:tc>
          <w:tcPr>
            <w:tcW w:w="456" w:type="pct"/>
            <w:tcBorders>
              <w:bottom w:val="single" w:sz="12" w:space="0" w:color="000000"/>
            </w:tcBorders>
          </w:tcPr>
          <w:p w:rsidR="00C9123C" w:rsidRPr="00ED115A" w:rsidDel="007A01D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2918" w:author="Morita" w:date="2016-09-25T15:40:00Z"/>
                <w:b/>
                <w:sz w:val="22"/>
              </w:rPr>
            </w:pPr>
            <w:del w:id="2919" w:author="Morita" w:date="2016-09-25T15:40:00Z">
              <w:r w:rsidRPr="00ED115A" w:rsidDel="007A01D9">
                <w:rPr>
                  <w:b/>
                  <w:sz w:val="22"/>
                </w:rPr>
                <w:delText>OTN</w:delText>
              </w:r>
              <w:bookmarkStart w:id="2920" w:name="_Toc462765131"/>
              <w:bookmarkStart w:id="2921" w:name="_Toc462766409"/>
              <w:bookmarkStart w:id="2922" w:name="_Toc462786102"/>
              <w:bookmarkEnd w:id="2920"/>
              <w:bookmarkEnd w:id="2921"/>
              <w:bookmarkEnd w:id="2922"/>
            </w:del>
          </w:p>
        </w:tc>
        <w:tc>
          <w:tcPr>
            <w:tcW w:w="608" w:type="pct"/>
            <w:tcBorders>
              <w:bottom w:val="single" w:sz="12" w:space="0" w:color="000000"/>
            </w:tcBorders>
          </w:tcPr>
          <w:p w:rsidR="00C9123C" w:rsidRPr="00ED115A" w:rsidDel="007A01D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2923" w:author="Morita" w:date="2016-09-25T15:40:00Z"/>
                <w:b/>
                <w:sz w:val="22"/>
                <w:lang w:eastAsia="ja-JP"/>
              </w:rPr>
            </w:pPr>
            <w:del w:id="2924" w:author="Morita" w:date="2016-09-25T15:40:00Z">
              <w:r w:rsidRPr="00ED115A" w:rsidDel="007A01D9">
                <w:rPr>
                  <w:rFonts w:hint="eastAsia"/>
                  <w:b/>
                  <w:sz w:val="22"/>
                  <w:lang w:eastAsia="ja-JP"/>
                </w:rPr>
                <w:delText>Ethernet</w:delText>
              </w:r>
              <w:bookmarkStart w:id="2925" w:name="_Toc462765132"/>
              <w:bookmarkStart w:id="2926" w:name="_Toc462766410"/>
              <w:bookmarkStart w:id="2927" w:name="_Toc462786103"/>
              <w:bookmarkEnd w:id="2925"/>
              <w:bookmarkEnd w:id="2926"/>
              <w:bookmarkEnd w:id="2927"/>
            </w:del>
          </w:p>
        </w:tc>
        <w:tc>
          <w:tcPr>
            <w:tcW w:w="608" w:type="pct"/>
            <w:tcBorders>
              <w:bottom w:val="single" w:sz="12" w:space="0" w:color="000000"/>
            </w:tcBorders>
          </w:tcPr>
          <w:p w:rsidR="00C9123C" w:rsidRPr="00ED115A" w:rsidDel="007A01D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2928" w:author="Morita" w:date="2016-09-25T15:40:00Z"/>
                <w:b/>
                <w:sz w:val="22"/>
              </w:rPr>
            </w:pPr>
            <w:del w:id="2929" w:author="Morita" w:date="2016-09-25T15:40:00Z">
              <w:r w:rsidRPr="00ED115A" w:rsidDel="007A01D9">
                <w:rPr>
                  <w:b/>
                  <w:sz w:val="22"/>
                </w:rPr>
                <w:delText>MPLS</w:delText>
              </w:r>
              <w:bookmarkStart w:id="2930" w:name="_Toc462765133"/>
              <w:bookmarkStart w:id="2931" w:name="_Toc462766411"/>
              <w:bookmarkStart w:id="2932" w:name="_Toc462786104"/>
              <w:bookmarkEnd w:id="2930"/>
              <w:bookmarkEnd w:id="2931"/>
              <w:bookmarkEnd w:id="2932"/>
            </w:del>
          </w:p>
        </w:tc>
        <w:tc>
          <w:tcPr>
            <w:tcW w:w="608" w:type="pct"/>
            <w:tcBorders>
              <w:bottom w:val="single" w:sz="12" w:space="0" w:color="000000"/>
            </w:tcBorders>
          </w:tcPr>
          <w:p w:rsidR="00C9123C" w:rsidRPr="00ED115A" w:rsidDel="007A01D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del w:id="2933" w:author="Morita" w:date="2016-09-25T15:40:00Z"/>
                <w:b/>
                <w:sz w:val="22"/>
                <w:lang w:val="fr-FR" w:eastAsia="ja-JP"/>
              </w:rPr>
            </w:pPr>
            <w:del w:id="2934" w:author="Morita" w:date="2016-09-25T15:40:00Z">
              <w:r w:rsidRPr="00ED115A" w:rsidDel="007A01D9">
                <w:rPr>
                  <w:b/>
                  <w:sz w:val="22"/>
                  <w:lang w:val="fr-FR" w:eastAsia="ja-JP"/>
                </w:rPr>
                <w:delText>MPLS-TP</w:delText>
              </w:r>
              <w:bookmarkStart w:id="2935" w:name="_Toc462765134"/>
              <w:bookmarkStart w:id="2936" w:name="_Toc462766412"/>
              <w:bookmarkStart w:id="2937" w:name="_Toc462786105"/>
              <w:bookmarkEnd w:id="2935"/>
              <w:bookmarkEnd w:id="2936"/>
              <w:bookmarkEnd w:id="2937"/>
            </w:del>
          </w:p>
        </w:tc>
        <w:bookmarkStart w:id="2938" w:name="_Toc462765135"/>
        <w:bookmarkStart w:id="2939" w:name="_Toc462766413"/>
        <w:bookmarkStart w:id="2940" w:name="_Toc462786106"/>
        <w:bookmarkEnd w:id="2938"/>
        <w:bookmarkEnd w:id="2939"/>
        <w:bookmarkEnd w:id="2940"/>
      </w:tr>
      <w:tr w:rsidR="00C9123C" w:rsidRPr="00ED115A" w:rsidDel="007A01D9" w:rsidTr="00D55AC7">
        <w:trPr>
          <w:cantSplit/>
          <w:del w:id="2941" w:author="Morita" w:date="2016-09-25T15:40:00Z"/>
        </w:trPr>
        <w:tc>
          <w:tcPr>
            <w:tcW w:w="818" w:type="pct"/>
          </w:tcPr>
          <w:p w:rsidR="00C9123C" w:rsidRPr="00ED115A" w:rsidDel="007A01D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del w:id="2942" w:author="Morita" w:date="2016-09-25T15:40:00Z"/>
                <w:sz w:val="22"/>
              </w:rPr>
            </w:pPr>
            <w:del w:id="2943" w:author="Morita" w:date="2016-09-25T15:40:00Z">
              <w:r w:rsidRPr="00ED115A" w:rsidDel="007A01D9">
                <w:rPr>
                  <w:sz w:val="22"/>
                </w:rPr>
                <w:delText>Architectural aspects</w:delText>
              </w:r>
              <w:bookmarkStart w:id="2944" w:name="_Toc462765136"/>
              <w:bookmarkStart w:id="2945" w:name="_Toc462766414"/>
              <w:bookmarkStart w:id="2946" w:name="_Toc462786107"/>
              <w:bookmarkEnd w:id="2944"/>
              <w:bookmarkEnd w:id="2945"/>
              <w:bookmarkEnd w:id="2946"/>
            </w:del>
          </w:p>
        </w:tc>
        <w:tc>
          <w:tcPr>
            <w:tcW w:w="532"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2947" w:author="Morita" w:date="2016-09-25T15:40:00Z"/>
                <w:sz w:val="20"/>
                <w:lang w:eastAsia="ja-JP"/>
              </w:rPr>
            </w:pPr>
            <w:del w:id="2948" w:author="Morita" w:date="2016-09-25T15:40:00Z">
              <w:r w:rsidRPr="00246AE9" w:rsidDel="007A01D9">
                <w:rPr>
                  <w:sz w:val="20"/>
                  <w:lang w:eastAsia="ja-JP"/>
                </w:rPr>
                <w:delText>G.800</w:delText>
              </w:r>
              <w:bookmarkStart w:id="2949" w:name="_Toc462765137"/>
              <w:bookmarkStart w:id="2950" w:name="_Toc462766415"/>
              <w:bookmarkStart w:id="2951" w:name="_Toc462786108"/>
              <w:bookmarkEnd w:id="2949"/>
              <w:bookmarkEnd w:id="2950"/>
              <w:bookmarkEnd w:id="2951"/>
            </w:del>
          </w:p>
          <w:p w:rsidR="00610F22"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2952" w:author="Morita" w:date="2016-09-25T15:40:00Z"/>
                <w:sz w:val="20"/>
                <w:lang w:eastAsia="ja-JP"/>
              </w:rPr>
            </w:pPr>
            <w:del w:id="2953" w:author="Morita" w:date="2016-09-25T15:40:00Z">
              <w:r w:rsidRPr="00246AE9" w:rsidDel="007A01D9">
                <w:rPr>
                  <w:sz w:val="20"/>
                  <w:lang w:eastAsia="ja-JP"/>
                </w:rPr>
                <w:delText>G.805</w:delText>
              </w:r>
              <w:bookmarkStart w:id="2954" w:name="_Toc462765138"/>
              <w:bookmarkStart w:id="2955" w:name="_Toc462766416"/>
              <w:bookmarkStart w:id="2956" w:name="_Toc462786109"/>
              <w:bookmarkEnd w:id="2954"/>
              <w:bookmarkEnd w:id="2955"/>
              <w:bookmarkEnd w:id="2956"/>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2957" w:author="Morita" w:date="2016-09-25T15:40:00Z"/>
                <w:sz w:val="20"/>
                <w:lang w:eastAsia="ja-JP"/>
              </w:rPr>
            </w:pPr>
            <w:del w:id="2958" w:author="Morita" w:date="2016-09-25T15:40:00Z">
              <w:r w:rsidRPr="00246AE9" w:rsidDel="007A01D9">
                <w:rPr>
                  <w:sz w:val="20"/>
                  <w:lang w:eastAsia="ja-JP"/>
                </w:rPr>
                <w:delText>G.809</w:delText>
              </w:r>
              <w:bookmarkStart w:id="2959" w:name="_Toc462765139"/>
              <w:bookmarkStart w:id="2960" w:name="_Toc462766417"/>
              <w:bookmarkStart w:id="2961" w:name="_Toc462786110"/>
              <w:bookmarkEnd w:id="2959"/>
              <w:bookmarkEnd w:id="2960"/>
              <w:bookmarkEnd w:id="2961"/>
            </w:del>
          </w:p>
        </w:tc>
        <w:tc>
          <w:tcPr>
            <w:tcW w:w="456" w:type="pct"/>
          </w:tcPr>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2962" w:author="Morita" w:date="2016-09-25T15:40:00Z"/>
                <w:sz w:val="20"/>
              </w:rPr>
            </w:pPr>
            <w:bookmarkStart w:id="2963" w:name="_Toc462765140"/>
            <w:bookmarkStart w:id="2964" w:name="_Toc462766418"/>
            <w:bookmarkStart w:id="2965" w:name="_Toc462786111"/>
            <w:bookmarkEnd w:id="2963"/>
            <w:bookmarkEnd w:id="2964"/>
            <w:bookmarkEnd w:id="2965"/>
          </w:p>
        </w:tc>
        <w:tc>
          <w:tcPr>
            <w:tcW w:w="456" w:type="pct"/>
          </w:tcPr>
          <w:p w:rsidR="00C9123C" w:rsidRPr="00246AE9" w:rsidDel="007A01D9" w:rsidRDefault="00C9123C">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2966" w:author="Morita" w:date="2016-09-25T15:40:00Z"/>
                <w:sz w:val="20"/>
                <w:lang w:eastAsia="ja-JP"/>
              </w:rPr>
            </w:pPr>
            <w:del w:id="2967" w:author="Morita" w:date="2016-09-25T15:40:00Z">
              <w:r w:rsidRPr="00246AE9" w:rsidDel="007A01D9">
                <w:rPr>
                  <w:sz w:val="20"/>
                </w:rPr>
                <w:delText>G.803</w:delText>
              </w:r>
              <w:bookmarkStart w:id="2968" w:name="_Toc462765141"/>
              <w:bookmarkStart w:id="2969" w:name="_Toc462766419"/>
              <w:bookmarkStart w:id="2970" w:name="_Toc462786112"/>
              <w:bookmarkEnd w:id="2968"/>
              <w:bookmarkEnd w:id="2969"/>
              <w:bookmarkEnd w:id="2970"/>
            </w:del>
          </w:p>
        </w:tc>
        <w:tc>
          <w:tcPr>
            <w:tcW w:w="456" w:type="pct"/>
          </w:tcPr>
          <w:p w:rsidR="00C9123C" w:rsidRPr="00246AE9" w:rsidDel="007A01D9" w:rsidRDefault="00C9123C">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2971" w:author="Morita" w:date="2016-09-25T15:40:00Z"/>
                <w:sz w:val="20"/>
              </w:rPr>
            </w:pPr>
            <w:del w:id="2972" w:author="Morita" w:date="2016-09-25T15:40:00Z">
              <w:r w:rsidRPr="00246AE9" w:rsidDel="007A01D9">
                <w:rPr>
                  <w:sz w:val="20"/>
                </w:rPr>
                <w:delText xml:space="preserve"> I.326</w:delText>
              </w:r>
              <w:bookmarkStart w:id="2973" w:name="_Toc462765142"/>
              <w:bookmarkStart w:id="2974" w:name="_Toc462766420"/>
              <w:bookmarkStart w:id="2975" w:name="_Toc462786113"/>
              <w:bookmarkEnd w:id="2973"/>
              <w:bookmarkEnd w:id="2974"/>
              <w:bookmarkEnd w:id="2975"/>
            </w:del>
          </w:p>
        </w:tc>
        <w:tc>
          <w:tcPr>
            <w:tcW w:w="456"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2976" w:author="Morita" w:date="2016-09-25T15:40:00Z"/>
                <w:sz w:val="20"/>
                <w:lang w:eastAsia="ja-JP"/>
              </w:rPr>
            </w:pPr>
            <w:del w:id="2977" w:author="Morita" w:date="2016-09-25T15:40:00Z">
              <w:r w:rsidRPr="00246AE9" w:rsidDel="007A01D9">
                <w:rPr>
                  <w:sz w:val="20"/>
                </w:rPr>
                <w:delText>G.872</w:delText>
              </w:r>
              <w:bookmarkStart w:id="2978" w:name="_Toc462765143"/>
              <w:bookmarkStart w:id="2979" w:name="_Toc462766421"/>
              <w:bookmarkStart w:id="2980" w:name="_Toc462786114"/>
              <w:bookmarkEnd w:id="2978"/>
              <w:bookmarkEnd w:id="2979"/>
              <w:bookmarkEnd w:id="2980"/>
            </w:del>
          </w:p>
        </w:tc>
        <w:tc>
          <w:tcPr>
            <w:tcW w:w="608" w:type="pct"/>
          </w:tcPr>
          <w:p w:rsidR="00610F22"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2981" w:author="Morita" w:date="2016-09-25T15:40:00Z"/>
                <w:bCs/>
                <w:sz w:val="20"/>
                <w:lang w:val="it-IT" w:eastAsia="ja-JP"/>
              </w:rPr>
            </w:pPr>
            <w:del w:id="2982" w:author="Morita" w:date="2016-09-25T15:40:00Z">
              <w:r w:rsidRPr="00246AE9" w:rsidDel="007A01D9">
                <w:rPr>
                  <w:bCs/>
                  <w:sz w:val="20"/>
                  <w:lang w:val="it-IT" w:eastAsia="ja-JP"/>
                </w:rPr>
                <w:delText>G.8010</w:delText>
              </w:r>
              <w:bookmarkStart w:id="2983" w:name="_Toc462765144"/>
              <w:bookmarkStart w:id="2984" w:name="_Toc462766422"/>
              <w:bookmarkStart w:id="2985" w:name="_Toc462786115"/>
              <w:bookmarkEnd w:id="2983"/>
              <w:bookmarkEnd w:id="2984"/>
              <w:bookmarkEnd w:id="2985"/>
            </w:del>
          </w:p>
          <w:p w:rsidR="00880DA6"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2986" w:author="Morita" w:date="2016-09-25T15:40:00Z"/>
                <w:bCs/>
                <w:sz w:val="20"/>
                <w:lang w:val="it-IT" w:eastAsia="ja-JP"/>
              </w:rPr>
            </w:pPr>
            <w:del w:id="2987" w:author="Morita" w:date="2016-09-25T15:40:00Z">
              <w:r w:rsidRPr="00246AE9" w:rsidDel="007A01D9">
                <w:rPr>
                  <w:bCs/>
                  <w:sz w:val="20"/>
                  <w:lang w:val="it-IT" w:eastAsia="ja-JP"/>
                </w:rPr>
                <w:delText>[IEEE] 802.3 802.1D 802.1Q 802.1</w:delText>
              </w:r>
              <w:r w:rsidR="00880DA6" w:rsidDel="007A01D9">
                <w:rPr>
                  <w:rFonts w:hint="eastAsia"/>
                  <w:bCs/>
                  <w:sz w:val="20"/>
                  <w:lang w:val="it-IT" w:eastAsia="ja-JP"/>
                </w:rPr>
                <w:delText>AC</w:delText>
              </w:r>
              <w:bookmarkStart w:id="2988" w:name="_Toc462765145"/>
              <w:bookmarkStart w:id="2989" w:name="_Toc462766423"/>
              <w:bookmarkStart w:id="2990" w:name="_Toc462786116"/>
              <w:bookmarkEnd w:id="2988"/>
              <w:bookmarkEnd w:id="2989"/>
              <w:bookmarkEnd w:id="2990"/>
            </w:del>
          </w:p>
          <w:p w:rsidR="00C9123C" w:rsidRPr="00246AE9" w:rsidDel="007A01D9" w:rsidRDefault="00880DA6"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2991" w:author="Morita" w:date="2016-09-25T15:40:00Z"/>
                <w:bCs/>
                <w:sz w:val="20"/>
                <w:lang w:val="it-IT" w:eastAsia="ja-JP"/>
              </w:rPr>
            </w:pPr>
            <w:del w:id="2992" w:author="Morita" w:date="2016-09-25T15:40:00Z">
              <w:r w:rsidRPr="00246AE9" w:rsidDel="007A01D9">
                <w:rPr>
                  <w:bCs/>
                  <w:sz w:val="20"/>
                  <w:lang w:val="it-IT" w:eastAsia="ja-JP"/>
                </w:rPr>
                <w:delText xml:space="preserve"> </w:delText>
              </w:r>
              <w:r w:rsidR="00C9123C" w:rsidRPr="00246AE9" w:rsidDel="007A01D9">
                <w:rPr>
                  <w:bCs/>
                  <w:sz w:val="20"/>
                  <w:lang w:val="it-IT" w:eastAsia="ja-JP"/>
                </w:rPr>
                <w:delText>[MEF]</w:delText>
              </w:r>
              <w:bookmarkStart w:id="2993" w:name="_Toc462765146"/>
              <w:bookmarkStart w:id="2994" w:name="_Toc462766424"/>
              <w:bookmarkStart w:id="2995" w:name="_Toc462786117"/>
              <w:bookmarkEnd w:id="2993"/>
              <w:bookmarkEnd w:id="2994"/>
              <w:bookmarkEnd w:id="2995"/>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2996" w:author="Morita" w:date="2016-09-25T15:40:00Z"/>
                <w:bCs/>
                <w:sz w:val="20"/>
                <w:lang w:val="it-IT"/>
              </w:rPr>
            </w:pPr>
            <w:del w:id="2997" w:author="Morita" w:date="2016-09-25T15:40:00Z">
              <w:r w:rsidRPr="00246AE9" w:rsidDel="007A01D9">
                <w:rPr>
                  <w:sz w:val="20"/>
                  <w:lang w:eastAsia="ja-JP"/>
                </w:rPr>
                <w:delText>MEF 4 MEF 12.1</w:delText>
              </w:r>
              <w:bookmarkStart w:id="2998" w:name="_Toc462765147"/>
              <w:bookmarkStart w:id="2999" w:name="_Toc462766425"/>
              <w:bookmarkStart w:id="3000" w:name="_Toc462786118"/>
              <w:bookmarkEnd w:id="2998"/>
              <w:bookmarkEnd w:id="2999"/>
              <w:bookmarkEnd w:id="3000"/>
            </w:del>
          </w:p>
        </w:tc>
        <w:tc>
          <w:tcPr>
            <w:tcW w:w="608"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001" w:author="Morita" w:date="2016-09-25T15:40:00Z"/>
                <w:bCs/>
                <w:sz w:val="20"/>
                <w:lang w:eastAsia="ja-JP"/>
              </w:rPr>
            </w:pPr>
            <w:del w:id="3002" w:author="Morita" w:date="2016-09-25T15:40:00Z">
              <w:r w:rsidRPr="00246AE9" w:rsidDel="007A01D9">
                <w:rPr>
                  <w:bCs/>
                  <w:sz w:val="20"/>
                  <w:lang w:eastAsia="ja-JP"/>
                </w:rPr>
                <w:delText>G.8110</w:delText>
              </w:r>
              <w:r w:rsidRPr="00246AE9" w:rsidDel="007A01D9">
                <w:rPr>
                  <w:bCs/>
                  <w:sz w:val="20"/>
                  <w:lang w:eastAsia="ja-JP"/>
                </w:rPr>
                <w:br/>
                <w:delText>[IETF]</w:delText>
              </w:r>
              <w:bookmarkStart w:id="3003" w:name="_Toc462765148"/>
              <w:bookmarkStart w:id="3004" w:name="_Toc462766426"/>
              <w:bookmarkStart w:id="3005" w:name="_Toc462786119"/>
              <w:bookmarkEnd w:id="3003"/>
              <w:bookmarkEnd w:id="3004"/>
              <w:bookmarkEnd w:id="3005"/>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006" w:author="Morita" w:date="2016-09-25T15:40:00Z"/>
                <w:bCs/>
                <w:sz w:val="20"/>
                <w:lang w:eastAsia="ja-JP"/>
              </w:rPr>
            </w:pPr>
            <w:del w:id="3007" w:author="Morita" w:date="2016-09-25T15:40:00Z">
              <w:r w:rsidRPr="00246AE9" w:rsidDel="007A01D9">
                <w:rPr>
                  <w:bCs/>
                  <w:sz w:val="20"/>
                  <w:lang w:eastAsia="ja-JP"/>
                </w:rPr>
                <w:delText>RFC 3031</w:delText>
              </w:r>
              <w:bookmarkStart w:id="3008" w:name="_Toc462765149"/>
              <w:bookmarkStart w:id="3009" w:name="_Toc462766427"/>
              <w:bookmarkStart w:id="3010" w:name="_Toc462786120"/>
              <w:bookmarkEnd w:id="3008"/>
              <w:bookmarkEnd w:id="3009"/>
              <w:bookmarkEnd w:id="3010"/>
            </w:del>
          </w:p>
        </w:tc>
        <w:tc>
          <w:tcPr>
            <w:tcW w:w="608" w:type="pct"/>
          </w:tcPr>
          <w:p w:rsidR="00C9123C"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011" w:author="Morita" w:date="2016-09-25T15:40:00Z"/>
                <w:bCs/>
                <w:sz w:val="20"/>
                <w:lang w:eastAsia="ja-JP"/>
              </w:rPr>
            </w:pPr>
            <w:del w:id="3012" w:author="Morita" w:date="2016-09-25T15:40:00Z">
              <w:r w:rsidRPr="00246AE9" w:rsidDel="007A01D9">
                <w:rPr>
                  <w:bCs/>
                  <w:sz w:val="20"/>
                  <w:lang w:eastAsia="ja-JP"/>
                </w:rPr>
                <w:delText>G.8110.1</w:delText>
              </w:r>
              <w:bookmarkStart w:id="3013" w:name="_Toc462765150"/>
              <w:bookmarkStart w:id="3014" w:name="_Toc462766428"/>
              <w:bookmarkStart w:id="3015" w:name="_Toc462786121"/>
              <w:bookmarkEnd w:id="3013"/>
              <w:bookmarkEnd w:id="3014"/>
              <w:bookmarkEnd w:id="3015"/>
            </w:del>
          </w:p>
          <w:p w:rsidR="00C9123C"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016" w:author="Morita" w:date="2016-09-25T15:40:00Z"/>
                <w:bCs/>
                <w:sz w:val="20"/>
                <w:lang w:eastAsia="ja-JP"/>
              </w:rPr>
            </w:pPr>
            <w:del w:id="3017" w:author="Morita" w:date="2016-09-25T15:40:00Z">
              <w:r w:rsidDel="007A01D9">
                <w:rPr>
                  <w:rFonts w:hint="eastAsia"/>
                  <w:bCs/>
                  <w:sz w:val="20"/>
                  <w:lang w:eastAsia="ja-JP"/>
                </w:rPr>
                <w:delText>[IETF]</w:delText>
              </w:r>
              <w:bookmarkStart w:id="3018" w:name="_Toc462765151"/>
              <w:bookmarkStart w:id="3019" w:name="_Toc462766429"/>
              <w:bookmarkStart w:id="3020" w:name="_Toc462786122"/>
              <w:bookmarkEnd w:id="3018"/>
              <w:bookmarkEnd w:id="3019"/>
              <w:bookmarkEnd w:id="3020"/>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021" w:author="Morita" w:date="2016-09-25T15:40:00Z"/>
                <w:bCs/>
                <w:sz w:val="20"/>
                <w:lang w:eastAsia="ja-JP"/>
              </w:rPr>
            </w:pPr>
            <w:del w:id="3022" w:author="Morita" w:date="2016-09-25T15:40:00Z">
              <w:r w:rsidRPr="00E35D35" w:rsidDel="007A01D9">
                <w:rPr>
                  <w:sz w:val="20"/>
                  <w:lang w:eastAsia="ja-JP"/>
                </w:rPr>
                <w:delText>RFC 5921, RFC 5950, RFC 5960</w:delText>
              </w:r>
              <w:bookmarkStart w:id="3023" w:name="_Toc462765152"/>
              <w:bookmarkStart w:id="3024" w:name="_Toc462766430"/>
              <w:bookmarkStart w:id="3025" w:name="_Toc462786123"/>
              <w:bookmarkEnd w:id="3023"/>
              <w:bookmarkEnd w:id="3024"/>
              <w:bookmarkEnd w:id="3025"/>
            </w:del>
          </w:p>
        </w:tc>
        <w:bookmarkStart w:id="3026" w:name="_Toc462765153"/>
        <w:bookmarkStart w:id="3027" w:name="_Toc462766431"/>
        <w:bookmarkStart w:id="3028" w:name="_Toc462786124"/>
        <w:bookmarkEnd w:id="3026"/>
        <w:bookmarkEnd w:id="3027"/>
        <w:bookmarkEnd w:id="3028"/>
      </w:tr>
      <w:tr w:rsidR="00C9123C" w:rsidRPr="00ED115A" w:rsidDel="007A01D9" w:rsidTr="00D55AC7">
        <w:trPr>
          <w:cantSplit/>
          <w:del w:id="3029" w:author="Morita" w:date="2016-09-25T15:40:00Z"/>
        </w:trPr>
        <w:tc>
          <w:tcPr>
            <w:tcW w:w="818" w:type="pct"/>
          </w:tcPr>
          <w:p w:rsidR="00C9123C" w:rsidRPr="00ED115A" w:rsidDel="007A01D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del w:id="3030" w:author="Morita" w:date="2016-09-25T15:40:00Z"/>
                <w:sz w:val="22"/>
              </w:rPr>
            </w:pPr>
            <w:del w:id="3031" w:author="Morita" w:date="2016-09-25T15:40:00Z">
              <w:r w:rsidRPr="00ED115A" w:rsidDel="007A01D9">
                <w:rPr>
                  <w:sz w:val="22"/>
                </w:rPr>
                <w:delText>Structures and mapping</w:delText>
              </w:r>
              <w:bookmarkStart w:id="3032" w:name="_Toc462765154"/>
              <w:bookmarkStart w:id="3033" w:name="_Toc462766432"/>
              <w:bookmarkStart w:id="3034" w:name="_Toc462786125"/>
              <w:bookmarkEnd w:id="3032"/>
              <w:bookmarkEnd w:id="3033"/>
              <w:bookmarkEnd w:id="3034"/>
            </w:del>
          </w:p>
        </w:tc>
        <w:tc>
          <w:tcPr>
            <w:tcW w:w="532" w:type="pct"/>
          </w:tcPr>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035" w:author="Morita" w:date="2016-09-25T15:40:00Z"/>
                <w:sz w:val="20"/>
              </w:rPr>
            </w:pPr>
            <w:bookmarkStart w:id="3036" w:name="_Toc462765155"/>
            <w:bookmarkStart w:id="3037" w:name="_Toc462766433"/>
            <w:bookmarkStart w:id="3038" w:name="_Toc462786126"/>
            <w:bookmarkEnd w:id="3036"/>
            <w:bookmarkEnd w:id="3037"/>
            <w:bookmarkEnd w:id="3038"/>
          </w:p>
        </w:tc>
        <w:tc>
          <w:tcPr>
            <w:tcW w:w="456"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039" w:author="Morita" w:date="2016-09-25T15:40:00Z"/>
                <w:sz w:val="20"/>
                <w:lang w:eastAsia="ja-JP"/>
              </w:rPr>
            </w:pPr>
            <w:del w:id="3040" w:author="Morita" w:date="2016-09-25T15:40:00Z">
              <w:r w:rsidRPr="00246AE9" w:rsidDel="007A01D9">
                <w:rPr>
                  <w:sz w:val="20"/>
                </w:rPr>
                <w:delText>G.704, G.73x, G.74x, G.75x</w:delText>
              </w:r>
              <w:r w:rsidRPr="00246AE9" w:rsidDel="007A01D9">
                <w:rPr>
                  <w:sz w:val="20"/>
                  <w:lang w:eastAsia="ja-JP"/>
                </w:rPr>
                <w:delText xml:space="preserve"> (note1)</w:delText>
              </w:r>
              <w:r w:rsidRPr="00246AE9" w:rsidDel="007A01D9">
                <w:rPr>
                  <w:sz w:val="20"/>
                </w:rPr>
                <w:delText>, G.804</w:delText>
              </w:r>
              <w:r w:rsidRPr="00246AE9" w:rsidDel="007A01D9">
                <w:rPr>
                  <w:sz w:val="20"/>
                  <w:lang w:eastAsia="ja-JP"/>
                </w:rPr>
                <w:delText>, G.7043, G.8040</w:delText>
              </w:r>
              <w:bookmarkStart w:id="3041" w:name="_Toc462765156"/>
              <w:bookmarkStart w:id="3042" w:name="_Toc462766434"/>
              <w:bookmarkStart w:id="3043" w:name="_Toc462786127"/>
              <w:bookmarkEnd w:id="3041"/>
              <w:bookmarkEnd w:id="3042"/>
              <w:bookmarkEnd w:id="3043"/>
            </w:del>
          </w:p>
        </w:tc>
        <w:tc>
          <w:tcPr>
            <w:tcW w:w="456"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044" w:author="Morita" w:date="2016-09-25T15:40:00Z"/>
                <w:sz w:val="20"/>
              </w:rPr>
            </w:pPr>
            <w:del w:id="3045" w:author="Morita" w:date="2016-09-25T15:40:00Z">
              <w:r w:rsidRPr="00246AE9" w:rsidDel="007A01D9">
                <w:rPr>
                  <w:sz w:val="20"/>
                </w:rPr>
                <w:delText>G.707, G.832, G.7041, G.7042</w:delText>
              </w:r>
              <w:bookmarkStart w:id="3046" w:name="_Toc462765157"/>
              <w:bookmarkStart w:id="3047" w:name="_Toc462766435"/>
              <w:bookmarkStart w:id="3048" w:name="_Toc462786128"/>
              <w:bookmarkEnd w:id="3046"/>
              <w:bookmarkEnd w:id="3047"/>
              <w:bookmarkEnd w:id="3048"/>
            </w:del>
          </w:p>
        </w:tc>
        <w:tc>
          <w:tcPr>
            <w:tcW w:w="456"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049" w:author="Morita" w:date="2016-09-25T15:40:00Z"/>
                <w:sz w:val="20"/>
                <w:lang w:eastAsia="ja-JP"/>
              </w:rPr>
            </w:pPr>
            <w:del w:id="3050" w:author="Morita" w:date="2016-09-25T15:40:00Z">
              <w:r w:rsidRPr="00246AE9" w:rsidDel="007A01D9">
                <w:rPr>
                  <w:sz w:val="20"/>
                </w:rPr>
                <w:delText>I.361, I.362, I.363</w:delText>
              </w:r>
              <w:bookmarkStart w:id="3051" w:name="_Toc462765158"/>
              <w:bookmarkStart w:id="3052" w:name="_Toc462766436"/>
              <w:bookmarkStart w:id="3053" w:name="_Toc462786129"/>
              <w:bookmarkEnd w:id="3051"/>
              <w:bookmarkEnd w:id="3052"/>
              <w:bookmarkEnd w:id="3053"/>
            </w:del>
          </w:p>
        </w:tc>
        <w:tc>
          <w:tcPr>
            <w:tcW w:w="456"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054" w:author="Morita" w:date="2016-09-25T15:40:00Z"/>
                <w:sz w:val="20"/>
              </w:rPr>
            </w:pPr>
            <w:del w:id="3055" w:author="Morita" w:date="2016-09-25T15:40:00Z">
              <w:r w:rsidRPr="00246AE9" w:rsidDel="007A01D9">
                <w:rPr>
                  <w:sz w:val="20"/>
                </w:rPr>
                <w:delText>G.709, G.7041, G.7042</w:delText>
              </w:r>
              <w:bookmarkStart w:id="3056" w:name="_Toc462765159"/>
              <w:bookmarkStart w:id="3057" w:name="_Toc462766437"/>
              <w:bookmarkStart w:id="3058" w:name="_Toc462786130"/>
              <w:bookmarkEnd w:id="3056"/>
              <w:bookmarkEnd w:id="3057"/>
              <w:bookmarkEnd w:id="3058"/>
            </w:del>
          </w:p>
        </w:tc>
        <w:tc>
          <w:tcPr>
            <w:tcW w:w="608"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059" w:author="Morita" w:date="2016-09-25T15:40:00Z"/>
                <w:bCs/>
                <w:sz w:val="20"/>
                <w:lang w:eastAsia="ja-JP"/>
              </w:rPr>
            </w:pPr>
            <w:del w:id="3060" w:author="Morita" w:date="2016-09-25T15:40:00Z">
              <w:r w:rsidRPr="00246AE9" w:rsidDel="007A01D9">
                <w:rPr>
                  <w:bCs/>
                  <w:sz w:val="20"/>
                  <w:lang w:eastAsia="ja-JP"/>
                </w:rPr>
                <w:delText>G.</w:delText>
              </w:r>
              <w:r w:rsidR="00BB4EEB" w:rsidDel="007A01D9">
                <w:rPr>
                  <w:rFonts w:hint="eastAsia"/>
                  <w:bCs/>
                  <w:sz w:val="20"/>
                  <w:lang w:eastAsia="ja-JP"/>
                </w:rPr>
                <w:delText>8012</w:delText>
              </w:r>
              <w:r w:rsidRPr="00246AE9" w:rsidDel="007A01D9">
                <w:rPr>
                  <w:bCs/>
                  <w:sz w:val="20"/>
                  <w:lang w:eastAsia="ja-JP"/>
                </w:rPr>
                <w:delText>, G.</w:delText>
              </w:r>
              <w:r w:rsidR="00BB4EEB" w:rsidDel="007A01D9">
                <w:rPr>
                  <w:rFonts w:hint="eastAsia"/>
                  <w:bCs/>
                  <w:sz w:val="20"/>
                  <w:lang w:eastAsia="ja-JP"/>
                </w:rPr>
                <w:delText>8012.1</w:delText>
              </w:r>
              <w:r w:rsidRPr="00246AE9" w:rsidDel="007A01D9">
                <w:rPr>
                  <w:bCs/>
                  <w:sz w:val="20"/>
                  <w:lang w:eastAsia="ja-JP"/>
                </w:rPr>
                <w:delText>,</w:delText>
              </w:r>
              <w:bookmarkStart w:id="3061" w:name="_Toc462765160"/>
              <w:bookmarkStart w:id="3062" w:name="_Toc462766438"/>
              <w:bookmarkStart w:id="3063" w:name="_Toc462786131"/>
              <w:bookmarkEnd w:id="3061"/>
              <w:bookmarkEnd w:id="3062"/>
              <w:bookmarkEnd w:id="3063"/>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064" w:author="Morita" w:date="2016-09-25T15:40:00Z"/>
                <w:bCs/>
                <w:sz w:val="20"/>
                <w:lang w:eastAsia="ja-JP"/>
              </w:rPr>
            </w:pPr>
            <w:del w:id="3065" w:author="Morita" w:date="2016-09-25T15:40:00Z">
              <w:r w:rsidRPr="00246AE9" w:rsidDel="007A01D9">
                <w:rPr>
                  <w:bCs/>
                  <w:sz w:val="20"/>
                  <w:lang w:eastAsia="ja-JP"/>
                </w:rPr>
                <w:delText>[IEEE] 802.3, 802.1AX</w:delText>
              </w:r>
              <w:bookmarkStart w:id="3066" w:name="_Toc462765161"/>
              <w:bookmarkStart w:id="3067" w:name="_Toc462766439"/>
              <w:bookmarkStart w:id="3068" w:name="_Toc462786132"/>
              <w:bookmarkEnd w:id="3066"/>
              <w:bookmarkEnd w:id="3067"/>
              <w:bookmarkEnd w:id="3068"/>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069" w:author="Morita" w:date="2016-09-25T15:40:00Z"/>
                <w:bCs/>
                <w:sz w:val="20"/>
                <w:lang w:eastAsia="ja-JP"/>
              </w:rPr>
            </w:pPr>
            <w:bookmarkStart w:id="3070" w:name="_Toc462765162"/>
            <w:bookmarkStart w:id="3071" w:name="_Toc462766440"/>
            <w:bookmarkStart w:id="3072" w:name="_Toc462786133"/>
            <w:bookmarkEnd w:id="3070"/>
            <w:bookmarkEnd w:id="3071"/>
            <w:bookmarkEnd w:id="3072"/>
          </w:p>
        </w:tc>
        <w:tc>
          <w:tcPr>
            <w:tcW w:w="608"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073" w:author="Morita" w:date="2016-09-25T15:40:00Z"/>
                <w:bCs/>
                <w:sz w:val="20"/>
                <w:lang w:val="fr-CA" w:eastAsia="ja-JP"/>
              </w:rPr>
            </w:pPr>
            <w:del w:id="3074" w:author="Morita" w:date="2016-09-25T15:40:00Z">
              <w:r w:rsidRPr="00246AE9" w:rsidDel="007A01D9">
                <w:rPr>
                  <w:bCs/>
                  <w:sz w:val="20"/>
                  <w:lang w:val="fr-CA" w:eastAsia="ja-JP"/>
                </w:rPr>
                <w:delText>[IETF]</w:delText>
              </w:r>
              <w:bookmarkStart w:id="3075" w:name="_Toc462765163"/>
              <w:bookmarkStart w:id="3076" w:name="_Toc462766441"/>
              <w:bookmarkStart w:id="3077" w:name="_Toc462786134"/>
              <w:bookmarkEnd w:id="3075"/>
              <w:bookmarkEnd w:id="3076"/>
              <w:bookmarkEnd w:id="3077"/>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078" w:author="Morita" w:date="2016-09-25T15:40:00Z"/>
                <w:bCs/>
                <w:sz w:val="20"/>
                <w:lang w:val="fr-CA" w:eastAsia="ja-JP"/>
              </w:rPr>
            </w:pPr>
            <w:del w:id="3079" w:author="Morita" w:date="2016-09-25T15:40:00Z">
              <w:r w:rsidRPr="00246AE9" w:rsidDel="007A01D9">
                <w:rPr>
                  <w:bCs/>
                  <w:sz w:val="20"/>
                  <w:lang w:val="fr-CA" w:eastAsia="ja-JP"/>
                </w:rPr>
                <w:delText>RFC3032</w:delText>
              </w:r>
              <w:bookmarkStart w:id="3080" w:name="_Toc462765164"/>
              <w:bookmarkStart w:id="3081" w:name="_Toc462766442"/>
              <w:bookmarkStart w:id="3082" w:name="_Toc462786135"/>
              <w:bookmarkEnd w:id="3080"/>
              <w:bookmarkEnd w:id="3081"/>
              <w:bookmarkEnd w:id="3082"/>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083" w:author="Morita" w:date="2016-09-25T15:40:00Z"/>
                <w:bCs/>
                <w:sz w:val="20"/>
                <w:lang w:val="fr-CA" w:eastAsia="ja-JP"/>
              </w:rPr>
            </w:pPr>
            <w:bookmarkStart w:id="3084" w:name="_Toc462765165"/>
            <w:bookmarkStart w:id="3085" w:name="_Toc462766443"/>
            <w:bookmarkStart w:id="3086" w:name="_Toc462786136"/>
            <w:bookmarkEnd w:id="3084"/>
            <w:bookmarkEnd w:id="3085"/>
            <w:bookmarkEnd w:id="3086"/>
          </w:p>
        </w:tc>
        <w:tc>
          <w:tcPr>
            <w:tcW w:w="608"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087" w:author="Morita" w:date="2016-09-25T15:40:00Z"/>
                <w:bCs/>
                <w:sz w:val="20"/>
                <w:lang w:val="fr-CA" w:eastAsia="ja-JP"/>
              </w:rPr>
            </w:pPr>
            <w:del w:id="3088" w:author="Morita" w:date="2016-09-25T15:40:00Z">
              <w:r w:rsidRPr="00246AE9" w:rsidDel="007A01D9">
                <w:rPr>
                  <w:bCs/>
                  <w:sz w:val="20"/>
                  <w:lang w:val="fr-CA" w:eastAsia="ja-JP"/>
                </w:rPr>
                <w:delText>G.8112</w:delText>
              </w:r>
              <w:bookmarkStart w:id="3089" w:name="_Toc462765166"/>
              <w:bookmarkStart w:id="3090" w:name="_Toc462766444"/>
              <w:bookmarkStart w:id="3091" w:name="_Toc462786137"/>
              <w:bookmarkEnd w:id="3089"/>
              <w:bookmarkEnd w:id="3090"/>
              <w:bookmarkEnd w:id="3091"/>
            </w:del>
          </w:p>
        </w:tc>
        <w:bookmarkStart w:id="3092" w:name="_Toc462765167"/>
        <w:bookmarkStart w:id="3093" w:name="_Toc462766445"/>
        <w:bookmarkStart w:id="3094" w:name="_Toc462786138"/>
        <w:bookmarkEnd w:id="3092"/>
        <w:bookmarkEnd w:id="3093"/>
        <w:bookmarkEnd w:id="3094"/>
      </w:tr>
      <w:tr w:rsidR="00C9123C" w:rsidRPr="00ED115A" w:rsidDel="007A01D9" w:rsidTr="00D55AC7">
        <w:trPr>
          <w:cantSplit/>
          <w:del w:id="3095" w:author="Morita" w:date="2016-09-25T15:40:00Z"/>
        </w:trPr>
        <w:tc>
          <w:tcPr>
            <w:tcW w:w="818" w:type="pct"/>
          </w:tcPr>
          <w:p w:rsidR="00C9123C" w:rsidRPr="00ED115A" w:rsidDel="007A01D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del w:id="3096" w:author="Morita" w:date="2016-09-25T15:40:00Z"/>
                <w:sz w:val="22"/>
                <w:lang w:eastAsia="ja-JP"/>
              </w:rPr>
            </w:pPr>
            <w:del w:id="3097" w:author="Morita" w:date="2016-09-25T15:40:00Z">
              <w:r w:rsidRPr="00ED115A" w:rsidDel="007A01D9">
                <w:rPr>
                  <w:rFonts w:hint="eastAsia"/>
                  <w:sz w:val="22"/>
                  <w:lang w:eastAsia="ja-JP"/>
                </w:rPr>
                <w:delText>Service aspects</w:delText>
              </w:r>
              <w:bookmarkStart w:id="3098" w:name="_Toc462765168"/>
              <w:bookmarkStart w:id="3099" w:name="_Toc462766446"/>
              <w:bookmarkStart w:id="3100" w:name="_Toc462786139"/>
              <w:bookmarkEnd w:id="3098"/>
              <w:bookmarkEnd w:id="3099"/>
              <w:bookmarkEnd w:id="3100"/>
            </w:del>
          </w:p>
        </w:tc>
        <w:tc>
          <w:tcPr>
            <w:tcW w:w="532" w:type="pct"/>
          </w:tcPr>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101" w:author="Morita" w:date="2016-09-25T15:40:00Z"/>
                <w:sz w:val="20"/>
              </w:rPr>
            </w:pPr>
            <w:bookmarkStart w:id="3102" w:name="_Toc462765169"/>
            <w:bookmarkStart w:id="3103" w:name="_Toc462766447"/>
            <w:bookmarkStart w:id="3104" w:name="_Toc462786140"/>
            <w:bookmarkEnd w:id="3102"/>
            <w:bookmarkEnd w:id="3103"/>
            <w:bookmarkEnd w:id="3104"/>
          </w:p>
        </w:tc>
        <w:tc>
          <w:tcPr>
            <w:tcW w:w="456" w:type="pct"/>
          </w:tcPr>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105" w:author="Morita" w:date="2016-09-25T15:40:00Z"/>
                <w:sz w:val="20"/>
              </w:rPr>
            </w:pPr>
            <w:bookmarkStart w:id="3106" w:name="_Toc462765170"/>
            <w:bookmarkStart w:id="3107" w:name="_Toc462766448"/>
            <w:bookmarkStart w:id="3108" w:name="_Toc462786141"/>
            <w:bookmarkEnd w:id="3106"/>
            <w:bookmarkEnd w:id="3107"/>
            <w:bookmarkEnd w:id="3108"/>
          </w:p>
        </w:tc>
        <w:tc>
          <w:tcPr>
            <w:tcW w:w="456" w:type="pct"/>
          </w:tcPr>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109" w:author="Morita" w:date="2016-09-25T15:40:00Z"/>
                <w:sz w:val="20"/>
              </w:rPr>
            </w:pPr>
            <w:bookmarkStart w:id="3110" w:name="_Toc462765171"/>
            <w:bookmarkStart w:id="3111" w:name="_Toc462766449"/>
            <w:bookmarkStart w:id="3112" w:name="_Toc462786142"/>
            <w:bookmarkEnd w:id="3110"/>
            <w:bookmarkEnd w:id="3111"/>
            <w:bookmarkEnd w:id="3112"/>
          </w:p>
        </w:tc>
        <w:tc>
          <w:tcPr>
            <w:tcW w:w="456" w:type="pct"/>
          </w:tcPr>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113" w:author="Morita" w:date="2016-09-25T15:40:00Z"/>
                <w:sz w:val="20"/>
              </w:rPr>
            </w:pPr>
            <w:bookmarkStart w:id="3114" w:name="_Toc462765172"/>
            <w:bookmarkStart w:id="3115" w:name="_Toc462766450"/>
            <w:bookmarkStart w:id="3116" w:name="_Toc462786143"/>
            <w:bookmarkEnd w:id="3114"/>
            <w:bookmarkEnd w:id="3115"/>
            <w:bookmarkEnd w:id="3116"/>
          </w:p>
        </w:tc>
        <w:tc>
          <w:tcPr>
            <w:tcW w:w="456" w:type="pct"/>
          </w:tcPr>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117" w:author="Morita" w:date="2016-09-25T15:40:00Z"/>
                <w:sz w:val="20"/>
              </w:rPr>
            </w:pPr>
            <w:bookmarkStart w:id="3118" w:name="_Toc462765173"/>
            <w:bookmarkStart w:id="3119" w:name="_Toc462766451"/>
            <w:bookmarkStart w:id="3120" w:name="_Toc462786144"/>
            <w:bookmarkEnd w:id="3118"/>
            <w:bookmarkEnd w:id="3119"/>
            <w:bookmarkEnd w:id="3120"/>
          </w:p>
        </w:tc>
        <w:tc>
          <w:tcPr>
            <w:tcW w:w="608" w:type="pct"/>
          </w:tcPr>
          <w:p w:rsidR="00C9123C" w:rsidRPr="00246AE9" w:rsidDel="007A01D9" w:rsidRDefault="00C9123C" w:rsidP="005A54E2">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121" w:author="Morita" w:date="2016-09-25T15:40:00Z"/>
                <w:sz w:val="20"/>
                <w:lang w:eastAsia="ja-JP"/>
              </w:rPr>
            </w:pPr>
            <w:del w:id="3122" w:author="Morita" w:date="2016-09-25T15:40:00Z">
              <w:r w:rsidRPr="00246AE9" w:rsidDel="007A01D9">
                <w:rPr>
                  <w:bCs/>
                  <w:sz w:val="20"/>
                  <w:lang w:eastAsia="ja-JP"/>
                </w:rPr>
                <w:delText xml:space="preserve">G.8011 [MEF] </w:delText>
              </w:r>
              <w:r w:rsidRPr="00246AE9" w:rsidDel="007A01D9">
                <w:rPr>
                  <w:sz w:val="20"/>
                  <w:lang w:eastAsia="ja-JP"/>
                </w:rPr>
                <w:delText>MEF 6.1 MEF 10.2  MEF 17 MEF 26</w:delText>
              </w:r>
              <w:bookmarkStart w:id="3123" w:name="_Toc462765174"/>
              <w:bookmarkStart w:id="3124" w:name="_Toc462766452"/>
              <w:bookmarkStart w:id="3125" w:name="_Toc462786145"/>
              <w:bookmarkEnd w:id="3123"/>
              <w:bookmarkEnd w:id="3124"/>
              <w:bookmarkEnd w:id="3125"/>
            </w:del>
          </w:p>
        </w:tc>
        <w:tc>
          <w:tcPr>
            <w:tcW w:w="608" w:type="pct"/>
          </w:tcPr>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126" w:author="Morita" w:date="2016-09-25T15:40:00Z"/>
                <w:bCs/>
                <w:sz w:val="20"/>
                <w:lang w:val="en-US" w:eastAsia="ja-JP"/>
              </w:rPr>
            </w:pPr>
            <w:bookmarkStart w:id="3127" w:name="_Toc462765175"/>
            <w:bookmarkStart w:id="3128" w:name="_Toc462766453"/>
            <w:bookmarkStart w:id="3129" w:name="_Toc462786146"/>
            <w:bookmarkEnd w:id="3127"/>
            <w:bookmarkEnd w:id="3128"/>
            <w:bookmarkEnd w:id="3129"/>
          </w:p>
        </w:tc>
        <w:tc>
          <w:tcPr>
            <w:tcW w:w="608" w:type="pct"/>
          </w:tcPr>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130" w:author="Morita" w:date="2016-09-25T15:40:00Z"/>
                <w:bCs/>
                <w:sz w:val="20"/>
                <w:lang w:val="en-US" w:eastAsia="ja-JP"/>
              </w:rPr>
            </w:pPr>
            <w:bookmarkStart w:id="3131" w:name="_Toc462765176"/>
            <w:bookmarkStart w:id="3132" w:name="_Toc462766454"/>
            <w:bookmarkStart w:id="3133" w:name="_Toc462786147"/>
            <w:bookmarkEnd w:id="3131"/>
            <w:bookmarkEnd w:id="3132"/>
            <w:bookmarkEnd w:id="3133"/>
          </w:p>
        </w:tc>
        <w:bookmarkStart w:id="3134" w:name="_Toc462765177"/>
        <w:bookmarkStart w:id="3135" w:name="_Toc462766455"/>
        <w:bookmarkStart w:id="3136" w:name="_Toc462786148"/>
        <w:bookmarkEnd w:id="3134"/>
        <w:bookmarkEnd w:id="3135"/>
        <w:bookmarkEnd w:id="3136"/>
      </w:tr>
      <w:tr w:rsidR="00C9123C" w:rsidRPr="00ED115A" w:rsidDel="007A01D9" w:rsidTr="00D55AC7">
        <w:trPr>
          <w:cantSplit/>
          <w:del w:id="3137" w:author="Morita" w:date="2016-09-25T15:40:00Z"/>
        </w:trPr>
        <w:tc>
          <w:tcPr>
            <w:tcW w:w="818" w:type="pct"/>
          </w:tcPr>
          <w:p w:rsidR="00C9123C" w:rsidRPr="00ED115A" w:rsidDel="007A01D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del w:id="3138" w:author="Morita" w:date="2016-09-25T15:40:00Z"/>
                <w:sz w:val="22"/>
                <w:lang w:eastAsia="ja-JP"/>
              </w:rPr>
            </w:pPr>
            <w:del w:id="3139" w:author="Morita" w:date="2016-09-25T15:40:00Z">
              <w:r w:rsidRPr="00ED115A" w:rsidDel="007A01D9">
                <w:rPr>
                  <w:sz w:val="22"/>
                </w:rPr>
                <w:delText>Equipment functional characteristics</w:delText>
              </w:r>
              <w:r w:rsidDel="007A01D9">
                <w:rPr>
                  <w:rFonts w:hint="eastAsia"/>
                  <w:sz w:val="22"/>
                  <w:lang w:eastAsia="ja-JP"/>
                </w:rPr>
                <w:delText xml:space="preserve"> and type</w:delText>
              </w:r>
              <w:bookmarkStart w:id="3140" w:name="_Toc462765178"/>
              <w:bookmarkStart w:id="3141" w:name="_Toc462766456"/>
              <w:bookmarkStart w:id="3142" w:name="_Toc462786149"/>
              <w:bookmarkEnd w:id="3140"/>
              <w:bookmarkEnd w:id="3141"/>
              <w:bookmarkEnd w:id="3142"/>
            </w:del>
          </w:p>
        </w:tc>
        <w:tc>
          <w:tcPr>
            <w:tcW w:w="532"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143" w:author="Morita" w:date="2016-09-25T15:40:00Z"/>
                <w:sz w:val="20"/>
                <w:lang w:eastAsia="ja-JP"/>
              </w:rPr>
            </w:pPr>
            <w:del w:id="3144" w:author="Morita" w:date="2016-09-25T15:40:00Z">
              <w:r w:rsidRPr="00246AE9" w:rsidDel="007A01D9">
                <w:rPr>
                  <w:sz w:val="20"/>
                  <w:lang w:eastAsia="ja-JP"/>
                </w:rPr>
                <w:delText>G.806</w:delText>
              </w:r>
              <w:bookmarkStart w:id="3145" w:name="_Toc462765179"/>
              <w:bookmarkStart w:id="3146" w:name="_Toc462766457"/>
              <w:bookmarkStart w:id="3147" w:name="_Toc462786150"/>
              <w:bookmarkEnd w:id="3145"/>
              <w:bookmarkEnd w:id="3146"/>
              <w:bookmarkEnd w:id="3147"/>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148" w:author="Morita" w:date="2016-09-25T15:40:00Z"/>
                <w:sz w:val="20"/>
                <w:lang w:eastAsia="ja-JP"/>
              </w:rPr>
            </w:pPr>
            <w:bookmarkStart w:id="3149" w:name="_Toc462765180"/>
            <w:bookmarkStart w:id="3150" w:name="_Toc462766458"/>
            <w:bookmarkStart w:id="3151" w:name="_Toc462786151"/>
            <w:bookmarkEnd w:id="3149"/>
            <w:bookmarkEnd w:id="3150"/>
            <w:bookmarkEnd w:id="3151"/>
          </w:p>
        </w:tc>
        <w:tc>
          <w:tcPr>
            <w:tcW w:w="456"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152" w:author="Morita" w:date="2016-09-25T15:40:00Z"/>
                <w:sz w:val="20"/>
                <w:lang w:eastAsia="ja-JP"/>
              </w:rPr>
            </w:pPr>
            <w:del w:id="3153" w:author="Morita" w:date="2016-09-25T15:40:00Z">
              <w:r w:rsidRPr="00246AE9" w:rsidDel="007A01D9">
                <w:rPr>
                  <w:sz w:val="20"/>
                </w:rPr>
                <w:delText>G.706, G.73x, G.74x, G.75x</w:delText>
              </w:r>
              <w:r w:rsidRPr="00246AE9" w:rsidDel="007A01D9">
                <w:rPr>
                  <w:sz w:val="20"/>
                  <w:lang w:eastAsia="ja-JP"/>
                </w:rPr>
                <w:delText xml:space="preserve"> (note 1)</w:delText>
              </w:r>
              <w:bookmarkStart w:id="3154" w:name="_Toc462765181"/>
              <w:bookmarkStart w:id="3155" w:name="_Toc462766459"/>
              <w:bookmarkStart w:id="3156" w:name="_Toc462786152"/>
              <w:bookmarkEnd w:id="3154"/>
              <w:bookmarkEnd w:id="3155"/>
              <w:bookmarkEnd w:id="3156"/>
            </w:del>
          </w:p>
        </w:tc>
        <w:tc>
          <w:tcPr>
            <w:tcW w:w="456"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157" w:author="Morita" w:date="2016-09-25T15:40:00Z"/>
                <w:sz w:val="20"/>
              </w:rPr>
            </w:pPr>
            <w:del w:id="3158" w:author="Morita" w:date="2016-09-25T15:40:00Z">
              <w:r w:rsidRPr="00246AE9" w:rsidDel="007A01D9">
                <w:rPr>
                  <w:sz w:val="20"/>
                </w:rPr>
                <w:delText>G.783, G.784, G.806, G.813,</w:delText>
              </w:r>
              <w:bookmarkStart w:id="3159" w:name="_Toc462765182"/>
              <w:bookmarkStart w:id="3160" w:name="_Toc462766460"/>
              <w:bookmarkStart w:id="3161" w:name="_Toc462786153"/>
              <w:bookmarkEnd w:id="3159"/>
              <w:bookmarkEnd w:id="3160"/>
              <w:bookmarkEnd w:id="3161"/>
            </w:del>
          </w:p>
        </w:tc>
        <w:tc>
          <w:tcPr>
            <w:tcW w:w="456"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162" w:author="Morita" w:date="2016-09-25T15:40:00Z"/>
                <w:sz w:val="20"/>
              </w:rPr>
            </w:pPr>
            <w:del w:id="3163" w:author="Morita" w:date="2016-09-25T15:40:00Z">
              <w:r w:rsidRPr="00246AE9" w:rsidDel="007A01D9">
                <w:rPr>
                  <w:sz w:val="20"/>
                </w:rPr>
                <w:delText>I.731, I.732</w:delText>
              </w:r>
              <w:bookmarkStart w:id="3164" w:name="_Toc462765183"/>
              <w:bookmarkStart w:id="3165" w:name="_Toc462766461"/>
              <w:bookmarkStart w:id="3166" w:name="_Toc462786154"/>
              <w:bookmarkEnd w:id="3164"/>
              <w:bookmarkEnd w:id="3165"/>
              <w:bookmarkEnd w:id="3166"/>
            </w:del>
          </w:p>
        </w:tc>
        <w:tc>
          <w:tcPr>
            <w:tcW w:w="456"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167" w:author="Morita" w:date="2016-09-25T15:40:00Z"/>
                <w:sz w:val="20"/>
                <w:lang w:eastAsia="ja-JP"/>
              </w:rPr>
            </w:pPr>
            <w:del w:id="3168" w:author="Morita" w:date="2016-09-25T15:40:00Z">
              <w:r w:rsidRPr="00246AE9" w:rsidDel="007A01D9">
                <w:rPr>
                  <w:sz w:val="20"/>
                </w:rPr>
                <w:delText>G.798,</w:delText>
              </w:r>
              <w:bookmarkStart w:id="3169" w:name="_Toc462765184"/>
              <w:bookmarkStart w:id="3170" w:name="_Toc462766462"/>
              <w:bookmarkStart w:id="3171" w:name="_Toc462786155"/>
              <w:bookmarkEnd w:id="3169"/>
              <w:bookmarkEnd w:id="3170"/>
              <w:bookmarkEnd w:id="3171"/>
            </w:del>
          </w:p>
          <w:p w:rsidR="00C9123C" w:rsidRPr="00246AE9" w:rsidDel="007A01D9" w:rsidRDefault="00C9123C">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172" w:author="Morita" w:date="2016-09-25T15:40:00Z"/>
                <w:sz w:val="20"/>
                <w:lang w:eastAsia="ja-JP"/>
              </w:rPr>
            </w:pPr>
            <w:del w:id="3173" w:author="Morita" w:date="2016-09-25T15:40:00Z">
              <w:r w:rsidRPr="00246AE9" w:rsidDel="007A01D9">
                <w:rPr>
                  <w:sz w:val="20"/>
                  <w:lang w:eastAsia="ja-JP"/>
                </w:rPr>
                <w:delText>G.798.1</w:delText>
              </w:r>
              <w:bookmarkStart w:id="3174" w:name="_Toc462765185"/>
              <w:bookmarkStart w:id="3175" w:name="_Toc462766463"/>
              <w:bookmarkStart w:id="3176" w:name="_Toc462786156"/>
              <w:bookmarkEnd w:id="3174"/>
              <w:bookmarkEnd w:id="3175"/>
              <w:bookmarkEnd w:id="3176"/>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177" w:author="Morita" w:date="2016-09-25T15:40:00Z"/>
                <w:sz w:val="20"/>
              </w:rPr>
            </w:pPr>
            <w:del w:id="3178" w:author="Morita" w:date="2016-09-25T15:40:00Z">
              <w:r w:rsidRPr="00246AE9" w:rsidDel="007A01D9">
                <w:rPr>
                  <w:sz w:val="20"/>
                </w:rPr>
                <w:delText>G.806</w:delText>
              </w:r>
              <w:bookmarkStart w:id="3179" w:name="_Toc462765186"/>
              <w:bookmarkStart w:id="3180" w:name="_Toc462766464"/>
              <w:bookmarkStart w:id="3181" w:name="_Toc462786157"/>
              <w:bookmarkEnd w:id="3179"/>
              <w:bookmarkEnd w:id="3180"/>
              <w:bookmarkEnd w:id="3181"/>
            </w:del>
          </w:p>
        </w:tc>
        <w:tc>
          <w:tcPr>
            <w:tcW w:w="608"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182" w:author="Morita" w:date="2016-09-25T15:40:00Z"/>
                <w:bCs/>
                <w:sz w:val="20"/>
                <w:lang w:eastAsia="ja-JP"/>
              </w:rPr>
            </w:pPr>
            <w:del w:id="3183" w:author="Morita" w:date="2016-09-25T15:40:00Z">
              <w:r w:rsidRPr="00246AE9" w:rsidDel="007A01D9">
                <w:rPr>
                  <w:bCs/>
                  <w:sz w:val="20"/>
                  <w:lang w:eastAsia="ja-JP"/>
                </w:rPr>
                <w:delText>G.8021</w:delText>
              </w:r>
              <w:bookmarkStart w:id="3184" w:name="_Toc462765187"/>
              <w:bookmarkStart w:id="3185" w:name="_Toc462766465"/>
              <w:bookmarkStart w:id="3186" w:name="_Toc462786158"/>
              <w:bookmarkEnd w:id="3184"/>
              <w:bookmarkEnd w:id="3185"/>
              <w:bookmarkEnd w:id="3186"/>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187" w:author="Morita" w:date="2016-09-25T15:40:00Z"/>
                <w:bCs/>
                <w:sz w:val="20"/>
                <w:lang w:eastAsia="ja-JP"/>
              </w:rPr>
            </w:pPr>
            <w:del w:id="3188" w:author="Morita" w:date="2016-09-25T15:40:00Z">
              <w:r w:rsidRPr="00246AE9" w:rsidDel="007A01D9">
                <w:rPr>
                  <w:bCs/>
                  <w:sz w:val="20"/>
                  <w:lang w:eastAsia="ja-JP"/>
                </w:rPr>
                <w:delText>G.8021.1</w:delText>
              </w:r>
              <w:bookmarkStart w:id="3189" w:name="_Toc462765188"/>
              <w:bookmarkStart w:id="3190" w:name="_Toc462766466"/>
              <w:bookmarkStart w:id="3191" w:name="_Toc462786159"/>
              <w:bookmarkEnd w:id="3189"/>
              <w:bookmarkEnd w:id="3190"/>
              <w:bookmarkEnd w:id="3191"/>
            </w:del>
          </w:p>
        </w:tc>
        <w:tc>
          <w:tcPr>
            <w:tcW w:w="608" w:type="pct"/>
          </w:tcPr>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192" w:author="Morita" w:date="2016-09-25T15:40:00Z"/>
                <w:bCs/>
                <w:sz w:val="20"/>
                <w:lang w:eastAsia="ja-JP"/>
              </w:rPr>
            </w:pPr>
            <w:bookmarkStart w:id="3193" w:name="_Toc462765189"/>
            <w:bookmarkStart w:id="3194" w:name="_Toc462766467"/>
            <w:bookmarkStart w:id="3195" w:name="_Toc462786160"/>
            <w:bookmarkEnd w:id="3193"/>
            <w:bookmarkEnd w:id="3194"/>
            <w:bookmarkEnd w:id="3195"/>
          </w:p>
        </w:tc>
        <w:tc>
          <w:tcPr>
            <w:tcW w:w="608" w:type="pct"/>
          </w:tcPr>
          <w:p w:rsidR="00C9123C"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196" w:author="Morita" w:date="2016-09-25T15:40:00Z"/>
                <w:bCs/>
                <w:sz w:val="20"/>
                <w:lang w:eastAsia="ja-JP"/>
              </w:rPr>
            </w:pPr>
            <w:del w:id="3197" w:author="Morita" w:date="2016-09-25T15:40:00Z">
              <w:r w:rsidRPr="00246AE9" w:rsidDel="007A01D9">
                <w:rPr>
                  <w:bCs/>
                  <w:sz w:val="20"/>
                  <w:lang w:eastAsia="ja-JP"/>
                </w:rPr>
                <w:delText>G.8121</w:delText>
              </w:r>
              <w:bookmarkStart w:id="3198" w:name="_Toc462765190"/>
              <w:bookmarkStart w:id="3199" w:name="_Toc462766468"/>
              <w:bookmarkStart w:id="3200" w:name="_Toc462786161"/>
              <w:bookmarkEnd w:id="3198"/>
              <w:bookmarkEnd w:id="3199"/>
              <w:bookmarkEnd w:id="3200"/>
            </w:del>
          </w:p>
          <w:p w:rsidR="00BB4EEB" w:rsidDel="007A01D9" w:rsidRDefault="00BB4EEB"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201" w:author="Morita" w:date="2016-09-25T15:40:00Z"/>
                <w:bCs/>
                <w:sz w:val="20"/>
                <w:lang w:eastAsia="ja-JP"/>
              </w:rPr>
            </w:pPr>
            <w:del w:id="3202" w:author="Morita" w:date="2016-09-25T15:40:00Z">
              <w:r w:rsidDel="007A01D9">
                <w:rPr>
                  <w:rFonts w:hint="eastAsia"/>
                  <w:bCs/>
                  <w:sz w:val="20"/>
                  <w:lang w:eastAsia="ja-JP"/>
                </w:rPr>
                <w:delText>G.8121.1</w:delText>
              </w:r>
              <w:bookmarkStart w:id="3203" w:name="_Toc462765191"/>
              <w:bookmarkStart w:id="3204" w:name="_Toc462766469"/>
              <w:bookmarkStart w:id="3205" w:name="_Toc462786162"/>
              <w:bookmarkEnd w:id="3203"/>
              <w:bookmarkEnd w:id="3204"/>
              <w:bookmarkEnd w:id="3205"/>
            </w:del>
          </w:p>
          <w:p w:rsidR="00BB4EEB" w:rsidRPr="00246AE9" w:rsidDel="007A01D9" w:rsidRDefault="00BB4EEB"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206" w:author="Morita" w:date="2016-09-25T15:40:00Z"/>
                <w:bCs/>
                <w:sz w:val="20"/>
                <w:lang w:eastAsia="ja-JP"/>
              </w:rPr>
            </w:pPr>
            <w:del w:id="3207" w:author="Morita" w:date="2016-09-25T15:40:00Z">
              <w:r w:rsidDel="007A01D9">
                <w:rPr>
                  <w:rFonts w:hint="eastAsia"/>
                  <w:bCs/>
                  <w:sz w:val="20"/>
                  <w:lang w:eastAsia="ja-JP"/>
                </w:rPr>
                <w:delText>G.8121.2</w:delText>
              </w:r>
              <w:bookmarkStart w:id="3208" w:name="_Toc462765192"/>
              <w:bookmarkStart w:id="3209" w:name="_Toc462766470"/>
              <w:bookmarkStart w:id="3210" w:name="_Toc462786163"/>
              <w:bookmarkEnd w:id="3208"/>
              <w:bookmarkEnd w:id="3209"/>
              <w:bookmarkEnd w:id="3210"/>
            </w:del>
          </w:p>
        </w:tc>
        <w:bookmarkStart w:id="3211" w:name="_Toc462765193"/>
        <w:bookmarkStart w:id="3212" w:name="_Toc462766471"/>
        <w:bookmarkStart w:id="3213" w:name="_Toc462786164"/>
        <w:bookmarkEnd w:id="3211"/>
        <w:bookmarkEnd w:id="3212"/>
        <w:bookmarkEnd w:id="3213"/>
      </w:tr>
      <w:tr w:rsidR="00C9123C" w:rsidRPr="00ED115A" w:rsidDel="007A01D9" w:rsidTr="00D55AC7">
        <w:trPr>
          <w:cantSplit/>
          <w:del w:id="3214" w:author="Morita" w:date="2016-09-25T15:40:00Z"/>
        </w:trPr>
        <w:tc>
          <w:tcPr>
            <w:tcW w:w="818" w:type="pct"/>
          </w:tcPr>
          <w:p w:rsidR="00C9123C" w:rsidRPr="00ED115A" w:rsidDel="007A01D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del w:id="3215" w:author="Morita" w:date="2016-09-25T15:40:00Z"/>
                <w:sz w:val="22"/>
                <w:lang w:eastAsia="ja-JP"/>
              </w:rPr>
            </w:pPr>
            <w:del w:id="3216" w:author="Morita" w:date="2016-09-25T15:40:00Z">
              <w:r w:rsidRPr="00ED115A" w:rsidDel="007A01D9">
                <w:rPr>
                  <w:rFonts w:hint="eastAsia"/>
                  <w:sz w:val="22"/>
                  <w:lang w:eastAsia="ja-JP"/>
                </w:rPr>
                <w:delText>OAM and protection switching</w:delText>
              </w:r>
              <w:bookmarkStart w:id="3217" w:name="_Toc462765194"/>
              <w:bookmarkStart w:id="3218" w:name="_Toc462766472"/>
              <w:bookmarkStart w:id="3219" w:name="_Toc462786165"/>
              <w:bookmarkEnd w:id="3217"/>
              <w:bookmarkEnd w:id="3218"/>
              <w:bookmarkEnd w:id="3219"/>
            </w:del>
          </w:p>
        </w:tc>
        <w:tc>
          <w:tcPr>
            <w:tcW w:w="532" w:type="pct"/>
          </w:tcPr>
          <w:p w:rsidR="00C9123C"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220" w:author="Morita" w:date="2016-09-25T15:40:00Z"/>
                <w:sz w:val="20"/>
                <w:lang w:eastAsia="ja-JP"/>
              </w:rPr>
            </w:pPr>
            <w:del w:id="3221" w:author="Morita" w:date="2016-09-25T15:40:00Z">
              <w:r w:rsidRPr="00246AE9" w:rsidDel="007A01D9">
                <w:rPr>
                  <w:sz w:val="20"/>
                  <w:lang w:eastAsia="ja-JP"/>
                </w:rPr>
                <w:delText>G.808.1</w:delText>
              </w:r>
              <w:bookmarkStart w:id="3222" w:name="_Toc462765195"/>
              <w:bookmarkStart w:id="3223" w:name="_Toc462766473"/>
              <w:bookmarkStart w:id="3224" w:name="_Toc462786166"/>
              <w:bookmarkEnd w:id="3222"/>
              <w:bookmarkEnd w:id="3223"/>
              <w:bookmarkEnd w:id="3224"/>
            </w:del>
          </w:p>
          <w:p w:rsidR="00610F22" w:rsidDel="007A01D9" w:rsidRDefault="00610F22"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225" w:author="Morita" w:date="2016-09-25T15:40:00Z"/>
                <w:sz w:val="20"/>
                <w:lang w:eastAsia="ja-JP"/>
              </w:rPr>
            </w:pPr>
            <w:del w:id="3226" w:author="Morita" w:date="2016-09-25T15:40:00Z">
              <w:r w:rsidDel="007A01D9">
                <w:rPr>
                  <w:rFonts w:hint="eastAsia"/>
                  <w:sz w:val="20"/>
                  <w:lang w:eastAsia="ja-JP"/>
                </w:rPr>
                <w:delText>G.808.2</w:delText>
              </w:r>
              <w:bookmarkStart w:id="3227" w:name="_Toc462765196"/>
              <w:bookmarkStart w:id="3228" w:name="_Toc462766474"/>
              <w:bookmarkStart w:id="3229" w:name="_Toc462786167"/>
              <w:bookmarkEnd w:id="3227"/>
              <w:bookmarkEnd w:id="3228"/>
              <w:bookmarkEnd w:id="3229"/>
            </w:del>
          </w:p>
          <w:p w:rsidR="00610F22" w:rsidRPr="00246AE9" w:rsidDel="007A01D9" w:rsidRDefault="00610F22"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230" w:author="Morita" w:date="2016-09-25T15:40:00Z"/>
                <w:sz w:val="20"/>
                <w:lang w:eastAsia="ja-JP"/>
              </w:rPr>
            </w:pPr>
            <w:del w:id="3231" w:author="Morita" w:date="2016-09-25T15:40:00Z">
              <w:r w:rsidDel="007A01D9">
                <w:rPr>
                  <w:rFonts w:hint="eastAsia"/>
                  <w:sz w:val="20"/>
                  <w:lang w:eastAsia="ja-JP"/>
                </w:rPr>
                <w:delText>G.808.3</w:delText>
              </w:r>
              <w:bookmarkStart w:id="3232" w:name="_Toc462765197"/>
              <w:bookmarkStart w:id="3233" w:name="_Toc462766475"/>
              <w:bookmarkStart w:id="3234" w:name="_Toc462786168"/>
              <w:bookmarkEnd w:id="3232"/>
              <w:bookmarkEnd w:id="3233"/>
              <w:bookmarkEnd w:id="3234"/>
            </w:del>
          </w:p>
        </w:tc>
        <w:tc>
          <w:tcPr>
            <w:tcW w:w="456" w:type="pct"/>
          </w:tcPr>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235" w:author="Morita" w:date="2016-09-25T15:40:00Z"/>
                <w:sz w:val="20"/>
              </w:rPr>
            </w:pPr>
            <w:bookmarkStart w:id="3236" w:name="_Toc462765198"/>
            <w:bookmarkStart w:id="3237" w:name="_Toc462766476"/>
            <w:bookmarkStart w:id="3238" w:name="_Toc462786169"/>
            <w:bookmarkEnd w:id="3236"/>
            <w:bookmarkEnd w:id="3237"/>
            <w:bookmarkEnd w:id="3238"/>
          </w:p>
        </w:tc>
        <w:tc>
          <w:tcPr>
            <w:tcW w:w="456"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239" w:author="Morita" w:date="2016-09-25T15:40:00Z"/>
                <w:sz w:val="20"/>
              </w:rPr>
            </w:pPr>
            <w:del w:id="3240" w:author="Morita" w:date="2016-09-25T15:40:00Z">
              <w:r w:rsidRPr="00246AE9" w:rsidDel="007A01D9">
                <w:rPr>
                  <w:sz w:val="20"/>
                  <w:lang w:eastAsia="ja-JP"/>
                </w:rPr>
                <w:delText xml:space="preserve">G.707, G.783, </w:delText>
              </w:r>
              <w:r w:rsidRPr="00246AE9" w:rsidDel="007A01D9">
                <w:rPr>
                  <w:sz w:val="20"/>
                </w:rPr>
                <w:delText>G.841, G.842</w:delText>
              </w:r>
              <w:bookmarkStart w:id="3241" w:name="_Toc462765199"/>
              <w:bookmarkStart w:id="3242" w:name="_Toc462766477"/>
              <w:bookmarkStart w:id="3243" w:name="_Toc462786170"/>
              <w:bookmarkEnd w:id="3241"/>
              <w:bookmarkEnd w:id="3242"/>
              <w:bookmarkEnd w:id="3243"/>
            </w:del>
          </w:p>
        </w:tc>
        <w:tc>
          <w:tcPr>
            <w:tcW w:w="456"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244" w:author="Morita" w:date="2016-09-25T15:40:00Z"/>
                <w:sz w:val="20"/>
                <w:lang w:eastAsia="ja-JP"/>
              </w:rPr>
            </w:pPr>
            <w:del w:id="3245" w:author="Morita" w:date="2016-09-25T15:40:00Z">
              <w:r w:rsidRPr="00246AE9" w:rsidDel="007A01D9">
                <w:rPr>
                  <w:sz w:val="20"/>
                  <w:lang w:eastAsia="ja-JP"/>
                </w:rPr>
                <w:delText>I.610, I.630</w:delText>
              </w:r>
              <w:bookmarkStart w:id="3246" w:name="_Toc462765200"/>
              <w:bookmarkStart w:id="3247" w:name="_Toc462766478"/>
              <w:bookmarkStart w:id="3248" w:name="_Toc462786171"/>
              <w:bookmarkEnd w:id="3246"/>
              <w:bookmarkEnd w:id="3247"/>
              <w:bookmarkEnd w:id="3248"/>
            </w:del>
          </w:p>
        </w:tc>
        <w:tc>
          <w:tcPr>
            <w:tcW w:w="456" w:type="pct"/>
          </w:tcPr>
          <w:p w:rsidR="00C9123C"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249" w:author="Morita" w:date="2016-09-25T15:40:00Z"/>
                <w:sz w:val="20"/>
                <w:lang w:eastAsia="ja-JP"/>
              </w:rPr>
            </w:pPr>
            <w:del w:id="3250" w:author="Morita" w:date="2016-09-25T15:40:00Z">
              <w:r w:rsidRPr="00246AE9" w:rsidDel="007A01D9">
                <w:rPr>
                  <w:sz w:val="20"/>
                  <w:lang w:eastAsia="ja-JP"/>
                </w:rPr>
                <w:delText>G.873.1</w:delText>
              </w:r>
              <w:bookmarkStart w:id="3251" w:name="_Toc462765201"/>
              <w:bookmarkStart w:id="3252" w:name="_Toc462766479"/>
              <w:bookmarkStart w:id="3253" w:name="_Toc462786172"/>
              <w:bookmarkEnd w:id="3251"/>
              <w:bookmarkEnd w:id="3252"/>
              <w:bookmarkEnd w:id="3253"/>
            </w:del>
          </w:p>
          <w:p w:rsidR="00CE3146" w:rsidRPr="00246AE9" w:rsidDel="007A01D9" w:rsidRDefault="00CE3146"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254" w:author="Morita" w:date="2016-09-25T15:40:00Z"/>
                <w:sz w:val="20"/>
                <w:lang w:eastAsia="ja-JP"/>
              </w:rPr>
            </w:pPr>
            <w:del w:id="3255" w:author="Morita" w:date="2016-09-25T15:40:00Z">
              <w:r w:rsidDel="007A01D9">
                <w:rPr>
                  <w:rFonts w:hint="eastAsia"/>
                  <w:sz w:val="20"/>
                  <w:lang w:eastAsia="ja-JP"/>
                </w:rPr>
                <w:delText>G.873.2</w:delText>
              </w:r>
              <w:bookmarkStart w:id="3256" w:name="_Toc462765202"/>
              <w:bookmarkStart w:id="3257" w:name="_Toc462766480"/>
              <w:bookmarkStart w:id="3258" w:name="_Toc462786173"/>
              <w:bookmarkEnd w:id="3256"/>
              <w:bookmarkEnd w:id="3257"/>
              <w:bookmarkEnd w:id="3258"/>
            </w:del>
          </w:p>
        </w:tc>
        <w:tc>
          <w:tcPr>
            <w:tcW w:w="608" w:type="pct"/>
          </w:tcPr>
          <w:p w:rsidR="00BB4EEB" w:rsidDel="007A01D9" w:rsidRDefault="00C9123C">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259" w:author="Morita" w:date="2016-09-25T15:40:00Z"/>
                <w:bCs/>
                <w:sz w:val="20"/>
                <w:lang w:val="sv-SE" w:eastAsia="ja-JP"/>
              </w:rPr>
            </w:pPr>
            <w:del w:id="3260" w:author="Morita" w:date="2016-09-25T15:40:00Z">
              <w:r w:rsidRPr="00246AE9" w:rsidDel="007A01D9">
                <w:rPr>
                  <w:bCs/>
                  <w:sz w:val="20"/>
                  <w:lang w:val="sv-SE" w:eastAsia="ja-JP"/>
                </w:rPr>
                <w:delText>Y.1730</w:delText>
              </w:r>
              <w:bookmarkStart w:id="3261" w:name="_Toc462765203"/>
              <w:bookmarkStart w:id="3262" w:name="_Toc462766481"/>
              <w:bookmarkStart w:id="3263" w:name="_Toc462786174"/>
              <w:bookmarkEnd w:id="3261"/>
              <w:bookmarkEnd w:id="3262"/>
              <w:bookmarkEnd w:id="3263"/>
            </w:del>
          </w:p>
          <w:p w:rsidR="00BB4EEB" w:rsidDel="007A01D9" w:rsidRDefault="00BB4EEB">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264" w:author="Morita" w:date="2016-09-25T15:40:00Z"/>
                <w:bCs/>
                <w:sz w:val="20"/>
                <w:lang w:val="sv-SE" w:eastAsia="ja-JP"/>
              </w:rPr>
            </w:pPr>
            <w:del w:id="3265" w:author="Morita" w:date="2016-09-25T15:40:00Z">
              <w:r w:rsidDel="007A01D9">
                <w:rPr>
                  <w:rFonts w:hint="eastAsia"/>
                  <w:bCs/>
                  <w:sz w:val="20"/>
                  <w:lang w:val="sv-SE" w:eastAsia="ja-JP"/>
                </w:rPr>
                <w:delText>G.8013</w:delText>
              </w:r>
              <w:bookmarkStart w:id="3266" w:name="_Toc462765204"/>
              <w:bookmarkStart w:id="3267" w:name="_Toc462766482"/>
              <w:bookmarkStart w:id="3268" w:name="_Toc462786175"/>
              <w:bookmarkEnd w:id="3266"/>
              <w:bookmarkEnd w:id="3267"/>
              <w:bookmarkEnd w:id="3268"/>
            </w:del>
          </w:p>
          <w:p w:rsidR="00C9123C" w:rsidDel="007A01D9" w:rsidRDefault="00C9123C">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269" w:author="Morita" w:date="2016-09-25T15:40:00Z"/>
                <w:bCs/>
                <w:sz w:val="20"/>
                <w:lang w:val="sv-SE" w:eastAsia="ja-JP"/>
              </w:rPr>
            </w:pPr>
            <w:del w:id="3270" w:author="Morita" w:date="2016-09-25T15:40:00Z">
              <w:r w:rsidRPr="00246AE9" w:rsidDel="007A01D9">
                <w:rPr>
                  <w:bCs/>
                  <w:sz w:val="20"/>
                  <w:lang w:val="sv-SE" w:eastAsia="ja-JP"/>
                </w:rPr>
                <w:delText xml:space="preserve">G.8031 G.8032 [IEEE] </w:delText>
              </w:r>
              <w:r w:rsidR="00B13B5F" w:rsidDel="007A01D9">
                <w:rPr>
                  <w:rFonts w:hint="eastAsia"/>
                  <w:bCs/>
                  <w:sz w:val="20"/>
                  <w:lang w:val="sv-SE" w:eastAsia="ja-JP"/>
                </w:rPr>
                <w:delText xml:space="preserve">802.1AX, </w:delText>
              </w:r>
              <w:r w:rsidRPr="00246AE9" w:rsidDel="007A01D9">
                <w:rPr>
                  <w:bCs/>
                  <w:sz w:val="20"/>
                  <w:lang w:val="sv-SE" w:eastAsia="ja-JP"/>
                </w:rPr>
                <w:delText>802.1ag, 802.3, 802.1aq, 802.1Q</w:delText>
              </w:r>
              <w:r w:rsidR="00B13B5F" w:rsidDel="007A01D9">
                <w:rPr>
                  <w:rFonts w:hint="eastAsia"/>
                  <w:bCs/>
                  <w:sz w:val="20"/>
                  <w:lang w:val="sv-SE" w:eastAsia="ja-JP"/>
                </w:rPr>
                <w:delText>-2014</w:delText>
              </w:r>
              <w:bookmarkStart w:id="3271" w:name="_Toc462765205"/>
              <w:bookmarkStart w:id="3272" w:name="_Toc462766483"/>
              <w:bookmarkStart w:id="3273" w:name="_Toc462786176"/>
              <w:bookmarkEnd w:id="3271"/>
              <w:bookmarkEnd w:id="3272"/>
              <w:bookmarkEnd w:id="3273"/>
            </w:del>
          </w:p>
          <w:p w:rsidR="00B13B5F" w:rsidRPr="00246AE9" w:rsidDel="007A01D9" w:rsidRDefault="00B13B5F">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274" w:author="Morita" w:date="2016-09-25T15:40:00Z"/>
                <w:bCs/>
                <w:sz w:val="20"/>
                <w:lang w:val="sv-SE" w:eastAsia="ja-JP"/>
              </w:rPr>
            </w:pPr>
            <w:del w:id="3275" w:author="Morita" w:date="2016-09-25T15:40:00Z">
              <w:r w:rsidDel="007A01D9">
                <w:rPr>
                  <w:rFonts w:hint="eastAsia"/>
                  <w:bCs/>
                  <w:sz w:val="20"/>
                  <w:lang w:val="sv-SE" w:eastAsia="ja-JP"/>
                </w:rPr>
                <w:delText>802.1CB</w:delText>
              </w:r>
              <w:bookmarkStart w:id="3276" w:name="_Toc462765206"/>
              <w:bookmarkStart w:id="3277" w:name="_Toc462766484"/>
              <w:bookmarkStart w:id="3278" w:name="_Toc462786177"/>
              <w:bookmarkEnd w:id="3276"/>
              <w:bookmarkEnd w:id="3277"/>
              <w:bookmarkEnd w:id="3278"/>
            </w:del>
          </w:p>
        </w:tc>
        <w:tc>
          <w:tcPr>
            <w:tcW w:w="608" w:type="pct"/>
          </w:tcPr>
          <w:p w:rsidR="00BB4EEB"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279" w:author="Morita" w:date="2016-09-25T15:40:00Z"/>
                <w:bCs/>
                <w:sz w:val="20"/>
                <w:lang w:val="sv-SE" w:eastAsia="ja-JP"/>
              </w:rPr>
            </w:pPr>
            <w:del w:id="3280" w:author="Morita" w:date="2016-09-25T15:40:00Z">
              <w:r w:rsidRPr="00246AE9" w:rsidDel="007A01D9">
                <w:rPr>
                  <w:bCs/>
                  <w:sz w:val="20"/>
                  <w:lang w:val="sv-SE" w:eastAsia="ja-JP"/>
                </w:rPr>
                <w:delText>Y.1710 Y.1711</w:delText>
              </w:r>
              <w:bookmarkStart w:id="3281" w:name="_Toc462765207"/>
              <w:bookmarkStart w:id="3282" w:name="_Toc462766485"/>
              <w:bookmarkStart w:id="3283" w:name="_Toc462786178"/>
              <w:bookmarkEnd w:id="3281"/>
              <w:bookmarkEnd w:id="3282"/>
              <w:bookmarkEnd w:id="3283"/>
            </w:del>
          </w:p>
          <w:p w:rsidR="00BB4EEB"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284" w:author="Morita" w:date="2016-09-25T15:40:00Z"/>
                <w:bCs/>
                <w:sz w:val="20"/>
                <w:lang w:val="sv-SE" w:eastAsia="ja-JP"/>
              </w:rPr>
            </w:pPr>
            <w:del w:id="3285" w:author="Morita" w:date="2016-09-25T15:40:00Z">
              <w:r w:rsidRPr="00246AE9" w:rsidDel="007A01D9">
                <w:rPr>
                  <w:bCs/>
                  <w:sz w:val="20"/>
                  <w:lang w:val="sv-SE" w:eastAsia="ja-JP"/>
                </w:rPr>
                <w:delText>Y.1712 Y.1713</w:delText>
              </w:r>
              <w:bookmarkStart w:id="3286" w:name="_Toc462765208"/>
              <w:bookmarkStart w:id="3287" w:name="_Toc462766486"/>
              <w:bookmarkStart w:id="3288" w:name="_Toc462786179"/>
              <w:bookmarkEnd w:id="3286"/>
              <w:bookmarkEnd w:id="3287"/>
              <w:bookmarkEnd w:id="3288"/>
            </w:del>
          </w:p>
          <w:p w:rsidR="00BB4EEB" w:rsidDel="007A01D9" w:rsidRDefault="00BB4EEB"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289" w:author="Morita" w:date="2016-09-25T15:40:00Z"/>
                <w:bCs/>
                <w:sz w:val="20"/>
                <w:lang w:val="sv-SE" w:eastAsia="ja-JP"/>
              </w:rPr>
            </w:pPr>
            <w:del w:id="3290" w:author="Morita" w:date="2016-09-25T15:40:00Z">
              <w:r w:rsidDel="007A01D9">
                <w:rPr>
                  <w:rFonts w:hint="eastAsia"/>
                  <w:bCs/>
                  <w:sz w:val="20"/>
                  <w:lang w:val="sv-SE" w:eastAsia="ja-JP"/>
                </w:rPr>
                <w:delText>Y.1714</w:delText>
              </w:r>
              <w:bookmarkStart w:id="3291" w:name="_Toc462765209"/>
              <w:bookmarkStart w:id="3292" w:name="_Toc462766487"/>
              <w:bookmarkStart w:id="3293" w:name="_Toc462786180"/>
              <w:bookmarkEnd w:id="3291"/>
              <w:bookmarkEnd w:id="3292"/>
              <w:bookmarkEnd w:id="3293"/>
            </w:del>
          </w:p>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294" w:author="Morita" w:date="2016-09-25T15:40:00Z"/>
                <w:bCs/>
                <w:sz w:val="20"/>
                <w:lang w:val="sv-SE" w:eastAsia="ja-JP"/>
              </w:rPr>
            </w:pPr>
            <w:del w:id="3295" w:author="Morita" w:date="2016-09-25T15:40:00Z">
              <w:r w:rsidRPr="00246AE9" w:rsidDel="007A01D9">
                <w:rPr>
                  <w:bCs/>
                  <w:sz w:val="20"/>
                  <w:lang w:val="sv-SE" w:eastAsia="ja-JP"/>
                </w:rPr>
                <w:delText xml:space="preserve"> Y.1720</w:delText>
              </w:r>
              <w:bookmarkStart w:id="3296" w:name="_Toc462765210"/>
              <w:bookmarkStart w:id="3297" w:name="_Toc462766488"/>
              <w:bookmarkStart w:id="3298" w:name="_Toc462786181"/>
              <w:bookmarkEnd w:id="3296"/>
              <w:bookmarkEnd w:id="3297"/>
              <w:bookmarkEnd w:id="3298"/>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299" w:author="Morita" w:date="2016-09-25T15:40:00Z"/>
                <w:bCs/>
                <w:sz w:val="20"/>
                <w:lang w:val="sv-SE" w:eastAsia="ja-JP"/>
              </w:rPr>
            </w:pPr>
            <w:del w:id="3300" w:author="Morita" w:date="2016-09-25T15:40:00Z">
              <w:r w:rsidRPr="00246AE9" w:rsidDel="007A01D9">
                <w:rPr>
                  <w:bCs/>
                  <w:sz w:val="20"/>
                  <w:lang w:val="sv-SE" w:eastAsia="ja-JP"/>
                </w:rPr>
                <w:delText>[IETF]</w:delText>
              </w:r>
              <w:bookmarkStart w:id="3301" w:name="_Toc462765211"/>
              <w:bookmarkStart w:id="3302" w:name="_Toc462766489"/>
              <w:bookmarkStart w:id="3303" w:name="_Toc462786182"/>
              <w:bookmarkEnd w:id="3301"/>
              <w:bookmarkEnd w:id="3302"/>
              <w:bookmarkEnd w:id="3303"/>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304" w:author="Morita" w:date="2016-09-25T15:40:00Z"/>
                <w:bCs/>
                <w:sz w:val="20"/>
                <w:lang w:val="sv-SE" w:eastAsia="ja-JP"/>
              </w:rPr>
            </w:pPr>
            <w:del w:id="3305" w:author="Morita" w:date="2016-09-25T15:40:00Z">
              <w:r w:rsidRPr="00246AE9" w:rsidDel="007A01D9">
                <w:rPr>
                  <w:bCs/>
                  <w:sz w:val="20"/>
                  <w:lang w:val="sv-SE" w:eastAsia="ja-JP"/>
                </w:rPr>
                <w:delText>RFC3429, RFC4377, RFC4378, RFC4379, RFC3469, RFC4090</w:delText>
              </w:r>
              <w:bookmarkStart w:id="3306" w:name="_Toc462765212"/>
              <w:bookmarkStart w:id="3307" w:name="_Toc462766490"/>
              <w:bookmarkStart w:id="3308" w:name="_Toc462786183"/>
              <w:bookmarkEnd w:id="3306"/>
              <w:bookmarkEnd w:id="3307"/>
              <w:bookmarkEnd w:id="3308"/>
            </w:del>
          </w:p>
        </w:tc>
        <w:tc>
          <w:tcPr>
            <w:tcW w:w="608" w:type="pct"/>
          </w:tcPr>
          <w:p w:rsidR="00610F22" w:rsidDel="007A01D9" w:rsidRDefault="00610F22"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309" w:author="Morita" w:date="2016-09-25T15:40:00Z"/>
                <w:bCs/>
                <w:sz w:val="20"/>
                <w:lang w:val="pt-BR" w:eastAsia="ja-JP"/>
              </w:rPr>
            </w:pPr>
            <w:del w:id="3310" w:author="Morita" w:date="2016-09-25T15:40:00Z">
              <w:r w:rsidDel="007A01D9">
                <w:rPr>
                  <w:rFonts w:hint="eastAsia"/>
                  <w:bCs/>
                  <w:sz w:val="20"/>
                  <w:lang w:val="pt-BR" w:eastAsia="ja-JP"/>
                </w:rPr>
                <w:delText>G.8113</w:delText>
              </w:r>
              <w:bookmarkStart w:id="3311" w:name="_Toc462765213"/>
              <w:bookmarkStart w:id="3312" w:name="_Toc462766491"/>
              <w:bookmarkStart w:id="3313" w:name="_Toc462786184"/>
              <w:bookmarkEnd w:id="3311"/>
              <w:bookmarkEnd w:id="3312"/>
              <w:bookmarkEnd w:id="3313"/>
            </w:del>
          </w:p>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314" w:author="Morita" w:date="2016-09-25T15:40:00Z"/>
                <w:bCs/>
                <w:sz w:val="20"/>
                <w:lang w:val="pt-BR" w:eastAsia="ja-JP"/>
              </w:rPr>
            </w:pPr>
            <w:del w:id="3315" w:author="Morita" w:date="2016-09-25T15:40:00Z">
              <w:r w:rsidRPr="00BB3420" w:rsidDel="007A01D9">
                <w:rPr>
                  <w:rFonts w:hint="eastAsia"/>
                  <w:bCs/>
                  <w:sz w:val="20"/>
                  <w:lang w:val="pt-BR" w:eastAsia="ja-JP"/>
                </w:rPr>
                <w:delText>G.8113.1</w:delText>
              </w:r>
              <w:bookmarkStart w:id="3316" w:name="_Toc462765214"/>
              <w:bookmarkStart w:id="3317" w:name="_Toc462766492"/>
              <w:bookmarkStart w:id="3318" w:name="_Toc462786185"/>
              <w:bookmarkEnd w:id="3316"/>
              <w:bookmarkEnd w:id="3317"/>
              <w:bookmarkEnd w:id="3318"/>
            </w:del>
          </w:p>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319" w:author="Morita" w:date="2016-09-25T15:40:00Z"/>
                <w:bCs/>
                <w:sz w:val="20"/>
                <w:lang w:val="pt-BR" w:eastAsia="ja-JP"/>
              </w:rPr>
            </w:pPr>
            <w:del w:id="3320" w:author="Morita" w:date="2016-09-25T15:40:00Z">
              <w:r w:rsidRPr="00BB3420" w:rsidDel="007A01D9">
                <w:rPr>
                  <w:rFonts w:hint="eastAsia"/>
                  <w:bCs/>
                  <w:sz w:val="20"/>
                  <w:lang w:val="pt-BR" w:eastAsia="ja-JP"/>
                </w:rPr>
                <w:delText>G.8113.</w:delText>
              </w:r>
              <w:r w:rsidDel="007A01D9">
                <w:rPr>
                  <w:rFonts w:hint="eastAsia"/>
                  <w:bCs/>
                  <w:sz w:val="20"/>
                  <w:lang w:val="pt-BR" w:eastAsia="ja-JP"/>
                </w:rPr>
                <w:delText>2</w:delText>
              </w:r>
              <w:bookmarkStart w:id="3321" w:name="_Toc462765215"/>
              <w:bookmarkStart w:id="3322" w:name="_Toc462766493"/>
              <w:bookmarkStart w:id="3323" w:name="_Toc462786186"/>
              <w:bookmarkEnd w:id="3321"/>
              <w:bookmarkEnd w:id="3322"/>
              <w:bookmarkEnd w:id="3323"/>
            </w:del>
          </w:p>
          <w:p w:rsidR="00610F22"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324" w:author="Morita" w:date="2016-09-25T15:40:00Z"/>
                <w:bCs/>
                <w:sz w:val="20"/>
                <w:lang w:val="pt-BR" w:eastAsia="ja-JP"/>
              </w:rPr>
            </w:pPr>
            <w:del w:id="3325" w:author="Morita" w:date="2016-09-25T15:40:00Z">
              <w:r w:rsidRPr="00246AE9" w:rsidDel="007A01D9">
                <w:rPr>
                  <w:bCs/>
                  <w:sz w:val="20"/>
                  <w:lang w:val="pt-BR" w:eastAsia="ja-JP"/>
                </w:rPr>
                <w:delText>G.8131</w:delText>
              </w:r>
              <w:bookmarkStart w:id="3326" w:name="_Toc462765216"/>
              <w:bookmarkStart w:id="3327" w:name="_Toc462766494"/>
              <w:bookmarkStart w:id="3328" w:name="_Toc462786187"/>
              <w:bookmarkEnd w:id="3326"/>
              <w:bookmarkEnd w:id="3327"/>
              <w:bookmarkEnd w:id="3328"/>
            </w:del>
          </w:p>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329" w:author="Morita" w:date="2016-09-25T15:40:00Z"/>
                <w:bCs/>
                <w:sz w:val="20"/>
                <w:lang w:val="pt-BR" w:eastAsia="ja-JP"/>
              </w:rPr>
            </w:pPr>
            <w:bookmarkStart w:id="3330" w:name="_Toc462765217"/>
            <w:bookmarkStart w:id="3331" w:name="_Toc462766495"/>
            <w:bookmarkStart w:id="3332" w:name="_Toc462786188"/>
            <w:bookmarkEnd w:id="3330"/>
            <w:bookmarkEnd w:id="3331"/>
            <w:bookmarkEnd w:id="3332"/>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333" w:author="Morita" w:date="2016-09-25T15:40:00Z"/>
                <w:bCs/>
                <w:sz w:val="20"/>
                <w:lang w:val="pt-BR" w:eastAsia="ja-JP"/>
              </w:rPr>
            </w:pPr>
            <w:del w:id="3334" w:author="Morita" w:date="2016-09-25T15:40:00Z">
              <w:r w:rsidRPr="00246AE9" w:rsidDel="007A01D9">
                <w:rPr>
                  <w:bCs/>
                  <w:sz w:val="20"/>
                  <w:lang w:val="pt-BR" w:eastAsia="ja-JP"/>
                </w:rPr>
                <w:delText>[SG13]</w:delText>
              </w:r>
              <w:bookmarkStart w:id="3335" w:name="_Toc462765218"/>
              <w:bookmarkStart w:id="3336" w:name="_Toc462766496"/>
              <w:bookmarkStart w:id="3337" w:name="_Toc462786189"/>
              <w:bookmarkEnd w:id="3335"/>
              <w:bookmarkEnd w:id="3336"/>
              <w:bookmarkEnd w:id="3337"/>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338" w:author="Morita" w:date="2016-09-25T15:40:00Z"/>
                <w:bCs/>
                <w:sz w:val="20"/>
                <w:lang w:val="pt-BR" w:eastAsia="ja-JP"/>
              </w:rPr>
            </w:pPr>
            <w:del w:id="3339" w:author="Morita" w:date="2016-09-25T15:40:00Z">
              <w:r w:rsidRPr="00246AE9" w:rsidDel="007A01D9">
                <w:rPr>
                  <w:bCs/>
                  <w:sz w:val="20"/>
                  <w:lang w:val="pt-BR" w:eastAsia="ja-JP"/>
                </w:rPr>
                <w:delText>Y.Sup4</w:delText>
              </w:r>
              <w:bookmarkStart w:id="3340" w:name="_Toc462765219"/>
              <w:bookmarkStart w:id="3341" w:name="_Toc462766497"/>
              <w:bookmarkStart w:id="3342" w:name="_Toc462786190"/>
              <w:bookmarkEnd w:id="3340"/>
              <w:bookmarkEnd w:id="3341"/>
              <w:bookmarkEnd w:id="3342"/>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343" w:author="Morita" w:date="2016-09-25T15:40:00Z"/>
                <w:bCs/>
                <w:sz w:val="20"/>
                <w:lang w:val="pt-BR" w:eastAsia="ja-JP"/>
              </w:rPr>
            </w:pPr>
            <w:del w:id="3344" w:author="Morita" w:date="2016-09-25T15:40:00Z">
              <w:r w:rsidRPr="00246AE9" w:rsidDel="007A01D9">
                <w:rPr>
                  <w:bCs/>
                  <w:sz w:val="20"/>
                  <w:lang w:val="pt-BR" w:eastAsia="ja-JP"/>
                </w:rPr>
                <w:delText>[IETF]</w:delText>
              </w:r>
              <w:bookmarkStart w:id="3345" w:name="_Toc462765220"/>
              <w:bookmarkStart w:id="3346" w:name="_Toc462766498"/>
              <w:bookmarkStart w:id="3347" w:name="_Toc462786191"/>
              <w:bookmarkEnd w:id="3345"/>
              <w:bookmarkEnd w:id="3346"/>
              <w:bookmarkEnd w:id="3347"/>
            </w:del>
          </w:p>
          <w:p w:rsidR="00C9123C"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348" w:author="Morita" w:date="2016-09-25T15:40:00Z"/>
                <w:bCs/>
                <w:sz w:val="20"/>
                <w:lang w:val="pt-BR" w:eastAsia="ja-JP"/>
              </w:rPr>
            </w:pPr>
            <w:del w:id="3349" w:author="Morita" w:date="2016-09-25T15:40:00Z">
              <w:r w:rsidDel="007A01D9">
                <w:rPr>
                  <w:rFonts w:hint="eastAsia"/>
                  <w:bCs/>
                  <w:sz w:val="20"/>
                  <w:lang w:val="pt-BR" w:eastAsia="ja-JP"/>
                </w:rPr>
                <w:delText>RFC5860</w:delText>
              </w:r>
              <w:bookmarkStart w:id="3350" w:name="_Toc462765221"/>
              <w:bookmarkStart w:id="3351" w:name="_Toc462766499"/>
              <w:bookmarkStart w:id="3352" w:name="_Toc462786192"/>
              <w:bookmarkEnd w:id="3350"/>
              <w:bookmarkEnd w:id="3351"/>
              <w:bookmarkEnd w:id="3352"/>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353" w:author="Morita" w:date="2016-09-25T15:40:00Z"/>
                <w:bCs/>
                <w:sz w:val="20"/>
                <w:lang w:val="pt-BR" w:eastAsia="ja-JP"/>
              </w:rPr>
            </w:pPr>
            <w:del w:id="3354" w:author="Morita" w:date="2016-09-25T15:40:00Z">
              <w:r w:rsidDel="007A01D9">
                <w:rPr>
                  <w:rFonts w:hint="eastAsia"/>
                  <w:bCs/>
                  <w:sz w:val="20"/>
                  <w:lang w:val="pt-BR" w:eastAsia="ja-JP"/>
                </w:rPr>
                <w:delText>RFC6371</w:delText>
              </w:r>
              <w:bookmarkStart w:id="3355" w:name="_Toc462765222"/>
              <w:bookmarkStart w:id="3356" w:name="_Toc462766500"/>
              <w:bookmarkStart w:id="3357" w:name="_Toc462786193"/>
              <w:bookmarkEnd w:id="3355"/>
              <w:bookmarkEnd w:id="3356"/>
              <w:bookmarkEnd w:id="3357"/>
            </w:del>
          </w:p>
        </w:tc>
        <w:bookmarkStart w:id="3358" w:name="_Toc462765223"/>
        <w:bookmarkStart w:id="3359" w:name="_Toc462766501"/>
        <w:bookmarkStart w:id="3360" w:name="_Toc462786194"/>
        <w:bookmarkEnd w:id="3358"/>
        <w:bookmarkEnd w:id="3359"/>
        <w:bookmarkEnd w:id="3360"/>
      </w:tr>
      <w:tr w:rsidR="00C9123C" w:rsidRPr="00ED115A" w:rsidDel="007A01D9" w:rsidTr="00D55AC7">
        <w:trPr>
          <w:cantSplit/>
          <w:del w:id="3361" w:author="Morita" w:date="2016-09-25T15:40:00Z"/>
        </w:trPr>
        <w:tc>
          <w:tcPr>
            <w:tcW w:w="818" w:type="pct"/>
          </w:tcPr>
          <w:p w:rsidR="00C9123C" w:rsidRPr="00ED115A" w:rsidDel="007A01D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del w:id="3362" w:author="Morita" w:date="2016-09-25T15:40:00Z"/>
                <w:sz w:val="22"/>
              </w:rPr>
            </w:pPr>
            <w:del w:id="3363" w:author="Morita" w:date="2016-09-25T15:40:00Z">
              <w:r w:rsidRPr="00ED115A" w:rsidDel="007A01D9">
                <w:rPr>
                  <w:sz w:val="22"/>
                </w:rPr>
                <w:delText>Management aspects</w:delText>
              </w:r>
              <w:bookmarkStart w:id="3364" w:name="_Toc462765224"/>
              <w:bookmarkStart w:id="3365" w:name="_Toc462766502"/>
              <w:bookmarkStart w:id="3366" w:name="_Toc462786195"/>
              <w:bookmarkEnd w:id="3364"/>
              <w:bookmarkEnd w:id="3365"/>
              <w:bookmarkEnd w:id="3366"/>
            </w:del>
          </w:p>
        </w:tc>
        <w:tc>
          <w:tcPr>
            <w:tcW w:w="532" w:type="pct"/>
          </w:tcPr>
          <w:p w:rsidR="00D55AC7"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367" w:author="Morita" w:date="2016-09-25T15:40:00Z"/>
                <w:sz w:val="20"/>
                <w:lang w:eastAsia="ja-JP"/>
              </w:rPr>
            </w:pPr>
            <w:del w:id="3368" w:author="Morita" w:date="2016-09-25T15:40:00Z">
              <w:r w:rsidRPr="00246AE9" w:rsidDel="007A01D9">
                <w:rPr>
                  <w:sz w:val="20"/>
                </w:rPr>
                <w:delText>G.7710</w:delText>
              </w:r>
              <w:bookmarkStart w:id="3369" w:name="_Toc462765225"/>
              <w:bookmarkStart w:id="3370" w:name="_Toc462766503"/>
              <w:bookmarkStart w:id="3371" w:name="_Toc462786196"/>
              <w:bookmarkEnd w:id="3369"/>
              <w:bookmarkEnd w:id="3370"/>
              <w:bookmarkEnd w:id="3371"/>
            </w:del>
          </w:p>
          <w:p w:rsidR="00A41032" w:rsidDel="007A01D9" w:rsidRDefault="00A41032"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372" w:author="Morita" w:date="2016-09-25T15:40:00Z"/>
                <w:sz w:val="20"/>
                <w:lang w:eastAsia="ja-JP"/>
              </w:rPr>
            </w:pPr>
            <w:del w:id="3373" w:author="Morita" w:date="2016-09-25T15:40:00Z">
              <w:r w:rsidDel="007A01D9">
                <w:rPr>
                  <w:rFonts w:hint="eastAsia"/>
                  <w:sz w:val="20"/>
                  <w:lang w:eastAsia="ja-JP"/>
                </w:rPr>
                <w:delText>G.7711</w:delText>
              </w:r>
              <w:bookmarkStart w:id="3374" w:name="_Toc462765226"/>
              <w:bookmarkStart w:id="3375" w:name="_Toc462766504"/>
              <w:bookmarkStart w:id="3376" w:name="_Toc462786197"/>
              <w:bookmarkEnd w:id="3374"/>
              <w:bookmarkEnd w:id="3375"/>
              <w:bookmarkEnd w:id="3376"/>
            </w:del>
          </w:p>
          <w:p w:rsidR="00C9123C"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377" w:author="Morita" w:date="2016-09-25T15:40:00Z"/>
                <w:sz w:val="20"/>
                <w:lang w:eastAsia="ja-JP"/>
              </w:rPr>
            </w:pPr>
            <w:del w:id="3378" w:author="Morita" w:date="2016-09-25T15:40:00Z">
              <w:r w:rsidRPr="00246AE9" w:rsidDel="007A01D9">
                <w:rPr>
                  <w:sz w:val="20"/>
                </w:rPr>
                <w:delText>G.7712</w:delText>
              </w:r>
              <w:bookmarkStart w:id="3379" w:name="_Toc462765227"/>
              <w:bookmarkStart w:id="3380" w:name="_Toc462766505"/>
              <w:bookmarkStart w:id="3381" w:name="_Toc462786198"/>
              <w:bookmarkEnd w:id="3379"/>
              <w:bookmarkEnd w:id="3380"/>
              <w:bookmarkEnd w:id="3381"/>
            </w:del>
          </w:p>
          <w:p w:rsidR="00A41032" w:rsidDel="007A01D9" w:rsidRDefault="00A41032"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382" w:author="Morita" w:date="2016-09-25T15:40:00Z"/>
                <w:sz w:val="20"/>
                <w:lang w:eastAsia="ja-JP"/>
              </w:rPr>
            </w:pPr>
            <w:del w:id="3383" w:author="Morita" w:date="2016-09-25T15:40:00Z">
              <w:r w:rsidDel="007A01D9">
                <w:rPr>
                  <w:rFonts w:hint="eastAsia"/>
                  <w:sz w:val="20"/>
                  <w:lang w:eastAsia="ja-JP"/>
                </w:rPr>
                <w:delText>G.7713</w:delText>
              </w:r>
              <w:bookmarkStart w:id="3384" w:name="_Toc462765228"/>
              <w:bookmarkStart w:id="3385" w:name="_Toc462766506"/>
              <w:bookmarkStart w:id="3386" w:name="_Toc462786199"/>
              <w:bookmarkEnd w:id="3384"/>
              <w:bookmarkEnd w:id="3385"/>
              <w:bookmarkEnd w:id="3386"/>
            </w:del>
          </w:p>
          <w:p w:rsidR="00A41032" w:rsidDel="007A01D9" w:rsidRDefault="00A41032"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387" w:author="Morita" w:date="2016-09-25T15:40:00Z"/>
                <w:sz w:val="20"/>
                <w:lang w:eastAsia="ja-JP"/>
              </w:rPr>
            </w:pPr>
            <w:del w:id="3388" w:author="Morita" w:date="2016-09-25T15:40:00Z">
              <w:r w:rsidDel="007A01D9">
                <w:rPr>
                  <w:rFonts w:hint="eastAsia"/>
                  <w:sz w:val="20"/>
                  <w:lang w:eastAsia="ja-JP"/>
                </w:rPr>
                <w:delText>G.7713.1</w:delText>
              </w:r>
              <w:bookmarkStart w:id="3389" w:name="_Toc462765229"/>
              <w:bookmarkStart w:id="3390" w:name="_Toc462766507"/>
              <w:bookmarkStart w:id="3391" w:name="_Toc462786200"/>
              <w:bookmarkEnd w:id="3389"/>
              <w:bookmarkEnd w:id="3390"/>
              <w:bookmarkEnd w:id="3391"/>
            </w:del>
          </w:p>
          <w:p w:rsidR="00A41032" w:rsidDel="007A01D9" w:rsidRDefault="00A41032"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392" w:author="Morita" w:date="2016-09-25T15:40:00Z"/>
                <w:sz w:val="20"/>
                <w:lang w:eastAsia="ja-JP"/>
              </w:rPr>
            </w:pPr>
            <w:del w:id="3393" w:author="Morita" w:date="2016-09-25T15:40:00Z">
              <w:r w:rsidDel="007A01D9">
                <w:rPr>
                  <w:rFonts w:hint="eastAsia"/>
                  <w:sz w:val="20"/>
                  <w:lang w:eastAsia="ja-JP"/>
                </w:rPr>
                <w:delText>G.7713.2</w:delText>
              </w:r>
              <w:bookmarkStart w:id="3394" w:name="_Toc462765230"/>
              <w:bookmarkStart w:id="3395" w:name="_Toc462766508"/>
              <w:bookmarkStart w:id="3396" w:name="_Toc462786201"/>
              <w:bookmarkEnd w:id="3394"/>
              <w:bookmarkEnd w:id="3395"/>
              <w:bookmarkEnd w:id="3396"/>
            </w:del>
          </w:p>
          <w:p w:rsidR="00A41032" w:rsidDel="007A01D9" w:rsidRDefault="00A41032"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397" w:author="Morita" w:date="2016-09-25T15:40:00Z"/>
                <w:sz w:val="20"/>
                <w:lang w:eastAsia="ja-JP"/>
              </w:rPr>
            </w:pPr>
            <w:del w:id="3398" w:author="Morita" w:date="2016-09-25T15:40:00Z">
              <w:r w:rsidDel="007A01D9">
                <w:rPr>
                  <w:rFonts w:hint="eastAsia"/>
                  <w:sz w:val="20"/>
                  <w:lang w:eastAsia="ja-JP"/>
                </w:rPr>
                <w:delText>G.7713.3</w:delText>
              </w:r>
              <w:bookmarkStart w:id="3399" w:name="_Toc462765231"/>
              <w:bookmarkStart w:id="3400" w:name="_Toc462766509"/>
              <w:bookmarkStart w:id="3401" w:name="_Toc462786202"/>
              <w:bookmarkEnd w:id="3399"/>
              <w:bookmarkEnd w:id="3400"/>
              <w:bookmarkEnd w:id="3401"/>
            </w:del>
          </w:p>
          <w:p w:rsidR="00A41032" w:rsidDel="007A01D9" w:rsidRDefault="00A41032"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402" w:author="Morita" w:date="2016-09-25T15:40:00Z"/>
                <w:sz w:val="20"/>
                <w:lang w:eastAsia="ja-JP"/>
              </w:rPr>
            </w:pPr>
            <w:del w:id="3403" w:author="Morita" w:date="2016-09-25T15:40:00Z">
              <w:r w:rsidDel="007A01D9">
                <w:rPr>
                  <w:rFonts w:hint="eastAsia"/>
                  <w:sz w:val="20"/>
                  <w:lang w:eastAsia="ja-JP"/>
                </w:rPr>
                <w:delText>G.7714</w:delText>
              </w:r>
              <w:bookmarkStart w:id="3404" w:name="_Toc462765232"/>
              <w:bookmarkStart w:id="3405" w:name="_Toc462766510"/>
              <w:bookmarkStart w:id="3406" w:name="_Toc462786203"/>
              <w:bookmarkEnd w:id="3404"/>
              <w:bookmarkEnd w:id="3405"/>
              <w:bookmarkEnd w:id="3406"/>
            </w:del>
          </w:p>
          <w:p w:rsidR="00A41032" w:rsidDel="007A01D9" w:rsidRDefault="00A41032"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407" w:author="Morita" w:date="2016-09-25T15:40:00Z"/>
                <w:sz w:val="20"/>
                <w:lang w:eastAsia="ja-JP"/>
              </w:rPr>
            </w:pPr>
            <w:del w:id="3408" w:author="Morita" w:date="2016-09-25T15:40:00Z">
              <w:r w:rsidDel="007A01D9">
                <w:rPr>
                  <w:rFonts w:hint="eastAsia"/>
                  <w:sz w:val="20"/>
                  <w:lang w:eastAsia="ja-JP"/>
                </w:rPr>
                <w:delText>G.7716</w:delText>
              </w:r>
              <w:bookmarkStart w:id="3409" w:name="_Toc462765233"/>
              <w:bookmarkStart w:id="3410" w:name="_Toc462766511"/>
              <w:bookmarkStart w:id="3411" w:name="_Toc462786204"/>
              <w:bookmarkEnd w:id="3409"/>
              <w:bookmarkEnd w:id="3410"/>
              <w:bookmarkEnd w:id="3411"/>
            </w:del>
          </w:p>
          <w:p w:rsidR="00A41032" w:rsidRPr="00246AE9" w:rsidDel="007A01D9" w:rsidRDefault="00A41032"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412" w:author="Morita" w:date="2016-09-25T15:40:00Z"/>
                <w:sz w:val="20"/>
                <w:lang w:eastAsia="ja-JP"/>
              </w:rPr>
            </w:pPr>
            <w:del w:id="3413" w:author="Morita" w:date="2016-09-25T15:40:00Z">
              <w:r w:rsidDel="007A01D9">
                <w:rPr>
                  <w:rFonts w:hint="eastAsia"/>
                  <w:sz w:val="20"/>
                  <w:lang w:eastAsia="ja-JP"/>
                </w:rPr>
                <w:delText>G.7718.1</w:delText>
              </w:r>
              <w:bookmarkStart w:id="3414" w:name="_Toc462765234"/>
              <w:bookmarkStart w:id="3415" w:name="_Toc462766512"/>
              <w:bookmarkStart w:id="3416" w:name="_Toc462786205"/>
              <w:bookmarkEnd w:id="3414"/>
              <w:bookmarkEnd w:id="3415"/>
              <w:bookmarkEnd w:id="3416"/>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417" w:author="Morita" w:date="2016-09-25T15:40:00Z"/>
                <w:sz w:val="20"/>
              </w:rPr>
            </w:pPr>
            <w:del w:id="3418" w:author="Morita" w:date="2016-09-25T15:40:00Z">
              <w:r w:rsidRPr="00246AE9" w:rsidDel="007A01D9">
                <w:rPr>
                  <w:sz w:val="20"/>
                </w:rPr>
                <w:delText>M.3010</w:delText>
              </w:r>
              <w:bookmarkStart w:id="3419" w:name="_Toc462765235"/>
              <w:bookmarkStart w:id="3420" w:name="_Toc462766513"/>
              <w:bookmarkStart w:id="3421" w:name="_Toc462786206"/>
              <w:bookmarkEnd w:id="3419"/>
              <w:bookmarkEnd w:id="3420"/>
              <w:bookmarkEnd w:id="3421"/>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422" w:author="Morita" w:date="2016-09-25T15:40:00Z"/>
                <w:sz w:val="20"/>
              </w:rPr>
            </w:pPr>
            <w:del w:id="3423" w:author="Morita" w:date="2016-09-25T15:40:00Z">
              <w:r w:rsidRPr="00246AE9" w:rsidDel="007A01D9">
                <w:rPr>
                  <w:sz w:val="20"/>
                </w:rPr>
                <w:delText>M.3013</w:delText>
              </w:r>
              <w:bookmarkStart w:id="3424" w:name="_Toc462765236"/>
              <w:bookmarkStart w:id="3425" w:name="_Toc462766514"/>
              <w:bookmarkStart w:id="3426" w:name="_Toc462786207"/>
              <w:bookmarkEnd w:id="3424"/>
              <w:bookmarkEnd w:id="3425"/>
              <w:bookmarkEnd w:id="3426"/>
            </w:del>
          </w:p>
        </w:tc>
        <w:tc>
          <w:tcPr>
            <w:tcW w:w="456" w:type="pct"/>
          </w:tcPr>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427" w:author="Morita" w:date="2016-09-25T15:40:00Z"/>
                <w:sz w:val="20"/>
              </w:rPr>
            </w:pPr>
            <w:bookmarkStart w:id="3428" w:name="_Toc462765237"/>
            <w:bookmarkStart w:id="3429" w:name="_Toc462766515"/>
            <w:bookmarkStart w:id="3430" w:name="_Toc462786208"/>
            <w:bookmarkEnd w:id="3428"/>
            <w:bookmarkEnd w:id="3429"/>
            <w:bookmarkEnd w:id="3430"/>
          </w:p>
        </w:tc>
        <w:tc>
          <w:tcPr>
            <w:tcW w:w="456" w:type="pct"/>
          </w:tcPr>
          <w:p w:rsidR="00CE3146"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431" w:author="Morita" w:date="2016-09-25T15:40:00Z"/>
                <w:sz w:val="20"/>
                <w:lang w:eastAsia="ja-JP"/>
              </w:rPr>
            </w:pPr>
            <w:del w:id="3432" w:author="Morita" w:date="2016-09-25T15:40:00Z">
              <w:r w:rsidRPr="00246AE9" w:rsidDel="007A01D9">
                <w:rPr>
                  <w:sz w:val="20"/>
                </w:rPr>
                <w:delText>G.774</w:delText>
              </w:r>
              <w:r w:rsidR="00CE3146" w:rsidDel="007A01D9">
                <w:rPr>
                  <w:rFonts w:hint="eastAsia"/>
                  <w:sz w:val="20"/>
                  <w:lang w:eastAsia="ja-JP"/>
                </w:rPr>
                <w:delText>.x</w:delText>
              </w:r>
              <w:bookmarkStart w:id="3433" w:name="_Toc462765238"/>
              <w:bookmarkStart w:id="3434" w:name="_Toc462766516"/>
              <w:bookmarkStart w:id="3435" w:name="_Toc462786209"/>
              <w:bookmarkEnd w:id="3433"/>
              <w:bookmarkEnd w:id="3434"/>
              <w:bookmarkEnd w:id="3435"/>
            </w:del>
          </w:p>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436" w:author="Morita" w:date="2016-09-25T15:40:00Z"/>
                <w:sz w:val="20"/>
              </w:rPr>
            </w:pPr>
            <w:del w:id="3437" w:author="Morita" w:date="2016-09-25T15:40:00Z">
              <w:r w:rsidRPr="00246AE9" w:rsidDel="007A01D9">
                <w:rPr>
                  <w:sz w:val="20"/>
                </w:rPr>
                <w:delText>G.784, G.831 M.3100 am3</w:delText>
              </w:r>
              <w:bookmarkStart w:id="3438" w:name="_Toc462765239"/>
              <w:bookmarkStart w:id="3439" w:name="_Toc462766517"/>
              <w:bookmarkStart w:id="3440" w:name="_Toc462786210"/>
              <w:bookmarkEnd w:id="3438"/>
              <w:bookmarkEnd w:id="3439"/>
              <w:bookmarkEnd w:id="3440"/>
            </w:del>
          </w:p>
        </w:tc>
        <w:tc>
          <w:tcPr>
            <w:tcW w:w="456"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441" w:author="Morita" w:date="2016-09-25T15:40:00Z"/>
                <w:sz w:val="20"/>
              </w:rPr>
            </w:pPr>
            <w:del w:id="3442" w:author="Morita" w:date="2016-09-25T15:40:00Z">
              <w:r w:rsidRPr="00246AE9" w:rsidDel="007A01D9">
                <w:rPr>
                  <w:sz w:val="20"/>
                </w:rPr>
                <w:delText>I.751</w:delText>
              </w:r>
              <w:bookmarkStart w:id="3443" w:name="_Toc462765240"/>
              <w:bookmarkStart w:id="3444" w:name="_Toc462766518"/>
              <w:bookmarkStart w:id="3445" w:name="_Toc462786211"/>
              <w:bookmarkEnd w:id="3443"/>
              <w:bookmarkEnd w:id="3444"/>
              <w:bookmarkEnd w:id="3445"/>
            </w:del>
          </w:p>
        </w:tc>
        <w:tc>
          <w:tcPr>
            <w:tcW w:w="456" w:type="pct"/>
          </w:tcPr>
          <w:p w:rsidR="00CE3146"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446" w:author="Morita" w:date="2016-09-25T15:40:00Z"/>
                <w:sz w:val="20"/>
                <w:lang w:eastAsia="ja-JP"/>
              </w:rPr>
            </w:pPr>
            <w:del w:id="3447" w:author="Morita" w:date="2016-09-25T15:40:00Z">
              <w:r w:rsidRPr="00246AE9" w:rsidDel="007A01D9">
                <w:rPr>
                  <w:sz w:val="20"/>
                </w:rPr>
                <w:delText>G.874</w:delText>
              </w:r>
              <w:bookmarkStart w:id="3448" w:name="_Toc462765241"/>
              <w:bookmarkStart w:id="3449" w:name="_Toc462766519"/>
              <w:bookmarkStart w:id="3450" w:name="_Toc462786212"/>
              <w:bookmarkEnd w:id="3448"/>
              <w:bookmarkEnd w:id="3449"/>
              <w:bookmarkEnd w:id="3450"/>
            </w:del>
          </w:p>
          <w:p w:rsidR="00CE3146" w:rsidDel="007A01D9" w:rsidRDefault="00C9123C" w:rsidP="005A54E2">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del w:id="3451" w:author="Morita" w:date="2016-09-25T15:40:00Z"/>
                <w:sz w:val="20"/>
                <w:lang w:eastAsia="ja-JP"/>
              </w:rPr>
            </w:pPr>
            <w:del w:id="3452" w:author="Morita" w:date="2016-09-25T15:40:00Z">
              <w:r w:rsidRPr="00246AE9" w:rsidDel="007A01D9">
                <w:rPr>
                  <w:sz w:val="20"/>
                </w:rPr>
                <w:delText>G.874.</w:delText>
              </w:r>
              <w:r w:rsidR="00CE3146" w:rsidDel="007A01D9">
                <w:rPr>
                  <w:rFonts w:hint="eastAsia"/>
                  <w:sz w:val="20"/>
                  <w:lang w:eastAsia="ja-JP"/>
                </w:rPr>
                <w:delText>1</w:delText>
              </w:r>
              <w:bookmarkStart w:id="3453" w:name="_Toc462765242"/>
              <w:bookmarkStart w:id="3454" w:name="_Toc462766520"/>
              <w:bookmarkStart w:id="3455" w:name="_Toc462786213"/>
              <w:bookmarkEnd w:id="3453"/>
              <w:bookmarkEnd w:id="3454"/>
              <w:bookmarkEnd w:id="3455"/>
            </w:del>
          </w:p>
          <w:p w:rsidR="00CE3146"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456" w:author="Morita" w:date="2016-09-25T15:40:00Z"/>
                <w:sz w:val="20"/>
                <w:lang w:eastAsia="ja-JP"/>
              </w:rPr>
            </w:pPr>
            <w:del w:id="3457" w:author="Morita" w:date="2016-09-25T15:40:00Z">
              <w:r w:rsidRPr="00246AE9" w:rsidDel="007A01D9">
                <w:rPr>
                  <w:sz w:val="20"/>
                </w:rPr>
                <w:delText xml:space="preserve"> M.310</w:delText>
              </w:r>
              <w:r w:rsidR="00CE3146" w:rsidDel="007A01D9">
                <w:rPr>
                  <w:rFonts w:hint="eastAsia"/>
                  <w:sz w:val="20"/>
                  <w:lang w:eastAsia="ja-JP"/>
                </w:rPr>
                <w:delText>0</w:delText>
              </w:r>
              <w:bookmarkStart w:id="3458" w:name="_Toc462765243"/>
              <w:bookmarkStart w:id="3459" w:name="_Toc462766521"/>
              <w:bookmarkStart w:id="3460" w:name="_Toc462786214"/>
              <w:bookmarkEnd w:id="3458"/>
              <w:bookmarkEnd w:id="3459"/>
              <w:bookmarkEnd w:id="3460"/>
            </w:del>
          </w:p>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461" w:author="Morita" w:date="2016-09-25T15:40:00Z"/>
                <w:sz w:val="20"/>
              </w:rPr>
            </w:pPr>
            <w:del w:id="3462" w:author="Morita" w:date="2016-09-25T15:40:00Z">
              <w:r w:rsidRPr="00246AE9" w:rsidDel="007A01D9">
                <w:rPr>
                  <w:sz w:val="20"/>
                </w:rPr>
                <w:delText xml:space="preserve"> am3</w:delText>
              </w:r>
              <w:bookmarkStart w:id="3463" w:name="_Toc462765244"/>
              <w:bookmarkStart w:id="3464" w:name="_Toc462766522"/>
              <w:bookmarkStart w:id="3465" w:name="_Toc462786215"/>
              <w:bookmarkEnd w:id="3463"/>
              <w:bookmarkEnd w:id="3464"/>
              <w:bookmarkEnd w:id="3465"/>
            </w:del>
          </w:p>
        </w:tc>
        <w:tc>
          <w:tcPr>
            <w:tcW w:w="608"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466" w:author="Morita" w:date="2016-09-25T15:40:00Z"/>
                <w:bCs/>
                <w:sz w:val="20"/>
                <w:lang w:eastAsia="ja-JP"/>
              </w:rPr>
            </w:pPr>
            <w:del w:id="3467" w:author="Morita" w:date="2016-09-25T15:40:00Z">
              <w:r w:rsidRPr="00246AE9" w:rsidDel="007A01D9">
                <w:rPr>
                  <w:bCs/>
                  <w:sz w:val="20"/>
                  <w:lang w:eastAsia="ja-JP"/>
                </w:rPr>
                <w:delText>G.8051</w:delText>
              </w:r>
              <w:bookmarkStart w:id="3468" w:name="_Toc462765245"/>
              <w:bookmarkStart w:id="3469" w:name="_Toc462766523"/>
              <w:bookmarkStart w:id="3470" w:name="_Toc462786216"/>
              <w:bookmarkEnd w:id="3468"/>
              <w:bookmarkEnd w:id="3469"/>
              <w:bookmarkEnd w:id="3470"/>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471" w:author="Morita" w:date="2016-09-25T15:40:00Z"/>
                <w:bCs/>
                <w:sz w:val="20"/>
                <w:lang w:eastAsia="ja-JP"/>
              </w:rPr>
            </w:pPr>
            <w:del w:id="3472" w:author="Morita" w:date="2016-09-25T15:40:00Z">
              <w:r w:rsidRPr="00246AE9" w:rsidDel="007A01D9">
                <w:rPr>
                  <w:bCs/>
                  <w:sz w:val="20"/>
                  <w:lang w:eastAsia="ja-JP"/>
                </w:rPr>
                <w:delText>G.8052</w:delText>
              </w:r>
              <w:bookmarkStart w:id="3473" w:name="_Toc462765246"/>
              <w:bookmarkStart w:id="3474" w:name="_Toc462766524"/>
              <w:bookmarkStart w:id="3475" w:name="_Toc462786217"/>
              <w:bookmarkEnd w:id="3473"/>
              <w:bookmarkEnd w:id="3474"/>
              <w:bookmarkEnd w:id="3475"/>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476" w:author="Morita" w:date="2016-09-25T15:40:00Z"/>
                <w:bCs/>
                <w:sz w:val="20"/>
                <w:lang w:eastAsia="ja-JP"/>
              </w:rPr>
            </w:pPr>
            <w:del w:id="3477" w:author="Morita" w:date="2016-09-25T15:40:00Z">
              <w:r w:rsidRPr="00246AE9" w:rsidDel="007A01D9">
                <w:rPr>
                  <w:bCs/>
                  <w:sz w:val="20"/>
                  <w:lang w:eastAsia="ja-JP"/>
                </w:rPr>
                <w:delText>[IEEE] 802.1</w:delText>
              </w:r>
              <w:r w:rsidR="00B13B5F" w:rsidDel="007A01D9">
                <w:rPr>
                  <w:rFonts w:hint="eastAsia"/>
                  <w:bCs/>
                  <w:sz w:val="20"/>
                  <w:lang w:eastAsia="ja-JP"/>
                </w:rPr>
                <w:delText>AX</w:delText>
              </w:r>
              <w:r w:rsidRPr="00246AE9" w:rsidDel="007A01D9">
                <w:rPr>
                  <w:bCs/>
                  <w:sz w:val="20"/>
                  <w:lang w:eastAsia="ja-JP"/>
                </w:rPr>
                <w:delText>,</w:delText>
              </w:r>
              <w:bookmarkStart w:id="3478" w:name="_Toc462765247"/>
              <w:bookmarkStart w:id="3479" w:name="_Toc462766525"/>
              <w:bookmarkStart w:id="3480" w:name="_Toc462786218"/>
              <w:bookmarkEnd w:id="3478"/>
              <w:bookmarkEnd w:id="3479"/>
              <w:bookmarkEnd w:id="3480"/>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481" w:author="Morita" w:date="2016-09-25T15:40:00Z"/>
                <w:bCs/>
                <w:sz w:val="20"/>
                <w:lang w:eastAsia="ja-JP"/>
              </w:rPr>
            </w:pPr>
            <w:del w:id="3482" w:author="Morita" w:date="2016-09-25T15:40:00Z">
              <w:r w:rsidRPr="00246AE9" w:rsidDel="007A01D9">
                <w:rPr>
                  <w:bCs/>
                  <w:sz w:val="20"/>
                  <w:lang w:eastAsia="ja-JP"/>
                </w:rPr>
                <w:delText>802.1Q,</w:delText>
              </w:r>
              <w:bookmarkStart w:id="3483" w:name="_Toc462765248"/>
              <w:bookmarkStart w:id="3484" w:name="_Toc462766526"/>
              <w:bookmarkStart w:id="3485" w:name="_Toc462786219"/>
              <w:bookmarkEnd w:id="3483"/>
              <w:bookmarkEnd w:id="3484"/>
              <w:bookmarkEnd w:id="3485"/>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486" w:author="Morita" w:date="2016-09-25T15:40:00Z"/>
                <w:bCs/>
                <w:sz w:val="20"/>
                <w:lang w:eastAsia="ja-JP"/>
              </w:rPr>
            </w:pPr>
            <w:del w:id="3487" w:author="Morita" w:date="2016-09-25T15:40:00Z">
              <w:r w:rsidRPr="00246AE9" w:rsidDel="007A01D9">
                <w:rPr>
                  <w:bCs/>
                  <w:sz w:val="20"/>
                  <w:lang w:eastAsia="ja-JP"/>
                </w:rPr>
                <w:delText>802.3.1</w:delText>
              </w:r>
              <w:bookmarkStart w:id="3488" w:name="_Toc462765249"/>
              <w:bookmarkStart w:id="3489" w:name="_Toc462766527"/>
              <w:bookmarkStart w:id="3490" w:name="_Toc462786220"/>
              <w:bookmarkEnd w:id="3488"/>
              <w:bookmarkEnd w:id="3489"/>
              <w:bookmarkEnd w:id="3490"/>
            </w:del>
          </w:p>
        </w:tc>
        <w:tc>
          <w:tcPr>
            <w:tcW w:w="608"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491" w:author="Morita" w:date="2016-09-25T15:40:00Z"/>
                <w:bCs/>
                <w:sz w:val="20"/>
                <w:lang w:eastAsia="ja-JP"/>
              </w:rPr>
            </w:pPr>
            <w:del w:id="3492" w:author="Morita" w:date="2016-09-25T15:40:00Z">
              <w:r w:rsidRPr="00246AE9" w:rsidDel="007A01D9">
                <w:rPr>
                  <w:bCs/>
                  <w:sz w:val="20"/>
                  <w:lang w:eastAsia="ja-JP"/>
                </w:rPr>
                <w:delText>Y.1714</w:delText>
              </w:r>
              <w:bookmarkStart w:id="3493" w:name="_Toc462765250"/>
              <w:bookmarkStart w:id="3494" w:name="_Toc462766528"/>
              <w:bookmarkStart w:id="3495" w:name="_Toc462786221"/>
              <w:bookmarkEnd w:id="3493"/>
              <w:bookmarkEnd w:id="3494"/>
              <w:bookmarkEnd w:id="3495"/>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496" w:author="Morita" w:date="2016-09-25T15:40:00Z"/>
                <w:bCs/>
                <w:sz w:val="20"/>
                <w:lang w:eastAsia="ja-JP"/>
              </w:rPr>
            </w:pPr>
            <w:del w:id="3497" w:author="Morita" w:date="2016-09-25T15:40:00Z">
              <w:r w:rsidRPr="00246AE9" w:rsidDel="007A01D9">
                <w:rPr>
                  <w:bCs/>
                  <w:sz w:val="20"/>
                  <w:lang w:eastAsia="ja-JP"/>
                </w:rPr>
                <w:delText>[IETF]</w:delText>
              </w:r>
              <w:bookmarkStart w:id="3498" w:name="_Toc462765251"/>
              <w:bookmarkStart w:id="3499" w:name="_Toc462766529"/>
              <w:bookmarkStart w:id="3500" w:name="_Toc462786222"/>
              <w:bookmarkEnd w:id="3498"/>
              <w:bookmarkEnd w:id="3499"/>
              <w:bookmarkEnd w:id="3500"/>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501" w:author="Morita" w:date="2016-09-25T15:40:00Z"/>
                <w:bCs/>
                <w:sz w:val="20"/>
                <w:lang w:eastAsia="ja-JP"/>
              </w:rPr>
            </w:pPr>
            <w:del w:id="3502" w:author="Morita" w:date="2016-09-25T15:40:00Z">
              <w:r w:rsidRPr="00246AE9" w:rsidDel="007A01D9">
                <w:rPr>
                  <w:bCs/>
                  <w:sz w:val="20"/>
                  <w:lang w:eastAsia="ja-JP"/>
                </w:rPr>
                <w:delText>RFC4221</w:delText>
              </w:r>
              <w:bookmarkStart w:id="3503" w:name="_Toc462765252"/>
              <w:bookmarkStart w:id="3504" w:name="_Toc462766530"/>
              <w:bookmarkStart w:id="3505" w:name="_Toc462786223"/>
              <w:bookmarkEnd w:id="3503"/>
              <w:bookmarkEnd w:id="3504"/>
              <w:bookmarkEnd w:id="3505"/>
            </w:del>
          </w:p>
        </w:tc>
        <w:tc>
          <w:tcPr>
            <w:tcW w:w="608" w:type="pct"/>
          </w:tcPr>
          <w:p w:rsidR="00C9123C"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506" w:author="Morita" w:date="2016-09-25T15:40:00Z"/>
                <w:bCs/>
                <w:sz w:val="20"/>
                <w:lang w:eastAsia="ja-JP"/>
              </w:rPr>
            </w:pPr>
            <w:del w:id="3507" w:author="Morita" w:date="2016-09-25T15:40:00Z">
              <w:r w:rsidRPr="00246AE9" w:rsidDel="007A01D9">
                <w:rPr>
                  <w:bCs/>
                  <w:sz w:val="20"/>
                  <w:lang w:eastAsia="ja-JP"/>
                </w:rPr>
                <w:delText>G.8151</w:delText>
              </w:r>
              <w:bookmarkStart w:id="3508" w:name="_Toc462765253"/>
              <w:bookmarkStart w:id="3509" w:name="_Toc462766531"/>
              <w:bookmarkStart w:id="3510" w:name="_Toc462786224"/>
              <w:bookmarkEnd w:id="3508"/>
              <w:bookmarkEnd w:id="3509"/>
              <w:bookmarkEnd w:id="3510"/>
            </w:del>
          </w:p>
          <w:p w:rsidR="00610F22" w:rsidDel="007A01D9" w:rsidRDefault="00610F22"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511" w:author="Morita" w:date="2016-09-25T15:40:00Z"/>
                <w:bCs/>
                <w:sz w:val="20"/>
                <w:lang w:eastAsia="ja-JP"/>
              </w:rPr>
            </w:pPr>
            <w:del w:id="3512" w:author="Morita" w:date="2016-09-25T15:40:00Z">
              <w:r w:rsidDel="007A01D9">
                <w:rPr>
                  <w:rFonts w:hint="eastAsia"/>
                  <w:bCs/>
                  <w:sz w:val="20"/>
                  <w:lang w:eastAsia="ja-JP"/>
                </w:rPr>
                <w:delText>G.8152</w:delText>
              </w:r>
              <w:bookmarkStart w:id="3513" w:name="_Toc462765254"/>
              <w:bookmarkStart w:id="3514" w:name="_Toc462766532"/>
              <w:bookmarkStart w:id="3515" w:name="_Toc462786225"/>
              <w:bookmarkEnd w:id="3513"/>
              <w:bookmarkEnd w:id="3514"/>
              <w:bookmarkEnd w:id="3515"/>
            </w:del>
          </w:p>
          <w:p w:rsidR="00C9123C"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516" w:author="Morita" w:date="2016-09-25T15:40:00Z"/>
                <w:bCs/>
                <w:sz w:val="20"/>
                <w:lang w:eastAsia="ja-JP"/>
              </w:rPr>
            </w:pPr>
            <w:del w:id="3517" w:author="Morita" w:date="2016-09-25T15:40:00Z">
              <w:r w:rsidDel="007A01D9">
                <w:rPr>
                  <w:rFonts w:hint="eastAsia"/>
                  <w:bCs/>
                  <w:sz w:val="20"/>
                  <w:lang w:eastAsia="ja-JP"/>
                </w:rPr>
                <w:delText>[IETF]</w:delText>
              </w:r>
              <w:bookmarkStart w:id="3518" w:name="_Toc462765255"/>
              <w:bookmarkStart w:id="3519" w:name="_Toc462766533"/>
              <w:bookmarkStart w:id="3520" w:name="_Toc462786226"/>
              <w:bookmarkEnd w:id="3518"/>
              <w:bookmarkEnd w:id="3519"/>
              <w:bookmarkEnd w:id="3520"/>
            </w:del>
          </w:p>
          <w:p w:rsidR="00C9123C"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521" w:author="Morita" w:date="2016-09-25T15:40:00Z"/>
                <w:bCs/>
                <w:sz w:val="20"/>
                <w:lang w:eastAsia="ja-JP"/>
              </w:rPr>
            </w:pPr>
            <w:del w:id="3522" w:author="Morita" w:date="2016-09-25T15:40:00Z">
              <w:r w:rsidDel="007A01D9">
                <w:rPr>
                  <w:rFonts w:hint="eastAsia"/>
                  <w:bCs/>
                  <w:sz w:val="20"/>
                  <w:lang w:eastAsia="ja-JP"/>
                </w:rPr>
                <w:delText>RFC5950</w:delText>
              </w:r>
              <w:bookmarkStart w:id="3523" w:name="_Toc462765256"/>
              <w:bookmarkStart w:id="3524" w:name="_Toc462766534"/>
              <w:bookmarkStart w:id="3525" w:name="_Toc462786227"/>
              <w:bookmarkEnd w:id="3523"/>
              <w:bookmarkEnd w:id="3524"/>
              <w:bookmarkEnd w:id="3525"/>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526" w:author="Morita" w:date="2016-09-25T15:40:00Z"/>
                <w:bCs/>
                <w:sz w:val="20"/>
                <w:lang w:eastAsia="ja-JP"/>
              </w:rPr>
            </w:pPr>
            <w:del w:id="3527" w:author="Morita" w:date="2016-09-25T15:40:00Z">
              <w:r w:rsidDel="007A01D9">
                <w:rPr>
                  <w:rFonts w:hint="eastAsia"/>
                  <w:bCs/>
                  <w:sz w:val="20"/>
                  <w:lang w:eastAsia="ja-JP"/>
                </w:rPr>
                <w:delText>RFC5951</w:delText>
              </w:r>
              <w:bookmarkStart w:id="3528" w:name="_Toc462765257"/>
              <w:bookmarkStart w:id="3529" w:name="_Toc462766535"/>
              <w:bookmarkStart w:id="3530" w:name="_Toc462786228"/>
              <w:bookmarkEnd w:id="3528"/>
              <w:bookmarkEnd w:id="3529"/>
              <w:bookmarkEnd w:id="3530"/>
            </w:del>
          </w:p>
        </w:tc>
        <w:bookmarkStart w:id="3531" w:name="_Toc462765258"/>
        <w:bookmarkStart w:id="3532" w:name="_Toc462766536"/>
        <w:bookmarkStart w:id="3533" w:name="_Toc462786229"/>
        <w:bookmarkEnd w:id="3531"/>
        <w:bookmarkEnd w:id="3532"/>
        <w:bookmarkEnd w:id="3533"/>
      </w:tr>
      <w:tr w:rsidR="00C9123C" w:rsidRPr="00ED115A" w:rsidDel="007A01D9" w:rsidTr="00D55AC7">
        <w:trPr>
          <w:cantSplit/>
          <w:del w:id="3534" w:author="Morita" w:date="2016-09-25T15:40:00Z"/>
        </w:trPr>
        <w:tc>
          <w:tcPr>
            <w:tcW w:w="818" w:type="pct"/>
          </w:tcPr>
          <w:p w:rsidR="00C9123C" w:rsidRPr="00ED115A" w:rsidDel="007A01D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del w:id="3535" w:author="Morita" w:date="2016-09-25T15:40:00Z"/>
                <w:sz w:val="22"/>
              </w:rPr>
            </w:pPr>
            <w:del w:id="3536" w:author="Morita" w:date="2016-09-25T15:40:00Z">
              <w:r w:rsidRPr="00ED115A" w:rsidDel="007A01D9">
                <w:rPr>
                  <w:sz w:val="22"/>
                </w:rPr>
                <w:delText>Physical layer characteristics</w:delText>
              </w:r>
              <w:bookmarkStart w:id="3537" w:name="_Toc462765259"/>
              <w:bookmarkStart w:id="3538" w:name="_Toc462766537"/>
              <w:bookmarkStart w:id="3539" w:name="_Toc462786230"/>
              <w:bookmarkEnd w:id="3537"/>
              <w:bookmarkEnd w:id="3538"/>
              <w:bookmarkEnd w:id="3539"/>
            </w:del>
          </w:p>
        </w:tc>
        <w:tc>
          <w:tcPr>
            <w:tcW w:w="532" w:type="pct"/>
          </w:tcPr>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540" w:author="Morita" w:date="2016-09-25T15:40:00Z"/>
                <w:sz w:val="20"/>
              </w:rPr>
            </w:pPr>
            <w:bookmarkStart w:id="3541" w:name="_Toc462765260"/>
            <w:bookmarkStart w:id="3542" w:name="_Toc462766538"/>
            <w:bookmarkStart w:id="3543" w:name="_Toc462786231"/>
            <w:bookmarkEnd w:id="3541"/>
            <w:bookmarkEnd w:id="3542"/>
            <w:bookmarkEnd w:id="3543"/>
          </w:p>
        </w:tc>
        <w:tc>
          <w:tcPr>
            <w:tcW w:w="456"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544" w:author="Morita" w:date="2016-09-25T15:40:00Z"/>
                <w:sz w:val="20"/>
              </w:rPr>
            </w:pPr>
            <w:del w:id="3545" w:author="Morita" w:date="2016-09-25T15:40:00Z">
              <w:r w:rsidRPr="00246AE9" w:rsidDel="007A01D9">
                <w:rPr>
                  <w:sz w:val="20"/>
                </w:rPr>
                <w:delText>G.703</w:delText>
              </w:r>
              <w:bookmarkStart w:id="3546" w:name="_Toc462765261"/>
              <w:bookmarkStart w:id="3547" w:name="_Toc462766539"/>
              <w:bookmarkStart w:id="3548" w:name="_Toc462786232"/>
              <w:bookmarkEnd w:id="3546"/>
              <w:bookmarkEnd w:id="3547"/>
              <w:bookmarkEnd w:id="3548"/>
            </w:del>
          </w:p>
        </w:tc>
        <w:tc>
          <w:tcPr>
            <w:tcW w:w="456"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549" w:author="Morita" w:date="2016-09-25T15:40:00Z"/>
                <w:sz w:val="20"/>
              </w:rPr>
            </w:pPr>
            <w:del w:id="3550" w:author="Morita" w:date="2016-09-25T15:40:00Z">
              <w:r w:rsidRPr="00246AE9" w:rsidDel="007A01D9">
                <w:rPr>
                  <w:sz w:val="20"/>
                </w:rPr>
                <w:delText xml:space="preserve">G.664, G.691, </w:delText>
              </w:r>
              <w:r w:rsidRPr="00246AE9" w:rsidDel="007A01D9">
                <w:rPr>
                  <w:sz w:val="20"/>
                </w:rPr>
                <w:br/>
                <w:delText>G.692, G.693, G.703, G.957</w:delText>
              </w:r>
              <w:bookmarkStart w:id="3551" w:name="_Toc462765262"/>
              <w:bookmarkStart w:id="3552" w:name="_Toc462766540"/>
              <w:bookmarkStart w:id="3553" w:name="_Toc462786233"/>
              <w:bookmarkEnd w:id="3551"/>
              <w:bookmarkEnd w:id="3552"/>
              <w:bookmarkEnd w:id="3553"/>
            </w:del>
          </w:p>
        </w:tc>
        <w:tc>
          <w:tcPr>
            <w:tcW w:w="456"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554" w:author="Morita" w:date="2016-09-25T15:40:00Z"/>
                <w:sz w:val="20"/>
              </w:rPr>
            </w:pPr>
            <w:del w:id="3555" w:author="Morita" w:date="2016-09-25T15:40:00Z">
              <w:r w:rsidRPr="00246AE9" w:rsidDel="007A01D9">
                <w:rPr>
                  <w:sz w:val="20"/>
                </w:rPr>
                <w:delText>G.703, G.957, I.432</w:delText>
              </w:r>
              <w:bookmarkStart w:id="3556" w:name="_Toc462765263"/>
              <w:bookmarkStart w:id="3557" w:name="_Toc462766541"/>
              <w:bookmarkStart w:id="3558" w:name="_Toc462786234"/>
              <w:bookmarkEnd w:id="3556"/>
              <w:bookmarkEnd w:id="3557"/>
              <w:bookmarkEnd w:id="3558"/>
            </w:del>
          </w:p>
        </w:tc>
        <w:tc>
          <w:tcPr>
            <w:tcW w:w="456"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559" w:author="Morita" w:date="2016-09-25T15:40:00Z"/>
                <w:sz w:val="20"/>
                <w:lang w:eastAsia="ja-JP"/>
              </w:rPr>
            </w:pPr>
            <w:del w:id="3560" w:author="Morita" w:date="2016-09-25T15:40:00Z">
              <w:r w:rsidRPr="00246AE9" w:rsidDel="007A01D9">
                <w:rPr>
                  <w:sz w:val="20"/>
                </w:rPr>
                <w:delText>G.664, G.680, G.693, G.698.1 G.698.2 G.959.1</w:delText>
              </w:r>
              <w:bookmarkStart w:id="3561" w:name="_Toc462765264"/>
              <w:bookmarkStart w:id="3562" w:name="_Toc462766542"/>
              <w:bookmarkStart w:id="3563" w:name="_Toc462786235"/>
              <w:bookmarkEnd w:id="3561"/>
              <w:bookmarkEnd w:id="3562"/>
              <w:bookmarkEnd w:id="3563"/>
            </w:del>
          </w:p>
        </w:tc>
        <w:tc>
          <w:tcPr>
            <w:tcW w:w="608"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564" w:author="Morita" w:date="2016-09-25T15:40:00Z"/>
                <w:bCs/>
                <w:sz w:val="20"/>
                <w:lang w:eastAsia="ja-JP"/>
              </w:rPr>
            </w:pPr>
            <w:del w:id="3565" w:author="Morita" w:date="2016-09-25T15:40:00Z">
              <w:r w:rsidRPr="00246AE9" w:rsidDel="007A01D9">
                <w:rPr>
                  <w:bCs/>
                  <w:sz w:val="20"/>
                  <w:lang w:eastAsia="ja-JP"/>
                </w:rPr>
                <w:delText>[IEEE] 802.3,</w:delText>
              </w:r>
              <w:bookmarkStart w:id="3566" w:name="_Toc462765265"/>
              <w:bookmarkStart w:id="3567" w:name="_Toc462766543"/>
              <w:bookmarkStart w:id="3568" w:name="_Toc462786236"/>
              <w:bookmarkEnd w:id="3566"/>
              <w:bookmarkEnd w:id="3567"/>
              <w:bookmarkEnd w:id="3568"/>
            </w:del>
          </w:p>
        </w:tc>
        <w:tc>
          <w:tcPr>
            <w:tcW w:w="608" w:type="pct"/>
          </w:tcPr>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569" w:author="Morita" w:date="2016-09-25T15:40:00Z"/>
                <w:bCs/>
                <w:sz w:val="20"/>
              </w:rPr>
            </w:pPr>
            <w:bookmarkStart w:id="3570" w:name="_Toc462765266"/>
            <w:bookmarkStart w:id="3571" w:name="_Toc462766544"/>
            <w:bookmarkStart w:id="3572" w:name="_Toc462786237"/>
            <w:bookmarkEnd w:id="3570"/>
            <w:bookmarkEnd w:id="3571"/>
            <w:bookmarkEnd w:id="3572"/>
          </w:p>
        </w:tc>
        <w:tc>
          <w:tcPr>
            <w:tcW w:w="608" w:type="pct"/>
          </w:tcPr>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573" w:author="Morita" w:date="2016-09-25T15:40:00Z"/>
                <w:bCs/>
                <w:sz w:val="20"/>
              </w:rPr>
            </w:pPr>
            <w:bookmarkStart w:id="3574" w:name="_Toc462765267"/>
            <w:bookmarkStart w:id="3575" w:name="_Toc462766545"/>
            <w:bookmarkStart w:id="3576" w:name="_Toc462786238"/>
            <w:bookmarkEnd w:id="3574"/>
            <w:bookmarkEnd w:id="3575"/>
            <w:bookmarkEnd w:id="3576"/>
          </w:p>
        </w:tc>
        <w:bookmarkStart w:id="3577" w:name="_Toc462765268"/>
        <w:bookmarkStart w:id="3578" w:name="_Toc462766546"/>
        <w:bookmarkStart w:id="3579" w:name="_Toc462786239"/>
        <w:bookmarkEnd w:id="3577"/>
        <w:bookmarkEnd w:id="3578"/>
        <w:bookmarkEnd w:id="3579"/>
      </w:tr>
      <w:tr w:rsidR="00C9123C" w:rsidRPr="00ED115A" w:rsidDel="007A01D9" w:rsidTr="00D55AC7">
        <w:trPr>
          <w:cantSplit/>
          <w:del w:id="3580" w:author="Morita" w:date="2016-09-25T15:40:00Z"/>
        </w:trPr>
        <w:tc>
          <w:tcPr>
            <w:tcW w:w="818" w:type="pct"/>
          </w:tcPr>
          <w:p w:rsidR="00C9123C" w:rsidRPr="00ED115A" w:rsidDel="007A01D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del w:id="3581" w:author="Morita" w:date="2016-09-25T15:40:00Z"/>
                <w:sz w:val="22"/>
              </w:rPr>
            </w:pPr>
            <w:del w:id="3582" w:author="Morita" w:date="2016-09-25T15:40:00Z">
              <w:r w:rsidRPr="00ED115A" w:rsidDel="007A01D9">
                <w:rPr>
                  <w:rFonts w:hint="eastAsia"/>
                  <w:sz w:val="22"/>
                  <w:lang w:eastAsia="ja-JP"/>
                </w:rPr>
                <w:delText>P</w:delText>
              </w:r>
              <w:r w:rsidRPr="00ED115A" w:rsidDel="007A01D9">
                <w:rPr>
                  <w:sz w:val="22"/>
                </w:rPr>
                <w:delText>erformance</w:delText>
              </w:r>
              <w:bookmarkStart w:id="3583" w:name="_Toc462765269"/>
              <w:bookmarkStart w:id="3584" w:name="_Toc462766547"/>
              <w:bookmarkStart w:id="3585" w:name="_Toc462786240"/>
              <w:bookmarkEnd w:id="3583"/>
              <w:bookmarkEnd w:id="3584"/>
              <w:bookmarkEnd w:id="3585"/>
            </w:del>
          </w:p>
        </w:tc>
        <w:tc>
          <w:tcPr>
            <w:tcW w:w="532" w:type="pct"/>
          </w:tcPr>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586" w:author="Morita" w:date="2016-09-25T15:40:00Z"/>
                <w:sz w:val="20"/>
              </w:rPr>
            </w:pPr>
            <w:bookmarkStart w:id="3587" w:name="_Toc462765270"/>
            <w:bookmarkStart w:id="3588" w:name="_Toc462766548"/>
            <w:bookmarkStart w:id="3589" w:name="_Toc462786241"/>
            <w:bookmarkEnd w:id="3587"/>
            <w:bookmarkEnd w:id="3588"/>
            <w:bookmarkEnd w:id="3589"/>
          </w:p>
        </w:tc>
        <w:tc>
          <w:tcPr>
            <w:tcW w:w="456"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590" w:author="Morita" w:date="2016-09-25T15:40:00Z"/>
                <w:sz w:val="20"/>
              </w:rPr>
            </w:pPr>
            <w:del w:id="3591" w:author="Morita" w:date="2016-09-25T15:40:00Z">
              <w:r w:rsidRPr="00246AE9" w:rsidDel="007A01D9">
                <w:rPr>
                  <w:sz w:val="20"/>
                </w:rPr>
                <w:delText>G.821, G.822,  G.826</w:delText>
              </w:r>
              <w:r w:rsidRPr="00246AE9" w:rsidDel="007A01D9">
                <w:rPr>
                  <w:sz w:val="20"/>
                  <w:lang w:eastAsia="ja-JP"/>
                </w:rPr>
                <w:delText>,</w:delText>
              </w:r>
              <w:r w:rsidRPr="00246AE9" w:rsidDel="007A01D9">
                <w:rPr>
                  <w:sz w:val="20"/>
                </w:rPr>
                <w:delText xml:space="preserve"> G.823, G.824</w:delText>
              </w:r>
              <w:bookmarkStart w:id="3592" w:name="_Toc462765271"/>
              <w:bookmarkStart w:id="3593" w:name="_Toc462766549"/>
              <w:bookmarkStart w:id="3594" w:name="_Toc462786242"/>
              <w:bookmarkEnd w:id="3592"/>
              <w:bookmarkEnd w:id="3593"/>
              <w:bookmarkEnd w:id="3594"/>
            </w:del>
          </w:p>
        </w:tc>
        <w:tc>
          <w:tcPr>
            <w:tcW w:w="456"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595" w:author="Morita" w:date="2016-09-25T15:40:00Z"/>
                <w:sz w:val="20"/>
              </w:rPr>
            </w:pPr>
            <w:del w:id="3596" w:author="Morita" w:date="2016-09-25T15:40:00Z">
              <w:r w:rsidRPr="00246AE9" w:rsidDel="007A01D9">
                <w:rPr>
                  <w:sz w:val="20"/>
                </w:rPr>
                <w:delText>G.826, G.827, G.828, G.829</w:delText>
              </w:r>
              <w:r w:rsidRPr="00246AE9" w:rsidDel="007A01D9">
                <w:rPr>
                  <w:sz w:val="20"/>
                  <w:lang w:eastAsia="ja-JP"/>
                </w:rPr>
                <w:delText>,</w:delText>
              </w:r>
              <w:r w:rsidRPr="00246AE9" w:rsidDel="007A01D9">
                <w:rPr>
                  <w:sz w:val="20"/>
                </w:rPr>
                <w:delText xml:space="preserve"> G.783, G.825</w:delText>
              </w:r>
              <w:bookmarkStart w:id="3597" w:name="_Toc462765272"/>
              <w:bookmarkStart w:id="3598" w:name="_Toc462766550"/>
              <w:bookmarkStart w:id="3599" w:name="_Toc462786243"/>
              <w:bookmarkEnd w:id="3597"/>
              <w:bookmarkEnd w:id="3598"/>
              <w:bookmarkEnd w:id="3599"/>
            </w:del>
          </w:p>
        </w:tc>
        <w:tc>
          <w:tcPr>
            <w:tcW w:w="456"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600" w:author="Morita" w:date="2016-09-25T15:40:00Z"/>
                <w:sz w:val="20"/>
                <w:lang w:eastAsia="ja-JP"/>
              </w:rPr>
            </w:pPr>
            <w:del w:id="3601" w:author="Morita" w:date="2016-09-25T15:40:00Z">
              <w:r w:rsidRPr="00246AE9" w:rsidDel="007A01D9">
                <w:rPr>
                  <w:sz w:val="20"/>
                </w:rPr>
                <w:delText>I.356, I.357</w:delText>
              </w:r>
              <w:bookmarkStart w:id="3602" w:name="_Toc462765273"/>
              <w:bookmarkStart w:id="3603" w:name="_Toc462766551"/>
              <w:bookmarkStart w:id="3604" w:name="_Toc462786244"/>
              <w:bookmarkEnd w:id="3602"/>
              <w:bookmarkEnd w:id="3603"/>
              <w:bookmarkEnd w:id="3604"/>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605" w:author="Morita" w:date="2016-09-25T15:40:00Z"/>
                <w:sz w:val="20"/>
                <w:lang w:eastAsia="ja-JP"/>
              </w:rPr>
            </w:pPr>
            <w:del w:id="3606" w:author="Morita" w:date="2016-09-25T15:40:00Z">
              <w:r w:rsidRPr="00246AE9" w:rsidDel="007A01D9">
                <w:rPr>
                  <w:sz w:val="20"/>
                  <w:lang w:eastAsia="ja-JP"/>
                </w:rPr>
                <w:delText>[IETF]</w:delText>
              </w:r>
              <w:bookmarkStart w:id="3607" w:name="_Toc462765274"/>
              <w:bookmarkStart w:id="3608" w:name="_Toc462766552"/>
              <w:bookmarkStart w:id="3609" w:name="_Toc462786245"/>
              <w:bookmarkEnd w:id="3607"/>
              <w:bookmarkEnd w:id="3608"/>
              <w:bookmarkEnd w:id="3609"/>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610" w:author="Morita" w:date="2016-09-25T15:40:00Z"/>
                <w:sz w:val="20"/>
                <w:lang w:eastAsia="ja-JP"/>
              </w:rPr>
            </w:pPr>
            <w:del w:id="3611" w:author="Morita" w:date="2016-09-25T15:40:00Z">
              <w:r w:rsidRPr="00246AE9" w:rsidDel="007A01D9">
                <w:rPr>
                  <w:sz w:val="20"/>
                  <w:lang w:eastAsia="ja-JP"/>
                </w:rPr>
                <w:delText>RFC3116</w:delText>
              </w:r>
              <w:bookmarkStart w:id="3612" w:name="_Toc462765275"/>
              <w:bookmarkStart w:id="3613" w:name="_Toc462766553"/>
              <w:bookmarkStart w:id="3614" w:name="_Toc462786246"/>
              <w:bookmarkEnd w:id="3612"/>
              <w:bookmarkEnd w:id="3613"/>
              <w:bookmarkEnd w:id="3614"/>
            </w:del>
          </w:p>
        </w:tc>
        <w:tc>
          <w:tcPr>
            <w:tcW w:w="456"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615" w:author="Morita" w:date="2016-09-25T15:40:00Z"/>
                <w:sz w:val="20"/>
              </w:rPr>
            </w:pPr>
            <w:del w:id="3616" w:author="Morita" w:date="2016-09-25T15:40:00Z">
              <w:r w:rsidRPr="00246AE9" w:rsidDel="007A01D9">
                <w:rPr>
                  <w:sz w:val="20"/>
                </w:rPr>
                <w:delText>G.</w:delText>
              </w:r>
              <w:r w:rsidRPr="00246AE9" w:rsidDel="007A01D9">
                <w:rPr>
                  <w:sz w:val="20"/>
                  <w:lang w:eastAsia="ja-JP"/>
                </w:rPr>
                <w:delText xml:space="preserve">8201, </w:delText>
              </w:r>
              <w:r w:rsidRPr="00246AE9" w:rsidDel="007A01D9">
                <w:rPr>
                  <w:sz w:val="20"/>
                </w:rPr>
                <w:delText>G.8251</w:delText>
              </w:r>
              <w:bookmarkStart w:id="3617" w:name="_Toc462765276"/>
              <w:bookmarkStart w:id="3618" w:name="_Toc462766554"/>
              <w:bookmarkStart w:id="3619" w:name="_Toc462786247"/>
              <w:bookmarkEnd w:id="3617"/>
              <w:bookmarkEnd w:id="3618"/>
              <w:bookmarkEnd w:id="3619"/>
            </w:del>
          </w:p>
        </w:tc>
        <w:tc>
          <w:tcPr>
            <w:tcW w:w="608"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620" w:author="Morita" w:date="2016-09-25T15:40:00Z"/>
                <w:bCs/>
                <w:sz w:val="20"/>
                <w:lang w:eastAsia="ja-JP"/>
              </w:rPr>
            </w:pPr>
            <w:del w:id="3621" w:author="Morita" w:date="2016-09-25T15:40:00Z">
              <w:r w:rsidRPr="00246AE9" w:rsidDel="007A01D9">
                <w:rPr>
                  <w:bCs/>
                  <w:sz w:val="20"/>
                  <w:lang w:eastAsia="ja-JP"/>
                </w:rPr>
                <w:delText>Y.1563</w:delText>
              </w:r>
              <w:bookmarkStart w:id="3622" w:name="_Toc462765277"/>
              <w:bookmarkStart w:id="3623" w:name="_Toc462766555"/>
              <w:bookmarkStart w:id="3624" w:name="_Toc462786248"/>
              <w:bookmarkEnd w:id="3622"/>
              <w:bookmarkEnd w:id="3623"/>
              <w:bookmarkEnd w:id="3624"/>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625" w:author="Morita" w:date="2016-09-25T15:40:00Z"/>
                <w:bCs/>
                <w:sz w:val="20"/>
                <w:lang w:eastAsia="ja-JP"/>
              </w:rPr>
            </w:pPr>
            <w:del w:id="3626" w:author="Morita" w:date="2016-09-25T15:40:00Z">
              <w:r w:rsidRPr="00246AE9" w:rsidDel="007A01D9">
                <w:rPr>
                  <w:bCs/>
                  <w:sz w:val="20"/>
                  <w:lang w:eastAsia="ja-JP"/>
                </w:rPr>
                <w:delText>Y.1730, Y.1731</w:delText>
              </w:r>
              <w:bookmarkStart w:id="3627" w:name="_Toc462765278"/>
              <w:bookmarkStart w:id="3628" w:name="_Toc462766556"/>
              <w:bookmarkStart w:id="3629" w:name="_Toc462786249"/>
              <w:bookmarkEnd w:id="3627"/>
              <w:bookmarkEnd w:id="3628"/>
              <w:bookmarkEnd w:id="3629"/>
            </w:del>
          </w:p>
        </w:tc>
        <w:tc>
          <w:tcPr>
            <w:tcW w:w="608"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630" w:author="Morita" w:date="2016-09-25T15:40:00Z"/>
                <w:bCs/>
                <w:sz w:val="20"/>
                <w:lang w:eastAsia="ja-JP"/>
              </w:rPr>
            </w:pPr>
            <w:del w:id="3631" w:author="Morita" w:date="2016-09-25T15:40:00Z">
              <w:r w:rsidRPr="00246AE9" w:rsidDel="007A01D9">
                <w:rPr>
                  <w:bCs/>
                  <w:sz w:val="20"/>
                  <w:lang w:eastAsia="ja-JP"/>
                </w:rPr>
                <w:delText>Y.1561</w:delText>
              </w:r>
              <w:bookmarkStart w:id="3632" w:name="_Toc462765279"/>
              <w:bookmarkStart w:id="3633" w:name="_Toc462766557"/>
              <w:bookmarkStart w:id="3634" w:name="_Toc462786250"/>
              <w:bookmarkEnd w:id="3632"/>
              <w:bookmarkEnd w:id="3633"/>
              <w:bookmarkEnd w:id="3634"/>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635" w:author="Morita" w:date="2016-09-25T15:40:00Z"/>
                <w:bCs/>
                <w:sz w:val="20"/>
                <w:lang w:eastAsia="ja-JP"/>
              </w:rPr>
            </w:pPr>
            <w:del w:id="3636" w:author="Morita" w:date="2016-09-25T15:40:00Z">
              <w:r w:rsidRPr="00246AE9" w:rsidDel="007A01D9">
                <w:rPr>
                  <w:bCs/>
                  <w:sz w:val="20"/>
                  <w:lang w:eastAsia="ja-JP"/>
                </w:rPr>
                <w:delText>[IETF]</w:delText>
              </w:r>
              <w:bookmarkStart w:id="3637" w:name="_Toc462765280"/>
              <w:bookmarkStart w:id="3638" w:name="_Toc462766558"/>
              <w:bookmarkStart w:id="3639" w:name="_Toc462786251"/>
              <w:bookmarkEnd w:id="3637"/>
              <w:bookmarkEnd w:id="3638"/>
              <w:bookmarkEnd w:id="3639"/>
            </w:del>
          </w:p>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640" w:author="Morita" w:date="2016-09-25T15:40:00Z"/>
                <w:bCs/>
                <w:sz w:val="20"/>
                <w:lang w:eastAsia="ja-JP"/>
              </w:rPr>
            </w:pPr>
            <w:del w:id="3641" w:author="Morita" w:date="2016-09-25T15:40:00Z">
              <w:r w:rsidRPr="00246AE9" w:rsidDel="007A01D9">
                <w:rPr>
                  <w:bCs/>
                  <w:sz w:val="20"/>
                  <w:lang w:eastAsia="ja-JP"/>
                </w:rPr>
                <w:delText>RFC5695</w:delText>
              </w:r>
              <w:bookmarkStart w:id="3642" w:name="_Toc462765281"/>
              <w:bookmarkStart w:id="3643" w:name="_Toc462766559"/>
              <w:bookmarkStart w:id="3644" w:name="_Toc462786252"/>
              <w:bookmarkEnd w:id="3642"/>
              <w:bookmarkEnd w:id="3643"/>
              <w:bookmarkEnd w:id="3644"/>
            </w:del>
          </w:p>
        </w:tc>
        <w:tc>
          <w:tcPr>
            <w:tcW w:w="608" w:type="pct"/>
          </w:tcPr>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645" w:author="Morita" w:date="2016-09-25T15:40:00Z"/>
                <w:bCs/>
                <w:sz w:val="20"/>
                <w:lang w:eastAsia="ja-JP"/>
              </w:rPr>
            </w:pPr>
            <w:bookmarkStart w:id="3646" w:name="_Toc462765282"/>
            <w:bookmarkStart w:id="3647" w:name="_Toc462766560"/>
            <w:bookmarkStart w:id="3648" w:name="_Toc462786253"/>
            <w:bookmarkEnd w:id="3646"/>
            <w:bookmarkEnd w:id="3647"/>
            <w:bookmarkEnd w:id="3648"/>
          </w:p>
        </w:tc>
        <w:bookmarkStart w:id="3649" w:name="_Toc462765283"/>
        <w:bookmarkStart w:id="3650" w:name="_Toc462766561"/>
        <w:bookmarkStart w:id="3651" w:name="_Toc462786254"/>
        <w:bookmarkEnd w:id="3649"/>
        <w:bookmarkEnd w:id="3650"/>
        <w:bookmarkEnd w:id="3651"/>
      </w:tr>
      <w:tr w:rsidR="00C9123C" w:rsidRPr="00ED115A" w:rsidDel="007A01D9" w:rsidTr="00D55AC7">
        <w:trPr>
          <w:cantSplit/>
          <w:del w:id="3652" w:author="Morita" w:date="2016-09-25T15:40:00Z"/>
        </w:trPr>
        <w:tc>
          <w:tcPr>
            <w:tcW w:w="818" w:type="pct"/>
          </w:tcPr>
          <w:p w:rsidR="00C9123C" w:rsidRPr="00ED115A" w:rsidDel="007A01D9"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del w:id="3653" w:author="Morita" w:date="2016-09-25T15:40:00Z"/>
                <w:sz w:val="22"/>
                <w:lang w:eastAsia="ja-JP"/>
              </w:rPr>
            </w:pPr>
            <w:del w:id="3654" w:author="Morita" w:date="2016-09-25T15:40:00Z">
              <w:r w:rsidRPr="00ED115A" w:rsidDel="007A01D9">
                <w:rPr>
                  <w:rFonts w:hint="eastAsia"/>
                  <w:sz w:val="22"/>
                  <w:lang w:eastAsia="ja-JP"/>
                </w:rPr>
                <w:delText>Terminology</w:delText>
              </w:r>
              <w:bookmarkStart w:id="3655" w:name="_Toc462765284"/>
              <w:bookmarkStart w:id="3656" w:name="_Toc462766562"/>
              <w:bookmarkStart w:id="3657" w:name="_Toc462786255"/>
              <w:bookmarkEnd w:id="3655"/>
              <w:bookmarkEnd w:id="3656"/>
              <w:bookmarkEnd w:id="3657"/>
            </w:del>
          </w:p>
        </w:tc>
        <w:tc>
          <w:tcPr>
            <w:tcW w:w="532" w:type="pct"/>
          </w:tcPr>
          <w:p w:rsidR="00C9123C" w:rsidRPr="00246AE9" w:rsidDel="007A01D9" w:rsidRDefault="00C9123C" w:rsidP="005A54E2">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del w:id="3658" w:author="Morita" w:date="2016-09-25T15:40:00Z"/>
                <w:sz w:val="20"/>
                <w:lang w:eastAsia="ja-JP"/>
              </w:rPr>
            </w:pPr>
            <w:bookmarkStart w:id="3659" w:name="_Toc462765285"/>
            <w:bookmarkStart w:id="3660" w:name="_Toc462766563"/>
            <w:bookmarkStart w:id="3661" w:name="_Toc462786256"/>
            <w:bookmarkEnd w:id="3659"/>
            <w:bookmarkEnd w:id="3660"/>
            <w:bookmarkEnd w:id="3661"/>
          </w:p>
        </w:tc>
        <w:tc>
          <w:tcPr>
            <w:tcW w:w="456" w:type="pct"/>
          </w:tcPr>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662" w:author="Morita" w:date="2016-09-25T15:40:00Z"/>
                <w:sz w:val="20"/>
              </w:rPr>
            </w:pPr>
            <w:bookmarkStart w:id="3663" w:name="_Toc462765286"/>
            <w:bookmarkStart w:id="3664" w:name="_Toc462766564"/>
            <w:bookmarkStart w:id="3665" w:name="_Toc462786257"/>
            <w:bookmarkEnd w:id="3663"/>
            <w:bookmarkEnd w:id="3664"/>
            <w:bookmarkEnd w:id="3665"/>
          </w:p>
        </w:tc>
        <w:tc>
          <w:tcPr>
            <w:tcW w:w="456"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666" w:author="Morita" w:date="2016-09-25T15:40:00Z"/>
                <w:sz w:val="20"/>
                <w:lang w:eastAsia="ja-JP"/>
              </w:rPr>
            </w:pPr>
            <w:del w:id="3667" w:author="Morita" w:date="2016-09-25T15:40:00Z">
              <w:r w:rsidRPr="00246AE9" w:rsidDel="007A01D9">
                <w:rPr>
                  <w:sz w:val="20"/>
                  <w:lang w:eastAsia="ja-JP"/>
                </w:rPr>
                <w:delText>G.780</w:delText>
              </w:r>
              <w:bookmarkStart w:id="3668" w:name="_Toc462765287"/>
              <w:bookmarkStart w:id="3669" w:name="_Toc462766565"/>
              <w:bookmarkStart w:id="3670" w:name="_Toc462786258"/>
              <w:bookmarkEnd w:id="3668"/>
              <w:bookmarkEnd w:id="3669"/>
              <w:bookmarkEnd w:id="3670"/>
            </w:del>
          </w:p>
        </w:tc>
        <w:tc>
          <w:tcPr>
            <w:tcW w:w="456" w:type="pct"/>
          </w:tcPr>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671" w:author="Morita" w:date="2016-09-25T15:40:00Z"/>
                <w:sz w:val="20"/>
              </w:rPr>
            </w:pPr>
            <w:bookmarkStart w:id="3672" w:name="_Toc462765288"/>
            <w:bookmarkStart w:id="3673" w:name="_Toc462766566"/>
            <w:bookmarkStart w:id="3674" w:name="_Toc462786259"/>
            <w:bookmarkEnd w:id="3672"/>
            <w:bookmarkEnd w:id="3673"/>
            <w:bookmarkEnd w:id="3674"/>
          </w:p>
        </w:tc>
        <w:tc>
          <w:tcPr>
            <w:tcW w:w="456"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675" w:author="Morita" w:date="2016-09-25T15:40:00Z"/>
                <w:sz w:val="20"/>
                <w:lang w:eastAsia="ja-JP"/>
              </w:rPr>
            </w:pPr>
            <w:del w:id="3676" w:author="Morita" w:date="2016-09-25T15:40:00Z">
              <w:r w:rsidRPr="00246AE9" w:rsidDel="007A01D9">
                <w:rPr>
                  <w:sz w:val="20"/>
                  <w:lang w:eastAsia="ja-JP"/>
                </w:rPr>
                <w:delText>G.870</w:delText>
              </w:r>
              <w:bookmarkStart w:id="3677" w:name="_Toc462765289"/>
              <w:bookmarkStart w:id="3678" w:name="_Toc462766567"/>
              <w:bookmarkStart w:id="3679" w:name="_Toc462786260"/>
              <w:bookmarkEnd w:id="3677"/>
              <w:bookmarkEnd w:id="3678"/>
              <w:bookmarkEnd w:id="3679"/>
            </w:del>
          </w:p>
        </w:tc>
        <w:tc>
          <w:tcPr>
            <w:tcW w:w="608"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680" w:author="Morita" w:date="2016-09-25T15:40:00Z"/>
                <w:bCs/>
                <w:sz w:val="20"/>
                <w:lang w:eastAsia="ja-JP"/>
              </w:rPr>
            </w:pPr>
            <w:del w:id="3681" w:author="Morita" w:date="2016-09-25T15:40:00Z">
              <w:r w:rsidRPr="00246AE9" w:rsidDel="007A01D9">
                <w:rPr>
                  <w:bCs/>
                  <w:sz w:val="20"/>
                  <w:lang w:eastAsia="ja-JP"/>
                </w:rPr>
                <w:delText>G.8001</w:delText>
              </w:r>
              <w:bookmarkStart w:id="3682" w:name="_Toc462765290"/>
              <w:bookmarkStart w:id="3683" w:name="_Toc462766568"/>
              <w:bookmarkStart w:id="3684" w:name="_Toc462786261"/>
              <w:bookmarkEnd w:id="3682"/>
              <w:bookmarkEnd w:id="3683"/>
              <w:bookmarkEnd w:id="3684"/>
            </w:del>
          </w:p>
        </w:tc>
        <w:tc>
          <w:tcPr>
            <w:tcW w:w="608" w:type="pct"/>
          </w:tcPr>
          <w:p w:rsidR="00C9123C" w:rsidRPr="00246AE9" w:rsidDel="007A01D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685" w:author="Morita" w:date="2016-09-25T15:40:00Z"/>
                <w:bCs/>
                <w:sz w:val="20"/>
                <w:lang w:eastAsia="ja-JP"/>
              </w:rPr>
            </w:pPr>
            <w:bookmarkStart w:id="3686" w:name="_Toc462765291"/>
            <w:bookmarkStart w:id="3687" w:name="_Toc462766569"/>
            <w:bookmarkStart w:id="3688" w:name="_Toc462786262"/>
            <w:bookmarkEnd w:id="3686"/>
            <w:bookmarkEnd w:id="3687"/>
            <w:bookmarkEnd w:id="3688"/>
          </w:p>
        </w:tc>
        <w:tc>
          <w:tcPr>
            <w:tcW w:w="608" w:type="pct"/>
          </w:tcPr>
          <w:p w:rsidR="00C9123C" w:rsidRPr="00246AE9" w:rsidDel="007A01D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del w:id="3689" w:author="Morita" w:date="2016-09-25T15:40:00Z"/>
                <w:sz w:val="20"/>
              </w:rPr>
            </w:pPr>
            <w:del w:id="3690" w:author="Morita" w:date="2016-09-25T15:40:00Z">
              <w:r w:rsidRPr="00246AE9" w:rsidDel="007A01D9">
                <w:rPr>
                  <w:sz w:val="20"/>
                </w:rPr>
                <w:delText>G.8101</w:delText>
              </w:r>
              <w:bookmarkStart w:id="3691" w:name="_Toc462765292"/>
              <w:bookmarkStart w:id="3692" w:name="_Toc462766570"/>
              <w:bookmarkStart w:id="3693" w:name="_Toc462786263"/>
              <w:bookmarkEnd w:id="3691"/>
              <w:bookmarkEnd w:id="3692"/>
              <w:bookmarkEnd w:id="3693"/>
            </w:del>
          </w:p>
        </w:tc>
        <w:bookmarkStart w:id="3694" w:name="_Toc462765293"/>
        <w:bookmarkStart w:id="3695" w:name="_Toc462766571"/>
        <w:bookmarkStart w:id="3696" w:name="_Toc462786264"/>
        <w:bookmarkEnd w:id="3694"/>
        <w:bookmarkEnd w:id="3695"/>
        <w:bookmarkEnd w:id="3696"/>
      </w:tr>
    </w:tbl>
    <w:p w:rsidR="00C9123C" w:rsidRPr="00ED115A" w:rsidDel="007A01D9" w:rsidRDefault="00C9123C" w:rsidP="00D55AC7">
      <w:pPr>
        <w:widowControl w:val="0"/>
        <w:jc w:val="both"/>
        <w:rPr>
          <w:del w:id="3697" w:author="Morita" w:date="2016-09-25T15:40:00Z"/>
          <w:lang w:eastAsia="ja-JP"/>
        </w:rPr>
      </w:pPr>
      <w:del w:id="3698" w:author="Morita" w:date="2016-09-25T15:40:00Z">
        <w:r w:rsidRPr="00ED115A" w:rsidDel="007A01D9">
          <w:rPr>
            <w:rFonts w:hint="eastAsia"/>
            <w:lang w:eastAsia="ja-JP"/>
          </w:rPr>
          <w:delText>Note 1: G.73x, G.74x, G.75x denote series of Recommendations of which numbers start with G.73, G.74 or G.75.</w:delText>
        </w:r>
        <w:bookmarkStart w:id="3699" w:name="_Toc462765294"/>
        <w:bookmarkStart w:id="3700" w:name="_Toc462766572"/>
        <w:bookmarkStart w:id="3701" w:name="_Toc462786265"/>
        <w:bookmarkEnd w:id="3699"/>
        <w:bookmarkEnd w:id="3700"/>
        <w:bookmarkEnd w:id="3701"/>
      </w:del>
    </w:p>
    <w:p w:rsidR="00C9123C" w:rsidRPr="00ED115A" w:rsidDel="007A01D9" w:rsidRDefault="00C9123C" w:rsidP="00D55AC7">
      <w:pPr>
        <w:widowControl w:val="0"/>
        <w:jc w:val="both"/>
        <w:rPr>
          <w:del w:id="3702" w:author="Morita" w:date="2016-09-25T15:40:00Z"/>
          <w:lang w:eastAsia="ja-JP"/>
        </w:rPr>
      </w:pPr>
      <w:del w:id="3703" w:author="Morita" w:date="2016-09-25T15:40:00Z">
        <w:r w:rsidRPr="00ED115A" w:rsidDel="007A01D9">
          <w:rPr>
            <w:rFonts w:hint="eastAsia"/>
            <w:lang w:eastAsia="ja-JP"/>
          </w:rPr>
          <w:delText>Note 2: Y-series Recommendation numbers are assigned to NGN related Recommendations in addition to their original Recommendation numbers.</w:delText>
        </w:r>
        <w:bookmarkStart w:id="3704" w:name="_Toc462765295"/>
        <w:bookmarkStart w:id="3705" w:name="_Toc462766573"/>
        <w:bookmarkStart w:id="3706" w:name="_Toc462786266"/>
        <w:bookmarkEnd w:id="3704"/>
        <w:bookmarkEnd w:id="3705"/>
        <w:bookmarkEnd w:id="3706"/>
      </w:del>
    </w:p>
    <w:p w:rsidR="00C9123C" w:rsidDel="007A01D9" w:rsidRDefault="00C9123C" w:rsidP="00D55AC7">
      <w:pPr>
        <w:widowControl w:val="0"/>
        <w:jc w:val="both"/>
        <w:rPr>
          <w:del w:id="3707" w:author="Morita" w:date="2016-09-25T15:40:00Z"/>
          <w:lang w:eastAsia="ja-JP"/>
        </w:rPr>
      </w:pPr>
      <w:del w:id="3708" w:author="Morita" w:date="2016-09-25T15:40:00Z">
        <w:r w:rsidRPr="00ED115A" w:rsidDel="007A01D9">
          <w:rPr>
            <w:rFonts w:hint="eastAsia"/>
            <w:lang w:eastAsia="ja-JP"/>
          </w:rPr>
          <w:delText xml:space="preserve">Note 3: </w:delText>
        </w:r>
        <w:r w:rsidRPr="00ED115A" w:rsidDel="007A01D9">
          <w:rPr>
            <w:lang w:eastAsia="ja-JP"/>
          </w:rPr>
          <w:delText xml:space="preserve">The update of </w:delText>
        </w:r>
        <w:r w:rsidRPr="00ED115A" w:rsidDel="007A01D9">
          <w:rPr>
            <w:rFonts w:hint="eastAsia"/>
            <w:lang w:eastAsia="ja-JP"/>
          </w:rPr>
          <w:delText>the T</w:delText>
        </w:r>
        <w:r w:rsidR="004D2194" w:rsidDel="007A01D9">
          <w:rPr>
            <w:rFonts w:hint="eastAsia"/>
            <w:lang w:eastAsia="ja-JP"/>
          </w:rPr>
          <w:delText xml:space="preserve">ransport </w:delText>
        </w:r>
        <w:r w:rsidRPr="00ED115A" w:rsidDel="007A01D9">
          <w:rPr>
            <w:rFonts w:hint="eastAsia"/>
            <w:lang w:eastAsia="ja-JP"/>
          </w:rPr>
          <w:delText>MPLS related</w:delText>
        </w:r>
        <w:r w:rsidRPr="00ED115A" w:rsidDel="007A01D9">
          <w:rPr>
            <w:lang w:eastAsia="ja-JP"/>
          </w:rPr>
          <w:delText xml:space="preserve"> Recommendation</w:delText>
        </w:r>
        <w:r w:rsidDel="007A01D9">
          <w:rPr>
            <w:rFonts w:hint="eastAsia"/>
            <w:lang w:eastAsia="ja-JP"/>
          </w:rPr>
          <w:delText xml:space="preserve"> only describe</w:delText>
        </w:r>
        <w:r w:rsidR="004D2194" w:rsidDel="007A01D9">
          <w:rPr>
            <w:rFonts w:hint="eastAsia"/>
            <w:lang w:eastAsia="ja-JP"/>
          </w:rPr>
          <w:delText>s</w:delText>
        </w:r>
        <w:r w:rsidDel="007A01D9">
          <w:rPr>
            <w:rFonts w:hint="eastAsia"/>
            <w:lang w:eastAsia="ja-JP"/>
          </w:rPr>
          <w:delText xml:space="preserve"> MPLS-TP.</w:delText>
        </w:r>
        <w:r w:rsidRPr="00ED115A" w:rsidDel="007A01D9">
          <w:rPr>
            <w:rFonts w:hint="eastAsia"/>
            <w:lang w:eastAsia="ja-JP"/>
          </w:rPr>
          <w:delText xml:space="preserve"> </w:delText>
        </w:r>
        <w:bookmarkStart w:id="3709" w:name="_Toc462765296"/>
        <w:bookmarkStart w:id="3710" w:name="_Toc462766574"/>
        <w:bookmarkStart w:id="3711" w:name="_Toc462786267"/>
        <w:bookmarkEnd w:id="3709"/>
        <w:bookmarkEnd w:id="3710"/>
        <w:bookmarkEnd w:id="3711"/>
      </w:del>
    </w:p>
    <w:p w:rsidR="00C9123C" w:rsidRPr="00ED115A" w:rsidDel="007A01D9" w:rsidRDefault="00C9123C" w:rsidP="00D55AC7">
      <w:pPr>
        <w:widowControl w:val="0"/>
        <w:jc w:val="both"/>
        <w:rPr>
          <w:del w:id="3712" w:author="Morita" w:date="2016-09-25T15:40:00Z"/>
          <w:lang w:eastAsia="ja-JP"/>
        </w:rPr>
      </w:pPr>
      <w:del w:id="3713" w:author="Morita" w:date="2016-09-25T15:40:00Z">
        <w:r w:rsidRPr="00ED115A" w:rsidDel="007A01D9">
          <w:rPr>
            <w:rFonts w:hint="eastAsia"/>
            <w:lang w:eastAsia="ja-JP"/>
          </w:rPr>
          <w:delText>Note 4: ASON related Recommendations are shown in Table</w:delText>
        </w:r>
        <w:r w:rsidRPr="00ED115A" w:rsidDel="007A01D9">
          <w:rPr>
            <w:lang w:eastAsia="ja-JP"/>
          </w:rPr>
          <w:delText xml:space="preserve"> 7-</w:delText>
        </w:r>
        <w:r w:rsidRPr="00ED115A" w:rsidDel="007A01D9">
          <w:rPr>
            <w:rFonts w:hint="eastAsia"/>
            <w:lang w:eastAsia="ja-JP"/>
          </w:rPr>
          <w:delText>4-2</w:delText>
        </w:r>
        <w:r w:rsidRPr="00ED115A" w:rsidDel="007A01D9">
          <w:rPr>
            <w:lang w:eastAsia="ja-JP"/>
          </w:rPr>
          <w:delText>: Estimated mapping of protocol-specific documents in ITU-T ASON Recommendations</w:delText>
        </w:r>
        <w:r w:rsidRPr="00ED115A" w:rsidDel="007A01D9">
          <w:rPr>
            <w:rFonts w:hint="eastAsia"/>
            <w:lang w:eastAsia="ja-JP"/>
          </w:rPr>
          <w:delText>.</w:delText>
        </w:r>
        <w:bookmarkStart w:id="3714" w:name="_Toc462765297"/>
        <w:bookmarkStart w:id="3715" w:name="_Toc462766575"/>
        <w:bookmarkStart w:id="3716" w:name="_Toc462786268"/>
        <w:bookmarkEnd w:id="3714"/>
        <w:bookmarkEnd w:id="3715"/>
        <w:bookmarkEnd w:id="3716"/>
      </w:del>
    </w:p>
    <w:p w:rsidR="00C9123C" w:rsidRPr="00ED115A" w:rsidDel="007A01D9" w:rsidRDefault="00C9123C" w:rsidP="00D55AC7">
      <w:pPr>
        <w:pStyle w:val="3"/>
        <w:rPr>
          <w:del w:id="3717" w:author="Morita" w:date="2016-09-25T15:40:00Z"/>
          <w:lang w:eastAsia="ja-JP"/>
        </w:rPr>
      </w:pPr>
      <w:bookmarkStart w:id="3718" w:name="_Toc404879744"/>
      <w:bookmarkStart w:id="3719" w:name="_Toc404880719"/>
      <w:bookmarkStart w:id="3720" w:name="_Toc405248138"/>
      <w:bookmarkStart w:id="3721" w:name="_Toc462591825"/>
      <w:del w:id="3722" w:author="Morita" w:date="2016-09-25T15:40:00Z">
        <w:r w:rsidRPr="00ED115A" w:rsidDel="007A01D9">
          <w:rPr>
            <w:rFonts w:hint="eastAsia"/>
            <w:lang w:eastAsia="ja-JP"/>
          </w:rPr>
          <w:delText>Further details</w:delText>
        </w:r>
        <w:bookmarkStart w:id="3723" w:name="_Toc462765298"/>
        <w:bookmarkStart w:id="3724" w:name="_Toc462766576"/>
        <w:bookmarkStart w:id="3725" w:name="_Toc462786269"/>
        <w:bookmarkEnd w:id="3718"/>
        <w:bookmarkEnd w:id="3719"/>
        <w:bookmarkEnd w:id="3720"/>
        <w:bookmarkEnd w:id="3721"/>
        <w:bookmarkEnd w:id="3723"/>
        <w:bookmarkEnd w:id="3724"/>
        <w:bookmarkEnd w:id="3725"/>
      </w:del>
    </w:p>
    <w:p w:rsidR="00C9123C" w:rsidRPr="00ED115A" w:rsidDel="007A01D9" w:rsidRDefault="00C9123C" w:rsidP="00D55AC7">
      <w:pPr>
        <w:jc w:val="both"/>
        <w:rPr>
          <w:del w:id="3726" w:author="Morita" w:date="2016-09-25T15:40:00Z"/>
          <w:lang w:eastAsia="ja-JP"/>
        </w:rPr>
      </w:pPr>
      <w:del w:id="3727" w:author="Morita" w:date="2016-09-25T15:40:00Z">
        <w:r w:rsidRPr="00ED115A" w:rsidDel="007A01D9">
          <w:rPr>
            <w:rFonts w:hint="eastAsia"/>
            <w:lang w:eastAsia="ja-JP"/>
          </w:rPr>
          <w:delText>Further details about NGN standardization can be obtained from SG13, SG11 and FG-NGN websites as below.</w:delText>
        </w:r>
        <w:bookmarkStart w:id="3728" w:name="_Toc462765299"/>
        <w:bookmarkStart w:id="3729" w:name="_Toc462766577"/>
        <w:bookmarkStart w:id="3730" w:name="_Toc462786270"/>
        <w:bookmarkEnd w:id="3728"/>
        <w:bookmarkEnd w:id="3729"/>
        <w:bookmarkEnd w:id="3730"/>
      </w:del>
    </w:p>
    <w:p w:rsidR="00C9123C" w:rsidRPr="00ED115A" w:rsidDel="007A01D9" w:rsidRDefault="00C9123C" w:rsidP="00C9123C">
      <w:pPr>
        <w:rPr>
          <w:del w:id="3731" w:author="Morita" w:date="2016-09-25T15:40:00Z"/>
          <w:lang w:val="fr-FR" w:eastAsia="ja-JP"/>
        </w:rPr>
      </w:pPr>
      <w:del w:id="3732" w:author="Morita" w:date="2016-09-25T15:40:00Z">
        <w:r w:rsidRPr="00ED115A" w:rsidDel="007A01D9">
          <w:rPr>
            <w:rFonts w:hint="eastAsia"/>
            <w:lang w:val="fr-FR" w:eastAsia="ja-JP"/>
          </w:rPr>
          <w:delText xml:space="preserve">ITU-T SG13: </w:delText>
        </w:r>
        <w:r w:rsidR="007E4AA9" w:rsidDel="007A01D9">
          <w:fldChar w:fldCharType="begin"/>
        </w:r>
        <w:r w:rsidR="007E4AA9" w:rsidDel="007A01D9">
          <w:delInstrText xml:space="preserve"> HYPERLINK "http://www.itu.int/ITU-T/studygroups/com13/index.asp" </w:delInstrText>
        </w:r>
        <w:r w:rsidR="007E4AA9" w:rsidDel="007A01D9">
          <w:fldChar w:fldCharType="separate"/>
        </w:r>
        <w:r w:rsidRPr="00ED115A" w:rsidDel="007A01D9">
          <w:rPr>
            <w:color w:val="0000FF"/>
            <w:u w:val="single"/>
            <w:lang w:val="fr-FR" w:eastAsia="ja-JP"/>
          </w:rPr>
          <w:delText>http://www.itu.int/ITU-T/studygroups/com13/index.asp</w:delText>
        </w:r>
        <w:r w:rsidR="007E4AA9" w:rsidDel="007A01D9">
          <w:rPr>
            <w:color w:val="0000FF"/>
            <w:u w:val="single"/>
            <w:lang w:val="fr-FR" w:eastAsia="ja-JP"/>
          </w:rPr>
          <w:fldChar w:fldCharType="end"/>
        </w:r>
        <w:bookmarkStart w:id="3733" w:name="_Toc462765300"/>
        <w:bookmarkStart w:id="3734" w:name="_Toc462766578"/>
        <w:bookmarkStart w:id="3735" w:name="_Toc462786271"/>
        <w:bookmarkEnd w:id="3733"/>
        <w:bookmarkEnd w:id="3734"/>
        <w:bookmarkEnd w:id="3735"/>
      </w:del>
    </w:p>
    <w:p w:rsidR="00C9123C" w:rsidRPr="00ED115A" w:rsidDel="007A01D9" w:rsidRDefault="00C9123C" w:rsidP="00C9123C">
      <w:pPr>
        <w:rPr>
          <w:del w:id="3736" w:author="Morita" w:date="2016-09-25T15:40:00Z"/>
          <w:lang w:val="fr-FR" w:eastAsia="ja-JP"/>
        </w:rPr>
      </w:pPr>
      <w:del w:id="3737" w:author="Morita" w:date="2016-09-25T15:40:00Z">
        <w:r w:rsidRPr="00ED115A" w:rsidDel="007A01D9">
          <w:rPr>
            <w:rFonts w:hint="eastAsia"/>
            <w:lang w:val="fr-FR" w:eastAsia="ja-JP"/>
          </w:rPr>
          <w:delText xml:space="preserve">ITU-T SG11: </w:delText>
        </w:r>
        <w:r w:rsidR="007E4AA9" w:rsidDel="007A01D9">
          <w:fldChar w:fldCharType="begin"/>
        </w:r>
        <w:r w:rsidR="007E4AA9" w:rsidDel="007A01D9">
          <w:delInstrText xml:space="preserve"> HYPERLINK "http://www.itu.int/ITU-T/studygroups/com11/index.asp" </w:delInstrText>
        </w:r>
        <w:r w:rsidR="007E4AA9" w:rsidDel="007A01D9">
          <w:fldChar w:fldCharType="separate"/>
        </w:r>
        <w:r w:rsidRPr="00ED115A" w:rsidDel="007A01D9">
          <w:rPr>
            <w:color w:val="0000FF"/>
            <w:u w:val="single"/>
            <w:lang w:val="fr-FR" w:eastAsia="ja-JP"/>
          </w:rPr>
          <w:delText>http://www.itu.int/ITU-T/studygroups/com11/index.asp</w:delText>
        </w:r>
        <w:r w:rsidR="007E4AA9" w:rsidDel="007A01D9">
          <w:rPr>
            <w:color w:val="0000FF"/>
            <w:u w:val="single"/>
            <w:lang w:val="fr-FR" w:eastAsia="ja-JP"/>
          </w:rPr>
          <w:fldChar w:fldCharType="end"/>
        </w:r>
        <w:bookmarkStart w:id="3738" w:name="_Toc462765301"/>
        <w:bookmarkStart w:id="3739" w:name="_Toc462766579"/>
        <w:bookmarkStart w:id="3740" w:name="_Toc462786272"/>
        <w:bookmarkEnd w:id="3738"/>
        <w:bookmarkEnd w:id="3739"/>
        <w:bookmarkEnd w:id="3740"/>
      </w:del>
    </w:p>
    <w:p w:rsidR="00C9123C" w:rsidRPr="00ED115A" w:rsidRDefault="00C9123C" w:rsidP="00D55AC7">
      <w:pPr>
        <w:pStyle w:val="1"/>
      </w:pPr>
      <w:bookmarkStart w:id="3741" w:name="_Toc10880883"/>
      <w:bookmarkStart w:id="3742" w:name="_Toc404879745"/>
      <w:bookmarkStart w:id="3743" w:name="_Toc404880720"/>
      <w:bookmarkStart w:id="3744" w:name="_Toc405246243"/>
      <w:bookmarkStart w:id="3745" w:name="_Toc405248139"/>
      <w:bookmarkStart w:id="3746" w:name="_Toc462786273"/>
      <w:r w:rsidRPr="00ED115A">
        <w:t xml:space="preserve">OTNT </w:t>
      </w:r>
      <w:r w:rsidR="00744184">
        <w:rPr>
          <w:rFonts w:hint="eastAsia"/>
          <w:lang w:eastAsia="ja-JP"/>
        </w:rPr>
        <w:t>c</w:t>
      </w:r>
      <w:r w:rsidRPr="00ED115A">
        <w:t xml:space="preserve">orrespondence and Liaison </w:t>
      </w:r>
      <w:r w:rsidR="00744184">
        <w:rPr>
          <w:rFonts w:hint="eastAsia"/>
          <w:lang w:eastAsia="ja-JP"/>
        </w:rPr>
        <w:t>t</w:t>
      </w:r>
      <w:r w:rsidRPr="00ED115A">
        <w:t>racking</w:t>
      </w:r>
      <w:bookmarkEnd w:id="3741"/>
      <w:bookmarkEnd w:id="3742"/>
      <w:bookmarkEnd w:id="3743"/>
      <w:bookmarkEnd w:id="3744"/>
      <w:bookmarkEnd w:id="3745"/>
      <w:bookmarkEnd w:id="3746"/>
    </w:p>
    <w:p w:rsidR="00C9123C" w:rsidRPr="00ED115A" w:rsidRDefault="00C9123C" w:rsidP="00D55AC7">
      <w:pPr>
        <w:pStyle w:val="2"/>
      </w:pPr>
      <w:bookmarkStart w:id="3747" w:name="_Toc10880884"/>
      <w:bookmarkStart w:id="3748" w:name="_Toc404879746"/>
      <w:bookmarkStart w:id="3749" w:name="_Toc404880721"/>
      <w:bookmarkStart w:id="3750" w:name="_Toc405246244"/>
      <w:bookmarkStart w:id="3751" w:name="_Toc405248140"/>
      <w:bookmarkStart w:id="3752" w:name="_Toc462786274"/>
      <w:r w:rsidRPr="00ED115A">
        <w:t xml:space="preserve">OTNT </w:t>
      </w:r>
      <w:r w:rsidR="00AA5555">
        <w:rPr>
          <w:rFonts w:hint="eastAsia"/>
          <w:lang w:eastAsia="ja-JP"/>
        </w:rPr>
        <w:t>r</w:t>
      </w:r>
      <w:r w:rsidRPr="00ED115A">
        <w:t xml:space="preserve">elated </w:t>
      </w:r>
      <w:bookmarkEnd w:id="3747"/>
      <w:r w:rsidR="00AA5555">
        <w:rPr>
          <w:rFonts w:hint="eastAsia"/>
          <w:lang w:eastAsia="ja-JP"/>
        </w:rPr>
        <w:t>c</w:t>
      </w:r>
      <w:r w:rsidR="00AA5555" w:rsidRPr="00ED115A">
        <w:t>ontacts</w:t>
      </w:r>
      <w:bookmarkEnd w:id="3748"/>
      <w:bookmarkEnd w:id="3749"/>
      <w:bookmarkEnd w:id="3750"/>
      <w:bookmarkEnd w:id="3751"/>
      <w:bookmarkEnd w:id="3752"/>
    </w:p>
    <w:p w:rsidR="00C9123C" w:rsidRPr="00ED115A" w:rsidRDefault="00C9123C" w:rsidP="00D55AC7">
      <w:pPr>
        <w:jc w:val="both"/>
        <w:rPr>
          <w:snapToGrid w:val="0"/>
          <w:lang w:eastAsia="ja-JP"/>
        </w:rPr>
      </w:pPr>
      <w:r w:rsidRPr="00ED115A">
        <w:rPr>
          <w:snapToGrid w:val="0"/>
        </w:rPr>
        <w:t xml:space="preserve">The International Telecommunication </w:t>
      </w:r>
      <w:smartTag w:uri="urn:schemas-microsoft-com:office:smarttags" w:element="place">
        <w:r w:rsidRPr="00ED115A">
          <w:rPr>
            <w:snapToGrid w:val="0"/>
          </w:rPr>
          <w:t>Union</w:t>
        </w:r>
      </w:smartTag>
      <w:r w:rsidRPr="00ED115A">
        <w:rPr>
          <w:snapToGrid w:val="0"/>
        </w:rPr>
        <w:t xml:space="preserve"> - Telecommunications Sector (ITU-T) maintains a strong focus on global OTNT standardization.  It is supported by other organizations that contribute to specific areas of the work at both the regional and global levels.  Below is a list of the most notable organizations recognised by the ITU-T and </w:t>
      </w:r>
      <w:r w:rsidRPr="00ED115A">
        <w:rPr>
          <w:rFonts w:hint="eastAsia"/>
          <w:snapToGrid w:val="0"/>
          <w:lang w:eastAsia="ja-JP"/>
        </w:rPr>
        <w:t xml:space="preserve">their URL for further </w:t>
      </w:r>
      <w:proofErr w:type="gramStart"/>
      <w:r w:rsidRPr="00ED115A">
        <w:rPr>
          <w:rFonts w:hint="eastAsia"/>
          <w:snapToGrid w:val="0"/>
          <w:lang w:eastAsia="ja-JP"/>
        </w:rPr>
        <w:t>information.</w:t>
      </w:r>
      <w:proofErr w:type="gramEnd"/>
    </w:p>
    <w:p w:rsidR="00C9123C" w:rsidRPr="008A3379" w:rsidRDefault="00C9123C" w:rsidP="00D55AC7">
      <w:pPr>
        <w:pStyle w:val="af9"/>
        <w:numPr>
          <w:ilvl w:val="0"/>
          <w:numId w:val="49"/>
        </w:numPr>
        <w:ind w:leftChars="0"/>
        <w:rPr>
          <w:snapToGrid w:val="0"/>
          <w:lang w:eastAsia="ja-JP"/>
        </w:rPr>
      </w:pPr>
      <w:r w:rsidRPr="008A3379">
        <w:rPr>
          <w:snapToGrid w:val="0"/>
        </w:rPr>
        <w:t>ATIS - Alliance for Telecommunications Industry Solutions</w:t>
      </w:r>
      <w:r w:rsidRPr="008A3379">
        <w:rPr>
          <w:snapToGrid w:val="0"/>
          <w:lang w:eastAsia="ja-JP"/>
        </w:rPr>
        <w:t xml:space="preserve">: </w:t>
      </w:r>
      <w:hyperlink r:id="rId42" w:history="1">
        <w:r w:rsidRPr="008A3379">
          <w:rPr>
            <w:snapToGrid w:val="0"/>
            <w:color w:val="0000FF"/>
            <w:u w:val="single"/>
          </w:rPr>
          <w:t>http://www.atis.org</w:t>
        </w:r>
      </w:hyperlink>
    </w:p>
    <w:p w:rsidR="00C9123C" w:rsidRPr="008A3379" w:rsidRDefault="00C9123C" w:rsidP="00D55AC7">
      <w:pPr>
        <w:pStyle w:val="af9"/>
        <w:numPr>
          <w:ilvl w:val="0"/>
          <w:numId w:val="49"/>
        </w:numPr>
        <w:ind w:leftChars="0"/>
        <w:rPr>
          <w:snapToGrid w:val="0"/>
          <w:lang w:eastAsia="ja-JP"/>
        </w:rPr>
      </w:pPr>
      <w:r w:rsidRPr="008A3379">
        <w:rPr>
          <w:snapToGrid w:val="0"/>
        </w:rPr>
        <w:t>TIA - Telecommunications Industry Association</w:t>
      </w:r>
      <w:r w:rsidRPr="008A3379">
        <w:rPr>
          <w:snapToGrid w:val="0"/>
          <w:lang w:eastAsia="ja-JP"/>
        </w:rPr>
        <w:t xml:space="preserve">: </w:t>
      </w:r>
      <w:hyperlink r:id="rId43" w:history="1">
        <w:r w:rsidRPr="008A3379">
          <w:rPr>
            <w:snapToGrid w:val="0"/>
            <w:color w:val="0000FF"/>
            <w:u w:val="single"/>
          </w:rPr>
          <w:t>http://www.tiaonline.org</w:t>
        </w:r>
      </w:hyperlink>
    </w:p>
    <w:p w:rsidR="00C9123C" w:rsidRPr="008A3379" w:rsidRDefault="00C9123C" w:rsidP="00D55AC7">
      <w:pPr>
        <w:pStyle w:val="af9"/>
        <w:numPr>
          <w:ilvl w:val="0"/>
          <w:numId w:val="49"/>
        </w:numPr>
        <w:ind w:leftChars="0"/>
        <w:rPr>
          <w:snapToGrid w:val="0"/>
          <w:lang w:eastAsia="ja-JP"/>
        </w:rPr>
      </w:pPr>
      <w:r w:rsidRPr="008A3379">
        <w:rPr>
          <w:snapToGrid w:val="0"/>
        </w:rPr>
        <w:t xml:space="preserve">IEC - International </w:t>
      </w:r>
      <w:proofErr w:type="spellStart"/>
      <w:r w:rsidRPr="008A3379">
        <w:rPr>
          <w:snapToGrid w:val="0"/>
        </w:rPr>
        <w:t>Electrotechnical</w:t>
      </w:r>
      <w:proofErr w:type="spellEnd"/>
      <w:r w:rsidRPr="008A3379">
        <w:rPr>
          <w:snapToGrid w:val="0"/>
        </w:rPr>
        <w:t xml:space="preserve"> Commission</w:t>
      </w:r>
      <w:r w:rsidRPr="008A3379">
        <w:rPr>
          <w:snapToGrid w:val="0"/>
          <w:lang w:eastAsia="ja-JP"/>
        </w:rPr>
        <w:t xml:space="preserve">: </w:t>
      </w:r>
      <w:hyperlink r:id="rId44" w:history="1">
        <w:r w:rsidRPr="008A3379">
          <w:rPr>
            <w:snapToGrid w:val="0"/>
            <w:color w:val="0000FF"/>
            <w:u w:val="single"/>
          </w:rPr>
          <w:t>http://www.iec.ch/</w:t>
        </w:r>
      </w:hyperlink>
    </w:p>
    <w:p w:rsidR="00C9123C" w:rsidRPr="008A3379" w:rsidRDefault="00C9123C" w:rsidP="00D55AC7">
      <w:pPr>
        <w:pStyle w:val="af9"/>
        <w:numPr>
          <w:ilvl w:val="0"/>
          <w:numId w:val="49"/>
        </w:numPr>
        <w:ind w:leftChars="0"/>
        <w:rPr>
          <w:snapToGrid w:val="0"/>
          <w:lang w:eastAsia="ja-JP"/>
        </w:rPr>
      </w:pPr>
      <w:r w:rsidRPr="008A3379">
        <w:rPr>
          <w:snapToGrid w:val="0"/>
        </w:rPr>
        <w:t>IETF - Internet Engineering Task Force</w:t>
      </w:r>
      <w:r w:rsidRPr="008A3379">
        <w:rPr>
          <w:snapToGrid w:val="0"/>
          <w:lang w:eastAsia="ja-JP"/>
        </w:rPr>
        <w:t xml:space="preserve">: </w:t>
      </w:r>
      <w:hyperlink r:id="rId45" w:history="1">
        <w:r w:rsidRPr="008A3379">
          <w:rPr>
            <w:snapToGrid w:val="0"/>
            <w:color w:val="0000FF"/>
            <w:u w:val="single"/>
            <w:lang w:eastAsia="ja-JP"/>
          </w:rPr>
          <w:t>http://www.ietf.org</w:t>
        </w:r>
      </w:hyperlink>
    </w:p>
    <w:p w:rsidR="00C9123C" w:rsidRPr="008A3379" w:rsidRDefault="00C9123C" w:rsidP="00D55AC7">
      <w:pPr>
        <w:pStyle w:val="af9"/>
        <w:numPr>
          <w:ilvl w:val="0"/>
          <w:numId w:val="49"/>
        </w:numPr>
        <w:ind w:leftChars="0"/>
        <w:rPr>
          <w:snapToGrid w:val="0"/>
          <w:lang w:eastAsia="ja-JP"/>
        </w:rPr>
      </w:pPr>
      <w:r w:rsidRPr="008A3379">
        <w:rPr>
          <w:snapToGrid w:val="0"/>
        </w:rPr>
        <w:t>IEEE 802 LAN/MAN Standards Committee</w:t>
      </w:r>
      <w:r w:rsidRPr="008A3379">
        <w:rPr>
          <w:snapToGrid w:val="0"/>
          <w:lang w:eastAsia="ja-JP"/>
        </w:rPr>
        <w:t xml:space="preserve">: </w:t>
      </w:r>
      <w:r w:rsidRPr="008A3379">
        <w:rPr>
          <w:snapToGrid w:val="0"/>
        </w:rPr>
        <w:t>http://grouper.ieee.org/groups/802/index.shtml</w:t>
      </w:r>
    </w:p>
    <w:p w:rsidR="00C9123C" w:rsidRPr="008A3379" w:rsidRDefault="00C9123C" w:rsidP="00D55AC7">
      <w:pPr>
        <w:pStyle w:val="af9"/>
        <w:numPr>
          <w:ilvl w:val="0"/>
          <w:numId w:val="49"/>
        </w:numPr>
        <w:ind w:leftChars="0"/>
        <w:rPr>
          <w:snapToGrid w:val="0"/>
          <w:lang w:eastAsia="ja-JP"/>
        </w:rPr>
      </w:pPr>
      <w:r w:rsidRPr="008A3379">
        <w:rPr>
          <w:snapToGrid w:val="0"/>
        </w:rPr>
        <w:t>Optical Internetworking Forum (OIF) Technical Committee</w:t>
      </w:r>
      <w:r w:rsidRPr="008A3379">
        <w:rPr>
          <w:snapToGrid w:val="0"/>
          <w:lang w:eastAsia="ja-JP"/>
        </w:rPr>
        <w:t xml:space="preserve">: </w:t>
      </w:r>
      <w:r w:rsidRPr="008A3379">
        <w:rPr>
          <w:snapToGrid w:val="0"/>
        </w:rPr>
        <w:t>http://www.oiforum.com/public/techcommittee.html</w:t>
      </w:r>
    </w:p>
    <w:p w:rsidR="00C9123C" w:rsidRPr="008A3379" w:rsidRDefault="00C9123C" w:rsidP="00D55AC7">
      <w:pPr>
        <w:pStyle w:val="af9"/>
        <w:numPr>
          <w:ilvl w:val="0"/>
          <w:numId w:val="49"/>
        </w:numPr>
        <w:ind w:leftChars="0"/>
        <w:rPr>
          <w:snapToGrid w:val="0"/>
          <w:lang w:val="en-US" w:eastAsia="ja-JP"/>
        </w:rPr>
      </w:pPr>
      <w:r w:rsidRPr="008A3379">
        <w:rPr>
          <w:snapToGrid w:val="0"/>
          <w:lang w:val="en-US" w:eastAsia="ja-JP"/>
        </w:rPr>
        <w:t>Broadband (ex. IP/MPLS) Forum: http://www.broadband-forum.org/</w:t>
      </w:r>
    </w:p>
    <w:p w:rsidR="00C9123C" w:rsidRPr="008A3379" w:rsidRDefault="00C9123C" w:rsidP="00B56CDF">
      <w:pPr>
        <w:pStyle w:val="af9"/>
        <w:numPr>
          <w:ilvl w:val="0"/>
          <w:numId w:val="49"/>
        </w:numPr>
        <w:ind w:leftChars="0"/>
        <w:rPr>
          <w:snapToGrid w:val="0"/>
          <w:lang w:eastAsia="ja-JP"/>
        </w:rPr>
      </w:pPr>
      <w:del w:id="3753" w:author="Morita" w:date="2016-09-25T15:31:00Z">
        <w:r w:rsidRPr="008A3379" w:rsidDel="00B56CDF">
          <w:rPr>
            <w:snapToGrid w:val="0"/>
          </w:rPr>
          <w:delText>Metro Ethernet Forum (</w:delText>
        </w:r>
      </w:del>
      <w:r w:rsidRPr="008A3379">
        <w:rPr>
          <w:snapToGrid w:val="0"/>
        </w:rPr>
        <w:t>MEF</w:t>
      </w:r>
      <w:del w:id="3754" w:author="Morita" w:date="2016-09-25T15:31:00Z">
        <w:r w:rsidRPr="008A3379" w:rsidDel="00B56CDF">
          <w:rPr>
            <w:snapToGrid w:val="0"/>
          </w:rPr>
          <w:delText>)</w:delText>
        </w:r>
      </w:del>
      <w:r w:rsidRPr="008A3379">
        <w:rPr>
          <w:snapToGrid w:val="0"/>
        </w:rPr>
        <w:t xml:space="preserve"> Technical Committee</w:t>
      </w:r>
      <w:r w:rsidRPr="008A3379">
        <w:rPr>
          <w:snapToGrid w:val="0"/>
          <w:lang w:eastAsia="ja-JP"/>
        </w:rPr>
        <w:t>: http://</w:t>
      </w:r>
      <w:ins w:id="3755" w:author="Morita" w:date="2016-09-25T15:32:00Z">
        <w:r w:rsidR="00B56CDF" w:rsidRPr="00B56CDF">
          <w:t xml:space="preserve"> </w:t>
        </w:r>
        <w:r w:rsidR="00B56CDF" w:rsidRPr="00B56CDF">
          <w:rPr>
            <w:snapToGrid w:val="0"/>
            <w:lang w:eastAsia="ja-JP"/>
          </w:rPr>
          <w:t>https://www.mef.net</w:t>
        </w:r>
        <w:r w:rsidR="00B56CDF" w:rsidRPr="00B56CDF" w:rsidDel="00B56CDF">
          <w:rPr>
            <w:snapToGrid w:val="0"/>
            <w:lang w:eastAsia="ja-JP"/>
          </w:rPr>
          <w:t xml:space="preserve"> </w:t>
        </w:r>
      </w:ins>
      <w:del w:id="3756" w:author="Morita" w:date="2016-09-25T15:32:00Z">
        <w:r w:rsidRPr="008A3379" w:rsidDel="00B56CDF">
          <w:rPr>
            <w:snapToGrid w:val="0"/>
            <w:lang w:eastAsia="ja-JP"/>
          </w:rPr>
          <w:delText>metroethernetforum.org</w:delText>
        </w:r>
      </w:del>
      <w:r w:rsidRPr="008A3379">
        <w:rPr>
          <w:snapToGrid w:val="0"/>
          <w:lang w:eastAsia="ja-JP"/>
        </w:rPr>
        <w:t>/</w:t>
      </w:r>
    </w:p>
    <w:p w:rsidR="00C9123C" w:rsidRPr="008A3379" w:rsidRDefault="00C9123C" w:rsidP="00D55AC7">
      <w:pPr>
        <w:pStyle w:val="af9"/>
        <w:numPr>
          <w:ilvl w:val="0"/>
          <w:numId w:val="49"/>
        </w:numPr>
        <w:ind w:leftChars="0"/>
        <w:rPr>
          <w:snapToGrid w:val="0"/>
          <w:lang w:eastAsia="ja-JP"/>
        </w:rPr>
      </w:pPr>
      <w:r w:rsidRPr="008A3379">
        <w:rPr>
          <w:snapToGrid w:val="0"/>
          <w:lang w:eastAsia="ja-JP"/>
        </w:rPr>
        <w:t xml:space="preserve">TMF- </w:t>
      </w:r>
      <w:proofErr w:type="spellStart"/>
      <w:r w:rsidRPr="008A3379">
        <w:rPr>
          <w:snapToGrid w:val="0"/>
          <w:lang w:eastAsia="ja-JP"/>
        </w:rPr>
        <w:t>TeleManagement</w:t>
      </w:r>
      <w:proofErr w:type="spellEnd"/>
      <w:r w:rsidRPr="008A3379">
        <w:rPr>
          <w:snapToGrid w:val="0"/>
          <w:lang w:eastAsia="ja-JP"/>
        </w:rPr>
        <w:t xml:space="preserve"> Forum: </w:t>
      </w:r>
      <w:hyperlink r:id="rId46" w:history="1">
        <w:r w:rsidRPr="008A3379">
          <w:rPr>
            <w:snapToGrid w:val="0"/>
            <w:color w:val="0000FF"/>
            <w:u w:val="single"/>
            <w:lang w:eastAsia="ja-JP"/>
          </w:rPr>
          <w:t>http://www.tmforum.org/browse.aspx</w:t>
        </w:r>
      </w:hyperlink>
      <w:bookmarkStart w:id="3757" w:name="_Toc10880895"/>
    </w:p>
    <w:p w:rsidR="00C9123C" w:rsidRPr="00ED115A" w:rsidRDefault="00C9123C" w:rsidP="00D55AC7">
      <w:pPr>
        <w:pStyle w:val="1"/>
      </w:pPr>
      <w:bookmarkStart w:id="3758" w:name="_Toc404879747"/>
      <w:bookmarkStart w:id="3759" w:name="_Toc404880722"/>
      <w:bookmarkStart w:id="3760" w:name="_Toc405246245"/>
      <w:bookmarkStart w:id="3761" w:name="_Toc405248141"/>
      <w:bookmarkStart w:id="3762" w:name="_Toc462786275"/>
      <w:r w:rsidRPr="00ED115A">
        <w:t>Overview of existing standards and activity</w:t>
      </w:r>
      <w:bookmarkEnd w:id="3757"/>
      <w:bookmarkEnd w:id="3758"/>
      <w:bookmarkEnd w:id="3759"/>
      <w:bookmarkEnd w:id="3760"/>
      <w:bookmarkEnd w:id="3761"/>
      <w:bookmarkEnd w:id="3762"/>
    </w:p>
    <w:p w:rsidR="00C9123C" w:rsidRPr="00ED115A" w:rsidRDefault="00C9123C" w:rsidP="00D55AC7">
      <w:pPr>
        <w:jc w:val="both"/>
      </w:pPr>
      <w:r w:rsidRPr="00ED115A">
        <w:t xml:space="preserve">With the rapid progress on standards and implementation agreements on OTNT, it is often difficult to find a complete list of the relevant new and revised documents.  It is also sometimes difficult to find a concise representation of related documents across the different organizations that produce them.  This </w:t>
      </w:r>
      <w:r w:rsidR="000E20DB">
        <w:rPr>
          <w:rFonts w:hint="eastAsia"/>
          <w:lang w:eastAsia="ja-JP"/>
        </w:rPr>
        <w:t>clause</w:t>
      </w:r>
      <w:r w:rsidR="000E20DB" w:rsidRPr="00ED115A">
        <w:t xml:space="preserve"> </w:t>
      </w:r>
      <w:r w:rsidRPr="00ED115A">
        <w:t>attempts to satisfy both of those objectives by providing concise tables of the relevant documents.</w:t>
      </w:r>
    </w:p>
    <w:p w:rsidR="00C9123C" w:rsidRPr="00ED115A" w:rsidRDefault="00C9123C" w:rsidP="00D55AC7">
      <w:pPr>
        <w:pStyle w:val="2"/>
      </w:pPr>
      <w:bookmarkStart w:id="3763" w:name="_Toc10880896"/>
      <w:bookmarkStart w:id="3764" w:name="_Toc404879748"/>
      <w:bookmarkStart w:id="3765" w:name="_Toc404880723"/>
      <w:bookmarkStart w:id="3766" w:name="_Toc405246246"/>
      <w:bookmarkStart w:id="3767" w:name="_Toc405248142"/>
      <w:bookmarkStart w:id="3768" w:name="_Toc462786276"/>
      <w:r w:rsidRPr="00ED115A">
        <w:t xml:space="preserve">New or </w:t>
      </w:r>
      <w:r w:rsidR="00C243FA">
        <w:rPr>
          <w:rFonts w:hint="eastAsia"/>
          <w:lang w:eastAsia="ja-JP"/>
        </w:rPr>
        <w:t>r</w:t>
      </w:r>
      <w:r w:rsidRPr="00ED115A">
        <w:t xml:space="preserve">evised OTNT </w:t>
      </w:r>
      <w:r w:rsidR="00C243FA">
        <w:rPr>
          <w:rFonts w:hint="eastAsia"/>
          <w:lang w:eastAsia="ja-JP"/>
        </w:rPr>
        <w:t>s</w:t>
      </w:r>
      <w:r w:rsidR="00C243FA" w:rsidRPr="00ED115A">
        <w:t xml:space="preserve">tandards </w:t>
      </w:r>
      <w:r w:rsidRPr="00ED115A">
        <w:t xml:space="preserve">or </w:t>
      </w:r>
      <w:r w:rsidR="00C243FA">
        <w:rPr>
          <w:rFonts w:hint="eastAsia"/>
          <w:lang w:eastAsia="ja-JP"/>
        </w:rPr>
        <w:t>i</w:t>
      </w:r>
      <w:r w:rsidR="00C243FA" w:rsidRPr="00ED115A">
        <w:t xml:space="preserve">mplementation </w:t>
      </w:r>
      <w:bookmarkEnd w:id="3763"/>
      <w:r w:rsidR="00C243FA">
        <w:rPr>
          <w:rFonts w:hint="eastAsia"/>
          <w:lang w:eastAsia="ja-JP"/>
        </w:rPr>
        <w:t>a</w:t>
      </w:r>
      <w:r w:rsidR="00C243FA" w:rsidRPr="00ED115A">
        <w:t>greements</w:t>
      </w:r>
      <w:bookmarkEnd w:id="3764"/>
      <w:bookmarkEnd w:id="3765"/>
      <w:bookmarkEnd w:id="3766"/>
      <w:bookmarkEnd w:id="3767"/>
      <w:bookmarkEnd w:id="3768"/>
    </w:p>
    <w:p w:rsidR="0056200D" w:rsidRPr="00ED115A" w:rsidRDefault="0056200D" w:rsidP="00D55AC7">
      <w:pPr>
        <w:jc w:val="both"/>
      </w:pPr>
      <w:r w:rsidRPr="00ED115A">
        <w:t xml:space="preserve">Many documents, at different stages of completion, address the different aspect of the OTNT space.  The table below lists the known drafts and completed documents under revision that fit into this </w:t>
      </w:r>
      <w:r w:rsidRPr="00ED115A">
        <w:lastRenderedPageBreak/>
        <w:t>area.  The table does not list all established documents which might be under review for slight changes or addition of features.</w:t>
      </w:r>
    </w:p>
    <w:p w:rsidR="00C9123C" w:rsidRPr="00ED115A" w:rsidRDefault="00C9123C" w:rsidP="00D55AC7">
      <w:pPr>
        <w:jc w:val="both"/>
        <w:rPr>
          <w:lang w:eastAsia="ja-JP"/>
        </w:rPr>
      </w:pPr>
      <w:r w:rsidRPr="00ED115A">
        <w:t xml:space="preserve">Three major families of documents (and more) are represented by fields in the following table, SDH/SONET, OTN Transport Plane, and ASON Control Plane.  All of the recommendations and standards of the three families are included in tables in </w:t>
      </w:r>
      <w:r w:rsidR="00660E88">
        <w:rPr>
          <w:rFonts w:hint="eastAsia"/>
          <w:lang w:eastAsia="ja-JP"/>
        </w:rPr>
        <w:t xml:space="preserve">the </w:t>
      </w:r>
      <w:r w:rsidRPr="00ED115A">
        <w:t xml:space="preserve">later </w:t>
      </w:r>
      <w:r w:rsidR="00D55AC7">
        <w:rPr>
          <w:lang w:eastAsia="ja-JP"/>
        </w:rPr>
        <w:t>clause</w:t>
      </w:r>
      <w:r w:rsidR="00D55AC7" w:rsidRPr="00ED115A">
        <w:t>s</w:t>
      </w:r>
      <w:r w:rsidR="00660E88" w:rsidRPr="00ED115A">
        <w:t xml:space="preserve"> </w:t>
      </w:r>
      <w:r w:rsidRPr="00ED115A">
        <w:t>of this document.</w:t>
      </w:r>
    </w:p>
    <w:p w:rsidR="00C9123C" w:rsidRPr="00ED115A" w:rsidRDefault="00C9123C" w:rsidP="00C9123C">
      <w:pPr>
        <w:rPr>
          <w:lang w:eastAsia="ja-JP"/>
        </w:rPr>
      </w:pPr>
    </w:p>
    <w:p w:rsidR="00C9123C" w:rsidDel="00E47CCE" w:rsidRDefault="00C9123C" w:rsidP="003E31AA">
      <w:pPr>
        <w:pStyle w:val="af"/>
        <w:rPr>
          <w:del w:id="3769" w:author="Morita" w:date="2016-09-27T23:28:00Z"/>
          <w:lang w:eastAsia="ja-JP"/>
        </w:rPr>
        <w:pPrChange w:id="3770" w:author="Morita" w:date="2016-09-27T23:47:00Z">
          <w:pPr>
            <w:keepNext/>
            <w:tabs>
              <w:tab w:val="clear" w:pos="794"/>
              <w:tab w:val="clear" w:pos="1191"/>
              <w:tab w:val="clear" w:pos="1588"/>
              <w:tab w:val="clear" w:pos="1985"/>
            </w:tabs>
            <w:overflowPunct/>
            <w:autoSpaceDE/>
            <w:autoSpaceDN/>
            <w:adjustRightInd/>
            <w:spacing w:after="120"/>
            <w:jc w:val="center"/>
            <w:textAlignment w:val="auto"/>
          </w:pPr>
        </w:pPrChange>
      </w:pPr>
      <w:bookmarkStart w:id="3771" w:name="OLE_LINK2"/>
      <w:bookmarkStart w:id="3772" w:name="OLE_LINK3"/>
      <w:del w:id="3773" w:author="Morita" w:date="2016-09-27T23:28:00Z">
        <w:r w:rsidRPr="00ED115A" w:rsidDel="00E47CCE">
          <w:delText>TABLE 7-1</w:delText>
        </w:r>
        <w:r w:rsidRPr="00ED115A" w:rsidDel="00E47CCE">
          <w:rPr>
            <w:rFonts w:hint="eastAsia"/>
            <w:lang w:eastAsia="ja-JP"/>
          </w:rPr>
          <w:delText>-1</w:delText>
        </w:r>
        <w:r w:rsidRPr="00ED115A" w:rsidDel="00E47CCE">
          <w:delText>/</w:delText>
        </w:r>
        <w:bookmarkEnd w:id="3771"/>
        <w:bookmarkEnd w:id="3772"/>
        <w:r w:rsidRPr="00ED115A" w:rsidDel="00E47CCE">
          <w:delText>OTNT:  OTNT Related Standards and Industry Agreements</w:delText>
        </w:r>
        <w:r w:rsidRPr="00ED115A" w:rsidDel="00E47CCE">
          <w:rPr>
            <w:rFonts w:hint="eastAsia"/>
            <w:lang w:eastAsia="ja-JP"/>
          </w:rPr>
          <w:delText xml:space="preserve"> (ITU-T Recommendations</w:delText>
        </w:r>
        <w:r w:rsidR="00C25BA6" w:rsidDel="00E47CCE">
          <w:rPr>
            <w:rFonts w:hint="eastAsia"/>
            <w:lang w:eastAsia="ja-JP"/>
          </w:rPr>
          <w:delText xml:space="preserve"> </w:delText>
        </w:r>
        <w:r w:rsidR="00C25BA6" w:rsidDel="00E47CCE">
          <w:rPr>
            <w:lang w:eastAsia="ja-JP"/>
          </w:rPr>
          <w:delText>–</w:delText>
        </w:r>
        <w:r w:rsidR="00C25BA6" w:rsidDel="00E47CCE">
          <w:rPr>
            <w:rFonts w:hint="eastAsia"/>
            <w:lang w:eastAsia="ja-JP"/>
          </w:rPr>
          <w:delText xml:space="preserve"> only main editions</w:delText>
        </w:r>
        <w:r w:rsidRPr="00ED115A" w:rsidDel="00E47CCE">
          <w:rPr>
            <w:rFonts w:hint="eastAsia"/>
            <w:lang w:eastAsia="ja-JP"/>
          </w:rPr>
          <w:delText>)</w:delText>
        </w:r>
      </w:del>
    </w:p>
    <w:p w:rsidR="00E47CCE" w:rsidRPr="00E47CCE" w:rsidRDefault="00E47CCE" w:rsidP="003E31AA">
      <w:pPr>
        <w:pStyle w:val="af"/>
        <w:rPr>
          <w:ins w:id="3774" w:author="Morita" w:date="2016-09-27T23:27:00Z"/>
          <w:rFonts w:hint="eastAsia"/>
          <w:lang w:eastAsia="ja-JP"/>
          <w:rPrChange w:id="3775" w:author="Morita" w:date="2016-09-27T23:27:00Z">
            <w:rPr>
              <w:ins w:id="3776" w:author="Morita" w:date="2016-09-27T23:27:00Z"/>
              <w:rFonts w:hint="eastAsia"/>
              <w:lang w:eastAsia="ja-JP"/>
            </w:rPr>
          </w:rPrChange>
        </w:rPr>
        <w:pPrChange w:id="3777" w:author="Morita" w:date="2016-09-27T23:47:00Z">
          <w:pPr/>
        </w:pPrChange>
      </w:pPr>
      <w:bookmarkStart w:id="3778" w:name="_Toc462783300"/>
      <w:ins w:id="3779" w:author="Morita" w:date="2016-09-27T23:27:00Z">
        <w:r>
          <w:t xml:space="preserve">Table </w:t>
        </w:r>
        <w:r>
          <w:fldChar w:fldCharType="begin"/>
        </w:r>
        <w:r>
          <w:instrText xml:space="preserve"> SEQ Table \* ARABIC </w:instrText>
        </w:r>
      </w:ins>
      <w:r>
        <w:fldChar w:fldCharType="separate"/>
      </w:r>
      <w:ins w:id="3780" w:author="Morita" w:date="2016-09-27T23:34:00Z">
        <w:r w:rsidR="00575FF2">
          <w:rPr>
            <w:noProof/>
          </w:rPr>
          <w:t>4</w:t>
        </w:r>
      </w:ins>
      <w:ins w:id="3781" w:author="Morita" w:date="2016-09-27T23:27:00Z">
        <w: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OTNT Related Standards and Industry Agreements</w:t>
        </w:r>
      </w:ins>
      <w:ins w:id="3782" w:author="Morita" w:date="2016-09-27T23:40:00Z">
        <w:r w:rsidR="00575FF2">
          <w:rPr>
            <w:rFonts w:hint="eastAsia"/>
            <w:lang w:eastAsia="ja-JP"/>
          </w:rPr>
          <w:t xml:space="preserve"> (ITU-T </w:t>
        </w:r>
        <w:proofErr w:type="spellStart"/>
        <w:r w:rsidR="00575FF2">
          <w:rPr>
            <w:rFonts w:hint="eastAsia"/>
            <w:lang w:eastAsia="ja-JP"/>
          </w:rPr>
          <w:t>Recomendations</w:t>
        </w:r>
        <w:proofErr w:type="spellEnd"/>
        <w:r w:rsidR="00575FF2">
          <w:rPr>
            <w:rFonts w:hint="eastAsia"/>
            <w:lang w:eastAsia="ja-JP"/>
          </w:rPr>
          <w:t>)</w:t>
        </w:r>
      </w:ins>
      <w:bookmarkEnd w:id="3778"/>
    </w:p>
    <w:tbl>
      <w:tblPr>
        <w:tblStyle w:val="afa"/>
        <w:tblW w:w="5000" w:type="pct"/>
        <w:tblLook w:val="04A0" w:firstRow="1" w:lastRow="0" w:firstColumn="1" w:lastColumn="0" w:noHBand="0" w:noVBand="1"/>
      </w:tblPr>
      <w:tblGrid>
        <w:gridCol w:w="1490"/>
        <w:gridCol w:w="2031"/>
        <w:gridCol w:w="6336"/>
      </w:tblGrid>
      <w:tr w:rsidR="00AE2424" w:rsidRPr="00867B46" w:rsidTr="00282356">
        <w:trPr>
          <w:cantSplit/>
          <w:tblHeader/>
        </w:trPr>
        <w:tc>
          <w:tcPr>
            <w:tcW w:w="756" w:type="pct"/>
          </w:tcPr>
          <w:p w:rsidR="00AE2424" w:rsidRPr="00867B46" w:rsidRDefault="00AE2424">
            <w:pPr>
              <w:tabs>
                <w:tab w:val="clear" w:pos="794"/>
                <w:tab w:val="clear" w:pos="1191"/>
                <w:tab w:val="clear" w:pos="1588"/>
                <w:tab w:val="clear" w:pos="1985"/>
              </w:tabs>
              <w:rPr>
                <w:b/>
                <w:sz w:val="20"/>
                <w:lang w:eastAsia="ja-JP"/>
              </w:rPr>
            </w:pPr>
            <w:r w:rsidRPr="00867B46">
              <w:rPr>
                <w:b/>
                <w:sz w:val="20"/>
              </w:rPr>
              <w:t>Organization</w:t>
            </w:r>
            <w:r w:rsidRPr="00867B46">
              <w:rPr>
                <w:b/>
                <w:sz w:val="20"/>
                <w:lang w:eastAsia="ja-JP"/>
              </w:rPr>
              <w:t xml:space="preserve"> (Subgroup responsible)</w:t>
            </w:r>
          </w:p>
        </w:tc>
        <w:tc>
          <w:tcPr>
            <w:tcW w:w="1030" w:type="pct"/>
          </w:tcPr>
          <w:p w:rsidR="00AE2424" w:rsidRPr="00867B46" w:rsidRDefault="00AE2424" w:rsidP="00D55AC7">
            <w:pPr>
              <w:tabs>
                <w:tab w:val="clear" w:pos="794"/>
                <w:tab w:val="clear" w:pos="1191"/>
                <w:tab w:val="clear" w:pos="1588"/>
                <w:tab w:val="clear" w:pos="1985"/>
              </w:tabs>
              <w:rPr>
                <w:b/>
                <w:sz w:val="20"/>
                <w:lang w:eastAsia="ja-JP"/>
              </w:rPr>
            </w:pPr>
            <w:r w:rsidRPr="00867B46">
              <w:rPr>
                <w:b/>
                <w:sz w:val="20"/>
                <w:lang w:eastAsia="ja-JP"/>
              </w:rPr>
              <w:t>Number</w:t>
            </w:r>
          </w:p>
        </w:tc>
        <w:tc>
          <w:tcPr>
            <w:tcW w:w="3214" w:type="pct"/>
          </w:tcPr>
          <w:p w:rsidR="00AE2424" w:rsidRPr="00867B46" w:rsidRDefault="00AE2424" w:rsidP="00D55AC7">
            <w:pPr>
              <w:tabs>
                <w:tab w:val="clear" w:pos="794"/>
                <w:tab w:val="clear" w:pos="1191"/>
                <w:tab w:val="clear" w:pos="1588"/>
                <w:tab w:val="clear" w:pos="1985"/>
              </w:tabs>
              <w:rPr>
                <w:b/>
                <w:sz w:val="20"/>
              </w:rPr>
            </w:pPr>
            <w:r w:rsidRPr="00867B46">
              <w:rPr>
                <w:b/>
                <w:sz w:val="20"/>
              </w:rPr>
              <w:t>Title</w:t>
            </w:r>
          </w:p>
        </w:tc>
      </w:tr>
      <w:tr w:rsidR="00AE2424" w:rsidRPr="00867B46" w:rsidTr="00282356">
        <w:trPr>
          <w:cantSplit/>
        </w:trPr>
        <w:tc>
          <w:tcPr>
            <w:tcW w:w="756" w:type="pct"/>
          </w:tcPr>
          <w:p w:rsidR="00AE2424" w:rsidRPr="00867B46" w:rsidRDefault="00AE2424" w:rsidP="00D55AC7">
            <w:pPr>
              <w:tabs>
                <w:tab w:val="clear" w:pos="794"/>
                <w:tab w:val="clear" w:pos="1191"/>
                <w:tab w:val="clear" w:pos="1588"/>
                <w:tab w:val="clear" w:pos="1985"/>
              </w:tabs>
              <w:rPr>
                <w:sz w:val="20"/>
              </w:rPr>
            </w:pPr>
            <w:r w:rsidRPr="00867B46">
              <w:rPr>
                <w:sz w:val="20"/>
              </w:rPr>
              <w:t>ITU-T (SG2)</w:t>
            </w:r>
          </w:p>
        </w:tc>
        <w:tc>
          <w:tcPr>
            <w:tcW w:w="1030" w:type="pct"/>
          </w:tcPr>
          <w:p w:rsidR="00AE2424" w:rsidRPr="00867B46" w:rsidRDefault="00AE2424" w:rsidP="00D55AC7">
            <w:pPr>
              <w:tabs>
                <w:tab w:val="clear" w:pos="794"/>
                <w:tab w:val="clear" w:pos="1191"/>
                <w:tab w:val="clear" w:pos="1588"/>
                <w:tab w:val="clear" w:pos="1985"/>
              </w:tabs>
              <w:rPr>
                <w:sz w:val="20"/>
              </w:rPr>
            </w:pPr>
            <w:r w:rsidRPr="00867B46">
              <w:rPr>
                <w:sz w:val="20"/>
              </w:rPr>
              <w:t>M.2401 (12/2003)</w:t>
            </w:r>
          </w:p>
        </w:tc>
        <w:tc>
          <w:tcPr>
            <w:tcW w:w="3214" w:type="pct"/>
          </w:tcPr>
          <w:p w:rsidR="00AE2424" w:rsidRPr="00867B46" w:rsidRDefault="00AE2424" w:rsidP="00D55AC7">
            <w:pPr>
              <w:tabs>
                <w:tab w:val="clear" w:pos="794"/>
                <w:tab w:val="clear" w:pos="1191"/>
                <w:tab w:val="clear" w:pos="1588"/>
                <w:tab w:val="clear" w:pos="1985"/>
              </w:tabs>
              <w:rPr>
                <w:sz w:val="20"/>
              </w:rPr>
            </w:pPr>
            <w:r w:rsidRPr="00867B46">
              <w:rPr>
                <w:sz w:val="20"/>
              </w:rPr>
              <w:t>Error performance limits and procedures for bringing-into-service and maintenance of multi-operator international paths and sections within an optical transport network</w:t>
            </w:r>
          </w:p>
        </w:tc>
      </w:tr>
      <w:tr w:rsidR="00AE2424" w:rsidRPr="00867B46" w:rsidTr="00282356">
        <w:trPr>
          <w:cantSplit/>
        </w:trPr>
        <w:tc>
          <w:tcPr>
            <w:tcW w:w="756" w:type="pct"/>
          </w:tcPr>
          <w:p w:rsidR="00AE2424" w:rsidRPr="00867B46" w:rsidRDefault="00AE2424" w:rsidP="00D55AC7">
            <w:pPr>
              <w:tabs>
                <w:tab w:val="clear" w:pos="794"/>
                <w:tab w:val="clear" w:pos="1191"/>
                <w:tab w:val="clear" w:pos="1588"/>
                <w:tab w:val="clear" w:pos="1985"/>
              </w:tabs>
              <w:rPr>
                <w:sz w:val="20"/>
              </w:rPr>
            </w:pPr>
            <w:r w:rsidRPr="00867B46">
              <w:rPr>
                <w:sz w:val="20"/>
              </w:rPr>
              <w:t>ITU-T (Q17/12)</w:t>
            </w:r>
          </w:p>
        </w:tc>
        <w:tc>
          <w:tcPr>
            <w:tcW w:w="1030" w:type="pct"/>
          </w:tcPr>
          <w:p w:rsidR="00AE2424" w:rsidRPr="00867B46" w:rsidRDefault="00AE2424" w:rsidP="00D55AC7">
            <w:pPr>
              <w:tabs>
                <w:tab w:val="clear" w:pos="794"/>
                <w:tab w:val="clear" w:pos="1191"/>
                <w:tab w:val="clear" w:pos="1588"/>
                <w:tab w:val="clear" w:pos="1985"/>
              </w:tabs>
              <w:rPr>
                <w:sz w:val="20"/>
              </w:rPr>
            </w:pPr>
            <w:r w:rsidRPr="00867B46">
              <w:rPr>
                <w:sz w:val="20"/>
              </w:rPr>
              <w:t>Y.1563 (01/2009)</w:t>
            </w:r>
          </w:p>
        </w:tc>
        <w:tc>
          <w:tcPr>
            <w:tcW w:w="3214" w:type="pct"/>
          </w:tcPr>
          <w:p w:rsidR="00AE2424" w:rsidRPr="00867B46" w:rsidRDefault="00AE2424" w:rsidP="00D55AC7">
            <w:pPr>
              <w:tabs>
                <w:tab w:val="clear" w:pos="794"/>
                <w:tab w:val="clear" w:pos="1191"/>
                <w:tab w:val="clear" w:pos="1588"/>
                <w:tab w:val="clear" w:pos="1985"/>
              </w:tabs>
              <w:rPr>
                <w:sz w:val="20"/>
              </w:rPr>
            </w:pPr>
            <w:r w:rsidRPr="00867B46">
              <w:rPr>
                <w:sz w:val="20"/>
              </w:rPr>
              <w:t>Ethernet frame transfer and availability performance</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G.983.1 (01/2005)</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Broadband optical access systems based on Passive Optical Networks (PON)</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G.983.2 (07/2005)</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ONT management and control interface specification for B-PON</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G.983.3 (03/2001)</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A broadband optical access system with increased service capability by wavelength allocation</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G.983.4 (11/2001)</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A broadband optical access system with increased service capability using dynamic bandwidth assignment</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G.983.5 (01/2002)</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A broadband optical access system with enhanced survivability</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G.984.1 (03/2008)</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General characteristics</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G.984.2 (03/2003)</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Physical Media Dependent (PMD) layer specification</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G.984.3 (01/2014)</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Transmission convergence layer specification</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G.984.4 (02/2008)</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ONT management and control interface specification</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G.984.5 (05/2014)</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Enhancement band</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G.984.6 (03/2008)</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Reach extension</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G.984.7 (07/2010)</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Long reach</w:t>
            </w:r>
          </w:p>
        </w:tc>
      </w:tr>
      <w:tr w:rsidR="00CC54ED" w:rsidRPr="00867B46" w:rsidTr="00282356">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G.985 (03/2003)</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100 Mbit/s point-to-point Ethernet based optical access system</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282356" w:rsidRDefault="0071319B" w:rsidP="00D55AC7">
            <w:pPr>
              <w:tabs>
                <w:tab w:val="clear" w:pos="794"/>
                <w:tab w:val="clear" w:pos="1191"/>
                <w:tab w:val="clear" w:pos="1588"/>
                <w:tab w:val="clear" w:pos="1985"/>
              </w:tabs>
              <w:rPr>
                <w:sz w:val="20"/>
                <w:lang w:eastAsia="ja-JP"/>
              </w:rPr>
            </w:pPr>
            <w:r w:rsidRPr="00282356">
              <w:rPr>
                <w:sz w:val="20"/>
              </w:rPr>
              <w:t>G.986</w:t>
            </w:r>
            <w:r w:rsidRPr="00282356">
              <w:rPr>
                <w:sz w:val="20"/>
                <w:lang w:eastAsia="ja-JP"/>
              </w:rPr>
              <w:t xml:space="preserve"> (</w:t>
            </w:r>
            <w:r w:rsidR="00867B46" w:rsidRPr="00282356">
              <w:rPr>
                <w:sz w:val="20"/>
                <w:lang w:eastAsia="ja-JP"/>
              </w:rPr>
              <w:t>01/2010</w:t>
            </w:r>
            <w:r w:rsidRPr="00282356">
              <w:rPr>
                <w:sz w:val="20"/>
                <w:lang w:eastAsia="ja-JP"/>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282356">
              <w:rPr>
                <w:sz w:val="20"/>
              </w:rPr>
              <w:t xml:space="preserve">1 </w:t>
            </w:r>
            <w:proofErr w:type="spellStart"/>
            <w:r w:rsidRPr="00282356">
              <w:rPr>
                <w:sz w:val="20"/>
              </w:rPr>
              <w:t>Gbit</w:t>
            </w:r>
            <w:proofErr w:type="spellEnd"/>
            <w:r w:rsidRPr="00282356">
              <w:rPr>
                <w:sz w:val="20"/>
              </w:rPr>
              <w:t>/s point-to-point Ethernet-based optical access system</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867B46" w:rsidRDefault="0071319B">
            <w:pPr>
              <w:tabs>
                <w:tab w:val="clear" w:pos="794"/>
                <w:tab w:val="clear" w:pos="1191"/>
                <w:tab w:val="clear" w:pos="1588"/>
                <w:tab w:val="clear" w:pos="1985"/>
              </w:tabs>
              <w:rPr>
                <w:sz w:val="20"/>
                <w:lang w:eastAsia="ja-JP"/>
              </w:rPr>
            </w:pPr>
            <w:r w:rsidRPr="00282356">
              <w:rPr>
                <w:sz w:val="20"/>
              </w:rPr>
              <w:t>G.987</w:t>
            </w:r>
            <w:r w:rsidR="00867B46" w:rsidRPr="00282356">
              <w:rPr>
                <w:sz w:val="20"/>
                <w:lang w:eastAsia="ja-JP"/>
              </w:rPr>
              <w:t xml:space="preserve"> (06/2012)</w:t>
            </w:r>
          </w:p>
        </w:tc>
        <w:tc>
          <w:tcPr>
            <w:tcW w:w="3214" w:type="pct"/>
          </w:tcPr>
          <w:p w:rsidR="0071319B" w:rsidRPr="00867B46" w:rsidRDefault="0071319B" w:rsidP="00D55AC7">
            <w:pPr>
              <w:tabs>
                <w:tab w:val="clear" w:pos="794"/>
                <w:tab w:val="clear" w:pos="1191"/>
                <w:tab w:val="clear" w:pos="1588"/>
                <w:tab w:val="clear" w:pos="1985"/>
              </w:tabs>
              <w:rPr>
                <w:sz w:val="20"/>
              </w:rPr>
            </w:pPr>
            <w:r w:rsidRPr="00282356">
              <w:rPr>
                <w:sz w:val="20"/>
              </w:rPr>
              <w:t>10-Gigabit-capable passive optical network (XG-PON) systems: Definitions, abbreviations and acronyms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867B46" w:rsidRDefault="0071319B">
            <w:pPr>
              <w:tabs>
                <w:tab w:val="clear" w:pos="794"/>
                <w:tab w:val="clear" w:pos="1191"/>
                <w:tab w:val="clear" w:pos="1588"/>
                <w:tab w:val="clear" w:pos="1985"/>
              </w:tabs>
              <w:rPr>
                <w:sz w:val="20"/>
                <w:lang w:eastAsia="ja-JP"/>
              </w:rPr>
            </w:pPr>
            <w:r w:rsidRPr="00282356">
              <w:rPr>
                <w:sz w:val="20"/>
              </w:rPr>
              <w:t>G.987.1</w:t>
            </w:r>
            <w:r w:rsidR="00867B46" w:rsidRPr="00282356">
              <w:rPr>
                <w:sz w:val="20"/>
                <w:lang w:eastAsia="ja-JP"/>
              </w:rPr>
              <w:t xml:space="preserve"> (0</w:t>
            </w:r>
            <w:ins w:id="3783" w:author="Morita" w:date="2016-09-27T18:26:00Z">
              <w:r w:rsidR="00DE15DE">
                <w:rPr>
                  <w:rFonts w:hint="eastAsia"/>
                  <w:sz w:val="20"/>
                  <w:lang w:eastAsia="ja-JP"/>
                </w:rPr>
                <w:t>3</w:t>
              </w:r>
            </w:ins>
            <w:del w:id="3784" w:author="Morita" w:date="2016-09-27T18:26:00Z">
              <w:r w:rsidR="00867B46" w:rsidRPr="00282356" w:rsidDel="00DE15DE">
                <w:rPr>
                  <w:sz w:val="20"/>
                  <w:lang w:eastAsia="ja-JP"/>
                </w:rPr>
                <w:delText>1</w:delText>
              </w:r>
            </w:del>
            <w:r w:rsidR="00867B46" w:rsidRPr="00282356">
              <w:rPr>
                <w:sz w:val="20"/>
                <w:lang w:eastAsia="ja-JP"/>
              </w:rPr>
              <w:t>/201</w:t>
            </w:r>
            <w:ins w:id="3785" w:author="Morita" w:date="2016-09-27T18:26:00Z">
              <w:r w:rsidR="00DE15DE">
                <w:rPr>
                  <w:rFonts w:hint="eastAsia"/>
                  <w:sz w:val="20"/>
                  <w:lang w:eastAsia="ja-JP"/>
                </w:rPr>
                <w:t>6</w:t>
              </w:r>
            </w:ins>
            <w:del w:id="3786" w:author="Morita" w:date="2016-09-27T18:26:00Z">
              <w:r w:rsidR="00867B46" w:rsidRPr="00282356" w:rsidDel="00DE15DE">
                <w:rPr>
                  <w:sz w:val="20"/>
                  <w:lang w:eastAsia="ja-JP"/>
                </w:rPr>
                <w:delText>0</w:delText>
              </w:r>
            </w:del>
            <w:r w:rsidR="00867B46" w:rsidRPr="00282356">
              <w:rPr>
                <w:sz w:val="20"/>
                <w:lang w:eastAsia="ja-JP"/>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282356">
              <w:rPr>
                <w:sz w:val="20"/>
              </w:rPr>
              <w:t>10-Gigabit-capable passive optical networks (XG-PON): General requirements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867B46" w:rsidRDefault="0071319B">
            <w:pPr>
              <w:tabs>
                <w:tab w:val="clear" w:pos="794"/>
                <w:tab w:val="clear" w:pos="1191"/>
                <w:tab w:val="clear" w:pos="1588"/>
                <w:tab w:val="clear" w:pos="1985"/>
              </w:tabs>
              <w:rPr>
                <w:sz w:val="20"/>
                <w:lang w:eastAsia="ja-JP"/>
              </w:rPr>
            </w:pPr>
            <w:r w:rsidRPr="00282356">
              <w:rPr>
                <w:sz w:val="20"/>
              </w:rPr>
              <w:t>G.987.2</w:t>
            </w:r>
            <w:r w:rsidR="00867B46" w:rsidRPr="00282356">
              <w:rPr>
                <w:sz w:val="20"/>
                <w:lang w:eastAsia="ja-JP"/>
              </w:rPr>
              <w:t xml:space="preserve"> (10/2010)</w:t>
            </w:r>
          </w:p>
        </w:tc>
        <w:tc>
          <w:tcPr>
            <w:tcW w:w="3214" w:type="pct"/>
          </w:tcPr>
          <w:p w:rsidR="0071319B" w:rsidRPr="00867B46" w:rsidRDefault="0071319B" w:rsidP="00D55AC7">
            <w:pPr>
              <w:tabs>
                <w:tab w:val="clear" w:pos="794"/>
                <w:tab w:val="clear" w:pos="1191"/>
                <w:tab w:val="clear" w:pos="1588"/>
                <w:tab w:val="clear" w:pos="1985"/>
              </w:tabs>
              <w:rPr>
                <w:sz w:val="20"/>
              </w:rPr>
            </w:pPr>
            <w:r w:rsidRPr="00282356">
              <w:rPr>
                <w:sz w:val="20"/>
              </w:rPr>
              <w:t>10-Gigabit-capable passive optical networks (XG-PON): Physical media dependent (PMD) layer specification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867B46" w:rsidRDefault="0071319B">
            <w:pPr>
              <w:tabs>
                <w:tab w:val="clear" w:pos="794"/>
                <w:tab w:val="clear" w:pos="1191"/>
                <w:tab w:val="clear" w:pos="1588"/>
                <w:tab w:val="clear" w:pos="1985"/>
              </w:tabs>
              <w:rPr>
                <w:sz w:val="20"/>
                <w:lang w:eastAsia="ja-JP"/>
              </w:rPr>
            </w:pPr>
            <w:r w:rsidRPr="00282356">
              <w:rPr>
                <w:sz w:val="20"/>
              </w:rPr>
              <w:t>G.987.3</w:t>
            </w:r>
            <w:r w:rsidR="00867B46" w:rsidRPr="00282356">
              <w:rPr>
                <w:sz w:val="20"/>
                <w:lang w:eastAsia="ja-JP"/>
              </w:rPr>
              <w:t xml:space="preserve"> (01/2014)</w:t>
            </w:r>
          </w:p>
        </w:tc>
        <w:tc>
          <w:tcPr>
            <w:tcW w:w="3214" w:type="pct"/>
          </w:tcPr>
          <w:p w:rsidR="0071319B" w:rsidRPr="00867B46" w:rsidRDefault="0071319B" w:rsidP="00D55AC7">
            <w:pPr>
              <w:tabs>
                <w:tab w:val="clear" w:pos="794"/>
                <w:tab w:val="clear" w:pos="1191"/>
                <w:tab w:val="clear" w:pos="1588"/>
                <w:tab w:val="clear" w:pos="1985"/>
              </w:tabs>
              <w:rPr>
                <w:sz w:val="20"/>
              </w:rPr>
            </w:pPr>
            <w:r w:rsidRPr="00282356">
              <w:rPr>
                <w:sz w:val="20"/>
              </w:rPr>
              <w:t>10-Gigabit-capable passive optical networks (XG-PON): Transmission convergence (TC) layer specification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867B46" w:rsidRDefault="0071319B">
            <w:pPr>
              <w:tabs>
                <w:tab w:val="clear" w:pos="794"/>
                <w:tab w:val="clear" w:pos="1191"/>
                <w:tab w:val="clear" w:pos="1588"/>
                <w:tab w:val="clear" w:pos="1985"/>
              </w:tabs>
              <w:rPr>
                <w:sz w:val="20"/>
                <w:lang w:eastAsia="ja-JP"/>
              </w:rPr>
            </w:pPr>
            <w:r w:rsidRPr="00282356">
              <w:rPr>
                <w:sz w:val="20"/>
              </w:rPr>
              <w:t>G.987.4</w:t>
            </w:r>
            <w:r w:rsidR="00867B46" w:rsidRPr="00282356">
              <w:rPr>
                <w:sz w:val="20"/>
                <w:lang w:eastAsia="ja-JP"/>
              </w:rPr>
              <w:t xml:space="preserve"> (06/2012)</w:t>
            </w:r>
          </w:p>
        </w:tc>
        <w:tc>
          <w:tcPr>
            <w:tcW w:w="3214" w:type="pct"/>
          </w:tcPr>
          <w:p w:rsidR="0071319B" w:rsidRPr="00867B46" w:rsidRDefault="0071319B" w:rsidP="00D55AC7">
            <w:pPr>
              <w:tabs>
                <w:tab w:val="clear" w:pos="794"/>
                <w:tab w:val="clear" w:pos="1191"/>
                <w:tab w:val="clear" w:pos="1588"/>
                <w:tab w:val="clear" w:pos="1985"/>
              </w:tabs>
              <w:rPr>
                <w:sz w:val="20"/>
              </w:rPr>
            </w:pPr>
            <w:r w:rsidRPr="00282356">
              <w:rPr>
                <w:sz w:val="20"/>
              </w:rPr>
              <w:t>10-Gigabit-capable passive optical networks (XG-PON): Reach extension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lastRenderedPageBreak/>
              <w:t>ITU-T (Q2/15)</w:t>
            </w:r>
          </w:p>
        </w:tc>
        <w:tc>
          <w:tcPr>
            <w:tcW w:w="1030" w:type="pct"/>
          </w:tcPr>
          <w:p w:rsidR="0071319B" w:rsidRPr="00867B46" w:rsidRDefault="0071319B" w:rsidP="00D55AC7">
            <w:pPr>
              <w:tabs>
                <w:tab w:val="clear" w:pos="794"/>
                <w:tab w:val="clear" w:pos="1191"/>
                <w:tab w:val="clear" w:pos="1588"/>
                <w:tab w:val="clear" w:pos="1985"/>
              </w:tabs>
              <w:rPr>
                <w:sz w:val="20"/>
                <w:lang w:eastAsia="ja-JP"/>
              </w:rPr>
            </w:pPr>
            <w:r w:rsidRPr="00282356">
              <w:rPr>
                <w:sz w:val="20"/>
              </w:rPr>
              <w:t>G.988</w:t>
            </w:r>
            <w:r w:rsidR="00867B46" w:rsidRPr="00282356">
              <w:rPr>
                <w:sz w:val="20"/>
                <w:lang w:eastAsia="ja-JP"/>
              </w:rPr>
              <w:t xml:space="preserve">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282356">
              <w:rPr>
                <w:sz w:val="20"/>
              </w:rPr>
              <w:t>ONU management and control interface (OMCI) specification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867B46" w:rsidRDefault="0071319B" w:rsidP="00D55AC7">
            <w:pPr>
              <w:tabs>
                <w:tab w:val="clear" w:pos="794"/>
                <w:tab w:val="clear" w:pos="1191"/>
                <w:tab w:val="clear" w:pos="1588"/>
                <w:tab w:val="clear" w:pos="1985"/>
              </w:tabs>
              <w:rPr>
                <w:sz w:val="20"/>
                <w:lang w:eastAsia="ja-JP"/>
              </w:rPr>
            </w:pPr>
            <w:r w:rsidRPr="00282356">
              <w:rPr>
                <w:sz w:val="20"/>
              </w:rPr>
              <w:t>G.989.1</w:t>
            </w:r>
            <w:r w:rsidR="00867B46" w:rsidRPr="00282356">
              <w:rPr>
                <w:sz w:val="20"/>
                <w:lang w:eastAsia="ja-JP"/>
              </w:rPr>
              <w:t xml:space="preserve"> (03/2013)</w:t>
            </w:r>
          </w:p>
        </w:tc>
        <w:tc>
          <w:tcPr>
            <w:tcW w:w="3214" w:type="pct"/>
          </w:tcPr>
          <w:p w:rsidR="0071319B" w:rsidRPr="00867B46" w:rsidRDefault="0071319B" w:rsidP="00D55AC7">
            <w:pPr>
              <w:tabs>
                <w:tab w:val="clear" w:pos="794"/>
                <w:tab w:val="clear" w:pos="1191"/>
                <w:tab w:val="clear" w:pos="1588"/>
                <w:tab w:val="clear" w:pos="1985"/>
              </w:tabs>
              <w:rPr>
                <w:sz w:val="20"/>
              </w:rPr>
            </w:pPr>
            <w:r w:rsidRPr="00282356">
              <w:rPr>
                <w:sz w:val="20"/>
              </w:rPr>
              <w:t>40-Gigabit-capable passive optical networks (NG-PON2): General requirements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867B46" w:rsidRDefault="0071319B" w:rsidP="00D55AC7">
            <w:pPr>
              <w:tabs>
                <w:tab w:val="clear" w:pos="794"/>
                <w:tab w:val="clear" w:pos="1191"/>
                <w:tab w:val="clear" w:pos="1588"/>
                <w:tab w:val="clear" w:pos="1985"/>
              </w:tabs>
              <w:rPr>
                <w:sz w:val="20"/>
                <w:lang w:eastAsia="ja-JP"/>
              </w:rPr>
            </w:pPr>
            <w:r w:rsidRPr="00282356">
              <w:rPr>
                <w:sz w:val="20"/>
              </w:rPr>
              <w:t>G.989.2</w:t>
            </w:r>
            <w:r w:rsidR="00867B46" w:rsidRPr="00282356">
              <w:rPr>
                <w:sz w:val="20"/>
                <w:lang w:eastAsia="ja-JP"/>
              </w:rPr>
              <w:t xml:space="preserve"> (12/2014)</w:t>
            </w:r>
          </w:p>
        </w:tc>
        <w:tc>
          <w:tcPr>
            <w:tcW w:w="3214" w:type="pct"/>
          </w:tcPr>
          <w:p w:rsidR="0071319B" w:rsidRPr="00867B46" w:rsidRDefault="0071319B" w:rsidP="00D55AC7">
            <w:pPr>
              <w:tabs>
                <w:tab w:val="clear" w:pos="794"/>
                <w:tab w:val="clear" w:pos="1191"/>
                <w:tab w:val="clear" w:pos="1588"/>
                <w:tab w:val="clear" w:pos="1985"/>
              </w:tabs>
              <w:rPr>
                <w:sz w:val="20"/>
              </w:rPr>
            </w:pPr>
            <w:r w:rsidRPr="00282356">
              <w:rPr>
                <w:sz w:val="20"/>
              </w:rPr>
              <w:t>40-Gigabit-capable passive optical networks 2 (NG-PON2): Physical media dependent (PMD) layer specification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G.780/Y.1351 (07/2010)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Terms and definitions for synchronous digital hierarchy (SDH)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G.870/Y.1352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Terms and definitions for optical transport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(Q3/15)</w:t>
            </w:r>
          </w:p>
        </w:tc>
        <w:tc>
          <w:tcPr>
            <w:tcW w:w="1030" w:type="pct"/>
          </w:tcPr>
          <w:p w:rsidR="0071319B" w:rsidRPr="00867B46" w:rsidRDefault="0071319B">
            <w:pPr>
              <w:tabs>
                <w:tab w:val="clear" w:pos="794"/>
                <w:tab w:val="clear" w:pos="1191"/>
                <w:tab w:val="clear" w:pos="1588"/>
                <w:tab w:val="clear" w:pos="1985"/>
              </w:tabs>
              <w:rPr>
                <w:sz w:val="20"/>
              </w:rPr>
            </w:pPr>
            <w:r w:rsidRPr="00867B46">
              <w:rPr>
                <w:sz w:val="20"/>
              </w:rPr>
              <w:t>G.8001/Y.1354 (0</w:t>
            </w:r>
            <w:ins w:id="3787" w:author="Morita" w:date="2016-09-27T18:27:00Z">
              <w:r w:rsidR="00DE15DE">
                <w:rPr>
                  <w:rFonts w:hint="eastAsia"/>
                  <w:sz w:val="20"/>
                  <w:lang w:eastAsia="ja-JP"/>
                </w:rPr>
                <w:t>4</w:t>
              </w:r>
            </w:ins>
            <w:del w:id="3788" w:author="Morita" w:date="2016-09-27T18:27:00Z">
              <w:r w:rsidRPr="00867B46" w:rsidDel="00DE15DE">
                <w:rPr>
                  <w:sz w:val="20"/>
                </w:rPr>
                <w:delText>9</w:delText>
              </w:r>
            </w:del>
            <w:r w:rsidRPr="00867B46">
              <w:rPr>
                <w:sz w:val="20"/>
              </w:rPr>
              <w:t>/201</w:t>
            </w:r>
            <w:del w:id="3789" w:author="Morita" w:date="2016-09-27T18:27:00Z">
              <w:r w:rsidRPr="00867B46" w:rsidDel="00DE15DE">
                <w:rPr>
                  <w:sz w:val="20"/>
                </w:rPr>
                <w:delText>3</w:delText>
              </w:r>
            </w:del>
            <w:ins w:id="3790" w:author="Morita" w:date="2016-09-27T18:27:00Z">
              <w:r w:rsidR="00DE15DE">
                <w:rPr>
                  <w:rFonts w:hint="eastAsia"/>
                  <w:sz w:val="20"/>
                  <w:lang w:eastAsia="ja-JP"/>
                </w:rPr>
                <w:t>6</w:t>
              </w:r>
            </w:ins>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Terms and definitions for Ethernet frames over transport</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G.8081/Y.1353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Terms and definitions for automatically switched optical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(Q3/15)</w:t>
            </w:r>
          </w:p>
        </w:tc>
        <w:tc>
          <w:tcPr>
            <w:tcW w:w="1030" w:type="pct"/>
          </w:tcPr>
          <w:p w:rsidR="0071319B" w:rsidRPr="00867B46" w:rsidRDefault="0071319B">
            <w:pPr>
              <w:tabs>
                <w:tab w:val="clear" w:pos="794"/>
                <w:tab w:val="clear" w:pos="1191"/>
                <w:tab w:val="clear" w:pos="1588"/>
                <w:tab w:val="clear" w:pos="1985"/>
              </w:tabs>
              <w:rPr>
                <w:sz w:val="20"/>
              </w:rPr>
            </w:pPr>
            <w:r w:rsidRPr="00867B46">
              <w:rPr>
                <w:sz w:val="20"/>
              </w:rPr>
              <w:t>G.8101/Y.1355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Terms and definitions for MPLS transport profile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G.650.1 (07/2010)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Definitions and test methods for linear, deterministic attributes of single-mode fibre and cable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G.650.2 (07/2007)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Definitions and test methods for statistical and non-linear related attributes of single-mode fibre and cable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G.650.3 (03/2008)</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Test methods for installed single-mode optical fibre cable links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G.651.1 (07/2007)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a 50/125 µm multimode graded index optical fibre cable for the optical access network</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G.652 (11/2009)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a single-mode optical fibre and cable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G.653 (07/2010)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a dispersion-shifted, single-mode optical fibre and cable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G.654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a cut-off shifted single-mode optical fibre and cable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G.655 (11/2009)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a non-zero dispersion-shifted single-mode optical fibre and cable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G.656 (07/2010)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a fibre and cable with non-zero dispersion for wideband optical transport</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G.657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a bending-loss insensitive single-mode optical fibre and cable for the access network</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G.664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safety procedures and requirements for optical transmission systems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G.680 (07/2007)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Physical transfer functions of optical network elements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G.691 (03/2006)</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interfaces for single channel STM-64 and other SDH systems with optical amplifiers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G.692 (10/1998)</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interfaces for multichannel systems with optical amplifiers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G.693 (11/2009)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interfaces for intra-office systems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G.694.1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Spectral grids for WDM applications: DWDM frequency grid</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G.694.2 (12/2003)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Spectral grids for WDM applications: CWDM wavelength grid</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G.695 (</w:t>
            </w:r>
            <w:r w:rsidRPr="00867B46">
              <w:rPr>
                <w:sz w:val="20"/>
                <w:lang w:eastAsia="ja-JP"/>
              </w:rPr>
              <w:t>01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interfaces for coarse wavelength division multiplexing applications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G.696.1 (07/2010)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Longitudinally compatible intra-domain DWDM applications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lastRenderedPageBreak/>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G.697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monitoring for dense wavelength division multiplexing systems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G.698.1 (11/2009)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Multichannel DWDM applications with single-channel optical interfaces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G.698.2 (11/2009)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Amplified multichannel dense wavelength division multiplexing applications with single channel optical interfaces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G.698.3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Multichannel seeded DWDM applications with single-channel optical interfaces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G.911 (04/1997)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Parameters and calculation methodologies for reliability and availability of fibre optic systems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G.957 (03/2006)</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interfaces for equipment and systems relating to the synchronous digital hierarchy</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G.959.1 (0</w:t>
            </w:r>
            <w:ins w:id="3791" w:author="Morita" w:date="2016-09-27T18:25:00Z">
              <w:r w:rsidR="00DE15DE">
                <w:rPr>
                  <w:rFonts w:hint="eastAsia"/>
                  <w:sz w:val="20"/>
                  <w:lang w:eastAsia="ja-JP"/>
                </w:rPr>
                <w:t>4</w:t>
              </w:r>
            </w:ins>
            <w:del w:id="3792" w:author="Morita" w:date="2016-09-27T18:25:00Z">
              <w:r w:rsidRPr="00867B46" w:rsidDel="00DE15DE">
                <w:rPr>
                  <w:sz w:val="20"/>
                </w:rPr>
                <w:delText>2</w:delText>
              </w:r>
            </w:del>
            <w:r w:rsidRPr="00867B46">
              <w:rPr>
                <w:sz w:val="20"/>
              </w:rPr>
              <w:t>/201</w:t>
            </w:r>
            <w:ins w:id="3793" w:author="Morita" w:date="2016-09-27T18:25:00Z">
              <w:r w:rsidR="00DE15DE">
                <w:rPr>
                  <w:rFonts w:hint="eastAsia"/>
                  <w:sz w:val="20"/>
                  <w:lang w:eastAsia="ja-JP"/>
                </w:rPr>
                <w:t>6</w:t>
              </w:r>
            </w:ins>
            <w:del w:id="3794" w:author="Morita" w:date="2016-09-27T18:25:00Z">
              <w:r w:rsidRPr="00867B46" w:rsidDel="00DE15DE">
                <w:rPr>
                  <w:sz w:val="20"/>
                </w:rPr>
                <w:delText>2</w:delText>
              </w:r>
            </w:del>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transport network physical layer interfaces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(Q7/15)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G.671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Transmission characteristics of optical components and subsystems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G.781 (09/2008)</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Synchronization layer functions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G.783 (03/2006)</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synchronous digital hierarchy (SDH) equipment functional blocks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G.798 (12/2012)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optical transport network hierarchy equipment functional blocks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G.806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transport equipment – Description methodology and generic functionality</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G.871/Y.1301 (10/2000)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Framework of Optical Transport Network Recommendations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G.808.1 (05/2014)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Generic protection switching – Linear trail and subnetwork protection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G.808.2 (11/2013)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Generic protection switching – Ring protection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G.808.3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Generic protection switching – Shared mesh protection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G.841 (10/1998)</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Types and characteristics of SDH network protection architectures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G.842 (04/1997)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Interworking of SDH network protection architectures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G.873.1 (05/2014)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transport network (OTN): Linear protection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G.873.2 (04/2012)</w:t>
            </w:r>
          </w:p>
        </w:tc>
        <w:tc>
          <w:tcPr>
            <w:tcW w:w="3214" w:type="pct"/>
          </w:tcPr>
          <w:p w:rsidR="0071319B" w:rsidRPr="00867B46" w:rsidRDefault="0071319B" w:rsidP="00D55AC7">
            <w:pPr>
              <w:tabs>
                <w:tab w:val="clear" w:pos="794"/>
                <w:tab w:val="clear" w:pos="1191"/>
                <w:tab w:val="clear" w:pos="1588"/>
                <w:tab w:val="clear" w:pos="1985"/>
              </w:tabs>
              <w:rPr>
                <w:sz w:val="20"/>
              </w:rPr>
            </w:pPr>
            <w:proofErr w:type="spellStart"/>
            <w:r w:rsidRPr="00867B46">
              <w:rPr>
                <w:sz w:val="20"/>
              </w:rPr>
              <w:t>ODUk</w:t>
            </w:r>
            <w:proofErr w:type="spellEnd"/>
            <w:r w:rsidRPr="00867B46">
              <w:rPr>
                <w:sz w:val="20"/>
              </w:rPr>
              <w:t xml:space="preserve"> shared ring protection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w:t>
            </w:r>
            <w:r w:rsidR="00CE3146">
              <w:rPr>
                <w:rFonts w:hint="eastAsia"/>
                <w:sz w:val="20"/>
                <w:lang w:eastAsia="ja-JP"/>
              </w:rPr>
              <w:t>10</w:t>
            </w:r>
            <w:r w:rsidRPr="00867B46">
              <w:rPr>
                <w:sz w:val="20"/>
              </w:rPr>
              <w:t>/15)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G.8021/Y.1341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Ethernet transport network equipment functional blocks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w:t>
            </w:r>
            <w:r w:rsidR="00CE3146">
              <w:rPr>
                <w:rFonts w:hint="eastAsia"/>
                <w:sz w:val="20"/>
                <w:lang w:eastAsia="ja-JP"/>
              </w:rPr>
              <w:t>10</w:t>
            </w:r>
            <w:r w:rsidRPr="00867B46">
              <w:rPr>
                <w:sz w:val="20"/>
              </w:rPr>
              <w:t>/15)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G.8021.1/Y.1341.1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Types and characteristics of Ethernet transport network equipment</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pPr>
              <w:tabs>
                <w:tab w:val="clear" w:pos="794"/>
                <w:tab w:val="clear" w:pos="1191"/>
                <w:tab w:val="clear" w:pos="1588"/>
                <w:tab w:val="clear" w:pos="1985"/>
              </w:tabs>
              <w:rPr>
                <w:sz w:val="20"/>
              </w:rPr>
            </w:pPr>
            <w:r w:rsidRPr="00867B46">
              <w:rPr>
                <w:sz w:val="20"/>
              </w:rPr>
              <w:t>G.8031/Y.1342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Ethernet linear protection switching</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G.8032/Y.1344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Ethernet ring protection switching</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G.8131/Y.1382 (07/2014)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Linear protection switching for MPLS transport profile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Y.1720 (12/2006)</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Protection switching for MPLS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G.8011/Y.1307 (</w:t>
            </w:r>
            <w:r w:rsidRPr="00867B46">
              <w:rPr>
                <w:sz w:val="20"/>
                <w:lang w:eastAsia="ja-JP"/>
              </w:rPr>
              <w:t>01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Ethernet service characteristics</w:t>
            </w:r>
          </w:p>
        </w:tc>
      </w:tr>
      <w:tr w:rsidR="0071319B" w:rsidRPr="00867B46" w:rsidDel="00B56CDF" w:rsidTr="00282356">
        <w:trPr>
          <w:cantSplit/>
          <w:del w:id="3795" w:author="Morita" w:date="2016-09-25T15:35:00Z"/>
        </w:trPr>
        <w:tc>
          <w:tcPr>
            <w:tcW w:w="756" w:type="pct"/>
          </w:tcPr>
          <w:p w:rsidR="0071319B" w:rsidRPr="00867B46" w:rsidDel="00B56CDF" w:rsidRDefault="0071319B" w:rsidP="00D55AC7">
            <w:pPr>
              <w:tabs>
                <w:tab w:val="clear" w:pos="794"/>
                <w:tab w:val="clear" w:pos="1191"/>
                <w:tab w:val="clear" w:pos="1588"/>
                <w:tab w:val="clear" w:pos="1985"/>
              </w:tabs>
              <w:rPr>
                <w:del w:id="3796" w:author="Morita" w:date="2016-09-25T15:35:00Z"/>
                <w:sz w:val="20"/>
              </w:rPr>
            </w:pPr>
            <w:del w:id="3797" w:author="Morita" w:date="2016-09-25T15:35:00Z">
              <w:r w:rsidRPr="00867B46" w:rsidDel="00B56CDF">
                <w:rPr>
                  <w:sz w:val="20"/>
                </w:rPr>
                <w:delText>ITU-T (Q10/15)</w:delText>
              </w:r>
            </w:del>
          </w:p>
        </w:tc>
        <w:tc>
          <w:tcPr>
            <w:tcW w:w="1030" w:type="pct"/>
          </w:tcPr>
          <w:p w:rsidR="0071319B" w:rsidRPr="00867B46" w:rsidDel="00B56CDF" w:rsidRDefault="0071319B" w:rsidP="00D55AC7">
            <w:pPr>
              <w:tabs>
                <w:tab w:val="clear" w:pos="794"/>
                <w:tab w:val="clear" w:pos="1191"/>
                <w:tab w:val="clear" w:pos="1588"/>
                <w:tab w:val="clear" w:pos="1985"/>
              </w:tabs>
              <w:rPr>
                <w:del w:id="3798" w:author="Morita" w:date="2016-09-25T15:35:00Z"/>
                <w:sz w:val="20"/>
              </w:rPr>
            </w:pPr>
            <w:del w:id="3799" w:author="Morita" w:date="2016-09-25T15:35:00Z">
              <w:r w:rsidRPr="00867B46" w:rsidDel="00B56CDF">
                <w:rPr>
                  <w:sz w:val="20"/>
                </w:rPr>
                <w:delText>G.8011.1/Y.1307.1 (08/2013)</w:delText>
              </w:r>
            </w:del>
          </w:p>
        </w:tc>
        <w:tc>
          <w:tcPr>
            <w:tcW w:w="3214" w:type="pct"/>
          </w:tcPr>
          <w:p w:rsidR="0071319B" w:rsidRPr="00867B46" w:rsidDel="00B56CDF" w:rsidRDefault="0071319B" w:rsidP="00D55AC7">
            <w:pPr>
              <w:tabs>
                <w:tab w:val="clear" w:pos="794"/>
                <w:tab w:val="clear" w:pos="1191"/>
                <w:tab w:val="clear" w:pos="1588"/>
                <w:tab w:val="clear" w:pos="1985"/>
              </w:tabs>
              <w:rPr>
                <w:del w:id="3800" w:author="Morita" w:date="2016-09-25T15:35:00Z"/>
                <w:sz w:val="20"/>
              </w:rPr>
            </w:pPr>
            <w:del w:id="3801" w:author="Morita" w:date="2016-09-25T15:35:00Z">
              <w:r w:rsidRPr="00867B46" w:rsidDel="00B56CDF">
                <w:rPr>
                  <w:sz w:val="20"/>
                </w:rPr>
                <w:delText>Ethernet private line service</w:delText>
              </w:r>
            </w:del>
          </w:p>
        </w:tc>
      </w:tr>
      <w:tr w:rsidR="0071319B" w:rsidRPr="00867B46" w:rsidDel="00B56CDF" w:rsidTr="00282356">
        <w:trPr>
          <w:cantSplit/>
          <w:del w:id="3802" w:author="Morita" w:date="2016-09-25T15:35:00Z"/>
        </w:trPr>
        <w:tc>
          <w:tcPr>
            <w:tcW w:w="756" w:type="pct"/>
          </w:tcPr>
          <w:p w:rsidR="0071319B" w:rsidRPr="00867B46" w:rsidDel="00B56CDF" w:rsidRDefault="0071319B" w:rsidP="00D55AC7">
            <w:pPr>
              <w:tabs>
                <w:tab w:val="clear" w:pos="794"/>
                <w:tab w:val="clear" w:pos="1191"/>
                <w:tab w:val="clear" w:pos="1588"/>
                <w:tab w:val="clear" w:pos="1985"/>
              </w:tabs>
              <w:rPr>
                <w:del w:id="3803" w:author="Morita" w:date="2016-09-25T15:35:00Z"/>
                <w:sz w:val="20"/>
              </w:rPr>
            </w:pPr>
            <w:del w:id="3804" w:author="Morita" w:date="2016-09-25T15:35:00Z">
              <w:r w:rsidRPr="00867B46" w:rsidDel="00B56CDF">
                <w:rPr>
                  <w:sz w:val="20"/>
                </w:rPr>
                <w:delText>ITU-T (Q10/15)</w:delText>
              </w:r>
            </w:del>
          </w:p>
        </w:tc>
        <w:tc>
          <w:tcPr>
            <w:tcW w:w="1030" w:type="pct"/>
          </w:tcPr>
          <w:p w:rsidR="0071319B" w:rsidRPr="00867B46" w:rsidDel="00B56CDF" w:rsidRDefault="0071319B" w:rsidP="00D55AC7">
            <w:pPr>
              <w:tabs>
                <w:tab w:val="clear" w:pos="794"/>
                <w:tab w:val="clear" w:pos="1191"/>
                <w:tab w:val="clear" w:pos="1588"/>
                <w:tab w:val="clear" w:pos="1985"/>
              </w:tabs>
              <w:rPr>
                <w:del w:id="3805" w:author="Morita" w:date="2016-09-25T15:35:00Z"/>
                <w:sz w:val="20"/>
              </w:rPr>
            </w:pPr>
            <w:del w:id="3806" w:author="Morita" w:date="2016-09-25T15:35:00Z">
              <w:r w:rsidRPr="00867B46" w:rsidDel="00B56CDF">
                <w:rPr>
                  <w:sz w:val="20"/>
                </w:rPr>
                <w:delText>G.8011.2/Y.1307.2 (08/2013)</w:delText>
              </w:r>
            </w:del>
          </w:p>
        </w:tc>
        <w:tc>
          <w:tcPr>
            <w:tcW w:w="3214" w:type="pct"/>
          </w:tcPr>
          <w:p w:rsidR="0071319B" w:rsidRPr="00867B46" w:rsidDel="00B56CDF" w:rsidRDefault="0071319B" w:rsidP="00D55AC7">
            <w:pPr>
              <w:tabs>
                <w:tab w:val="clear" w:pos="794"/>
                <w:tab w:val="clear" w:pos="1191"/>
                <w:tab w:val="clear" w:pos="1588"/>
                <w:tab w:val="clear" w:pos="1985"/>
              </w:tabs>
              <w:rPr>
                <w:del w:id="3807" w:author="Morita" w:date="2016-09-25T15:35:00Z"/>
                <w:sz w:val="20"/>
              </w:rPr>
            </w:pPr>
            <w:del w:id="3808" w:author="Morita" w:date="2016-09-25T15:35:00Z">
              <w:r w:rsidRPr="00867B46" w:rsidDel="00B56CDF">
                <w:rPr>
                  <w:sz w:val="20"/>
                </w:rPr>
                <w:delText>Ethernet virtual private line service</w:delText>
              </w:r>
            </w:del>
          </w:p>
        </w:tc>
      </w:tr>
      <w:tr w:rsidR="0071319B" w:rsidRPr="00867B46" w:rsidDel="00B56CDF" w:rsidTr="00282356">
        <w:trPr>
          <w:cantSplit/>
          <w:del w:id="3809" w:author="Morita" w:date="2016-09-25T15:35:00Z"/>
        </w:trPr>
        <w:tc>
          <w:tcPr>
            <w:tcW w:w="756" w:type="pct"/>
          </w:tcPr>
          <w:p w:rsidR="0071319B" w:rsidRPr="00867B46" w:rsidDel="00B56CDF" w:rsidRDefault="0071319B" w:rsidP="00D55AC7">
            <w:pPr>
              <w:tabs>
                <w:tab w:val="clear" w:pos="794"/>
                <w:tab w:val="clear" w:pos="1191"/>
                <w:tab w:val="clear" w:pos="1588"/>
                <w:tab w:val="clear" w:pos="1985"/>
              </w:tabs>
              <w:rPr>
                <w:del w:id="3810" w:author="Morita" w:date="2016-09-25T15:35:00Z"/>
                <w:sz w:val="20"/>
              </w:rPr>
            </w:pPr>
            <w:del w:id="3811" w:author="Morita" w:date="2016-09-25T15:35:00Z">
              <w:r w:rsidRPr="00867B46" w:rsidDel="00B56CDF">
                <w:rPr>
                  <w:sz w:val="20"/>
                </w:rPr>
                <w:delText>ITU-T (Q10/15)</w:delText>
              </w:r>
            </w:del>
          </w:p>
        </w:tc>
        <w:tc>
          <w:tcPr>
            <w:tcW w:w="1030" w:type="pct"/>
          </w:tcPr>
          <w:p w:rsidR="0071319B" w:rsidRPr="00867B46" w:rsidDel="00B56CDF" w:rsidRDefault="0071319B" w:rsidP="00D55AC7">
            <w:pPr>
              <w:tabs>
                <w:tab w:val="clear" w:pos="794"/>
                <w:tab w:val="clear" w:pos="1191"/>
                <w:tab w:val="clear" w:pos="1588"/>
                <w:tab w:val="clear" w:pos="1985"/>
              </w:tabs>
              <w:rPr>
                <w:del w:id="3812" w:author="Morita" w:date="2016-09-25T15:35:00Z"/>
                <w:sz w:val="20"/>
              </w:rPr>
            </w:pPr>
            <w:del w:id="3813" w:author="Morita" w:date="2016-09-25T15:35:00Z">
              <w:r w:rsidRPr="00867B46" w:rsidDel="00B56CDF">
                <w:rPr>
                  <w:sz w:val="20"/>
                </w:rPr>
                <w:delText>G.8011.3/Y.1307.3 (08/2013)</w:delText>
              </w:r>
            </w:del>
          </w:p>
        </w:tc>
        <w:tc>
          <w:tcPr>
            <w:tcW w:w="3214" w:type="pct"/>
          </w:tcPr>
          <w:p w:rsidR="0071319B" w:rsidRPr="00867B46" w:rsidDel="00B56CDF" w:rsidRDefault="0071319B" w:rsidP="00D55AC7">
            <w:pPr>
              <w:tabs>
                <w:tab w:val="clear" w:pos="794"/>
                <w:tab w:val="clear" w:pos="1191"/>
                <w:tab w:val="clear" w:pos="1588"/>
                <w:tab w:val="clear" w:pos="1985"/>
              </w:tabs>
              <w:rPr>
                <w:del w:id="3814" w:author="Morita" w:date="2016-09-25T15:35:00Z"/>
                <w:sz w:val="20"/>
              </w:rPr>
            </w:pPr>
            <w:del w:id="3815" w:author="Morita" w:date="2016-09-25T15:35:00Z">
              <w:r w:rsidRPr="00867B46" w:rsidDel="00B56CDF">
                <w:rPr>
                  <w:sz w:val="20"/>
                </w:rPr>
                <w:delText>Ethernet virtual private LAN service</w:delText>
              </w:r>
            </w:del>
          </w:p>
        </w:tc>
      </w:tr>
      <w:tr w:rsidR="0071319B" w:rsidRPr="00867B46" w:rsidDel="00B56CDF" w:rsidTr="00282356">
        <w:trPr>
          <w:cantSplit/>
          <w:del w:id="3816" w:author="Morita" w:date="2016-09-25T15:35:00Z"/>
        </w:trPr>
        <w:tc>
          <w:tcPr>
            <w:tcW w:w="756" w:type="pct"/>
          </w:tcPr>
          <w:p w:rsidR="0071319B" w:rsidRPr="00867B46" w:rsidDel="00B56CDF" w:rsidRDefault="0071319B" w:rsidP="00D55AC7">
            <w:pPr>
              <w:tabs>
                <w:tab w:val="clear" w:pos="794"/>
                <w:tab w:val="clear" w:pos="1191"/>
                <w:tab w:val="clear" w:pos="1588"/>
                <w:tab w:val="clear" w:pos="1985"/>
              </w:tabs>
              <w:rPr>
                <w:del w:id="3817" w:author="Morita" w:date="2016-09-25T15:35:00Z"/>
                <w:sz w:val="20"/>
              </w:rPr>
            </w:pPr>
            <w:del w:id="3818" w:author="Morita" w:date="2016-09-25T15:35:00Z">
              <w:r w:rsidRPr="00867B46" w:rsidDel="00B56CDF">
                <w:rPr>
                  <w:sz w:val="20"/>
                </w:rPr>
                <w:delText>ITU-T (Q10/15)</w:delText>
              </w:r>
            </w:del>
          </w:p>
        </w:tc>
        <w:tc>
          <w:tcPr>
            <w:tcW w:w="1030" w:type="pct"/>
          </w:tcPr>
          <w:p w:rsidR="0071319B" w:rsidRPr="00867B46" w:rsidDel="00B56CDF" w:rsidRDefault="0071319B" w:rsidP="00D55AC7">
            <w:pPr>
              <w:tabs>
                <w:tab w:val="clear" w:pos="794"/>
                <w:tab w:val="clear" w:pos="1191"/>
                <w:tab w:val="clear" w:pos="1588"/>
                <w:tab w:val="clear" w:pos="1985"/>
              </w:tabs>
              <w:rPr>
                <w:del w:id="3819" w:author="Morita" w:date="2016-09-25T15:35:00Z"/>
                <w:sz w:val="20"/>
              </w:rPr>
            </w:pPr>
            <w:del w:id="3820" w:author="Morita" w:date="2016-09-25T15:35:00Z">
              <w:r w:rsidRPr="00867B46" w:rsidDel="00B56CDF">
                <w:rPr>
                  <w:sz w:val="20"/>
                </w:rPr>
                <w:delText>G.8011.4/Y.1307.4 (08/2013)</w:delText>
              </w:r>
            </w:del>
          </w:p>
        </w:tc>
        <w:tc>
          <w:tcPr>
            <w:tcW w:w="3214" w:type="pct"/>
          </w:tcPr>
          <w:p w:rsidR="0071319B" w:rsidRPr="00867B46" w:rsidDel="00B56CDF" w:rsidRDefault="0071319B" w:rsidP="00D55AC7">
            <w:pPr>
              <w:tabs>
                <w:tab w:val="clear" w:pos="794"/>
                <w:tab w:val="clear" w:pos="1191"/>
                <w:tab w:val="clear" w:pos="1588"/>
                <w:tab w:val="clear" w:pos="1985"/>
              </w:tabs>
              <w:rPr>
                <w:del w:id="3821" w:author="Morita" w:date="2016-09-25T15:35:00Z"/>
                <w:sz w:val="20"/>
              </w:rPr>
            </w:pPr>
            <w:del w:id="3822" w:author="Morita" w:date="2016-09-25T15:35:00Z">
              <w:r w:rsidRPr="00867B46" w:rsidDel="00B56CDF">
                <w:rPr>
                  <w:sz w:val="20"/>
                </w:rPr>
                <w:delText>Ethernet private tree and Ethernet virtual private tree services</w:delText>
              </w:r>
            </w:del>
          </w:p>
        </w:tc>
      </w:tr>
      <w:tr w:rsidR="0071319B" w:rsidRPr="00867B46" w:rsidDel="00B56CDF" w:rsidTr="00282356">
        <w:trPr>
          <w:cantSplit/>
          <w:del w:id="3823" w:author="Morita" w:date="2016-09-25T15:35:00Z"/>
        </w:trPr>
        <w:tc>
          <w:tcPr>
            <w:tcW w:w="756" w:type="pct"/>
          </w:tcPr>
          <w:p w:rsidR="0071319B" w:rsidRPr="00867B46" w:rsidDel="00B56CDF" w:rsidRDefault="0071319B" w:rsidP="00D55AC7">
            <w:pPr>
              <w:tabs>
                <w:tab w:val="clear" w:pos="794"/>
                <w:tab w:val="clear" w:pos="1191"/>
                <w:tab w:val="clear" w:pos="1588"/>
                <w:tab w:val="clear" w:pos="1985"/>
              </w:tabs>
              <w:rPr>
                <w:del w:id="3824" w:author="Morita" w:date="2016-09-25T15:35:00Z"/>
                <w:sz w:val="20"/>
              </w:rPr>
            </w:pPr>
            <w:del w:id="3825" w:author="Morita" w:date="2016-09-25T15:35:00Z">
              <w:r w:rsidRPr="00867B46" w:rsidDel="00B56CDF">
                <w:rPr>
                  <w:sz w:val="20"/>
                </w:rPr>
                <w:delText>ITU-T (Q10/15)</w:delText>
              </w:r>
            </w:del>
          </w:p>
        </w:tc>
        <w:tc>
          <w:tcPr>
            <w:tcW w:w="1030" w:type="pct"/>
          </w:tcPr>
          <w:p w:rsidR="0071319B" w:rsidRPr="00867B46" w:rsidDel="00B56CDF" w:rsidRDefault="0071319B" w:rsidP="00D55AC7">
            <w:pPr>
              <w:tabs>
                <w:tab w:val="clear" w:pos="794"/>
                <w:tab w:val="clear" w:pos="1191"/>
                <w:tab w:val="clear" w:pos="1588"/>
                <w:tab w:val="clear" w:pos="1985"/>
              </w:tabs>
              <w:rPr>
                <w:del w:id="3826" w:author="Morita" w:date="2016-09-25T15:35:00Z"/>
                <w:sz w:val="20"/>
              </w:rPr>
            </w:pPr>
            <w:del w:id="3827" w:author="Morita" w:date="2016-09-25T15:35:00Z">
              <w:r w:rsidRPr="00867B46" w:rsidDel="00B56CDF">
                <w:rPr>
                  <w:sz w:val="20"/>
                </w:rPr>
                <w:delText>G.8011.5/Y.1307.5 (08/2013)</w:delText>
              </w:r>
            </w:del>
          </w:p>
        </w:tc>
        <w:tc>
          <w:tcPr>
            <w:tcW w:w="3214" w:type="pct"/>
          </w:tcPr>
          <w:p w:rsidR="0071319B" w:rsidRPr="00867B46" w:rsidDel="00B56CDF" w:rsidRDefault="0071319B" w:rsidP="00D55AC7">
            <w:pPr>
              <w:tabs>
                <w:tab w:val="clear" w:pos="794"/>
                <w:tab w:val="clear" w:pos="1191"/>
                <w:tab w:val="clear" w:pos="1588"/>
                <w:tab w:val="clear" w:pos="1985"/>
              </w:tabs>
              <w:rPr>
                <w:del w:id="3828" w:author="Morita" w:date="2016-09-25T15:35:00Z"/>
                <w:sz w:val="20"/>
              </w:rPr>
            </w:pPr>
            <w:del w:id="3829" w:author="Morita" w:date="2016-09-25T15:35:00Z">
              <w:r w:rsidRPr="00867B46" w:rsidDel="00B56CDF">
                <w:rPr>
                  <w:sz w:val="20"/>
                </w:rPr>
                <w:delText>Ethernet private LAN service</w:delText>
              </w:r>
            </w:del>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lastRenderedPageBreak/>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G.8012/Y.1308 (08/2004)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Ethernet UNI and Ethernet NNI</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G.8012.1/Y.1308.1 (12/2012)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Interfaces for the Ethernet transport network</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G.8013/Y.1731 (11/2013)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OAM functions and mechanisms for Ethernet based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G.8112/Y.1371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Interfaces for the MPLS Transport Profile layer network</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G.8113.1/Y.1372.1 (</w:t>
            </w:r>
            <w:ins w:id="3830" w:author="Morita" w:date="2016-09-27T18:28:00Z">
              <w:r w:rsidR="008D5395">
                <w:rPr>
                  <w:rFonts w:hint="eastAsia"/>
                  <w:sz w:val="20"/>
                  <w:lang w:eastAsia="ja-JP"/>
                </w:rPr>
                <w:t>04</w:t>
              </w:r>
            </w:ins>
            <w:del w:id="3831" w:author="Morita" w:date="2016-09-27T18:28:00Z">
              <w:r w:rsidRPr="00867B46" w:rsidDel="008D5395">
                <w:rPr>
                  <w:sz w:val="20"/>
                </w:rPr>
                <w:delText>11</w:delText>
              </w:r>
            </w:del>
            <w:r w:rsidRPr="00867B46">
              <w:rPr>
                <w:sz w:val="20"/>
              </w:rPr>
              <w:t>/201</w:t>
            </w:r>
            <w:ins w:id="3832" w:author="Morita" w:date="2016-09-27T18:28:00Z">
              <w:r w:rsidR="008D5395">
                <w:rPr>
                  <w:rFonts w:hint="eastAsia"/>
                  <w:sz w:val="20"/>
                  <w:lang w:eastAsia="ja-JP"/>
                </w:rPr>
                <w:t>6</w:t>
              </w:r>
            </w:ins>
            <w:del w:id="3833" w:author="Morita" w:date="2016-09-27T18:28:00Z">
              <w:r w:rsidRPr="00867B46" w:rsidDel="008D5395">
                <w:rPr>
                  <w:sz w:val="20"/>
                </w:rPr>
                <w:delText>2</w:delText>
              </w:r>
            </w:del>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Operations, administration and maintenance mechanism for MPLS-TP in packet transport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G.8113.2/Y.1372.2 (11/2012)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Operations, administration and maintenance mechanisms for MPLS-TP networks using the tools defined for MPLS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G.8121/Y.1381 (</w:t>
            </w:r>
            <w:ins w:id="3834" w:author="Morita" w:date="2016-09-27T18:28:00Z">
              <w:r w:rsidR="008D5395">
                <w:rPr>
                  <w:rFonts w:hint="eastAsia"/>
                  <w:sz w:val="20"/>
                  <w:lang w:eastAsia="ja-JP"/>
                </w:rPr>
                <w:t>04</w:t>
              </w:r>
            </w:ins>
            <w:del w:id="3835" w:author="Morita" w:date="2016-09-27T18:28:00Z">
              <w:r w:rsidRPr="00867B46" w:rsidDel="008D5395">
                <w:rPr>
                  <w:sz w:val="20"/>
                </w:rPr>
                <w:delText>11</w:delText>
              </w:r>
            </w:del>
            <w:r w:rsidRPr="00867B46">
              <w:rPr>
                <w:sz w:val="20"/>
              </w:rPr>
              <w:t>/201</w:t>
            </w:r>
            <w:ins w:id="3836" w:author="Morita" w:date="2016-09-27T18:28:00Z">
              <w:r w:rsidR="008D5395">
                <w:rPr>
                  <w:rFonts w:hint="eastAsia"/>
                  <w:sz w:val="20"/>
                  <w:lang w:eastAsia="ja-JP"/>
                </w:rPr>
                <w:t>6</w:t>
              </w:r>
            </w:ins>
            <w:del w:id="3837" w:author="Morita" w:date="2016-09-27T18:28:00Z">
              <w:r w:rsidRPr="00867B46" w:rsidDel="008D5395">
                <w:rPr>
                  <w:sz w:val="20"/>
                </w:rPr>
                <w:delText>3</w:delText>
              </w:r>
            </w:del>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MPLS-TP equipment functional blocks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G.8121.1/Y.1381.1 (</w:t>
            </w:r>
            <w:ins w:id="3838" w:author="Morita" w:date="2016-09-27T18:28:00Z">
              <w:r w:rsidR="008D5395">
                <w:rPr>
                  <w:rFonts w:hint="eastAsia"/>
                  <w:sz w:val="20"/>
                  <w:lang w:eastAsia="ja-JP"/>
                </w:rPr>
                <w:t>04</w:t>
              </w:r>
            </w:ins>
            <w:del w:id="3839" w:author="Morita" w:date="2016-09-27T18:28:00Z">
              <w:r w:rsidRPr="00867B46" w:rsidDel="008D5395">
                <w:rPr>
                  <w:sz w:val="20"/>
                </w:rPr>
                <w:delText>11</w:delText>
              </w:r>
            </w:del>
            <w:r w:rsidRPr="00867B46">
              <w:rPr>
                <w:sz w:val="20"/>
              </w:rPr>
              <w:t>/201</w:t>
            </w:r>
            <w:ins w:id="3840" w:author="Morita" w:date="2016-09-27T18:28:00Z">
              <w:r w:rsidR="008D5395">
                <w:rPr>
                  <w:rFonts w:hint="eastAsia"/>
                  <w:sz w:val="20"/>
                  <w:lang w:eastAsia="ja-JP"/>
                </w:rPr>
                <w:t>6</w:t>
              </w:r>
            </w:ins>
            <w:del w:id="3841" w:author="Morita" w:date="2016-09-27T18:28:00Z">
              <w:r w:rsidRPr="00867B46" w:rsidDel="008D5395">
                <w:rPr>
                  <w:sz w:val="20"/>
                </w:rPr>
                <w:delText>3</w:delText>
              </w:r>
            </w:del>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MPLS-TP equipment functional blocks supporting ITU-T G.8113.1/Y.1372.1 OAM mechanisms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G.8121.2/Y.1381.2 (</w:t>
            </w:r>
            <w:ins w:id="3842" w:author="Morita" w:date="2016-09-27T18:28:00Z">
              <w:r w:rsidR="008D5395">
                <w:rPr>
                  <w:rFonts w:hint="eastAsia"/>
                  <w:sz w:val="20"/>
                  <w:lang w:eastAsia="ja-JP"/>
                </w:rPr>
                <w:t>04</w:t>
              </w:r>
            </w:ins>
            <w:del w:id="3843" w:author="Morita" w:date="2016-09-27T18:28:00Z">
              <w:r w:rsidRPr="00867B46" w:rsidDel="008D5395">
                <w:rPr>
                  <w:sz w:val="20"/>
                </w:rPr>
                <w:delText>11</w:delText>
              </w:r>
            </w:del>
            <w:r w:rsidRPr="00867B46">
              <w:rPr>
                <w:sz w:val="20"/>
              </w:rPr>
              <w:t>/201</w:t>
            </w:r>
            <w:ins w:id="3844" w:author="Morita" w:date="2016-09-27T18:28:00Z">
              <w:r w:rsidR="008D5395">
                <w:rPr>
                  <w:rFonts w:hint="eastAsia"/>
                  <w:sz w:val="20"/>
                  <w:lang w:eastAsia="ja-JP"/>
                </w:rPr>
                <w:t>6</w:t>
              </w:r>
            </w:ins>
            <w:del w:id="3845" w:author="Morita" w:date="2016-09-27T18:28:00Z">
              <w:r w:rsidRPr="00867B46" w:rsidDel="008D5395">
                <w:rPr>
                  <w:sz w:val="20"/>
                </w:rPr>
                <w:delText>3</w:delText>
              </w:r>
            </w:del>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MPLS-TP equipment functional blocks supporting ITU-T G.8113.2/Y.1372.2 OAM mechanisms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Y.1710 (11/2002)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Requirements for Operation &amp; Maintenance functionality in MPLS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Y.1711 (02/2004)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Operation &amp; Maintenance mechanism for MPLS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Y.1712 (01/2004)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OAM functionality for ATM-MPLS interworking</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Y.1713 (03/2004)</w:t>
            </w:r>
          </w:p>
        </w:tc>
        <w:tc>
          <w:tcPr>
            <w:tcW w:w="3214" w:type="pct"/>
          </w:tcPr>
          <w:p w:rsidR="0071319B" w:rsidRPr="00867B46" w:rsidRDefault="0071319B" w:rsidP="00D55AC7">
            <w:pPr>
              <w:tabs>
                <w:tab w:val="clear" w:pos="794"/>
                <w:tab w:val="clear" w:pos="1191"/>
                <w:tab w:val="clear" w:pos="1588"/>
                <w:tab w:val="clear" w:pos="1985"/>
              </w:tabs>
              <w:rPr>
                <w:sz w:val="20"/>
              </w:rPr>
            </w:pPr>
            <w:proofErr w:type="spellStart"/>
            <w:r w:rsidRPr="00867B46">
              <w:rPr>
                <w:sz w:val="20"/>
              </w:rPr>
              <w:t>Misbranching</w:t>
            </w:r>
            <w:proofErr w:type="spellEnd"/>
            <w:r w:rsidRPr="00867B46">
              <w:rPr>
                <w:sz w:val="20"/>
              </w:rPr>
              <w:t xml:space="preserve"> detection for MPLS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Y.1714 (01/2009)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MPLS management and OAM framework</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Y.1730 (01/2004)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Requirements for OAM functions in Ethernet-based networks and Ethernet services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G.707/Y.1322 (01/2007)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Network node interface for the synchronous digital hierarchy (SDH)</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G.709/Y.1331 (0</w:t>
            </w:r>
            <w:ins w:id="3846" w:author="Morita" w:date="2016-09-27T18:24:00Z">
              <w:r w:rsidR="00DE15DE">
                <w:rPr>
                  <w:rFonts w:hint="eastAsia"/>
                  <w:sz w:val="20"/>
                  <w:lang w:eastAsia="ja-JP"/>
                </w:rPr>
                <w:t>6</w:t>
              </w:r>
            </w:ins>
            <w:del w:id="3847" w:author="Morita" w:date="2016-09-27T18:24:00Z">
              <w:r w:rsidRPr="00867B46" w:rsidDel="00DE15DE">
                <w:rPr>
                  <w:sz w:val="20"/>
                </w:rPr>
                <w:delText>2</w:delText>
              </w:r>
            </w:del>
            <w:r w:rsidRPr="00867B46">
              <w:rPr>
                <w:sz w:val="20"/>
              </w:rPr>
              <w:t>/201</w:t>
            </w:r>
            <w:ins w:id="3848" w:author="Morita" w:date="2016-09-27T18:24:00Z">
              <w:r w:rsidR="00DE15DE">
                <w:rPr>
                  <w:rFonts w:hint="eastAsia"/>
                  <w:sz w:val="20"/>
                  <w:lang w:eastAsia="ja-JP"/>
                </w:rPr>
                <w:t>6</w:t>
              </w:r>
            </w:ins>
            <w:del w:id="3849" w:author="Morita" w:date="2016-09-27T18:24:00Z">
              <w:r w:rsidRPr="00867B46" w:rsidDel="00DE15DE">
                <w:rPr>
                  <w:sz w:val="20"/>
                </w:rPr>
                <w:delText>2</w:delText>
              </w:r>
            </w:del>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lang w:eastAsia="ja-JP"/>
              </w:rPr>
            </w:pPr>
            <w:r w:rsidRPr="00867B46">
              <w:rPr>
                <w:sz w:val="20"/>
              </w:rPr>
              <w:t>Interfaces for the optical transport network</w:t>
            </w:r>
            <w:ins w:id="3850" w:author="Morita" w:date="2016-09-27T18:24:00Z">
              <w:r w:rsidR="00DE15DE">
                <w:rPr>
                  <w:rFonts w:hint="eastAsia"/>
                  <w:sz w:val="20"/>
                  <w:lang w:eastAsia="ja-JP"/>
                </w:rPr>
                <w:t xml:space="preserve"> (OTN)</w:t>
              </w:r>
            </w:ins>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G.798.1 (01/2013)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Types and characteristics of optical transport network equipment</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G.7041/Y.1303 (0</w:t>
            </w:r>
            <w:ins w:id="3851" w:author="Morita" w:date="2016-09-27T18:26:00Z">
              <w:r w:rsidR="00DE15DE">
                <w:rPr>
                  <w:rFonts w:hint="eastAsia"/>
                  <w:sz w:val="20"/>
                  <w:lang w:eastAsia="ja-JP"/>
                </w:rPr>
                <w:t>8</w:t>
              </w:r>
            </w:ins>
            <w:del w:id="3852" w:author="Morita" w:date="2016-09-27T18:26:00Z">
              <w:r w:rsidRPr="00867B46" w:rsidDel="00DE15DE">
                <w:rPr>
                  <w:sz w:val="20"/>
                </w:rPr>
                <w:delText>4</w:delText>
              </w:r>
            </w:del>
            <w:r w:rsidRPr="00867B46">
              <w:rPr>
                <w:sz w:val="20"/>
              </w:rPr>
              <w:t>/201</w:t>
            </w:r>
            <w:ins w:id="3853" w:author="Morita" w:date="2016-09-27T18:26:00Z">
              <w:r w:rsidR="00DE15DE">
                <w:rPr>
                  <w:rFonts w:hint="eastAsia"/>
                  <w:sz w:val="20"/>
                  <w:lang w:eastAsia="ja-JP"/>
                </w:rPr>
                <w:t>6</w:t>
              </w:r>
            </w:ins>
            <w:del w:id="3854" w:author="Morita" w:date="2016-09-27T18:26:00Z">
              <w:r w:rsidRPr="00867B46" w:rsidDel="00DE15DE">
                <w:rPr>
                  <w:sz w:val="20"/>
                </w:rPr>
                <w:delText>1</w:delText>
              </w:r>
            </w:del>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Generic framing procedure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G.7042/Y.1305 (03/2006)</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Link capacity adjustment scheme (LCAS) for virtual concatenated signals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G.7043/Y.1343 (07/2004)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 xml:space="preserve">Virtual concatenation of </w:t>
            </w:r>
            <w:proofErr w:type="spellStart"/>
            <w:r w:rsidRPr="00867B46">
              <w:rPr>
                <w:sz w:val="20"/>
              </w:rPr>
              <w:t>plesiochronous</w:t>
            </w:r>
            <w:proofErr w:type="spellEnd"/>
            <w:r w:rsidRPr="00867B46">
              <w:rPr>
                <w:sz w:val="20"/>
              </w:rPr>
              <w:t xml:space="preserve"> digital hierarchy (PDH) signals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G.7044/Y.1347 (10/2011)</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 xml:space="preserve">Hitless adjustment of </w:t>
            </w:r>
            <w:proofErr w:type="spellStart"/>
            <w:r w:rsidRPr="00867B46">
              <w:rPr>
                <w:sz w:val="20"/>
              </w:rPr>
              <w:t>ODUflex</w:t>
            </w:r>
            <w:proofErr w:type="spellEnd"/>
            <w:r w:rsidRPr="00867B46">
              <w:rPr>
                <w:sz w:val="20"/>
              </w:rPr>
              <w:t>(GFP)</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lastRenderedPageBreak/>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G.8201 (04/2011)</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Error performance parameters and objectives for multi-operator international paths within optical transport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G.800 (0</w:t>
            </w:r>
            <w:ins w:id="3855" w:author="Morita" w:date="2016-09-27T18:25:00Z">
              <w:r w:rsidR="00DE15DE">
                <w:rPr>
                  <w:rFonts w:hint="eastAsia"/>
                  <w:sz w:val="20"/>
                  <w:lang w:eastAsia="ja-JP"/>
                </w:rPr>
                <w:t>4</w:t>
              </w:r>
            </w:ins>
            <w:del w:id="3856" w:author="Morita" w:date="2016-09-27T18:25:00Z">
              <w:r w:rsidRPr="00867B46" w:rsidDel="00DE15DE">
                <w:rPr>
                  <w:sz w:val="20"/>
                </w:rPr>
                <w:delText>2</w:delText>
              </w:r>
            </w:del>
            <w:r w:rsidRPr="00867B46">
              <w:rPr>
                <w:sz w:val="20"/>
              </w:rPr>
              <w:t>/201</w:t>
            </w:r>
            <w:ins w:id="3857" w:author="Morita" w:date="2016-09-27T18:25:00Z">
              <w:r w:rsidR="00DE15DE">
                <w:rPr>
                  <w:rFonts w:hint="eastAsia"/>
                  <w:sz w:val="20"/>
                  <w:lang w:eastAsia="ja-JP"/>
                </w:rPr>
                <w:t>6</w:t>
              </w:r>
            </w:ins>
            <w:del w:id="3858" w:author="Morita" w:date="2016-09-27T18:25:00Z">
              <w:r w:rsidRPr="00867B46" w:rsidDel="00DE15DE">
                <w:rPr>
                  <w:sz w:val="20"/>
                </w:rPr>
                <w:delText>2</w:delText>
              </w:r>
            </w:del>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Unified functional architecture of transport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G.805 (03/2000)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Generic functional architecture of transport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G.872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of optical transport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G.8010/Y.1306 (02/2004)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of Ethernet layer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G.8080/Y.1304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for the automatically switched optical network</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G.8110/Y.1370 (01/2005)</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MPLS layer network architecture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G.8110.1/Y.1370.1 (12/2011)</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of the Multi-Protocol Label Switching transport profile layer network</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G.813 (03/2003)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Timing characteristics of SDH equipment slave clocks (SEC)</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G.8251 (09/2010)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The control of jitter and wander within the optical transport network (OTN)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G.8260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Definitions and terminology for synchronization in packet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G.8261/Y.1361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Timing and synchronization aspects in packet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G.8261.1/Y.1361.1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Packet delay variation network limits applicable to packet-based methods (Frequency synchronization)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G.8262/Y.1362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Timing characteristics of a synchronous Ethernet equipment slave clock</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G.8264/Y.1364 (05/2014)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Distribution of timing information through packet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G.8265/Y.1365 (10/2010)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and requirements for packet-based frequency delivery</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G.8265.1/Y.1365.1 (07/2014)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Precision time protocol telecom profile for frequency synchronization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G.8271/Y.1366 (0</w:t>
            </w:r>
            <w:ins w:id="3859" w:author="Morita" w:date="2016-09-27T18:29:00Z">
              <w:r w:rsidR="008D5395">
                <w:rPr>
                  <w:rFonts w:hint="eastAsia"/>
                  <w:sz w:val="20"/>
                  <w:lang w:eastAsia="ja-JP"/>
                </w:rPr>
                <w:t>7</w:t>
              </w:r>
            </w:ins>
            <w:del w:id="3860" w:author="Morita" w:date="2016-09-27T18:29:00Z">
              <w:r w:rsidRPr="00867B46" w:rsidDel="008D5395">
                <w:rPr>
                  <w:sz w:val="20"/>
                </w:rPr>
                <w:delText>2</w:delText>
              </w:r>
            </w:del>
            <w:r w:rsidRPr="00867B46">
              <w:rPr>
                <w:sz w:val="20"/>
              </w:rPr>
              <w:t>/201</w:t>
            </w:r>
            <w:ins w:id="3861" w:author="Morita" w:date="2016-09-27T18:29:00Z">
              <w:r w:rsidR="008D5395">
                <w:rPr>
                  <w:rFonts w:hint="eastAsia"/>
                  <w:sz w:val="20"/>
                  <w:lang w:eastAsia="ja-JP"/>
                </w:rPr>
                <w:t>6</w:t>
              </w:r>
            </w:ins>
            <w:del w:id="3862" w:author="Morita" w:date="2016-09-27T18:29:00Z">
              <w:r w:rsidRPr="00867B46" w:rsidDel="008D5395">
                <w:rPr>
                  <w:sz w:val="20"/>
                </w:rPr>
                <w:delText>2</w:delText>
              </w:r>
            </w:del>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Time and phase synchronization aspects of packet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G.8271.1/Y.1366.1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Network limits for time synchronization in packet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 xml:space="preserve">ITU-T (Q13/15) </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G.8272/Y.1367 (</w:t>
            </w:r>
            <w:r w:rsidRPr="00867B46">
              <w:rPr>
                <w:sz w:val="20"/>
                <w:lang w:eastAsia="ja-JP"/>
              </w:rPr>
              <w:t>01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Timing characteristics of primary reference time clocks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G.8273/Y.1368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Framework of phase and time clocks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G.8273.2/Y.1368.2 (05/2014)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Timing characteristics of telecom boundary clocks and telecom time slave clocks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lastRenderedPageBreak/>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G.8275/Y.1369 (11/2013)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and requirements for packet-based time and phase distribution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G.8275.1/Y.1369.1 (0</w:t>
            </w:r>
            <w:ins w:id="3863" w:author="Morita" w:date="2016-09-27T18:37:00Z">
              <w:r w:rsidR="007F5595">
                <w:rPr>
                  <w:rFonts w:hint="eastAsia"/>
                  <w:sz w:val="20"/>
                  <w:lang w:eastAsia="ja-JP"/>
                </w:rPr>
                <w:t>6</w:t>
              </w:r>
            </w:ins>
            <w:del w:id="3864" w:author="Morita" w:date="2016-09-27T18:37:00Z">
              <w:r w:rsidRPr="00867B46" w:rsidDel="007F5595">
                <w:rPr>
                  <w:sz w:val="20"/>
                </w:rPr>
                <w:delText>7</w:delText>
              </w:r>
            </w:del>
            <w:r w:rsidRPr="00867B46">
              <w:rPr>
                <w:sz w:val="20"/>
              </w:rPr>
              <w:t>/2014)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Precision time protocol telecom profile for phase/time synchronization with full timing support from the network</w:t>
            </w:r>
          </w:p>
        </w:tc>
      </w:tr>
      <w:tr w:rsidR="008D5395" w:rsidRPr="00867B46" w:rsidTr="00282356">
        <w:trPr>
          <w:cantSplit/>
          <w:ins w:id="3865" w:author="Morita" w:date="2016-09-27T18:29:00Z"/>
        </w:trPr>
        <w:tc>
          <w:tcPr>
            <w:tcW w:w="756" w:type="pct"/>
          </w:tcPr>
          <w:p w:rsidR="008D5395" w:rsidRPr="00867B46" w:rsidRDefault="007F5595" w:rsidP="00D55AC7">
            <w:pPr>
              <w:tabs>
                <w:tab w:val="clear" w:pos="794"/>
                <w:tab w:val="clear" w:pos="1191"/>
                <w:tab w:val="clear" w:pos="1588"/>
                <w:tab w:val="clear" w:pos="1985"/>
              </w:tabs>
              <w:rPr>
                <w:ins w:id="3866" w:author="Morita" w:date="2016-09-27T18:29:00Z"/>
                <w:sz w:val="20"/>
              </w:rPr>
            </w:pPr>
            <w:ins w:id="3867" w:author="Morita" w:date="2016-09-27T18:37:00Z">
              <w:r w:rsidRPr="00867B46">
                <w:rPr>
                  <w:sz w:val="20"/>
                </w:rPr>
                <w:t>ITU-T (Q13/15)</w:t>
              </w:r>
            </w:ins>
          </w:p>
        </w:tc>
        <w:tc>
          <w:tcPr>
            <w:tcW w:w="1030" w:type="pct"/>
          </w:tcPr>
          <w:p w:rsidR="008D5395" w:rsidRPr="00867B46" w:rsidRDefault="008D5395" w:rsidP="00D55AC7">
            <w:pPr>
              <w:tabs>
                <w:tab w:val="clear" w:pos="794"/>
                <w:tab w:val="clear" w:pos="1191"/>
                <w:tab w:val="clear" w:pos="1588"/>
                <w:tab w:val="clear" w:pos="1985"/>
              </w:tabs>
              <w:rPr>
                <w:ins w:id="3868" w:author="Morita" w:date="2016-09-27T18:29:00Z"/>
                <w:sz w:val="20"/>
                <w:lang w:eastAsia="ja-JP"/>
              </w:rPr>
            </w:pPr>
            <w:ins w:id="3869" w:author="Morita" w:date="2016-09-27T18:30:00Z">
              <w:r w:rsidRPr="008D5395">
                <w:rPr>
                  <w:sz w:val="20"/>
                </w:rPr>
                <w:t>G.8275.2/Y.1369.2</w:t>
              </w:r>
              <w:r>
                <w:rPr>
                  <w:rFonts w:hint="eastAsia"/>
                  <w:sz w:val="20"/>
                  <w:lang w:eastAsia="ja-JP"/>
                </w:rPr>
                <w:t xml:space="preserve"> (</w:t>
              </w:r>
              <w:r w:rsidR="007F5595">
                <w:rPr>
                  <w:rFonts w:hint="eastAsia"/>
                  <w:sz w:val="20"/>
                  <w:lang w:eastAsia="ja-JP"/>
                </w:rPr>
                <w:t>0</w:t>
              </w:r>
            </w:ins>
            <w:ins w:id="3870" w:author="Morita" w:date="2016-09-27T18:37:00Z">
              <w:r w:rsidR="007F5595">
                <w:rPr>
                  <w:rFonts w:hint="eastAsia"/>
                  <w:sz w:val="20"/>
                  <w:lang w:eastAsia="ja-JP"/>
                </w:rPr>
                <w:t>6</w:t>
              </w:r>
            </w:ins>
            <w:ins w:id="3871" w:author="Morita" w:date="2016-09-27T18:30:00Z">
              <w:r>
                <w:rPr>
                  <w:rFonts w:hint="eastAsia"/>
                  <w:sz w:val="20"/>
                  <w:lang w:eastAsia="ja-JP"/>
                </w:rPr>
                <w:t>/2016)</w:t>
              </w:r>
            </w:ins>
          </w:p>
        </w:tc>
        <w:tc>
          <w:tcPr>
            <w:tcW w:w="3214" w:type="pct"/>
          </w:tcPr>
          <w:p w:rsidR="008D5395" w:rsidRPr="00867B46" w:rsidRDefault="008D5395" w:rsidP="00D55AC7">
            <w:pPr>
              <w:tabs>
                <w:tab w:val="clear" w:pos="794"/>
                <w:tab w:val="clear" w:pos="1191"/>
                <w:tab w:val="clear" w:pos="1588"/>
                <w:tab w:val="clear" w:pos="1985"/>
              </w:tabs>
              <w:rPr>
                <w:ins w:id="3872" w:author="Morita" w:date="2016-09-27T18:29:00Z"/>
                <w:sz w:val="20"/>
              </w:rPr>
            </w:pPr>
            <w:ins w:id="3873" w:author="Morita" w:date="2016-09-27T18:29:00Z">
              <w:r w:rsidRPr="008D5395">
                <w:rPr>
                  <w:sz w:val="20"/>
                </w:rPr>
                <w:t>Precision time Protocol Telecom Profile for time/phase synchronization with partial timing support from the network</w:t>
              </w:r>
            </w:ins>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G.784 (03/2008)</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Management aspects of synchronous digital hierarchy (SDH) transport network elements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G.874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Management aspects of optical transport network elements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G.874.1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transport network: Protocol-neutral management information model for the network element view</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G.7710/Y.1701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Common equipment management function requirements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G.7712/Y.1703 (09/2010)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and specification of data communication network</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G.7713/Y.1704 (11/2009)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Distributed call and connection management (DCM)</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G.7713.1/Y.1704.1 (03/2003)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Distributed Call and Connection Management (DCM) based on PNNI</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G.7713.2/Y.1704.2 (03/2003)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Distributed Call and Connection Management: Signalling mechanism using GMPLS RSVP-TE</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G.7713.3/Y.1704.3 (03/2003)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Distributed Call and Connection Management: Signalling mechanism using GMPLS CR-LDP</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G.7714/Y.1705 (08/2005)</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Generalized automatic discovery for transport entities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G.7714.1/Y.1705.1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Protocol for automatic discovery in SDH and OTN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G.7715/Y.1706 (06/2002)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and requirements for routing in the automatically switched optical networks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G.7715.1/Y.1706.1 (02/2004)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ASON routing architecture and requirements for link state protocols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G.7715.2/Y.1706.2 (02/2007)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ASON routing architecture and requirements for remote route query</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G.7716/Y.1707 (01/2010)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of control plane operations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G.7718/Y.1709 (07/2010)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Framework for ASON management</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G.7718.1/Y.1709.1 (12/2006)</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Protocol-neutral management information model for the control plane view</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G.8051/Y.1345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Management aspects of the Ethernet Transport (ET) capable network element</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G.8052/Y.1346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Protocol-neutral management information model for the Ethernet Transport capable network element</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lastRenderedPageBreak/>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G.8151/Y.1374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Management aspects of the MPLS-TP network element</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O.172 (04/2005)</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Jitter and wander measuring equipment for digital systems which are based on the synchronous digital hierarchy (SDH)</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O.173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Jitter measuring equipment for digital systems which are based on the optical transport network</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O.174 (11/2009)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Jitter and wander measuring equipment for digital systems which are based on synchronous Ethernet technology</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O.175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Jitter measuring equipment for digital systems based on XG-PON</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O.182 (07/2007)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Equipment to assess error performance on Optical Transport Network interfaces</w:t>
            </w:r>
          </w:p>
        </w:tc>
      </w:tr>
      <w:tr w:rsidR="0071319B" w:rsidRPr="00867B46" w:rsidTr="00282356">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O.201 (07/2003)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Q-factor test equipment to estimate the transmission performance of optical channels</w:t>
            </w:r>
          </w:p>
        </w:tc>
      </w:tr>
    </w:tbl>
    <w:p w:rsidR="00C9123C" w:rsidRPr="00D55AC7" w:rsidRDefault="00C9123C" w:rsidP="00D55AC7">
      <w:pPr>
        <w:jc w:val="both"/>
      </w:pPr>
    </w:p>
    <w:p w:rsidR="00C9123C" w:rsidRPr="00D55AC7" w:rsidRDefault="003E31AA" w:rsidP="00D55AC7">
      <w:pPr>
        <w:jc w:val="both"/>
      </w:pPr>
      <w:ins w:id="3874" w:author="Morita" w:date="2016-09-27T23:44:00Z">
        <w:r>
          <w:fldChar w:fldCharType="begin"/>
        </w:r>
        <w:r>
          <w:instrText xml:space="preserve"> REF _Ref462783196 \h </w:instrText>
        </w:r>
      </w:ins>
      <w:r>
        <w:fldChar w:fldCharType="separate"/>
      </w:r>
      <w:ins w:id="3875" w:author="Morita" w:date="2016-09-27T23:44:00Z">
        <w:r>
          <w:t xml:space="preserve">Table </w:t>
        </w:r>
        <w:r>
          <w:rPr>
            <w:noProof/>
          </w:rPr>
          <w:t>5</w:t>
        </w:r>
        <w:r>
          <w:fldChar w:fldCharType="end"/>
        </w:r>
      </w:ins>
      <w:del w:id="3876" w:author="Morita" w:date="2016-09-27T23:44:00Z">
        <w:r w:rsidR="00C9123C" w:rsidRPr="00D55AC7" w:rsidDel="003E31AA">
          <w:delText xml:space="preserve">Table </w:delText>
        </w:r>
        <w:smartTag w:uri="urn:schemas-microsoft-com:office:smarttags" w:element="date">
          <w:smartTagPr>
            <w:attr w:name="Year" w:val="2007"/>
            <w:attr w:name="Day" w:val="2"/>
            <w:attr w:name="Month" w:val="1"/>
          </w:smartTagPr>
          <w:r w:rsidR="00C9123C" w:rsidRPr="00D55AC7" w:rsidDel="003E31AA">
            <w:delText>7-1-2</w:delText>
          </w:r>
        </w:smartTag>
        <w:r w:rsidR="00C9123C" w:rsidRPr="00D55AC7" w:rsidDel="003E31AA">
          <w:delText xml:space="preserve"> below</w:delText>
        </w:r>
      </w:del>
      <w:r w:rsidR="00C9123C" w:rsidRPr="00D55AC7">
        <w:t xml:space="preserve"> lists IETF RFCs and Internet Drafts.  It should be noted that all Internet-Drafts should be identified as "work in progress". This request is made, as standard, by the IETF in the following text at the head of every Internet-Draft:</w:t>
      </w:r>
    </w:p>
    <w:p w:rsidR="00C9123C" w:rsidRPr="00D55AC7" w:rsidRDefault="00C9123C" w:rsidP="00D55AC7">
      <w:pPr>
        <w:jc w:val="both"/>
      </w:pPr>
      <w:r w:rsidRPr="00D55AC7">
        <w:t>Internet-Drafts are draft documents valid for a maximum of six months and may be updated, replaced, or obsoleted by other documents at any time. It is inappropriate to use Internet-Drafts as reference material or to cite them other than as "work in progress."</w:t>
      </w:r>
    </w:p>
    <w:p w:rsidR="00C9123C" w:rsidRPr="00D55AC7" w:rsidRDefault="00C9123C" w:rsidP="00D55AC7">
      <w:pPr>
        <w:jc w:val="both"/>
      </w:pPr>
    </w:p>
    <w:p w:rsidR="00C9123C" w:rsidRPr="00ED115A" w:rsidDel="00E47CCE" w:rsidRDefault="00C9123C" w:rsidP="003E31AA">
      <w:pPr>
        <w:pStyle w:val="af"/>
        <w:rPr>
          <w:del w:id="3877" w:author="Morita" w:date="2016-09-27T23:28:00Z"/>
          <w:lang w:eastAsia="ja-JP"/>
        </w:rPr>
        <w:pPrChange w:id="3878" w:author="Morita" w:date="2016-09-27T23:47:00Z">
          <w:pPr>
            <w:keepNext/>
            <w:tabs>
              <w:tab w:val="clear" w:pos="794"/>
              <w:tab w:val="clear" w:pos="1191"/>
              <w:tab w:val="clear" w:pos="1588"/>
              <w:tab w:val="clear" w:pos="1985"/>
            </w:tabs>
            <w:overflowPunct/>
            <w:autoSpaceDE/>
            <w:autoSpaceDN/>
            <w:adjustRightInd/>
            <w:spacing w:after="120"/>
            <w:jc w:val="center"/>
            <w:textAlignment w:val="auto"/>
          </w:pPr>
        </w:pPrChange>
      </w:pPr>
      <w:del w:id="3879" w:author="Morita" w:date="2016-09-27T23:28:00Z">
        <w:r w:rsidRPr="00ED115A" w:rsidDel="00E47CCE">
          <w:delText>TABLE 7-1</w:delText>
        </w:r>
        <w:r w:rsidRPr="00ED115A" w:rsidDel="00E47CCE">
          <w:rPr>
            <w:rFonts w:hint="eastAsia"/>
            <w:lang w:eastAsia="ja-JP"/>
          </w:rPr>
          <w:delText>-2</w:delText>
        </w:r>
        <w:r w:rsidRPr="00ED115A" w:rsidDel="00E47CCE">
          <w:delText>/OTNT:  OTNT Related Standards and Industry Agreements</w:delText>
        </w:r>
        <w:r w:rsidRPr="00ED115A" w:rsidDel="00E47CCE">
          <w:rPr>
            <w:rFonts w:hint="eastAsia"/>
            <w:lang w:eastAsia="ja-JP"/>
          </w:rPr>
          <w:delText xml:space="preserve"> (IETF RFCs and Internet Drafts)</w:delText>
        </w:r>
      </w:del>
    </w:p>
    <w:p w:rsidR="00E47CCE" w:rsidRPr="00E47CCE" w:rsidRDefault="00E47CCE" w:rsidP="003E31AA">
      <w:pPr>
        <w:pStyle w:val="af"/>
        <w:rPr>
          <w:ins w:id="3880" w:author="Morita" w:date="2016-09-27T23:28:00Z"/>
          <w:rFonts w:hint="eastAsia"/>
          <w:lang w:eastAsia="ja-JP"/>
          <w:rPrChange w:id="3881" w:author="Morita" w:date="2016-09-27T23:28:00Z">
            <w:rPr>
              <w:ins w:id="3882" w:author="Morita" w:date="2016-09-27T23:28:00Z"/>
              <w:rFonts w:hint="eastAsia"/>
              <w:lang w:eastAsia="ja-JP"/>
            </w:rPr>
          </w:rPrChange>
        </w:rPr>
        <w:pPrChange w:id="3883" w:author="Morita" w:date="2016-09-27T23:47:00Z">
          <w:pPr/>
        </w:pPrChange>
      </w:pPr>
      <w:bookmarkStart w:id="3884" w:name="_Ref462783196"/>
      <w:bookmarkStart w:id="3885" w:name="_Toc462783301"/>
      <w:ins w:id="3886" w:author="Morita" w:date="2016-09-27T23:28:00Z">
        <w:r>
          <w:t xml:space="preserve">Table </w:t>
        </w:r>
        <w:r>
          <w:fldChar w:fldCharType="begin"/>
        </w:r>
        <w:r>
          <w:instrText xml:space="preserve"> SEQ Table \* ARABIC </w:instrText>
        </w:r>
      </w:ins>
      <w:r>
        <w:fldChar w:fldCharType="separate"/>
      </w:r>
      <w:ins w:id="3887" w:author="Morita" w:date="2016-09-27T23:34:00Z">
        <w:r w:rsidR="00575FF2">
          <w:rPr>
            <w:noProof/>
          </w:rPr>
          <w:t>5</w:t>
        </w:r>
      </w:ins>
      <w:ins w:id="3888" w:author="Morita" w:date="2016-09-27T23:28:00Z">
        <w:r>
          <w:fldChar w:fldCharType="end"/>
        </w:r>
        <w:bookmarkEnd w:id="3884"/>
        <w:r>
          <w:rPr>
            <w:rFonts w:hint="eastAsia"/>
            <w:lang w:eastAsia="ja-JP"/>
          </w:rPr>
          <w:t xml:space="preserve"> </w:t>
        </w:r>
        <w:r>
          <w:rPr>
            <w:lang w:eastAsia="ja-JP"/>
          </w:rPr>
          <w:t>–</w:t>
        </w:r>
        <w:r>
          <w:rPr>
            <w:rFonts w:hint="eastAsia"/>
            <w:lang w:eastAsia="ja-JP"/>
          </w:rPr>
          <w:t xml:space="preserve"> </w:t>
        </w:r>
        <w:r w:rsidRPr="00E47CCE">
          <w:rPr>
            <w:lang w:eastAsia="ja-JP"/>
          </w:rPr>
          <w:t>OTNT Related Standards and Industry Agreements (IETF RFCs and Internet Drafts)</w:t>
        </w:r>
        <w:bookmarkEnd w:id="3885"/>
      </w:ins>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E02A7A" w:rsidTr="003950CB">
        <w:trPr>
          <w:cantSplit/>
          <w:tblHeader/>
          <w:jc w:val="center"/>
        </w:trPr>
        <w:tc>
          <w:tcPr>
            <w:tcW w:w="1604" w:type="dxa"/>
          </w:tcPr>
          <w:p w:rsidR="00C9123C" w:rsidRPr="00E02A7A" w:rsidRDefault="00C9123C" w:rsidP="003950CB">
            <w:pPr>
              <w:rPr>
                <w:b/>
                <w:sz w:val="20"/>
              </w:rPr>
            </w:pPr>
            <w:r w:rsidRPr="00E02A7A">
              <w:rPr>
                <w:b/>
                <w:sz w:val="20"/>
              </w:rPr>
              <w:t>Organisation (Subgroup responsible)</w:t>
            </w:r>
          </w:p>
        </w:tc>
        <w:tc>
          <w:tcPr>
            <w:tcW w:w="1985" w:type="dxa"/>
          </w:tcPr>
          <w:p w:rsidR="00C9123C" w:rsidRPr="00E02A7A" w:rsidRDefault="00C9123C" w:rsidP="003950CB">
            <w:pPr>
              <w:rPr>
                <w:b/>
                <w:sz w:val="20"/>
              </w:rPr>
            </w:pPr>
            <w:r w:rsidRPr="00E02A7A">
              <w:rPr>
                <w:b/>
                <w:sz w:val="20"/>
              </w:rPr>
              <w:t>Number</w:t>
            </w:r>
          </w:p>
        </w:tc>
        <w:tc>
          <w:tcPr>
            <w:tcW w:w="4590" w:type="dxa"/>
          </w:tcPr>
          <w:p w:rsidR="00C9123C" w:rsidRPr="00E02A7A" w:rsidRDefault="00C9123C" w:rsidP="003950CB">
            <w:pPr>
              <w:rPr>
                <w:b/>
                <w:sz w:val="20"/>
              </w:rPr>
            </w:pPr>
            <w:r w:rsidRPr="00E02A7A">
              <w:rPr>
                <w:b/>
                <w:sz w:val="20"/>
              </w:rPr>
              <w:t>Title</w:t>
            </w:r>
          </w:p>
        </w:tc>
        <w:tc>
          <w:tcPr>
            <w:tcW w:w="1260" w:type="dxa"/>
          </w:tcPr>
          <w:p w:rsidR="00C9123C" w:rsidRPr="00E02A7A" w:rsidRDefault="00C9123C" w:rsidP="003950CB">
            <w:pPr>
              <w:rPr>
                <w:b/>
                <w:sz w:val="20"/>
              </w:rPr>
            </w:pPr>
            <w:r w:rsidRPr="00E02A7A">
              <w:rPr>
                <w:b/>
                <w:sz w:val="20"/>
              </w:rPr>
              <w:t>Publication Date</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rsidR="00C9123C" w:rsidRPr="00E02A7A" w:rsidRDefault="00C9123C" w:rsidP="003950CB">
            <w:pPr>
              <w:rPr>
                <w:sz w:val="20"/>
              </w:rPr>
            </w:pPr>
            <w:r w:rsidRPr="00D55AC7">
              <w:rPr>
                <w:sz w:val="20"/>
              </w:rPr>
              <w:t>RFC5317</w:t>
            </w:r>
          </w:p>
        </w:tc>
        <w:tc>
          <w:tcPr>
            <w:tcW w:w="4590" w:type="dxa"/>
          </w:tcPr>
          <w:p w:rsidR="00C9123C" w:rsidRPr="00E02A7A" w:rsidRDefault="00C9123C" w:rsidP="003950CB">
            <w:pPr>
              <w:rPr>
                <w:sz w:val="20"/>
              </w:rPr>
            </w:pPr>
            <w:r w:rsidRPr="00D55AC7">
              <w:rPr>
                <w:sz w:val="20"/>
              </w:rPr>
              <w:t>JWT Report on MPLS Architectural Considerations for a Transport Profile</w:t>
            </w:r>
          </w:p>
        </w:tc>
        <w:tc>
          <w:tcPr>
            <w:tcW w:w="1260" w:type="dxa"/>
          </w:tcPr>
          <w:p w:rsidR="00C9123C" w:rsidRPr="00D55AC7" w:rsidRDefault="00C9123C" w:rsidP="003950CB">
            <w:pPr>
              <w:rPr>
                <w:sz w:val="20"/>
              </w:rPr>
            </w:pPr>
            <w:r w:rsidRPr="00D55AC7">
              <w:rPr>
                <w:sz w:val="20"/>
              </w:rPr>
              <w:t>02/2009</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rsidR="00C9123C" w:rsidRPr="00E02A7A" w:rsidRDefault="00C9123C" w:rsidP="003950CB">
            <w:pPr>
              <w:rPr>
                <w:sz w:val="20"/>
              </w:rPr>
            </w:pPr>
            <w:r w:rsidRPr="00D55AC7">
              <w:rPr>
                <w:sz w:val="20"/>
              </w:rPr>
              <w:t>RFC5586</w:t>
            </w:r>
          </w:p>
        </w:tc>
        <w:tc>
          <w:tcPr>
            <w:tcW w:w="4590" w:type="dxa"/>
          </w:tcPr>
          <w:p w:rsidR="00C9123C" w:rsidRPr="00E02A7A" w:rsidRDefault="00C9123C" w:rsidP="003950CB">
            <w:pPr>
              <w:rPr>
                <w:sz w:val="20"/>
              </w:rPr>
            </w:pPr>
            <w:r w:rsidRPr="00D55AC7">
              <w:rPr>
                <w:sz w:val="20"/>
              </w:rPr>
              <w:t>MPLS Generic Associated Channel</w:t>
            </w:r>
          </w:p>
        </w:tc>
        <w:tc>
          <w:tcPr>
            <w:tcW w:w="1260" w:type="dxa"/>
          </w:tcPr>
          <w:p w:rsidR="00C9123C" w:rsidRPr="00D55AC7" w:rsidRDefault="00C9123C" w:rsidP="003950CB">
            <w:pPr>
              <w:rPr>
                <w:sz w:val="20"/>
              </w:rPr>
            </w:pPr>
            <w:r w:rsidRPr="00D55AC7">
              <w:rPr>
                <w:sz w:val="20"/>
              </w:rPr>
              <w:t>06/2009</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rsidR="00C9123C" w:rsidRPr="00D55AC7" w:rsidRDefault="00C9123C" w:rsidP="003950CB">
            <w:pPr>
              <w:rPr>
                <w:sz w:val="20"/>
              </w:rPr>
            </w:pPr>
            <w:r w:rsidRPr="00D55AC7">
              <w:rPr>
                <w:sz w:val="20"/>
              </w:rPr>
              <w:t>RFC5654</w:t>
            </w:r>
          </w:p>
          <w:p w:rsidR="00C9123C" w:rsidRPr="00E02A7A" w:rsidRDefault="00C9123C" w:rsidP="003950CB">
            <w:pPr>
              <w:rPr>
                <w:sz w:val="20"/>
              </w:rPr>
            </w:pPr>
          </w:p>
        </w:tc>
        <w:tc>
          <w:tcPr>
            <w:tcW w:w="4590" w:type="dxa"/>
          </w:tcPr>
          <w:p w:rsidR="00C9123C" w:rsidRPr="00E02A7A" w:rsidRDefault="00C9123C" w:rsidP="003950CB">
            <w:pPr>
              <w:rPr>
                <w:sz w:val="20"/>
              </w:rPr>
            </w:pPr>
            <w:r w:rsidRPr="00D55AC7">
              <w:rPr>
                <w:sz w:val="20"/>
              </w:rPr>
              <w:t>MPLS-TP Requirements</w:t>
            </w:r>
          </w:p>
        </w:tc>
        <w:tc>
          <w:tcPr>
            <w:tcW w:w="1260" w:type="dxa"/>
          </w:tcPr>
          <w:p w:rsidR="00C9123C" w:rsidRPr="00D55AC7" w:rsidRDefault="00C9123C" w:rsidP="003950CB">
            <w:pPr>
              <w:rPr>
                <w:sz w:val="20"/>
              </w:rPr>
            </w:pPr>
            <w:r w:rsidRPr="00D55AC7">
              <w:rPr>
                <w:sz w:val="20"/>
              </w:rPr>
              <w:t xml:space="preserve">08/2009 </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rsidR="00C9123C" w:rsidRPr="00D55AC7" w:rsidRDefault="00C9123C" w:rsidP="003950CB">
            <w:pPr>
              <w:rPr>
                <w:sz w:val="20"/>
              </w:rPr>
            </w:pPr>
            <w:r w:rsidRPr="00D55AC7">
              <w:rPr>
                <w:sz w:val="20"/>
              </w:rPr>
              <w:t>RFC5718</w:t>
            </w:r>
          </w:p>
        </w:tc>
        <w:tc>
          <w:tcPr>
            <w:tcW w:w="4590" w:type="dxa"/>
          </w:tcPr>
          <w:p w:rsidR="00C9123C" w:rsidRPr="00D55AC7" w:rsidRDefault="00C9123C" w:rsidP="003950CB">
            <w:pPr>
              <w:rPr>
                <w:sz w:val="20"/>
              </w:rPr>
            </w:pPr>
            <w:r w:rsidRPr="00D55AC7">
              <w:rPr>
                <w:sz w:val="20"/>
              </w:rPr>
              <w:t xml:space="preserve">An </w:t>
            </w:r>
            <w:proofErr w:type="spellStart"/>
            <w:r w:rsidRPr="00D55AC7">
              <w:rPr>
                <w:sz w:val="20"/>
              </w:rPr>
              <w:t>Inband</w:t>
            </w:r>
            <w:proofErr w:type="spellEnd"/>
            <w:r w:rsidRPr="00D55AC7">
              <w:rPr>
                <w:sz w:val="20"/>
              </w:rPr>
              <w:t xml:space="preserve"> Data Communication Network For the MPLS Transport Profile</w:t>
            </w:r>
          </w:p>
        </w:tc>
        <w:tc>
          <w:tcPr>
            <w:tcW w:w="1260" w:type="dxa"/>
          </w:tcPr>
          <w:p w:rsidR="00C9123C" w:rsidRPr="00D55AC7" w:rsidRDefault="00C9123C" w:rsidP="003950CB">
            <w:pPr>
              <w:rPr>
                <w:sz w:val="20"/>
              </w:rPr>
            </w:pPr>
            <w:r w:rsidRPr="00D55AC7">
              <w:rPr>
                <w:sz w:val="20"/>
              </w:rPr>
              <w:t>08/2009</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rsidR="00C9123C" w:rsidRPr="00D55AC7" w:rsidRDefault="00C9123C" w:rsidP="003950CB">
            <w:pPr>
              <w:rPr>
                <w:sz w:val="20"/>
              </w:rPr>
            </w:pPr>
            <w:r w:rsidRPr="00D55AC7">
              <w:rPr>
                <w:sz w:val="20"/>
              </w:rPr>
              <w:t>RFC5860</w:t>
            </w:r>
          </w:p>
        </w:tc>
        <w:tc>
          <w:tcPr>
            <w:tcW w:w="4590" w:type="dxa"/>
          </w:tcPr>
          <w:p w:rsidR="00C9123C" w:rsidRPr="00D55AC7" w:rsidRDefault="00C9123C" w:rsidP="003950CB">
            <w:pPr>
              <w:rPr>
                <w:sz w:val="20"/>
              </w:rPr>
            </w:pPr>
            <w:r w:rsidRPr="00D55AC7">
              <w:rPr>
                <w:sz w:val="20"/>
              </w:rPr>
              <w:t>Requirements for OAM in MPLS Transport Networks</w:t>
            </w:r>
          </w:p>
        </w:tc>
        <w:tc>
          <w:tcPr>
            <w:tcW w:w="1260" w:type="dxa"/>
          </w:tcPr>
          <w:p w:rsidR="00C9123C" w:rsidRPr="00D55AC7" w:rsidRDefault="00C9123C" w:rsidP="003950CB">
            <w:pPr>
              <w:rPr>
                <w:sz w:val="20"/>
              </w:rPr>
            </w:pPr>
            <w:r w:rsidRPr="00D55AC7">
              <w:rPr>
                <w:sz w:val="20"/>
              </w:rPr>
              <w:t>03/2010</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rsidR="00C9123C" w:rsidRPr="00E02A7A" w:rsidRDefault="00C9123C" w:rsidP="003950CB">
            <w:pPr>
              <w:rPr>
                <w:sz w:val="20"/>
              </w:rPr>
            </w:pPr>
            <w:r w:rsidRPr="00D55AC7">
              <w:rPr>
                <w:sz w:val="20"/>
              </w:rPr>
              <w:t>RFC5921</w:t>
            </w:r>
          </w:p>
        </w:tc>
        <w:tc>
          <w:tcPr>
            <w:tcW w:w="4590" w:type="dxa"/>
          </w:tcPr>
          <w:p w:rsidR="00C9123C" w:rsidRPr="00E02A7A" w:rsidRDefault="00C9123C" w:rsidP="003950CB">
            <w:pPr>
              <w:rPr>
                <w:sz w:val="20"/>
              </w:rPr>
            </w:pPr>
            <w:r w:rsidRPr="00D55AC7">
              <w:rPr>
                <w:sz w:val="20"/>
              </w:rPr>
              <w:t>A Framework for MPLS in Transport Networks</w:t>
            </w:r>
          </w:p>
        </w:tc>
        <w:tc>
          <w:tcPr>
            <w:tcW w:w="1260" w:type="dxa"/>
          </w:tcPr>
          <w:p w:rsidR="00C9123C" w:rsidRPr="00D55AC7" w:rsidRDefault="00C9123C" w:rsidP="003950CB">
            <w:pPr>
              <w:rPr>
                <w:sz w:val="20"/>
              </w:rPr>
            </w:pPr>
            <w:r w:rsidRPr="00D55AC7">
              <w:rPr>
                <w:sz w:val="20"/>
              </w:rPr>
              <w:t>07/2010</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rsidR="00C9123C" w:rsidRPr="00D55AC7" w:rsidRDefault="00C9123C" w:rsidP="003950CB">
            <w:pPr>
              <w:rPr>
                <w:sz w:val="20"/>
              </w:rPr>
            </w:pPr>
            <w:r w:rsidRPr="00D55AC7">
              <w:rPr>
                <w:sz w:val="20"/>
              </w:rPr>
              <w:t>RFC5950</w:t>
            </w:r>
          </w:p>
        </w:tc>
        <w:tc>
          <w:tcPr>
            <w:tcW w:w="4590" w:type="dxa"/>
          </w:tcPr>
          <w:p w:rsidR="00C9123C" w:rsidRPr="00D55AC7" w:rsidRDefault="00C9123C" w:rsidP="003950CB">
            <w:pPr>
              <w:rPr>
                <w:sz w:val="20"/>
              </w:rPr>
            </w:pPr>
            <w:r w:rsidRPr="00D55AC7">
              <w:rPr>
                <w:sz w:val="20"/>
              </w:rPr>
              <w:t>MPLS-TP Network Management Framework</w:t>
            </w:r>
          </w:p>
        </w:tc>
        <w:tc>
          <w:tcPr>
            <w:tcW w:w="1260" w:type="dxa"/>
          </w:tcPr>
          <w:p w:rsidR="00C9123C" w:rsidRPr="00D55AC7" w:rsidRDefault="00C9123C" w:rsidP="003950CB">
            <w:pPr>
              <w:rPr>
                <w:sz w:val="20"/>
              </w:rPr>
            </w:pPr>
            <w:r w:rsidRPr="00D55AC7">
              <w:rPr>
                <w:sz w:val="20"/>
              </w:rPr>
              <w:t>09/2010</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rsidR="00C9123C" w:rsidRPr="00E02A7A" w:rsidRDefault="00C9123C" w:rsidP="003950CB">
            <w:pPr>
              <w:rPr>
                <w:sz w:val="20"/>
              </w:rPr>
            </w:pPr>
            <w:r w:rsidRPr="00D55AC7">
              <w:rPr>
                <w:sz w:val="20"/>
              </w:rPr>
              <w:t>RFC5951</w:t>
            </w:r>
          </w:p>
        </w:tc>
        <w:tc>
          <w:tcPr>
            <w:tcW w:w="4590" w:type="dxa"/>
          </w:tcPr>
          <w:p w:rsidR="00C9123C" w:rsidRPr="00E02A7A" w:rsidRDefault="00C9123C" w:rsidP="003950CB">
            <w:pPr>
              <w:rPr>
                <w:sz w:val="20"/>
              </w:rPr>
            </w:pPr>
            <w:r w:rsidRPr="00D55AC7">
              <w:rPr>
                <w:sz w:val="20"/>
              </w:rPr>
              <w:t>MPLS TP Network Management Requirements</w:t>
            </w:r>
          </w:p>
        </w:tc>
        <w:tc>
          <w:tcPr>
            <w:tcW w:w="1260" w:type="dxa"/>
          </w:tcPr>
          <w:p w:rsidR="00C9123C" w:rsidRPr="00D55AC7" w:rsidRDefault="00C9123C" w:rsidP="003950CB">
            <w:pPr>
              <w:rPr>
                <w:sz w:val="20"/>
              </w:rPr>
            </w:pPr>
            <w:r w:rsidRPr="00D55AC7">
              <w:rPr>
                <w:sz w:val="20"/>
              </w:rPr>
              <w:t>9/2010</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rsidR="00C9123C" w:rsidRPr="00D55AC7" w:rsidRDefault="00C9123C" w:rsidP="003950CB">
            <w:pPr>
              <w:rPr>
                <w:sz w:val="20"/>
              </w:rPr>
            </w:pPr>
            <w:r w:rsidRPr="00D55AC7">
              <w:rPr>
                <w:sz w:val="20"/>
              </w:rPr>
              <w:t>RFC5960</w:t>
            </w:r>
          </w:p>
        </w:tc>
        <w:tc>
          <w:tcPr>
            <w:tcW w:w="4590" w:type="dxa"/>
          </w:tcPr>
          <w:p w:rsidR="00C9123C" w:rsidRPr="00D55AC7" w:rsidRDefault="00C9123C" w:rsidP="003950CB">
            <w:pPr>
              <w:rPr>
                <w:sz w:val="20"/>
              </w:rPr>
            </w:pPr>
            <w:r w:rsidRPr="00E02A7A">
              <w:rPr>
                <w:sz w:val="20"/>
              </w:rPr>
              <w:t>MPLS Transport Profile Data Plane Architecture</w:t>
            </w:r>
          </w:p>
        </w:tc>
        <w:tc>
          <w:tcPr>
            <w:tcW w:w="1260" w:type="dxa"/>
          </w:tcPr>
          <w:p w:rsidR="00C9123C" w:rsidRPr="00D55AC7" w:rsidRDefault="00C9123C" w:rsidP="003950CB">
            <w:pPr>
              <w:rPr>
                <w:sz w:val="20"/>
              </w:rPr>
            </w:pPr>
            <w:r w:rsidRPr="00D55AC7">
              <w:rPr>
                <w:sz w:val="20"/>
              </w:rPr>
              <w:t>08/2010</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roofErr w:type="spellStart"/>
            <w:r w:rsidRPr="00D55AC7">
              <w:rPr>
                <w:sz w:val="20"/>
              </w:rPr>
              <w:t>mpls</w:t>
            </w:r>
            <w:proofErr w:type="spellEnd"/>
            <w:r w:rsidRPr="00D55AC7">
              <w:rPr>
                <w:sz w:val="20"/>
              </w:rPr>
              <w:t>)</w:t>
            </w:r>
          </w:p>
        </w:tc>
        <w:tc>
          <w:tcPr>
            <w:tcW w:w="1985" w:type="dxa"/>
          </w:tcPr>
          <w:p w:rsidR="00C9123C" w:rsidRPr="00D55AC7" w:rsidRDefault="00C9123C" w:rsidP="003950CB">
            <w:pPr>
              <w:rPr>
                <w:sz w:val="20"/>
              </w:rPr>
            </w:pPr>
            <w:r w:rsidRPr="00D55AC7">
              <w:rPr>
                <w:sz w:val="20"/>
              </w:rPr>
              <w:t>RFC6215</w:t>
            </w:r>
          </w:p>
        </w:tc>
        <w:tc>
          <w:tcPr>
            <w:tcW w:w="4590" w:type="dxa"/>
          </w:tcPr>
          <w:p w:rsidR="00C9123C" w:rsidRPr="00E02A7A" w:rsidRDefault="00C9123C" w:rsidP="003950CB">
            <w:pPr>
              <w:rPr>
                <w:sz w:val="20"/>
              </w:rPr>
            </w:pPr>
            <w:r w:rsidRPr="00E02A7A">
              <w:rPr>
                <w:sz w:val="20"/>
              </w:rPr>
              <w:t>MPLS Transport Profile User-to-Network and Network-to-Network Interfaces</w:t>
            </w:r>
          </w:p>
        </w:tc>
        <w:tc>
          <w:tcPr>
            <w:tcW w:w="1260" w:type="dxa"/>
          </w:tcPr>
          <w:p w:rsidR="00C9123C" w:rsidRPr="00D55AC7" w:rsidRDefault="00C9123C" w:rsidP="003950CB">
            <w:pPr>
              <w:rPr>
                <w:sz w:val="20"/>
              </w:rPr>
            </w:pPr>
            <w:r w:rsidRPr="00D55AC7">
              <w:rPr>
                <w:sz w:val="20"/>
              </w:rPr>
              <w:t>04/2011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lastRenderedPageBreak/>
              <w:t>IETF (</w:t>
            </w:r>
            <w:proofErr w:type="spellStart"/>
            <w:r w:rsidRPr="00D55AC7">
              <w:rPr>
                <w:sz w:val="20"/>
              </w:rPr>
              <w:t>mpls</w:t>
            </w:r>
            <w:proofErr w:type="spellEnd"/>
            <w:r w:rsidRPr="00D55AC7">
              <w:rPr>
                <w:sz w:val="20"/>
              </w:rPr>
              <w:t>)</w:t>
            </w:r>
          </w:p>
        </w:tc>
        <w:tc>
          <w:tcPr>
            <w:tcW w:w="1985" w:type="dxa"/>
          </w:tcPr>
          <w:p w:rsidR="00C9123C" w:rsidRPr="00D55AC7" w:rsidRDefault="00C9123C" w:rsidP="003950CB">
            <w:pPr>
              <w:rPr>
                <w:sz w:val="20"/>
              </w:rPr>
            </w:pPr>
            <w:r w:rsidRPr="00D55AC7">
              <w:rPr>
                <w:sz w:val="20"/>
              </w:rPr>
              <w:t>RFC6291</w:t>
            </w:r>
          </w:p>
        </w:tc>
        <w:tc>
          <w:tcPr>
            <w:tcW w:w="4590" w:type="dxa"/>
          </w:tcPr>
          <w:p w:rsidR="00C9123C" w:rsidRPr="00D55AC7" w:rsidRDefault="00C9123C" w:rsidP="003950CB">
            <w:pPr>
              <w:rPr>
                <w:sz w:val="20"/>
              </w:rPr>
            </w:pPr>
            <w:r w:rsidRPr="00D55AC7">
              <w:rPr>
                <w:sz w:val="20"/>
              </w:rPr>
              <w:t>Guidelines for the use of the OAM acronym in the IETF</w:t>
            </w:r>
          </w:p>
        </w:tc>
        <w:tc>
          <w:tcPr>
            <w:tcW w:w="1260" w:type="dxa"/>
          </w:tcPr>
          <w:p w:rsidR="00C9123C" w:rsidRPr="00D55AC7" w:rsidRDefault="00C9123C" w:rsidP="003950CB">
            <w:pPr>
              <w:rPr>
                <w:sz w:val="20"/>
              </w:rPr>
            </w:pPr>
            <w:r w:rsidRPr="00D55AC7">
              <w:rPr>
                <w:sz w:val="20"/>
              </w:rPr>
              <w:t>06/2011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rsidR="00C9123C" w:rsidRPr="00D55AC7" w:rsidRDefault="00C9123C" w:rsidP="003950CB">
            <w:pPr>
              <w:rPr>
                <w:sz w:val="20"/>
              </w:rPr>
            </w:pPr>
            <w:r w:rsidRPr="00D55AC7">
              <w:rPr>
                <w:sz w:val="20"/>
              </w:rPr>
              <w:t>RFC6370</w:t>
            </w:r>
          </w:p>
        </w:tc>
        <w:tc>
          <w:tcPr>
            <w:tcW w:w="4590" w:type="dxa"/>
          </w:tcPr>
          <w:p w:rsidR="00C9123C" w:rsidRPr="00D55AC7" w:rsidRDefault="00C9123C" w:rsidP="003950CB">
            <w:pPr>
              <w:rPr>
                <w:sz w:val="20"/>
              </w:rPr>
            </w:pPr>
            <w:r w:rsidRPr="00E02A7A">
              <w:rPr>
                <w:sz w:val="20"/>
              </w:rPr>
              <w:t>MPLS-TP Identifiers</w:t>
            </w:r>
          </w:p>
        </w:tc>
        <w:tc>
          <w:tcPr>
            <w:tcW w:w="1260" w:type="dxa"/>
          </w:tcPr>
          <w:p w:rsidR="00C9123C" w:rsidRPr="00D55AC7" w:rsidRDefault="00C9123C" w:rsidP="003950CB">
            <w:pPr>
              <w:rPr>
                <w:sz w:val="20"/>
              </w:rPr>
            </w:pPr>
            <w:r w:rsidRPr="00D55AC7">
              <w:rPr>
                <w:sz w:val="20"/>
              </w:rPr>
              <w:t>9/2011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rsidR="00C9123C" w:rsidRPr="00D55AC7" w:rsidRDefault="00C9123C" w:rsidP="003950CB">
            <w:pPr>
              <w:rPr>
                <w:sz w:val="20"/>
              </w:rPr>
            </w:pPr>
            <w:r w:rsidRPr="00D55AC7">
              <w:rPr>
                <w:sz w:val="20"/>
              </w:rPr>
              <w:t>RFC6371</w:t>
            </w:r>
          </w:p>
        </w:tc>
        <w:tc>
          <w:tcPr>
            <w:tcW w:w="4590" w:type="dxa"/>
          </w:tcPr>
          <w:p w:rsidR="00C9123C" w:rsidRPr="00D55AC7" w:rsidRDefault="00C9123C" w:rsidP="003950CB">
            <w:pPr>
              <w:rPr>
                <w:sz w:val="20"/>
              </w:rPr>
            </w:pPr>
            <w:r w:rsidRPr="00D55AC7">
              <w:rPr>
                <w:sz w:val="20"/>
              </w:rPr>
              <w:t>MPLS-TP OAM Framework</w:t>
            </w:r>
          </w:p>
        </w:tc>
        <w:tc>
          <w:tcPr>
            <w:tcW w:w="1260" w:type="dxa"/>
          </w:tcPr>
          <w:p w:rsidR="00C9123C" w:rsidRPr="00D55AC7" w:rsidRDefault="00C9123C" w:rsidP="003950CB">
            <w:pPr>
              <w:rPr>
                <w:sz w:val="20"/>
              </w:rPr>
            </w:pPr>
            <w:r w:rsidRPr="00D55AC7">
              <w:rPr>
                <w:sz w:val="20"/>
              </w:rPr>
              <w:t>09/2011</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rsidR="00C9123C" w:rsidRPr="00E02A7A" w:rsidRDefault="00C9123C" w:rsidP="003950CB">
            <w:pPr>
              <w:rPr>
                <w:sz w:val="20"/>
              </w:rPr>
            </w:pPr>
            <w:r w:rsidRPr="00D55AC7">
              <w:rPr>
                <w:sz w:val="20"/>
              </w:rPr>
              <w:t>RFC6372</w:t>
            </w:r>
          </w:p>
        </w:tc>
        <w:tc>
          <w:tcPr>
            <w:tcW w:w="4590" w:type="dxa"/>
          </w:tcPr>
          <w:p w:rsidR="00C9123C" w:rsidRPr="00E02A7A" w:rsidRDefault="00C9123C" w:rsidP="003950CB">
            <w:pPr>
              <w:rPr>
                <w:sz w:val="20"/>
              </w:rPr>
            </w:pPr>
            <w:r w:rsidRPr="00D55AC7">
              <w:rPr>
                <w:sz w:val="20"/>
              </w:rPr>
              <w:t>Multiprotocol Label Switching Transport Profile Survivability Framework</w:t>
            </w:r>
          </w:p>
        </w:tc>
        <w:tc>
          <w:tcPr>
            <w:tcW w:w="1260" w:type="dxa"/>
          </w:tcPr>
          <w:p w:rsidR="00C9123C" w:rsidRPr="00D55AC7" w:rsidRDefault="00C9123C" w:rsidP="003950CB">
            <w:pPr>
              <w:rPr>
                <w:sz w:val="20"/>
              </w:rPr>
            </w:pPr>
            <w:r w:rsidRPr="00D55AC7">
              <w:rPr>
                <w:sz w:val="20"/>
              </w:rPr>
              <w:t>09/2011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roofErr w:type="spellStart"/>
            <w:r w:rsidRPr="00D55AC7">
              <w:rPr>
                <w:sz w:val="20"/>
              </w:rPr>
              <w:t>ccamp</w:t>
            </w:r>
            <w:proofErr w:type="spellEnd"/>
            <w:r w:rsidRPr="00D55AC7">
              <w:rPr>
                <w:sz w:val="20"/>
              </w:rPr>
              <w:t>)</w:t>
            </w:r>
          </w:p>
        </w:tc>
        <w:tc>
          <w:tcPr>
            <w:tcW w:w="1985" w:type="dxa"/>
          </w:tcPr>
          <w:p w:rsidR="00C9123C" w:rsidRPr="00D55AC7" w:rsidDel="00770EA6" w:rsidRDefault="00C9123C" w:rsidP="003950CB">
            <w:pPr>
              <w:rPr>
                <w:sz w:val="20"/>
              </w:rPr>
            </w:pPr>
            <w:r w:rsidRPr="00D55AC7">
              <w:rPr>
                <w:sz w:val="20"/>
              </w:rPr>
              <w:t>RFC6373</w:t>
            </w:r>
          </w:p>
        </w:tc>
        <w:tc>
          <w:tcPr>
            <w:tcW w:w="4590" w:type="dxa"/>
          </w:tcPr>
          <w:p w:rsidR="00C9123C" w:rsidRPr="00D55AC7" w:rsidRDefault="00C9123C" w:rsidP="003950CB">
            <w:pPr>
              <w:rPr>
                <w:sz w:val="20"/>
              </w:rPr>
            </w:pPr>
            <w:r w:rsidRPr="00E02A7A">
              <w:rPr>
                <w:sz w:val="20"/>
              </w:rPr>
              <w:t>MPLS Transport Profile (MPLS-TP) Control Plane Framework</w:t>
            </w:r>
          </w:p>
        </w:tc>
        <w:tc>
          <w:tcPr>
            <w:tcW w:w="1260" w:type="dxa"/>
          </w:tcPr>
          <w:p w:rsidR="00C9123C" w:rsidRPr="00D55AC7" w:rsidRDefault="00C9123C" w:rsidP="003950CB">
            <w:pPr>
              <w:rPr>
                <w:sz w:val="20"/>
              </w:rPr>
            </w:pPr>
            <w:r w:rsidRPr="00D55AC7">
              <w:rPr>
                <w:sz w:val="20"/>
              </w:rPr>
              <w:t>09/2011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roofErr w:type="spellStart"/>
            <w:r w:rsidRPr="00D55AC7">
              <w:rPr>
                <w:sz w:val="20"/>
              </w:rPr>
              <w:t>mpls</w:t>
            </w:r>
            <w:proofErr w:type="spellEnd"/>
            <w:r w:rsidRPr="00D55AC7">
              <w:rPr>
                <w:sz w:val="20"/>
              </w:rPr>
              <w:t>)</w:t>
            </w:r>
          </w:p>
        </w:tc>
        <w:tc>
          <w:tcPr>
            <w:tcW w:w="1985" w:type="dxa"/>
          </w:tcPr>
          <w:p w:rsidR="00C9123C" w:rsidRPr="00D55AC7" w:rsidRDefault="00C9123C" w:rsidP="003950CB">
            <w:pPr>
              <w:rPr>
                <w:sz w:val="20"/>
              </w:rPr>
            </w:pPr>
            <w:r w:rsidRPr="00D55AC7">
              <w:rPr>
                <w:sz w:val="20"/>
              </w:rPr>
              <w:t>RFC6374</w:t>
            </w:r>
          </w:p>
        </w:tc>
        <w:tc>
          <w:tcPr>
            <w:tcW w:w="4590" w:type="dxa"/>
          </w:tcPr>
          <w:p w:rsidR="00C9123C" w:rsidRPr="00E02A7A" w:rsidRDefault="00C9123C" w:rsidP="003950CB">
            <w:pPr>
              <w:rPr>
                <w:sz w:val="20"/>
              </w:rPr>
            </w:pPr>
            <w:r w:rsidRPr="00E02A7A">
              <w:rPr>
                <w:sz w:val="20"/>
              </w:rPr>
              <w:t>Packet Loss and Delay Measurement for MPLS Networks</w:t>
            </w:r>
          </w:p>
        </w:tc>
        <w:tc>
          <w:tcPr>
            <w:tcW w:w="1260" w:type="dxa"/>
          </w:tcPr>
          <w:p w:rsidR="00C9123C" w:rsidRPr="00D55AC7" w:rsidRDefault="00C9123C" w:rsidP="003950CB">
            <w:pPr>
              <w:rPr>
                <w:sz w:val="20"/>
              </w:rPr>
            </w:pPr>
            <w:r w:rsidRPr="00D55AC7">
              <w:rPr>
                <w:sz w:val="20"/>
              </w:rPr>
              <w:t>09/2011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roofErr w:type="spellStart"/>
            <w:r w:rsidRPr="00D55AC7">
              <w:rPr>
                <w:sz w:val="20"/>
              </w:rPr>
              <w:t>mpls</w:t>
            </w:r>
            <w:proofErr w:type="spellEnd"/>
            <w:r w:rsidRPr="00D55AC7">
              <w:rPr>
                <w:sz w:val="20"/>
              </w:rPr>
              <w:t>)</w:t>
            </w:r>
          </w:p>
        </w:tc>
        <w:tc>
          <w:tcPr>
            <w:tcW w:w="1985" w:type="dxa"/>
          </w:tcPr>
          <w:p w:rsidR="00C9123C" w:rsidRPr="00D55AC7" w:rsidRDefault="00C9123C" w:rsidP="003950CB">
            <w:pPr>
              <w:rPr>
                <w:sz w:val="20"/>
              </w:rPr>
            </w:pPr>
            <w:r w:rsidRPr="00D55AC7">
              <w:rPr>
                <w:sz w:val="20"/>
              </w:rPr>
              <w:t>RFC6375</w:t>
            </w:r>
          </w:p>
        </w:tc>
        <w:tc>
          <w:tcPr>
            <w:tcW w:w="4590" w:type="dxa"/>
          </w:tcPr>
          <w:p w:rsidR="00C9123C" w:rsidRPr="00E02A7A" w:rsidRDefault="00C9123C" w:rsidP="003950CB">
            <w:pPr>
              <w:rPr>
                <w:sz w:val="20"/>
              </w:rPr>
            </w:pPr>
            <w:r w:rsidRPr="00E02A7A">
              <w:rPr>
                <w:sz w:val="20"/>
              </w:rPr>
              <w:t>A Packet Loss and Delay Measurement Profile for MPLS-Based Transport Networks</w:t>
            </w:r>
          </w:p>
        </w:tc>
        <w:tc>
          <w:tcPr>
            <w:tcW w:w="1260" w:type="dxa"/>
          </w:tcPr>
          <w:p w:rsidR="00C9123C" w:rsidRPr="00D55AC7" w:rsidRDefault="00C9123C" w:rsidP="003950CB">
            <w:pPr>
              <w:rPr>
                <w:sz w:val="20"/>
              </w:rPr>
            </w:pPr>
            <w:r w:rsidRPr="00D55AC7">
              <w:rPr>
                <w:sz w:val="20"/>
              </w:rPr>
              <w:t>09/2011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roofErr w:type="spellStart"/>
            <w:r w:rsidRPr="00D55AC7">
              <w:rPr>
                <w:sz w:val="20"/>
              </w:rPr>
              <w:t>mpls</w:t>
            </w:r>
            <w:proofErr w:type="spellEnd"/>
            <w:r w:rsidRPr="00D55AC7">
              <w:rPr>
                <w:sz w:val="20"/>
              </w:rPr>
              <w:t>)</w:t>
            </w:r>
          </w:p>
        </w:tc>
        <w:tc>
          <w:tcPr>
            <w:tcW w:w="1985" w:type="dxa"/>
          </w:tcPr>
          <w:p w:rsidR="00C9123C" w:rsidRPr="00D55AC7" w:rsidRDefault="00C9123C" w:rsidP="003950CB">
            <w:pPr>
              <w:rPr>
                <w:sz w:val="20"/>
              </w:rPr>
            </w:pPr>
            <w:r w:rsidRPr="00D55AC7">
              <w:rPr>
                <w:sz w:val="20"/>
              </w:rPr>
              <w:t>RFC6427</w:t>
            </w:r>
          </w:p>
        </w:tc>
        <w:tc>
          <w:tcPr>
            <w:tcW w:w="4590" w:type="dxa"/>
          </w:tcPr>
          <w:p w:rsidR="00C9123C" w:rsidRPr="00D55AC7" w:rsidRDefault="00C9123C" w:rsidP="00D55AC7">
            <w:pPr>
              <w:rPr>
                <w:sz w:val="20"/>
              </w:rPr>
            </w:pPr>
            <w:r w:rsidRPr="00D55AC7">
              <w:rPr>
                <w:sz w:val="20"/>
              </w:rPr>
              <w:t>MPLS Fault Management Operations, Administration, and Maintenance (OAM)</w:t>
            </w:r>
          </w:p>
        </w:tc>
        <w:tc>
          <w:tcPr>
            <w:tcW w:w="1260" w:type="dxa"/>
          </w:tcPr>
          <w:p w:rsidR="00C9123C" w:rsidRPr="00D55AC7" w:rsidRDefault="00C9123C" w:rsidP="003950CB">
            <w:pPr>
              <w:rPr>
                <w:sz w:val="20"/>
              </w:rPr>
            </w:pPr>
            <w:r w:rsidRPr="00D55AC7">
              <w:rPr>
                <w:sz w:val="20"/>
              </w:rPr>
              <w:t>11/2011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
        </w:tc>
        <w:tc>
          <w:tcPr>
            <w:tcW w:w="1985" w:type="dxa"/>
          </w:tcPr>
          <w:p w:rsidR="00C9123C" w:rsidRPr="00D55AC7" w:rsidRDefault="00C9123C" w:rsidP="003950CB">
            <w:pPr>
              <w:rPr>
                <w:sz w:val="20"/>
              </w:rPr>
            </w:pPr>
            <w:r w:rsidRPr="00D55AC7">
              <w:rPr>
                <w:sz w:val="20"/>
              </w:rPr>
              <w:t>RFC6428</w:t>
            </w:r>
          </w:p>
        </w:tc>
        <w:tc>
          <w:tcPr>
            <w:tcW w:w="4590" w:type="dxa"/>
          </w:tcPr>
          <w:p w:rsidR="00C9123C" w:rsidRPr="00D55AC7" w:rsidRDefault="00C9123C" w:rsidP="00D55AC7">
            <w:pPr>
              <w:rPr>
                <w:sz w:val="20"/>
              </w:rPr>
            </w:pPr>
            <w:r w:rsidRPr="00D55AC7">
              <w:rPr>
                <w:sz w:val="20"/>
              </w:rPr>
              <w:t>Proactive Connectivity Verification, Continuity Check, and Remote Defect Indication for the MPLS Transport Profile</w:t>
            </w:r>
          </w:p>
        </w:tc>
        <w:tc>
          <w:tcPr>
            <w:tcW w:w="1260" w:type="dxa"/>
          </w:tcPr>
          <w:p w:rsidR="00C9123C" w:rsidRPr="00D55AC7" w:rsidRDefault="00C9123C" w:rsidP="003950CB">
            <w:pPr>
              <w:rPr>
                <w:sz w:val="20"/>
              </w:rPr>
            </w:pPr>
            <w:r w:rsidRPr="00D55AC7">
              <w:rPr>
                <w:sz w:val="20"/>
              </w:rPr>
              <w:t>11/2011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
        </w:tc>
        <w:tc>
          <w:tcPr>
            <w:tcW w:w="1985" w:type="dxa"/>
          </w:tcPr>
          <w:p w:rsidR="00C9123C" w:rsidRPr="00D55AC7" w:rsidRDefault="00C9123C" w:rsidP="003950CB">
            <w:pPr>
              <w:rPr>
                <w:sz w:val="20"/>
              </w:rPr>
            </w:pPr>
            <w:r w:rsidRPr="00D55AC7">
              <w:rPr>
                <w:sz w:val="20"/>
              </w:rPr>
              <w:t>RFC6435</w:t>
            </w:r>
          </w:p>
        </w:tc>
        <w:tc>
          <w:tcPr>
            <w:tcW w:w="4590" w:type="dxa"/>
          </w:tcPr>
          <w:p w:rsidR="00C9123C" w:rsidRPr="00D55AC7" w:rsidRDefault="00C9123C" w:rsidP="00D55AC7">
            <w:pPr>
              <w:rPr>
                <w:sz w:val="20"/>
              </w:rPr>
            </w:pPr>
            <w:r w:rsidRPr="00D55AC7">
              <w:rPr>
                <w:sz w:val="20"/>
              </w:rPr>
              <w:t>MPLS Transport Profile Lock Instruct and Loopback Functions</w:t>
            </w:r>
          </w:p>
        </w:tc>
        <w:tc>
          <w:tcPr>
            <w:tcW w:w="1260" w:type="dxa"/>
          </w:tcPr>
          <w:p w:rsidR="00C9123C" w:rsidRPr="00D55AC7" w:rsidRDefault="00C9123C" w:rsidP="003950CB">
            <w:pPr>
              <w:rPr>
                <w:sz w:val="20"/>
              </w:rPr>
            </w:pPr>
            <w:r w:rsidRPr="00D55AC7">
              <w:rPr>
                <w:sz w:val="20"/>
              </w:rPr>
              <w:t>11/2011</w:t>
            </w:r>
          </w:p>
        </w:tc>
      </w:tr>
      <w:tr w:rsidR="00E56939" w:rsidRPr="00E02A7A" w:rsidTr="003950CB">
        <w:trPr>
          <w:cantSplit/>
          <w:jc w:val="center"/>
        </w:trPr>
        <w:tc>
          <w:tcPr>
            <w:tcW w:w="1604" w:type="dxa"/>
          </w:tcPr>
          <w:p w:rsidR="00E56939" w:rsidRPr="00D55AC7" w:rsidRDefault="00E56939"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rsidR="00E56939" w:rsidRPr="00D55AC7" w:rsidDel="006C17FA" w:rsidRDefault="00E56939" w:rsidP="003950CB">
            <w:pPr>
              <w:rPr>
                <w:sz w:val="20"/>
              </w:rPr>
            </w:pPr>
            <w:r w:rsidRPr="00D55AC7">
              <w:rPr>
                <w:sz w:val="20"/>
              </w:rPr>
              <w:t>RFC7054</w:t>
            </w:r>
          </w:p>
        </w:tc>
        <w:tc>
          <w:tcPr>
            <w:tcW w:w="4590" w:type="dxa"/>
          </w:tcPr>
          <w:p w:rsidR="00E56939" w:rsidRPr="00D55AC7" w:rsidRDefault="00E56939" w:rsidP="003950CB">
            <w:pPr>
              <w:rPr>
                <w:sz w:val="20"/>
              </w:rPr>
            </w:pPr>
            <w:r w:rsidRPr="00D55AC7">
              <w:rPr>
                <w:sz w:val="20"/>
              </w:rPr>
              <w:t>Addressing Requirements and Design Considerations for Per-Interface Maintenance Entity Group Intermediate Points (MIPs)</w:t>
            </w:r>
          </w:p>
        </w:tc>
        <w:tc>
          <w:tcPr>
            <w:tcW w:w="1260" w:type="dxa"/>
          </w:tcPr>
          <w:p w:rsidR="00E56939" w:rsidRPr="00D55AC7" w:rsidDel="006C17FA" w:rsidRDefault="00E56939" w:rsidP="006C17FA">
            <w:pPr>
              <w:rPr>
                <w:sz w:val="20"/>
              </w:rPr>
            </w:pPr>
            <w:r w:rsidRPr="00D55AC7">
              <w:rPr>
                <w:sz w:val="20"/>
              </w:rPr>
              <w:t>2013</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rsidR="00C9123C" w:rsidRPr="00D55AC7" w:rsidRDefault="006C17FA" w:rsidP="003950CB">
            <w:pPr>
              <w:rPr>
                <w:sz w:val="20"/>
              </w:rPr>
            </w:pPr>
            <w:r w:rsidRPr="00D55AC7">
              <w:rPr>
                <w:sz w:val="20"/>
              </w:rPr>
              <w:t>RFC7087</w:t>
            </w:r>
          </w:p>
        </w:tc>
        <w:tc>
          <w:tcPr>
            <w:tcW w:w="4590" w:type="dxa"/>
          </w:tcPr>
          <w:p w:rsidR="00C9123C" w:rsidRPr="00D55AC7" w:rsidRDefault="006C17FA" w:rsidP="003950CB">
            <w:pPr>
              <w:rPr>
                <w:sz w:val="20"/>
              </w:rPr>
            </w:pPr>
            <w:r w:rsidRPr="00D55AC7">
              <w:rPr>
                <w:sz w:val="20"/>
              </w:rPr>
              <w:t>A Thesaurus for the Interpretation of Terminology Used in MPLS Transport Profile (MPLS-TP) Internet-Drafts and RFCs in the Context of the ITU-T's Transport Network Recommendations</w:t>
            </w:r>
          </w:p>
        </w:tc>
        <w:tc>
          <w:tcPr>
            <w:tcW w:w="1260" w:type="dxa"/>
          </w:tcPr>
          <w:p w:rsidR="00C9123C" w:rsidRPr="00D55AC7" w:rsidRDefault="006C17FA" w:rsidP="006C17FA">
            <w:pPr>
              <w:rPr>
                <w:sz w:val="20"/>
              </w:rPr>
            </w:pPr>
            <w:r w:rsidRPr="00D55AC7">
              <w:rPr>
                <w:sz w:val="20"/>
              </w:rPr>
              <w:t>2013</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roofErr w:type="spellStart"/>
            <w:r w:rsidRPr="00D55AC7">
              <w:rPr>
                <w:sz w:val="20"/>
              </w:rPr>
              <w:t>mpls</w:t>
            </w:r>
            <w:proofErr w:type="spellEnd"/>
            <w:r w:rsidRPr="00D55AC7">
              <w:rPr>
                <w:sz w:val="20"/>
              </w:rPr>
              <w:t>)</w:t>
            </w:r>
          </w:p>
        </w:tc>
        <w:tc>
          <w:tcPr>
            <w:tcW w:w="1985" w:type="dxa"/>
          </w:tcPr>
          <w:p w:rsidR="00C9123C" w:rsidRPr="00D55AC7" w:rsidRDefault="00C9123C" w:rsidP="003950CB">
            <w:pPr>
              <w:rPr>
                <w:sz w:val="20"/>
              </w:rPr>
            </w:pPr>
            <w:r w:rsidRPr="00D55AC7">
              <w:rPr>
                <w:sz w:val="20"/>
              </w:rPr>
              <w:t>RFC6669</w:t>
            </w:r>
          </w:p>
        </w:tc>
        <w:tc>
          <w:tcPr>
            <w:tcW w:w="4590" w:type="dxa"/>
          </w:tcPr>
          <w:p w:rsidR="00C9123C" w:rsidRPr="00D55AC7" w:rsidRDefault="00C9123C" w:rsidP="003950CB">
            <w:pPr>
              <w:rPr>
                <w:sz w:val="20"/>
              </w:rPr>
            </w:pPr>
            <w:r w:rsidRPr="00D55AC7">
              <w:rPr>
                <w:sz w:val="20"/>
              </w:rPr>
              <w:t xml:space="preserve"> An Overview of the Operations, Administration, and Maintenance (OAM) Toolset for MPLS-Based Transport Networks</w:t>
            </w:r>
          </w:p>
        </w:tc>
        <w:tc>
          <w:tcPr>
            <w:tcW w:w="1260" w:type="dxa"/>
          </w:tcPr>
          <w:p w:rsidR="00C9123C" w:rsidRPr="00D55AC7" w:rsidRDefault="00C9123C" w:rsidP="003950CB">
            <w:pPr>
              <w:rPr>
                <w:sz w:val="20"/>
              </w:rPr>
            </w:pPr>
            <w:r w:rsidRPr="00D55AC7">
              <w:rPr>
                <w:sz w:val="20"/>
              </w:rPr>
              <w:t>07/2012</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
        </w:tc>
        <w:tc>
          <w:tcPr>
            <w:tcW w:w="1985" w:type="dxa"/>
          </w:tcPr>
          <w:p w:rsidR="00C9123C" w:rsidRPr="00D55AC7" w:rsidRDefault="00C9123C" w:rsidP="003950CB">
            <w:pPr>
              <w:rPr>
                <w:sz w:val="20"/>
              </w:rPr>
            </w:pPr>
            <w:r w:rsidRPr="00D55AC7">
              <w:rPr>
                <w:sz w:val="20"/>
              </w:rPr>
              <w:t>RFC6671</w:t>
            </w:r>
          </w:p>
        </w:tc>
        <w:tc>
          <w:tcPr>
            <w:tcW w:w="4590" w:type="dxa"/>
          </w:tcPr>
          <w:p w:rsidR="00C9123C" w:rsidRPr="00D55AC7" w:rsidRDefault="00C9123C" w:rsidP="003950CB">
            <w:pPr>
              <w:rPr>
                <w:sz w:val="20"/>
              </w:rPr>
            </w:pPr>
            <w:r w:rsidRPr="00E02A7A">
              <w:rPr>
                <w:sz w:val="20"/>
              </w:rPr>
              <w:t>Allocation of a Generic Associated Channel Type for ITU-T MPLS Transport Profile Operation, Maintenance, and Administration                             (MPLS-TP OAM)</w:t>
            </w:r>
          </w:p>
        </w:tc>
        <w:tc>
          <w:tcPr>
            <w:tcW w:w="1260" w:type="dxa"/>
          </w:tcPr>
          <w:p w:rsidR="00C9123C" w:rsidRPr="00D55AC7" w:rsidRDefault="00C9123C" w:rsidP="003950CB">
            <w:pPr>
              <w:rPr>
                <w:sz w:val="20"/>
              </w:rPr>
            </w:pPr>
            <w:r w:rsidRPr="00D55AC7">
              <w:rPr>
                <w:sz w:val="20"/>
              </w:rPr>
              <w:t>11/2012</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
        </w:tc>
        <w:tc>
          <w:tcPr>
            <w:tcW w:w="1985" w:type="dxa"/>
          </w:tcPr>
          <w:p w:rsidR="00C9123C" w:rsidRPr="00D55AC7" w:rsidRDefault="00C9123C" w:rsidP="003950CB">
            <w:pPr>
              <w:rPr>
                <w:sz w:val="20"/>
              </w:rPr>
            </w:pPr>
            <w:r w:rsidRPr="00D55AC7">
              <w:rPr>
                <w:sz w:val="20"/>
              </w:rPr>
              <w:t>RFC6923</w:t>
            </w:r>
          </w:p>
        </w:tc>
        <w:tc>
          <w:tcPr>
            <w:tcW w:w="4590" w:type="dxa"/>
          </w:tcPr>
          <w:p w:rsidR="00C9123C" w:rsidRPr="00E02A7A" w:rsidRDefault="00C9123C" w:rsidP="00D55AC7">
            <w:pPr>
              <w:rPr>
                <w:sz w:val="20"/>
              </w:rPr>
            </w:pPr>
            <w:r w:rsidRPr="00E02A7A">
              <w:rPr>
                <w:sz w:val="20"/>
              </w:rPr>
              <w:t>MPLS Transport Profile (MPLS-TP) Identifiers Following ITU-T Conventions</w:t>
            </w:r>
          </w:p>
        </w:tc>
        <w:tc>
          <w:tcPr>
            <w:tcW w:w="1260" w:type="dxa"/>
          </w:tcPr>
          <w:p w:rsidR="00C9123C" w:rsidRPr="00D55AC7" w:rsidRDefault="00C9123C" w:rsidP="003950CB">
            <w:pPr>
              <w:rPr>
                <w:sz w:val="20"/>
              </w:rPr>
            </w:pPr>
            <w:r w:rsidRPr="00D55AC7">
              <w:rPr>
                <w:sz w:val="20"/>
              </w:rPr>
              <w:t>05/2013</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
        </w:tc>
        <w:tc>
          <w:tcPr>
            <w:tcW w:w="1985" w:type="dxa"/>
          </w:tcPr>
          <w:p w:rsidR="00C9123C" w:rsidRPr="00D55AC7" w:rsidRDefault="00C9123C" w:rsidP="003950CB">
            <w:pPr>
              <w:rPr>
                <w:sz w:val="20"/>
              </w:rPr>
            </w:pPr>
            <w:r w:rsidRPr="00D55AC7">
              <w:rPr>
                <w:sz w:val="20"/>
              </w:rPr>
              <w:t>RFC6941</w:t>
            </w:r>
          </w:p>
        </w:tc>
        <w:tc>
          <w:tcPr>
            <w:tcW w:w="4590" w:type="dxa"/>
          </w:tcPr>
          <w:p w:rsidR="00C9123C" w:rsidRPr="00D55AC7" w:rsidRDefault="00C9123C" w:rsidP="00D55AC7">
            <w:pPr>
              <w:rPr>
                <w:sz w:val="20"/>
              </w:rPr>
            </w:pPr>
            <w:r w:rsidRPr="00E02A7A">
              <w:rPr>
                <w:sz w:val="20"/>
              </w:rPr>
              <w:t>MPLS Transport Profile (MPLS-TP) Security Framework</w:t>
            </w:r>
          </w:p>
        </w:tc>
        <w:tc>
          <w:tcPr>
            <w:tcW w:w="1260" w:type="dxa"/>
          </w:tcPr>
          <w:p w:rsidR="00C9123C" w:rsidRPr="00D55AC7" w:rsidRDefault="00C9123C" w:rsidP="003950CB">
            <w:pPr>
              <w:rPr>
                <w:sz w:val="20"/>
              </w:rPr>
            </w:pPr>
            <w:r w:rsidRPr="00D55AC7">
              <w:rPr>
                <w:sz w:val="20"/>
              </w:rPr>
              <w:t>04/2013</w:t>
            </w:r>
          </w:p>
        </w:tc>
      </w:tr>
      <w:tr w:rsidR="002A4770" w:rsidRPr="00E02A7A" w:rsidTr="003950CB">
        <w:trPr>
          <w:cantSplit/>
          <w:jc w:val="center"/>
        </w:trPr>
        <w:tc>
          <w:tcPr>
            <w:tcW w:w="1604" w:type="dxa"/>
          </w:tcPr>
          <w:p w:rsidR="002A4770" w:rsidRPr="00D55AC7" w:rsidRDefault="002A4770" w:rsidP="003950CB">
            <w:pPr>
              <w:rPr>
                <w:sz w:val="20"/>
              </w:rPr>
            </w:pPr>
            <w:r w:rsidRPr="00D55AC7">
              <w:rPr>
                <w:sz w:val="20"/>
              </w:rPr>
              <w:t>IETF (</w:t>
            </w:r>
            <w:proofErr w:type="spellStart"/>
            <w:r w:rsidRPr="00D55AC7">
              <w:rPr>
                <w:sz w:val="20"/>
              </w:rPr>
              <w:t>mpls</w:t>
            </w:r>
            <w:proofErr w:type="spellEnd"/>
            <w:r w:rsidRPr="00D55AC7">
              <w:rPr>
                <w:sz w:val="20"/>
              </w:rPr>
              <w:t>)</w:t>
            </w:r>
          </w:p>
        </w:tc>
        <w:tc>
          <w:tcPr>
            <w:tcW w:w="1985" w:type="dxa"/>
          </w:tcPr>
          <w:p w:rsidR="002A4770" w:rsidRPr="00965783" w:rsidRDefault="00152A70" w:rsidP="003950CB">
            <w:hyperlink r:id="rId47" w:history="1">
              <w:r w:rsidR="002A4770" w:rsidRPr="00965783">
                <w:rPr>
                  <w:sz w:val="20"/>
                </w:rPr>
                <w:t>RFC 7271</w:t>
              </w:r>
            </w:hyperlink>
          </w:p>
        </w:tc>
        <w:tc>
          <w:tcPr>
            <w:tcW w:w="4590" w:type="dxa"/>
          </w:tcPr>
          <w:p w:rsidR="002A4770" w:rsidRPr="00D55AC7" w:rsidRDefault="002A4770" w:rsidP="00D55AC7">
            <w:pPr>
              <w:rPr>
                <w:sz w:val="20"/>
              </w:rPr>
            </w:pPr>
            <w:r w:rsidRPr="00D55AC7">
              <w:rPr>
                <w:sz w:val="20"/>
              </w:rPr>
              <w:t>MPLS Transport Profile (MPLS-TP) Linear Protection to Match the Operational Expectations of Synchronous Digital Hierarchy, Optical Transport Network, and Ethernet Transport Network Operators</w:t>
            </w:r>
          </w:p>
        </w:tc>
        <w:tc>
          <w:tcPr>
            <w:tcW w:w="1260" w:type="dxa"/>
          </w:tcPr>
          <w:p w:rsidR="002A4770" w:rsidRPr="00D55AC7" w:rsidRDefault="002A4770" w:rsidP="003950CB">
            <w:pPr>
              <w:rPr>
                <w:sz w:val="20"/>
              </w:rPr>
            </w:pPr>
            <w:r w:rsidRPr="00D55AC7">
              <w:rPr>
                <w:sz w:val="20"/>
              </w:rPr>
              <w:t>2014</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E02A7A" w:rsidRDefault="00C9123C" w:rsidP="003950CB">
            <w:pPr>
              <w:rPr>
                <w:sz w:val="20"/>
              </w:rPr>
            </w:pPr>
            <w:r w:rsidRPr="00E02A7A">
              <w:rPr>
                <w:sz w:val="20"/>
              </w:rPr>
              <w:t>RFC 3468</w:t>
            </w:r>
          </w:p>
        </w:tc>
        <w:tc>
          <w:tcPr>
            <w:tcW w:w="4590" w:type="dxa"/>
          </w:tcPr>
          <w:p w:rsidR="00C9123C" w:rsidRPr="00E02A7A" w:rsidRDefault="00C9123C" w:rsidP="003950CB">
            <w:pPr>
              <w:rPr>
                <w:sz w:val="20"/>
              </w:rPr>
            </w:pPr>
            <w:r w:rsidRPr="00E02A7A">
              <w:rPr>
                <w:sz w:val="20"/>
              </w:rPr>
              <w:t xml:space="preserve">The Multiprotocol Label Switching (MPLS) Working Group decision on MPLS </w:t>
            </w:r>
            <w:proofErr w:type="spellStart"/>
            <w:r w:rsidRPr="00E02A7A">
              <w:rPr>
                <w:sz w:val="20"/>
              </w:rPr>
              <w:t>signaling</w:t>
            </w:r>
            <w:proofErr w:type="spellEnd"/>
            <w:r w:rsidRPr="00E02A7A">
              <w:rPr>
                <w:sz w:val="20"/>
              </w:rPr>
              <w:t xml:space="preserve"> protocols</w:t>
            </w:r>
          </w:p>
        </w:tc>
        <w:tc>
          <w:tcPr>
            <w:tcW w:w="1260" w:type="dxa"/>
          </w:tcPr>
          <w:p w:rsidR="00C9123C" w:rsidRPr="00D55AC7" w:rsidRDefault="00C9123C" w:rsidP="003950CB">
            <w:pPr>
              <w:rPr>
                <w:sz w:val="20"/>
              </w:rPr>
            </w:pPr>
            <w:r w:rsidRPr="00D55AC7">
              <w:rPr>
                <w:sz w:val="20"/>
              </w:rPr>
              <w:t>02/2003</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E02A7A" w:rsidRDefault="00C9123C" w:rsidP="003950CB">
            <w:pPr>
              <w:rPr>
                <w:sz w:val="20"/>
              </w:rPr>
            </w:pPr>
            <w:r w:rsidRPr="00E02A7A">
              <w:rPr>
                <w:sz w:val="20"/>
              </w:rPr>
              <w:t>RFC 3609</w:t>
            </w:r>
          </w:p>
        </w:tc>
        <w:tc>
          <w:tcPr>
            <w:tcW w:w="4590" w:type="dxa"/>
          </w:tcPr>
          <w:p w:rsidR="00C9123C" w:rsidRPr="00E02A7A" w:rsidRDefault="00C9123C" w:rsidP="003950CB">
            <w:pPr>
              <w:rPr>
                <w:sz w:val="20"/>
              </w:rPr>
            </w:pPr>
            <w:r w:rsidRPr="00E02A7A">
              <w:rPr>
                <w:sz w:val="20"/>
              </w:rPr>
              <w:t xml:space="preserve">Tracing Requirements for Generic Tunnels </w:t>
            </w:r>
          </w:p>
        </w:tc>
        <w:tc>
          <w:tcPr>
            <w:tcW w:w="1260" w:type="dxa"/>
          </w:tcPr>
          <w:p w:rsidR="00C9123C" w:rsidRPr="00D55AC7" w:rsidRDefault="00C9123C" w:rsidP="003950CB">
            <w:pPr>
              <w:rPr>
                <w:sz w:val="20"/>
              </w:rPr>
            </w:pPr>
            <w:r w:rsidRPr="00D55AC7">
              <w:rPr>
                <w:sz w:val="20"/>
              </w:rPr>
              <w:t>09/2003</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lastRenderedPageBreak/>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 3945</w:t>
            </w:r>
          </w:p>
        </w:tc>
        <w:tc>
          <w:tcPr>
            <w:tcW w:w="4590" w:type="dxa"/>
          </w:tcPr>
          <w:p w:rsidR="00C9123C" w:rsidRPr="00E02A7A" w:rsidRDefault="00C9123C" w:rsidP="003950CB">
            <w:pPr>
              <w:rPr>
                <w:sz w:val="20"/>
              </w:rPr>
            </w:pPr>
            <w:r w:rsidRPr="00E02A7A">
              <w:rPr>
                <w:sz w:val="20"/>
              </w:rPr>
              <w:t>Generalized Multi-Protocol Label Switching Architecture</w:t>
            </w:r>
          </w:p>
        </w:tc>
        <w:tc>
          <w:tcPr>
            <w:tcW w:w="1260" w:type="dxa"/>
          </w:tcPr>
          <w:p w:rsidR="00C9123C" w:rsidRPr="00D55AC7" w:rsidRDefault="00C9123C" w:rsidP="003950CB">
            <w:pPr>
              <w:rPr>
                <w:sz w:val="20"/>
              </w:rPr>
            </w:pPr>
            <w:r w:rsidRPr="00D55AC7">
              <w:rPr>
                <w:sz w:val="20"/>
              </w:rPr>
              <w:t>10/2004</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E02A7A">
              <w:rPr>
                <w:sz w:val="20"/>
              </w:rPr>
              <w:t>RFC 4003</w:t>
            </w:r>
          </w:p>
        </w:tc>
        <w:tc>
          <w:tcPr>
            <w:tcW w:w="4590" w:type="dxa"/>
          </w:tcPr>
          <w:p w:rsidR="00C9123C" w:rsidRPr="00E02A7A" w:rsidRDefault="00C9123C" w:rsidP="003950CB">
            <w:pPr>
              <w:rPr>
                <w:sz w:val="20"/>
              </w:rPr>
            </w:pPr>
            <w:r w:rsidRPr="00E02A7A">
              <w:rPr>
                <w:sz w:val="20"/>
              </w:rPr>
              <w:t xml:space="preserve">GMPLS </w:t>
            </w:r>
            <w:proofErr w:type="spellStart"/>
            <w:r w:rsidRPr="00E02A7A">
              <w:rPr>
                <w:sz w:val="20"/>
              </w:rPr>
              <w:t>Signaling</w:t>
            </w:r>
            <w:proofErr w:type="spellEnd"/>
            <w:r w:rsidRPr="00E02A7A">
              <w:rPr>
                <w:sz w:val="20"/>
              </w:rPr>
              <w:t xml:space="preserve"> Procedure For Egress Control – updates RFC 3473</w:t>
            </w:r>
          </w:p>
        </w:tc>
        <w:tc>
          <w:tcPr>
            <w:tcW w:w="1260" w:type="dxa"/>
          </w:tcPr>
          <w:p w:rsidR="00C9123C" w:rsidRPr="00D55AC7" w:rsidRDefault="00C9123C" w:rsidP="003950CB">
            <w:pPr>
              <w:rPr>
                <w:sz w:val="20"/>
              </w:rPr>
            </w:pPr>
            <w:r w:rsidRPr="00D55AC7">
              <w:rPr>
                <w:sz w:val="20"/>
              </w:rPr>
              <w:t>02/2005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E02A7A">
              <w:rPr>
                <w:sz w:val="20"/>
              </w:rPr>
              <w:t>RFC 4139</w:t>
            </w:r>
          </w:p>
        </w:tc>
        <w:tc>
          <w:tcPr>
            <w:tcW w:w="4590" w:type="dxa"/>
          </w:tcPr>
          <w:p w:rsidR="00C9123C" w:rsidRPr="00E02A7A" w:rsidRDefault="00C9123C" w:rsidP="003950CB">
            <w:pPr>
              <w:rPr>
                <w:sz w:val="20"/>
              </w:rPr>
            </w:pPr>
            <w:r w:rsidRPr="00E02A7A">
              <w:rPr>
                <w:sz w:val="20"/>
              </w:rPr>
              <w:t xml:space="preserve">Requirements for Generalized MPLS (GMPLS) </w:t>
            </w:r>
            <w:proofErr w:type="spellStart"/>
            <w:r w:rsidRPr="00E02A7A">
              <w:rPr>
                <w:sz w:val="20"/>
              </w:rPr>
              <w:t>Signaling</w:t>
            </w:r>
            <w:proofErr w:type="spellEnd"/>
            <w:r w:rsidRPr="00E02A7A">
              <w:rPr>
                <w:sz w:val="20"/>
              </w:rPr>
              <w:t xml:space="preserve"> Usage and Extensions for Automatically Switched Optical Network (ASON)</w:t>
            </w:r>
          </w:p>
        </w:tc>
        <w:tc>
          <w:tcPr>
            <w:tcW w:w="1260" w:type="dxa"/>
          </w:tcPr>
          <w:p w:rsidR="00C9123C" w:rsidRPr="00D55AC7" w:rsidRDefault="00C9123C" w:rsidP="003950CB">
            <w:pPr>
              <w:rPr>
                <w:sz w:val="20"/>
              </w:rPr>
            </w:pPr>
            <w:r w:rsidRPr="00D55AC7">
              <w:rPr>
                <w:sz w:val="20"/>
              </w:rPr>
              <w:t>07/2005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E02A7A">
              <w:rPr>
                <w:sz w:val="20"/>
              </w:rPr>
              <w:t>RFC 4201</w:t>
            </w:r>
          </w:p>
        </w:tc>
        <w:tc>
          <w:tcPr>
            <w:tcW w:w="4590" w:type="dxa"/>
          </w:tcPr>
          <w:p w:rsidR="00C9123C" w:rsidRPr="00D55AC7" w:rsidRDefault="00C9123C" w:rsidP="003950CB">
            <w:pPr>
              <w:rPr>
                <w:sz w:val="20"/>
              </w:rPr>
            </w:pPr>
            <w:r w:rsidRPr="00E02A7A">
              <w:rPr>
                <w:sz w:val="20"/>
              </w:rPr>
              <w:t>Link Bundling in MPLS Traffic Engineering (TE)</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E02A7A">
              <w:rPr>
                <w:sz w:val="20"/>
              </w:rPr>
              <w:t>RFC 4202</w:t>
            </w:r>
          </w:p>
        </w:tc>
        <w:tc>
          <w:tcPr>
            <w:tcW w:w="4590" w:type="dxa"/>
          </w:tcPr>
          <w:p w:rsidR="00C9123C" w:rsidRPr="00E02A7A" w:rsidRDefault="00C9123C" w:rsidP="003950CB">
            <w:pPr>
              <w:rPr>
                <w:sz w:val="20"/>
              </w:rPr>
            </w:pPr>
            <w:r w:rsidRPr="00E02A7A">
              <w:rPr>
                <w:sz w:val="20"/>
              </w:rPr>
              <w:t>Routing Extensions in Support of Generalized Multi-Protocol Label Switching (GMPLS)</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E02A7A">
              <w:rPr>
                <w:sz w:val="20"/>
              </w:rPr>
              <w:t>RFC 4203</w:t>
            </w:r>
          </w:p>
        </w:tc>
        <w:tc>
          <w:tcPr>
            <w:tcW w:w="4590" w:type="dxa"/>
          </w:tcPr>
          <w:p w:rsidR="00C9123C" w:rsidRPr="00E02A7A" w:rsidRDefault="00C9123C" w:rsidP="003950CB">
            <w:pPr>
              <w:rPr>
                <w:sz w:val="20"/>
              </w:rPr>
            </w:pPr>
            <w:r w:rsidRPr="00E02A7A">
              <w:rPr>
                <w:sz w:val="20"/>
              </w:rPr>
              <w:t>OSPF Extensions in Support of Generalized Multi-Protocol Label Switching – updates RFC 3630</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E02A7A">
              <w:rPr>
                <w:sz w:val="20"/>
              </w:rPr>
              <w:t>RFC 4204</w:t>
            </w:r>
          </w:p>
        </w:tc>
        <w:tc>
          <w:tcPr>
            <w:tcW w:w="4590" w:type="dxa"/>
          </w:tcPr>
          <w:p w:rsidR="00C9123C" w:rsidRPr="00E02A7A" w:rsidRDefault="00C9123C" w:rsidP="003950CB">
            <w:pPr>
              <w:rPr>
                <w:sz w:val="20"/>
              </w:rPr>
            </w:pPr>
            <w:r w:rsidRPr="00E02A7A">
              <w:rPr>
                <w:sz w:val="20"/>
              </w:rPr>
              <w:t>Link Management Protocol (LMP)</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E02A7A">
              <w:rPr>
                <w:sz w:val="20"/>
              </w:rPr>
              <w:t>RFC 4207</w:t>
            </w:r>
          </w:p>
        </w:tc>
        <w:tc>
          <w:tcPr>
            <w:tcW w:w="4590" w:type="dxa"/>
          </w:tcPr>
          <w:p w:rsidR="00C9123C" w:rsidRPr="00E02A7A" w:rsidRDefault="00C9123C" w:rsidP="003950CB">
            <w:pPr>
              <w:rPr>
                <w:sz w:val="20"/>
              </w:rPr>
            </w:pPr>
            <w:r w:rsidRPr="00E02A7A">
              <w:rPr>
                <w:sz w:val="20"/>
              </w:rPr>
              <w:t>Synchronous Optical Network (SONET)/Synchronous Digital Hierarchy (SDH) Encoding for Link Management Protocol (LMP) Test Messages</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E02A7A">
              <w:rPr>
                <w:sz w:val="20"/>
              </w:rPr>
              <w:t>RFC4208</w:t>
            </w:r>
          </w:p>
        </w:tc>
        <w:tc>
          <w:tcPr>
            <w:tcW w:w="4590" w:type="dxa"/>
          </w:tcPr>
          <w:p w:rsidR="00C9123C" w:rsidRPr="00E02A7A" w:rsidRDefault="00C9123C" w:rsidP="003950CB">
            <w:pPr>
              <w:rPr>
                <w:sz w:val="20"/>
              </w:rPr>
            </w:pPr>
            <w:r w:rsidRPr="00E02A7A">
              <w:rPr>
                <w:sz w:val="20"/>
              </w:rPr>
              <w:t xml:space="preserve">Generalize Multiprotocol Label Switching(GMPLS) User-Network Interface (UNI): Resource </w:t>
            </w:r>
            <w:proofErr w:type="spellStart"/>
            <w:r w:rsidRPr="00E02A7A">
              <w:rPr>
                <w:sz w:val="20"/>
              </w:rPr>
              <w:t>ReserVation</w:t>
            </w:r>
            <w:proofErr w:type="spellEnd"/>
            <w:r w:rsidRPr="00E02A7A">
              <w:rPr>
                <w:sz w:val="20"/>
              </w:rPr>
              <w:t xml:space="preserve"> Protocol-Traffic Engineering (RSVP-TE) Support for the Overlay Model</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E02A7A">
              <w:rPr>
                <w:sz w:val="20"/>
              </w:rPr>
              <w:t>RFC4209</w:t>
            </w:r>
          </w:p>
        </w:tc>
        <w:tc>
          <w:tcPr>
            <w:tcW w:w="4590" w:type="dxa"/>
          </w:tcPr>
          <w:p w:rsidR="00C9123C" w:rsidRPr="00E02A7A" w:rsidRDefault="00C9123C" w:rsidP="003950CB">
            <w:pPr>
              <w:rPr>
                <w:sz w:val="20"/>
              </w:rPr>
            </w:pPr>
            <w:r w:rsidRPr="00E02A7A">
              <w:rPr>
                <w:sz w:val="20"/>
              </w:rPr>
              <w:t>Link Management Protocol (LMP) for Dense Wavelength Division Multiplexing (DWDM) Optical Line Systems</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E02A7A">
              <w:rPr>
                <w:sz w:val="20"/>
              </w:rPr>
              <w:t>RFC4258</w:t>
            </w:r>
          </w:p>
        </w:tc>
        <w:tc>
          <w:tcPr>
            <w:tcW w:w="4590" w:type="dxa"/>
          </w:tcPr>
          <w:p w:rsidR="00C9123C" w:rsidRPr="00E02A7A" w:rsidRDefault="00C9123C" w:rsidP="003950CB">
            <w:pPr>
              <w:rPr>
                <w:sz w:val="20"/>
              </w:rPr>
            </w:pPr>
            <w:r w:rsidRPr="00E02A7A">
              <w:rPr>
                <w:sz w:val="20"/>
              </w:rPr>
              <w:t>Requirements for Generalized Multi-Protocol Label Switching (GMPLS) Routing for the Automatically Switched Optical Network (ASON)</w:t>
            </w:r>
          </w:p>
        </w:tc>
        <w:tc>
          <w:tcPr>
            <w:tcW w:w="1260" w:type="dxa"/>
          </w:tcPr>
          <w:p w:rsidR="00C9123C" w:rsidRPr="00D55AC7" w:rsidRDefault="00C9123C" w:rsidP="003950CB">
            <w:pPr>
              <w:rPr>
                <w:sz w:val="20"/>
              </w:rPr>
            </w:pPr>
            <w:r w:rsidRPr="00D55AC7">
              <w:rPr>
                <w:sz w:val="20"/>
              </w:rPr>
              <w:t>11/2005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E02A7A">
              <w:rPr>
                <w:sz w:val="20"/>
              </w:rPr>
              <w:t>RFC4257</w:t>
            </w:r>
          </w:p>
        </w:tc>
        <w:tc>
          <w:tcPr>
            <w:tcW w:w="4590" w:type="dxa"/>
          </w:tcPr>
          <w:p w:rsidR="00C9123C" w:rsidRPr="00E02A7A" w:rsidRDefault="00C9123C" w:rsidP="003950CB">
            <w:pPr>
              <w:rPr>
                <w:sz w:val="20"/>
              </w:rPr>
            </w:pPr>
            <w:r w:rsidRPr="00E02A7A">
              <w:rPr>
                <w:sz w:val="20"/>
              </w:rPr>
              <w:t>Framework for Generalized Multi-Protocol Label Switching (GMPLS)-based Control of Synchronous Digital Hierarchy/Synchronous Optical Networking (SDH/SONET) Networks</w:t>
            </w:r>
          </w:p>
        </w:tc>
        <w:tc>
          <w:tcPr>
            <w:tcW w:w="1260" w:type="dxa"/>
          </w:tcPr>
          <w:p w:rsidR="00C9123C" w:rsidRPr="00D55AC7" w:rsidRDefault="00C9123C" w:rsidP="003950CB">
            <w:pPr>
              <w:rPr>
                <w:sz w:val="20"/>
              </w:rPr>
            </w:pPr>
            <w:r w:rsidRPr="00D55AC7">
              <w:rPr>
                <w:sz w:val="20"/>
              </w:rPr>
              <w:t>12/2005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E02A7A">
              <w:rPr>
                <w:sz w:val="20"/>
              </w:rPr>
              <w:t>RFC4328</w:t>
            </w:r>
          </w:p>
        </w:tc>
        <w:tc>
          <w:tcPr>
            <w:tcW w:w="4590" w:type="dxa"/>
          </w:tcPr>
          <w:p w:rsidR="00C9123C" w:rsidRPr="00E02A7A" w:rsidRDefault="00C9123C" w:rsidP="003950CB">
            <w:pPr>
              <w:rPr>
                <w:sz w:val="20"/>
              </w:rPr>
            </w:pPr>
            <w:r w:rsidRPr="00E02A7A">
              <w:rPr>
                <w:sz w:val="20"/>
              </w:rPr>
              <w:t xml:space="preserve">Generalized Multi-Protocol Label Switching (GMPLS) </w:t>
            </w:r>
            <w:proofErr w:type="spellStart"/>
            <w:r w:rsidRPr="00E02A7A">
              <w:rPr>
                <w:sz w:val="20"/>
              </w:rPr>
              <w:t>Signaling</w:t>
            </w:r>
            <w:proofErr w:type="spellEnd"/>
            <w:r w:rsidRPr="00E02A7A">
              <w:rPr>
                <w:sz w:val="20"/>
              </w:rPr>
              <w:t xml:space="preserve"> Extensions for G.709 Optical Transport Networks Control – updates RFC 3471</w:t>
            </w:r>
          </w:p>
        </w:tc>
        <w:tc>
          <w:tcPr>
            <w:tcW w:w="1260" w:type="dxa"/>
          </w:tcPr>
          <w:p w:rsidR="00C9123C" w:rsidRPr="00D55AC7" w:rsidRDefault="00C9123C" w:rsidP="003950CB">
            <w:pPr>
              <w:rPr>
                <w:sz w:val="20"/>
              </w:rPr>
            </w:pPr>
            <w:r w:rsidRPr="00D55AC7">
              <w:rPr>
                <w:sz w:val="20"/>
              </w:rPr>
              <w:t>01/2006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RFC4394</w:t>
            </w:r>
          </w:p>
        </w:tc>
        <w:tc>
          <w:tcPr>
            <w:tcW w:w="4590" w:type="dxa"/>
          </w:tcPr>
          <w:p w:rsidR="00C9123C" w:rsidRPr="00E02A7A" w:rsidRDefault="00C9123C" w:rsidP="003950CB">
            <w:pPr>
              <w:rPr>
                <w:sz w:val="20"/>
              </w:rPr>
            </w:pPr>
            <w:r w:rsidRPr="00E02A7A">
              <w:rPr>
                <w:sz w:val="20"/>
              </w:rPr>
              <w:t>A Transport Network View of the Link Management Protocol</w:t>
            </w:r>
          </w:p>
        </w:tc>
        <w:tc>
          <w:tcPr>
            <w:tcW w:w="1260" w:type="dxa"/>
          </w:tcPr>
          <w:p w:rsidR="00C9123C" w:rsidRPr="00D55AC7" w:rsidRDefault="00C9123C" w:rsidP="003950CB">
            <w:pPr>
              <w:rPr>
                <w:sz w:val="20"/>
              </w:rPr>
            </w:pPr>
            <w:r w:rsidRPr="00D55AC7">
              <w:rPr>
                <w:sz w:val="20"/>
              </w:rPr>
              <w:t>02/2006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RFC4397</w:t>
            </w:r>
          </w:p>
        </w:tc>
        <w:tc>
          <w:tcPr>
            <w:tcW w:w="4590" w:type="dxa"/>
          </w:tcPr>
          <w:p w:rsidR="00C9123C" w:rsidRPr="00E02A7A" w:rsidRDefault="00C9123C" w:rsidP="003950CB">
            <w:pPr>
              <w:rPr>
                <w:sz w:val="20"/>
              </w:rPr>
            </w:pPr>
            <w:r w:rsidRPr="00E02A7A">
              <w:rPr>
                <w:sz w:val="20"/>
              </w:rPr>
              <w:t>A Lexicography for the Interpretation of Generalized Multiprotocol Label Switching (GMPLS) Terminology within The Context of the ITU-T's Automatically Switched Optical Network (ASON) Architecture</w:t>
            </w:r>
          </w:p>
        </w:tc>
        <w:tc>
          <w:tcPr>
            <w:tcW w:w="1260" w:type="dxa"/>
          </w:tcPr>
          <w:p w:rsidR="00C9123C" w:rsidRPr="00D55AC7" w:rsidRDefault="00C9123C" w:rsidP="003950CB">
            <w:pPr>
              <w:rPr>
                <w:sz w:val="20"/>
              </w:rPr>
            </w:pPr>
            <w:r w:rsidRPr="00D55AC7">
              <w:rPr>
                <w:sz w:val="20"/>
              </w:rPr>
              <w:t>02/2006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RFC4426</w:t>
            </w:r>
          </w:p>
        </w:tc>
        <w:tc>
          <w:tcPr>
            <w:tcW w:w="4590" w:type="dxa"/>
          </w:tcPr>
          <w:p w:rsidR="00C9123C" w:rsidRPr="00E02A7A" w:rsidRDefault="00C9123C" w:rsidP="003950CB">
            <w:pPr>
              <w:rPr>
                <w:sz w:val="20"/>
              </w:rPr>
            </w:pPr>
            <w:r w:rsidRPr="00E02A7A">
              <w:rPr>
                <w:sz w:val="20"/>
              </w:rPr>
              <w:t>Generalized Multi-Protocol Label Switching (GMPLS) Recovery Functional Specification</w:t>
            </w:r>
          </w:p>
        </w:tc>
        <w:tc>
          <w:tcPr>
            <w:tcW w:w="1260" w:type="dxa"/>
          </w:tcPr>
          <w:p w:rsidR="00C9123C" w:rsidRPr="00D55AC7" w:rsidRDefault="00C9123C" w:rsidP="003950CB">
            <w:pPr>
              <w:rPr>
                <w:sz w:val="20"/>
              </w:rPr>
            </w:pPr>
            <w:r w:rsidRPr="00D55AC7">
              <w:rPr>
                <w:sz w:val="20"/>
              </w:rPr>
              <w:t>03/2006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RFC4427</w:t>
            </w:r>
          </w:p>
        </w:tc>
        <w:tc>
          <w:tcPr>
            <w:tcW w:w="4590" w:type="dxa"/>
          </w:tcPr>
          <w:p w:rsidR="00C9123C" w:rsidRPr="00E02A7A" w:rsidRDefault="00C9123C" w:rsidP="003950CB">
            <w:pPr>
              <w:rPr>
                <w:sz w:val="20"/>
              </w:rPr>
            </w:pPr>
            <w:r w:rsidRPr="00E02A7A">
              <w:rPr>
                <w:sz w:val="20"/>
              </w:rPr>
              <w:t>Recovery (Protection and Restoration) Terminology for Generalized Multi-Protocol Label Switching (GMPLS)</w:t>
            </w:r>
          </w:p>
        </w:tc>
        <w:tc>
          <w:tcPr>
            <w:tcW w:w="1260" w:type="dxa"/>
          </w:tcPr>
          <w:p w:rsidR="00C9123C" w:rsidRPr="00D55AC7" w:rsidRDefault="00C9123C" w:rsidP="003950CB">
            <w:pPr>
              <w:rPr>
                <w:sz w:val="20"/>
              </w:rPr>
            </w:pPr>
            <w:r w:rsidRPr="00D55AC7">
              <w:rPr>
                <w:sz w:val="20"/>
              </w:rPr>
              <w:t>03/2006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lastRenderedPageBreak/>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RFC4428</w:t>
            </w:r>
          </w:p>
        </w:tc>
        <w:tc>
          <w:tcPr>
            <w:tcW w:w="4590" w:type="dxa"/>
          </w:tcPr>
          <w:p w:rsidR="00C9123C" w:rsidRPr="00E02A7A" w:rsidRDefault="00C9123C" w:rsidP="003950CB">
            <w:pPr>
              <w:rPr>
                <w:sz w:val="20"/>
              </w:rPr>
            </w:pPr>
            <w:r w:rsidRPr="00E02A7A">
              <w:rPr>
                <w:sz w:val="20"/>
              </w:rPr>
              <w:t>Analysis of Generalized Multi-Protocol Label Switching (GMPLS)-based Recovery Mechanisms (including Protection and Restoration)</w:t>
            </w:r>
          </w:p>
        </w:tc>
        <w:tc>
          <w:tcPr>
            <w:tcW w:w="1260" w:type="dxa"/>
          </w:tcPr>
          <w:p w:rsidR="00C9123C" w:rsidRPr="00D55AC7" w:rsidRDefault="00C9123C" w:rsidP="003950CB">
            <w:pPr>
              <w:rPr>
                <w:sz w:val="20"/>
              </w:rPr>
            </w:pPr>
            <w:r w:rsidRPr="00D55AC7">
              <w:rPr>
                <w:sz w:val="20"/>
              </w:rPr>
              <w:t>03/2006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RFC4558</w:t>
            </w:r>
          </w:p>
        </w:tc>
        <w:tc>
          <w:tcPr>
            <w:tcW w:w="4590" w:type="dxa"/>
          </w:tcPr>
          <w:p w:rsidR="00C9123C" w:rsidRPr="00E02A7A" w:rsidRDefault="00C9123C" w:rsidP="003950CB">
            <w:pPr>
              <w:rPr>
                <w:sz w:val="20"/>
              </w:rPr>
            </w:pPr>
            <w:r w:rsidRPr="00E02A7A">
              <w:rPr>
                <w:sz w:val="20"/>
              </w:rPr>
              <w:t>Node ID based RSVP Hello: A Clarification Statement</w:t>
            </w:r>
          </w:p>
        </w:tc>
        <w:tc>
          <w:tcPr>
            <w:tcW w:w="1260" w:type="dxa"/>
          </w:tcPr>
          <w:p w:rsidR="00C9123C" w:rsidRPr="00D55AC7" w:rsidRDefault="00C9123C" w:rsidP="003950CB">
            <w:pPr>
              <w:rPr>
                <w:sz w:val="20"/>
              </w:rPr>
            </w:pPr>
            <w:r w:rsidRPr="00D55AC7">
              <w:rPr>
                <w:sz w:val="20"/>
              </w:rPr>
              <w:t>06/2006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RFC4606</w:t>
            </w:r>
          </w:p>
        </w:tc>
        <w:tc>
          <w:tcPr>
            <w:tcW w:w="4590" w:type="dxa"/>
          </w:tcPr>
          <w:p w:rsidR="00C9123C" w:rsidRPr="00E02A7A" w:rsidRDefault="00C9123C" w:rsidP="003950CB">
            <w:pPr>
              <w:rPr>
                <w:sz w:val="20"/>
              </w:rPr>
            </w:pPr>
            <w:r w:rsidRPr="00E02A7A">
              <w:rPr>
                <w:sz w:val="20"/>
              </w:rPr>
              <w:t>Generalized Multi-Protocol Label Switching (GMPLS) Extensions for Synchronous Optical Network (SONET) and Synchronous Digital Hierarchy (SDH) Control</w:t>
            </w:r>
          </w:p>
        </w:tc>
        <w:tc>
          <w:tcPr>
            <w:tcW w:w="1260" w:type="dxa"/>
          </w:tcPr>
          <w:p w:rsidR="00C9123C" w:rsidRPr="00D55AC7" w:rsidRDefault="00C9123C" w:rsidP="003950CB">
            <w:pPr>
              <w:rPr>
                <w:sz w:val="20"/>
              </w:rPr>
            </w:pPr>
            <w:r w:rsidRPr="00D55AC7">
              <w:rPr>
                <w:sz w:val="20"/>
              </w:rPr>
              <w:t>08/2006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RFC4631</w:t>
            </w:r>
          </w:p>
        </w:tc>
        <w:tc>
          <w:tcPr>
            <w:tcW w:w="4590" w:type="dxa"/>
          </w:tcPr>
          <w:p w:rsidR="00C9123C" w:rsidRPr="00D55AC7" w:rsidRDefault="00C9123C" w:rsidP="003950CB">
            <w:pPr>
              <w:rPr>
                <w:sz w:val="20"/>
              </w:rPr>
            </w:pPr>
            <w:r w:rsidRPr="00D55AC7">
              <w:rPr>
                <w:sz w:val="20"/>
              </w:rPr>
              <w:t>Link Management Protocol (LMP) Management Information Base (MIB) – updates RFC4327</w:t>
            </w:r>
          </w:p>
        </w:tc>
        <w:tc>
          <w:tcPr>
            <w:tcW w:w="1260" w:type="dxa"/>
          </w:tcPr>
          <w:p w:rsidR="00C9123C" w:rsidRPr="00D55AC7" w:rsidRDefault="00C9123C" w:rsidP="003950CB">
            <w:pPr>
              <w:rPr>
                <w:sz w:val="20"/>
              </w:rPr>
            </w:pPr>
            <w:r w:rsidRPr="00D55AC7">
              <w:rPr>
                <w:sz w:val="20"/>
              </w:rPr>
              <w:t>09/2006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E02A7A" w:rsidRDefault="00C9123C" w:rsidP="003950CB">
            <w:pPr>
              <w:rPr>
                <w:sz w:val="20"/>
              </w:rPr>
            </w:pPr>
            <w:r w:rsidRPr="00D55AC7">
              <w:rPr>
                <w:sz w:val="20"/>
              </w:rPr>
              <w:t>RFC4652</w:t>
            </w:r>
          </w:p>
        </w:tc>
        <w:tc>
          <w:tcPr>
            <w:tcW w:w="4590" w:type="dxa"/>
          </w:tcPr>
          <w:p w:rsidR="00C9123C" w:rsidRPr="00E02A7A" w:rsidRDefault="00C9123C" w:rsidP="003950CB">
            <w:pPr>
              <w:rPr>
                <w:sz w:val="20"/>
              </w:rPr>
            </w:pPr>
            <w:r w:rsidRPr="00E02A7A">
              <w:rPr>
                <w:sz w:val="20"/>
              </w:rPr>
              <w:t>Evaluation of existing Routing Protocols against ASON routing requirements</w:t>
            </w:r>
          </w:p>
        </w:tc>
        <w:tc>
          <w:tcPr>
            <w:tcW w:w="1260" w:type="dxa"/>
          </w:tcPr>
          <w:p w:rsidR="00C9123C" w:rsidRPr="00E02A7A" w:rsidRDefault="00C9123C" w:rsidP="003950CB">
            <w:pPr>
              <w:rPr>
                <w:sz w:val="20"/>
              </w:rPr>
            </w:pPr>
            <w:r w:rsidRPr="00D55AC7">
              <w:rPr>
                <w:sz w:val="20"/>
              </w:rPr>
              <w:t>10/2006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E02A7A" w:rsidRDefault="00C9123C" w:rsidP="003950CB">
            <w:pPr>
              <w:rPr>
                <w:sz w:val="20"/>
              </w:rPr>
            </w:pPr>
            <w:r w:rsidRPr="00D55AC7">
              <w:rPr>
                <w:sz w:val="20"/>
              </w:rPr>
              <w:t>RFC4726</w:t>
            </w:r>
          </w:p>
        </w:tc>
        <w:tc>
          <w:tcPr>
            <w:tcW w:w="4590" w:type="dxa"/>
          </w:tcPr>
          <w:p w:rsidR="00C9123C" w:rsidRPr="00E02A7A" w:rsidRDefault="00C9123C" w:rsidP="003950CB">
            <w:pPr>
              <w:rPr>
                <w:sz w:val="20"/>
              </w:rPr>
            </w:pPr>
            <w:r w:rsidRPr="00E02A7A">
              <w:rPr>
                <w:sz w:val="20"/>
              </w:rPr>
              <w:t>A Framework for Inter-Domain MPLS Traffic Engineering</w:t>
            </w:r>
          </w:p>
        </w:tc>
        <w:tc>
          <w:tcPr>
            <w:tcW w:w="1260" w:type="dxa"/>
          </w:tcPr>
          <w:p w:rsidR="00C9123C" w:rsidRPr="00E02A7A" w:rsidRDefault="00C9123C" w:rsidP="003950CB">
            <w:pPr>
              <w:rPr>
                <w:sz w:val="20"/>
              </w:rPr>
            </w:pPr>
            <w:r w:rsidRPr="00D55AC7">
              <w:rPr>
                <w:sz w:val="20"/>
              </w:rPr>
              <w:t>11/2006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E02A7A" w:rsidRDefault="00C9123C" w:rsidP="003950CB">
            <w:pPr>
              <w:rPr>
                <w:sz w:val="20"/>
              </w:rPr>
            </w:pPr>
            <w:r w:rsidRPr="00D55AC7">
              <w:rPr>
                <w:sz w:val="20"/>
              </w:rPr>
              <w:t>RFC4736</w:t>
            </w:r>
          </w:p>
        </w:tc>
        <w:tc>
          <w:tcPr>
            <w:tcW w:w="4590" w:type="dxa"/>
          </w:tcPr>
          <w:p w:rsidR="00C9123C" w:rsidRPr="00E02A7A" w:rsidRDefault="00C9123C" w:rsidP="003950CB">
            <w:pPr>
              <w:rPr>
                <w:sz w:val="20"/>
              </w:rPr>
            </w:pPr>
            <w:proofErr w:type="spellStart"/>
            <w:r w:rsidRPr="00E02A7A">
              <w:rPr>
                <w:sz w:val="20"/>
              </w:rPr>
              <w:t>Reoptimization</w:t>
            </w:r>
            <w:proofErr w:type="spellEnd"/>
            <w:r w:rsidRPr="00E02A7A">
              <w:rPr>
                <w:sz w:val="20"/>
              </w:rPr>
              <w:t xml:space="preserve"> of Multiprotocol Label Switching (MPLS) Traffic Engineering (TE) loosely routed Label Switch Path (LSP)</w:t>
            </w:r>
          </w:p>
        </w:tc>
        <w:tc>
          <w:tcPr>
            <w:tcW w:w="1260" w:type="dxa"/>
          </w:tcPr>
          <w:p w:rsidR="00C9123C" w:rsidRPr="00E02A7A" w:rsidRDefault="00C9123C" w:rsidP="003950CB">
            <w:pPr>
              <w:rPr>
                <w:sz w:val="20"/>
              </w:rPr>
            </w:pPr>
            <w:r w:rsidRPr="00D55AC7">
              <w:rPr>
                <w:sz w:val="20"/>
              </w:rPr>
              <w:t>11/2006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E02A7A" w:rsidRDefault="00C9123C" w:rsidP="003950CB">
            <w:pPr>
              <w:rPr>
                <w:sz w:val="20"/>
              </w:rPr>
            </w:pPr>
            <w:r w:rsidRPr="00D55AC7">
              <w:rPr>
                <w:sz w:val="20"/>
              </w:rPr>
              <w:t>RFC4783</w:t>
            </w:r>
          </w:p>
        </w:tc>
        <w:tc>
          <w:tcPr>
            <w:tcW w:w="4590" w:type="dxa"/>
          </w:tcPr>
          <w:p w:rsidR="00C9123C" w:rsidRPr="00E02A7A" w:rsidRDefault="00C9123C" w:rsidP="003950CB">
            <w:pPr>
              <w:rPr>
                <w:sz w:val="20"/>
              </w:rPr>
            </w:pPr>
            <w:r w:rsidRPr="00E02A7A">
              <w:rPr>
                <w:sz w:val="20"/>
              </w:rPr>
              <w:t>GMPLS – Communication of Alarm Information</w:t>
            </w:r>
          </w:p>
        </w:tc>
        <w:tc>
          <w:tcPr>
            <w:tcW w:w="1260" w:type="dxa"/>
          </w:tcPr>
          <w:p w:rsidR="00C9123C" w:rsidRPr="00E02A7A" w:rsidRDefault="00C9123C" w:rsidP="003950CB">
            <w:pPr>
              <w:rPr>
                <w:sz w:val="20"/>
              </w:rPr>
            </w:pPr>
            <w:r w:rsidRPr="00D55AC7">
              <w:rPr>
                <w:sz w:val="20"/>
              </w:rPr>
              <w:t>12/2006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E02A7A" w:rsidRDefault="00C9123C" w:rsidP="003950CB">
            <w:pPr>
              <w:rPr>
                <w:sz w:val="20"/>
              </w:rPr>
            </w:pPr>
            <w:r w:rsidRPr="00D55AC7">
              <w:rPr>
                <w:sz w:val="20"/>
              </w:rPr>
              <w:t>RFC4801</w:t>
            </w:r>
          </w:p>
        </w:tc>
        <w:tc>
          <w:tcPr>
            <w:tcW w:w="4590" w:type="dxa"/>
          </w:tcPr>
          <w:p w:rsidR="00C9123C" w:rsidRPr="00E02A7A" w:rsidRDefault="00C9123C" w:rsidP="003950CB">
            <w:pPr>
              <w:rPr>
                <w:sz w:val="20"/>
              </w:rPr>
            </w:pPr>
            <w:r w:rsidRPr="00E02A7A">
              <w:rPr>
                <w:sz w:val="20"/>
              </w:rPr>
              <w:t>Definitions of Textual Conventions for Generalized Multiprotocol Label Switching (GMPLS) Management</w:t>
            </w:r>
          </w:p>
        </w:tc>
        <w:tc>
          <w:tcPr>
            <w:tcW w:w="1260" w:type="dxa"/>
          </w:tcPr>
          <w:p w:rsidR="00C9123C" w:rsidRPr="00E02A7A" w:rsidRDefault="00C9123C" w:rsidP="003950CB">
            <w:pPr>
              <w:rPr>
                <w:sz w:val="20"/>
              </w:rPr>
            </w:pPr>
            <w:r w:rsidRPr="00D55AC7">
              <w:rPr>
                <w:sz w:val="20"/>
              </w:rPr>
              <w:t>02/2007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E02A7A" w:rsidRDefault="00C9123C" w:rsidP="003950CB">
            <w:pPr>
              <w:rPr>
                <w:sz w:val="20"/>
              </w:rPr>
            </w:pPr>
            <w:r w:rsidRPr="00D55AC7">
              <w:rPr>
                <w:sz w:val="20"/>
              </w:rPr>
              <w:t>RFC4802</w:t>
            </w:r>
          </w:p>
        </w:tc>
        <w:tc>
          <w:tcPr>
            <w:tcW w:w="4590" w:type="dxa"/>
          </w:tcPr>
          <w:p w:rsidR="00C9123C" w:rsidRPr="00E02A7A" w:rsidRDefault="00C9123C" w:rsidP="003950CB">
            <w:pPr>
              <w:rPr>
                <w:sz w:val="20"/>
              </w:rPr>
            </w:pPr>
            <w:r w:rsidRPr="00E02A7A">
              <w:rPr>
                <w:sz w:val="20"/>
              </w:rPr>
              <w:t>Generalized Multiprotocol Label Switching (GMPLS) Traffic Engineering Management Information Base</w:t>
            </w:r>
          </w:p>
        </w:tc>
        <w:tc>
          <w:tcPr>
            <w:tcW w:w="1260" w:type="dxa"/>
          </w:tcPr>
          <w:p w:rsidR="00C9123C" w:rsidRPr="00E02A7A" w:rsidRDefault="00C9123C" w:rsidP="003950CB">
            <w:pPr>
              <w:rPr>
                <w:sz w:val="20"/>
              </w:rPr>
            </w:pPr>
            <w:r w:rsidRPr="00D55AC7">
              <w:rPr>
                <w:sz w:val="20"/>
              </w:rPr>
              <w:t>02/2007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E02A7A" w:rsidRDefault="00C9123C" w:rsidP="003950CB">
            <w:pPr>
              <w:rPr>
                <w:sz w:val="20"/>
              </w:rPr>
            </w:pPr>
            <w:r w:rsidRPr="00D55AC7">
              <w:rPr>
                <w:sz w:val="20"/>
              </w:rPr>
              <w:t>RFC4803</w:t>
            </w:r>
          </w:p>
        </w:tc>
        <w:tc>
          <w:tcPr>
            <w:tcW w:w="4590" w:type="dxa"/>
          </w:tcPr>
          <w:p w:rsidR="00C9123C" w:rsidRPr="00E02A7A" w:rsidRDefault="00C9123C" w:rsidP="003950CB">
            <w:pPr>
              <w:rPr>
                <w:sz w:val="20"/>
              </w:rPr>
            </w:pPr>
            <w:r w:rsidRPr="00E02A7A">
              <w:rPr>
                <w:sz w:val="20"/>
              </w:rPr>
              <w:t>Generalized Multiprotocol Label Switching (GMPLS) Label Switching Router (LSR) Management Information Base</w:t>
            </w:r>
          </w:p>
        </w:tc>
        <w:tc>
          <w:tcPr>
            <w:tcW w:w="1260" w:type="dxa"/>
          </w:tcPr>
          <w:p w:rsidR="00C9123C" w:rsidRPr="00E02A7A" w:rsidRDefault="00C9123C" w:rsidP="003950CB">
            <w:pPr>
              <w:rPr>
                <w:sz w:val="20"/>
              </w:rPr>
            </w:pPr>
            <w:r w:rsidRPr="00D55AC7">
              <w:rPr>
                <w:sz w:val="20"/>
              </w:rPr>
              <w:t>02/2007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E02A7A" w:rsidRDefault="00C9123C" w:rsidP="003950CB">
            <w:pPr>
              <w:rPr>
                <w:sz w:val="20"/>
              </w:rPr>
            </w:pPr>
            <w:r w:rsidRPr="00D55AC7">
              <w:rPr>
                <w:sz w:val="20"/>
              </w:rPr>
              <w:t>RFC4872</w:t>
            </w:r>
          </w:p>
        </w:tc>
        <w:tc>
          <w:tcPr>
            <w:tcW w:w="4590" w:type="dxa"/>
          </w:tcPr>
          <w:p w:rsidR="00C9123C" w:rsidRPr="00E02A7A" w:rsidRDefault="00C9123C" w:rsidP="003950CB">
            <w:pPr>
              <w:rPr>
                <w:sz w:val="20"/>
              </w:rPr>
            </w:pPr>
            <w:r w:rsidRPr="00E02A7A">
              <w:rPr>
                <w:sz w:val="20"/>
              </w:rPr>
              <w:t>RSVP-TE Extensions in support of End-to-End Generalized Multi-Protocol Label Switching (GMPLS)-based Recovery</w:t>
            </w:r>
          </w:p>
        </w:tc>
        <w:tc>
          <w:tcPr>
            <w:tcW w:w="1260" w:type="dxa"/>
          </w:tcPr>
          <w:p w:rsidR="00C9123C" w:rsidRPr="00E02A7A" w:rsidRDefault="00C9123C" w:rsidP="003950CB">
            <w:pPr>
              <w:rPr>
                <w:sz w:val="20"/>
              </w:rPr>
            </w:pPr>
            <w:r w:rsidRPr="00D55AC7">
              <w:rPr>
                <w:sz w:val="20"/>
              </w:rPr>
              <w:t>05/2007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E02A7A" w:rsidRDefault="00C9123C" w:rsidP="003950CB">
            <w:pPr>
              <w:rPr>
                <w:sz w:val="20"/>
              </w:rPr>
            </w:pPr>
            <w:r w:rsidRPr="00D55AC7">
              <w:rPr>
                <w:sz w:val="20"/>
              </w:rPr>
              <w:t>RFC4873</w:t>
            </w:r>
          </w:p>
        </w:tc>
        <w:tc>
          <w:tcPr>
            <w:tcW w:w="4590" w:type="dxa"/>
          </w:tcPr>
          <w:p w:rsidR="00C9123C" w:rsidRPr="00E02A7A" w:rsidRDefault="00C9123C" w:rsidP="003950CB">
            <w:pPr>
              <w:rPr>
                <w:sz w:val="20"/>
              </w:rPr>
            </w:pPr>
            <w:r w:rsidRPr="00E02A7A">
              <w:rPr>
                <w:sz w:val="20"/>
              </w:rPr>
              <w:t>GMPLS Based Segment Recovery</w:t>
            </w:r>
          </w:p>
        </w:tc>
        <w:tc>
          <w:tcPr>
            <w:tcW w:w="1260" w:type="dxa"/>
          </w:tcPr>
          <w:p w:rsidR="00C9123C" w:rsidRPr="00E02A7A" w:rsidRDefault="00C9123C" w:rsidP="003950CB">
            <w:pPr>
              <w:rPr>
                <w:sz w:val="20"/>
              </w:rPr>
            </w:pPr>
            <w:r w:rsidRPr="00D55AC7">
              <w:rPr>
                <w:sz w:val="20"/>
              </w:rPr>
              <w:t>05/2007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E02A7A" w:rsidRDefault="00C9123C" w:rsidP="003950CB">
            <w:pPr>
              <w:rPr>
                <w:sz w:val="20"/>
              </w:rPr>
            </w:pPr>
            <w:r w:rsidRPr="00D55AC7">
              <w:rPr>
                <w:sz w:val="20"/>
              </w:rPr>
              <w:t>RFC4874</w:t>
            </w:r>
          </w:p>
        </w:tc>
        <w:tc>
          <w:tcPr>
            <w:tcW w:w="4590" w:type="dxa"/>
          </w:tcPr>
          <w:p w:rsidR="00C9123C" w:rsidRPr="00E02A7A" w:rsidRDefault="00C9123C" w:rsidP="003950CB">
            <w:pPr>
              <w:rPr>
                <w:sz w:val="20"/>
              </w:rPr>
            </w:pPr>
            <w:r w:rsidRPr="00E02A7A">
              <w:rPr>
                <w:sz w:val="20"/>
              </w:rPr>
              <w:t>Exclude Routes – Extension to RSVP-TE</w:t>
            </w:r>
          </w:p>
        </w:tc>
        <w:tc>
          <w:tcPr>
            <w:tcW w:w="1260" w:type="dxa"/>
          </w:tcPr>
          <w:p w:rsidR="00C9123C" w:rsidRPr="00E02A7A" w:rsidRDefault="00C9123C" w:rsidP="003950CB">
            <w:pPr>
              <w:rPr>
                <w:sz w:val="20"/>
              </w:rPr>
            </w:pPr>
            <w:r w:rsidRPr="00D55AC7">
              <w:rPr>
                <w:sz w:val="20"/>
              </w:rPr>
              <w:t>04/2007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E02A7A" w:rsidRDefault="00C9123C" w:rsidP="003950CB">
            <w:pPr>
              <w:rPr>
                <w:sz w:val="20"/>
              </w:rPr>
            </w:pPr>
            <w:r w:rsidRPr="00D55AC7">
              <w:rPr>
                <w:sz w:val="20"/>
              </w:rPr>
              <w:t>RFC4920</w:t>
            </w:r>
          </w:p>
        </w:tc>
        <w:tc>
          <w:tcPr>
            <w:tcW w:w="4590" w:type="dxa"/>
          </w:tcPr>
          <w:p w:rsidR="00C9123C" w:rsidRPr="00E02A7A" w:rsidRDefault="00C9123C" w:rsidP="003950CB">
            <w:pPr>
              <w:rPr>
                <w:sz w:val="20"/>
              </w:rPr>
            </w:pPr>
            <w:proofErr w:type="spellStart"/>
            <w:r w:rsidRPr="00E02A7A">
              <w:rPr>
                <w:sz w:val="20"/>
              </w:rPr>
              <w:t>Crankback</w:t>
            </w:r>
            <w:proofErr w:type="spellEnd"/>
            <w:r w:rsidRPr="00E02A7A">
              <w:rPr>
                <w:sz w:val="20"/>
              </w:rPr>
              <w:t xml:space="preserve"> </w:t>
            </w:r>
            <w:proofErr w:type="spellStart"/>
            <w:r w:rsidRPr="00E02A7A">
              <w:rPr>
                <w:sz w:val="20"/>
              </w:rPr>
              <w:t>Signaling</w:t>
            </w:r>
            <w:proofErr w:type="spellEnd"/>
            <w:r w:rsidRPr="00E02A7A">
              <w:rPr>
                <w:sz w:val="20"/>
              </w:rPr>
              <w:t xml:space="preserve"> Extensions for MPLS and GMPLS RSVP-TE</w:t>
            </w:r>
          </w:p>
        </w:tc>
        <w:tc>
          <w:tcPr>
            <w:tcW w:w="1260" w:type="dxa"/>
          </w:tcPr>
          <w:p w:rsidR="00C9123C" w:rsidRPr="00E02A7A" w:rsidRDefault="00C9123C" w:rsidP="003950CB">
            <w:pPr>
              <w:rPr>
                <w:sz w:val="20"/>
              </w:rPr>
            </w:pPr>
            <w:r w:rsidRPr="00D55AC7">
              <w:rPr>
                <w:sz w:val="20"/>
              </w:rPr>
              <w:t>07/2007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E02A7A" w:rsidRDefault="00C9123C" w:rsidP="003950CB">
            <w:pPr>
              <w:rPr>
                <w:sz w:val="20"/>
              </w:rPr>
            </w:pPr>
            <w:r w:rsidRPr="00D55AC7">
              <w:rPr>
                <w:sz w:val="20"/>
              </w:rPr>
              <w:t>RFC4972</w:t>
            </w:r>
          </w:p>
        </w:tc>
        <w:tc>
          <w:tcPr>
            <w:tcW w:w="4590" w:type="dxa"/>
          </w:tcPr>
          <w:p w:rsidR="00C9123C" w:rsidRPr="00E02A7A" w:rsidRDefault="00C9123C" w:rsidP="003950CB">
            <w:pPr>
              <w:rPr>
                <w:sz w:val="20"/>
              </w:rPr>
            </w:pPr>
            <w:r w:rsidRPr="00E02A7A">
              <w:rPr>
                <w:sz w:val="20"/>
              </w:rPr>
              <w:t>Routing extensions for discovery of Multiprotocol (MPLS) Label Switch Router (LSR) Traffic Engineering (TE) mesh membership</w:t>
            </w:r>
          </w:p>
        </w:tc>
        <w:tc>
          <w:tcPr>
            <w:tcW w:w="1260" w:type="dxa"/>
          </w:tcPr>
          <w:p w:rsidR="00C9123C" w:rsidRPr="00E02A7A" w:rsidRDefault="00C9123C" w:rsidP="003950CB">
            <w:pPr>
              <w:rPr>
                <w:sz w:val="20"/>
              </w:rPr>
            </w:pPr>
            <w:r w:rsidRPr="00D55AC7">
              <w:rPr>
                <w:sz w:val="20"/>
              </w:rPr>
              <w:t>07/2007</w:t>
            </w:r>
          </w:p>
        </w:tc>
      </w:tr>
      <w:tr w:rsidR="00C9123C" w:rsidRPr="00E02A7A" w:rsidDel="006A4CED" w:rsidTr="003950CB">
        <w:trPr>
          <w:cantSplit/>
          <w:jc w:val="center"/>
        </w:trPr>
        <w:tc>
          <w:tcPr>
            <w:tcW w:w="1604" w:type="dxa"/>
          </w:tcPr>
          <w:p w:rsidR="00C9123C" w:rsidRPr="00E02A7A" w:rsidDel="006A4CED"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Del="006A4CED" w:rsidRDefault="00C9123C" w:rsidP="003950CB">
            <w:pPr>
              <w:rPr>
                <w:sz w:val="20"/>
              </w:rPr>
            </w:pPr>
            <w:r w:rsidRPr="00D55AC7">
              <w:rPr>
                <w:sz w:val="20"/>
              </w:rPr>
              <w:t>RFC4974</w:t>
            </w:r>
          </w:p>
        </w:tc>
        <w:tc>
          <w:tcPr>
            <w:tcW w:w="4590" w:type="dxa"/>
          </w:tcPr>
          <w:p w:rsidR="00C9123C" w:rsidRPr="00D55AC7" w:rsidDel="006A4CED" w:rsidRDefault="00C9123C" w:rsidP="003950CB">
            <w:pPr>
              <w:rPr>
                <w:sz w:val="20"/>
              </w:rPr>
            </w:pPr>
            <w:r w:rsidRPr="00D55AC7">
              <w:rPr>
                <w:sz w:val="20"/>
              </w:rPr>
              <w:t xml:space="preserve">Generalized MPLS (GMPLS) RSVP-TE </w:t>
            </w:r>
            <w:proofErr w:type="spellStart"/>
            <w:r w:rsidRPr="00D55AC7">
              <w:rPr>
                <w:sz w:val="20"/>
              </w:rPr>
              <w:t>Signaling</w:t>
            </w:r>
            <w:proofErr w:type="spellEnd"/>
            <w:r w:rsidRPr="00D55AC7">
              <w:rPr>
                <w:sz w:val="20"/>
              </w:rPr>
              <w:t xml:space="preserve"> Extensions in support of Calls</w:t>
            </w:r>
          </w:p>
        </w:tc>
        <w:tc>
          <w:tcPr>
            <w:tcW w:w="1260" w:type="dxa"/>
          </w:tcPr>
          <w:p w:rsidR="00C9123C" w:rsidRPr="00E02A7A" w:rsidDel="006A4CED" w:rsidRDefault="00C9123C" w:rsidP="003950CB">
            <w:pPr>
              <w:rPr>
                <w:sz w:val="20"/>
              </w:rPr>
            </w:pPr>
            <w:r w:rsidRPr="00D55AC7">
              <w:rPr>
                <w:sz w:val="20"/>
              </w:rPr>
              <w:t>08/2007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E02A7A" w:rsidRDefault="00C9123C" w:rsidP="003950CB">
            <w:pPr>
              <w:rPr>
                <w:sz w:val="20"/>
              </w:rPr>
            </w:pPr>
            <w:r w:rsidRPr="00D55AC7">
              <w:rPr>
                <w:sz w:val="20"/>
              </w:rPr>
              <w:t>RFC4990</w:t>
            </w:r>
          </w:p>
        </w:tc>
        <w:tc>
          <w:tcPr>
            <w:tcW w:w="4590" w:type="dxa"/>
          </w:tcPr>
          <w:p w:rsidR="00C9123C" w:rsidRPr="00E02A7A" w:rsidRDefault="00C9123C" w:rsidP="003950CB">
            <w:pPr>
              <w:rPr>
                <w:sz w:val="20"/>
              </w:rPr>
            </w:pPr>
            <w:r w:rsidRPr="00E02A7A">
              <w:rPr>
                <w:sz w:val="20"/>
              </w:rPr>
              <w:t>Use of Addresses in Generalized Multi-Protocol Label Switching (GMPLS) Networks</w:t>
            </w:r>
          </w:p>
        </w:tc>
        <w:tc>
          <w:tcPr>
            <w:tcW w:w="1260" w:type="dxa"/>
          </w:tcPr>
          <w:p w:rsidR="00C9123C" w:rsidRPr="00E02A7A" w:rsidRDefault="00C9123C" w:rsidP="003950CB">
            <w:pPr>
              <w:rPr>
                <w:sz w:val="20"/>
              </w:rPr>
            </w:pPr>
            <w:r w:rsidRPr="00D55AC7">
              <w:rPr>
                <w:sz w:val="20"/>
              </w:rPr>
              <w:t>09/2007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E02A7A" w:rsidRDefault="00C9123C" w:rsidP="003950CB">
            <w:pPr>
              <w:rPr>
                <w:sz w:val="20"/>
              </w:rPr>
            </w:pPr>
            <w:r w:rsidRPr="00D55AC7">
              <w:rPr>
                <w:sz w:val="20"/>
              </w:rPr>
              <w:t>RFC5063</w:t>
            </w:r>
          </w:p>
        </w:tc>
        <w:tc>
          <w:tcPr>
            <w:tcW w:w="4590" w:type="dxa"/>
          </w:tcPr>
          <w:p w:rsidR="00C9123C" w:rsidRPr="00E02A7A" w:rsidRDefault="00C9123C" w:rsidP="003950CB">
            <w:pPr>
              <w:rPr>
                <w:sz w:val="20"/>
              </w:rPr>
            </w:pPr>
            <w:r w:rsidRPr="00E02A7A">
              <w:rPr>
                <w:sz w:val="20"/>
              </w:rPr>
              <w:t>Extensions to GMPLS RSVP Graceful Restart</w:t>
            </w:r>
          </w:p>
        </w:tc>
        <w:tc>
          <w:tcPr>
            <w:tcW w:w="1260" w:type="dxa"/>
          </w:tcPr>
          <w:p w:rsidR="00C9123C" w:rsidRPr="00E02A7A" w:rsidRDefault="00C9123C" w:rsidP="003950CB">
            <w:pPr>
              <w:rPr>
                <w:sz w:val="20"/>
              </w:rPr>
            </w:pPr>
            <w:r w:rsidRPr="00D55AC7">
              <w:rPr>
                <w:sz w:val="20"/>
              </w:rPr>
              <w:t>10/2007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RFC5073</w:t>
            </w:r>
          </w:p>
        </w:tc>
        <w:tc>
          <w:tcPr>
            <w:tcW w:w="4590" w:type="dxa"/>
          </w:tcPr>
          <w:p w:rsidR="00C9123C" w:rsidRPr="00E02A7A" w:rsidRDefault="00C9123C" w:rsidP="003950CB">
            <w:pPr>
              <w:rPr>
                <w:sz w:val="20"/>
              </w:rPr>
            </w:pPr>
            <w:r w:rsidRPr="00E02A7A">
              <w:rPr>
                <w:sz w:val="20"/>
              </w:rPr>
              <w:t>IGP Routing Protocol Extensions for Discovery of Traffic Engineering Node Capabilities</w:t>
            </w:r>
          </w:p>
        </w:tc>
        <w:tc>
          <w:tcPr>
            <w:tcW w:w="1260" w:type="dxa"/>
          </w:tcPr>
          <w:p w:rsidR="00C9123C" w:rsidRPr="00D55AC7" w:rsidRDefault="00C9123C" w:rsidP="003950CB">
            <w:pPr>
              <w:rPr>
                <w:sz w:val="20"/>
              </w:rPr>
            </w:pPr>
            <w:r w:rsidRPr="00D55AC7">
              <w:rPr>
                <w:sz w:val="20"/>
              </w:rPr>
              <w:t>12/2007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lastRenderedPageBreak/>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RFC5145</w:t>
            </w:r>
          </w:p>
        </w:tc>
        <w:tc>
          <w:tcPr>
            <w:tcW w:w="4590" w:type="dxa"/>
          </w:tcPr>
          <w:p w:rsidR="00C9123C" w:rsidRPr="00E02A7A" w:rsidRDefault="00C9123C" w:rsidP="003950CB">
            <w:pPr>
              <w:rPr>
                <w:sz w:val="20"/>
              </w:rPr>
            </w:pPr>
            <w:r w:rsidRPr="00E02A7A">
              <w:rPr>
                <w:sz w:val="20"/>
              </w:rPr>
              <w:t>Framework for MPLS-TE to GMPLS Migration</w:t>
            </w:r>
          </w:p>
        </w:tc>
        <w:tc>
          <w:tcPr>
            <w:tcW w:w="1260" w:type="dxa"/>
          </w:tcPr>
          <w:p w:rsidR="00C9123C" w:rsidRPr="00D55AC7" w:rsidRDefault="00C9123C" w:rsidP="003950CB">
            <w:pPr>
              <w:rPr>
                <w:sz w:val="20"/>
              </w:rPr>
            </w:pPr>
            <w:r w:rsidRPr="00D55AC7">
              <w:rPr>
                <w:sz w:val="20"/>
              </w:rPr>
              <w:t>03/2008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RFC5146</w:t>
            </w:r>
          </w:p>
        </w:tc>
        <w:tc>
          <w:tcPr>
            <w:tcW w:w="4590" w:type="dxa"/>
          </w:tcPr>
          <w:p w:rsidR="00C9123C" w:rsidRPr="00E02A7A" w:rsidRDefault="00C9123C" w:rsidP="003950CB">
            <w:pPr>
              <w:rPr>
                <w:sz w:val="20"/>
              </w:rPr>
            </w:pPr>
            <w:r w:rsidRPr="00E02A7A">
              <w:rPr>
                <w:sz w:val="20"/>
              </w:rPr>
              <w:t>Interworking Requirements to Support Operation of MPLS-TE over GMPLS Networks</w:t>
            </w:r>
          </w:p>
        </w:tc>
        <w:tc>
          <w:tcPr>
            <w:tcW w:w="1260" w:type="dxa"/>
          </w:tcPr>
          <w:p w:rsidR="00C9123C" w:rsidRPr="00D55AC7" w:rsidRDefault="00C9123C" w:rsidP="003950CB">
            <w:pPr>
              <w:rPr>
                <w:sz w:val="20"/>
              </w:rPr>
            </w:pPr>
            <w:r w:rsidRPr="00D55AC7">
              <w:rPr>
                <w:sz w:val="20"/>
              </w:rPr>
              <w:t>03/2008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RFC5150</w:t>
            </w:r>
          </w:p>
        </w:tc>
        <w:tc>
          <w:tcPr>
            <w:tcW w:w="4590" w:type="dxa"/>
          </w:tcPr>
          <w:p w:rsidR="00C9123C" w:rsidRPr="00E02A7A" w:rsidRDefault="00C9123C" w:rsidP="003950CB">
            <w:pPr>
              <w:rPr>
                <w:sz w:val="20"/>
              </w:rPr>
            </w:pPr>
            <w:r w:rsidRPr="00E02A7A">
              <w:rPr>
                <w:sz w:val="20"/>
              </w:rPr>
              <w:t>Label Switched Path Stitching with Generalized Multiprotocol Label Switching Traffic Engineering (GMPLS TE)</w:t>
            </w:r>
          </w:p>
        </w:tc>
        <w:tc>
          <w:tcPr>
            <w:tcW w:w="1260" w:type="dxa"/>
          </w:tcPr>
          <w:p w:rsidR="00C9123C" w:rsidRPr="00D55AC7" w:rsidRDefault="00C9123C" w:rsidP="003950CB">
            <w:pPr>
              <w:rPr>
                <w:sz w:val="20"/>
              </w:rPr>
            </w:pPr>
            <w:r w:rsidRPr="00D55AC7">
              <w:rPr>
                <w:sz w:val="20"/>
              </w:rPr>
              <w:t>02/2008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RFC5151</w:t>
            </w:r>
          </w:p>
        </w:tc>
        <w:tc>
          <w:tcPr>
            <w:tcW w:w="4590" w:type="dxa"/>
          </w:tcPr>
          <w:p w:rsidR="00C9123C" w:rsidRPr="00E02A7A" w:rsidRDefault="00C9123C" w:rsidP="003950CB">
            <w:pPr>
              <w:rPr>
                <w:sz w:val="20"/>
              </w:rPr>
            </w:pPr>
            <w:r w:rsidRPr="00E02A7A">
              <w:rPr>
                <w:sz w:val="20"/>
              </w:rPr>
              <w:t>Inter-Domain MPLS and GMPLS Traffic Engineering -- Resource Reservation Protocol-Traffic Engineering (RSVP-TE) Extensions</w:t>
            </w:r>
          </w:p>
        </w:tc>
        <w:tc>
          <w:tcPr>
            <w:tcW w:w="1260" w:type="dxa"/>
          </w:tcPr>
          <w:p w:rsidR="00C9123C" w:rsidRPr="00D55AC7" w:rsidRDefault="00C9123C" w:rsidP="003950CB">
            <w:pPr>
              <w:rPr>
                <w:sz w:val="20"/>
              </w:rPr>
            </w:pPr>
            <w:r w:rsidRPr="00D55AC7">
              <w:rPr>
                <w:sz w:val="20"/>
              </w:rPr>
              <w:t>02/2008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RFC5152</w:t>
            </w:r>
          </w:p>
        </w:tc>
        <w:tc>
          <w:tcPr>
            <w:tcW w:w="4590" w:type="dxa"/>
          </w:tcPr>
          <w:p w:rsidR="00C9123C" w:rsidRPr="00E02A7A" w:rsidRDefault="00C9123C" w:rsidP="003950CB">
            <w:pPr>
              <w:rPr>
                <w:sz w:val="20"/>
              </w:rPr>
            </w:pPr>
            <w:r w:rsidRPr="00E02A7A">
              <w:rPr>
                <w:sz w:val="20"/>
              </w:rPr>
              <w:t>A Per-Domain Path Computation Method for Establishing Inter-Domain Traffic Engineering (TE) Label Switched Paths (LSPs)</w:t>
            </w:r>
          </w:p>
        </w:tc>
        <w:tc>
          <w:tcPr>
            <w:tcW w:w="1260" w:type="dxa"/>
          </w:tcPr>
          <w:p w:rsidR="00C9123C" w:rsidRPr="00D55AC7" w:rsidRDefault="00C9123C" w:rsidP="003950CB">
            <w:pPr>
              <w:rPr>
                <w:sz w:val="20"/>
              </w:rPr>
            </w:pPr>
            <w:r w:rsidRPr="00D55AC7">
              <w:rPr>
                <w:sz w:val="20"/>
              </w:rPr>
              <w:t>02/2008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RFC5212</w:t>
            </w:r>
          </w:p>
        </w:tc>
        <w:tc>
          <w:tcPr>
            <w:tcW w:w="4590" w:type="dxa"/>
          </w:tcPr>
          <w:p w:rsidR="00C9123C" w:rsidRPr="00E02A7A" w:rsidRDefault="00C9123C" w:rsidP="003950CB">
            <w:pPr>
              <w:rPr>
                <w:sz w:val="20"/>
              </w:rPr>
            </w:pPr>
            <w:r w:rsidRPr="00E02A7A">
              <w:rPr>
                <w:sz w:val="20"/>
              </w:rPr>
              <w:t>Requirements for GMPLS-Based Multi-Region and Multi-Layer Networks (MRN/MLN)</w:t>
            </w:r>
          </w:p>
        </w:tc>
        <w:tc>
          <w:tcPr>
            <w:tcW w:w="1260" w:type="dxa"/>
          </w:tcPr>
          <w:p w:rsidR="00C9123C" w:rsidRPr="00D55AC7" w:rsidRDefault="00C9123C" w:rsidP="003950CB">
            <w:pPr>
              <w:rPr>
                <w:sz w:val="20"/>
              </w:rPr>
            </w:pPr>
            <w:r w:rsidRPr="00D55AC7">
              <w:rPr>
                <w:sz w:val="20"/>
              </w:rPr>
              <w:t>07/2008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RFC5298</w:t>
            </w:r>
          </w:p>
        </w:tc>
        <w:tc>
          <w:tcPr>
            <w:tcW w:w="4590" w:type="dxa"/>
          </w:tcPr>
          <w:p w:rsidR="00C9123C" w:rsidRPr="00E02A7A" w:rsidRDefault="00C9123C" w:rsidP="003950CB">
            <w:pPr>
              <w:rPr>
                <w:sz w:val="20"/>
              </w:rPr>
            </w:pPr>
            <w:r w:rsidRPr="00E02A7A">
              <w:rPr>
                <w:sz w:val="20"/>
              </w:rPr>
              <w:t>Analysis of Inter-Domain Label Switched Path (LSP) Recovery</w:t>
            </w:r>
          </w:p>
        </w:tc>
        <w:tc>
          <w:tcPr>
            <w:tcW w:w="1260" w:type="dxa"/>
          </w:tcPr>
          <w:p w:rsidR="00C9123C" w:rsidRPr="00D55AC7" w:rsidRDefault="00C9123C" w:rsidP="003950CB">
            <w:pPr>
              <w:rPr>
                <w:sz w:val="20"/>
              </w:rPr>
            </w:pPr>
            <w:r w:rsidRPr="00D55AC7">
              <w:rPr>
                <w:sz w:val="20"/>
              </w:rPr>
              <w:t>08/2008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RFC5316</w:t>
            </w:r>
          </w:p>
        </w:tc>
        <w:tc>
          <w:tcPr>
            <w:tcW w:w="4590" w:type="dxa"/>
          </w:tcPr>
          <w:p w:rsidR="00C9123C" w:rsidRPr="00E02A7A" w:rsidRDefault="00C9123C" w:rsidP="003950CB">
            <w:pPr>
              <w:rPr>
                <w:sz w:val="20"/>
              </w:rPr>
            </w:pPr>
            <w:r w:rsidRPr="00E02A7A">
              <w:rPr>
                <w:sz w:val="20"/>
              </w:rPr>
              <w:t>ISIS Extensions in Support of Inter-Autonomous System (AS) MPLS and GMPLS Traffic Engineering</w:t>
            </w:r>
          </w:p>
        </w:tc>
        <w:tc>
          <w:tcPr>
            <w:tcW w:w="1260" w:type="dxa"/>
          </w:tcPr>
          <w:p w:rsidR="00C9123C" w:rsidRPr="00D55AC7" w:rsidRDefault="00C9123C" w:rsidP="003950CB">
            <w:pPr>
              <w:rPr>
                <w:sz w:val="20"/>
              </w:rPr>
            </w:pPr>
            <w:r w:rsidRPr="00D55AC7">
              <w:rPr>
                <w:sz w:val="20"/>
              </w:rPr>
              <w:t>12/2008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RFC5339</w:t>
            </w:r>
          </w:p>
        </w:tc>
        <w:tc>
          <w:tcPr>
            <w:tcW w:w="4590" w:type="dxa"/>
          </w:tcPr>
          <w:p w:rsidR="00C9123C" w:rsidRPr="00E02A7A" w:rsidRDefault="00C9123C" w:rsidP="003950CB">
            <w:pPr>
              <w:rPr>
                <w:sz w:val="20"/>
              </w:rPr>
            </w:pPr>
            <w:r w:rsidRPr="00E02A7A">
              <w:rPr>
                <w:sz w:val="20"/>
              </w:rPr>
              <w:t>Evaluation of Existing GMPLS Protocols against Multi-Layer and Multi-Region Networks (MLN/MRN)</w:t>
            </w:r>
          </w:p>
        </w:tc>
        <w:tc>
          <w:tcPr>
            <w:tcW w:w="1260" w:type="dxa"/>
          </w:tcPr>
          <w:p w:rsidR="00C9123C" w:rsidRPr="00D55AC7" w:rsidRDefault="00C9123C" w:rsidP="003950CB">
            <w:pPr>
              <w:rPr>
                <w:sz w:val="20"/>
              </w:rPr>
            </w:pPr>
            <w:r w:rsidRPr="00D55AC7">
              <w:rPr>
                <w:sz w:val="20"/>
              </w:rPr>
              <w:t>09/2008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RFC5392</w:t>
            </w:r>
          </w:p>
        </w:tc>
        <w:tc>
          <w:tcPr>
            <w:tcW w:w="4590" w:type="dxa"/>
          </w:tcPr>
          <w:p w:rsidR="00C9123C" w:rsidRPr="00E02A7A" w:rsidRDefault="00C9123C" w:rsidP="003950CB">
            <w:pPr>
              <w:rPr>
                <w:sz w:val="20"/>
              </w:rPr>
            </w:pPr>
            <w:r w:rsidRPr="00E02A7A">
              <w:rPr>
                <w:sz w:val="20"/>
              </w:rPr>
              <w:t>OSPF Extensions in Support of Inter-Autonomous System (AS) MPLS and GMPLS Traffic Engineering</w:t>
            </w:r>
          </w:p>
        </w:tc>
        <w:tc>
          <w:tcPr>
            <w:tcW w:w="1260" w:type="dxa"/>
          </w:tcPr>
          <w:p w:rsidR="00C9123C" w:rsidRPr="00D55AC7" w:rsidRDefault="00C9123C" w:rsidP="003950CB">
            <w:pPr>
              <w:rPr>
                <w:sz w:val="20"/>
              </w:rPr>
            </w:pPr>
            <w:r w:rsidRPr="00D55AC7">
              <w:rPr>
                <w:sz w:val="20"/>
              </w:rPr>
              <w:t>01/2009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RFC5420 (replaces RFC4420)</w:t>
            </w:r>
          </w:p>
        </w:tc>
        <w:tc>
          <w:tcPr>
            <w:tcW w:w="4590" w:type="dxa"/>
          </w:tcPr>
          <w:p w:rsidR="00C9123C" w:rsidRPr="00E02A7A" w:rsidRDefault="00C9123C" w:rsidP="003950CB">
            <w:pPr>
              <w:rPr>
                <w:sz w:val="20"/>
              </w:rPr>
            </w:pPr>
            <w:r w:rsidRPr="00E02A7A">
              <w:rPr>
                <w:sz w:val="20"/>
              </w:rPr>
              <w:t>Encoding of Attributes for MPLS LSP Establishment Using Resource Reservation Protocol Traffic Engineering (RSVP-TE)</w:t>
            </w:r>
          </w:p>
        </w:tc>
        <w:tc>
          <w:tcPr>
            <w:tcW w:w="1260" w:type="dxa"/>
          </w:tcPr>
          <w:p w:rsidR="00C9123C" w:rsidRPr="00D55AC7" w:rsidRDefault="00C9123C" w:rsidP="003950CB">
            <w:pPr>
              <w:rPr>
                <w:sz w:val="20"/>
              </w:rPr>
            </w:pPr>
            <w:r w:rsidRPr="00D55AC7">
              <w:rPr>
                <w:sz w:val="20"/>
              </w:rPr>
              <w:t>02/2009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RFC5467</w:t>
            </w:r>
          </w:p>
        </w:tc>
        <w:tc>
          <w:tcPr>
            <w:tcW w:w="4590" w:type="dxa"/>
          </w:tcPr>
          <w:p w:rsidR="00C9123C" w:rsidRPr="00E02A7A" w:rsidRDefault="00C9123C" w:rsidP="003950CB">
            <w:pPr>
              <w:rPr>
                <w:sz w:val="20"/>
              </w:rPr>
            </w:pPr>
            <w:r w:rsidRPr="00E02A7A">
              <w:rPr>
                <w:sz w:val="20"/>
              </w:rPr>
              <w:t>GMPLS Asymmetric Bandwidth Bidirectional Label Switched Paths (LSPs)</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RFC5493</w:t>
            </w:r>
          </w:p>
        </w:tc>
        <w:tc>
          <w:tcPr>
            <w:tcW w:w="4590" w:type="dxa"/>
          </w:tcPr>
          <w:p w:rsidR="00C9123C" w:rsidRPr="00E02A7A" w:rsidRDefault="00C9123C" w:rsidP="003950CB">
            <w:pPr>
              <w:rPr>
                <w:sz w:val="20"/>
              </w:rPr>
            </w:pPr>
            <w:r w:rsidRPr="00E02A7A">
              <w:rPr>
                <w:sz w:val="20"/>
              </w:rPr>
              <w:t>Requirements for the Conversion between Permanent Connections and Switched Connections in a Generalized Multiprotocol Label Switching (GMPLS) Network</w:t>
            </w:r>
          </w:p>
        </w:tc>
        <w:tc>
          <w:tcPr>
            <w:tcW w:w="1260" w:type="dxa"/>
          </w:tcPr>
          <w:p w:rsidR="00C9123C" w:rsidRPr="00D55AC7" w:rsidRDefault="00C9123C" w:rsidP="003950CB">
            <w:pPr>
              <w:rPr>
                <w:sz w:val="20"/>
              </w:rPr>
            </w:pPr>
            <w:r w:rsidRPr="00D55AC7">
              <w:rPr>
                <w:sz w:val="20"/>
              </w:rPr>
              <w:t>04/2009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RFC5495</w:t>
            </w:r>
          </w:p>
        </w:tc>
        <w:tc>
          <w:tcPr>
            <w:tcW w:w="4590" w:type="dxa"/>
          </w:tcPr>
          <w:p w:rsidR="00C9123C" w:rsidRPr="00E02A7A" w:rsidRDefault="00C9123C" w:rsidP="003950CB">
            <w:pPr>
              <w:rPr>
                <w:sz w:val="20"/>
              </w:rPr>
            </w:pPr>
            <w:r w:rsidRPr="00E02A7A">
              <w:rPr>
                <w:sz w:val="20"/>
              </w:rPr>
              <w:t>Description of the Resource Reservation Protocol - Traffic-Engineered (RSVP-TE) Graceful Restart Procedures</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RFC5553</w:t>
            </w:r>
          </w:p>
        </w:tc>
        <w:tc>
          <w:tcPr>
            <w:tcW w:w="4590" w:type="dxa"/>
          </w:tcPr>
          <w:p w:rsidR="00C9123C" w:rsidRPr="00E02A7A" w:rsidRDefault="00C9123C" w:rsidP="003950CB">
            <w:pPr>
              <w:rPr>
                <w:sz w:val="20"/>
              </w:rPr>
            </w:pPr>
            <w:r w:rsidRPr="00E02A7A">
              <w:rPr>
                <w:sz w:val="20"/>
              </w:rPr>
              <w:t>Resource Reservation Protocol (RSVP) Extensions for Path Key Support</w:t>
            </w:r>
          </w:p>
        </w:tc>
        <w:tc>
          <w:tcPr>
            <w:tcW w:w="1260" w:type="dxa"/>
          </w:tcPr>
          <w:p w:rsidR="00C9123C" w:rsidRPr="00D55AC7" w:rsidRDefault="00C9123C" w:rsidP="003950CB">
            <w:pPr>
              <w:rPr>
                <w:sz w:val="20"/>
              </w:rPr>
            </w:pPr>
            <w:r w:rsidRPr="00D55AC7">
              <w:rPr>
                <w:sz w:val="20"/>
              </w:rPr>
              <w:t>05/2009</w:t>
            </w:r>
          </w:p>
        </w:tc>
      </w:tr>
      <w:tr w:rsidR="002A4770" w:rsidRPr="00E02A7A" w:rsidDel="006A4CED" w:rsidTr="002A4770">
        <w:trPr>
          <w:cantSplit/>
          <w:jc w:val="center"/>
        </w:trPr>
        <w:tc>
          <w:tcPr>
            <w:tcW w:w="1604" w:type="dxa"/>
          </w:tcPr>
          <w:p w:rsidR="002A4770" w:rsidRPr="00E02A7A" w:rsidDel="006A4CED" w:rsidRDefault="002A4770" w:rsidP="002A4770">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2A4770" w:rsidRPr="00D55AC7" w:rsidDel="006A4CED" w:rsidRDefault="002A4770" w:rsidP="002A4770">
            <w:pPr>
              <w:rPr>
                <w:sz w:val="20"/>
              </w:rPr>
            </w:pPr>
            <w:r w:rsidRPr="00D55AC7">
              <w:rPr>
                <w:sz w:val="20"/>
              </w:rPr>
              <w:t>RFC5787</w:t>
            </w:r>
          </w:p>
        </w:tc>
        <w:tc>
          <w:tcPr>
            <w:tcW w:w="4590" w:type="dxa"/>
          </w:tcPr>
          <w:p w:rsidR="002A4770" w:rsidRPr="00D55AC7" w:rsidDel="006A4CED" w:rsidRDefault="002A4770" w:rsidP="002A4770">
            <w:pPr>
              <w:rPr>
                <w:sz w:val="20"/>
              </w:rPr>
            </w:pPr>
            <w:r w:rsidRPr="00D55AC7">
              <w:rPr>
                <w:sz w:val="20"/>
              </w:rPr>
              <w:t>OSPFv2 Routing Protocols Extensions for ASON Routing</w:t>
            </w:r>
          </w:p>
        </w:tc>
        <w:tc>
          <w:tcPr>
            <w:tcW w:w="1260" w:type="dxa"/>
          </w:tcPr>
          <w:p w:rsidR="002A4770" w:rsidRPr="00D55AC7" w:rsidDel="006A4CED" w:rsidRDefault="002A4770" w:rsidP="002A4770">
            <w:pPr>
              <w:rPr>
                <w:sz w:val="20"/>
              </w:rPr>
            </w:pPr>
            <w:r w:rsidRPr="00D55AC7">
              <w:rPr>
                <w:sz w:val="20"/>
              </w:rPr>
              <w:t>03/2010</w:t>
            </w:r>
          </w:p>
        </w:tc>
      </w:tr>
      <w:tr w:rsidR="002A4770" w:rsidRPr="00E02A7A" w:rsidTr="003950CB">
        <w:trPr>
          <w:cantSplit/>
          <w:jc w:val="center"/>
        </w:trPr>
        <w:tc>
          <w:tcPr>
            <w:tcW w:w="1604" w:type="dxa"/>
          </w:tcPr>
          <w:p w:rsidR="002A4770" w:rsidRPr="00E02A7A" w:rsidRDefault="002A4770"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2A4770" w:rsidRPr="00D55AC7" w:rsidRDefault="002A4770" w:rsidP="003950CB">
            <w:pPr>
              <w:rPr>
                <w:sz w:val="20"/>
              </w:rPr>
            </w:pPr>
            <w:r w:rsidRPr="00E02A7A">
              <w:rPr>
                <w:sz w:val="20"/>
              </w:rPr>
              <w:t>RFC 7260</w:t>
            </w:r>
          </w:p>
        </w:tc>
        <w:tc>
          <w:tcPr>
            <w:tcW w:w="4590" w:type="dxa"/>
          </w:tcPr>
          <w:p w:rsidR="002A4770" w:rsidRPr="00D55AC7" w:rsidRDefault="002A4770">
            <w:pPr>
              <w:rPr>
                <w:sz w:val="20"/>
              </w:rPr>
            </w:pPr>
            <w:r w:rsidRPr="00E02A7A">
              <w:rPr>
                <w:sz w:val="20"/>
              </w:rPr>
              <w:t>GMPLS RSVP-TE extensions for OAM Configuration</w:t>
            </w:r>
          </w:p>
        </w:tc>
        <w:tc>
          <w:tcPr>
            <w:tcW w:w="1260" w:type="dxa"/>
          </w:tcPr>
          <w:p w:rsidR="002A4770" w:rsidRPr="00D55AC7" w:rsidRDefault="002A4770" w:rsidP="003950CB">
            <w:pPr>
              <w:rPr>
                <w:sz w:val="20"/>
              </w:rPr>
            </w:pPr>
            <w:r w:rsidRPr="00D55AC7">
              <w:rPr>
                <w:sz w:val="20"/>
              </w:rPr>
              <w:t>2014</w:t>
            </w:r>
          </w:p>
        </w:tc>
      </w:tr>
      <w:tr w:rsidR="002A4770" w:rsidRPr="00E02A7A" w:rsidTr="003950CB">
        <w:trPr>
          <w:cantSplit/>
          <w:jc w:val="center"/>
        </w:trPr>
        <w:tc>
          <w:tcPr>
            <w:tcW w:w="1604" w:type="dxa"/>
          </w:tcPr>
          <w:p w:rsidR="002A4770" w:rsidRPr="00E02A7A" w:rsidRDefault="002A4770"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2A4770" w:rsidRPr="00D55AC7" w:rsidRDefault="002A4770" w:rsidP="003950CB">
            <w:pPr>
              <w:rPr>
                <w:sz w:val="20"/>
              </w:rPr>
            </w:pPr>
            <w:r w:rsidRPr="00E02A7A">
              <w:rPr>
                <w:sz w:val="20"/>
              </w:rPr>
              <w:t>RFC 7369</w:t>
            </w:r>
          </w:p>
        </w:tc>
        <w:tc>
          <w:tcPr>
            <w:tcW w:w="4590" w:type="dxa"/>
          </w:tcPr>
          <w:p w:rsidR="002A4770" w:rsidRPr="00E02A7A" w:rsidRDefault="002A4770" w:rsidP="003950CB">
            <w:pPr>
              <w:rPr>
                <w:sz w:val="20"/>
              </w:rPr>
            </w:pPr>
            <w:r w:rsidRPr="00E02A7A">
              <w:rPr>
                <w:sz w:val="20"/>
              </w:rPr>
              <w:t>GMPLS RSVP-TE Extensions for Ethernet OAM Configuration</w:t>
            </w:r>
          </w:p>
        </w:tc>
        <w:tc>
          <w:tcPr>
            <w:tcW w:w="1260" w:type="dxa"/>
          </w:tcPr>
          <w:p w:rsidR="002A4770" w:rsidRPr="00D55AC7" w:rsidRDefault="002A4770" w:rsidP="003950CB">
            <w:pPr>
              <w:rPr>
                <w:sz w:val="20"/>
              </w:rPr>
            </w:pPr>
            <w:r w:rsidRPr="00D55AC7">
              <w:rPr>
                <w:sz w:val="20"/>
              </w:rPr>
              <w:t>2014</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152A70" w:rsidP="003950CB">
            <w:pPr>
              <w:rPr>
                <w:sz w:val="20"/>
              </w:rPr>
            </w:pPr>
            <w:hyperlink r:id="rId48" w:history="1">
              <w:r w:rsidR="00C9123C" w:rsidRPr="00D55AC7">
                <w:rPr>
                  <w:sz w:val="20"/>
                </w:rPr>
                <w:t>draft-ietf-ccamp-gmpls-g-694-lambda-labels-04.txt</w:t>
              </w:r>
            </w:hyperlink>
          </w:p>
        </w:tc>
        <w:tc>
          <w:tcPr>
            <w:tcW w:w="4590" w:type="dxa"/>
          </w:tcPr>
          <w:p w:rsidR="00C9123C" w:rsidRPr="00D55AC7" w:rsidRDefault="00C9123C" w:rsidP="003950CB">
            <w:pPr>
              <w:rPr>
                <w:sz w:val="20"/>
              </w:rPr>
            </w:pPr>
            <w:r w:rsidRPr="00D55AC7">
              <w:rPr>
                <w:sz w:val="20"/>
              </w:rPr>
              <w:t>Generalized Labels for G.694 Lambda-Switching Capable Label Switching Routers</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lastRenderedPageBreak/>
              <w:t>IETF (</w:t>
            </w:r>
            <w:proofErr w:type="spellStart"/>
            <w:r w:rsidRPr="00E02A7A">
              <w:rPr>
                <w:sz w:val="20"/>
              </w:rPr>
              <w:t>ccamp</w:t>
            </w:r>
            <w:proofErr w:type="spellEnd"/>
            <w:r w:rsidRPr="00E02A7A">
              <w:rPr>
                <w:sz w:val="20"/>
              </w:rPr>
              <w:t>)</w:t>
            </w:r>
          </w:p>
        </w:tc>
        <w:tc>
          <w:tcPr>
            <w:tcW w:w="1985" w:type="dxa"/>
          </w:tcPr>
          <w:p w:rsidR="00C9123C" w:rsidRPr="00D55AC7" w:rsidDel="006A4CED" w:rsidRDefault="00C9123C" w:rsidP="003950CB">
            <w:pPr>
              <w:rPr>
                <w:sz w:val="20"/>
              </w:rPr>
            </w:pPr>
            <w:r w:rsidRPr="00D55AC7">
              <w:rPr>
                <w:sz w:val="20"/>
              </w:rPr>
              <w:t>draft-ietf-ccamp-ethernet-traffic-parameters-08.txt</w:t>
            </w:r>
          </w:p>
        </w:tc>
        <w:tc>
          <w:tcPr>
            <w:tcW w:w="4590" w:type="dxa"/>
          </w:tcPr>
          <w:p w:rsidR="00C9123C" w:rsidRPr="00D55AC7" w:rsidDel="006A4CED" w:rsidRDefault="00C9123C" w:rsidP="003950CB">
            <w:pPr>
              <w:rPr>
                <w:sz w:val="20"/>
              </w:rPr>
            </w:pPr>
            <w:r w:rsidRPr="00D55AC7">
              <w:rPr>
                <w:sz w:val="20"/>
              </w:rPr>
              <w:t>Ethernet Traffic Parameters</w:t>
            </w:r>
          </w:p>
        </w:tc>
        <w:tc>
          <w:tcPr>
            <w:tcW w:w="1260" w:type="dxa"/>
          </w:tcPr>
          <w:p w:rsidR="00C9123C" w:rsidRPr="00E02A7A" w:rsidDel="006A4CED" w:rsidRDefault="00C9123C" w:rsidP="003950CB">
            <w:pPr>
              <w:rPr>
                <w:sz w:val="20"/>
              </w:rPr>
            </w:pPr>
            <w:r w:rsidRPr="00E02A7A">
              <w:rPr>
                <w:sz w:val="20"/>
              </w:rPr>
              <w:t>04/2009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draft-ietf-ccamp-wson-impairments-00.txt</w:t>
            </w:r>
          </w:p>
        </w:tc>
        <w:tc>
          <w:tcPr>
            <w:tcW w:w="4590" w:type="dxa"/>
          </w:tcPr>
          <w:p w:rsidR="00C9123C" w:rsidRPr="00D55AC7" w:rsidRDefault="00C9123C" w:rsidP="003950CB">
            <w:pPr>
              <w:rPr>
                <w:sz w:val="20"/>
              </w:rPr>
            </w:pPr>
            <w:r w:rsidRPr="00D55AC7">
              <w:rPr>
                <w:sz w:val="20"/>
              </w:rPr>
              <w:t>A Framework for the Control of Wavelength Switched Optical Networks (WSON) with Impairments</w:t>
            </w:r>
          </w:p>
        </w:tc>
        <w:tc>
          <w:tcPr>
            <w:tcW w:w="1260" w:type="dxa"/>
          </w:tcPr>
          <w:p w:rsidR="00C9123C" w:rsidRPr="00E02A7A" w:rsidRDefault="00C9123C" w:rsidP="003950CB">
            <w:pPr>
              <w:rPr>
                <w:sz w:val="20"/>
              </w:rPr>
            </w:pPr>
            <w:r w:rsidRPr="00E02A7A">
              <w:rPr>
                <w:sz w:val="20"/>
              </w:rPr>
              <w:t>06/2009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draft-ietf-ccamp-ethernet-gmpls-provider-reqs-02.txt</w:t>
            </w:r>
          </w:p>
        </w:tc>
        <w:tc>
          <w:tcPr>
            <w:tcW w:w="4590" w:type="dxa"/>
          </w:tcPr>
          <w:p w:rsidR="00C9123C" w:rsidRPr="00D55AC7" w:rsidRDefault="00C9123C" w:rsidP="003950CB">
            <w:pPr>
              <w:rPr>
                <w:sz w:val="20"/>
              </w:rPr>
            </w:pPr>
            <w:r w:rsidRPr="00D55AC7">
              <w:rPr>
                <w:sz w:val="20"/>
              </w:rPr>
              <w:t>Service Provider Requirements for Ethernet control with GMPLS</w:t>
            </w:r>
          </w:p>
        </w:tc>
        <w:tc>
          <w:tcPr>
            <w:tcW w:w="1260" w:type="dxa"/>
          </w:tcPr>
          <w:p w:rsidR="00C9123C" w:rsidRPr="00E02A7A" w:rsidRDefault="00C9123C" w:rsidP="003950CB">
            <w:pPr>
              <w:rPr>
                <w:sz w:val="20"/>
              </w:rPr>
            </w:pPr>
            <w:r w:rsidRPr="00E02A7A">
              <w:rPr>
                <w:sz w:val="20"/>
              </w:rPr>
              <w:t>06/2009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draft-ietf-ccamp-rwa-wson-encode-02.txt</w:t>
            </w:r>
          </w:p>
        </w:tc>
        <w:tc>
          <w:tcPr>
            <w:tcW w:w="4590" w:type="dxa"/>
          </w:tcPr>
          <w:p w:rsidR="00C9123C" w:rsidRPr="00D55AC7" w:rsidRDefault="00C9123C" w:rsidP="003950CB">
            <w:pPr>
              <w:rPr>
                <w:sz w:val="20"/>
              </w:rPr>
            </w:pPr>
            <w:r w:rsidRPr="00D55AC7">
              <w:rPr>
                <w:sz w:val="20"/>
              </w:rPr>
              <w:t>Routing and Wavelength Assignment Information Encoding for Wavelength Switched Optical Networks</w:t>
            </w:r>
          </w:p>
        </w:tc>
        <w:tc>
          <w:tcPr>
            <w:tcW w:w="1260" w:type="dxa"/>
          </w:tcPr>
          <w:p w:rsidR="00C9123C" w:rsidRPr="00E02A7A"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draft-ietf-ccamp-pc-spc-rsvpte-ext-03.txt</w:t>
            </w:r>
          </w:p>
        </w:tc>
        <w:tc>
          <w:tcPr>
            <w:tcW w:w="4590" w:type="dxa"/>
          </w:tcPr>
          <w:p w:rsidR="00C9123C" w:rsidRPr="00D55AC7" w:rsidRDefault="00C9123C" w:rsidP="003950CB">
            <w:pPr>
              <w:rPr>
                <w:sz w:val="20"/>
              </w:rPr>
            </w:pPr>
            <w:r w:rsidRPr="00D55AC7">
              <w:rPr>
                <w:sz w:val="20"/>
              </w:rPr>
              <w:t xml:space="preserve">RSVP-TE </w:t>
            </w:r>
            <w:proofErr w:type="spellStart"/>
            <w:r w:rsidRPr="00D55AC7">
              <w:rPr>
                <w:sz w:val="20"/>
              </w:rPr>
              <w:t>Signaling</w:t>
            </w:r>
            <w:proofErr w:type="spellEnd"/>
            <w:r w:rsidRPr="00D55AC7">
              <w:rPr>
                <w:sz w:val="20"/>
              </w:rPr>
              <w:t xml:space="preserve"> Extension For Management Plane To Control Plane LSP Handover In A GMPLS Enabled Transport Network</w:t>
            </w:r>
          </w:p>
        </w:tc>
        <w:tc>
          <w:tcPr>
            <w:tcW w:w="1260" w:type="dxa"/>
          </w:tcPr>
          <w:p w:rsidR="00C9123C" w:rsidRPr="00E02A7A"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draft-ietf-ccamp-gmpls-mln-extensions-07.txt</w:t>
            </w:r>
          </w:p>
        </w:tc>
        <w:tc>
          <w:tcPr>
            <w:tcW w:w="4590" w:type="dxa"/>
          </w:tcPr>
          <w:p w:rsidR="00C9123C" w:rsidRPr="00D55AC7" w:rsidRDefault="00C9123C" w:rsidP="003950CB">
            <w:pPr>
              <w:rPr>
                <w:sz w:val="20"/>
              </w:rPr>
            </w:pPr>
            <w:r w:rsidRPr="00D55AC7">
              <w:rPr>
                <w:sz w:val="20"/>
              </w:rPr>
              <w:t>Generalized Multi-Protocol Label Switching (GMPLS) Protocol Extensions for Multi-Layer and Multi-Region Networks (MLN/MRN)</w:t>
            </w:r>
          </w:p>
        </w:tc>
        <w:tc>
          <w:tcPr>
            <w:tcW w:w="1260" w:type="dxa"/>
          </w:tcPr>
          <w:p w:rsidR="00C9123C" w:rsidRPr="00E02A7A" w:rsidRDefault="00C9123C" w:rsidP="003950CB">
            <w:pPr>
              <w:rPr>
                <w:sz w:val="20"/>
              </w:rPr>
            </w:pPr>
            <w:r w:rsidRPr="00E02A7A">
              <w:rPr>
                <w:sz w:val="20"/>
              </w:rPr>
              <w:t>08/2009</w:t>
            </w:r>
          </w:p>
        </w:tc>
      </w:tr>
      <w:tr w:rsidR="00C9123C" w:rsidRPr="00E02A7A" w:rsidTr="003950CB">
        <w:trPr>
          <w:cantSplit/>
          <w:jc w:val="center"/>
        </w:trPr>
        <w:tc>
          <w:tcPr>
            <w:tcW w:w="1604" w:type="dxa"/>
          </w:tcPr>
          <w:p w:rsidR="00C9123C" w:rsidRPr="00E02A7A" w:rsidDel="006A4CED" w:rsidRDefault="00C9123C" w:rsidP="003950CB">
            <w:pPr>
              <w:rPr>
                <w:sz w:val="20"/>
              </w:rPr>
            </w:pPr>
          </w:p>
        </w:tc>
        <w:tc>
          <w:tcPr>
            <w:tcW w:w="1985" w:type="dxa"/>
          </w:tcPr>
          <w:p w:rsidR="00C9123C" w:rsidRPr="00D55AC7" w:rsidDel="006A4CED" w:rsidRDefault="00C9123C" w:rsidP="003950CB">
            <w:pPr>
              <w:rPr>
                <w:sz w:val="20"/>
              </w:rPr>
            </w:pPr>
          </w:p>
        </w:tc>
        <w:tc>
          <w:tcPr>
            <w:tcW w:w="4590" w:type="dxa"/>
          </w:tcPr>
          <w:p w:rsidR="00C9123C" w:rsidRPr="00D55AC7" w:rsidDel="006A4CED" w:rsidRDefault="00C9123C" w:rsidP="003950CB">
            <w:pPr>
              <w:rPr>
                <w:sz w:val="20"/>
              </w:rPr>
            </w:pPr>
          </w:p>
        </w:tc>
        <w:tc>
          <w:tcPr>
            <w:tcW w:w="1260" w:type="dxa"/>
          </w:tcPr>
          <w:p w:rsidR="00C9123C" w:rsidRPr="00D55AC7" w:rsidDel="006A4CED" w:rsidRDefault="00C9123C" w:rsidP="003950CB">
            <w:pPr>
              <w:rPr>
                <w:sz w:val="20"/>
              </w:rPr>
            </w:pP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draft-ietf-ccamp-confirm-data-channel-status-07.txt</w:t>
            </w:r>
          </w:p>
        </w:tc>
        <w:tc>
          <w:tcPr>
            <w:tcW w:w="4590" w:type="dxa"/>
          </w:tcPr>
          <w:p w:rsidR="00C9123C" w:rsidRPr="00D55AC7" w:rsidRDefault="00C9123C" w:rsidP="003950CB">
            <w:pPr>
              <w:rPr>
                <w:sz w:val="20"/>
              </w:rPr>
            </w:pPr>
            <w:r w:rsidRPr="00D55AC7">
              <w:rPr>
                <w:sz w:val="20"/>
              </w:rPr>
              <w:t>Data Channel Status Confirmation Extensions for the Link Management Protocol</w:t>
            </w:r>
          </w:p>
        </w:tc>
        <w:tc>
          <w:tcPr>
            <w:tcW w:w="1260" w:type="dxa"/>
          </w:tcPr>
          <w:p w:rsidR="00C9123C" w:rsidRPr="00E02A7A"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draft-ietf-ccamp-rwa-wson-framework-03.txt</w:t>
            </w:r>
          </w:p>
        </w:tc>
        <w:tc>
          <w:tcPr>
            <w:tcW w:w="4590" w:type="dxa"/>
          </w:tcPr>
          <w:p w:rsidR="00C9123C" w:rsidRPr="00D55AC7" w:rsidRDefault="00C9123C" w:rsidP="003950CB">
            <w:pPr>
              <w:rPr>
                <w:sz w:val="20"/>
              </w:rPr>
            </w:pPr>
            <w:r w:rsidRPr="00D55AC7">
              <w:rPr>
                <w:sz w:val="20"/>
              </w:rPr>
              <w:t>Framework for GMPLS and PCE Control of Wavelength Switched Optical Networks (WSON)</w:t>
            </w:r>
          </w:p>
        </w:tc>
        <w:tc>
          <w:tcPr>
            <w:tcW w:w="1260" w:type="dxa"/>
          </w:tcPr>
          <w:p w:rsidR="00C9123C" w:rsidRPr="00E02A7A"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draft-ietf-ccamp-lsp-dppm-08.txt</w:t>
            </w:r>
          </w:p>
        </w:tc>
        <w:tc>
          <w:tcPr>
            <w:tcW w:w="4590" w:type="dxa"/>
          </w:tcPr>
          <w:p w:rsidR="00C9123C" w:rsidRPr="00D55AC7" w:rsidRDefault="00C9123C" w:rsidP="003950CB">
            <w:pPr>
              <w:rPr>
                <w:sz w:val="20"/>
              </w:rPr>
            </w:pPr>
            <w:r w:rsidRPr="00D55AC7">
              <w:rPr>
                <w:sz w:val="20"/>
              </w:rPr>
              <w:t>Label Switched Path (LSP) Dynamic Provisioning Performance Metrics in Generalized MPLS Networks</w:t>
            </w:r>
          </w:p>
        </w:tc>
        <w:tc>
          <w:tcPr>
            <w:tcW w:w="1260" w:type="dxa"/>
          </w:tcPr>
          <w:p w:rsidR="00C9123C" w:rsidRPr="00E02A7A"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draft-ietf-ccamp-rwa-info-04.txt</w:t>
            </w:r>
          </w:p>
        </w:tc>
        <w:tc>
          <w:tcPr>
            <w:tcW w:w="4590" w:type="dxa"/>
          </w:tcPr>
          <w:p w:rsidR="00C9123C" w:rsidRPr="00D55AC7" w:rsidRDefault="00C9123C" w:rsidP="003950CB">
            <w:pPr>
              <w:rPr>
                <w:sz w:val="20"/>
              </w:rPr>
            </w:pPr>
            <w:r w:rsidRPr="00D55AC7">
              <w:rPr>
                <w:sz w:val="20"/>
              </w:rPr>
              <w:t>Routing and Wavelength Assignment Information Model for Wavelength Switched Optical Networks</w:t>
            </w:r>
          </w:p>
        </w:tc>
        <w:tc>
          <w:tcPr>
            <w:tcW w:w="1260" w:type="dxa"/>
          </w:tcPr>
          <w:p w:rsidR="00C9123C" w:rsidRPr="00E02A7A"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draft-ietf-ccamp-gmpls-ethernet-arch-05.txt</w:t>
            </w:r>
          </w:p>
        </w:tc>
        <w:tc>
          <w:tcPr>
            <w:tcW w:w="4590" w:type="dxa"/>
          </w:tcPr>
          <w:p w:rsidR="00C9123C" w:rsidRPr="00D55AC7" w:rsidRDefault="00C9123C" w:rsidP="003950CB">
            <w:pPr>
              <w:rPr>
                <w:sz w:val="20"/>
              </w:rPr>
            </w:pPr>
            <w:r w:rsidRPr="00D55AC7">
              <w:rPr>
                <w:sz w:val="20"/>
              </w:rPr>
              <w:t>Generalized Multi-Protocol Label Switching (GMPLS) Ethernet Label Switching Architecture and Framework</w:t>
            </w:r>
          </w:p>
        </w:tc>
        <w:tc>
          <w:tcPr>
            <w:tcW w:w="1260" w:type="dxa"/>
          </w:tcPr>
          <w:p w:rsidR="00C9123C" w:rsidRPr="00E02A7A"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Del="006A4CED" w:rsidRDefault="00C9123C" w:rsidP="003950CB">
            <w:pPr>
              <w:rPr>
                <w:sz w:val="20"/>
              </w:rPr>
            </w:pPr>
            <w:r w:rsidRPr="00D55AC7">
              <w:rPr>
                <w:sz w:val="20"/>
              </w:rPr>
              <w:t>draft-ietf-ccamp-mpls-graceful-shutdown-10.txt</w:t>
            </w:r>
          </w:p>
        </w:tc>
        <w:tc>
          <w:tcPr>
            <w:tcW w:w="4590" w:type="dxa"/>
          </w:tcPr>
          <w:p w:rsidR="00C9123C" w:rsidRPr="00D55AC7" w:rsidDel="006A4CED" w:rsidRDefault="00C9123C" w:rsidP="003950CB">
            <w:pPr>
              <w:rPr>
                <w:sz w:val="20"/>
              </w:rPr>
            </w:pPr>
            <w:r w:rsidRPr="00D55AC7">
              <w:rPr>
                <w:sz w:val="20"/>
              </w:rPr>
              <w:t>Graceful Shutdown in MPLS and Generalized MPLS Traffic Engineering Networks</w:t>
            </w:r>
          </w:p>
        </w:tc>
        <w:tc>
          <w:tcPr>
            <w:tcW w:w="1260" w:type="dxa"/>
          </w:tcPr>
          <w:p w:rsidR="00C9123C" w:rsidRPr="00E02A7A" w:rsidDel="006A4CED"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Del="006A4CED" w:rsidRDefault="00C9123C" w:rsidP="003950CB">
            <w:pPr>
              <w:rPr>
                <w:sz w:val="20"/>
              </w:rPr>
            </w:pPr>
            <w:r w:rsidRPr="00D55AC7">
              <w:rPr>
                <w:sz w:val="20"/>
              </w:rPr>
              <w:t>draft-ietf-ccamp-gmpls-vcat-lcas-08.txt</w:t>
            </w:r>
          </w:p>
        </w:tc>
        <w:tc>
          <w:tcPr>
            <w:tcW w:w="4590" w:type="dxa"/>
          </w:tcPr>
          <w:p w:rsidR="00C9123C" w:rsidRPr="00D55AC7" w:rsidDel="006A4CED" w:rsidRDefault="00C9123C" w:rsidP="003950CB">
            <w:pPr>
              <w:rPr>
                <w:sz w:val="20"/>
              </w:rPr>
            </w:pPr>
            <w:r w:rsidRPr="00D55AC7">
              <w:rPr>
                <w:sz w:val="20"/>
              </w:rPr>
              <w:t>Operating Virtual Concatenation (VCAT) and the Link Capacity Adjustment Scheme (LCAS) with Generalized Multi-Protocol Label Switching (GMPLS)</w:t>
            </w:r>
          </w:p>
        </w:tc>
        <w:tc>
          <w:tcPr>
            <w:tcW w:w="1260" w:type="dxa"/>
          </w:tcPr>
          <w:p w:rsidR="00C9123C" w:rsidRPr="00E02A7A" w:rsidDel="006A4CED"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draft-ietf-ccamp-gmpls-ted-mib-05.txt</w:t>
            </w:r>
          </w:p>
        </w:tc>
        <w:tc>
          <w:tcPr>
            <w:tcW w:w="4590" w:type="dxa"/>
          </w:tcPr>
          <w:p w:rsidR="00C9123C" w:rsidRPr="00D55AC7" w:rsidRDefault="00C9123C" w:rsidP="003950CB">
            <w:pPr>
              <w:rPr>
                <w:sz w:val="20"/>
              </w:rPr>
            </w:pPr>
            <w:r w:rsidRPr="00D55AC7">
              <w:rPr>
                <w:sz w:val="20"/>
              </w:rPr>
              <w:t>Traffic Engineering Database Management Information Base in support of GMPLS</w:t>
            </w:r>
          </w:p>
        </w:tc>
        <w:tc>
          <w:tcPr>
            <w:tcW w:w="1260" w:type="dxa"/>
          </w:tcPr>
          <w:p w:rsidR="00C9123C" w:rsidRPr="00E02A7A" w:rsidRDefault="00C9123C" w:rsidP="003950CB">
            <w:pPr>
              <w:rPr>
                <w:sz w:val="20"/>
              </w:rPr>
            </w:pPr>
            <w:r w:rsidRPr="00E02A7A">
              <w:rPr>
                <w:sz w:val="20"/>
              </w:rPr>
              <w:t>01/2009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152A70" w:rsidP="003950CB">
            <w:pPr>
              <w:rPr>
                <w:sz w:val="20"/>
              </w:rPr>
            </w:pPr>
            <w:hyperlink r:id="rId49" w:history="1">
              <w:r w:rsidR="00C9123C" w:rsidRPr="00D55AC7">
                <w:rPr>
                  <w:sz w:val="20"/>
                </w:rPr>
                <w:t>draft-ietf-ccamp-rwa-info-04.txt</w:t>
              </w:r>
            </w:hyperlink>
          </w:p>
        </w:tc>
        <w:tc>
          <w:tcPr>
            <w:tcW w:w="4590" w:type="dxa"/>
          </w:tcPr>
          <w:p w:rsidR="00C9123C" w:rsidRPr="00D55AC7" w:rsidRDefault="00C9123C" w:rsidP="003950CB">
            <w:pPr>
              <w:rPr>
                <w:sz w:val="20"/>
              </w:rPr>
            </w:pPr>
            <w:r w:rsidRPr="00D55AC7">
              <w:rPr>
                <w:sz w:val="20"/>
              </w:rPr>
              <w:t>Routing and Wavelength Assignment Information Model for Wavelength Switched Optical Networks</w:t>
            </w:r>
          </w:p>
        </w:tc>
        <w:tc>
          <w:tcPr>
            <w:tcW w:w="1260" w:type="dxa"/>
          </w:tcPr>
          <w:p w:rsidR="00C9123C" w:rsidRPr="00D55AC7" w:rsidRDefault="00C9123C" w:rsidP="003950CB">
            <w:pPr>
              <w:rPr>
                <w:sz w:val="20"/>
              </w:rPr>
            </w:pPr>
            <w:r w:rsidRPr="00D55AC7">
              <w:rPr>
                <w:sz w:val="20"/>
              </w:rPr>
              <w:t>09/2009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ccamp</w:t>
            </w:r>
            <w:proofErr w:type="spellEnd"/>
            <w:r w:rsidRPr="00E02A7A">
              <w:rPr>
                <w:sz w:val="20"/>
              </w:rPr>
              <w:t>)</w:t>
            </w:r>
          </w:p>
        </w:tc>
        <w:tc>
          <w:tcPr>
            <w:tcW w:w="1985" w:type="dxa"/>
          </w:tcPr>
          <w:p w:rsidR="00C9123C" w:rsidRPr="00D55AC7" w:rsidRDefault="00C9123C" w:rsidP="003950CB">
            <w:pPr>
              <w:rPr>
                <w:sz w:val="20"/>
              </w:rPr>
            </w:pPr>
            <w:r w:rsidRPr="00D55AC7">
              <w:rPr>
                <w:sz w:val="20"/>
              </w:rPr>
              <w:t>draft-ietf-ccamp-oam-configuration-fwk-03</w:t>
            </w:r>
          </w:p>
        </w:tc>
        <w:tc>
          <w:tcPr>
            <w:tcW w:w="4590" w:type="dxa"/>
          </w:tcPr>
          <w:p w:rsidR="00C9123C" w:rsidRPr="00D55AC7" w:rsidRDefault="00C9123C" w:rsidP="003950CB">
            <w:pPr>
              <w:rPr>
                <w:sz w:val="20"/>
              </w:rPr>
            </w:pPr>
            <w:r w:rsidRPr="00D55AC7">
              <w:rPr>
                <w:sz w:val="20"/>
              </w:rPr>
              <w:t>OAM Configuration Framework and Requirements for GMPLS RSVP-TE</w:t>
            </w:r>
          </w:p>
        </w:tc>
        <w:tc>
          <w:tcPr>
            <w:tcW w:w="1260" w:type="dxa"/>
          </w:tcPr>
          <w:p w:rsidR="00C9123C" w:rsidRPr="00D55AC7" w:rsidRDefault="00C9123C" w:rsidP="003950CB">
            <w:pPr>
              <w:rPr>
                <w:sz w:val="20"/>
              </w:rPr>
            </w:pPr>
            <w:r w:rsidRPr="00D55AC7">
              <w:rPr>
                <w:sz w:val="20"/>
              </w:rPr>
              <w:t>01/2010</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lastRenderedPageBreak/>
              <w:t>IETF (</w:t>
            </w:r>
            <w:proofErr w:type="spellStart"/>
            <w:r w:rsidRPr="00E02A7A">
              <w:rPr>
                <w:sz w:val="20"/>
              </w:rPr>
              <w:t>pce</w:t>
            </w:r>
            <w:proofErr w:type="spellEnd"/>
            <w:r w:rsidRPr="00E02A7A">
              <w:rPr>
                <w:sz w:val="20"/>
              </w:rPr>
              <w:t>)</w:t>
            </w:r>
          </w:p>
        </w:tc>
        <w:tc>
          <w:tcPr>
            <w:tcW w:w="1985" w:type="dxa"/>
          </w:tcPr>
          <w:p w:rsidR="00C9123C" w:rsidRPr="00E02A7A" w:rsidDel="006A4CED" w:rsidRDefault="00C9123C" w:rsidP="003950CB">
            <w:pPr>
              <w:rPr>
                <w:sz w:val="20"/>
              </w:rPr>
            </w:pPr>
            <w:r w:rsidRPr="00D55AC7">
              <w:rPr>
                <w:sz w:val="20"/>
              </w:rPr>
              <w:t>RFC 4655</w:t>
            </w:r>
          </w:p>
        </w:tc>
        <w:tc>
          <w:tcPr>
            <w:tcW w:w="4590" w:type="dxa"/>
          </w:tcPr>
          <w:p w:rsidR="00C9123C" w:rsidRPr="00E02A7A" w:rsidDel="006A4CED" w:rsidRDefault="00C9123C" w:rsidP="003950CB">
            <w:pPr>
              <w:rPr>
                <w:sz w:val="20"/>
              </w:rPr>
            </w:pPr>
            <w:r w:rsidRPr="00D55AC7">
              <w:rPr>
                <w:sz w:val="20"/>
              </w:rPr>
              <w:t>A Path Computation Element (PCE) Based Architecture</w:t>
            </w:r>
          </w:p>
        </w:tc>
        <w:tc>
          <w:tcPr>
            <w:tcW w:w="1260" w:type="dxa"/>
          </w:tcPr>
          <w:p w:rsidR="00C9123C" w:rsidRPr="00D55AC7" w:rsidDel="006A4CED" w:rsidRDefault="00C9123C" w:rsidP="003950CB">
            <w:pPr>
              <w:rPr>
                <w:sz w:val="20"/>
              </w:rPr>
            </w:pPr>
            <w:r w:rsidRPr="00D55AC7">
              <w:rPr>
                <w:sz w:val="20"/>
              </w:rPr>
              <w:t>08/2006</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rsidR="00C9123C" w:rsidRPr="00E02A7A" w:rsidDel="006A4CED" w:rsidRDefault="00C9123C" w:rsidP="003950CB">
            <w:pPr>
              <w:rPr>
                <w:sz w:val="20"/>
              </w:rPr>
            </w:pPr>
            <w:r w:rsidRPr="00D55AC7">
              <w:rPr>
                <w:sz w:val="20"/>
              </w:rPr>
              <w:t>RFC 4657</w:t>
            </w:r>
          </w:p>
        </w:tc>
        <w:tc>
          <w:tcPr>
            <w:tcW w:w="4590" w:type="dxa"/>
          </w:tcPr>
          <w:p w:rsidR="00C9123C" w:rsidRPr="00E02A7A" w:rsidDel="006A4CED" w:rsidRDefault="00C9123C" w:rsidP="003950CB">
            <w:pPr>
              <w:rPr>
                <w:sz w:val="20"/>
              </w:rPr>
            </w:pPr>
            <w:r w:rsidRPr="00D55AC7">
              <w:rPr>
                <w:sz w:val="20"/>
              </w:rPr>
              <w:t>Path Computation Element (PCE) Communication Protocol Generic Requirements</w:t>
            </w:r>
          </w:p>
        </w:tc>
        <w:tc>
          <w:tcPr>
            <w:tcW w:w="1260" w:type="dxa"/>
          </w:tcPr>
          <w:p w:rsidR="00C9123C" w:rsidRPr="00D55AC7" w:rsidDel="006A4CED" w:rsidRDefault="00C9123C" w:rsidP="003950CB">
            <w:pPr>
              <w:rPr>
                <w:sz w:val="20"/>
              </w:rPr>
            </w:pPr>
            <w:r w:rsidRPr="00D55AC7">
              <w:rPr>
                <w:sz w:val="20"/>
              </w:rPr>
              <w:t>09/2006</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rsidR="00C9123C" w:rsidRPr="00D55AC7" w:rsidRDefault="00C9123C" w:rsidP="003950CB">
            <w:pPr>
              <w:rPr>
                <w:sz w:val="20"/>
              </w:rPr>
            </w:pPr>
            <w:r w:rsidRPr="00D55AC7">
              <w:rPr>
                <w:sz w:val="20"/>
              </w:rPr>
              <w:t>RFC 4674</w:t>
            </w:r>
          </w:p>
        </w:tc>
        <w:tc>
          <w:tcPr>
            <w:tcW w:w="4590" w:type="dxa"/>
          </w:tcPr>
          <w:p w:rsidR="00C9123C" w:rsidRPr="00D55AC7" w:rsidRDefault="00C9123C" w:rsidP="003950CB">
            <w:pPr>
              <w:rPr>
                <w:sz w:val="20"/>
              </w:rPr>
            </w:pPr>
            <w:r w:rsidRPr="00D55AC7">
              <w:rPr>
                <w:sz w:val="20"/>
              </w:rPr>
              <w:t>Requirements for Path Computation Element (PCE) Discovery</w:t>
            </w:r>
          </w:p>
        </w:tc>
        <w:tc>
          <w:tcPr>
            <w:tcW w:w="1260" w:type="dxa"/>
          </w:tcPr>
          <w:p w:rsidR="00C9123C" w:rsidRPr="00D55AC7" w:rsidDel="006A4CED" w:rsidRDefault="00C9123C" w:rsidP="003950CB">
            <w:pPr>
              <w:rPr>
                <w:sz w:val="20"/>
              </w:rPr>
            </w:pPr>
            <w:r w:rsidRPr="00D55AC7">
              <w:rPr>
                <w:sz w:val="20"/>
              </w:rPr>
              <w:t>10/2006</w:t>
            </w:r>
          </w:p>
        </w:tc>
      </w:tr>
      <w:tr w:rsidR="00C9123C" w:rsidRPr="00E02A7A" w:rsidDel="006A4CED" w:rsidTr="003950CB">
        <w:trPr>
          <w:cantSplit/>
          <w:jc w:val="center"/>
        </w:trPr>
        <w:tc>
          <w:tcPr>
            <w:tcW w:w="1604" w:type="dxa"/>
          </w:tcPr>
          <w:p w:rsidR="00C9123C" w:rsidRPr="00E02A7A" w:rsidDel="006A4CED"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rsidR="00C9123C" w:rsidRPr="00D55AC7" w:rsidRDefault="00C9123C" w:rsidP="003950CB">
            <w:pPr>
              <w:rPr>
                <w:sz w:val="20"/>
              </w:rPr>
            </w:pPr>
            <w:r w:rsidRPr="00D55AC7">
              <w:rPr>
                <w:sz w:val="20"/>
              </w:rPr>
              <w:t>RFC4927</w:t>
            </w:r>
          </w:p>
        </w:tc>
        <w:tc>
          <w:tcPr>
            <w:tcW w:w="4590" w:type="dxa"/>
          </w:tcPr>
          <w:p w:rsidR="00C9123C" w:rsidRPr="00D55AC7" w:rsidRDefault="00C9123C" w:rsidP="003950CB">
            <w:pPr>
              <w:rPr>
                <w:sz w:val="20"/>
              </w:rPr>
            </w:pPr>
            <w:r w:rsidRPr="00D55AC7">
              <w:rPr>
                <w:sz w:val="20"/>
              </w:rPr>
              <w:t xml:space="preserve">PCE Communication Protocol (PCECP) Specific Requirements for Inter-Area </w:t>
            </w:r>
            <w:proofErr w:type="spellStart"/>
            <w:r w:rsidRPr="00D55AC7">
              <w:rPr>
                <w:sz w:val="20"/>
              </w:rPr>
              <w:t>Multi Protocol</w:t>
            </w:r>
            <w:proofErr w:type="spellEnd"/>
            <w:r w:rsidRPr="00D55AC7">
              <w:rPr>
                <w:sz w:val="20"/>
              </w:rPr>
              <w:t xml:space="preserve"> Label Switching (MPLS) and Generalized MPLS (GMPLS) Traffic Engineering</w:t>
            </w:r>
          </w:p>
        </w:tc>
        <w:tc>
          <w:tcPr>
            <w:tcW w:w="1260" w:type="dxa"/>
          </w:tcPr>
          <w:p w:rsidR="00C9123C" w:rsidRPr="00E02A7A" w:rsidDel="006A4CED" w:rsidRDefault="00C9123C" w:rsidP="003950CB">
            <w:pPr>
              <w:rPr>
                <w:sz w:val="20"/>
              </w:rPr>
            </w:pPr>
            <w:r w:rsidRPr="00D55AC7">
              <w:rPr>
                <w:sz w:val="20"/>
              </w:rPr>
              <w:t>07/2007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rsidR="00C9123C" w:rsidRPr="00D55AC7" w:rsidRDefault="00C9123C" w:rsidP="003950CB">
            <w:pPr>
              <w:rPr>
                <w:sz w:val="20"/>
              </w:rPr>
            </w:pPr>
            <w:r w:rsidRPr="00D55AC7">
              <w:rPr>
                <w:sz w:val="20"/>
              </w:rPr>
              <w:t>RFC 5088</w:t>
            </w:r>
          </w:p>
        </w:tc>
        <w:tc>
          <w:tcPr>
            <w:tcW w:w="4590" w:type="dxa"/>
          </w:tcPr>
          <w:p w:rsidR="00C9123C" w:rsidRPr="00D55AC7" w:rsidRDefault="00C9123C" w:rsidP="003950CB">
            <w:pPr>
              <w:rPr>
                <w:sz w:val="20"/>
              </w:rPr>
            </w:pPr>
            <w:r w:rsidRPr="00D55AC7">
              <w:rPr>
                <w:sz w:val="20"/>
              </w:rPr>
              <w:t>OSPF Protocol Extensions for Path Computation Element (PCE) Discovery</w:t>
            </w:r>
          </w:p>
        </w:tc>
        <w:tc>
          <w:tcPr>
            <w:tcW w:w="1260" w:type="dxa"/>
          </w:tcPr>
          <w:p w:rsidR="00C9123C" w:rsidRPr="00D55AC7" w:rsidRDefault="00C9123C" w:rsidP="003950CB">
            <w:pPr>
              <w:rPr>
                <w:sz w:val="20"/>
              </w:rPr>
            </w:pPr>
            <w:r w:rsidRPr="00D55AC7">
              <w:rPr>
                <w:sz w:val="20"/>
              </w:rPr>
              <w:t>01/2008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rsidR="00C9123C" w:rsidRPr="00D55AC7" w:rsidRDefault="00C9123C" w:rsidP="003950CB">
            <w:pPr>
              <w:rPr>
                <w:sz w:val="20"/>
              </w:rPr>
            </w:pPr>
            <w:r w:rsidRPr="00D55AC7">
              <w:rPr>
                <w:sz w:val="20"/>
              </w:rPr>
              <w:t>RFC 5089</w:t>
            </w:r>
          </w:p>
        </w:tc>
        <w:tc>
          <w:tcPr>
            <w:tcW w:w="4590" w:type="dxa"/>
          </w:tcPr>
          <w:p w:rsidR="00C9123C" w:rsidRPr="00D55AC7" w:rsidRDefault="00C9123C" w:rsidP="003950CB">
            <w:pPr>
              <w:rPr>
                <w:sz w:val="20"/>
              </w:rPr>
            </w:pPr>
            <w:r w:rsidRPr="00D55AC7">
              <w:rPr>
                <w:sz w:val="20"/>
              </w:rPr>
              <w:t>IS-IS Protocol Extensions for Path Computation Element (PCE) Discovery</w:t>
            </w:r>
          </w:p>
        </w:tc>
        <w:tc>
          <w:tcPr>
            <w:tcW w:w="1260" w:type="dxa"/>
          </w:tcPr>
          <w:p w:rsidR="00C9123C" w:rsidRPr="00D55AC7" w:rsidRDefault="00C9123C" w:rsidP="003950CB">
            <w:pPr>
              <w:rPr>
                <w:sz w:val="20"/>
              </w:rPr>
            </w:pPr>
            <w:r w:rsidRPr="00D55AC7">
              <w:rPr>
                <w:sz w:val="20"/>
              </w:rPr>
              <w:t>01/2008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rsidR="00C9123C" w:rsidRPr="00D55AC7" w:rsidRDefault="00C9123C" w:rsidP="003950CB">
            <w:pPr>
              <w:rPr>
                <w:sz w:val="20"/>
              </w:rPr>
            </w:pPr>
            <w:r w:rsidRPr="00D55AC7">
              <w:rPr>
                <w:sz w:val="20"/>
              </w:rPr>
              <w:t>RFC 5376</w:t>
            </w:r>
          </w:p>
        </w:tc>
        <w:tc>
          <w:tcPr>
            <w:tcW w:w="4590" w:type="dxa"/>
          </w:tcPr>
          <w:p w:rsidR="00C9123C" w:rsidRPr="00D55AC7" w:rsidRDefault="00C9123C" w:rsidP="003950CB">
            <w:pPr>
              <w:rPr>
                <w:sz w:val="20"/>
              </w:rPr>
            </w:pPr>
            <w:r w:rsidRPr="00D55AC7">
              <w:rPr>
                <w:sz w:val="20"/>
              </w:rPr>
              <w:t>Inter-AS Requirements for the Path Computation Element Communication Protocol (PCECP)</w:t>
            </w:r>
          </w:p>
        </w:tc>
        <w:tc>
          <w:tcPr>
            <w:tcW w:w="1260" w:type="dxa"/>
          </w:tcPr>
          <w:p w:rsidR="00C9123C" w:rsidRPr="00D55AC7" w:rsidRDefault="00C9123C" w:rsidP="003950CB">
            <w:pPr>
              <w:rPr>
                <w:sz w:val="20"/>
              </w:rPr>
            </w:pPr>
            <w:r w:rsidRPr="00D55AC7">
              <w:rPr>
                <w:sz w:val="20"/>
              </w:rPr>
              <w:t>11/2008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rsidR="00C9123C" w:rsidRPr="00D55AC7" w:rsidRDefault="00C9123C" w:rsidP="003950CB">
            <w:pPr>
              <w:rPr>
                <w:sz w:val="20"/>
              </w:rPr>
            </w:pPr>
            <w:r w:rsidRPr="00D55AC7">
              <w:rPr>
                <w:sz w:val="20"/>
              </w:rPr>
              <w:t>RFC 5394</w:t>
            </w:r>
          </w:p>
        </w:tc>
        <w:tc>
          <w:tcPr>
            <w:tcW w:w="4590" w:type="dxa"/>
          </w:tcPr>
          <w:p w:rsidR="00C9123C" w:rsidRPr="00D55AC7" w:rsidRDefault="00C9123C" w:rsidP="003950CB">
            <w:pPr>
              <w:rPr>
                <w:sz w:val="20"/>
              </w:rPr>
            </w:pPr>
            <w:r w:rsidRPr="00D55AC7">
              <w:rPr>
                <w:sz w:val="20"/>
              </w:rPr>
              <w:t>Policy-Enabled Path Computation Framework</w:t>
            </w:r>
          </w:p>
        </w:tc>
        <w:tc>
          <w:tcPr>
            <w:tcW w:w="1260" w:type="dxa"/>
          </w:tcPr>
          <w:p w:rsidR="00C9123C" w:rsidRPr="00D55AC7" w:rsidRDefault="00C9123C" w:rsidP="003950CB">
            <w:pPr>
              <w:rPr>
                <w:sz w:val="20"/>
              </w:rPr>
            </w:pPr>
            <w:r w:rsidRPr="00D55AC7">
              <w:rPr>
                <w:sz w:val="20"/>
              </w:rPr>
              <w:t>12/2008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rsidR="00C9123C" w:rsidRPr="00D55AC7" w:rsidRDefault="00C9123C" w:rsidP="003950CB">
            <w:pPr>
              <w:rPr>
                <w:sz w:val="20"/>
              </w:rPr>
            </w:pPr>
            <w:r w:rsidRPr="00D55AC7">
              <w:rPr>
                <w:sz w:val="20"/>
              </w:rPr>
              <w:t>RFC 5440</w:t>
            </w:r>
          </w:p>
        </w:tc>
        <w:tc>
          <w:tcPr>
            <w:tcW w:w="4590" w:type="dxa"/>
          </w:tcPr>
          <w:p w:rsidR="00C9123C" w:rsidRPr="00D55AC7" w:rsidRDefault="00C9123C" w:rsidP="003950CB">
            <w:pPr>
              <w:rPr>
                <w:sz w:val="20"/>
              </w:rPr>
            </w:pPr>
            <w:r w:rsidRPr="00D55AC7">
              <w:rPr>
                <w:sz w:val="20"/>
              </w:rPr>
              <w:t>Path Computation Element (PCE) Communication Protocol (PCEP)</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rsidR="00C9123C" w:rsidRPr="00D55AC7" w:rsidRDefault="00C9123C" w:rsidP="003950CB">
            <w:pPr>
              <w:rPr>
                <w:sz w:val="20"/>
              </w:rPr>
            </w:pPr>
            <w:r w:rsidRPr="00D55AC7">
              <w:rPr>
                <w:sz w:val="20"/>
              </w:rPr>
              <w:t>RFC 5441</w:t>
            </w:r>
          </w:p>
        </w:tc>
        <w:tc>
          <w:tcPr>
            <w:tcW w:w="4590" w:type="dxa"/>
          </w:tcPr>
          <w:p w:rsidR="00C9123C" w:rsidRPr="00D55AC7" w:rsidRDefault="00C9123C" w:rsidP="003950CB">
            <w:pPr>
              <w:rPr>
                <w:sz w:val="20"/>
              </w:rPr>
            </w:pPr>
            <w:r w:rsidRPr="00D55AC7">
              <w:rPr>
                <w:sz w:val="20"/>
              </w:rPr>
              <w:t>A Backward-Recursive PCE-Based Computation (BRPC) Procedure to Compute Shortest Constrained Inter-Domain Traffic Engineering Label Switched Paths</w:t>
            </w:r>
          </w:p>
        </w:tc>
        <w:tc>
          <w:tcPr>
            <w:tcW w:w="1260" w:type="dxa"/>
          </w:tcPr>
          <w:p w:rsidR="00C9123C" w:rsidRPr="00D55AC7" w:rsidRDefault="00C9123C" w:rsidP="003950CB">
            <w:pPr>
              <w:rPr>
                <w:sz w:val="20"/>
              </w:rPr>
            </w:pPr>
            <w:r w:rsidRPr="00D55AC7">
              <w:rPr>
                <w:sz w:val="20"/>
              </w:rPr>
              <w:t>04/2009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rsidR="00C9123C" w:rsidRPr="00D55AC7" w:rsidRDefault="00C9123C" w:rsidP="003950CB">
            <w:pPr>
              <w:rPr>
                <w:sz w:val="20"/>
              </w:rPr>
            </w:pPr>
            <w:r w:rsidRPr="00D55AC7">
              <w:rPr>
                <w:sz w:val="20"/>
              </w:rPr>
              <w:t>RFC 5455</w:t>
            </w:r>
          </w:p>
        </w:tc>
        <w:tc>
          <w:tcPr>
            <w:tcW w:w="4590" w:type="dxa"/>
          </w:tcPr>
          <w:p w:rsidR="00C9123C" w:rsidRPr="00D55AC7" w:rsidRDefault="00C9123C" w:rsidP="003950CB">
            <w:pPr>
              <w:rPr>
                <w:sz w:val="20"/>
              </w:rPr>
            </w:pPr>
            <w:proofErr w:type="spellStart"/>
            <w:r w:rsidRPr="00D55AC7">
              <w:rPr>
                <w:sz w:val="20"/>
              </w:rPr>
              <w:t>Diffserv</w:t>
            </w:r>
            <w:proofErr w:type="spellEnd"/>
            <w:r w:rsidRPr="00D55AC7">
              <w:rPr>
                <w:sz w:val="20"/>
              </w:rPr>
              <w:t>-Aware Class-Type Object for the Path Computation Element Communication Protocol</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rsidR="00C9123C" w:rsidRPr="00D55AC7" w:rsidRDefault="00C9123C" w:rsidP="003950CB">
            <w:pPr>
              <w:rPr>
                <w:sz w:val="20"/>
              </w:rPr>
            </w:pPr>
            <w:r w:rsidRPr="00D55AC7">
              <w:rPr>
                <w:sz w:val="20"/>
              </w:rPr>
              <w:t>draft-ietf-pce-vpn-req-00.txt</w:t>
            </w:r>
          </w:p>
        </w:tc>
        <w:tc>
          <w:tcPr>
            <w:tcW w:w="4590" w:type="dxa"/>
          </w:tcPr>
          <w:p w:rsidR="00C9123C" w:rsidRPr="00D55AC7" w:rsidRDefault="00C9123C" w:rsidP="003950CB">
            <w:pPr>
              <w:rPr>
                <w:sz w:val="20"/>
              </w:rPr>
            </w:pPr>
            <w:r w:rsidRPr="00D55AC7">
              <w:rPr>
                <w:sz w:val="20"/>
              </w:rPr>
              <w:t>PCC-PCE Communication Requirements for VPNs</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rsidR="00C9123C" w:rsidRPr="00D55AC7" w:rsidRDefault="00C9123C" w:rsidP="003950CB">
            <w:pPr>
              <w:rPr>
                <w:sz w:val="20"/>
              </w:rPr>
            </w:pPr>
            <w:r w:rsidRPr="00D55AC7">
              <w:rPr>
                <w:sz w:val="20"/>
              </w:rPr>
              <w:t>RFC 5520</w:t>
            </w:r>
          </w:p>
        </w:tc>
        <w:tc>
          <w:tcPr>
            <w:tcW w:w="4590" w:type="dxa"/>
          </w:tcPr>
          <w:p w:rsidR="00C9123C" w:rsidRPr="00D55AC7" w:rsidRDefault="00C9123C" w:rsidP="003950CB">
            <w:pPr>
              <w:rPr>
                <w:sz w:val="20"/>
              </w:rPr>
            </w:pPr>
            <w:r w:rsidRPr="00D55AC7">
              <w:rPr>
                <w:sz w:val="20"/>
              </w:rPr>
              <w:t>Preserving Topology Confidentiality in Inter-Domain Path Computation Using a Path-Key-Based Mechanism</w:t>
            </w:r>
          </w:p>
          <w:p w:rsidR="00C9123C" w:rsidRPr="00D55AC7" w:rsidRDefault="00C9123C" w:rsidP="003950CB">
            <w:pPr>
              <w:rPr>
                <w:sz w:val="20"/>
              </w:rPr>
            </w:pPr>
          </w:p>
        </w:tc>
        <w:tc>
          <w:tcPr>
            <w:tcW w:w="1260" w:type="dxa"/>
          </w:tcPr>
          <w:p w:rsidR="00C9123C" w:rsidRPr="00D55AC7" w:rsidRDefault="00C9123C" w:rsidP="003950CB">
            <w:pPr>
              <w:rPr>
                <w:sz w:val="20"/>
              </w:rPr>
            </w:pPr>
            <w:r w:rsidRPr="00D55AC7">
              <w:rPr>
                <w:sz w:val="20"/>
              </w:rPr>
              <w:t>04/2009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rsidR="00C9123C" w:rsidRPr="00D55AC7" w:rsidRDefault="00D55AC7" w:rsidP="003950CB">
            <w:pPr>
              <w:rPr>
                <w:sz w:val="20"/>
              </w:rPr>
            </w:pPr>
            <w:r>
              <w:rPr>
                <w:sz w:val="20"/>
              </w:rPr>
              <w:t>RF</w:t>
            </w:r>
            <w:r>
              <w:rPr>
                <w:rFonts w:hint="eastAsia"/>
                <w:sz w:val="20"/>
                <w:lang w:eastAsia="ja-JP"/>
              </w:rPr>
              <w:t>C</w:t>
            </w:r>
            <w:r w:rsidR="00C9123C" w:rsidRPr="00D55AC7">
              <w:rPr>
                <w:sz w:val="20"/>
              </w:rPr>
              <w:t xml:space="preserve"> 5521</w:t>
            </w:r>
          </w:p>
        </w:tc>
        <w:tc>
          <w:tcPr>
            <w:tcW w:w="4590" w:type="dxa"/>
          </w:tcPr>
          <w:p w:rsidR="00C9123C" w:rsidRPr="00D55AC7" w:rsidRDefault="00C9123C" w:rsidP="003950CB">
            <w:pPr>
              <w:rPr>
                <w:sz w:val="20"/>
              </w:rPr>
            </w:pPr>
            <w:r w:rsidRPr="00D55AC7">
              <w:rPr>
                <w:sz w:val="20"/>
              </w:rPr>
              <w:t>Extensions to the Path Computation Element Communication Protocol (PCEP) for Route Exclusions</w:t>
            </w:r>
          </w:p>
        </w:tc>
        <w:tc>
          <w:tcPr>
            <w:tcW w:w="1260" w:type="dxa"/>
          </w:tcPr>
          <w:p w:rsidR="00C9123C" w:rsidRPr="00D55AC7" w:rsidRDefault="00C9123C" w:rsidP="003950CB">
            <w:pPr>
              <w:rPr>
                <w:sz w:val="20"/>
              </w:rPr>
            </w:pPr>
            <w:r w:rsidRPr="00D55AC7">
              <w:rPr>
                <w:sz w:val="20"/>
              </w:rPr>
              <w:t>04/2009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rsidR="00C9123C" w:rsidRPr="00D55AC7" w:rsidRDefault="00C9123C" w:rsidP="003950CB">
            <w:pPr>
              <w:rPr>
                <w:sz w:val="20"/>
              </w:rPr>
            </w:pPr>
            <w:r w:rsidRPr="00D55AC7">
              <w:rPr>
                <w:sz w:val="20"/>
              </w:rPr>
              <w:t>RFC 5541</w:t>
            </w:r>
          </w:p>
        </w:tc>
        <w:tc>
          <w:tcPr>
            <w:tcW w:w="4590" w:type="dxa"/>
          </w:tcPr>
          <w:p w:rsidR="00C9123C" w:rsidRPr="00D55AC7" w:rsidRDefault="00C9123C" w:rsidP="003950CB">
            <w:pPr>
              <w:rPr>
                <w:sz w:val="20"/>
              </w:rPr>
            </w:pPr>
            <w:r w:rsidRPr="00D55AC7">
              <w:rPr>
                <w:sz w:val="20"/>
              </w:rPr>
              <w:t>Encoding of Objective Functions in the Path Computation Element Communication Protocol (PCEP)</w:t>
            </w:r>
          </w:p>
        </w:tc>
        <w:tc>
          <w:tcPr>
            <w:tcW w:w="1260" w:type="dxa"/>
          </w:tcPr>
          <w:p w:rsidR="00C9123C" w:rsidRPr="00D55AC7" w:rsidRDefault="00C9123C" w:rsidP="003950CB">
            <w:pPr>
              <w:rPr>
                <w:sz w:val="20"/>
              </w:rPr>
            </w:pPr>
            <w:r w:rsidRPr="00D55AC7">
              <w:rPr>
                <w:sz w:val="20"/>
              </w:rPr>
              <w:t>06/2009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rsidR="00C9123C" w:rsidRPr="00D55AC7" w:rsidRDefault="00C9123C" w:rsidP="003950CB">
            <w:pPr>
              <w:rPr>
                <w:sz w:val="20"/>
              </w:rPr>
            </w:pPr>
            <w:r w:rsidRPr="00D55AC7">
              <w:rPr>
                <w:sz w:val="20"/>
              </w:rPr>
              <w:t>draft-ietf-pce-monitoring-05.txt</w:t>
            </w:r>
          </w:p>
        </w:tc>
        <w:tc>
          <w:tcPr>
            <w:tcW w:w="4590" w:type="dxa"/>
          </w:tcPr>
          <w:p w:rsidR="00C9123C" w:rsidRPr="00D55AC7" w:rsidRDefault="00C9123C" w:rsidP="003950CB">
            <w:pPr>
              <w:rPr>
                <w:sz w:val="20"/>
              </w:rPr>
            </w:pPr>
            <w:r w:rsidRPr="00D55AC7">
              <w:rPr>
                <w:sz w:val="20"/>
              </w:rPr>
              <w:t>A set of monitoring tools for Path Computation Element based Architecture</w:t>
            </w:r>
          </w:p>
        </w:tc>
        <w:tc>
          <w:tcPr>
            <w:tcW w:w="1260" w:type="dxa"/>
          </w:tcPr>
          <w:p w:rsidR="00C9123C" w:rsidRPr="00D55AC7" w:rsidRDefault="00C9123C" w:rsidP="003950CB">
            <w:pPr>
              <w:rPr>
                <w:sz w:val="20"/>
              </w:rPr>
            </w:pPr>
            <w:r w:rsidRPr="00D55AC7">
              <w:rPr>
                <w:sz w:val="20"/>
              </w:rPr>
              <w:t>06/2009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rsidR="00C9123C" w:rsidRPr="00D55AC7" w:rsidRDefault="00C9123C" w:rsidP="003950CB">
            <w:pPr>
              <w:rPr>
                <w:sz w:val="20"/>
              </w:rPr>
            </w:pPr>
            <w:r w:rsidRPr="00D55AC7">
              <w:rPr>
                <w:sz w:val="20"/>
              </w:rPr>
              <w:t>RFC 5557</w:t>
            </w:r>
          </w:p>
        </w:tc>
        <w:tc>
          <w:tcPr>
            <w:tcW w:w="4590" w:type="dxa"/>
          </w:tcPr>
          <w:p w:rsidR="00C9123C" w:rsidRPr="00D55AC7" w:rsidRDefault="00C9123C" w:rsidP="003950CB">
            <w:pPr>
              <w:rPr>
                <w:sz w:val="20"/>
              </w:rPr>
            </w:pPr>
            <w:r w:rsidRPr="00D55AC7">
              <w:rPr>
                <w:sz w:val="20"/>
              </w:rPr>
              <w:t>Path Computation Element Communication Protocol (PCEP) Requirements and Protocol Extensions in Support of Global Concurrent Optimization</w:t>
            </w:r>
          </w:p>
        </w:tc>
        <w:tc>
          <w:tcPr>
            <w:tcW w:w="1260" w:type="dxa"/>
          </w:tcPr>
          <w:p w:rsidR="00C9123C" w:rsidRPr="00D55AC7" w:rsidRDefault="00C9123C" w:rsidP="003950CB">
            <w:pPr>
              <w:rPr>
                <w:sz w:val="20"/>
              </w:rPr>
            </w:pPr>
            <w:r w:rsidRPr="00D55AC7">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rsidR="00C9123C" w:rsidRPr="00D55AC7" w:rsidRDefault="00C9123C" w:rsidP="003950CB">
            <w:pPr>
              <w:rPr>
                <w:sz w:val="20"/>
              </w:rPr>
            </w:pPr>
            <w:r w:rsidRPr="00D55AC7">
              <w:rPr>
                <w:sz w:val="20"/>
              </w:rPr>
              <w:t>draft-ietf-pce-gmpls-aps-req-01.txt</w:t>
            </w:r>
          </w:p>
        </w:tc>
        <w:tc>
          <w:tcPr>
            <w:tcW w:w="4590" w:type="dxa"/>
          </w:tcPr>
          <w:p w:rsidR="00C9123C" w:rsidRPr="00D55AC7" w:rsidRDefault="00C9123C" w:rsidP="003950CB">
            <w:pPr>
              <w:rPr>
                <w:sz w:val="20"/>
              </w:rPr>
            </w:pPr>
            <w:r w:rsidRPr="00D55AC7">
              <w:rPr>
                <w:sz w:val="20"/>
              </w:rPr>
              <w:t>Requirements for GMPLS applications of PCE</w:t>
            </w:r>
          </w:p>
        </w:tc>
        <w:tc>
          <w:tcPr>
            <w:tcW w:w="1260" w:type="dxa"/>
          </w:tcPr>
          <w:p w:rsidR="00C9123C" w:rsidRPr="00E02A7A"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lastRenderedPageBreak/>
              <w:t>IETF (</w:t>
            </w:r>
            <w:proofErr w:type="spellStart"/>
            <w:r w:rsidRPr="00E02A7A">
              <w:rPr>
                <w:sz w:val="20"/>
              </w:rPr>
              <w:t>pce</w:t>
            </w:r>
            <w:proofErr w:type="spellEnd"/>
            <w:r w:rsidRPr="00E02A7A">
              <w:rPr>
                <w:sz w:val="20"/>
              </w:rPr>
              <w:t>)</w:t>
            </w:r>
          </w:p>
        </w:tc>
        <w:tc>
          <w:tcPr>
            <w:tcW w:w="1985" w:type="dxa"/>
          </w:tcPr>
          <w:p w:rsidR="00C9123C" w:rsidRPr="00D55AC7" w:rsidRDefault="00C9123C" w:rsidP="003950CB">
            <w:pPr>
              <w:rPr>
                <w:sz w:val="20"/>
              </w:rPr>
            </w:pPr>
            <w:r w:rsidRPr="00D55AC7">
              <w:rPr>
                <w:sz w:val="20"/>
              </w:rPr>
              <w:t>draft-ietf-pce-manageability-requirements-07.txt</w:t>
            </w:r>
          </w:p>
        </w:tc>
        <w:tc>
          <w:tcPr>
            <w:tcW w:w="4590" w:type="dxa"/>
          </w:tcPr>
          <w:p w:rsidR="00C9123C" w:rsidRPr="00D55AC7" w:rsidRDefault="00C9123C" w:rsidP="003950CB">
            <w:pPr>
              <w:rPr>
                <w:sz w:val="20"/>
              </w:rPr>
            </w:pPr>
            <w:r w:rsidRPr="00D55AC7">
              <w:rPr>
                <w:sz w:val="20"/>
              </w:rPr>
              <w:t>Inclusion of Manageability Sections in PCE Working Group Drafts</w:t>
            </w:r>
          </w:p>
          <w:p w:rsidR="00C9123C" w:rsidRPr="00D55AC7" w:rsidRDefault="00C9123C" w:rsidP="003950CB">
            <w:pPr>
              <w:rPr>
                <w:sz w:val="20"/>
              </w:rPr>
            </w:pPr>
          </w:p>
        </w:tc>
        <w:tc>
          <w:tcPr>
            <w:tcW w:w="1260" w:type="dxa"/>
          </w:tcPr>
          <w:p w:rsidR="00C9123C" w:rsidRPr="00E02A7A"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rsidR="00C9123C" w:rsidRPr="00D55AC7" w:rsidRDefault="00C9123C" w:rsidP="003950CB">
            <w:pPr>
              <w:rPr>
                <w:sz w:val="20"/>
              </w:rPr>
            </w:pPr>
            <w:r w:rsidRPr="00D55AC7">
              <w:rPr>
                <w:sz w:val="20"/>
              </w:rPr>
              <w:t>draft-ietf-pce-vendor-constraints-00.txt</w:t>
            </w:r>
          </w:p>
        </w:tc>
        <w:tc>
          <w:tcPr>
            <w:tcW w:w="4590" w:type="dxa"/>
          </w:tcPr>
          <w:p w:rsidR="00C9123C" w:rsidRPr="00D55AC7" w:rsidRDefault="00C9123C" w:rsidP="003950CB">
            <w:pPr>
              <w:rPr>
                <w:sz w:val="20"/>
              </w:rPr>
            </w:pPr>
            <w:r w:rsidRPr="00D55AC7">
              <w:rPr>
                <w:sz w:val="20"/>
              </w:rPr>
              <w:t>Conveying Vendor-Specific Constraints in the Path Computation Element Protocol</w:t>
            </w:r>
          </w:p>
        </w:tc>
        <w:tc>
          <w:tcPr>
            <w:tcW w:w="1260" w:type="dxa"/>
          </w:tcPr>
          <w:p w:rsidR="00C9123C" w:rsidRPr="00E02A7A"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rsidR="00C9123C" w:rsidRPr="00D55AC7" w:rsidRDefault="00C9123C" w:rsidP="003950CB">
            <w:pPr>
              <w:rPr>
                <w:sz w:val="20"/>
              </w:rPr>
            </w:pPr>
            <w:r w:rsidRPr="00D55AC7">
              <w:rPr>
                <w:sz w:val="20"/>
              </w:rPr>
              <w:t>draft-ietf-pce-pcep-svec-list-02.txt</w:t>
            </w:r>
          </w:p>
        </w:tc>
        <w:tc>
          <w:tcPr>
            <w:tcW w:w="4590" w:type="dxa"/>
          </w:tcPr>
          <w:p w:rsidR="00C9123C" w:rsidRPr="00D55AC7" w:rsidRDefault="00C9123C" w:rsidP="003950CB">
            <w:pPr>
              <w:rPr>
                <w:sz w:val="20"/>
              </w:rPr>
            </w:pPr>
            <w:r w:rsidRPr="00D55AC7">
              <w:rPr>
                <w:sz w:val="20"/>
              </w:rPr>
              <w:t xml:space="preserve">The use of SVEC (Synchronization </w:t>
            </w:r>
            <w:proofErr w:type="spellStart"/>
            <w:r w:rsidRPr="00D55AC7">
              <w:rPr>
                <w:sz w:val="20"/>
              </w:rPr>
              <w:t>VECtor</w:t>
            </w:r>
            <w:proofErr w:type="spellEnd"/>
            <w:r w:rsidRPr="00D55AC7">
              <w:rPr>
                <w:sz w:val="20"/>
              </w:rPr>
              <w:t>) list for Synchronized dependent path computations</w:t>
            </w:r>
          </w:p>
        </w:tc>
        <w:tc>
          <w:tcPr>
            <w:tcW w:w="1260" w:type="dxa"/>
          </w:tcPr>
          <w:p w:rsidR="00C9123C" w:rsidRPr="00E02A7A" w:rsidRDefault="00C9123C" w:rsidP="003950CB">
            <w:pPr>
              <w:rPr>
                <w:sz w:val="20"/>
              </w:rPr>
            </w:pPr>
            <w:r w:rsidRPr="00E02A7A">
              <w:rPr>
                <w:sz w:val="20"/>
              </w:rPr>
              <w:t>08/2009</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rsidR="00C9123C" w:rsidRPr="00D55AC7" w:rsidRDefault="00C9123C" w:rsidP="003950CB">
            <w:pPr>
              <w:rPr>
                <w:sz w:val="20"/>
              </w:rPr>
            </w:pPr>
            <w:r w:rsidRPr="00D55AC7">
              <w:rPr>
                <w:sz w:val="20"/>
              </w:rPr>
              <w:t>draft-ietf-pce-inter-layer-req-10.txt</w:t>
            </w:r>
          </w:p>
        </w:tc>
        <w:tc>
          <w:tcPr>
            <w:tcW w:w="4590" w:type="dxa"/>
          </w:tcPr>
          <w:p w:rsidR="00C9123C" w:rsidRPr="00D55AC7" w:rsidRDefault="00C9123C" w:rsidP="003950CB">
            <w:pPr>
              <w:rPr>
                <w:sz w:val="20"/>
              </w:rPr>
            </w:pPr>
            <w:r w:rsidRPr="00D55AC7">
              <w:rPr>
                <w:sz w:val="20"/>
              </w:rPr>
              <w:t>PCC-PCE Communication Requirements for Inter-Layer Traffic Engineering</w:t>
            </w:r>
          </w:p>
        </w:tc>
        <w:tc>
          <w:tcPr>
            <w:tcW w:w="1260" w:type="dxa"/>
          </w:tcPr>
          <w:p w:rsidR="00C9123C" w:rsidRPr="00E02A7A" w:rsidDel="006A4CED" w:rsidRDefault="00C9123C" w:rsidP="003950CB">
            <w:pPr>
              <w:rPr>
                <w:sz w:val="20"/>
              </w:rPr>
            </w:pPr>
            <w:r w:rsidRPr="00E02A7A">
              <w:rPr>
                <w:sz w:val="20"/>
              </w:rPr>
              <w:t>08/2009</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w:t>
            </w:r>
            <w:proofErr w:type="spellStart"/>
            <w:r w:rsidRPr="00E02A7A">
              <w:rPr>
                <w:sz w:val="20"/>
              </w:rPr>
              <w:t>pce</w:t>
            </w:r>
            <w:proofErr w:type="spellEnd"/>
            <w:r w:rsidRPr="00E02A7A">
              <w:rPr>
                <w:sz w:val="20"/>
              </w:rPr>
              <w:t>)</w:t>
            </w:r>
          </w:p>
        </w:tc>
        <w:tc>
          <w:tcPr>
            <w:tcW w:w="1985" w:type="dxa"/>
          </w:tcPr>
          <w:p w:rsidR="00C9123C" w:rsidRPr="00D55AC7" w:rsidRDefault="00C9123C" w:rsidP="003950CB">
            <w:pPr>
              <w:rPr>
                <w:sz w:val="20"/>
              </w:rPr>
            </w:pPr>
            <w:r w:rsidRPr="00D55AC7">
              <w:rPr>
                <w:sz w:val="20"/>
              </w:rPr>
              <w:t>draft-ietf-pce-inter-layer-frwk-10.txt</w:t>
            </w:r>
          </w:p>
        </w:tc>
        <w:tc>
          <w:tcPr>
            <w:tcW w:w="4590" w:type="dxa"/>
          </w:tcPr>
          <w:p w:rsidR="00C9123C" w:rsidRPr="00D55AC7" w:rsidRDefault="00C9123C" w:rsidP="003950CB">
            <w:pPr>
              <w:rPr>
                <w:sz w:val="20"/>
              </w:rPr>
            </w:pPr>
            <w:r w:rsidRPr="00D55AC7">
              <w:rPr>
                <w:sz w:val="20"/>
              </w:rPr>
              <w:t>Framework for PCE-Based Inter-Layer MPLS and GMPLS Traffic Engineering</w:t>
            </w:r>
          </w:p>
        </w:tc>
        <w:tc>
          <w:tcPr>
            <w:tcW w:w="1260" w:type="dxa"/>
          </w:tcPr>
          <w:p w:rsidR="00C9123C" w:rsidRPr="00E02A7A" w:rsidDel="006A4CED" w:rsidRDefault="00C9123C" w:rsidP="003950CB">
            <w:pPr>
              <w:rPr>
                <w:sz w:val="20"/>
              </w:rPr>
            </w:pPr>
            <w:r w:rsidRPr="00E02A7A">
              <w:rPr>
                <w:sz w:val="20"/>
              </w:rPr>
              <w:t>03/2009 (awaiting RFC #)</w:t>
            </w:r>
          </w:p>
        </w:tc>
      </w:tr>
      <w:tr w:rsidR="00C9123C" w:rsidRPr="00E02A7A" w:rsidTr="003950CB">
        <w:trPr>
          <w:cantSplit/>
          <w:jc w:val="center"/>
        </w:trPr>
        <w:tc>
          <w:tcPr>
            <w:tcW w:w="1604" w:type="dxa"/>
          </w:tcPr>
          <w:p w:rsidR="00C9123C" w:rsidRPr="00E02A7A" w:rsidDel="006A4CED" w:rsidRDefault="00C9123C" w:rsidP="003950CB">
            <w:pPr>
              <w:rPr>
                <w:sz w:val="20"/>
              </w:rPr>
            </w:pPr>
            <w:r w:rsidRPr="00D55AC7">
              <w:rPr>
                <w:sz w:val="20"/>
              </w:rPr>
              <w:t>IETF(</w:t>
            </w:r>
            <w:proofErr w:type="spellStart"/>
            <w:r w:rsidRPr="00D55AC7">
              <w:rPr>
                <w:sz w:val="20"/>
              </w:rPr>
              <w:t>opsawg</w:t>
            </w:r>
            <w:proofErr w:type="spellEnd"/>
            <w:r w:rsidRPr="00D55AC7">
              <w:rPr>
                <w:sz w:val="20"/>
              </w:rPr>
              <w:t>)</w:t>
            </w:r>
          </w:p>
        </w:tc>
        <w:tc>
          <w:tcPr>
            <w:tcW w:w="1985" w:type="dxa"/>
          </w:tcPr>
          <w:p w:rsidR="00C9123C" w:rsidRPr="00D55AC7" w:rsidRDefault="00C9123C" w:rsidP="003950CB">
            <w:pPr>
              <w:rPr>
                <w:sz w:val="20"/>
              </w:rPr>
            </w:pPr>
            <w:r w:rsidRPr="00D55AC7">
              <w:rPr>
                <w:sz w:val="20"/>
              </w:rPr>
              <w:t>draft-ietf-opsawg-mpls-tp-oam-def-05.txt</w:t>
            </w:r>
          </w:p>
        </w:tc>
        <w:tc>
          <w:tcPr>
            <w:tcW w:w="4590" w:type="dxa"/>
          </w:tcPr>
          <w:p w:rsidR="00C9123C" w:rsidRPr="00D55AC7" w:rsidRDefault="00C9123C" w:rsidP="003950CB">
            <w:pPr>
              <w:rPr>
                <w:sz w:val="20"/>
              </w:rPr>
            </w:pPr>
            <w:r w:rsidRPr="00D55AC7">
              <w:rPr>
                <w:sz w:val="20"/>
              </w:rPr>
              <w:t>"The OAM Acronym Soup"</w:t>
            </w:r>
          </w:p>
        </w:tc>
        <w:tc>
          <w:tcPr>
            <w:tcW w:w="1260" w:type="dxa"/>
          </w:tcPr>
          <w:p w:rsidR="00C9123C" w:rsidRPr="00E02A7A" w:rsidDel="006A4CED" w:rsidRDefault="00C9123C" w:rsidP="003950CB">
            <w:pPr>
              <w:rPr>
                <w:sz w:val="20"/>
              </w:rPr>
            </w:pPr>
            <w:r w:rsidRPr="00D55AC7">
              <w:rPr>
                <w:sz w:val="20"/>
              </w:rPr>
              <w:t>05/2010</w:t>
            </w:r>
          </w:p>
        </w:tc>
      </w:tr>
    </w:tbl>
    <w:p w:rsidR="00C9123C" w:rsidRPr="00ED115A" w:rsidRDefault="00C9123C" w:rsidP="00C9123C">
      <w:pPr>
        <w:rPr>
          <w:lang w:eastAsia="ja-JP"/>
        </w:rPr>
      </w:pPr>
    </w:p>
    <w:p w:rsidR="00C9123C" w:rsidRPr="00ED115A" w:rsidDel="00E47CCE" w:rsidRDefault="00C9123C" w:rsidP="003E31AA">
      <w:pPr>
        <w:pStyle w:val="af"/>
        <w:rPr>
          <w:del w:id="3889" w:author="Morita" w:date="2016-09-27T23:29:00Z"/>
          <w:lang w:eastAsia="ja-JP"/>
        </w:rPr>
        <w:pPrChange w:id="3890" w:author="Morita" w:date="2016-09-27T23:47:00Z">
          <w:pPr>
            <w:keepNext/>
            <w:tabs>
              <w:tab w:val="clear" w:pos="794"/>
              <w:tab w:val="clear" w:pos="1191"/>
              <w:tab w:val="clear" w:pos="1588"/>
              <w:tab w:val="clear" w:pos="1985"/>
            </w:tabs>
            <w:overflowPunct/>
            <w:autoSpaceDE/>
            <w:autoSpaceDN/>
            <w:adjustRightInd/>
            <w:spacing w:after="120"/>
            <w:jc w:val="center"/>
            <w:textAlignment w:val="auto"/>
          </w:pPr>
        </w:pPrChange>
      </w:pPr>
      <w:del w:id="3891" w:author="Morita" w:date="2016-09-27T23:29:00Z">
        <w:r w:rsidRPr="00ED115A" w:rsidDel="00E47CCE">
          <w:delText>TABLE 7-1</w:delText>
        </w:r>
        <w:r w:rsidRPr="00ED115A" w:rsidDel="00E47CCE">
          <w:rPr>
            <w:rFonts w:hint="eastAsia"/>
            <w:lang w:eastAsia="ja-JP"/>
          </w:rPr>
          <w:delText>-3</w:delText>
        </w:r>
        <w:r w:rsidRPr="00ED115A" w:rsidDel="00E47CCE">
          <w:delText>/OTNT:  OTNT Related Standards and Industry Agreements</w:delText>
        </w:r>
        <w:r w:rsidRPr="00ED115A" w:rsidDel="00E47CCE">
          <w:rPr>
            <w:rFonts w:hint="eastAsia"/>
            <w:lang w:eastAsia="ja-JP"/>
          </w:rPr>
          <w:delText xml:space="preserve"> (IEEE 802 standards)</w:delText>
        </w:r>
      </w:del>
    </w:p>
    <w:p w:rsidR="00E47CCE" w:rsidRPr="00E47CCE" w:rsidRDefault="00E47CCE" w:rsidP="003E31AA">
      <w:pPr>
        <w:pStyle w:val="af"/>
        <w:rPr>
          <w:ins w:id="3892" w:author="Morita" w:date="2016-09-27T23:29:00Z"/>
          <w:rFonts w:hint="eastAsia"/>
          <w:lang w:eastAsia="ja-JP"/>
          <w:rPrChange w:id="3893" w:author="Morita" w:date="2016-09-27T23:29:00Z">
            <w:rPr>
              <w:ins w:id="3894" w:author="Morita" w:date="2016-09-27T23:29:00Z"/>
              <w:rFonts w:hint="eastAsia"/>
              <w:lang w:eastAsia="ja-JP"/>
            </w:rPr>
          </w:rPrChange>
        </w:rPr>
        <w:pPrChange w:id="3895" w:author="Morita" w:date="2016-09-27T23:47:00Z">
          <w:pPr/>
        </w:pPrChange>
      </w:pPr>
      <w:bookmarkStart w:id="3896" w:name="_Toc462783302"/>
      <w:ins w:id="3897" w:author="Morita" w:date="2016-09-27T23:29:00Z">
        <w:r>
          <w:t xml:space="preserve">Table </w:t>
        </w:r>
        <w:r>
          <w:fldChar w:fldCharType="begin"/>
        </w:r>
        <w:r>
          <w:instrText xml:space="preserve"> SEQ Table \* ARABIC </w:instrText>
        </w:r>
      </w:ins>
      <w:r>
        <w:fldChar w:fldCharType="separate"/>
      </w:r>
      <w:ins w:id="3898" w:author="Morita" w:date="2016-09-27T23:34:00Z">
        <w:r w:rsidR="00575FF2">
          <w:rPr>
            <w:noProof/>
          </w:rPr>
          <w:t>6</w:t>
        </w:r>
      </w:ins>
      <w:ins w:id="3899" w:author="Morita" w:date="2016-09-27T23:29:00Z">
        <w: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OTNT Related Standards and Industry Agreements (IEEE 802 standards)</w:t>
        </w:r>
        <w:bookmarkEnd w:id="3896"/>
      </w:ins>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E02A7A" w:rsidTr="00282356">
        <w:trPr>
          <w:cantSplit/>
          <w:jc w:val="center"/>
        </w:trPr>
        <w:tc>
          <w:tcPr>
            <w:tcW w:w="1604" w:type="dxa"/>
          </w:tcPr>
          <w:p w:rsidR="00C9123C" w:rsidRPr="00E02A7A" w:rsidRDefault="00C9123C" w:rsidP="003950CB">
            <w:pPr>
              <w:rPr>
                <w:b/>
                <w:sz w:val="20"/>
              </w:rPr>
            </w:pPr>
            <w:r w:rsidRPr="00E02A7A">
              <w:rPr>
                <w:b/>
                <w:sz w:val="20"/>
              </w:rPr>
              <w:t>Organisation (Subgroup responsible)</w:t>
            </w:r>
          </w:p>
        </w:tc>
        <w:tc>
          <w:tcPr>
            <w:tcW w:w="1985" w:type="dxa"/>
          </w:tcPr>
          <w:p w:rsidR="00C9123C" w:rsidRPr="00E02A7A" w:rsidRDefault="00C9123C" w:rsidP="003950CB">
            <w:pPr>
              <w:rPr>
                <w:b/>
                <w:sz w:val="20"/>
              </w:rPr>
            </w:pPr>
            <w:r w:rsidRPr="00E02A7A">
              <w:rPr>
                <w:b/>
                <w:sz w:val="20"/>
              </w:rPr>
              <w:t>Number</w:t>
            </w:r>
          </w:p>
        </w:tc>
        <w:tc>
          <w:tcPr>
            <w:tcW w:w="4590" w:type="dxa"/>
          </w:tcPr>
          <w:p w:rsidR="00C9123C" w:rsidRPr="00E02A7A" w:rsidRDefault="00C9123C" w:rsidP="003950CB">
            <w:pPr>
              <w:rPr>
                <w:b/>
                <w:sz w:val="20"/>
              </w:rPr>
            </w:pPr>
            <w:r w:rsidRPr="00E02A7A">
              <w:rPr>
                <w:b/>
                <w:sz w:val="20"/>
              </w:rPr>
              <w:t>Title</w:t>
            </w:r>
          </w:p>
        </w:tc>
        <w:tc>
          <w:tcPr>
            <w:tcW w:w="1260" w:type="dxa"/>
          </w:tcPr>
          <w:p w:rsidR="00C9123C" w:rsidRPr="00E02A7A" w:rsidRDefault="00C9123C" w:rsidP="003950CB">
            <w:pPr>
              <w:rPr>
                <w:b/>
                <w:sz w:val="20"/>
              </w:rPr>
            </w:pPr>
            <w:r w:rsidRPr="00E02A7A">
              <w:rPr>
                <w:b/>
                <w:sz w:val="20"/>
              </w:rPr>
              <w:t>Publication Date</w:t>
            </w:r>
          </w:p>
        </w:tc>
      </w:tr>
      <w:tr w:rsidR="00CA1C1C" w:rsidRPr="00E02A7A" w:rsidTr="00493B39">
        <w:trPr>
          <w:cantSplit/>
          <w:jc w:val="center"/>
        </w:trPr>
        <w:tc>
          <w:tcPr>
            <w:tcW w:w="1604" w:type="dxa"/>
          </w:tcPr>
          <w:p w:rsidR="00CA1C1C" w:rsidRDefault="00CA1C1C" w:rsidP="003950CB">
            <w:pPr>
              <w:rPr>
                <w:sz w:val="20"/>
                <w:lang w:eastAsia="ja-JP"/>
              </w:rPr>
            </w:pPr>
            <w:r>
              <w:rPr>
                <w:rFonts w:hint="eastAsia"/>
                <w:sz w:val="20"/>
                <w:lang w:eastAsia="ja-JP"/>
              </w:rPr>
              <w:t>IEEE 802.1</w:t>
            </w:r>
          </w:p>
        </w:tc>
        <w:tc>
          <w:tcPr>
            <w:tcW w:w="1985" w:type="dxa"/>
          </w:tcPr>
          <w:p w:rsidR="00CA1C1C" w:rsidRPr="00CA1C1C" w:rsidRDefault="00CA1C1C" w:rsidP="003950CB">
            <w:pPr>
              <w:rPr>
                <w:sz w:val="20"/>
              </w:rPr>
            </w:pPr>
            <w:r w:rsidRPr="00CA1C1C">
              <w:rPr>
                <w:sz w:val="20"/>
              </w:rPr>
              <w:t>IEEE Std. 802-2014</w:t>
            </w:r>
          </w:p>
        </w:tc>
        <w:tc>
          <w:tcPr>
            <w:tcW w:w="4590" w:type="dxa"/>
          </w:tcPr>
          <w:p w:rsidR="00CA1C1C" w:rsidRPr="00CA1C1C" w:rsidRDefault="00CA1C1C" w:rsidP="003950CB">
            <w:pPr>
              <w:rPr>
                <w:sz w:val="20"/>
              </w:rPr>
            </w:pPr>
            <w:r w:rsidRPr="00CA1C1C">
              <w:rPr>
                <w:sz w:val="20"/>
              </w:rPr>
              <w:t>IEEE Standard for Local and Metropolitan Area Networks: Overview and Architecture</w:t>
            </w:r>
          </w:p>
        </w:tc>
        <w:tc>
          <w:tcPr>
            <w:tcW w:w="1260" w:type="dxa"/>
          </w:tcPr>
          <w:p w:rsidR="00CA1C1C" w:rsidRPr="00D55AC7" w:rsidRDefault="00CA1C1C" w:rsidP="003950CB">
            <w:pPr>
              <w:rPr>
                <w:sz w:val="20"/>
                <w:lang w:eastAsia="ja-JP"/>
              </w:rPr>
            </w:pPr>
            <w:r>
              <w:rPr>
                <w:rFonts w:hint="eastAsia"/>
                <w:sz w:val="20"/>
                <w:lang w:eastAsia="ja-JP"/>
              </w:rPr>
              <w:t>2014</w:t>
            </w:r>
          </w:p>
        </w:tc>
      </w:tr>
      <w:tr w:rsidR="00CA1C1C" w:rsidRPr="00E02A7A" w:rsidTr="00493B39">
        <w:trPr>
          <w:cantSplit/>
          <w:jc w:val="center"/>
        </w:trPr>
        <w:tc>
          <w:tcPr>
            <w:tcW w:w="1604" w:type="dxa"/>
          </w:tcPr>
          <w:p w:rsidR="00CA1C1C" w:rsidRPr="00E02A7A" w:rsidRDefault="00CA1C1C" w:rsidP="003950CB">
            <w:pPr>
              <w:rPr>
                <w:sz w:val="20"/>
                <w:lang w:eastAsia="ja-JP"/>
              </w:rPr>
            </w:pPr>
            <w:r>
              <w:rPr>
                <w:rFonts w:hint="eastAsia"/>
                <w:sz w:val="20"/>
                <w:lang w:eastAsia="ja-JP"/>
              </w:rPr>
              <w:t>IEEE 802.1</w:t>
            </w:r>
          </w:p>
        </w:tc>
        <w:tc>
          <w:tcPr>
            <w:tcW w:w="1985" w:type="dxa"/>
          </w:tcPr>
          <w:p w:rsidR="00CA1C1C" w:rsidRPr="00E02A7A" w:rsidRDefault="00CA1C1C" w:rsidP="003950CB">
            <w:pPr>
              <w:rPr>
                <w:sz w:val="20"/>
                <w:lang w:eastAsia="ja-JP"/>
              </w:rPr>
            </w:pPr>
            <w:r w:rsidRPr="00CA1C1C">
              <w:rPr>
                <w:sz w:val="20"/>
              </w:rPr>
              <w:t>IEEE Std. 802.1AS-2011</w:t>
            </w:r>
          </w:p>
        </w:tc>
        <w:tc>
          <w:tcPr>
            <w:tcW w:w="4590" w:type="dxa"/>
          </w:tcPr>
          <w:p w:rsidR="00CA1C1C" w:rsidRPr="00E02A7A" w:rsidRDefault="00CA1C1C" w:rsidP="003950CB">
            <w:pPr>
              <w:rPr>
                <w:sz w:val="20"/>
              </w:rPr>
            </w:pPr>
            <w:r w:rsidRPr="00CA1C1C">
              <w:rPr>
                <w:sz w:val="20"/>
              </w:rPr>
              <w:t>IEEE Standard for Local and Metropolitan Area Networks - Timing and Synchronization for Time-Sensitive Applications in Bridged Local Area Networks</w:t>
            </w:r>
          </w:p>
        </w:tc>
        <w:tc>
          <w:tcPr>
            <w:tcW w:w="1260" w:type="dxa"/>
          </w:tcPr>
          <w:p w:rsidR="00CA1C1C" w:rsidRPr="00D55AC7" w:rsidRDefault="00CA1C1C" w:rsidP="003950CB">
            <w:pPr>
              <w:rPr>
                <w:sz w:val="20"/>
                <w:lang w:eastAsia="ja-JP"/>
              </w:rPr>
            </w:pPr>
            <w:r>
              <w:rPr>
                <w:rFonts w:hint="eastAsia"/>
                <w:sz w:val="20"/>
                <w:lang w:eastAsia="ja-JP"/>
              </w:rPr>
              <w:t>2011</w:t>
            </w:r>
          </w:p>
        </w:tc>
      </w:tr>
      <w:tr w:rsidR="00CA1C1C" w:rsidRPr="00E02A7A" w:rsidTr="00493B39">
        <w:trPr>
          <w:cantSplit/>
          <w:jc w:val="center"/>
        </w:trPr>
        <w:tc>
          <w:tcPr>
            <w:tcW w:w="1604" w:type="dxa"/>
          </w:tcPr>
          <w:p w:rsidR="00CA1C1C" w:rsidRPr="00E02A7A" w:rsidRDefault="00CA1C1C" w:rsidP="003950CB">
            <w:pPr>
              <w:rPr>
                <w:sz w:val="20"/>
                <w:lang w:eastAsia="ja-JP"/>
              </w:rPr>
            </w:pPr>
            <w:r>
              <w:rPr>
                <w:rFonts w:hint="eastAsia"/>
                <w:sz w:val="20"/>
                <w:lang w:eastAsia="ja-JP"/>
              </w:rPr>
              <w:t>IEEE 802.1</w:t>
            </w:r>
          </w:p>
        </w:tc>
        <w:tc>
          <w:tcPr>
            <w:tcW w:w="1985" w:type="dxa"/>
          </w:tcPr>
          <w:p w:rsidR="00CA1C1C" w:rsidRPr="00E02A7A" w:rsidRDefault="00CA1C1C" w:rsidP="003950CB">
            <w:pPr>
              <w:rPr>
                <w:sz w:val="20"/>
                <w:lang w:eastAsia="ja-JP"/>
              </w:rPr>
            </w:pPr>
            <w:r w:rsidRPr="00CA1C1C">
              <w:rPr>
                <w:sz w:val="20"/>
              </w:rPr>
              <w:t>IEEE Std. 802.1AS-2011/</w:t>
            </w:r>
            <w:proofErr w:type="spellStart"/>
            <w:r w:rsidRPr="00CA1C1C">
              <w:rPr>
                <w:sz w:val="20"/>
              </w:rPr>
              <w:t>Cor</w:t>
            </w:r>
            <w:proofErr w:type="spellEnd"/>
            <w:r w:rsidRPr="00CA1C1C">
              <w:rPr>
                <w:sz w:val="20"/>
              </w:rPr>
              <w:t xml:space="preserve"> 1-2013</w:t>
            </w:r>
          </w:p>
        </w:tc>
        <w:tc>
          <w:tcPr>
            <w:tcW w:w="4590" w:type="dxa"/>
          </w:tcPr>
          <w:p w:rsidR="00CA1C1C" w:rsidRPr="00E02A7A" w:rsidRDefault="00CA1C1C" w:rsidP="003950CB">
            <w:pPr>
              <w:rPr>
                <w:sz w:val="20"/>
              </w:rPr>
            </w:pPr>
            <w:r w:rsidRPr="00CA1C1C">
              <w:rPr>
                <w:sz w:val="20"/>
              </w:rPr>
              <w:t>IEEE Standard for Local and metropolitan area networks— Timing and Synchronization for Time-Sensitive Applications in Bridged Local Area Networks— Corrigendum 1: Technical and Editorial Corrections</w:t>
            </w:r>
          </w:p>
        </w:tc>
        <w:tc>
          <w:tcPr>
            <w:tcW w:w="1260" w:type="dxa"/>
          </w:tcPr>
          <w:p w:rsidR="00CA1C1C" w:rsidRPr="00D55AC7" w:rsidRDefault="00CA1C1C" w:rsidP="003950CB">
            <w:pPr>
              <w:rPr>
                <w:sz w:val="20"/>
                <w:lang w:eastAsia="ja-JP"/>
              </w:rPr>
            </w:pPr>
            <w:r>
              <w:rPr>
                <w:rFonts w:hint="eastAsia"/>
                <w:sz w:val="20"/>
                <w:lang w:eastAsia="ja-JP"/>
              </w:rPr>
              <w:t>2011</w:t>
            </w:r>
          </w:p>
        </w:tc>
      </w:tr>
      <w:tr w:rsidR="00CA1C1C" w:rsidRPr="00E02A7A" w:rsidTr="00282356">
        <w:trPr>
          <w:cantSplit/>
          <w:jc w:val="center"/>
        </w:trPr>
        <w:tc>
          <w:tcPr>
            <w:tcW w:w="1604" w:type="dxa"/>
          </w:tcPr>
          <w:p w:rsidR="00CA1C1C" w:rsidRPr="00D55AC7" w:rsidRDefault="00CA1C1C" w:rsidP="003950CB">
            <w:pPr>
              <w:rPr>
                <w:sz w:val="20"/>
              </w:rPr>
            </w:pPr>
            <w:r w:rsidRPr="00E02A7A">
              <w:rPr>
                <w:sz w:val="20"/>
              </w:rPr>
              <w:t>IEEE 802.1</w:t>
            </w:r>
          </w:p>
        </w:tc>
        <w:tc>
          <w:tcPr>
            <w:tcW w:w="1985" w:type="dxa"/>
          </w:tcPr>
          <w:p w:rsidR="00CA1C1C" w:rsidRPr="00D55AC7" w:rsidRDefault="00CA1C1C" w:rsidP="003950CB">
            <w:pPr>
              <w:rPr>
                <w:sz w:val="20"/>
                <w:lang w:eastAsia="ja-JP"/>
              </w:rPr>
            </w:pPr>
            <w:r w:rsidRPr="00E02A7A">
              <w:rPr>
                <w:sz w:val="20"/>
              </w:rPr>
              <w:t>IEEE Std. 802.1AX-20</w:t>
            </w:r>
            <w:r>
              <w:rPr>
                <w:rFonts w:hint="eastAsia"/>
                <w:sz w:val="20"/>
                <w:lang w:eastAsia="ja-JP"/>
              </w:rPr>
              <w:t>14</w:t>
            </w:r>
          </w:p>
        </w:tc>
        <w:tc>
          <w:tcPr>
            <w:tcW w:w="4590" w:type="dxa"/>
          </w:tcPr>
          <w:p w:rsidR="00CA1C1C" w:rsidRPr="00D55AC7" w:rsidRDefault="00CA1C1C" w:rsidP="003950CB">
            <w:pPr>
              <w:rPr>
                <w:sz w:val="20"/>
              </w:rPr>
            </w:pPr>
            <w:r w:rsidRPr="00E02A7A">
              <w:rPr>
                <w:sz w:val="20"/>
              </w:rPr>
              <w:t>Link Aggregation</w:t>
            </w:r>
          </w:p>
        </w:tc>
        <w:tc>
          <w:tcPr>
            <w:tcW w:w="1260" w:type="dxa"/>
          </w:tcPr>
          <w:p w:rsidR="00CA1C1C" w:rsidRPr="00D55AC7" w:rsidRDefault="00CA1C1C" w:rsidP="003950CB">
            <w:pPr>
              <w:rPr>
                <w:sz w:val="20"/>
              </w:rPr>
            </w:pPr>
            <w:r w:rsidRPr="00D55AC7">
              <w:rPr>
                <w:sz w:val="20"/>
              </w:rPr>
              <w:t>2008</w:t>
            </w:r>
          </w:p>
        </w:tc>
      </w:tr>
      <w:tr w:rsidR="00CA1C1C" w:rsidRPr="00E02A7A" w:rsidTr="00282356">
        <w:trPr>
          <w:cantSplit/>
          <w:jc w:val="center"/>
        </w:trPr>
        <w:tc>
          <w:tcPr>
            <w:tcW w:w="1604" w:type="dxa"/>
          </w:tcPr>
          <w:p w:rsidR="00CA1C1C" w:rsidRPr="00E02A7A" w:rsidRDefault="00CA1C1C" w:rsidP="003950CB">
            <w:pPr>
              <w:rPr>
                <w:sz w:val="20"/>
              </w:rPr>
            </w:pPr>
            <w:r w:rsidRPr="00E02A7A">
              <w:rPr>
                <w:sz w:val="20"/>
              </w:rPr>
              <w:t>IEEE 802.1</w:t>
            </w:r>
          </w:p>
        </w:tc>
        <w:tc>
          <w:tcPr>
            <w:tcW w:w="1985" w:type="dxa"/>
          </w:tcPr>
          <w:p w:rsidR="00CA1C1C" w:rsidRPr="00E02A7A" w:rsidRDefault="00CA1C1C" w:rsidP="003950CB">
            <w:pPr>
              <w:rPr>
                <w:sz w:val="20"/>
              </w:rPr>
            </w:pPr>
            <w:r w:rsidRPr="00E02A7A">
              <w:rPr>
                <w:sz w:val="20"/>
              </w:rPr>
              <w:t>IEEE Std. 802.1D-2004</w:t>
            </w:r>
          </w:p>
        </w:tc>
        <w:tc>
          <w:tcPr>
            <w:tcW w:w="4590" w:type="dxa"/>
          </w:tcPr>
          <w:p w:rsidR="00CA1C1C" w:rsidRPr="00E02A7A" w:rsidRDefault="00CA1C1C" w:rsidP="003950CB">
            <w:pPr>
              <w:rPr>
                <w:sz w:val="20"/>
              </w:rPr>
            </w:pPr>
            <w:r w:rsidRPr="00E02A7A">
              <w:rPr>
                <w:sz w:val="20"/>
              </w:rPr>
              <w:t>Media access control (MAC) Bridges (Incorporates IEEE 802.1t-2001 and IEEE 802.1w)</w:t>
            </w:r>
          </w:p>
        </w:tc>
        <w:tc>
          <w:tcPr>
            <w:tcW w:w="1260" w:type="dxa"/>
          </w:tcPr>
          <w:p w:rsidR="00CA1C1C" w:rsidRPr="00D55AC7" w:rsidRDefault="00CA1C1C" w:rsidP="003950CB">
            <w:pPr>
              <w:rPr>
                <w:sz w:val="20"/>
              </w:rPr>
            </w:pPr>
            <w:r w:rsidRPr="00D55AC7">
              <w:rPr>
                <w:sz w:val="20"/>
              </w:rPr>
              <w:t>2004</w:t>
            </w:r>
          </w:p>
        </w:tc>
      </w:tr>
      <w:tr w:rsidR="00CA1C1C" w:rsidRPr="00E02A7A" w:rsidTr="00282356">
        <w:trPr>
          <w:cantSplit/>
          <w:jc w:val="center"/>
        </w:trPr>
        <w:tc>
          <w:tcPr>
            <w:tcW w:w="1604" w:type="dxa"/>
          </w:tcPr>
          <w:p w:rsidR="00CA1C1C" w:rsidRPr="00D55AC7" w:rsidRDefault="00CA1C1C" w:rsidP="003950CB">
            <w:pPr>
              <w:rPr>
                <w:sz w:val="20"/>
              </w:rPr>
            </w:pPr>
            <w:r w:rsidRPr="00D55AC7">
              <w:rPr>
                <w:sz w:val="20"/>
              </w:rPr>
              <w:t>IEEE</w:t>
            </w:r>
            <w:r>
              <w:rPr>
                <w:rFonts w:hint="eastAsia"/>
                <w:sz w:val="20"/>
                <w:lang w:eastAsia="ja-JP"/>
              </w:rPr>
              <w:t xml:space="preserve"> </w:t>
            </w:r>
            <w:r w:rsidRPr="00D55AC7">
              <w:rPr>
                <w:sz w:val="20"/>
              </w:rPr>
              <w:t>802.1</w:t>
            </w:r>
          </w:p>
        </w:tc>
        <w:tc>
          <w:tcPr>
            <w:tcW w:w="1985" w:type="dxa"/>
          </w:tcPr>
          <w:p w:rsidR="00CA1C1C" w:rsidRPr="00D55AC7" w:rsidRDefault="00CA1C1C" w:rsidP="003950CB">
            <w:pPr>
              <w:rPr>
                <w:sz w:val="20"/>
                <w:lang w:eastAsia="ja-JP"/>
              </w:rPr>
            </w:pPr>
            <w:r w:rsidRPr="00D55AC7">
              <w:rPr>
                <w:sz w:val="20"/>
              </w:rPr>
              <w:t xml:space="preserve">IEEE </w:t>
            </w:r>
            <w:r>
              <w:rPr>
                <w:rFonts w:hint="eastAsia"/>
                <w:sz w:val="20"/>
                <w:lang w:eastAsia="ja-JP"/>
              </w:rPr>
              <w:t xml:space="preserve">Std. </w:t>
            </w:r>
            <w:r w:rsidRPr="00D55AC7">
              <w:rPr>
                <w:sz w:val="20"/>
              </w:rPr>
              <w:t>802.16k</w:t>
            </w:r>
            <w:r>
              <w:rPr>
                <w:rFonts w:hint="eastAsia"/>
                <w:sz w:val="20"/>
                <w:lang w:eastAsia="ja-JP"/>
              </w:rPr>
              <w:t>-2007</w:t>
            </w:r>
          </w:p>
        </w:tc>
        <w:tc>
          <w:tcPr>
            <w:tcW w:w="4590" w:type="dxa"/>
          </w:tcPr>
          <w:p w:rsidR="00CA1C1C" w:rsidRPr="00E02A7A" w:rsidRDefault="00CA1C1C" w:rsidP="003950CB">
            <w:pPr>
              <w:rPr>
                <w:sz w:val="20"/>
              </w:rPr>
            </w:pPr>
            <w:r w:rsidRPr="00E02A7A">
              <w:rPr>
                <w:sz w:val="20"/>
              </w:rPr>
              <w:t>Media Access Control (MAC) Bridges - Amendment 2: Bridging of IEEE 802.16</w:t>
            </w:r>
          </w:p>
        </w:tc>
        <w:tc>
          <w:tcPr>
            <w:tcW w:w="1260" w:type="dxa"/>
          </w:tcPr>
          <w:p w:rsidR="00CA1C1C" w:rsidRPr="00D55AC7" w:rsidRDefault="00CA1C1C" w:rsidP="003950CB">
            <w:pPr>
              <w:rPr>
                <w:sz w:val="20"/>
              </w:rPr>
            </w:pPr>
            <w:r w:rsidRPr="00D55AC7">
              <w:rPr>
                <w:sz w:val="20"/>
              </w:rPr>
              <w:t>2007</w:t>
            </w:r>
          </w:p>
        </w:tc>
      </w:tr>
      <w:tr w:rsidR="00CA1C1C" w:rsidRPr="00E02A7A" w:rsidTr="00282356">
        <w:trPr>
          <w:cantSplit/>
          <w:jc w:val="center"/>
        </w:trPr>
        <w:tc>
          <w:tcPr>
            <w:tcW w:w="1604" w:type="dxa"/>
          </w:tcPr>
          <w:p w:rsidR="00CA1C1C" w:rsidRPr="00E02A7A" w:rsidRDefault="00CA1C1C" w:rsidP="003950CB">
            <w:pPr>
              <w:rPr>
                <w:sz w:val="20"/>
              </w:rPr>
            </w:pPr>
            <w:r w:rsidRPr="00E02A7A">
              <w:rPr>
                <w:sz w:val="20"/>
              </w:rPr>
              <w:t>IEEE 802.1</w:t>
            </w:r>
          </w:p>
        </w:tc>
        <w:tc>
          <w:tcPr>
            <w:tcW w:w="1985" w:type="dxa"/>
          </w:tcPr>
          <w:p w:rsidR="00CA1C1C" w:rsidRPr="00D55AC7" w:rsidRDefault="00CA1C1C" w:rsidP="003950CB">
            <w:pPr>
              <w:rPr>
                <w:sz w:val="20"/>
              </w:rPr>
            </w:pPr>
            <w:r w:rsidRPr="00E02A7A">
              <w:rPr>
                <w:sz w:val="20"/>
              </w:rPr>
              <w:t>IEEE Std. 802.1Q-201</w:t>
            </w:r>
            <w:r w:rsidRPr="00D55AC7">
              <w:rPr>
                <w:sz w:val="20"/>
              </w:rPr>
              <w:t>4</w:t>
            </w:r>
          </w:p>
        </w:tc>
        <w:tc>
          <w:tcPr>
            <w:tcW w:w="4590" w:type="dxa"/>
          </w:tcPr>
          <w:p w:rsidR="00CA1C1C" w:rsidRPr="00E02A7A" w:rsidRDefault="00CA1C1C" w:rsidP="003950CB">
            <w:pPr>
              <w:rPr>
                <w:sz w:val="20"/>
              </w:rPr>
            </w:pPr>
            <w:r w:rsidRPr="00E02A7A">
              <w:rPr>
                <w:sz w:val="20"/>
              </w:rPr>
              <w:t>Virtual Bridged Local Area Networks—Revision</w:t>
            </w:r>
          </w:p>
        </w:tc>
        <w:tc>
          <w:tcPr>
            <w:tcW w:w="1260" w:type="dxa"/>
          </w:tcPr>
          <w:p w:rsidR="00CA1C1C" w:rsidRPr="00D55AC7" w:rsidRDefault="00CA1C1C" w:rsidP="003950CB">
            <w:pPr>
              <w:rPr>
                <w:sz w:val="20"/>
              </w:rPr>
            </w:pPr>
            <w:r w:rsidRPr="00D55AC7">
              <w:rPr>
                <w:sz w:val="20"/>
              </w:rPr>
              <w:t>2011</w:t>
            </w:r>
          </w:p>
        </w:tc>
      </w:tr>
      <w:tr w:rsidR="00CA1C1C" w:rsidRPr="00E02A7A" w:rsidTr="00282356">
        <w:trPr>
          <w:cantSplit/>
          <w:jc w:val="center"/>
        </w:trPr>
        <w:tc>
          <w:tcPr>
            <w:tcW w:w="1604" w:type="dxa"/>
          </w:tcPr>
          <w:p w:rsidR="00CA1C1C" w:rsidRPr="00E02A7A" w:rsidRDefault="00CA1C1C" w:rsidP="003950CB">
            <w:pPr>
              <w:rPr>
                <w:sz w:val="20"/>
              </w:rPr>
            </w:pPr>
            <w:r w:rsidRPr="00E02A7A">
              <w:rPr>
                <w:sz w:val="20"/>
              </w:rPr>
              <w:t>IEEE 802.3</w:t>
            </w:r>
          </w:p>
        </w:tc>
        <w:tc>
          <w:tcPr>
            <w:tcW w:w="1985" w:type="dxa"/>
          </w:tcPr>
          <w:p w:rsidR="00CA1C1C" w:rsidRPr="00D55AC7" w:rsidRDefault="00CA1C1C" w:rsidP="003950CB">
            <w:pPr>
              <w:rPr>
                <w:sz w:val="20"/>
                <w:lang w:eastAsia="ja-JP"/>
              </w:rPr>
            </w:pPr>
            <w:r w:rsidRPr="00E02A7A">
              <w:rPr>
                <w:sz w:val="20"/>
              </w:rPr>
              <w:t xml:space="preserve">IEEE </w:t>
            </w:r>
            <w:proofErr w:type="spellStart"/>
            <w:r w:rsidRPr="00E02A7A">
              <w:rPr>
                <w:sz w:val="20"/>
              </w:rPr>
              <w:t>Std</w:t>
            </w:r>
            <w:proofErr w:type="spellEnd"/>
            <w:r w:rsidRPr="00E02A7A">
              <w:rPr>
                <w:sz w:val="20"/>
              </w:rPr>
              <w:t xml:space="preserve"> 802.3-201</w:t>
            </w:r>
            <w:r w:rsidR="009D53CD">
              <w:rPr>
                <w:rFonts w:hint="eastAsia"/>
                <w:sz w:val="20"/>
                <w:lang w:eastAsia="ja-JP"/>
              </w:rPr>
              <w:t>5</w:t>
            </w:r>
          </w:p>
        </w:tc>
        <w:tc>
          <w:tcPr>
            <w:tcW w:w="4590" w:type="dxa"/>
          </w:tcPr>
          <w:p w:rsidR="00CA1C1C" w:rsidRPr="00E02A7A" w:rsidRDefault="00CA1C1C" w:rsidP="003950CB">
            <w:pPr>
              <w:rPr>
                <w:sz w:val="20"/>
              </w:rPr>
            </w:pPr>
            <w:r w:rsidRPr="00D55AC7">
              <w:rPr>
                <w:sz w:val="20"/>
              </w:rPr>
              <w:t>IEEE Standard for Ethernet</w:t>
            </w:r>
          </w:p>
        </w:tc>
        <w:tc>
          <w:tcPr>
            <w:tcW w:w="1260" w:type="dxa"/>
          </w:tcPr>
          <w:p w:rsidR="00CA1C1C" w:rsidRPr="00D55AC7" w:rsidRDefault="009D53CD" w:rsidP="003950CB">
            <w:pPr>
              <w:rPr>
                <w:sz w:val="20"/>
                <w:lang w:eastAsia="ja-JP"/>
              </w:rPr>
            </w:pPr>
            <w:r>
              <w:rPr>
                <w:rFonts w:hint="eastAsia"/>
                <w:sz w:val="20"/>
                <w:lang w:eastAsia="ja-JP"/>
              </w:rPr>
              <w:t>09</w:t>
            </w:r>
            <w:r w:rsidR="00CA1C1C" w:rsidRPr="00D55AC7">
              <w:rPr>
                <w:sz w:val="20"/>
              </w:rPr>
              <w:t>/201</w:t>
            </w:r>
            <w:r>
              <w:rPr>
                <w:rFonts w:hint="eastAsia"/>
                <w:sz w:val="20"/>
                <w:lang w:eastAsia="ja-JP"/>
              </w:rPr>
              <w:t>5</w:t>
            </w:r>
          </w:p>
        </w:tc>
      </w:tr>
      <w:tr w:rsidR="009D53CD" w:rsidRPr="00E02A7A" w:rsidDel="00C3229A" w:rsidTr="00282356">
        <w:trPr>
          <w:cantSplit/>
          <w:jc w:val="center"/>
        </w:trPr>
        <w:tc>
          <w:tcPr>
            <w:tcW w:w="1604" w:type="dxa"/>
          </w:tcPr>
          <w:p w:rsidR="009D53CD" w:rsidRPr="00D55AC7" w:rsidRDefault="009D53CD" w:rsidP="003950CB">
            <w:pPr>
              <w:rPr>
                <w:sz w:val="20"/>
              </w:rPr>
            </w:pPr>
            <w:r w:rsidRPr="00D55AC7">
              <w:rPr>
                <w:sz w:val="20"/>
              </w:rPr>
              <w:t>IEEE 802.3</w:t>
            </w:r>
          </w:p>
        </w:tc>
        <w:tc>
          <w:tcPr>
            <w:tcW w:w="1985" w:type="dxa"/>
          </w:tcPr>
          <w:p w:rsidR="009D53CD" w:rsidRPr="00D55AC7" w:rsidRDefault="009D53CD" w:rsidP="003950CB">
            <w:pPr>
              <w:rPr>
                <w:sz w:val="20"/>
              </w:rPr>
            </w:pPr>
            <w:r>
              <w:rPr>
                <w:sz w:val="20"/>
              </w:rPr>
              <w:t xml:space="preserve">IEEE </w:t>
            </w:r>
            <w:proofErr w:type="spellStart"/>
            <w:r>
              <w:rPr>
                <w:sz w:val="20"/>
              </w:rPr>
              <w:t>Std</w:t>
            </w:r>
            <w:proofErr w:type="spellEnd"/>
            <w:r>
              <w:rPr>
                <w:sz w:val="20"/>
              </w:rPr>
              <w:t xml:space="preserve"> 802.3</w:t>
            </w:r>
            <w:r>
              <w:rPr>
                <w:rFonts w:hint="eastAsia"/>
                <w:sz w:val="20"/>
                <w:lang w:eastAsia="ja-JP"/>
              </w:rPr>
              <w:t>bw</w:t>
            </w:r>
            <w:r w:rsidRPr="00D55AC7">
              <w:rPr>
                <w:sz w:val="20"/>
              </w:rPr>
              <w:t>-201</w:t>
            </w:r>
            <w:r>
              <w:rPr>
                <w:rFonts w:hint="eastAsia"/>
                <w:sz w:val="20"/>
                <w:lang w:eastAsia="ja-JP"/>
              </w:rPr>
              <w:t>5</w:t>
            </w:r>
          </w:p>
        </w:tc>
        <w:tc>
          <w:tcPr>
            <w:tcW w:w="4590" w:type="dxa"/>
          </w:tcPr>
          <w:p w:rsidR="009D53CD" w:rsidRPr="00D55AC7" w:rsidRDefault="009D53CD" w:rsidP="003950CB">
            <w:pPr>
              <w:rPr>
                <w:sz w:val="20"/>
              </w:rPr>
            </w:pPr>
            <w:r w:rsidRPr="009D53CD">
              <w:rPr>
                <w:sz w:val="20"/>
              </w:rPr>
              <w:t>Amendment 1: Physical Layer Specifications and Management Parameters for 100 Mb/s Operation over a Single Balanced Twisted Pair Cable (100BASE-T1))</w:t>
            </w:r>
          </w:p>
        </w:tc>
        <w:tc>
          <w:tcPr>
            <w:tcW w:w="1260" w:type="dxa"/>
          </w:tcPr>
          <w:p w:rsidR="009D53CD" w:rsidRPr="00D55AC7" w:rsidRDefault="009D53CD">
            <w:pPr>
              <w:rPr>
                <w:sz w:val="20"/>
              </w:rPr>
            </w:pPr>
            <w:r>
              <w:rPr>
                <w:rFonts w:hint="eastAsia"/>
                <w:sz w:val="20"/>
                <w:lang w:eastAsia="ja-JP"/>
              </w:rPr>
              <w:t>2015</w:t>
            </w:r>
          </w:p>
        </w:tc>
      </w:tr>
      <w:tr w:rsidR="009D53CD" w:rsidRPr="00E02A7A" w:rsidDel="00C3229A" w:rsidTr="00282356">
        <w:trPr>
          <w:cantSplit/>
          <w:jc w:val="center"/>
        </w:trPr>
        <w:tc>
          <w:tcPr>
            <w:tcW w:w="1604" w:type="dxa"/>
          </w:tcPr>
          <w:p w:rsidR="009D53CD" w:rsidRPr="00D55AC7" w:rsidDel="00C3229A" w:rsidRDefault="009D53CD" w:rsidP="003950CB">
            <w:pPr>
              <w:rPr>
                <w:sz w:val="20"/>
              </w:rPr>
            </w:pPr>
            <w:r w:rsidRPr="00D55AC7">
              <w:rPr>
                <w:sz w:val="20"/>
              </w:rPr>
              <w:lastRenderedPageBreak/>
              <w:t>IEEE 802.3</w:t>
            </w:r>
          </w:p>
        </w:tc>
        <w:tc>
          <w:tcPr>
            <w:tcW w:w="1985" w:type="dxa"/>
          </w:tcPr>
          <w:p w:rsidR="009D53CD" w:rsidRPr="00D55AC7" w:rsidDel="00C3229A" w:rsidRDefault="009D53CD" w:rsidP="003950CB">
            <w:pPr>
              <w:rPr>
                <w:sz w:val="20"/>
              </w:rPr>
            </w:pPr>
            <w:r w:rsidRPr="00D55AC7">
              <w:rPr>
                <w:sz w:val="20"/>
              </w:rPr>
              <w:t xml:space="preserve">IEEE </w:t>
            </w:r>
            <w:proofErr w:type="spellStart"/>
            <w:r w:rsidRPr="00D55AC7">
              <w:rPr>
                <w:sz w:val="20"/>
              </w:rPr>
              <w:t>Std</w:t>
            </w:r>
            <w:proofErr w:type="spellEnd"/>
            <w:r w:rsidRPr="00D55AC7">
              <w:rPr>
                <w:sz w:val="20"/>
              </w:rPr>
              <w:t xml:space="preserve"> 802.3.1-2013</w:t>
            </w:r>
          </w:p>
        </w:tc>
        <w:tc>
          <w:tcPr>
            <w:tcW w:w="4590" w:type="dxa"/>
          </w:tcPr>
          <w:p w:rsidR="009D53CD" w:rsidRPr="00D55AC7" w:rsidDel="00C3229A" w:rsidRDefault="009D53CD" w:rsidP="003950CB">
            <w:pPr>
              <w:rPr>
                <w:sz w:val="20"/>
              </w:rPr>
            </w:pPr>
            <w:r w:rsidRPr="00D55AC7">
              <w:rPr>
                <w:sz w:val="20"/>
              </w:rPr>
              <w:t>IEEE Standard for Management Information Base (MIB) Definitions for Ethernet</w:t>
            </w:r>
          </w:p>
        </w:tc>
        <w:tc>
          <w:tcPr>
            <w:tcW w:w="1260" w:type="dxa"/>
          </w:tcPr>
          <w:p w:rsidR="009D53CD" w:rsidRPr="00D55AC7" w:rsidDel="00C3229A" w:rsidRDefault="009D53CD">
            <w:pPr>
              <w:rPr>
                <w:sz w:val="20"/>
              </w:rPr>
            </w:pPr>
            <w:r w:rsidRPr="00D55AC7">
              <w:rPr>
                <w:sz w:val="20"/>
              </w:rPr>
              <w:t>08/2013</w:t>
            </w:r>
          </w:p>
        </w:tc>
      </w:tr>
      <w:tr w:rsidR="009D53CD" w:rsidRPr="00E02A7A" w:rsidTr="00282356">
        <w:trPr>
          <w:cantSplit/>
          <w:jc w:val="center"/>
        </w:trPr>
        <w:tc>
          <w:tcPr>
            <w:tcW w:w="1604" w:type="dxa"/>
          </w:tcPr>
          <w:p w:rsidR="009D53CD" w:rsidRPr="00E02A7A" w:rsidRDefault="009D53CD" w:rsidP="003950CB">
            <w:pPr>
              <w:rPr>
                <w:sz w:val="20"/>
              </w:rPr>
            </w:pPr>
            <w:r w:rsidRPr="00E02A7A">
              <w:rPr>
                <w:sz w:val="20"/>
              </w:rPr>
              <w:t>IEEE 802.17</w:t>
            </w:r>
          </w:p>
        </w:tc>
        <w:tc>
          <w:tcPr>
            <w:tcW w:w="1985" w:type="dxa"/>
          </w:tcPr>
          <w:p w:rsidR="009D53CD" w:rsidRPr="00D55AC7" w:rsidRDefault="009D53CD" w:rsidP="003950CB">
            <w:pPr>
              <w:rPr>
                <w:sz w:val="20"/>
                <w:lang w:eastAsia="ja-JP"/>
              </w:rPr>
            </w:pPr>
            <w:r w:rsidRPr="00D55AC7">
              <w:rPr>
                <w:sz w:val="20"/>
              </w:rPr>
              <w:t>IEEE Std. 802.17-20</w:t>
            </w:r>
            <w:r>
              <w:rPr>
                <w:rFonts w:hint="eastAsia"/>
                <w:sz w:val="20"/>
                <w:lang w:eastAsia="ja-JP"/>
              </w:rPr>
              <w:t>11</w:t>
            </w:r>
          </w:p>
        </w:tc>
        <w:tc>
          <w:tcPr>
            <w:tcW w:w="4590" w:type="dxa"/>
          </w:tcPr>
          <w:p w:rsidR="009D53CD" w:rsidRPr="00E02A7A" w:rsidRDefault="009D53CD" w:rsidP="003950CB">
            <w:pPr>
              <w:rPr>
                <w:sz w:val="20"/>
              </w:rPr>
            </w:pPr>
            <w:r w:rsidRPr="00E02A7A">
              <w:rPr>
                <w:sz w:val="20"/>
              </w:rPr>
              <w:t>Resilient packet ring (RPR) access method and physical layer specifications</w:t>
            </w:r>
          </w:p>
        </w:tc>
        <w:tc>
          <w:tcPr>
            <w:tcW w:w="1260" w:type="dxa"/>
          </w:tcPr>
          <w:p w:rsidR="009D53CD" w:rsidRPr="00D55AC7" w:rsidRDefault="009D53CD" w:rsidP="003950CB">
            <w:pPr>
              <w:rPr>
                <w:sz w:val="20"/>
                <w:lang w:eastAsia="ja-JP"/>
              </w:rPr>
            </w:pPr>
            <w:r>
              <w:rPr>
                <w:rFonts w:hint="eastAsia"/>
                <w:sz w:val="20"/>
                <w:lang w:eastAsia="ja-JP"/>
              </w:rPr>
              <w:t>09/2011</w:t>
            </w:r>
          </w:p>
        </w:tc>
      </w:tr>
      <w:tr w:rsidR="009D53CD" w:rsidRPr="00E02A7A" w:rsidTr="00282356">
        <w:trPr>
          <w:cantSplit/>
          <w:jc w:val="center"/>
        </w:trPr>
        <w:tc>
          <w:tcPr>
            <w:tcW w:w="1604" w:type="dxa"/>
          </w:tcPr>
          <w:p w:rsidR="009D53CD" w:rsidRPr="00E02A7A" w:rsidRDefault="009D53CD" w:rsidP="003950CB">
            <w:pPr>
              <w:rPr>
                <w:sz w:val="20"/>
              </w:rPr>
            </w:pPr>
            <w:r w:rsidRPr="00E02A7A">
              <w:rPr>
                <w:sz w:val="20"/>
              </w:rPr>
              <w:t>IEEE 802.17</w:t>
            </w:r>
          </w:p>
        </w:tc>
        <w:tc>
          <w:tcPr>
            <w:tcW w:w="1985" w:type="dxa"/>
          </w:tcPr>
          <w:p w:rsidR="009D53CD" w:rsidRPr="00D55AC7" w:rsidRDefault="009D53CD" w:rsidP="003950CB">
            <w:pPr>
              <w:rPr>
                <w:sz w:val="20"/>
              </w:rPr>
            </w:pPr>
            <w:r w:rsidRPr="00D55AC7">
              <w:rPr>
                <w:sz w:val="20"/>
              </w:rPr>
              <w:t>IEEE Std. 802.17a-2004</w:t>
            </w:r>
          </w:p>
        </w:tc>
        <w:tc>
          <w:tcPr>
            <w:tcW w:w="4590" w:type="dxa"/>
          </w:tcPr>
          <w:p w:rsidR="009D53CD" w:rsidRPr="00E02A7A" w:rsidRDefault="009D53CD" w:rsidP="003950CB">
            <w:pPr>
              <w:rPr>
                <w:sz w:val="20"/>
              </w:rPr>
            </w:pPr>
            <w:r w:rsidRPr="00E02A7A">
              <w:rPr>
                <w:sz w:val="20"/>
              </w:rPr>
              <w:t xml:space="preserve">Media Access Control (MAC) Bridges - Amendment 1: Bridging of IEEE </w:t>
            </w:r>
            <w:proofErr w:type="spellStart"/>
            <w:r w:rsidRPr="00E02A7A">
              <w:rPr>
                <w:sz w:val="20"/>
              </w:rPr>
              <w:t>Std</w:t>
            </w:r>
            <w:proofErr w:type="spellEnd"/>
            <w:r w:rsidRPr="00E02A7A">
              <w:rPr>
                <w:sz w:val="20"/>
              </w:rPr>
              <w:t xml:space="preserve"> 802.17</w:t>
            </w:r>
          </w:p>
        </w:tc>
        <w:tc>
          <w:tcPr>
            <w:tcW w:w="1260" w:type="dxa"/>
          </w:tcPr>
          <w:p w:rsidR="009D53CD" w:rsidRPr="00D55AC7" w:rsidRDefault="009D53CD" w:rsidP="003950CB">
            <w:pPr>
              <w:rPr>
                <w:sz w:val="20"/>
              </w:rPr>
            </w:pPr>
            <w:r>
              <w:rPr>
                <w:rFonts w:hint="eastAsia"/>
                <w:sz w:val="20"/>
                <w:lang w:eastAsia="ja-JP"/>
              </w:rPr>
              <w:t>10</w:t>
            </w:r>
            <w:r w:rsidRPr="00D55AC7">
              <w:rPr>
                <w:sz w:val="20"/>
              </w:rPr>
              <w:t>2004</w:t>
            </w:r>
          </w:p>
        </w:tc>
      </w:tr>
      <w:tr w:rsidR="009D53CD" w:rsidRPr="00E02A7A" w:rsidTr="00282356">
        <w:trPr>
          <w:cantSplit/>
          <w:jc w:val="center"/>
        </w:trPr>
        <w:tc>
          <w:tcPr>
            <w:tcW w:w="1604" w:type="dxa"/>
          </w:tcPr>
          <w:p w:rsidR="009D53CD" w:rsidRPr="00E02A7A" w:rsidRDefault="009D53CD" w:rsidP="003950CB">
            <w:pPr>
              <w:rPr>
                <w:sz w:val="20"/>
              </w:rPr>
            </w:pPr>
            <w:r w:rsidRPr="00E02A7A">
              <w:rPr>
                <w:sz w:val="20"/>
              </w:rPr>
              <w:t>IEEE 802.17</w:t>
            </w:r>
          </w:p>
        </w:tc>
        <w:tc>
          <w:tcPr>
            <w:tcW w:w="1985" w:type="dxa"/>
          </w:tcPr>
          <w:p w:rsidR="009D53CD" w:rsidRPr="00D55AC7" w:rsidRDefault="009D53CD" w:rsidP="003950CB">
            <w:pPr>
              <w:rPr>
                <w:sz w:val="20"/>
              </w:rPr>
            </w:pPr>
            <w:r w:rsidRPr="00D55AC7">
              <w:rPr>
                <w:sz w:val="20"/>
              </w:rPr>
              <w:t>IEEE Std. 802.17b-2007</w:t>
            </w:r>
          </w:p>
        </w:tc>
        <w:tc>
          <w:tcPr>
            <w:tcW w:w="4590" w:type="dxa"/>
          </w:tcPr>
          <w:p w:rsidR="009D53CD" w:rsidRPr="00E02A7A" w:rsidRDefault="009D53CD" w:rsidP="003950CB">
            <w:pPr>
              <w:rPr>
                <w:sz w:val="20"/>
              </w:rPr>
            </w:pPr>
            <w:r w:rsidRPr="00E02A7A">
              <w:rPr>
                <w:sz w:val="20"/>
              </w:rPr>
              <w:t>Resilient packet ring (RPR) access method and physical layer specifications - Amendment 2: Spatially aware sublayer</w:t>
            </w:r>
          </w:p>
        </w:tc>
        <w:tc>
          <w:tcPr>
            <w:tcW w:w="1260" w:type="dxa"/>
          </w:tcPr>
          <w:p w:rsidR="009D53CD" w:rsidRPr="00D55AC7" w:rsidRDefault="009D53CD">
            <w:pPr>
              <w:rPr>
                <w:sz w:val="20"/>
              </w:rPr>
            </w:pPr>
            <w:r>
              <w:rPr>
                <w:rFonts w:hint="eastAsia"/>
                <w:sz w:val="20"/>
                <w:lang w:eastAsia="ja-JP"/>
              </w:rPr>
              <w:t>07/</w:t>
            </w:r>
            <w:r w:rsidRPr="00D55AC7">
              <w:rPr>
                <w:sz w:val="20"/>
              </w:rPr>
              <w:t>2007</w:t>
            </w:r>
          </w:p>
        </w:tc>
      </w:tr>
      <w:tr w:rsidR="009D53CD" w:rsidRPr="00E02A7A" w:rsidTr="00282356">
        <w:trPr>
          <w:cantSplit/>
          <w:jc w:val="center"/>
        </w:trPr>
        <w:tc>
          <w:tcPr>
            <w:tcW w:w="1604" w:type="dxa"/>
          </w:tcPr>
          <w:p w:rsidR="009D53CD" w:rsidRPr="00E02A7A" w:rsidRDefault="009D53CD" w:rsidP="003950CB">
            <w:pPr>
              <w:rPr>
                <w:sz w:val="20"/>
              </w:rPr>
            </w:pPr>
            <w:r w:rsidRPr="00E02A7A">
              <w:rPr>
                <w:sz w:val="20"/>
              </w:rPr>
              <w:t>IEEE 802.17</w:t>
            </w:r>
          </w:p>
        </w:tc>
        <w:tc>
          <w:tcPr>
            <w:tcW w:w="1985" w:type="dxa"/>
          </w:tcPr>
          <w:p w:rsidR="009D53CD" w:rsidRPr="00D55AC7" w:rsidRDefault="009D53CD" w:rsidP="003950CB">
            <w:pPr>
              <w:rPr>
                <w:sz w:val="20"/>
                <w:lang w:eastAsia="ja-JP"/>
              </w:rPr>
            </w:pPr>
            <w:r w:rsidRPr="00D55AC7">
              <w:rPr>
                <w:sz w:val="20"/>
              </w:rPr>
              <w:t>IEEE Std. 802.17c-20</w:t>
            </w:r>
            <w:r>
              <w:rPr>
                <w:rFonts w:hint="eastAsia"/>
                <w:sz w:val="20"/>
                <w:lang w:eastAsia="ja-JP"/>
              </w:rPr>
              <w:t>10</w:t>
            </w:r>
          </w:p>
        </w:tc>
        <w:tc>
          <w:tcPr>
            <w:tcW w:w="4590" w:type="dxa"/>
          </w:tcPr>
          <w:p w:rsidR="009D53CD" w:rsidRPr="00E02A7A" w:rsidRDefault="009D53CD" w:rsidP="003950CB">
            <w:pPr>
              <w:rPr>
                <w:sz w:val="20"/>
              </w:rPr>
            </w:pPr>
            <w:r w:rsidRPr="00E02A7A">
              <w:rPr>
                <w:sz w:val="20"/>
              </w:rPr>
              <w:t>Resilient Packet Ring (RPR) Access Method and Physical Layer Specifications - Amendment 3 - Protected Inter-Ring Connection</w:t>
            </w:r>
          </w:p>
        </w:tc>
        <w:tc>
          <w:tcPr>
            <w:tcW w:w="1260" w:type="dxa"/>
          </w:tcPr>
          <w:p w:rsidR="009D53CD" w:rsidRPr="00D55AC7" w:rsidRDefault="009D53CD">
            <w:pPr>
              <w:rPr>
                <w:sz w:val="20"/>
              </w:rPr>
            </w:pPr>
            <w:r>
              <w:rPr>
                <w:rFonts w:hint="eastAsia"/>
                <w:sz w:val="20"/>
                <w:lang w:eastAsia="ja-JP"/>
              </w:rPr>
              <w:t>05/2010</w:t>
            </w:r>
          </w:p>
        </w:tc>
      </w:tr>
    </w:tbl>
    <w:p w:rsidR="001E66FA" w:rsidRPr="00ED115A" w:rsidRDefault="001E66FA" w:rsidP="00C9123C">
      <w:pPr>
        <w:rPr>
          <w:lang w:eastAsia="ja-JP"/>
        </w:rPr>
      </w:pPr>
    </w:p>
    <w:p w:rsidR="00C9123C" w:rsidRPr="00ED115A" w:rsidDel="00E47CCE" w:rsidRDefault="00C9123C" w:rsidP="003E31AA">
      <w:pPr>
        <w:pStyle w:val="af"/>
        <w:rPr>
          <w:del w:id="3900" w:author="Morita" w:date="2016-09-27T23:30:00Z"/>
          <w:lang w:eastAsia="ja-JP"/>
        </w:rPr>
        <w:pPrChange w:id="3901" w:author="Morita" w:date="2016-09-27T23:47:00Z">
          <w:pPr>
            <w:keepNext/>
            <w:tabs>
              <w:tab w:val="clear" w:pos="794"/>
              <w:tab w:val="clear" w:pos="1191"/>
              <w:tab w:val="clear" w:pos="1588"/>
              <w:tab w:val="clear" w:pos="1985"/>
            </w:tabs>
            <w:overflowPunct/>
            <w:autoSpaceDE/>
            <w:autoSpaceDN/>
            <w:adjustRightInd/>
            <w:spacing w:after="120"/>
            <w:jc w:val="center"/>
            <w:textAlignment w:val="auto"/>
          </w:pPr>
        </w:pPrChange>
      </w:pPr>
      <w:del w:id="3902" w:author="Morita" w:date="2016-09-27T23:30:00Z">
        <w:r w:rsidRPr="00ED115A" w:rsidDel="00E47CCE">
          <w:delText>TABLE 7-1</w:delText>
        </w:r>
        <w:r w:rsidRPr="00ED115A" w:rsidDel="00E47CCE">
          <w:rPr>
            <w:rFonts w:hint="eastAsia"/>
            <w:lang w:eastAsia="ja-JP"/>
          </w:rPr>
          <w:delText>-4</w:delText>
        </w:r>
        <w:r w:rsidRPr="00ED115A" w:rsidDel="00E47CCE">
          <w:delText xml:space="preserve">/OTNT:  </w:delText>
        </w:r>
      </w:del>
      <w:del w:id="3903" w:author="Morita" w:date="2016-09-27T23:29:00Z">
        <w:r w:rsidRPr="00ED115A" w:rsidDel="00E47CCE">
          <w:delText>OTNT Related Standards and Industry Agreements</w:delText>
        </w:r>
        <w:r w:rsidRPr="00ED115A" w:rsidDel="00E47CCE">
          <w:rPr>
            <w:rFonts w:hint="eastAsia"/>
            <w:lang w:eastAsia="ja-JP"/>
          </w:rPr>
          <w:delText xml:space="preserve"> (OIF documents)</w:delText>
        </w:r>
      </w:del>
    </w:p>
    <w:p w:rsidR="00E47CCE" w:rsidRPr="00E47CCE" w:rsidRDefault="00E47CCE" w:rsidP="003E31AA">
      <w:pPr>
        <w:pStyle w:val="af"/>
        <w:rPr>
          <w:ins w:id="3904" w:author="Morita" w:date="2016-09-27T23:29:00Z"/>
          <w:rFonts w:hint="eastAsia"/>
          <w:lang w:eastAsia="ja-JP"/>
          <w:rPrChange w:id="3905" w:author="Morita" w:date="2016-09-27T23:29:00Z">
            <w:rPr>
              <w:ins w:id="3906" w:author="Morita" w:date="2016-09-27T23:29:00Z"/>
              <w:rFonts w:hint="eastAsia"/>
              <w:lang w:eastAsia="ja-JP"/>
            </w:rPr>
          </w:rPrChange>
        </w:rPr>
        <w:pPrChange w:id="3907" w:author="Morita" w:date="2016-09-27T23:47:00Z">
          <w:pPr/>
        </w:pPrChange>
      </w:pPr>
      <w:bookmarkStart w:id="3908" w:name="_Toc462783303"/>
      <w:ins w:id="3909" w:author="Morita" w:date="2016-09-27T23:29:00Z">
        <w:r>
          <w:t xml:space="preserve">Table </w:t>
        </w:r>
        <w:r>
          <w:fldChar w:fldCharType="begin"/>
        </w:r>
        <w:r>
          <w:instrText xml:space="preserve"> SEQ Table \* ARABIC </w:instrText>
        </w:r>
      </w:ins>
      <w:r>
        <w:fldChar w:fldCharType="separate"/>
      </w:r>
      <w:ins w:id="3910" w:author="Morita" w:date="2016-09-27T23:34:00Z">
        <w:r w:rsidR="00575FF2">
          <w:rPr>
            <w:noProof/>
          </w:rPr>
          <w:t>7</w:t>
        </w:r>
      </w:ins>
      <w:ins w:id="3911" w:author="Morita" w:date="2016-09-27T23:29:00Z">
        <w:r>
          <w:fldChar w:fldCharType="end"/>
        </w:r>
        <w:r>
          <w:rPr>
            <w:rFonts w:hint="eastAsia"/>
            <w:lang w:eastAsia="ja-JP"/>
          </w:rPr>
          <w:t xml:space="preserve"> </w:t>
        </w:r>
        <w:proofErr w:type="gramStart"/>
        <w:r>
          <w:rPr>
            <w:lang w:eastAsia="ja-JP"/>
          </w:rPr>
          <w:t>–</w:t>
        </w:r>
        <w:r>
          <w:rPr>
            <w:rFonts w:hint="eastAsia"/>
            <w:lang w:eastAsia="ja-JP"/>
          </w:rPr>
          <w:t xml:space="preserve">  </w:t>
        </w:r>
        <w:r w:rsidRPr="00E47CCE">
          <w:rPr>
            <w:lang w:eastAsia="ja-JP"/>
          </w:rPr>
          <w:t>OTNT</w:t>
        </w:r>
        <w:proofErr w:type="gramEnd"/>
        <w:r w:rsidRPr="00E47CCE">
          <w:rPr>
            <w:lang w:eastAsia="ja-JP"/>
          </w:rPr>
          <w:t xml:space="preserve"> Related Standards and Industry Agreements (OIF documents)</w:t>
        </w:r>
        <w:bookmarkEnd w:id="3908"/>
      </w:ins>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ED115A" w:rsidTr="003950CB">
        <w:trPr>
          <w:cantSplit/>
          <w:tblHeader/>
          <w:jc w:val="center"/>
        </w:trPr>
        <w:tc>
          <w:tcPr>
            <w:tcW w:w="1604" w:type="dxa"/>
          </w:tcPr>
          <w:p w:rsidR="00C9123C" w:rsidRPr="00ED115A" w:rsidRDefault="00C9123C" w:rsidP="003950CB">
            <w:pPr>
              <w:rPr>
                <w:b/>
                <w:sz w:val="20"/>
              </w:rPr>
            </w:pPr>
            <w:r w:rsidRPr="00ED115A">
              <w:rPr>
                <w:b/>
                <w:sz w:val="20"/>
              </w:rPr>
              <w:t>Organisation (Subgroup responsible)</w:t>
            </w:r>
          </w:p>
        </w:tc>
        <w:tc>
          <w:tcPr>
            <w:tcW w:w="1985" w:type="dxa"/>
          </w:tcPr>
          <w:p w:rsidR="00C9123C" w:rsidRPr="00ED115A" w:rsidRDefault="00C9123C" w:rsidP="003950CB">
            <w:pPr>
              <w:rPr>
                <w:b/>
                <w:sz w:val="20"/>
              </w:rPr>
            </w:pPr>
            <w:r w:rsidRPr="00ED115A">
              <w:rPr>
                <w:b/>
                <w:sz w:val="20"/>
              </w:rPr>
              <w:t>Number</w:t>
            </w:r>
          </w:p>
        </w:tc>
        <w:tc>
          <w:tcPr>
            <w:tcW w:w="4590" w:type="dxa"/>
          </w:tcPr>
          <w:p w:rsidR="00C9123C" w:rsidRPr="00ED115A" w:rsidRDefault="00C9123C" w:rsidP="003950CB">
            <w:pPr>
              <w:rPr>
                <w:b/>
                <w:sz w:val="20"/>
              </w:rPr>
            </w:pPr>
            <w:r w:rsidRPr="00ED115A">
              <w:rPr>
                <w:b/>
                <w:sz w:val="20"/>
              </w:rPr>
              <w:t>Title</w:t>
            </w:r>
          </w:p>
        </w:tc>
        <w:tc>
          <w:tcPr>
            <w:tcW w:w="1260" w:type="dxa"/>
          </w:tcPr>
          <w:p w:rsidR="00C9123C" w:rsidRPr="00ED115A" w:rsidRDefault="00C9123C" w:rsidP="003950CB">
            <w:pPr>
              <w:rPr>
                <w:b/>
                <w:sz w:val="20"/>
              </w:rPr>
            </w:pPr>
            <w:r w:rsidRPr="00ED115A">
              <w:rPr>
                <w:b/>
                <w:sz w:val="20"/>
              </w:rPr>
              <w:t>Publication Date</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OIF-TL-01.1</w:t>
            </w:r>
          </w:p>
        </w:tc>
        <w:tc>
          <w:tcPr>
            <w:tcW w:w="4590" w:type="dxa"/>
          </w:tcPr>
          <w:p w:rsidR="00C9123C" w:rsidRPr="00ED115A" w:rsidRDefault="00C9123C" w:rsidP="003950CB">
            <w:pPr>
              <w:rPr>
                <w:sz w:val="20"/>
              </w:rPr>
            </w:pPr>
            <w:r w:rsidRPr="00ED115A">
              <w:rPr>
                <w:sz w:val="20"/>
              </w:rPr>
              <w:t xml:space="preserve">Implementation Agreement for Common Software Protocol, Control Syntax, and Physical (Electrical and Mechanical) Interfaces for </w:t>
            </w:r>
            <w:proofErr w:type="spellStart"/>
            <w:r w:rsidRPr="00ED115A">
              <w:rPr>
                <w:sz w:val="20"/>
              </w:rPr>
              <w:t>Tunable</w:t>
            </w:r>
            <w:proofErr w:type="spellEnd"/>
            <w:r w:rsidRPr="00ED115A">
              <w:rPr>
                <w:sz w:val="20"/>
              </w:rPr>
              <w:t xml:space="preserve"> Laser Modules. </w:t>
            </w:r>
          </w:p>
        </w:tc>
        <w:tc>
          <w:tcPr>
            <w:tcW w:w="1260" w:type="dxa"/>
          </w:tcPr>
          <w:p w:rsidR="00C9123C" w:rsidRPr="00ED115A" w:rsidRDefault="00C9123C" w:rsidP="003950CB">
            <w:pPr>
              <w:rPr>
                <w:sz w:val="20"/>
              </w:rPr>
            </w:pPr>
            <w:r w:rsidRPr="00ED115A">
              <w:rPr>
                <w:sz w:val="20"/>
              </w:rPr>
              <w:t>11/2002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OIF-TLMSA-01.0</w:t>
            </w:r>
          </w:p>
        </w:tc>
        <w:tc>
          <w:tcPr>
            <w:tcW w:w="4590" w:type="dxa"/>
          </w:tcPr>
          <w:p w:rsidR="00C9123C" w:rsidRPr="00ED115A" w:rsidRDefault="00C9123C" w:rsidP="003950CB">
            <w:pPr>
              <w:rPr>
                <w:sz w:val="20"/>
              </w:rPr>
            </w:pPr>
            <w:r w:rsidRPr="00ED115A">
              <w:rPr>
                <w:sz w:val="20"/>
              </w:rPr>
              <w:t xml:space="preserve">Multi-Source Agreement for CW </w:t>
            </w:r>
            <w:proofErr w:type="spellStart"/>
            <w:r w:rsidRPr="00ED115A">
              <w:rPr>
                <w:sz w:val="20"/>
              </w:rPr>
              <w:t>Tunable</w:t>
            </w:r>
            <w:proofErr w:type="spellEnd"/>
            <w:r w:rsidRPr="00ED115A">
              <w:rPr>
                <w:sz w:val="20"/>
              </w:rPr>
              <w:t xml:space="preserve"> Lasers. </w:t>
            </w:r>
          </w:p>
        </w:tc>
        <w:tc>
          <w:tcPr>
            <w:tcW w:w="1260" w:type="dxa"/>
          </w:tcPr>
          <w:p w:rsidR="00C9123C" w:rsidRPr="00ED115A" w:rsidRDefault="00C9123C" w:rsidP="003950CB">
            <w:pPr>
              <w:rPr>
                <w:sz w:val="20"/>
              </w:rPr>
            </w:pPr>
            <w:r w:rsidRPr="00ED115A">
              <w:rPr>
                <w:sz w:val="20"/>
              </w:rPr>
              <w:t>05/2003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OIF-ITLA-MSA-01.0</w:t>
            </w:r>
          </w:p>
        </w:tc>
        <w:tc>
          <w:tcPr>
            <w:tcW w:w="4590" w:type="dxa"/>
          </w:tcPr>
          <w:p w:rsidR="00C9123C" w:rsidRPr="00ED115A" w:rsidRDefault="00C9123C" w:rsidP="003950CB">
            <w:pPr>
              <w:rPr>
                <w:sz w:val="20"/>
              </w:rPr>
            </w:pPr>
            <w:proofErr w:type="spellStart"/>
            <w:r w:rsidRPr="00ED115A">
              <w:rPr>
                <w:sz w:val="20"/>
              </w:rPr>
              <w:t>Integratable</w:t>
            </w:r>
            <w:proofErr w:type="spellEnd"/>
            <w:r w:rsidRPr="00ED115A">
              <w:rPr>
                <w:sz w:val="20"/>
              </w:rPr>
              <w:t xml:space="preserve"> </w:t>
            </w:r>
            <w:proofErr w:type="spellStart"/>
            <w:r w:rsidRPr="00ED115A">
              <w:rPr>
                <w:sz w:val="20"/>
              </w:rPr>
              <w:t>Tunable</w:t>
            </w:r>
            <w:proofErr w:type="spellEnd"/>
            <w:r w:rsidRPr="00ED115A">
              <w:rPr>
                <w:sz w:val="20"/>
              </w:rPr>
              <w:t xml:space="preserve"> Laser Assembly Multi-Source Agreement. </w:t>
            </w:r>
          </w:p>
        </w:tc>
        <w:tc>
          <w:tcPr>
            <w:tcW w:w="1260" w:type="dxa"/>
          </w:tcPr>
          <w:p w:rsidR="00C9123C" w:rsidRPr="00ED115A" w:rsidRDefault="00C9123C" w:rsidP="003950CB">
            <w:pPr>
              <w:rPr>
                <w:sz w:val="20"/>
              </w:rPr>
            </w:pPr>
            <w:r w:rsidRPr="00ED115A">
              <w:rPr>
                <w:sz w:val="20"/>
              </w:rPr>
              <w:t>06/2004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OIF-ITLA-MSA-01.1</w:t>
            </w:r>
          </w:p>
        </w:tc>
        <w:tc>
          <w:tcPr>
            <w:tcW w:w="4590" w:type="dxa"/>
          </w:tcPr>
          <w:p w:rsidR="00C9123C" w:rsidRPr="00ED115A" w:rsidRDefault="00C9123C" w:rsidP="003950CB">
            <w:pPr>
              <w:rPr>
                <w:sz w:val="20"/>
              </w:rPr>
            </w:pPr>
            <w:proofErr w:type="spellStart"/>
            <w:r w:rsidRPr="00ED115A">
              <w:rPr>
                <w:sz w:val="20"/>
              </w:rPr>
              <w:t>Integrable</w:t>
            </w:r>
            <w:proofErr w:type="spellEnd"/>
            <w:r w:rsidRPr="00ED115A">
              <w:rPr>
                <w:sz w:val="20"/>
              </w:rPr>
              <w:t xml:space="preserve"> </w:t>
            </w:r>
            <w:proofErr w:type="spellStart"/>
            <w:r w:rsidRPr="00ED115A">
              <w:rPr>
                <w:sz w:val="20"/>
              </w:rPr>
              <w:t>Tunable</w:t>
            </w:r>
            <w:proofErr w:type="spellEnd"/>
            <w:r w:rsidRPr="00ED115A">
              <w:rPr>
                <w:sz w:val="20"/>
              </w:rPr>
              <w:t xml:space="preserve"> Laser Assembly Multi Source Agreement </w:t>
            </w:r>
          </w:p>
        </w:tc>
        <w:tc>
          <w:tcPr>
            <w:tcW w:w="1260" w:type="dxa"/>
          </w:tcPr>
          <w:p w:rsidR="00C9123C" w:rsidRPr="00ED115A" w:rsidRDefault="00C9123C" w:rsidP="003950CB">
            <w:pPr>
              <w:rPr>
                <w:sz w:val="20"/>
              </w:rPr>
            </w:pPr>
            <w:r w:rsidRPr="00ED115A">
              <w:rPr>
                <w:sz w:val="20"/>
              </w:rPr>
              <w:t>11/2005</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OIF-ITLA-MSA-01.2</w:t>
            </w:r>
          </w:p>
        </w:tc>
        <w:tc>
          <w:tcPr>
            <w:tcW w:w="4590" w:type="dxa"/>
          </w:tcPr>
          <w:p w:rsidR="00C9123C" w:rsidRPr="00ED115A" w:rsidRDefault="00C9123C" w:rsidP="003950CB">
            <w:pPr>
              <w:rPr>
                <w:sz w:val="20"/>
              </w:rPr>
            </w:pPr>
            <w:proofErr w:type="spellStart"/>
            <w:r w:rsidRPr="00ED115A">
              <w:rPr>
                <w:sz w:val="20"/>
              </w:rPr>
              <w:t>Integrable</w:t>
            </w:r>
            <w:proofErr w:type="spellEnd"/>
            <w:r w:rsidRPr="00ED115A">
              <w:rPr>
                <w:sz w:val="20"/>
              </w:rPr>
              <w:t xml:space="preserve"> </w:t>
            </w:r>
            <w:proofErr w:type="spellStart"/>
            <w:r w:rsidRPr="00ED115A">
              <w:rPr>
                <w:sz w:val="20"/>
              </w:rPr>
              <w:t>Tunable</w:t>
            </w:r>
            <w:proofErr w:type="spellEnd"/>
            <w:r w:rsidRPr="00ED115A">
              <w:rPr>
                <w:sz w:val="20"/>
              </w:rPr>
              <w:t xml:space="preserve"> Laser Assembly Multi Source Agreement</w:t>
            </w:r>
          </w:p>
        </w:tc>
        <w:tc>
          <w:tcPr>
            <w:tcW w:w="1260" w:type="dxa"/>
          </w:tcPr>
          <w:p w:rsidR="00C9123C" w:rsidRPr="00ED115A" w:rsidDel="006E67BB" w:rsidRDefault="00C9123C" w:rsidP="003950CB">
            <w:pPr>
              <w:rPr>
                <w:sz w:val="20"/>
              </w:rPr>
            </w:pPr>
            <w:r w:rsidRPr="00ED115A">
              <w:rPr>
                <w:sz w:val="20"/>
              </w:rPr>
              <w:t>06/2008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OIF-ITTA-MSA-01.0</w:t>
            </w:r>
          </w:p>
        </w:tc>
        <w:tc>
          <w:tcPr>
            <w:tcW w:w="4590" w:type="dxa"/>
          </w:tcPr>
          <w:p w:rsidR="00C9123C" w:rsidRPr="00ED115A" w:rsidRDefault="00C9123C" w:rsidP="003950CB">
            <w:pPr>
              <w:rPr>
                <w:sz w:val="20"/>
              </w:rPr>
            </w:pPr>
            <w:proofErr w:type="spellStart"/>
            <w:r w:rsidRPr="00ED115A">
              <w:rPr>
                <w:sz w:val="20"/>
              </w:rPr>
              <w:t>Integrable</w:t>
            </w:r>
            <w:proofErr w:type="spellEnd"/>
            <w:r w:rsidRPr="00ED115A">
              <w:rPr>
                <w:sz w:val="20"/>
              </w:rPr>
              <w:t xml:space="preserve"> </w:t>
            </w:r>
            <w:proofErr w:type="spellStart"/>
            <w:r w:rsidRPr="00ED115A">
              <w:rPr>
                <w:sz w:val="20"/>
              </w:rPr>
              <w:t>Tunable</w:t>
            </w:r>
            <w:proofErr w:type="spellEnd"/>
            <w:r w:rsidRPr="00ED115A">
              <w:rPr>
                <w:sz w:val="20"/>
              </w:rPr>
              <w:t xml:space="preserve"> Transmitter Assembly Multi Source Agreement</w:t>
            </w:r>
          </w:p>
        </w:tc>
        <w:tc>
          <w:tcPr>
            <w:tcW w:w="1260" w:type="dxa"/>
          </w:tcPr>
          <w:p w:rsidR="00C9123C" w:rsidRPr="00ED115A" w:rsidDel="006E67BB" w:rsidRDefault="00C9123C" w:rsidP="003950CB">
            <w:pPr>
              <w:rPr>
                <w:sz w:val="20"/>
              </w:rPr>
            </w:pPr>
            <w:r w:rsidRPr="00ED115A">
              <w:rPr>
                <w:sz w:val="20"/>
              </w:rPr>
              <w:t>11/2008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OIF-UNI-01.0</w:t>
            </w:r>
          </w:p>
        </w:tc>
        <w:tc>
          <w:tcPr>
            <w:tcW w:w="4590" w:type="dxa"/>
          </w:tcPr>
          <w:p w:rsidR="00C9123C" w:rsidRPr="00ED115A" w:rsidRDefault="00C9123C" w:rsidP="003950CB">
            <w:pPr>
              <w:rPr>
                <w:sz w:val="20"/>
              </w:rPr>
            </w:pPr>
            <w:r w:rsidRPr="00ED115A">
              <w:rPr>
                <w:sz w:val="20"/>
              </w:rPr>
              <w:t xml:space="preserve">User Network Interface (UNI) 1.0 </w:t>
            </w:r>
            <w:proofErr w:type="spellStart"/>
            <w:r w:rsidRPr="00ED115A">
              <w:rPr>
                <w:sz w:val="20"/>
              </w:rPr>
              <w:t>Signaling</w:t>
            </w:r>
            <w:proofErr w:type="spellEnd"/>
            <w:r w:rsidRPr="00ED115A">
              <w:rPr>
                <w:sz w:val="20"/>
              </w:rPr>
              <w:t xml:space="preserve"> Specification</w:t>
            </w:r>
          </w:p>
        </w:tc>
        <w:tc>
          <w:tcPr>
            <w:tcW w:w="1260" w:type="dxa"/>
          </w:tcPr>
          <w:p w:rsidR="00C9123C" w:rsidRPr="00ED115A" w:rsidRDefault="00C9123C" w:rsidP="003950CB">
            <w:pPr>
              <w:rPr>
                <w:sz w:val="20"/>
              </w:rPr>
            </w:pPr>
            <w:r w:rsidRPr="00ED115A">
              <w:rPr>
                <w:sz w:val="20"/>
              </w:rPr>
              <w:t>10/2001</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OIF-UNI-01.0-R2-Common</w:t>
            </w:r>
          </w:p>
        </w:tc>
        <w:tc>
          <w:tcPr>
            <w:tcW w:w="4590" w:type="dxa"/>
          </w:tcPr>
          <w:p w:rsidR="00C9123C" w:rsidRPr="00ED115A" w:rsidRDefault="00C9123C" w:rsidP="003950CB">
            <w:pPr>
              <w:rPr>
                <w:sz w:val="20"/>
              </w:rPr>
            </w:pPr>
            <w:r w:rsidRPr="00ED115A">
              <w:rPr>
                <w:sz w:val="20"/>
              </w:rPr>
              <w:t xml:space="preserve">User Network Interface (UNI) 1.0 </w:t>
            </w:r>
            <w:proofErr w:type="spellStart"/>
            <w:r w:rsidRPr="00ED115A">
              <w:rPr>
                <w:sz w:val="20"/>
              </w:rPr>
              <w:t>Signaling</w:t>
            </w:r>
            <w:proofErr w:type="spellEnd"/>
            <w:r w:rsidRPr="00ED115A">
              <w:rPr>
                <w:sz w:val="20"/>
              </w:rPr>
              <w:t xml:space="preserve"> Specification, Release 2: Common Part </w:t>
            </w:r>
          </w:p>
        </w:tc>
        <w:tc>
          <w:tcPr>
            <w:tcW w:w="1260" w:type="dxa"/>
          </w:tcPr>
          <w:p w:rsidR="00C9123C" w:rsidRPr="00ED115A" w:rsidRDefault="00C9123C" w:rsidP="003950CB">
            <w:pPr>
              <w:rPr>
                <w:sz w:val="20"/>
              </w:rPr>
            </w:pPr>
            <w:r w:rsidRPr="00ED115A">
              <w:rPr>
                <w:sz w:val="20"/>
              </w:rPr>
              <w:t>02/2004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OIF-UNI-01.0-R2-RSVP</w:t>
            </w:r>
          </w:p>
        </w:tc>
        <w:tc>
          <w:tcPr>
            <w:tcW w:w="4590" w:type="dxa"/>
          </w:tcPr>
          <w:p w:rsidR="00C9123C" w:rsidRPr="00ED115A" w:rsidRDefault="00C9123C" w:rsidP="003950CB">
            <w:pPr>
              <w:rPr>
                <w:sz w:val="20"/>
              </w:rPr>
            </w:pPr>
            <w:r w:rsidRPr="00ED115A">
              <w:rPr>
                <w:sz w:val="20"/>
              </w:rPr>
              <w:t xml:space="preserve">RSVP Extensions for User Network Interface (UNI) 1.0 </w:t>
            </w:r>
            <w:proofErr w:type="spellStart"/>
            <w:r w:rsidRPr="00ED115A">
              <w:rPr>
                <w:sz w:val="20"/>
              </w:rPr>
              <w:t>Signaling</w:t>
            </w:r>
            <w:proofErr w:type="spellEnd"/>
            <w:r w:rsidRPr="00ED115A">
              <w:rPr>
                <w:sz w:val="20"/>
              </w:rPr>
              <w:t>, Release 2</w:t>
            </w:r>
          </w:p>
        </w:tc>
        <w:tc>
          <w:tcPr>
            <w:tcW w:w="1260" w:type="dxa"/>
          </w:tcPr>
          <w:p w:rsidR="00C9123C" w:rsidRPr="00ED115A" w:rsidRDefault="00C9123C" w:rsidP="003950CB">
            <w:pPr>
              <w:rPr>
                <w:sz w:val="20"/>
              </w:rPr>
            </w:pPr>
            <w:r w:rsidRPr="00ED115A">
              <w:rPr>
                <w:sz w:val="20"/>
              </w:rPr>
              <w:t>02/2004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OIF-UNI-02.0-Common</w:t>
            </w:r>
          </w:p>
        </w:tc>
        <w:tc>
          <w:tcPr>
            <w:tcW w:w="4590" w:type="dxa"/>
          </w:tcPr>
          <w:p w:rsidR="00C9123C" w:rsidRPr="00ED115A" w:rsidRDefault="00C9123C" w:rsidP="003950CB">
            <w:pPr>
              <w:rPr>
                <w:sz w:val="20"/>
              </w:rPr>
            </w:pPr>
            <w:r w:rsidRPr="00ED115A">
              <w:rPr>
                <w:sz w:val="20"/>
              </w:rPr>
              <w:t xml:space="preserve">User Network Interface (UNI) 2.0 </w:t>
            </w:r>
            <w:proofErr w:type="spellStart"/>
            <w:r w:rsidRPr="00ED115A">
              <w:rPr>
                <w:sz w:val="20"/>
              </w:rPr>
              <w:t>Signaling</w:t>
            </w:r>
            <w:proofErr w:type="spellEnd"/>
            <w:r w:rsidRPr="00ED115A">
              <w:rPr>
                <w:sz w:val="20"/>
              </w:rPr>
              <w:t xml:space="preserve"> Specification: Common Part</w:t>
            </w:r>
          </w:p>
        </w:tc>
        <w:tc>
          <w:tcPr>
            <w:tcW w:w="1260" w:type="dxa"/>
          </w:tcPr>
          <w:p w:rsidR="00C9123C" w:rsidRPr="00ED115A" w:rsidRDefault="00C9123C" w:rsidP="003950CB">
            <w:pPr>
              <w:rPr>
                <w:sz w:val="20"/>
              </w:rPr>
            </w:pPr>
            <w:r w:rsidRPr="00ED115A">
              <w:rPr>
                <w:sz w:val="20"/>
              </w:rPr>
              <w:t>02/2008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OIF-UNI-02.0-RSVP</w:t>
            </w:r>
          </w:p>
        </w:tc>
        <w:tc>
          <w:tcPr>
            <w:tcW w:w="4590" w:type="dxa"/>
          </w:tcPr>
          <w:p w:rsidR="00C9123C" w:rsidRPr="00ED115A" w:rsidRDefault="00C9123C" w:rsidP="003950CB">
            <w:pPr>
              <w:rPr>
                <w:sz w:val="20"/>
              </w:rPr>
            </w:pPr>
            <w:r w:rsidRPr="00ED115A">
              <w:rPr>
                <w:sz w:val="20"/>
              </w:rPr>
              <w:t xml:space="preserve">User Network Interface (UNI) 2.0 </w:t>
            </w:r>
            <w:proofErr w:type="spellStart"/>
            <w:r w:rsidRPr="00ED115A">
              <w:rPr>
                <w:sz w:val="20"/>
              </w:rPr>
              <w:t>Signaling</w:t>
            </w:r>
            <w:proofErr w:type="spellEnd"/>
            <w:r w:rsidRPr="00ED115A">
              <w:rPr>
                <w:sz w:val="20"/>
              </w:rPr>
              <w:t xml:space="preserve"> Specification: RSVP Extensions for User Network Interface (UNI) 2.0</w:t>
            </w:r>
          </w:p>
        </w:tc>
        <w:tc>
          <w:tcPr>
            <w:tcW w:w="1260" w:type="dxa"/>
          </w:tcPr>
          <w:p w:rsidR="00C9123C" w:rsidRPr="00ED115A" w:rsidRDefault="00C9123C" w:rsidP="003950CB">
            <w:pPr>
              <w:rPr>
                <w:sz w:val="20"/>
              </w:rPr>
            </w:pPr>
            <w:r w:rsidRPr="00ED115A">
              <w:rPr>
                <w:sz w:val="20"/>
              </w:rPr>
              <w:t>02/2008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OIF-CDR-01.0</w:t>
            </w:r>
          </w:p>
        </w:tc>
        <w:tc>
          <w:tcPr>
            <w:tcW w:w="4590" w:type="dxa"/>
          </w:tcPr>
          <w:p w:rsidR="00C9123C" w:rsidRPr="00ED115A" w:rsidRDefault="00C9123C" w:rsidP="003950CB">
            <w:pPr>
              <w:rPr>
                <w:sz w:val="20"/>
              </w:rPr>
            </w:pPr>
            <w:r w:rsidRPr="00ED115A">
              <w:rPr>
                <w:sz w:val="20"/>
              </w:rPr>
              <w:t>Call Detail Records for OIF UNI 1.0 Billing</w:t>
            </w:r>
          </w:p>
        </w:tc>
        <w:tc>
          <w:tcPr>
            <w:tcW w:w="1260" w:type="dxa"/>
          </w:tcPr>
          <w:p w:rsidR="00C9123C" w:rsidRPr="00ED115A" w:rsidRDefault="00C9123C" w:rsidP="003950CB">
            <w:pPr>
              <w:rPr>
                <w:sz w:val="20"/>
              </w:rPr>
            </w:pPr>
            <w:r w:rsidRPr="00ED115A">
              <w:rPr>
                <w:sz w:val="20"/>
              </w:rPr>
              <w:t>04/2002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OIF-SEP-01.0</w:t>
            </w:r>
          </w:p>
        </w:tc>
        <w:tc>
          <w:tcPr>
            <w:tcW w:w="4590" w:type="dxa"/>
          </w:tcPr>
          <w:p w:rsidR="00C9123C" w:rsidRPr="00BD47E8" w:rsidRDefault="00C9123C" w:rsidP="003950CB">
            <w:pPr>
              <w:rPr>
                <w:sz w:val="20"/>
                <w:lang w:eastAsia="ja-JP"/>
              </w:rPr>
            </w:pPr>
            <w:r w:rsidRPr="00ED115A">
              <w:rPr>
                <w:sz w:val="20"/>
              </w:rPr>
              <w:t xml:space="preserve">Security Extension for UNI and NNI </w:t>
            </w:r>
          </w:p>
        </w:tc>
        <w:tc>
          <w:tcPr>
            <w:tcW w:w="1260" w:type="dxa"/>
          </w:tcPr>
          <w:p w:rsidR="00C9123C" w:rsidRPr="00ED115A" w:rsidRDefault="00C9123C" w:rsidP="003950CB">
            <w:pPr>
              <w:rPr>
                <w:sz w:val="20"/>
              </w:rPr>
            </w:pPr>
            <w:r w:rsidRPr="00ED115A">
              <w:rPr>
                <w:sz w:val="20"/>
              </w:rPr>
              <w:t>05/2003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lang w:val="it-IT"/>
              </w:rPr>
              <w:t>OIF-SEP-02.1</w:t>
            </w:r>
          </w:p>
        </w:tc>
        <w:tc>
          <w:tcPr>
            <w:tcW w:w="4590" w:type="dxa"/>
          </w:tcPr>
          <w:p w:rsidR="00C9123C" w:rsidRPr="00ED115A" w:rsidRDefault="00C9123C" w:rsidP="003950CB">
            <w:pPr>
              <w:rPr>
                <w:sz w:val="20"/>
                <w:lang w:val="en-US"/>
              </w:rPr>
            </w:pPr>
            <w:r w:rsidRPr="00ED115A">
              <w:rPr>
                <w:sz w:val="20"/>
                <w:lang w:val="en-US"/>
              </w:rPr>
              <w:t xml:space="preserve">Addendum to the Security Extension for UNI and NNI </w:t>
            </w:r>
          </w:p>
        </w:tc>
        <w:tc>
          <w:tcPr>
            <w:tcW w:w="1260" w:type="dxa"/>
          </w:tcPr>
          <w:p w:rsidR="00C9123C" w:rsidRPr="00ED115A" w:rsidRDefault="00C9123C" w:rsidP="003950CB">
            <w:pPr>
              <w:rPr>
                <w:sz w:val="20"/>
              </w:rPr>
            </w:pPr>
            <w:r w:rsidRPr="00ED115A">
              <w:rPr>
                <w:sz w:val="20"/>
              </w:rPr>
              <w:t>03/2006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lang w:val="it-IT"/>
              </w:rPr>
            </w:pPr>
            <w:r w:rsidRPr="00ED115A">
              <w:rPr>
                <w:sz w:val="20"/>
                <w:lang w:val="it-IT"/>
              </w:rPr>
              <w:t>OIF-SLG-01.0</w:t>
            </w:r>
          </w:p>
        </w:tc>
        <w:tc>
          <w:tcPr>
            <w:tcW w:w="4590" w:type="dxa"/>
          </w:tcPr>
          <w:p w:rsidR="00C9123C" w:rsidRPr="00ED115A" w:rsidRDefault="00C9123C" w:rsidP="003950CB">
            <w:pPr>
              <w:rPr>
                <w:sz w:val="20"/>
                <w:lang w:val="en-US"/>
              </w:rPr>
            </w:pPr>
            <w:r w:rsidRPr="00ED115A">
              <w:rPr>
                <w:sz w:val="20"/>
                <w:lang w:val="en-US"/>
              </w:rPr>
              <w:t>OIF Control Plane Logging and Auditing with Syslog</w:t>
            </w:r>
          </w:p>
        </w:tc>
        <w:tc>
          <w:tcPr>
            <w:tcW w:w="1260" w:type="dxa"/>
          </w:tcPr>
          <w:p w:rsidR="00C9123C" w:rsidRPr="00ED115A" w:rsidDel="00441F25" w:rsidRDefault="00C9123C" w:rsidP="003950CB">
            <w:pPr>
              <w:rPr>
                <w:sz w:val="20"/>
              </w:rPr>
            </w:pPr>
            <w:r w:rsidRPr="00ED115A">
              <w:rPr>
                <w:sz w:val="20"/>
              </w:rPr>
              <w:t>11/2007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OIF-E-NNI-Sig-01.0</w:t>
            </w:r>
          </w:p>
        </w:tc>
        <w:tc>
          <w:tcPr>
            <w:tcW w:w="4590" w:type="dxa"/>
          </w:tcPr>
          <w:p w:rsidR="00C9123C" w:rsidRPr="00ED115A" w:rsidRDefault="00C9123C" w:rsidP="003950CB">
            <w:pPr>
              <w:rPr>
                <w:sz w:val="20"/>
                <w:lang w:val="it-IT"/>
              </w:rPr>
            </w:pPr>
            <w:r w:rsidRPr="00ED115A">
              <w:rPr>
                <w:sz w:val="20"/>
                <w:lang w:val="it-IT"/>
              </w:rPr>
              <w:t xml:space="preserve">Intra-Carrier E-NNI Signaling Specification </w:t>
            </w:r>
          </w:p>
        </w:tc>
        <w:tc>
          <w:tcPr>
            <w:tcW w:w="1260" w:type="dxa"/>
          </w:tcPr>
          <w:p w:rsidR="00C9123C" w:rsidRPr="00ED115A" w:rsidRDefault="00C9123C" w:rsidP="003950CB">
            <w:pPr>
              <w:rPr>
                <w:sz w:val="20"/>
              </w:rPr>
            </w:pPr>
            <w:r w:rsidRPr="00ED115A">
              <w:rPr>
                <w:sz w:val="20"/>
              </w:rPr>
              <w:t>02/2004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lastRenderedPageBreak/>
              <w:t>OIF</w:t>
            </w:r>
          </w:p>
        </w:tc>
        <w:tc>
          <w:tcPr>
            <w:tcW w:w="1985" w:type="dxa"/>
          </w:tcPr>
          <w:p w:rsidR="00C9123C" w:rsidRPr="00ED115A" w:rsidRDefault="00C9123C" w:rsidP="003950CB">
            <w:pPr>
              <w:rPr>
                <w:sz w:val="20"/>
              </w:rPr>
            </w:pPr>
            <w:r w:rsidRPr="00ED115A">
              <w:rPr>
                <w:sz w:val="20"/>
              </w:rPr>
              <w:t>OIF-E-NNI-Sig-02.0</w:t>
            </w:r>
          </w:p>
        </w:tc>
        <w:tc>
          <w:tcPr>
            <w:tcW w:w="4590" w:type="dxa"/>
          </w:tcPr>
          <w:p w:rsidR="00C9123C" w:rsidRPr="00ED115A" w:rsidRDefault="00C9123C" w:rsidP="003950CB">
            <w:pPr>
              <w:rPr>
                <w:sz w:val="20"/>
                <w:lang w:val="it-IT"/>
              </w:rPr>
            </w:pPr>
            <w:r w:rsidRPr="00ED115A">
              <w:rPr>
                <w:sz w:val="20"/>
                <w:lang w:val="it-IT"/>
              </w:rPr>
              <w:t>E-NNI Signaling Specification</w:t>
            </w:r>
          </w:p>
        </w:tc>
        <w:tc>
          <w:tcPr>
            <w:tcW w:w="1260" w:type="dxa"/>
          </w:tcPr>
          <w:p w:rsidR="00C9123C" w:rsidRPr="00ED115A" w:rsidDel="00441F25" w:rsidRDefault="00C9123C" w:rsidP="003950CB">
            <w:pPr>
              <w:rPr>
                <w:sz w:val="20"/>
              </w:rPr>
            </w:pPr>
            <w:r w:rsidRPr="00ED115A">
              <w:rPr>
                <w:sz w:val="20"/>
              </w:rPr>
              <w:t>04/2009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OIF-ENNI-OSPF-01.0</w:t>
            </w:r>
          </w:p>
        </w:tc>
        <w:tc>
          <w:tcPr>
            <w:tcW w:w="4590" w:type="dxa"/>
          </w:tcPr>
          <w:p w:rsidR="00C9123C" w:rsidRPr="00ED115A" w:rsidRDefault="00C9123C" w:rsidP="003950CB">
            <w:pPr>
              <w:rPr>
                <w:sz w:val="20"/>
                <w:lang w:val="en-US"/>
              </w:rPr>
            </w:pPr>
            <w:r w:rsidRPr="00ED115A">
              <w:rPr>
                <w:sz w:val="20"/>
                <w:lang w:val="en-US"/>
              </w:rPr>
              <w:t>External Network-Network Interface (E-NNI) OSPF-based Routing - 1.0 (Intra-Carrier) Implementation Agreement</w:t>
            </w:r>
          </w:p>
        </w:tc>
        <w:tc>
          <w:tcPr>
            <w:tcW w:w="1260" w:type="dxa"/>
          </w:tcPr>
          <w:p w:rsidR="00C9123C" w:rsidRPr="00ED115A" w:rsidDel="00441F25" w:rsidRDefault="00C9123C" w:rsidP="003950CB">
            <w:pPr>
              <w:rPr>
                <w:sz w:val="20"/>
              </w:rPr>
            </w:pPr>
            <w:r w:rsidRPr="00ED115A">
              <w:rPr>
                <w:sz w:val="20"/>
              </w:rPr>
              <w:t>01/2007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OIF-G-Sig-IW-01.0</w:t>
            </w:r>
          </w:p>
        </w:tc>
        <w:tc>
          <w:tcPr>
            <w:tcW w:w="4590" w:type="dxa"/>
          </w:tcPr>
          <w:p w:rsidR="00C9123C" w:rsidRPr="00ED115A" w:rsidRDefault="00C9123C" w:rsidP="003950CB">
            <w:pPr>
              <w:rPr>
                <w:sz w:val="20"/>
                <w:lang w:val="en-US"/>
              </w:rPr>
            </w:pPr>
            <w:r w:rsidRPr="00ED115A">
              <w:rPr>
                <w:sz w:val="20"/>
                <w:lang w:val="en-US"/>
              </w:rPr>
              <w:t>OIF Guideline Document: Signaling Protocol Interworking of ASON/GMPLS Network Domains</w:t>
            </w:r>
          </w:p>
        </w:tc>
        <w:tc>
          <w:tcPr>
            <w:tcW w:w="1260" w:type="dxa"/>
          </w:tcPr>
          <w:p w:rsidR="00C9123C" w:rsidRPr="00ED115A" w:rsidDel="00441F25" w:rsidRDefault="00C9123C" w:rsidP="003950CB">
            <w:pPr>
              <w:rPr>
                <w:sz w:val="20"/>
              </w:rPr>
            </w:pPr>
            <w:r w:rsidRPr="00ED115A">
              <w:rPr>
                <w:sz w:val="20"/>
              </w:rPr>
              <w:t>06/2008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OIF-SMI-01.0</w:t>
            </w:r>
          </w:p>
        </w:tc>
        <w:tc>
          <w:tcPr>
            <w:tcW w:w="4590" w:type="dxa"/>
          </w:tcPr>
          <w:p w:rsidR="00C9123C" w:rsidRPr="00ED115A" w:rsidRDefault="00C9123C" w:rsidP="003950CB">
            <w:pPr>
              <w:rPr>
                <w:sz w:val="20"/>
              </w:rPr>
            </w:pPr>
            <w:r w:rsidRPr="00ED115A">
              <w:rPr>
                <w:sz w:val="20"/>
              </w:rPr>
              <w:t xml:space="preserve">Security Management Interfaces to Network Elements </w:t>
            </w:r>
          </w:p>
        </w:tc>
        <w:tc>
          <w:tcPr>
            <w:tcW w:w="1260" w:type="dxa"/>
          </w:tcPr>
          <w:p w:rsidR="00C9123C" w:rsidRPr="00ED115A" w:rsidRDefault="00C9123C" w:rsidP="003950CB">
            <w:pPr>
              <w:rPr>
                <w:sz w:val="20"/>
              </w:rPr>
            </w:pPr>
            <w:r w:rsidRPr="00ED115A">
              <w:rPr>
                <w:sz w:val="20"/>
              </w:rPr>
              <w:t>09/2003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OIF-SMI-02.1</w:t>
            </w:r>
          </w:p>
        </w:tc>
        <w:tc>
          <w:tcPr>
            <w:tcW w:w="4590" w:type="dxa"/>
          </w:tcPr>
          <w:p w:rsidR="00C9123C" w:rsidRPr="00ED115A" w:rsidRDefault="00C9123C" w:rsidP="003950CB">
            <w:pPr>
              <w:rPr>
                <w:sz w:val="20"/>
              </w:rPr>
            </w:pPr>
            <w:r w:rsidRPr="00ED115A">
              <w:rPr>
                <w:sz w:val="20"/>
              </w:rPr>
              <w:t xml:space="preserve">Addendum to the Security for Management Interfaces to Network Elements </w:t>
            </w:r>
          </w:p>
        </w:tc>
        <w:tc>
          <w:tcPr>
            <w:tcW w:w="1260" w:type="dxa"/>
          </w:tcPr>
          <w:p w:rsidR="00C9123C" w:rsidRPr="00ED115A" w:rsidRDefault="00C9123C" w:rsidP="003950CB">
            <w:pPr>
              <w:rPr>
                <w:sz w:val="20"/>
              </w:rPr>
            </w:pPr>
            <w:r w:rsidRPr="00ED115A">
              <w:rPr>
                <w:sz w:val="20"/>
              </w:rPr>
              <w:t>03/2006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OIF-VSR4-01.0</w:t>
            </w:r>
          </w:p>
        </w:tc>
        <w:tc>
          <w:tcPr>
            <w:tcW w:w="4590" w:type="dxa"/>
          </w:tcPr>
          <w:p w:rsidR="00C9123C" w:rsidRPr="00ED115A" w:rsidRDefault="00C9123C" w:rsidP="003950CB">
            <w:pPr>
              <w:rPr>
                <w:sz w:val="20"/>
              </w:rPr>
            </w:pPr>
            <w:r w:rsidRPr="00ED115A">
              <w:rPr>
                <w:sz w:val="20"/>
              </w:rPr>
              <w:t>Very Short Reach (VSR) OC-192 Interface for Parallel Optics</w:t>
            </w:r>
          </w:p>
        </w:tc>
        <w:tc>
          <w:tcPr>
            <w:tcW w:w="1260" w:type="dxa"/>
          </w:tcPr>
          <w:p w:rsidR="00C9123C" w:rsidRPr="00ED115A" w:rsidRDefault="00C9123C" w:rsidP="003950CB">
            <w:pPr>
              <w:rPr>
                <w:sz w:val="20"/>
              </w:rPr>
            </w:pPr>
            <w:r w:rsidRPr="00ED115A">
              <w:rPr>
                <w:sz w:val="20"/>
              </w:rPr>
              <w:t>12/2000</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OIF-VSR4-03.0</w:t>
            </w:r>
          </w:p>
        </w:tc>
        <w:tc>
          <w:tcPr>
            <w:tcW w:w="4590" w:type="dxa"/>
          </w:tcPr>
          <w:p w:rsidR="00C9123C" w:rsidRPr="00ED115A" w:rsidRDefault="00C9123C" w:rsidP="003950CB">
            <w:pPr>
              <w:rPr>
                <w:sz w:val="20"/>
              </w:rPr>
            </w:pPr>
            <w:r w:rsidRPr="00ED115A">
              <w:rPr>
                <w:sz w:val="20"/>
              </w:rPr>
              <w:t xml:space="preserve">Very Short Reach (VSR) OC-192 Four </w:t>
            </w:r>
            <w:proofErr w:type="spellStart"/>
            <w:r w:rsidRPr="00ED115A">
              <w:rPr>
                <w:sz w:val="20"/>
              </w:rPr>
              <w:t>Fiber</w:t>
            </w:r>
            <w:proofErr w:type="spellEnd"/>
            <w:r w:rsidRPr="00ED115A">
              <w:rPr>
                <w:sz w:val="20"/>
              </w:rPr>
              <w:t xml:space="preserve"> Interface Based on Parallel Optics</w:t>
            </w:r>
          </w:p>
        </w:tc>
        <w:tc>
          <w:tcPr>
            <w:tcW w:w="1260" w:type="dxa"/>
          </w:tcPr>
          <w:p w:rsidR="00C9123C" w:rsidRPr="00ED115A" w:rsidRDefault="00C9123C" w:rsidP="003950CB">
            <w:pPr>
              <w:rPr>
                <w:sz w:val="20"/>
              </w:rPr>
            </w:pPr>
            <w:r w:rsidRPr="00ED115A">
              <w:rPr>
                <w:sz w:val="20"/>
              </w:rPr>
              <w:t>07/2003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OIF-VSR4-04.0</w:t>
            </w:r>
          </w:p>
        </w:tc>
        <w:tc>
          <w:tcPr>
            <w:tcW w:w="4590" w:type="dxa"/>
          </w:tcPr>
          <w:p w:rsidR="00C9123C" w:rsidRPr="00ED115A" w:rsidRDefault="00C9123C" w:rsidP="003950CB">
            <w:pPr>
              <w:rPr>
                <w:sz w:val="20"/>
              </w:rPr>
            </w:pPr>
            <w:r w:rsidRPr="00ED115A">
              <w:rPr>
                <w:sz w:val="20"/>
              </w:rPr>
              <w:t xml:space="preserve">Serial Shortwave Very Short Reach (VSR) OC-192 Interface for Multimode </w:t>
            </w:r>
            <w:proofErr w:type="spellStart"/>
            <w:r w:rsidRPr="00ED115A">
              <w:rPr>
                <w:sz w:val="20"/>
              </w:rPr>
              <w:t>Fiber</w:t>
            </w:r>
            <w:proofErr w:type="spellEnd"/>
          </w:p>
        </w:tc>
        <w:tc>
          <w:tcPr>
            <w:tcW w:w="1260" w:type="dxa"/>
          </w:tcPr>
          <w:p w:rsidR="00C9123C" w:rsidRPr="00ED115A" w:rsidRDefault="00C9123C" w:rsidP="003950CB">
            <w:pPr>
              <w:rPr>
                <w:sz w:val="20"/>
              </w:rPr>
            </w:pPr>
            <w:r w:rsidRPr="00ED115A">
              <w:rPr>
                <w:sz w:val="20"/>
              </w:rPr>
              <w:t>01/2001</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OIF-VSR4-05.0</w:t>
            </w:r>
          </w:p>
        </w:tc>
        <w:tc>
          <w:tcPr>
            <w:tcW w:w="4590" w:type="dxa"/>
          </w:tcPr>
          <w:p w:rsidR="00C9123C" w:rsidRPr="00ED115A" w:rsidRDefault="00C9123C" w:rsidP="003950CB">
            <w:pPr>
              <w:rPr>
                <w:sz w:val="20"/>
              </w:rPr>
            </w:pPr>
            <w:r w:rsidRPr="00ED115A">
              <w:rPr>
                <w:sz w:val="20"/>
              </w:rPr>
              <w:t>Very Short Reach (VSR) OC-192 Interface Using 1310 Wavelength and 4 and 11 dB Link Budgets</w:t>
            </w:r>
          </w:p>
        </w:tc>
        <w:tc>
          <w:tcPr>
            <w:tcW w:w="1260" w:type="dxa"/>
          </w:tcPr>
          <w:p w:rsidR="00C9123C" w:rsidRPr="00ED115A" w:rsidRDefault="00C9123C" w:rsidP="003950CB">
            <w:pPr>
              <w:rPr>
                <w:sz w:val="20"/>
              </w:rPr>
            </w:pPr>
            <w:r w:rsidRPr="00ED115A">
              <w:rPr>
                <w:sz w:val="20"/>
              </w:rPr>
              <w:t>10/2002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OIF-VSR5-01.0</w:t>
            </w:r>
          </w:p>
        </w:tc>
        <w:tc>
          <w:tcPr>
            <w:tcW w:w="4590" w:type="dxa"/>
          </w:tcPr>
          <w:p w:rsidR="00C9123C" w:rsidRPr="00ED115A" w:rsidRDefault="00C9123C" w:rsidP="003950CB">
            <w:pPr>
              <w:rPr>
                <w:sz w:val="20"/>
              </w:rPr>
            </w:pPr>
            <w:r w:rsidRPr="00ED115A">
              <w:rPr>
                <w:sz w:val="20"/>
              </w:rPr>
              <w:t>Very Short Reach Interface Level 5 (VSR-5): SONET/SDH OC-768 Interface for Very Short Reach (VSR) Applications</w:t>
            </w:r>
          </w:p>
        </w:tc>
        <w:tc>
          <w:tcPr>
            <w:tcW w:w="1260" w:type="dxa"/>
          </w:tcPr>
          <w:p w:rsidR="00C9123C" w:rsidRPr="00ED115A" w:rsidRDefault="00C9123C" w:rsidP="003950CB">
            <w:pPr>
              <w:rPr>
                <w:sz w:val="20"/>
              </w:rPr>
            </w:pPr>
            <w:r w:rsidRPr="00ED115A">
              <w:rPr>
                <w:sz w:val="20"/>
              </w:rPr>
              <w:t>09/2002</w:t>
            </w:r>
          </w:p>
        </w:tc>
      </w:tr>
      <w:tr w:rsidR="00C9123C" w:rsidRPr="00ED115A" w:rsidDel="00C434E5" w:rsidTr="003950CB">
        <w:trPr>
          <w:cantSplit/>
          <w:jc w:val="center"/>
        </w:trPr>
        <w:tc>
          <w:tcPr>
            <w:tcW w:w="1604" w:type="dxa"/>
          </w:tcPr>
          <w:p w:rsidR="00C9123C" w:rsidRPr="00ED115A" w:rsidDel="00C434E5" w:rsidRDefault="00C9123C" w:rsidP="003950CB">
            <w:pPr>
              <w:rPr>
                <w:sz w:val="20"/>
                <w:lang w:eastAsia="ja-JP"/>
              </w:rPr>
            </w:pPr>
            <w:r w:rsidRPr="00ED115A">
              <w:rPr>
                <w:sz w:val="20"/>
                <w:lang w:eastAsia="ja-JP"/>
              </w:rPr>
              <w:t>OIF</w:t>
            </w:r>
          </w:p>
        </w:tc>
        <w:tc>
          <w:tcPr>
            <w:tcW w:w="1985" w:type="dxa"/>
          </w:tcPr>
          <w:p w:rsidR="00C9123C" w:rsidRPr="00ED115A" w:rsidDel="00C434E5" w:rsidRDefault="00C9123C" w:rsidP="003950CB">
            <w:pPr>
              <w:rPr>
                <w:sz w:val="20"/>
              </w:rPr>
            </w:pPr>
            <w:r w:rsidRPr="00ED115A">
              <w:rPr>
                <w:sz w:val="20"/>
              </w:rPr>
              <w:t>OIF-LRI-02.0</w:t>
            </w:r>
          </w:p>
        </w:tc>
        <w:tc>
          <w:tcPr>
            <w:tcW w:w="4590" w:type="dxa"/>
          </w:tcPr>
          <w:p w:rsidR="00C9123C" w:rsidRPr="00ED115A" w:rsidDel="00C434E5" w:rsidRDefault="00C9123C" w:rsidP="003950CB">
            <w:pPr>
              <w:rPr>
                <w:sz w:val="20"/>
              </w:rPr>
            </w:pPr>
            <w:r w:rsidRPr="00ED115A">
              <w:rPr>
                <w:sz w:val="20"/>
              </w:rPr>
              <w:t>Interoperability for Long Reach and Extended Reach 10 Gb/s Transponders and Transceivers</w:t>
            </w:r>
          </w:p>
        </w:tc>
        <w:tc>
          <w:tcPr>
            <w:tcW w:w="1260" w:type="dxa"/>
          </w:tcPr>
          <w:p w:rsidR="00C9123C" w:rsidRPr="00ED115A" w:rsidDel="00C434E5" w:rsidRDefault="00C9123C" w:rsidP="003950CB">
            <w:pPr>
              <w:rPr>
                <w:sz w:val="20"/>
              </w:rPr>
            </w:pPr>
            <w:r w:rsidRPr="00ED115A">
              <w:rPr>
                <w:sz w:val="20"/>
              </w:rPr>
              <w:t>07/2006</w:t>
            </w:r>
          </w:p>
        </w:tc>
      </w:tr>
      <w:tr w:rsidR="00C9123C" w:rsidRPr="00ED115A" w:rsidDel="00C434E5" w:rsidTr="003950CB">
        <w:trPr>
          <w:cantSplit/>
          <w:jc w:val="center"/>
        </w:trPr>
        <w:tc>
          <w:tcPr>
            <w:tcW w:w="1604" w:type="dxa"/>
          </w:tcPr>
          <w:p w:rsidR="00C9123C" w:rsidRPr="00ED115A" w:rsidDel="00C434E5" w:rsidRDefault="00C9123C" w:rsidP="003950CB">
            <w:pPr>
              <w:rPr>
                <w:sz w:val="20"/>
                <w:lang w:eastAsia="ja-JP"/>
              </w:rPr>
            </w:pPr>
            <w:r w:rsidRPr="00ED115A">
              <w:rPr>
                <w:sz w:val="20"/>
                <w:lang w:eastAsia="ja-JP"/>
              </w:rPr>
              <w:t>OIF</w:t>
            </w:r>
          </w:p>
        </w:tc>
        <w:tc>
          <w:tcPr>
            <w:tcW w:w="1985" w:type="dxa"/>
          </w:tcPr>
          <w:p w:rsidR="00C9123C" w:rsidRPr="00ED115A" w:rsidDel="00C434E5" w:rsidRDefault="00C9123C" w:rsidP="003950CB">
            <w:pPr>
              <w:rPr>
                <w:sz w:val="20"/>
              </w:rPr>
            </w:pPr>
            <w:r w:rsidRPr="00ED115A">
              <w:rPr>
                <w:sz w:val="20"/>
              </w:rPr>
              <w:t>OIF-FD-100G-DWDM-01.0</w:t>
            </w:r>
          </w:p>
        </w:tc>
        <w:tc>
          <w:tcPr>
            <w:tcW w:w="4590" w:type="dxa"/>
          </w:tcPr>
          <w:p w:rsidR="00C9123C" w:rsidRPr="00ED115A" w:rsidDel="00C434E5" w:rsidRDefault="00C9123C" w:rsidP="003950CB">
            <w:pPr>
              <w:rPr>
                <w:sz w:val="20"/>
              </w:rPr>
            </w:pPr>
            <w:r w:rsidRPr="00ED115A">
              <w:rPr>
                <w:sz w:val="20"/>
              </w:rPr>
              <w:t>100G Ultra Long Haul DWDM Framework Document</w:t>
            </w:r>
          </w:p>
        </w:tc>
        <w:tc>
          <w:tcPr>
            <w:tcW w:w="1260" w:type="dxa"/>
          </w:tcPr>
          <w:p w:rsidR="00C9123C" w:rsidRPr="00ED115A" w:rsidDel="00C434E5" w:rsidRDefault="00C9123C" w:rsidP="003950CB">
            <w:pPr>
              <w:rPr>
                <w:sz w:val="20"/>
              </w:rPr>
            </w:pPr>
            <w:r w:rsidRPr="00ED115A">
              <w:rPr>
                <w:sz w:val="20"/>
              </w:rPr>
              <w:t>06/2009</w:t>
            </w:r>
          </w:p>
        </w:tc>
      </w:tr>
    </w:tbl>
    <w:p w:rsidR="00CE73EA" w:rsidRDefault="00CE73EA" w:rsidP="00C9123C">
      <w:pPr>
        <w:rPr>
          <w:lang w:eastAsia="ja-JP"/>
        </w:rPr>
      </w:pPr>
    </w:p>
    <w:p w:rsidR="00CE73EA" w:rsidRDefault="00CE73EA">
      <w:pPr>
        <w:tabs>
          <w:tab w:val="clear" w:pos="794"/>
          <w:tab w:val="clear" w:pos="1191"/>
          <w:tab w:val="clear" w:pos="1588"/>
          <w:tab w:val="clear" w:pos="1985"/>
        </w:tabs>
        <w:overflowPunct/>
        <w:autoSpaceDE/>
        <w:autoSpaceDN/>
        <w:adjustRightInd/>
        <w:spacing w:before="0"/>
        <w:textAlignment w:val="auto"/>
        <w:rPr>
          <w:lang w:eastAsia="ja-JP"/>
        </w:rPr>
      </w:pPr>
      <w:r>
        <w:rPr>
          <w:lang w:eastAsia="ja-JP"/>
        </w:rPr>
        <w:br w:type="page"/>
      </w:r>
    </w:p>
    <w:p w:rsidR="00C9123C" w:rsidRPr="00ED115A" w:rsidRDefault="00C9123C" w:rsidP="00C9123C">
      <w:pPr>
        <w:rPr>
          <w:lang w:eastAsia="ja-JP"/>
        </w:rPr>
      </w:pPr>
    </w:p>
    <w:p w:rsidR="00C9123C" w:rsidRPr="003E31AA" w:rsidDel="00E47CCE" w:rsidRDefault="00C9123C" w:rsidP="003E31AA">
      <w:pPr>
        <w:pStyle w:val="af"/>
        <w:rPr>
          <w:del w:id="3912" w:author="Morita" w:date="2016-09-27T23:30:00Z"/>
          <w:rPrChange w:id="3913" w:author="Morita" w:date="2016-09-27T23:47:00Z">
            <w:rPr>
              <w:del w:id="3914" w:author="Morita" w:date="2016-09-27T23:30:00Z"/>
              <w:b/>
              <w:sz w:val="20"/>
              <w:lang w:eastAsia="ja-JP"/>
            </w:rPr>
          </w:rPrChange>
        </w:rPr>
        <w:pPrChange w:id="3915" w:author="Morita" w:date="2016-09-27T23:47:00Z">
          <w:pPr>
            <w:keepNext/>
            <w:tabs>
              <w:tab w:val="clear" w:pos="794"/>
              <w:tab w:val="clear" w:pos="1191"/>
              <w:tab w:val="clear" w:pos="1588"/>
              <w:tab w:val="clear" w:pos="1985"/>
            </w:tabs>
            <w:overflowPunct/>
            <w:autoSpaceDE/>
            <w:autoSpaceDN/>
            <w:adjustRightInd/>
            <w:spacing w:after="120"/>
            <w:jc w:val="center"/>
            <w:textAlignment w:val="auto"/>
          </w:pPr>
        </w:pPrChange>
      </w:pPr>
      <w:del w:id="3916" w:author="Morita" w:date="2016-09-27T23:30:00Z">
        <w:r w:rsidRPr="003E31AA" w:rsidDel="00E47CCE">
          <w:rPr>
            <w:rPrChange w:id="3917" w:author="Morita" w:date="2016-09-27T23:47:00Z">
              <w:rPr>
                <w:b/>
                <w:sz w:val="20"/>
              </w:rPr>
            </w:rPrChange>
          </w:rPr>
          <w:delText>TABLE 7-1-5/OTNT:  OTNT Related Standards and Industry Agreements (MEF documents)</w:delText>
        </w:r>
      </w:del>
    </w:p>
    <w:p w:rsidR="00E47CCE" w:rsidRPr="003E31AA" w:rsidRDefault="00E47CCE" w:rsidP="003E31AA">
      <w:pPr>
        <w:pStyle w:val="af"/>
        <w:rPr>
          <w:ins w:id="3918" w:author="Morita" w:date="2016-09-27T23:30:00Z"/>
          <w:rPrChange w:id="3919" w:author="Morita" w:date="2016-09-27T23:47:00Z">
            <w:rPr>
              <w:ins w:id="3920" w:author="Morita" w:date="2016-09-27T23:30:00Z"/>
              <w:rFonts w:hint="eastAsia"/>
              <w:lang w:eastAsia="ja-JP"/>
            </w:rPr>
          </w:rPrChange>
        </w:rPr>
        <w:pPrChange w:id="3921" w:author="Morita" w:date="2016-09-27T23:47:00Z">
          <w:pPr/>
        </w:pPrChange>
      </w:pPr>
      <w:bookmarkStart w:id="3922" w:name="_Toc462783304"/>
      <w:ins w:id="3923" w:author="Morita" w:date="2016-09-27T23:30:00Z">
        <w:r w:rsidRPr="003E31AA">
          <w:rPr>
            <w:rPrChange w:id="3924" w:author="Morita" w:date="2016-09-27T23:47:00Z">
              <w:rPr/>
            </w:rPrChange>
          </w:rPr>
          <w:t xml:space="preserve">Table </w:t>
        </w:r>
        <w:r w:rsidRPr="003E31AA">
          <w:rPr>
            <w:rPrChange w:id="3925" w:author="Morita" w:date="2016-09-27T23:47:00Z">
              <w:rPr/>
            </w:rPrChange>
          </w:rPr>
          <w:fldChar w:fldCharType="begin"/>
        </w:r>
        <w:r w:rsidRPr="003E31AA">
          <w:rPr>
            <w:rPrChange w:id="3926" w:author="Morita" w:date="2016-09-27T23:47:00Z">
              <w:rPr/>
            </w:rPrChange>
          </w:rPr>
          <w:instrText xml:space="preserve"> SEQ Table \* ARABIC </w:instrText>
        </w:r>
      </w:ins>
      <w:r w:rsidRPr="003E31AA">
        <w:rPr>
          <w:rPrChange w:id="3927" w:author="Morita" w:date="2016-09-27T23:47:00Z">
            <w:rPr/>
          </w:rPrChange>
        </w:rPr>
        <w:fldChar w:fldCharType="separate"/>
      </w:r>
      <w:ins w:id="3928" w:author="Morita" w:date="2016-09-27T23:34:00Z">
        <w:r w:rsidR="00575FF2" w:rsidRPr="003E31AA">
          <w:rPr>
            <w:rPrChange w:id="3929" w:author="Morita" w:date="2016-09-27T23:47:00Z">
              <w:rPr>
                <w:noProof/>
              </w:rPr>
            </w:rPrChange>
          </w:rPr>
          <w:t>8</w:t>
        </w:r>
      </w:ins>
      <w:ins w:id="3930" w:author="Morita" w:date="2016-09-27T23:30:00Z">
        <w:r w:rsidRPr="003E31AA">
          <w:rPr>
            <w:rPrChange w:id="3931" w:author="Morita" w:date="2016-09-27T23:47:00Z">
              <w:rPr/>
            </w:rPrChange>
          </w:rPr>
          <w:fldChar w:fldCharType="end"/>
        </w:r>
        <w:r w:rsidRPr="003E31AA">
          <w:rPr>
            <w:rPrChange w:id="3932" w:author="Morita" w:date="2016-09-27T23:47:00Z">
              <w:rPr>
                <w:rFonts w:hint="eastAsia"/>
                <w:lang w:eastAsia="ja-JP"/>
              </w:rPr>
            </w:rPrChange>
          </w:rPr>
          <w:t xml:space="preserve"> – OTNT Related Standards and Industry Agreements (MEF documents)</w:t>
        </w:r>
        <w:bookmarkEnd w:id="3922"/>
      </w:ins>
    </w:p>
    <w:tbl>
      <w:tblPr>
        <w:tblStyle w:val="afa"/>
        <w:tblW w:w="0" w:type="auto"/>
        <w:tblLook w:val="04A0" w:firstRow="1" w:lastRow="0" w:firstColumn="1" w:lastColumn="0" w:noHBand="0" w:noVBand="1"/>
      </w:tblPr>
      <w:tblGrid>
        <w:gridCol w:w="1876"/>
        <w:gridCol w:w="928"/>
        <w:gridCol w:w="5759"/>
        <w:gridCol w:w="1294"/>
      </w:tblGrid>
      <w:tr w:rsidR="00D619AE" w:rsidRPr="00D619AE" w:rsidTr="00D55AC7">
        <w:trPr>
          <w:cantSplit/>
          <w:tblHeader/>
        </w:trPr>
        <w:tc>
          <w:tcPr>
            <w:tcW w:w="0" w:type="auto"/>
          </w:tcPr>
          <w:p w:rsidR="00D619AE" w:rsidRPr="00D55AC7" w:rsidRDefault="00D619AE" w:rsidP="000636F8">
            <w:pPr>
              <w:tabs>
                <w:tab w:val="clear" w:pos="794"/>
                <w:tab w:val="clear" w:pos="1191"/>
                <w:tab w:val="clear" w:pos="1588"/>
                <w:tab w:val="clear" w:pos="1985"/>
              </w:tabs>
              <w:rPr>
                <w:b/>
                <w:sz w:val="20"/>
                <w:lang w:val="en-US" w:eastAsia="ja-JP"/>
              </w:rPr>
            </w:pPr>
            <w:r w:rsidRPr="00D55AC7">
              <w:rPr>
                <w:b/>
                <w:sz w:val="20"/>
              </w:rPr>
              <w:t>Organisation (Subgroup responsible)</w:t>
            </w:r>
          </w:p>
        </w:tc>
        <w:tc>
          <w:tcPr>
            <w:tcW w:w="0" w:type="auto"/>
          </w:tcPr>
          <w:p w:rsidR="00D619AE" w:rsidRPr="00D55AC7" w:rsidRDefault="00D619AE" w:rsidP="000636F8">
            <w:pPr>
              <w:tabs>
                <w:tab w:val="clear" w:pos="794"/>
                <w:tab w:val="clear" w:pos="1191"/>
                <w:tab w:val="clear" w:pos="1588"/>
                <w:tab w:val="clear" w:pos="1985"/>
              </w:tabs>
              <w:rPr>
                <w:b/>
                <w:sz w:val="20"/>
                <w:lang w:val="en-US" w:eastAsia="ja-JP"/>
              </w:rPr>
            </w:pPr>
            <w:r w:rsidRPr="00D55AC7">
              <w:rPr>
                <w:b/>
                <w:sz w:val="20"/>
              </w:rPr>
              <w:t>Number</w:t>
            </w:r>
          </w:p>
        </w:tc>
        <w:tc>
          <w:tcPr>
            <w:tcW w:w="0" w:type="auto"/>
          </w:tcPr>
          <w:p w:rsidR="00D619AE" w:rsidRPr="00D55AC7" w:rsidRDefault="00D619AE" w:rsidP="000636F8">
            <w:pPr>
              <w:tabs>
                <w:tab w:val="clear" w:pos="794"/>
                <w:tab w:val="clear" w:pos="1191"/>
                <w:tab w:val="clear" w:pos="1588"/>
                <w:tab w:val="clear" w:pos="1985"/>
              </w:tabs>
              <w:rPr>
                <w:b/>
                <w:sz w:val="20"/>
                <w:lang w:val="en-US" w:eastAsia="ja-JP"/>
              </w:rPr>
            </w:pPr>
            <w:r w:rsidRPr="00D55AC7">
              <w:rPr>
                <w:b/>
                <w:sz w:val="20"/>
              </w:rPr>
              <w:t>Title</w:t>
            </w:r>
          </w:p>
        </w:tc>
        <w:tc>
          <w:tcPr>
            <w:tcW w:w="0" w:type="auto"/>
          </w:tcPr>
          <w:p w:rsidR="00D619AE" w:rsidRPr="00D55AC7" w:rsidRDefault="00D619AE" w:rsidP="000636F8">
            <w:pPr>
              <w:tabs>
                <w:tab w:val="clear" w:pos="794"/>
                <w:tab w:val="clear" w:pos="1191"/>
                <w:tab w:val="clear" w:pos="1588"/>
                <w:tab w:val="clear" w:pos="1985"/>
              </w:tabs>
              <w:rPr>
                <w:b/>
                <w:sz w:val="20"/>
                <w:lang w:val="en-US" w:eastAsia="ja-JP"/>
              </w:rPr>
            </w:pPr>
            <w:r w:rsidRPr="00D55AC7">
              <w:rPr>
                <w:b/>
                <w:sz w:val="20"/>
              </w:rPr>
              <w:t>Publication Date</w:t>
            </w: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6.2</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 xml:space="preserve">Metro Ethernet Services Definitions Phase </w:t>
            </w:r>
            <w:r w:rsidR="00DE7557">
              <w:rPr>
                <w:rFonts w:hint="eastAsia"/>
                <w:sz w:val="20"/>
                <w:lang w:val="en-US" w:eastAsia="ja-JP"/>
              </w:rPr>
              <w:t>3</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8</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Implementation Agreement for the Emulation of PDH Circuits over Metro Ethernet Networks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pPr>
              <w:tabs>
                <w:tab w:val="clear" w:pos="794"/>
                <w:tab w:val="clear" w:pos="1191"/>
                <w:tab w:val="clear" w:pos="1588"/>
                <w:tab w:val="clear" w:pos="1985"/>
              </w:tabs>
              <w:rPr>
                <w:sz w:val="20"/>
                <w:lang w:val="en-US" w:eastAsia="ja-JP"/>
              </w:rPr>
            </w:pPr>
            <w:r w:rsidRPr="00D55AC7">
              <w:rPr>
                <w:sz w:val="20"/>
                <w:lang w:val="en-US" w:eastAsia="ja-JP"/>
              </w:rPr>
              <w:t>22.</w:t>
            </w:r>
            <w:r w:rsidR="0068326B">
              <w:rPr>
                <w:rFonts w:hint="eastAsia"/>
                <w:sz w:val="20"/>
                <w:lang w:val="en-US" w:eastAsia="ja-JP"/>
              </w:rPr>
              <w:t>2</w:t>
            </w:r>
          </w:p>
        </w:tc>
        <w:tc>
          <w:tcPr>
            <w:tcW w:w="0" w:type="auto"/>
          </w:tcPr>
          <w:p w:rsidR="00FC2BD3" w:rsidRPr="00D55AC7" w:rsidRDefault="00FC2BD3">
            <w:pPr>
              <w:tabs>
                <w:tab w:val="clear" w:pos="794"/>
                <w:tab w:val="clear" w:pos="1191"/>
                <w:tab w:val="clear" w:pos="1588"/>
                <w:tab w:val="clear" w:pos="1985"/>
              </w:tabs>
              <w:rPr>
                <w:sz w:val="20"/>
                <w:lang w:val="en-US" w:eastAsia="ja-JP"/>
              </w:rPr>
            </w:pPr>
            <w:r w:rsidRPr="00D55AC7">
              <w:rPr>
                <w:sz w:val="20"/>
                <w:lang w:val="en-US" w:eastAsia="ja-JP"/>
              </w:rPr>
              <w:t xml:space="preserve">Mobile Backhaul Phase </w:t>
            </w:r>
            <w:r w:rsidR="0068326B">
              <w:rPr>
                <w:rFonts w:hint="eastAsia"/>
                <w:sz w:val="20"/>
                <w:lang w:val="en-US" w:eastAsia="ja-JP"/>
              </w:rPr>
              <w:t>3</w:t>
            </w:r>
            <w:r w:rsidR="0068326B" w:rsidRPr="00D55AC7">
              <w:rPr>
                <w:sz w:val="20"/>
                <w:lang w:val="en-US" w:eastAsia="ja-JP"/>
              </w:rPr>
              <w:t xml:space="preserve"> </w:t>
            </w:r>
            <w:r w:rsidRPr="00D55AC7">
              <w:rPr>
                <w:sz w:val="20"/>
                <w:lang w:val="en-US" w:eastAsia="ja-JP"/>
              </w:rPr>
              <w:t>Implementation Agreement</w:t>
            </w:r>
          </w:p>
        </w:tc>
        <w:tc>
          <w:tcPr>
            <w:tcW w:w="0" w:type="auto"/>
          </w:tcPr>
          <w:p w:rsidR="00FC2BD3" w:rsidRPr="0068326B"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28</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 xml:space="preserve">External Network </w:t>
            </w:r>
            <w:proofErr w:type="spellStart"/>
            <w:r w:rsidRPr="00D55AC7">
              <w:rPr>
                <w:sz w:val="20"/>
                <w:lang w:val="en-US" w:eastAsia="ja-JP"/>
              </w:rPr>
              <w:t>Network</w:t>
            </w:r>
            <w:proofErr w:type="spellEnd"/>
            <w:r w:rsidRPr="00D55AC7">
              <w:rPr>
                <w:sz w:val="20"/>
                <w:lang w:val="en-US" w:eastAsia="ja-JP"/>
              </w:rPr>
              <w:t xml:space="preserve"> Interface (ENNI) Support for UNI Tunnel Access and Virtual UNI</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33</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Ethernet Access Services Definition</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43</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Virtual NID (</w:t>
            </w:r>
            <w:proofErr w:type="spellStart"/>
            <w:r w:rsidRPr="00D55AC7">
              <w:rPr>
                <w:sz w:val="20"/>
                <w:lang w:val="en-US" w:eastAsia="ja-JP"/>
              </w:rPr>
              <w:t>vNID</w:t>
            </w:r>
            <w:proofErr w:type="spellEnd"/>
            <w:r w:rsidRPr="00D55AC7">
              <w:rPr>
                <w:sz w:val="20"/>
                <w:lang w:val="en-US" w:eastAsia="ja-JP"/>
              </w:rPr>
              <w:t>) Functionality for E-Access Services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47</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Services for Cloud implementation Agreement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10.3</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Ethernet Services Attributes Phase 3</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Pr>
                <w:rFonts w:hint="eastAsia"/>
                <w:sz w:val="20"/>
                <w:lang w:val="en-US" w:eastAsia="ja-JP"/>
              </w:rPr>
              <w:t>10.3.1</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E7557">
              <w:rPr>
                <w:sz w:val="20"/>
                <w:lang w:val="en-US" w:eastAsia="ja-JP"/>
              </w:rPr>
              <w:t>Composite Performance Metric (CPM) Amendment to MEF 10.3</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23.1</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Class of Service Phase 2 Implementation Agreement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26.1</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External N</w:t>
            </w:r>
            <w:r w:rsidR="00D55AC7">
              <w:rPr>
                <w:sz w:val="20"/>
                <w:lang w:val="en-US" w:eastAsia="ja-JP"/>
              </w:rPr>
              <w:t xml:space="preserve">etwork </w:t>
            </w:r>
            <w:proofErr w:type="spellStart"/>
            <w:r w:rsidR="00D55AC7">
              <w:rPr>
                <w:sz w:val="20"/>
                <w:lang w:val="en-US" w:eastAsia="ja-JP"/>
              </w:rPr>
              <w:t>Network</w:t>
            </w:r>
            <w:proofErr w:type="spellEnd"/>
            <w:r w:rsidR="00D55AC7">
              <w:rPr>
                <w:sz w:val="20"/>
                <w:lang w:val="en-US" w:eastAsia="ja-JP"/>
              </w:rPr>
              <w:t xml:space="preserve"> Interface (ENNI)</w:t>
            </w:r>
            <w:r w:rsidR="00D55AC7">
              <w:rPr>
                <w:rFonts w:hint="eastAsia"/>
                <w:sz w:val="20"/>
                <w:lang w:val="en-US" w:eastAsia="ja-JP"/>
              </w:rPr>
              <w:t xml:space="preserve"> </w:t>
            </w:r>
            <w:r w:rsidRPr="00D55AC7">
              <w:rPr>
                <w:sz w:val="20"/>
                <w:lang w:val="en-US" w:eastAsia="ja-JP"/>
              </w:rPr>
              <w:t>Phase 2</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41</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Generic Token Bucket Algorithm</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45</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Multi-CEN L2CP</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2</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Requirements and Framework for Ethernet Service Protection</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3</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Circuit Emulation Service Definitions, Framework and Requirements in Metro Ethernet Networks</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4</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Metro Ethernet Network Architecture Framework Part 1: Generic Framework</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11</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User Network Interface (UNI) Requirements and Framework</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12.2</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Carrier Ethernet Network Architecture Framework Part 2: Ethernet Services Layer</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13</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User Network Interface (UNI) Type 1 Implementation Agreement</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20</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UNI Type 2 Implementation Agreement</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29</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Ethernet Services Constructs</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32</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Requirements for Service Protection Across External Interfaces</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7.2</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Carrier Ethernet Management Information Model</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lastRenderedPageBreak/>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31</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Fault Management Definition of Managed Objects</w:t>
            </w:r>
            <w:r>
              <w:rPr>
                <w:rFonts w:hint="eastAsia"/>
                <w:sz w:val="20"/>
                <w:lang w:val="en-US" w:eastAsia="ja-JP"/>
              </w:rPr>
              <w:t xml:space="preserve"> (SNMP)</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31.0.1</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Amendment to Service OAM SNMP MIB for Fault Management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36</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SNMP MIB for Performance Monitoring</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38</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Fault Management YANG Modules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39</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Performance Monitoring YANG Module</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40</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UNI and EVC Definition of Managed Objects</w:t>
            </w:r>
            <w:r>
              <w:rPr>
                <w:rFonts w:hint="eastAsia"/>
                <w:sz w:val="20"/>
                <w:lang w:val="en-US" w:eastAsia="ja-JP"/>
              </w:rPr>
              <w:t xml:space="preserve"> (SNMP)</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42</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ENNI and OVC Definition of Managed Objects</w:t>
            </w:r>
            <w:r>
              <w:rPr>
                <w:rFonts w:hint="eastAsia"/>
                <w:sz w:val="20"/>
                <w:lang w:val="en-US" w:eastAsia="ja-JP"/>
              </w:rPr>
              <w:t xml:space="preserve"> (SNMP)</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44</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Virtual NID (</w:t>
            </w:r>
            <w:proofErr w:type="spellStart"/>
            <w:r w:rsidRPr="00D55AC7">
              <w:rPr>
                <w:sz w:val="20"/>
                <w:lang w:val="en-US" w:eastAsia="ja-JP"/>
              </w:rPr>
              <w:t>vNID</w:t>
            </w:r>
            <w:proofErr w:type="spellEnd"/>
            <w:r w:rsidRPr="00D55AC7">
              <w:rPr>
                <w:sz w:val="20"/>
                <w:lang w:val="en-US" w:eastAsia="ja-JP"/>
              </w:rPr>
              <w:t>) Definition of Managed Objects</w:t>
            </w:r>
            <w:r>
              <w:rPr>
                <w:rFonts w:hint="eastAsia"/>
                <w:sz w:val="20"/>
                <w:lang w:val="en-US" w:eastAsia="ja-JP"/>
              </w:rPr>
              <w:t xml:space="preserve"> (SNMP)</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E7557">
              <w:rPr>
                <w:sz w:val="20"/>
                <w:lang w:val="en-US" w:eastAsia="ja-JP"/>
              </w:rPr>
              <w:t>Service Activation and Test</w:t>
            </w:r>
            <w:r w:rsidRPr="00DE7557" w:rsidDel="00DE7557">
              <w:rPr>
                <w:sz w:val="20"/>
                <w:lang w:val="en-US" w:eastAsia="ja-JP"/>
              </w:rPr>
              <w:t xml:space="preserve"> </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46</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Latching Loopback Protocol and Functionality</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E7557">
              <w:rPr>
                <w:sz w:val="20"/>
                <w:lang w:val="en-US" w:eastAsia="ja-JP"/>
              </w:rPr>
              <w:t>Service Activation and Test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48</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344B9E">
              <w:rPr>
                <w:sz w:val="20"/>
                <w:lang w:val="en-US" w:eastAsia="ja-JP"/>
              </w:rPr>
              <w:t>Service Activation Testing</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E7557">
              <w:rPr>
                <w:sz w:val="20"/>
                <w:lang w:val="en-US" w:eastAsia="ja-JP"/>
              </w:rPr>
              <w:t>Service Activation and Test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49</w:t>
            </w:r>
          </w:p>
        </w:tc>
        <w:tc>
          <w:tcPr>
            <w:tcW w:w="0" w:type="auto"/>
          </w:tcPr>
          <w:p w:rsidR="00344B9E" w:rsidRPr="00D55AC7" w:rsidRDefault="00344B9E" w:rsidP="00BD47E8">
            <w:pPr>
              <w:tabs>
                <w:tab w:val="clear" w:pos="794"/>
                <w:tab w:val="clear" w:pos="1191"/>
                <w:tab w:val="clear" w:pos="1588"/>
                <w:tab w:val="clear" w:pos="1985"/>
              </w:tabs>
              <w:rPr>
                <w:sz w:val="20"/>
                <w:lang w:val="en-US" w:eastAsia="ja-JP"/>
              </w:rPr>
            </w:pPr>
            <w:r w:rsidRPr="00344B9E">
              <w:rPr>
                <w:sz w:val="20"/>
                <w:lang w:val="en-US" w:eastAsia="ja-JP"/>
              </w:rPr>
              <w:t>Service Activation Testing Control Protocol and PDU Formats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344B9E">
              <w:rPr>
                <w:sz w:val="20"/>
                <w:lang w:val="en-US" w:eastAsia="ja-JP"/>
              </w:rPr>
              <w:t>SOAM Fault and Performance Management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17</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Framework and Requirements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344B9E">
              <w:rPr>
                <w:sz w:val="20"/>
                <w:lang w:val="en-US" w:eastAsia="ja-JP"/>
              </w:rPr>
              <w:t>SOAM Fault and Performance Management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30.1</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Fault Management Implementation Agreement Phase 2</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344B9E">
              <w:rPr>
                <w:sz w:val="20"/>
                <w:lang w:val="en-US" w:eastAsia="ja-JP"/>
              </w:rPr>
              <w:t>SOAM Fault and Performance Management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30.1.1</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 xml:space="preserve">Amendment to MEF 30.1 </w:t>
            </w:r>
            <w:r>
              <w:rPr>
                <w:rFonts w:hint="eastAsia"/>
                <w:sz w:val="20"/>
                <w:lang w:val="en-US" w:eastAsia="ja-JP"/>
              </w:rPr>
              <w:t xml:space="preserve">- </w:t>
            </w:r>
            <w:r w:rsidRPr="00D55AC7">
              <w:rPr>
                <w:sz w:val="20"/>
                <w:lang w:val="en-US" w:eastAsia="ja-JP"/>
              </w:rPr>
              <w:t>Correction to Requirement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344B9E">
              <w:rPr>
                <w:sz w:val="20"/>
                <w:lang w:val="en-US" w:eastAsia="ja-JP"/>
              </w:rPr>
              <w:t>SOAM Fault and Performance Management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sz w:val="20"/>
                <w:lang w:val="en-US" w:eastAsia="ja-JP"/>
              </w:rPr>
              <w:t>35.</w:t>
            </w:r>
            <w:r w:rsidRPr="00D55AC7">
              <w:rPr>
                <w:sz w:val="20"/>
                <w:lang w:val="en-US" w:eastAsia="ja-JP"/>
              </w:rPr>
              <w:t>1</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SOAM PM Implementation Agreement Amendment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8A717A" w:rsidRDefault="008A717A" w:rsidP="000636F8">
            <w:pPr>
              <w:tabs>
                <w:tab w:val="clear" w:pos="794"/>
                <w:tab w:val="clear" w:pos="1191"/>
                <w:tab w:val="clear" w:pos="1588"/>
                <w:tab w:val="clear" w:pos="1985"/>
              </w:tabs>
              <w:rPr>
                <w:sz w:val="20"/>
                <w:lang w:val="en-US" w:eastAsia="ja-JP"/>
              </w:rPr>
            </w:pPr>
            <w:r w:rsidRPr="00D55AC7">
              <w:rPr>
                <w:sz w:val="20"/>
                <w:lang w:val="en-US" w:eastAsia="ja-JP"/>
              </w:rPr>
              <w:t>15</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Requirements for Management of Metro Ethernet Phase 1 Network Elements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8A717A" w:rsidRDefault="008A717A" w:rsidP="000636F8">
            <w:pPr>
              <w:tabs>
                <w:tab w:val="clear" w:pos="794"/>
                <w:tab w:val="clear" w:pos="1191"/>
                <w:tab w:val="clear" w:pos="1588"/>
                <w:tab w:val="clear" w:pos="1985"/>
              </w:tabs>
              <w:rPr>
                <w:sz w:val="20"/>
                <w:lang w:val="en-US" w:eastAsia="ja-JP"/>
              </w:rPr>
            </w:pPr>
            <w:r w:rsidRPr="00D55AC7">
              <w:rPr>
                <w:sz w:val="20"/>
                <w:lang w:val="en-US" w:eastAsia="ja-JP"/>
              </w:rPr>
              <w:t>16</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Ethernet Local Management Interface</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Pr>
                <w:rFonts w:hint="eastAsia"/>
                <w:sz w:val="20"/>
                <w:lang w:val="en-US" w:eastAsia="ja-JP"/>
              </w:rPr>
              <w:t>MEF Service Lifecycle</w:t>
            </w:r>
          </w:p>
        </w:tc>
        <w:tc>
          <w:tcPr>
            <w:tcW w:w="0" w:type="auto"/>
          </w:tcPr>
          <w:p w:rsidR="008A717A" w:rsidRDefault="008A717A" w:rsidP="000636F8">
            <w:pPr>
              <w:tabs>
                <w:tab w:val="clear" w:pos="794"/>
                <w:tab w:val="clear" w:pos="1191"/>
                <w:tab w:val="clear" w:pos="1588"/>
                <w:tab w:val="clear" w:pos="1985"/>
              </w:tabs>
              <w:rPr>
                <w:sz w:val="20"/>
                <w:lang w:val="en-US" w:eastAsia="ja-JP"/>
              </w:rPr>
            </w:pPr>
            <w:r>
              <w:rPr>
                <w:rFonts w:hint="eastAsia"/>
                <w:sz w:val="20"/>
                <w:lang w:val="en-US" w:eastAsia="ja-JP"/>
              </w:rPr>
              <w:t>50</w:t>
            </w:r>
          </w:p>
        </w:tc>
        <w:tc>
          <w:tcPr>
            <w:tcW w:w="0" w:type="auto"/>
          </w:tcPr>
          <w:p w:rsidR="008A717A" w:rsidRPr="00344B9E" w:rsidRDefault="008A717A" w:rsidP="00344B9E">
            <w:pPr>
              <w:tabs>
                <w:tab w:val="clear" w:pos="794"/>
                <w:tab w:val="clear" w:pos="1191"/>
                <w:tab w:val="clear" w:pos="1588"/>
                <w:tab w:val="clear" w:pos="1985"/>
              </w:tabs>
              <w:rPr>
                <w:sz w:val="20"/>
                <w:lang w:val="en-US" w:eastAsia="ja-JP"/>
              </w:rPr>
            </w:pPr>
            <w:r w:rsidRPr="00344B9E">
              <w:rPr>
                <w:sz w:val="20"/>
                <w:lang w:val="en-US" w:eastAsia="ja-JP"/>
              </w:rPr>
              <w:t>Service Operations Guidelines</w:t>
            </w:r>
          </w:p>
          <w:p w:rsidR="008A717A" w:rsidRPr="00D55AC7" w:rsidRDefault="008A717A" w:rsidP="00344B9E">
            <w:pPr>
              <w:tabs>
                <w:tab w:val="clear" w:pos="794"/>
                <w:tab w:val="clear" w:pos="1191"/>
                <w:tab w:val="clear" w:pos="1588"/>
                <w:tab w:val="clear" w:pos="1985"/>
              </w:tabs>
              <w:rPr>
                <w:sz w:val="20"/>
                <w:lang w:val="en-US" w:eastAsia="ja-JP"/>
              </w:rPr>
            </w:pPr>
            <w:r w:rsidRPr="00344B9E">
              <w:rPr>
                <w:sz w:val="20"/>
                <w:lang w:val="en-US" w:eastAsia="ja-JP"/>
              </w:rPr>
              <w:t>A process model for the generic Carrier Ethernet service lifecycle, including Service Operations Lifecycle management and Product Lifecycle management. It establishes a foundation for specifications developed by the MEF Service Operations Committee.</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9</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Ethernet Services at the UNI</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14</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Traffic Management Phase 1</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lastRenderedPageBreak/>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18</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Circuit Emulation Services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19</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1</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21</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2 Part 1 Link OAM</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24</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2 Part 2 E-LMI</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25</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2 Part 3 Service OAM</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27</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2 Part 5: Enhanced UNI Attributes &amp; Part 6: L2CP Handling</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34</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ATS for Ethernet Access Services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37</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ENNI</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bl>
    <w:p w:rsidR="00C9123C" w:rsidRPr="00ED115A" w:rsidRDefault="00C9123C" w:rsidP="00D55AC7">
      <w:pPr>
        <w:pStyle w:val="2"/>
      </w:pPr>
      <w:bookmarkStart w:id="3933" w:name="_Toc405246247"/>
      <w:bookmarkStart w:id="3934" w:name="_Toc405246546"/>
      <w:bookmarkStart w:id="3935" w:name="_Toc405248143"/>
      <w:bookmarkStart w:id="3936" w:name="_Toc405248346"/>
      <w:bookmarkStart w:id="3937" w:name="_Toc10880897"/>
      <w:bookmarkStart w:id="3938" w:name="_Toc404879749"/>
      <w:bookmarkStart w:id="3939" w:name="_Toc404880724"/>
      <w:bookmarkStart w:id="3940" w:name="_Toc405246248"/>
      <w:bookmarkStart w:id="3941" w:name="_Toc405248144"/>
      <w:bookmarkStart w:id="3942" w:name="_Toc462786277"/>
      <w:bookmarkEnd w:id="3933"/>
      <w:bookmarkEnd w:id="3934"/>
      <w:bookmarkEnd w:id="3935"/>
      <w:bookmarkEnd w:id="3936"/>
      <w:r w:rsidRPr="00ED115A">
        <w:t>SDH &amp; SONET Related Recommendations and Standards</w:t>
      </w:r>
      <w:bookmarkEnd w:id="3937"/>
      <w:bookmarkEnd w:id="3938"/>
      <w:bookmarkEnd w:id="3939"/>
      <w:bookmarkEnd w:id="3940"/>
      <w:bookmarkEnd w:id="3941"/>
      <w:bookmarkEnd w:id="3942"/>
    </w:p>
    <w:p w:rsidR="00E53F8C" w:rsidRDefault="00E53F8C">
      <w:pPr>
        <w:ind w:firstLineChars="50" w:firstLine="120"/>
        <w:rPr>
          <w:ins w:id="3943" w:author="Morita" w:date="2016-09-27T18:18:00Z"/>
          <w:lang w:eastAsia="ja-JP"/>
        </w:rPr>
        <w:pPrChange w:id="3944" w:author="Morita" w:date="2016-09-27T18:18:00Z">
          <w:pPr/>
        </w:pPrChange>
      </w:pPr>
      <w:ins w:id="3945" w:author="Morita" w:date="2016-09-27T18:18:00Z">
        <w:r>
          <w:rPr>
            <w:rFonts w:hint="eastAsia"/>
            <w:lang w:eastAsia="ja-JP"/>
          </w:rPr>
          <w:t>Refer to Issue 21</w:t>
        </w:r>
      </w:ins>
      <w:ins w:id="3946" w:author="Morita" w:date="2016-09-27T18:19:00Z">
        <w:r>
          <w:rPr>
            <w:rFonts w:hint="eastAsia"/>
            <w:lang w:eastAsia="ja-JP"/>
          </w:rPr>
          <w:t xml:space="preserve"> of this standard work plan document.</w:t>
        </w:r>
      </w:ins>
    </w:p>
    <w:p w:rsidR="00C9123C" w:rsidRPr="00ED115A" w:rsidDel="00E53F8C" w:rsidRDefault="00C9123C">
      <w:pPr>
        <w:ind w:firstLineChars="50" w:firstLine="120"/>
        <w:rPr>
          <w:del w:id="3947" w:author="Morita" w:date="2016-09-27T18:18:00Z"/>
          <w:lang w:eastAsia="ja-JP"/>
        </w:rPr>
        <w:pPrChange w:id="3948" w:author="Morita" w:date="2016-09-27T18:18:00Z">
          <w:pPr/>
        </w:pPrChange>
      </w:pPr>
      <w:del w:id="3949" w:author="Morita" w:date="2016-09-27T18:18:00Z">
        <w:r w:rsidRPr="00ED115A" w:rsidDel="00E53F8C">
          <w:delText>The following table lists all the known documents specifically related to SDH and SONET.</w:delText>
        </w:r>
        <w:bookmarkStart w:id="3950" w:name="_Toc462765307"/>
        <w:bookmarkStart w:id="3951" w:name="_Toc462766585"/>
        <w:bookmarkStart w:id="3952" w:name="_Toc462786278"/>
        <w:bookmarkEnd w:id="3950"/>
        <w:bookmarkEnd w:id="3951"/>
        <w:bookmarkEnd w:id="3952"/>
      </w:del>
    </w:p>
    <w:p w:rsidR="00C9123C" w:rsidRPr="00ED115A" w:rsidDel="00E53F8C" w:rsidRDefault="00C9123C" w:rsidP="00C9123C">
      <w:pPr>
        <w:rPr>
          <w:del w:id="3953" w:author="Morita" w:date="2016-09-27T18:18:00Z"/>
        </w:rPr>
      </w:pPr>
      <w:bookmarkStart w:id="3954" w:name="_Toc462765308"/>
      <w:bookmarkStart w:id="3955" w:name="_Toc462766586"/>
      <w:bookmarkStart w:id="3956" w:name="_Toc462786279"/>
      <w:bookmarkEnd w:id="3954"/>
      <w:bookmarkEnd w:id="3955"/>
      <w:bookmarkEnd w:id="3956"/>
    </w:p>
    <w:p w:rsidR="00C9123C" w:rsidRPr="00ED115A" w:rsidDel="00E53F8C"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del w:id="3957" w:author="Morita" w:date="2016-09-27T18:18:00Z"/>
          <w:b/>
          <w:sz w:val="20"/>
        </w:rPr>
      </w:pPr>
      <w:del w:id="3958" w:author="Morita" w:date="2016-09-27T18:18:00Z">
        <w:r w:rsidRPr="00ED115A" w:rsidDel="00E53F8C">
          <w:rPr>
            <w:b/>
            <w:sz w:val="20"/>
          </w:rPr>
          <w:delText>TABLE 7-2/OTNT:  SDH &amp; SONET Recommendations &amp; Industry Standards</w:delText>
        </w:r>
        <w:bookmarkStart w:id="3959" w:name="_Toc462765309"/>
        <w:bookmarkStart w:id="3960" w:name="_Toc462766587"/>
        <w:bookmarkStart w:id="3961" w:name="_Toc462786280"/>
        <w:bookmarkEnd w:id="3959"/>
        <w:bookmarkEnd w:id="3960"/>
        <w:bookmarkEnd w:id="3961"/>
      </w:del>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7"/>
        <w:gridCol w:w="1622"/>
        <w:gridCol w:w="10"/>
        <w:gridCol w:w="2598"/>
        <w:gridCol w:w="14"/>
        <w:gridCol w:w="2694"/>
        <w:gridCol w:w="14"/>
        <w:gridCol w:w="2698"/>
      </w:tblGrid>
      <w:tr w:rsidR="00C9123C" w:rsidRPr="00ED115A" w:rsidDel="00E53F8C" w:rsidTr="00D55AC7">
        <w:trPr>
          <w:cantSplit/>
          <w:trHeight w:val="735"/>
          <w:tblHeader/>
          <w:jc w:val="center"/>
          <w:del w:id="3962" w:author="Morita" w:date="2016-09-27T18:18:00Z"/>
        </w:trPr>
        <w:tc>
          <w:tcPr>
            <w:tcW w:w="844" w:type="pct"/>
            <w:gridSpan w:val="2"/>
            <w:vAlign w:val="center"/>
          </w:tcPr>
          <w:p w:rsidR="00C9123C" w:rsidRPr="00ED115A" w:rsidDel="00E53F8C" w:rsidRDefault="00C9123C" w:rsidP="003950CB">
            <w:pPr>
              <w:jc w:val="center"/>
              <w:rPr>
                <w:del w:id="3963" w:author="Morita" w:date="2016-09-27T18:18:00Z"/>
                <w:b/>
                <w:sz w:val="20"/>
              </w:rPr>
            </w:pPr>
            <w:del w:id="3964" w:author="Morita" w:date="2016-09-27T18:18:00Z">
              <w:r w:rsidRPr="00ED115A" w:rsidDel="00E53F8C">
                <w:rPr>
                  <w:b/>
                  <w:sz w:val="20"/>
                </w:rPr>
                <w:fldChar w:fldCharType="begin"/>
              </w:r>
              <w:r w:rsidRPr="00ED115A" w:rsidDel="00E53F8C">
                <w:rPr>
                  <w:b/>
                  <w:sz w:val="20"/>
                </w:rPr>
                <w:delInstrText>PRIVATE</w:delInstrText>
              </w:r>
              <w:r w:rsidRPr="00ED115A" w:rsidDel="00E53F8C">
                <w:rPr>
                  <w:b/>
                  <w:sz w:val="20"/>
                </w:rPr>
                <w:fldChar w:fldCharType="end"/>
              </w:r>
              <w:bookmarkStart w:id="3965" w:name="_Toc462765310"/>
              <w:bookmarkStart w:id="3966" w:name="_Toc462766588"/>
              <w:bookmarkStart w:id="3967" w:name="_Toc462786281"/>
              <w:bookmarkEnd w:id="3965"/>
              <w:bookmarkEnd w:id="3966"/>
              <w:bookmarkEnd w:id="3967"/>
            </w:del>
          </w:p>
        </w:tc>
        <w:tc>
          <w:tcPr>
            <w:tcW w:w="1350" w:type="pct"/>
            <w:gridSpan w:val="2"/>
            <w:vAlign w:val="center"/>
          </w:tcPr>
          <w:p w:rsidR="00C9123C" w:rsidRPr="00ED115A" w:rsidDel="00E53F8C" w:rsidRDefault="00C9123C" w:rsidP="003950CB">
            <w:pPr>
              <w:jc w:val="center"/>
              <w:rPr>
                <w:del w:id="3968" w:author="Morita" w:date="2016-09-27T18:18:00Z"/>
                <w:b/>
                <w:sz w:val="20"/>
              </w:rPr>
            </w:pPr>
            <w:del w:id="3969" w:author="Morita" w:date="2016-09-27T18:18:00Z">
              <w:r w:rsidRPr="00ED115A" w:rsidDel="00E53F8C">
                <w:rPr>
                  <w:b/>
                  <w:sz w:val="20"/>
                </w:rPr>
                <w:delText xml:space="preserve">ITU-T Published </w:delText>
              </w:r>
              <w:r w:rsidRPr="00ED115A" w:rsidDel="00E53F8C">
                <w:rPr>
                  <w:b/>
                  <w:sz w:val="20"/>
                </w:rPr>
                <w:br/>
                <w:delText>Recommendation</w:delText>
              </w:r>
              <w:bookmarkStart w:id="3970" w:name="_Toc462765311"/>
              <w:bookmarkStart w:id="3971" w:name="_Toc462766589"/>
              <w:bookmarkStart w:id="3972" w:name="_Toc462786282"/>
              <w:bookmarkEnd w:id="3970"/>
              <w:bookmarkEnd w:id="3971"/>
              <w:bookmarkEnd w:id="3972"/>
            </w:del>
          </w:p>
        </w:tc>
        <w:tc>
          <w:tcPr>
            <w:tcW w:w="1402" w:type="pct"/>
            <w:gridSpan w:val="2"/>
            <w:vAlign w:val="center"/>
          </w:tcPr>
          <w:p w:rsidR="00C9123C" w:rsidRPr="00ED115A" w:rsidDel="00E53F8C" w:rsidRDefault="00C9123C" w:rsidP="003950CB">
            <w:pPr>
              <w:jc w:val="center"/>
              <w:rPr>
                <w:del w:id="3973" w:author="Morita" w:date="2016-09-27T18:18:00Z"/>
                <w:b/>
                <w:sz w:val="20"/>
              </w:rPr>
            </w:pPr>
            <w:del w:id="3974" w:author="Morita" w:date="2016-09-27T18:18:00Z">
              <w:r w:rsidRPr="00ED115A" w:rsidDel="00E53F8C">
                <w:rPr>
                  <w:b/>
                  <w:sz w:val="20"/>
                </w:rPr>
                <w:delText xml:space="preserve">Published or Draft (Revised) </w:delText>
              </w:r>
              <w:r w:rsidRPr="00ED115A" w:rsidDel="00E53F8C">
                <w:rPr>
                  <w:b/>
                  <w:sz w:val="20"/>
                </w:rPr>
                <w:br/>
                <w:delText>ETS or EN</w:delText>
              </w:r>
              <w:bookmarkStart w:id="3975" w:name="_Toc462765312"/>
              <w:bookmarkStart w:id="3976" w:name="_Toc462766590"/>
              <w:bookmarkStart w:id="3977" w:name="_Toc462786283"/>
              <w:bookmarkEnd w:id="3975"/>
              <w:bookmarkEnd w:id="3976"/>
              <w:bookmarkEnd w:id="3977"/>
            </w:del>
          </w:p>
        </w:tc>
        <w:tc>
          <w:tcPr>
            <w:tcW w:w="1399" w:type="pct"/>
            <w:gridSpan w:val="2"/>
            <w:tcBorders>
              <w:bottom w:val="single" w:sz="6" w:space="0" w:color="000000"/>
            </w:tcBorders>
            <w:vAlign w:val="center"/>
          </w:tcPr>
          <w:p w:rsidR="00C9123C" w:rsidRPr="00ED115A" w:rsidDel="00E53F8C" w:rsidRDefault="00C9123C" w:rsidP="003950CB">
            <w:pPr>
              <w:jc w:val="center"/>
              <w:rPr>
                <w:del w:id="3978" w:author="Morita" w:date="2016-09-27T18:18:00Z"/>
                <w:b/>
                <w:sz w:val="20"/>
              </w:rPr>
            </w:pPr>
            <w:del w:id="3979" w:author="Morita" w:date="2016-09-27T18:18:00Z">
              <w:r w:rsidRPr="00ED115A" w:rsidDel="00E53F8C">
                <w:rPr>
                  <w:b/>
                  <w:sz w:val="20"/>
                </w:rPr>
                <w:delText xml:space="preserve">Published or Draft (Revised) </w:delText>
              </w:r>
              <w:r w:rsidRPr="00ED115A" w:rsidDel="00E53F8C">
                <w:rPr>
                  <w:b/>
                  <w:sz w:val="20"/>
                </w:rPr>
                <w:br/>
                <w:delText>ATIS/ANSI</w:delText>
              </w:r>
              <w:bookmarkStart w:id="3980" w:name="_Toc462765313"/>
              <w:bookmarkStart w:id="3981" w:name="_Toc462766591"/>
              <w:bookmarkStart w:id="3982" w:name="_Toc462786284"/>
              <w:bookmarkEnd w:id="3980"/>
              <w:bookmarkEnd w:id="3981"/>
              <w:bookmarkEnd w:id="3982"/>
            </w:del>
          </w:p>
        </w:tc>
        <w:bookmarkStart w:id="3983" w:name="_Toc462765314"/>
        <w:bookmarkStart w:id="3984" w:name="_Toc462766592"/>
        <w:bookmarkStart w:id="3985" w:name="_Toc462786285"/>
        <w:bookmarkEnd w:id="3983"/>
        <w:bookmarkEnd w:id="3984"/>
        <w:bookmarkEnd w:id="3985"/>
      </w:tr>
      <w:tr w:rsidR="00C9123C" w:rsidRPr="00ED115A" w:rsidDel="00E53F8C" w:rsidTr="00D55AC7">
        <w:trPr>
          <w:jc w:val="center"/>
          <w:del w:id="3986" w:author="Morita" w:date="2016-09-27T18:18:00Z"/>
        </w:trPr>
        <w:tc>
          <w:tcPr>
            <w:tcW w:w="844" w:type="pct"/>
            <w:gridSpan w:val="2"/>
            <w:vAlign w:val="center"/>
          </w:tcPr>
          <w:p w:rsidR="00C9123C" w:rsidRPr="00ED115A" w:rsidDel="00E53F8C" w:rsidRDefault="00C9123C" w:rsidP="003950CB">
            <w:pPr>
              <w:jc w:val="center"/>
              <w:rPr>
                <w:del w:id="3987" w:author="Morita" w:date="2016-09-27T18:18:00Z"/>
                <w:sz w:val="20"/>
              </w:rPr>
            </w:pPr>
            <w:del w:id="3988" w:author="Morita" w:date="2016-09-27T18:18:00Z">
              <w:r w:rsidRPr="00ED115A" w:rsidDel="00E53F8C">
                <w:rPr>
                  <w:sz w:val="20"/>
                </w:rPr>
                <w:delText>Internet Document Source</w:delText>
              </w:r>
              <w:bookmarkStart w:id="3989" w:name="_Toc462765315"/>
              <w:bookmarkStart w:id="3990" w:name="_Toc462766593"/>
              <w:bookmarkStart w:id="3991" w:name="_Toc462786286"/>
              <w:bookmarkEnd w:id="3989"/>
              <w:bookmarkEnd w:id="3990"/>
              <w:bookmarkEnd w:id="3991"/>
            </w:del>
          </w:p>
        </w:tc>
        <w:tc>
          <w:tcPr>
            <w:tcW w:w="1350" w:type="pct"/>
            <w:gridSpan w:val="2"/>
            <w:vAlign w:val="center"/>
          </w:tcPr>
          <w:p w:rsidR="00C9123C" w:rsidRPr="00ED115A" w:rsidDel="00E53F8C" w:rsidRDefault="00C9123C" w:rsidP="003950CB">
            <w:pPr>
              <w:jc w:val="center"/>
              <w:rPr>
                <w:del w:id="3992" w:author="Morita" w:date="2016-09-27T18:18:00Z"/>
                <w:sz w:val="20"/>
              </w:rPr>
            </w:pPr>
            <w:del w:id="3993" w:author="Morita" w:date="2016-09-27T18:18:00Z">
              <w:r w:rsidRPr="00ED115A" w:rsidDel="00E53F8C">
                <w:rPr>
                  <w:sz w:val="20"/>
                </w:rPr>
                <w:delText>http://www.itu.int/publications/itut.htm</w:delText>
              </w:r>
              <w:bookmarkStart w:id="3994" w:name="_Toc462765316"/>
              <w:bookmarkStart w:id="3995" w:name="_Toc462766594"/>
              <w:bookmarkStart w:id="3996" w:name="_Toc462786287"/>
              <w:bookmarkEnd w:id="3994"/>
              <w:bookmarkEnd w:id="3995"/>
              <w:bookmarkEnd w:id="3996"/>
            </w:del>
          </w:p>
        </w:tc>
        <w:tc>
          <w:tcPr>
            <w:tcW w:w="1402" w:type="pct"/>
            <w:gridSpan w:val="2"/>
            <w:vAlign w:val="center"/>
          </w:tcPr>
          <w:p w:rsidR="00C9123C" w:rsidRPr="00ED115A" w:rsidDel="00E53F8C" w:rsidRDefault="00C9123C" w:rsidP="003950CB">
            <w:pPr>
              <w:jc w:val="center"/>
              <w:rPr>
                <w:del w:id="3997" w:author="Morita" w:date="2016-09-27T18:18:00Z"/>
                <w:sz w:val="20"/>
              </w:rPr>
            </w:pPr>
            <w:del w:id="3998" w:author="Morita" w:date="2016-09-27T18:18:00Z">
              <w:r w:rsidRPr="00ED115A" w:rsidDel="00E53F8C">
                <w:rPr>
                  <w:sz w:val="20"/>
                </w:rPr>
                <w:delText>http://www.etsi.org/WebSite/Standards/Standard.aspx</w:delText>
              </w:r>
              <w:bookmarkStart w:id="3999" w:name="_Toc462765317"/>
              <w:bookmarkStart w:id="4000" w:name="_Toc462766595"/>
              <w:bookmarkStart w:id="4001" w:name="_Toc462786288"/>
              <w:bookmarkEnd w:id="3999"/>
              <w:bookmarkEnd w:id="4000"/>
              <w:bookmarkEnd w:id="4001"/>
            </w:del>
          </w:p>
        </w:tc>
        <w:tc>
          <w:tcPr>
            <w:tcW w:w="1399" w:type="pct"/>
            <w:gridSpan w:val="2"/>
            <w:vAlign w:val="center"/>
          </w:tcPr>
          <w:p w:rsidR="00C9123C" w:rsidRPr="00ED115A" w:rsidDel="00E53F8C" w:rsidRDefault="00C9123C" w:rsidP="003950CB">
            <w:pPr>
              <w:jc w:val="center"/>
              <w:rPr>
                <w:del w:id="4002" w:author="Morita" w:date="2016-09-27T18:18:00Z"/>
                <w:sz w:val="20"/>
              </w:rPr>
            </w:pPr>
            <w:del w:id="4003" w:author="Morita" w:date="2016-09-27T18:18:00Z">
              <w:r w:rsidRPr="00ED115A" w:rsidDel="00E53F8C">
                <w:rPr>
                  <w:sz w:val="20"/>
                </w:rPr>
                <w:delText>http://www.atis.org/docstore/default.aspx</w:delText>
              </w:r>
              <w:bookmarkStart w:id="4004" w:name="_Toc462765318"/>
              <w:bookmarkStart w:id="4005" w:name="_Toc462766596"/>
              <w:bookmarkStart w:id="4006" w:name="_Toc462786289"/>
              <w:bookmarkEnd w:id="4004"/>
              <w:bookmarkEnd w:id="4005"/>
              <w:bookmarkEnd w:id="4006"/>
            </w:del>
          </w:p>
        </w:tc>
        <w:bookmarkStart w:id="4007" w:name="_Toc462765319"/>
        <w:bookmarkStart w:id="4008" w:name="_Toc462766597"/>
        <w:bookmarkStart w:id="4009" w:name="_Toc462786290"/>
        <w:bookmarkEnd w:id="4007"/>
        <w:bookmarkEnd w:id="4008"/>
        <w:bookmarkEnd w:id="4009"/>
      </w:tr>
      <w:tr w:rsidR="00C9123C" w:rsidRPr="005A54E2" w:rsidDel="00E53F8C" w:rsidTr="00D55AC7">
        <w:trPr>
          <w:jc w:val="center"/>
          <w:del w:id="4010" w:author="Morita" w:date="2016-09-27T18:18:00Z"/>
        </w:trPr>
        <w:tc>
          <w:tcPr>
            <w:tcW w:w="844" w:type="pct"/>
            <w:gridSpan w:val="2"/>
            <w:vAlign w:val="center"/>
          </w:tcPr>
          <w:p w:rsidR="00C9123C" w:rsidRPr="00ED115A" w:rsidDel="00E53F8C" w:rsidRDefault="00C9123C" w:rsidP="003950CB">
            <w:pPr>
              <w:jc w:val="center"/>
              <w:rPr>
                <w:del w:id="4011" w:author="Morita" w:date="2016-09-27T18:18:00Z"/>
                <w:sz w:val="20"/>
              </w:rPr>
            </w:pPr>
            <w:del w:id="4012" w:author="Morita" w:date="2016-09-27T18:18:00Z">
              <w:r w:rsidRPr="00ED115A" w:rsidDel="00E53F8C">
                <w:rPr>
                  <w:sz w:val="20"/>
                </w:rPr>
                <w:delText>Physical Interfaces</w:delText>
              </w:r>
              <w:bookmarkStart w:id="4013" w:name="_Toc462765320"/>
              <w:bookmarkStart w:id="4014" w:name="_Toc462766598"/>
              <w:bookmarkStart w:id="4015" w:name="_Toc462786291"/>
              <w:bookmarkEnd w:id="4013"/>
              <w:bookmarkEnd w:id="4014"/>
              <w:bookmarkEnd w:id="4015"/>
            </w:del>
          </w:p>
        </w:tc>
        <w:tc>
          <w:tcPr>
            <w:tcW w:w="1350" w:type="pct"/>
            <w:gridSpan w:val="2"/>
            <w:vAlign w:val="center"/>
          </w:tcPr>
          <w:p w:rsidR="00C9123C" w:rsidRPr="00ED115A" w:rsidDel="00E53F8C" w:rsidRDefault="00C9123C" w:rsidP="003950CB">
            <w:pPr>
              <w:jc w:val="center"/>
              <w:rPr>
                <w:del w:id="4016" w:author="Morita" w:date="2016-09-27T18:18:00Z"/>
                <w:sz w:val="20"/>
                <w:lang w:val="pt-BR"/>
              </w:rPr>
            </w:pPr>
            <w:del w:id="4017" w:author="Morita" w:date="2016-09-27T18:18:00Z">
              <w:r w:rsidRPr="00ED115A" w:rsidDel="00E53F8C">
                <w:rPr>
                  <w:sz w:val="20"/>
                  <w:lang w:val="pt-BR"/>
                </w:rPr>
                <w:delText>G.703 (11/01), Cor. 1 (03/08)</w:delText>
              </w:r>
              <w:r w:rsidRPr="00ED115A" w:rsidDel="00E53F8C">
                <w:rPr>
                  <w:sz w:val="20"/>
                  <w:lang w:val="pt-BR"/>
                </w:rPr>
                <w:br/>
                <w:delText xml:space="preserve">G.957 (3/06), </w:delText>
              </w:r>
              <w:r w:rsidRPr="00ED115A" w:rsidDel="00E53F8C">
                <w:rPr>
                  <w:sz w:val="20"/>
                  <w:lang w:val="pt-BR"/>
                </w:rPr>
                <w:br/>
                <w:delText xml:space="preserve">G.692 (10/98), </w:delText>
              </w:r>
              <w:r w:rsidRPr="00ED115A" w:rsidDel="00E53F8C">
                <w:rPr>
                  <w:rFonts w:hint="eastAsia"/>
                  <w:sz w:val="20"/>
                  <w:lang w:val="pt-BR" w:eastAsia="ja-JP"/>
                </w:rPr>
                <w:delText>Cor.1(01/00),</w:delText>
              </w:r>
              <w:r w:rsidRPr="00ED115A" w:rsidDel="00E53F8C">
                <w:rPr>
                  <w:sz w:val="20"/>
                  <w:lang w:val="pt-BR"/>
                </w:rPr>
                <w:delText>Cor.2(06/02), Amd1(01/05)</w:delText>
              </w:r>
              <w:r w:rsidRPr="00ED115A" w:rsidDel="00E53F8C">
                <w:rPr>
                  <w:sz w:val="20"/>
                  <w:lang w:val="pt-BR"/>
                </w:rPr>
                <w:br/>
              </w:r>
              <w:r w:rsidRPr="00ED115A" w:rsidDel="00E53F8C">
                <w:rPr>
                  <w:sz w:val="20"/>
                  <w:lang w:val="pt-BR"/>
                </w:rPr>
                <w:br/>
                <w:delText xml:space="preserve">G.691 (03/06) </w:delText>
              </w:r>
              <w:bookmarkStart w:id="4018" w:name="_Toc462765321"/>
              <w:bookmarkStart w:id="4019" w:name="_Toc462766599"/>
              <w:bookmarkStart w:id="4020" w:name="_Toc462786292"/>
              <w:bookmarkEnd w:id="4018"/>
              <w:bookmarkEnd w:id="4019"/>
              <w:bookmarkEnd w:id="4020"/>
            </w:del>
          </w:p>
        </w:tc>
        <w:tc>
          <w:tcPr>
            <w:tcW w:w="1402" w:type="pct"/>
            <w:gridSpan w:val="2"/>
            <w:vAlign w:val="center"/>
          </w:tcPr>
          <w:p w:rsidR="00C9123C" w:rsidRPr="00ED115A" w:rsidDel="00E53F8C" w:rsidRDefault="00C9123C" w:rsidP="003950CB">
            <w:pPr>
              <w:jc w:val="center"/>
              <w:rPr>
                <w:del w:id="4021" w:author="Morita" w:date="2016-09-27T18:18:00Z"/>
                <w:sz w:val="20"/>
                <w:lang w:val="fr-FR"/>
              </w:rPr>
            </w:pPr>
            <w:del w:id="4022" w:author="Morita" w:date="2016-09-27T18:18:00Z">
              <w:r w:rsidRPr="00ED115A" w:rsidDel="00E53F8C">
                <w:rPr>
                  <w:sz w:val="20"/>
                  <w:lang w:val="fr-FR"/>
                </w:rPr>
                <w:delText>ETS 300 166</w:delText>
              </w:r>
              <w:r w:rsidRPr="00ED115A" w:rsidDel="00E53F8C">
                <w:rPr>
                  <w:sz w:val="20"/>
                  <w:lang w:val="fr-FR"/>
                </w:rPr>
                <w:br/>
                <w:delText>ETS 300 232, ETS 300 232(A1)</w:delText>
              </w:r>
              <w:r w:rsidRPr="00ED115A" w:rsidDel="00E53F8C">
                <w:rPr>
                  <w:sz w:val="20"/>
                  <w:lang w:val="fr-FR"/>
                </w:rPr>
                <w:br/>
                <w:delText>ETS 300 166 (09/99)</w:delText>
              </w:r>
              <w:bookmarkStart w:id="4023" w:name="_Toc462765322"/>
              <w:bookmarkStart w:id="4024" w:name="_Toc462766600"/>
              <w:bookmarkStart w:id="4025" w:name="_Toc462786293"/>
              <w:bookmarkEnd w:id="4023"/>
              <w:bookmarkEnd w:id="4024"/>
              <w:bookmarkEnd w:id="4025"/>
            </w:del>
          </w:p>
        </w:tc>
        <w:tc>
          <w:tcPr>
            <w:tcW w:w="1399" w:type="pct"/>
            <w:gridSpan w:val="2"/>
            <w:vAlign w:val="center"/>
          </w:tcPr>
          <w:p w:rsidR="00C9123C" w:rsidRPr="00ED115A" w:rsidDel="00E53F8C" w:rsidRDefault="00C9123C" w:rsidP="003950CB">
            <w:pPr>
              <w:jc w:val="center"/>
              <w:rPr>
                <w:del w:id="4026" w:author="Morita" w:date="2016-09-27T18:18:00Z"/>
                <w:sz w:val="20"/>
                <w:lang w:val="pt-BR"/>
              </w:rPr>
            </w:pPr>
            <w:del w:id="4027" w:author="Morita" w:date="2016-09-27T18:18:00Z">
              <w:r w:rsidRPr="00ED115A" w:rsidDel="00E53F8C">
                <w:rPr>
                  <w:sz w:val="20"/>
                  <w:lang w:val="pt-BR"/>
                </w:rPr>
                <w:delText>ATIS-0900102.1993(R2005)</w:delText>
              </w:r>
              <w:bookmarkStart w:id="4028" w:name="_Toc462765323"/>
              <w:bookmarkStart w:id="4029" w:name="_Toc462766601"/>
              <w:bookmarkStart w:id="4030" w:name="_Toc462786294"/>
              <w:bookmarkEnd w:id="4028"/>
              <w:bookmarkEnd w:id="4029"/>
              <w:bookmarkEnd w:id="4030"/>
            </w:del>
          </w:p>
          <w:p w:rsidR="00C9123C" w:rsidRPr="00ED115A" w:rsidDel="00E53F8C" w:rsidRDefault="00C9123C" w:rsidP="003950CB">
            <w:pPr>
              <w:spacing w:before="0"/>
              <w:jc w:val="center"/>
              <w:rPr>
                <w:del w:id="4031" w:author="Morita" w:date="2016-09-27T18:18:00Z"/>
                <w:sz w:val="20"/>
                <w:lang w:val="pt-BR"/>
              </w:rPr>
            </w:pPr>
            <w:del w:id="4032" w:author="Morita" w:date="2016-09-27T18:18:00Z">
              <w:r w:rsidRPr="00ED115A" w:rsidDel="00E53F8C">
                <w:rPr>
                  <w:sz w:val="20"/>
                  <w:lang w:val="pt-BR"/>
                </w:rPr>
                <w:delText>ATIS-0900105.06.2002 (R2007)</w:delText>
              </w:r>
              <w:r w:rsidRPr="00ED115A" w:rsidDel="00E53F8C">
                <w:rPr>
                  <w:sz w:val="20"/>
                  <w:lang w:val="pt-BR"/>
                </w:rPr>
                <w:br/>
                <w:delText>ATIS-0600416.1999(R2005)</w:delText>
              </w:r>
              <w:r w:rsidRPr="00ED115A" w:rsidDel="00E53F8C">
                <w:rPr>
                  <w:sz w:val="20"/>
                  <w:lang w:val="pt-BR"/>
                </w:rPr>
                <w:br/>
                <w:delText>ATIS-0600416.01.1999 (R2005)</w:delText>
              </w:r>
              <w:r w:rsidRPr="00ED115A" w:rsidDel="00E53F8C">
                <w:rPr>
                  <w:sz w:val="20"/>
                  <w:lang w:val="pt-BR"/>
                </w:rPr>
                <w:br/>
                <w:delText>ATIS-0600416.02.1999 (R2005)</w:delText>
              </w:r>
              <w:r w:rsidRPr="00ED115A" w:rsidDel="00E53F8C">
                <w:rPr>
                  <w:sz w:val="20"/>
                  <w:lang w:val="pt-BR"/>
                </w:rPr>
                <w:br/>
                <w:delText>ATIS-0600416.03.1999 (R2005)</w:delText>
              </w:r>
              <w:bookmarkStart w:id="4033" w:name="_Toc462765324"/>
              <w:bookmarkStart w:id="4034" w:name="_Toc462766602"/>
              <w:bookmarkStart w:id="4035" w:name="_Toc462786295"/>
              <w:bookmarkEnd w:id="4033"/>
              <w:bookmarkEnd w:id="4034"/>
              <w:bookmarkEnd w:id="4035"/>
            </w:del>
          </w:p>
        </w:tc>
        <w:bookmarkStart w:id="4036" w:name="_Toc462765325"/>
        <w:bookmarkStart w:id="4037" w:name="_Toc462766603"/>
        <w:bookmarkStart w:id="4038" w:name="_Toc462786296"/>
        <w:bookmarkEnd w:id="4036"/>
        <w:bookmarkEnd w:id="4037"/>
        <w:bookmarkEnd w:id="4038"/>
      </w:tr>
      <w:tr w:rsidR="00C9123C" w:rsidRPr="00ED115A" w:rsidDel="00E53F8C" w:rsidTr="00D55AC7">
        <w:trPr>
          <w:jc w:val="center"/>
          <w:del w:id="4039" w:author="Morita" w:date="2016-09-27T18:18:00Z"/>
        </w:trPr>
        <w:tc>
          <w:tcPr>
            <w:tcW w:w="844" w:type="pct"/>
            <w:gridSpan w:val="2"/>
            <w:vAlign w:val="center"/>
          </w:tcPr>
          <w:p w:rsidR="00C9123C" w:rsidRPr="00ED115A" w:rsidDel="00E53F8C" w:rsidRDefault="00C9123C" w:rsidP="003950CB">
            <w:pPr>
              <w:jc w:val="center"/>
              <w:rPr>
                <w:del w:id="4040" w:author="Morita" w:date="2016-09-27T18:18:00Z"/>
                <w:sz w:val="20"/>
              </w:rPr>
            </w:pPr>
            <w:del w:id="4041" w:author="Morita" w:date="2016-09-27T18:18:00Z">
              <w:r w:rsidRPr="00ED115A" w:rsidDel="00E53F8C">
                <w:rPr>
                  <w:sz w:val="20"/>
                </w:rPr>
                <w:delText>Network Architecture</w:delText>
              </w:r>
              <w:bookmarkStart w:id="4042" w:name="_Toc462765326"/>
              <w:bookmarkStart w:id="4043" w:name="_Toc462766604"/>
              <w:bookmarkStart w:id="4044" w:name="_Toc462786297"/>
              <w:bookmarkEnd w:id="4042"/>
              <w:bookmarkEnd w:id="4043"/>
              <w:bookmarkEnd w:id="4044"/>
            </w:del>
          </w:p>
        </w:tc>
        <w:tc>
          <w:tcPr>
            <w:tcW w:w="1350" w:type="pct"/>
            <w:gridSpan w:val="2"/>
            <w:vAlign w:val="center"/>
          </w:tcPr>
          <w:p w:rsidR="00C9123C" w:rsidRPr="00ED115A" w:rsidDel="00E53F8C" w:rsidRDefault="00C9123C" w:rsidP="003950CB">
            <w:pPr>
              <w:jc w:val="center"/>
              <w:rPr>
                <w:del w:id="4045" w:author="Morita" w:date="2016-09-27T18:18:00Z"/>
                <w:sz w:val="20"/>
              </w:rPr>
            </w:pPr>
            <w:del w:id="4046" w:author="Morita" w:date="2016-09-27T18:18:00Z">
              <w:r w:rsidRPr="00ED115A" w:rsidDel="00E53F8C">
                <w:rPr>
                  <w:sz w:val="20"/>
                </w:rPr>
                <w:delText>G.805 (03/00)</w:delText>
              </w:r>
              <w:r w:rsidRPr="00ED115A" w:rsidDel="00E53F8C">
                <w:rPr>
                  <w:sz w:val="20"/>
                </w:rPr>
                <w:br/>
                <w:delText>G.803 (03/00),   Amd1 (06/05)</w:delText>
              </w:r>
              <w:r w:rsidRPr="00ED115A" w:rsidDel="00E53F8C">
                <w:rPr>
                  <w:sz w:val="20"/>
                </w:rPr>
                <w:br/>
              </w:r>
              <w:bookmarkStart w:id="4047" w:name="_Toc462765327"/>
              <w:bookmarkStart w:id="4048" w:name="_Toc462766605"/>
              <w:bookmarkStart w:id="4049" w:name="_Toc462786298"/>
              <w:bookmarkEnd w:id="4047"/>
              <w:bookmarkEnd w:id="4048"/>
              <w:bookmarkEnd w:id="4049"/>
            </w:del>
          </w:p>
        </w:tc>
        <w:tc>
          <w:tcPr>
            <w:tcW w:w="1402" w:type="pct"/>
            <w:gridSpan w:val="2"/>
            <w:vAlign w:val="center"/>
          </w:tcPr>
          <w:p w:rsidR="00C9123C" w:rsidRPr="00ED115A" w:rsidDel="00E53F8C" w:rsidRDefault="00C9123C" w:rsidP="003950CB">
            <w:pPr>
              <w:jc w:val="center"/>
              <w:rPr>
                <w:del w:id="4050" w:author="Morita" w:date="2016-09-27T18:18:00Z"/>
                <w:sz w:val="20"/>
              </w:rPr>
            </w:pPr>
            <w:del w:id="4051" w:author="Morita" w:date="2016-09-27T18:18:00Z">
              <w:r w:rsidRPr="00ED115A" w:rsidDel="00E53F8C">
                <w:rPr>
                  <w:sz w:val="20"/>
                </w:rPr>
                <w:delText>ETR 114</w:delText>
              </w:r>
              <w:bookmarkStart w:id="4052" w:name="_Toc462765328"/>
              <w:bookmarkStart w:id="4053" w:name="_Toc462766606"/>
              <w:bookmarkStart w:id="4054" w:name="_Toc462786299"/>
              <w:bookmarkEnd w:id="4052"/>
              <w:bookmarkEnd w:id="4053"/>
              <w:bookmarkEnd w:id="4054"/>
            </w:del>
          </w:p>
        </w:tc>
        <w:tc>
          <w:tcPr>
            <w:tcW w:w="1399" w:type="pct"/>
            <w:gridSpan w:val="2"/>
            <w:vAlign w:val="center"/>
          </w:tcPr>
          <w:p w:rsidR="00C9123C" w:rsidRPr="00ED115A" w:rsidDel="00E53F8C" w:rsidRDefault="00C9123C" w:rsidP="003950CB">
            <w:pPr>
              <w:jc w:val="center"/>
              <w:rPr>
                <w:del w:id="4055" w:author="Morita" w:date="2016-09-27T18:18:00Z"/>
                <w:sz w:val="20"/>
              </w:rPr>
            </w:pPr>
            <w:del w:id="4056" w:author="Morita" w:date="2016-09-27T18:18:00Z">
              <w:r w:rsidRPr="00ED115A" w:rsidDel="00E53F8C">
                <w:rPr>
                  <w:sz w:val="20"/>
                </w:rPr>
                <w:delText>ATIS-0900105.04.1995 (R2005)</w:delText>
              </w:r>
              <w:r w:rsidRPr="00ED115A" w:rsidDel="00E53F8C">
                <w:rPr>
                  <w:sz w:val="20"/>
                </w:rPr>
                <w:br/>
              </w:r>
              <w:bookmarkStart w:id="4057" w:name="_Toc462765329"/>
              <w:bookmarkStart w:id="4058" w:name="_Toc462766607"/>
              <w:bookmarkStart w:id="4059" w:name="_Toc462786300"/>
              <w:bookmarkEnd w:id="4057"/>
              <w:bookmarkEnd w:id="4058"/>
              <w:bookmarkEnd w:id="4059"/>
            </w:del>
          </w:p>
        </w:tc>
        <w:bookmarkStart w:id="4060" w:name="_Toc462765330"/>
        <w:bookmarkStart w:id="4061" w:name="_Toc462766608"/>
        <w:bookmarkStart w:id="4062" w:name="_Toc462786301"/>
        <w:bookmarkEnd w:id="4060"/>
        <w:bookmarkEnd w:id="4061"/>
        <w:bookmarkEnd w:id="4062"/>
      </w:tr>
      <w:tr w:rsidR="00C9123C" w:rsidRPr="00ED115A" w:rsidDel="00E53F8C" w:rsidTr="00D55AC7">
        <w:trPr>
          <w:jc w:val="center"/>
          <w:del w:id="4063" w:author="Morita" w:date="2016-09-27T18:18:00Z"/>
        </w:trPr>
        <w:tc>
          <w:tcPr>
            <w:tcW w:w="844" w:type="pct"/>
            <w:gridSpan w:val="2"/>
            <w:vAlign w:val="center"/>
          </w:tcPr>
          <w:p w:rsidR="00C9123C" w:rsidRPr="00ED115A" w:rsidDel="00E53F8C" w:rsidRDefault="00C9123C" w:rsidP="003950CB">
            <w:pPr>
              <w:jc w:val="center"/>
              <w:rPr>
                <w:del w:id="4064" w:author="Morita" w:date="2016-09-27T18:18:00Z"/>
                <w:sz w:val="20"/>
              </w:rPr>
            </w:pPr>
            <w:del w:id="4065" w:author="Morita" w:date="2016-09-27T18:18:00Z">
              <w:r w:rsidRPr="00ED115A" w:rsidDel="00E53F8C">
                <w:rPr>
                  <w:sz w:val="20"/>
                </w:rPr>
                <w:delText xml:space="preserve">Structures &amp; Mappings </w:delText>
              </w:r>
              <w:bookmarkStart w:id="4066" w:name="_Toc462765331"/>
              <w:bookmarkStart w:id="4067" w:name="_Toc462766609"/>
              <w:bookmarkStart w:id="4068" w:name="_Toc462786302"/>
              <w:bookmarkEnd w:id="4066"/>
              <w:bookmarkEnd w:id="4067"/>
              <w:bookmarkEnd w:id="4068"/>
            </w:del>
          </w:p>
        </w:tc>
        <w:tc>
          <w:tcPr>
            <w:tcW w:w="1350" w:type="pct"/>
            <w:gridSpan w:val="2"/>
            <w:vAlign w:val="center"/>
          </w:tcPr>
          <w:p w:rsidR="00C9123C" w:rsidRPr="00ED115A" w:rsidDel="00E53F8C" w:rsidRDefault="00C9123C" w:rsidP="003950CB">
            <w:pPr>
              <w:spacing w:before="0"/>
              <w:jc w:val="center"/>
              <w:rPr>
                <w:del w:id="4069" w:author="Morita" w:date="2016-09-27T18:18:00Z"/>
                <w:sz w:val="20"/>
                <w:lang w:val="nl-BE"/>
              </w:rPr>
            </w:pPr>
            <w:del w:id="4070" w:author="Morita" w:date="2016-09-27T18:18:00Z">
              <w:r w:rsidRPr="00ED115A" w:rsidDel="00E53F8C">
                <w:rPr>
                  <w:sz w:val="20"/>
                  <w:lang w:val="nl-BE"/>
                </w:rPr>
                <w:delText xml:space="preserve">G.704 (10/98) </w:delText>
              </w:r>
              <w:bookmarkStart w:id="4071" w:name="_Toc462765332"/>
              <w:bookmarkStart w:id="4072" w:name="_Toc462766610"/>
              <w:bookmarkStart w:id="4073" w:name="_Toc462786303"/>
              <w:bookmarkEnd w:id="4071"/>
              <w:bookmarkEnd w:id="4072"/>
              <w:bookmarkEnd w:id="4073"/>
            </w:del>
          </w:p>
          <w:p w:rsidR="00C9123C" w:rsidRPr="00ED115A" w:rsidDel="00E53F8C" w:rsidRDefault="00C9123C" w:rsidP="003950CB">
            <w:pPr>
              <w:spacing w:before="0"/>
              <w:jc w:val="center"/>
              <w:rPr>
                <w:del w:id="4074" w:author="Morita" w:date="2016-09-27T18:18:00Z"/>
                <w:sz w:val="20"/>
                <w:lang w:val="nl-BE" w:eastAsia="ja-JP"/>
              </w:rPr>
            </w:pPr>
            <w:del w:id="4075" w:author="Morita" w:date="2016-09-27T18:18:00Z">
              <w:r w:rsidRPr="00ED115A" w:rsidDel="00E53F8C">
                <w:rPr>
                  <w:sz w:val="20"/>
                  <w:lang w:val="nl-BE"/>
                </w:rPr>
                <w:delText xml:space="preserve">G.707 (01/07) </w:delText>
              </w:r>
              <w:r w:rsidRPr="00ED115A" w:rsidDel="00E53F8C">
                <w:rPr>
                  <w:rFonts w:hint="eastAsia"/>
                  <w:sz w:val="20"/>
                  <w:lang w:val="nl-BE" w:eastAsia="ja-JP"/>
                </w:rPr>
                <w:delText>, Amd1(07/07), Amd2(11/09)</w:delText>
              </w:r>
              <w:bookmarkStart w:id="4076" w:name="_Toc462765333"/>
              <w:bookmarkStart w:id="4077" w:name="_Toc462766611"/>
              <w:bookmarkStart w:id="4078" w:name="_Toc462786304"/>
              <w:bookmarkEnd w:id="4076"/>
              <w:bookmarkEnd w:id="4077"/>
              <w:bookmarkEnd w:id="4078"/>
            </w:del>
          </w:p>
          <w:p w:rsidR="00C9123C" w:rsidRPr="00ED115A" w:rsidDel="00E53F8C" w:rsidRDefault="00C9123C" w:rsidP="003950CB">
            <w:pPr>
              <w:spacing w:before="0"/>
              <w:jc w:val="center"/>
              <w:rPr>
                <w:del w:id="4079" w:author="Morita" w:date="2016-09-27T18:18:00Z"/>
                <w:sz w:val="20"/>
                <w:lang w:val="nl-BE"/>
              </w:rPr>
            </w:pPr>
            <w:del w:id="4080" w:author="Morita" w:date="2016-09-27T18:18:00Z">
              <w:r w:rsidRPr="00ED115A" w:rsidDel="00E53F8C">
                <w:rPr>
                  <w:sz w:val="20"/>
                  <w:lang w:val="nl-BE"/>
                </w:rPr>
                <w:delText>G.7041 (10/08), Amd1 (01/09)</w:delText>
              </w:r>
              <w:bookmarkStart w:id="4081" w:name="_Toc462765334"/>
              <w:bookmarkStart w:id="4082" w:name="_Toc462766612"/>
              <w:bookmarkStart w:id="4083" w:name="_Toc462786305"/>
              <w:bookmarkEnd w:id="4081"/>
              <w:bookmarkEnd w:id="4082"/>
              <w:bookmarkEnd w:id="4083"/>
            </w:del>
          </w:p>
          <w:p w:rsidR="00C9123C" w:rsidRPr="00ED115A" w:rsidDel="00E53F8C" w:rsidRDefault="00C9123C" w:rsidP="003950CB">
            <w:pPr>
              <w:spacing w:before="0"/>
              <w:jc w:val="center"/>
              <w:rPr>
                <w:del w:id="4084" w:author="Morita" w:date="2016-09-27T18:18:00Z"/>
                <w:sz w:val="20"/>
                <w:lang w:val="nl-BE"/>
              </w:rPr>
            </w:pPr>
            <w:del w:id="4085" w:author="Morita" w:date="2016-09-27T18:18:00Z">
              <w:r w:rsidRPr="00ED115A" w:rsidDel="00E53F8C">
                <w:rPr>
                  <w:sz w:val="20"/>
                  <w:lang w:val="nl-BE"/>
                </w:rPr>
                <w:delText>G.7042 (03/06)</w:delText>
              </w:r>
              <w:bookmarkStart w:id="4086" w:name="_Toc462765335"/>
              <w:bookmarkStart w:id="4087" w:name="_Toc462766613"/>
              <w:bookmarkStart w:id="4088" w:name="_Toc462786306"/>
              <w:bookmarkEnd w:id="4086"/>
              <w:bookmarkEnd w:id="4087"/>
              <w:bookmarkEnd w:id="4088"/>
            </w:del>
          </w:p>
          <w:p w:rsidR="00C9123C" w:rsidRPr="00ED115A" w:rsidDel="00E53F8C" w:rsidRDefault="00C9123C" w:rsidP="003950CB">
            <w:pPr>
              <w:spacing w:before="0"/>
              <w:jc w:val="center"/>
              <w:rPr>
                <w:del w:id="4089" w:author="Morita" w:date="2016-09-27T18:18:00Z"/>
                <w:sz w:val="20"/>
                <w:lang w:val="nl-BE"/>
              </w:rPr>
            </w:pPr>
            <w:del w:id="4090" w:author="Morita" w:date="2016-09-27T18:18:00Z">
              <w:r w:rsidRPr="00ED115A" w:rsidDel="00E53F8C">
                <w:rPr>
                  <w:sz w:val="20"/>
                  <w:lang w:val="nl-BE"/>
                </w:rPr>
                <w:delText xml:space="preserve">G.708 (07/99) </w:delText>
              </w:r>
              <w:bookmarkStart w:id="4091" w:name="_Toc462765336"/>
              <w:bookmarkStart w:id="4092" w:name="_Toc462766614"/>
              <w:bookmarkStart w:id="4093" w:name="_Toc462786307"/>
              <w:bookmarkEnd w:id="4091"/>
              <w:bookmarkEnd w:id="4092"/>
              <w:bookmarkEnd w:id="4093"/>
            </w:del>
          </w:p>
          <w:p w:rsidR="00C9123C" w:rsidRPr="00ED115A" w:rsidDel="00E53F8C" w:rsidRDefault="00C9123C" w:rsidP="003950CB">
            <w:pPr>
              <w:spacing w:before="0"/>
              <w:jc w:val="center"/>
              <w:rPr>
                <w:del w:id="4094" w:author="Morita" w:date="2016-09-27T18:18:00Z"/>
                <w:sz w:val="20"/>
                <w:lang w:val="nl-BE"/>
              </w:rPr>
            </w:pPr>
            <w:del w:id="4095" w:author="Morita" w:date="2016-09-27T18:18:00Z">
              <w:r w:rsidRPr="00ED115A" w:rsidDel="00E53F8C">
                <w:rPr>
                  <w:sz w:val="20"/>
                  <w:lang w:val="nl-BE"/>
                </w:rPr>
                <w:delText>G.832 (10/98), Amd1 (06/04)</w:delText>
              </w:r>
              <w:bookmarkStart w:id="4096" w:name="_Toc462765337"/>
              <w:bookmarkStart w:id="4097" w:name="_Toc462766615"/>
              <w:bookmarkStart w:id="4098" w:name="_Toc462786308"/>
              <w:bookmarkEnd w:id="4096"/>
              <w:bookmarkEnd w:id="4097"/>
              <w:bookmarkEnd w:id="4098"/>
            </w:del>
          </w:p>
        </w:tc>
        <w:tc>
          <w:tcPr>
            <w:tcW w:w="1402" w:type="pct"/>
            <w:gridSpan w:val="2"/>
            <w:vAlign w:val="center"/>
          </w:tcPr>
          <w:p w:rsidR="00C9123C" w:rsidRPr="00ED115A" w:rsidDel="00E53F8C" w:rsidRDefault="00C9123C" w:rsidP="003950CB">
            <w:pPr>
              <w:jc w:val="center"/>
              <w:rPr>
                <w:del w:id="4099" w:author="Morita" w:date="2016-09-27T18:18:00Z"/>
                <w:sz w:val="20"/>
              </w:rPr>
            </w:pPr>
            <w:del w:id="4100" w:author="Morita" w:date="2016-09-27T18:18:00Z">
              <w:r w:rsidRPr="00ED115A" w:rsidDel="00E53F8C">
                <w:rPr>
                  <w:sz w:val="20"/>
                </w:rPr>
                <w:delText>ETS 300 167 (08/93), (09/99)</w:delText>
              </w:r>
              <w:r w:rsidRPr="00ED115A" w:rsidDel="00E53F8C">
                <w:rPr>
                  <w:sz w:val="20"/>
                </w:rPr>
                <w:br/>
                <w:delText>ETS 300 147 Ed.3</w:delText>
              </w:r>
              <w:r w:rsidRPr="00ED115A" w:rsidDel="00E53F8C">
                <w:rPr>
                  <w:sz w:val="20"/>
                </w:rPr>
                <w:br/>
                <w:delText>ETS 300 337 Ed.2</w:delText>
              </w:r>
              <w:bookmarkStart w:id="4101" w:name="_Toc462765338"/>
              <w:bookmarkStart w:id="4102" w:name="_Toc462766616"/>
              <w:bookmarkStart w:id="4103" w:name="_Toc462786309"/>
              <w:bookmarkEnd w:id="4101"/>
              <w:bookmarkEnd w:id="4102"/>
              <w:bookmarkEnd w:id="4103"/>
            </w:del>
          </w:p>
        </w:tc>
        <w:tc>
          <w:tcPr>
            <w:tcW w:w="1399" w:type="pct"/>
            <w:gridSpan w:val="2"/>
            <w:vAlign w:val="center"/>
          </w:tcPr>
          <w:p w:rsidR="00C9123C" w:rsidRPr="00ED115A" w:rsidDel="00E53F8C" w:rsidRDefault="00C9123C" w:rsidP="003950CB">
            <w:pPr>
              <w:jc w:val="center"/>
              <w:rPr>
                <w:del w:id="4104" w:author="Morita" w:date="2016-09-27T18:18:00Z"/>
                <w:sz w:val="20"/>
              </w:rPr>
            </w:pPr>
            <w:del w:id="4105" w:author="Morita" w:date="2016-09-27T18:18:00Z">
              <w:r w:rsidRPr="00ED115A" w:rsidDel="00E53F8C">
                <w:rPr>
                  <w:sz w:val="20"/>
                </w:rPr>
                <w:delText xml:space="preserve">ATIS-0900105.2008 (01/08) </w:delText>
              </w:r>
              <w:r w:rsidRPr="00ED115A" w:rsidDel="00E53F8C">
                <w:rPr>
                  <w:sz w:val="20"/>
                </w:rPr>
                <w:br/>
                <w:delText xml:space="preserve">ATIS-0900105.02.2007 (09/07) </w:delText>
              </w:r>
              <w:bookmarkStart w:id="4106" w:name="_Toc462765339"/>
              <w:bookmarkStart w:id="4107" w:name="_Toc462766617"/>
              <w:bookmarkStart w:id="4108" w:name="_Toc462786310"/>
              <w:bookmarkEnd w:id="4106"/>
              <w:bookmarkEnd w:id="4107"/>
              <w:bookmarkEnd w:id="4108"/>
            </w:del>
          </w:p>
        </w:tc>
        <w:bookmarkStart w:id="4109" w:name="_Toc462765340"/>
        <w:bookmarkStart w:id="4110" w:name="_Toc462766618"/>
        <w:bookmarkStart w:id="4111" w:name="_Toc462786311"/>
        <w:bookmarkEnd w:id="4109"/>
        <w:bookmarkEnd w:id="4110"/>
        <w:bookmarkEnd w:id="4111"/>
      </w:tr>
      <w:tr w:rsidR="00C9123C" w:rsidRPr="00ED115A" w:rsidDel="00E53F8C" w:rsidTr="00D55AC7">
        <w:trPr>
          <w:jc w:val="center"/>
          <w:del w:id="4112" w:author="Morita" w:date="2016-09-27T18:18:00Z"/>
        </w:trPr>
        <w:tc>
          <w:tcPr>
            <w:tcW w:w="844" w:type="pct"/>
            <w:gridSpan w:val="2"/>
            <w:vAlign w:val="center"/>
          </w:tcPr>
          <w:p w:rsidR="00C9123C" w:rsidRPr="00ED115A" w:rsidDel="00E53F8C" w:rsidRDefault="00C9123C" w:rsidP="003950CB">
            <w:pPr>
              <w:jc w:val="center"/>
              <w:rPr>
                <w:del w:id="4113" w:author="Morita" w:date="2016-09-27T18:18:00Z"/>
                <w:sz w:val="20"/>
              </w:rPr>
            </w:pPr>
            <w:del w:id="4114" w:author="Morita" w:date="2016-09-27T18:18:00Z">
              <w:r w:rsidRPr="00ED115A" w:rsidDel="00E53F8C">
                <w:rPr>
                  <w:sz w:val="20"/>
                </w:rPr>
                <w:delText xml:space="preserve">Equipment Functional Characteristics </w:delText>
              </w:r>
              <w:bookmarkStart w:id="4115" w:name="_Toc462765341"/>
              <w:bookmarkStart w:id="4116" w:name="_Toc462766619"/>
              <w:bookmarkStart w:id="4117" w:name="_Toc462786312"/>
              <w:bookmarkEnd w:id="4115"/>
              <w:bookmarkEnd w:id="4116"/>
              <w:bookmarkEnd w:id="4117"/>
            </w:del>
          </w:p>
        </w:tc>
        <w:tc>
          <w:tcPr>
            <w:tcW w:w="1350" w:type="pct"/>
            <w:gridSpan w:val="2"/>
            <w:vAlign w:val="center"/>
          </w:tcPr>
          <w:p w:rsidR="00C9123C" w:rsidRPr="00ED115A" w:rsidDel="00E53F8C" w:rsidRDefault="00C9123C" w:rsidP="003950CB">
            <w:pPr>
              <w:jc w:val="center"/>
              <w:rPr>
                <w:del w:id="4118" w:author="Morita" w:date="2016-09-27T18:18:00Z"/>
                <w:sz w:val="20"/>
                <w:lang w:val="de-DE"/>
              </w:rPr>
            </w:pPr>
            <w:del w:id="4119" w:author="Morita" w:date="2016-09-27T18:18:00Z">
              <w:r w:rsidRPr="00ED115A" w:rsidDel="00E53F8C">
                <w:rPr>
                  <w:sz w:val="20"/>
                  <w:lang w:val="de-DE"/>
                </w:rPr>
                <w:delText>G.781 (09/08)</w:delText>
              </w:r>
              <w:r w:rsidRPr="00ED115A" w:rsidDel="00E53F8C">
                <w:rPr>
                  <w:rFonts w:hint="eastAsia"/>
                  <w:sz w:val="20"/>
                  <w:lang w:val="de-DE" w:eastAsia="ja-JP"/>
                </w:rPr>
                <w:delText>, Corr1(11/09)</w:delText>
              </w:r>
              <w:r w:rsidRPr="00ED115A" w:rsidDel="00E53F8C">
                <w:rPr>
                  <w:sz w:val="20"/>
                  <w:lang w:val="de-DE"/>
                </w:rPr>
                <w:br/>
                <w:delText>G.783 (03/06), Err1(11/06), Amd1(05/08)</w:delText>
              </w:r>
              <w:r w:rsidRPr="00ED115A" w:rsidDel="00E53F8C">
                <w:rPr>
                  <w:rFonts w:hint="eastAsia"/>
                  <w:sz w:val="20"/>
                  <w:lang w:val="de-DE" w:eastAsia="ja-JP"/>
                </w:rPr>
                <w:delText>, Amd2(03/10)</w:delText>
              </w:r>
              <w:r w:rsidRPr="00ED115A" w:rsidDel="00E53F8C">
                <w:rPr>
                  <w:sz w:val="20"/>
                  <w:lang w:val="de-DE"/>
                </w:rPr>
                <w:br/>
                <w:delText xml:space="preserve">G.806 (01/09) </w:delText>
              </w:r>
              <w:bookmarkStart w:id="4120" w:name="_Toc462765342"/>
              <w:bookmarkStart w:id="4121" w:name="_Toc462766620"/>
              <w:bookmarkStart w:id="4122" w:name="_Toc462786313"/>
              <w:bookmarkEnd w:id="4120"/>
              <w:bookmarkEnd w:id="4121"/>
              <w:bookmarkEnd w:id="4122"/>
            </w:del>
          </w:p>
        </w:tc>
        <w:tc>
          <w:tcPr>
            <w:tcW w:w="1402" w:type="pct"/>
            <w:gridSpan w:val="2"/>
            <w:vAlign w:val="center"/>
          </w:tcPr>
          <w:p w:rsidR="00C9123C" w:rsidRPr="00ED115A" w:rsidDel="00E53F8C" w:rsidRDefault="00C9123C" w:rsidP="003950CB">
            <w:pPr>
              <w:jc w:val="center"/>
              <w:rPr>
                <w:del w:id="4123" w:author="Morita" w:date="2016-09-27T18:18:00Z"/>
                <w:sz w:val="20"/>
                <w:lang w:val="es-CO"/>
              </w:rPr>
            </w:pPr>
            <w:del w:id="4124" w:author="Morita" w:date="2016-09-27T18:18:00Z">
              <w:r w:rsidRPr="00ED115A" w:rsidDel="00E53F8C">
                <w:rPr>
                  <w:sz w:val="20"/>
                  <w:lang w:val="es-CO"/>
                </w:rPr>
                <w:delText>EN 300 417-x-y (x=1-7,9 y=1-2)</w:delText>
              </w:r>
              <w:r w:rsidRPr="00ED115A" w:rsidDel="00E53F8C">
                <w:rPr>
                  <w:sz w:val="20"/>
                  <w:lang w:val="es-CO"/>
                </w:rPr>
                <w:br/>
                <w:delText>ETS 300 635</w:delText>
              </w:r>
              <w:r w:rsidRPr="00ED115A" w:rsidDel="00E53F8C">
                <w:rPr>
                  <w:sz w:val="20"/>
                  <w:lang w:val="es-CO"/>
                </w:rPr>
                <w:br/>
                <w:delText>ETS 300 785</w:delText>
              </w:r>
              <w:r w:rsidRPr="00ED115A" w:rsidDel="00E53F8C">
                <w:rPr>
                  <w:sz w:val="20"/>
                  <w:lang w:val="es-CO"/>
                </w:rPr>
                <w:br/>
                <w:delText>RE/TM-1042-x-1 (x=1-5)</w:delText>
              </w:r>
              <w:r w:rsidRPr="00ED115A" w:rsidDel="00E53F8C">
                <w:rPr>
                  <w:sz w:val="20"/>
                  <w:lang w:val="es-CO"/>
                </w:rPr>
                <w:br/>
                <w:delText xml:space="preserve">MI/TM-4048 (9712) </w:delText>
              </w:r>
              <w:bookmarkStart w:id="4125" w:name="_Toc462765343"/>
              <w:bookmarkStart w:id="4126" w:name="_Toc462766621"/>
              <w:bookmarkStart w:id="4127" w:name="_Toc462786314"/>
              <w:bookmarkEnd w:id="4125"/>
              <w:bookmarkEnd w:id="4126"/>
              <w:bookmarkEnd w:id="4127"/>
            </w:del>
          </w:p>
        </w:tc>
        <w:tc>
          <w:tcPr>
            <w:tcW w:w="1399" w:type="pct"/>
            <w:gridSpan w:val="2"/>
            <w:vAlign w:val="center"/>
          </w:tcPr>
          <w:p w:rsidR="00C9123C" w:rsidRPr="00ED115A" w:rsidDel="00E53F8C" w:rsidRDefault="00C9123C" w:rsidP="003950CB">
            <w:pPr>
              <w:jc w:val="center"/>
              <w:rPr>
                <w:del w:id="4128" w:author="Morita" w:date="2016-09-27T18:18:00Z"/>
                <w:sz w:val="20"/>
              </w:rPr>
            </w:pPr>
            <w:del w:id="4129" w:author="Morita" w:date="2016-09-27T18:18:00Z">
              <w:r w:rsidRPr="00ED115A" w:rsidDel="00E53F8C">
                <w:rPr>
                  <w:sz w:val="20"/>
                </w:rPr>
                <w:delText xml:space="preserve">- </w:delText>
              </w:r>
              <w:bookmarkStart w:id="4130" w:name="_Toc462765344"/>
              <w:bookmarkStart w:id="4131" w:name="_Toc462766622"/>
              <w:bookmarkStart w:id="4132" w:name="_Toc462786315"/>
              <w:bookmarkEnd w:id="4130"/>
              <w:bookmarkEnd w:id="4131"/>
              <w:bookmarkEnd w:id="4132"/>
            </w:del>
          </w:p>
        </w:tc>
        <w:bookmarkStart w:id="4133" w:name="_Toc462765345"/>
        <w:bookmarkStart w:id="4134" w:name="_Toc462766623"/>
        <w:bookmarkStart w:id="4135" w:name="_Toc462786316"/>
        <w:bookmarkEnd w:id="4133"/>
        <w:bookmarkEnd w:id="4134"/>
        <w:bookmarkEnd w:id="4135"/>
      </w:tr>
      <w:tr w:rsidR="00C9123C" w:rsidRPr="00ED115A" w:rsidDel="00E53F8C" w:rsidTr="00D55AC7">
        <w:trPr>
          <w:jc w:val="center"/>
          <w:del w:id="4136" w:author="Morita" w:date="2016-09-27T18:18:00Z"/>
        </w:trPr>
        <w:tc>
          <w:tcPr>
            <w:tcW w:w="844" w:type="pct"/>
            <w:gridSpan w:val="2"/>
            <w:vAlign w:val="center"/>
          </w:tcPr>
          <w:p w:rsidR="00C9123C" w:rsidRPr="00ED115A" w:rsidDel="00E53F8C" w:rsidRDefault="00C9123C" w:rsidP="003950CB">
            <w:pPr>
              <w:jc w:val="center"/>
              <w:rPr>
                <w:del w:id="4137" w:author="Morita" w:date="2016-09-27T18:18:00Z"/>
                <w:sz w:val="20"/>
              </w:rPr>
            </w:pPr>
            <w:del w:id="4138" w:author="Morita" w:date="2016-09-27T18:18:00Z">
              <w:r w:rsidRPr="00ED115A" w:rsidDel="00E53F8C">
                <w:rPr>
                  <w:sz w:val="20"/>
                </w:rPr>
                <w:delText xml:space="preserve">Laser Safety </w:delText>
              </w:r>
              <w:bookmarkStart w:id="4139" w:name="_Toc462765346"/>
              <w:bookmarkStart w:id="4140" w:name="_Toc462766624"/>
              <w:bookmarkStart w:id="4141" w:name="_Toc462786317"/>
              <w:bookmarkEnd w:id="4139"/>
              <w:bookmarkEnd w:id="4140"/>
              <w:bookmarkEnd w:id="4141"/>
            </w:del>
          </w:p>
        </w:tc>
        <w:tc>
          <w:tcPr>
            <w:tcW w:w="1350" w:type="pct"/>
            <w:gridSpan w:val="2"/>
            <w:vAlign w:val="center"/>
          </w:tcPr>
          <w:p w:rsidR="00C9123C" w:rsidRPr="00ED115A" w:rsidDel="00E53F8C" w:rsidRDefault="00C9123C" w:rsidP="003950CB">
            <w:pPr>
              <w:jc w:val="center"/>
              <w:rPr>
                <w:del w:id="4142" w:author="Morita" w:date="2016-09-27T18:18:00Z"/>
                <w:sz w:val="20"/>
              </w:rPr>
            </w:pPr>
            <w:del w:id="4143" w:author="Morita" w:date="2016-09-27T18:18:00Z">
              <w:r w:rsidRPr="00ED115A" w:rsidDel="00E53F8C">
                <w:rPr>
                  <w:sz w:val="20"/>
                </w:rPr>
                <w:delText xml:space="preserve">G.664 (03/06) </w:delText>
              </w:r>
              <w:bookmarkStart w:id="4144" w:name="_Toc462765347"/>
              <w:bookmarkStart w:id="4145" w:name="_Toc462766625"/>
              <w:bookmarkStart w:id="4146" w:name="_Toc462786318"/>
              <w:bookmarkEnd w:id="4144"/>
              <w:bookmarkEnd w:id="4145"/>
              <w:bookmarkEnd w:id="4146"/>
            </w:del>
          </w:p>
        </w:tc>
        <w:tc>
          <w:tcPr>
            <w:tcW w:w="1402" w:type="pct"/>
            <w:gridSpan w:val="2"/>
            <w:vAlign w:val="center"/>
          </w:tcPr>
          <w:p w:rsidR="00C9123C" w:rsidRPr="00ED115A" w:rsidDel="00E53F8C" w:rsidRDefault="00C9123C" w:rsidP="003950CB">
            <w:pPr>
              <w:jc w:val="center"/>
              <w:rPr>
                <w:del w:id="4147" w:author="Morita" w:date="2016-09-27T18:18:00Z"/>
                <w:sz w:val="20"/>
              </w:rPr>
            </w:pPr>
            <w:del w:id="4148" w:author="Morita" w:date="2016-09-27T18:18:00Z">
              <w:r w:rsidRPr="00ED115A" w:rsidDel="00E53F8C">
                <w:rPr>
                  <w:sz w:val="20"/>
                </w:rPr>
                <w:delText xml:space="preserve">- </w:delText>
              </w:r>
              <w:bookmarkStart w:id="4149" w:name="_Toc462765348"/>
              <w:bookmarkStart w:id="4150" w:name="_Toc462766626"/>
              <w:bookmarkStart w:id="4151" w:name="_Toc462786319"/>
              <w:bookmarkEnd w:id="4149"/>
              <w:bookmarkEnd w:id="4150"/>
              <w:bookmarkEnd w:id="4151"/>
            </w:del>
          </w:p>
        </w:tc>
        <w:tc>
          <w:tcPr>
            <w:tcW w:w="1399" w:type="pct"/>
            <w:gridSpan w:val="2"/>
            <w:vAlign w:val="center"/>
          </w:tcPr>
          <w:p w:rsidR="00C9123C" w:rsidRPr="00ED115A" w:rsidDel="00E53F8C" w:rsidRDefault="00C9123C" w:rsidP="003950CB">
            <w:pPr>
              <w:jc w:val="center"/>
              <w:rPr>
                <w:del w:id="4152" w:author="Morita" w:date="2016-09-27T18:18:00Z"/>
                <w:sz w:val="20"/>
              </w:rPr>
            </w:pPr>
            <w:del w:id="4153" w:author="Morita" w:date="2016-09-27T18:18:00Z">
              <w:r w:rsidRPr="00ED115A" w:rsidDel="00E53F8C">
                <w:rPr>
                  <w:sz w:val="20"/>
                </w:rPr>
                <w:delText xml:space="preserve">- </w:delText>
              </w:r>
              <w:bookmarkStart w:id="4154" w:name="_Toc462765349"/>
              <w:bookmarkStart w:id="4155" w:name="_Toc462766627"/>
              <w:bookmarkStart w:id="4156" w:name="_Toc462786320"/>
              <w:bookmarkEnd w:id="4154"/>
              <w:bookmarkEnd w:id="4155"/>
              <w:bookmarkEnd w:id="4156"/>
            </w:del>
          </w:p>
        </w:tc>
        <w:bookmarkStart w:id="4157" w:name="_Toc462765350"/>
        <w:bookmarkStart w:id="4158" w:name="_Toc462766628"/>
        <w:bookmarkStart w:id="4159" w:name="_Toc462786321"/>
        <w:bookmarkEnd w:id="4157"/>
        <w:bookmarkEnd w:id="4158"/>
        <w:bookmarkEnd w:id="4159"/>
      </w:tr>
      <w:tr w:rsidR="00C9123C" w:rsidRPr="00ED115A" w:rsidDel="00E53F8C" w:rsidTr="00D55AC7">
        <w:trPr>
          <w:jc w:val="center"/>
          <w:del w:id="4160" w:author="Morita" w:date="2016-09-27T18:18:00Z"/>
        </w:trPr>
        <w:tc>
          <w:tcPr>
            <w:tcW w:w="844" w:type="pct"/>
            <w:gridSpan w:val="2"/>
            <w:vAlign w:val="center"/>
          </w:tcPr>
          <w:p w:rsidR="00C9123C" w:rsidRPr="00ED115A" w:rsidDel="00E53F8C" w:rsidRDefault="00C9123C" w:rsidP="003950CB">
            <w:pPr>
              <w:jc w:val="center"/>
              <w:rPr>
                <w:del w:id="4161" w:author="Morita" w:date="2016-09-27T18:18:00Z"/>
                <w:sz w:val="20"/>
              </w:rPr>
            </w:pPr>
            <w:del w:id="4162" w:author="Morita" w:date="2016-09-27T18:18:00Z">
              <w:r w:rsidRPr="00ED115A" w:rsidDel="00E53F8C">
                <w:rPr>
                  <w:sz w:val="20"/>
                </w:rPr>
                <w:delText xml:space="preserve">Transmission Protection </w:delText>
              </w:r>
              <w:bookmarkStart w:id="4163" w:name="_Toc462765351"/>
              <w:bookmarkStart w:id="4164" w:name="_Toc462766629"/>
              <w:bookmarkStart w:id="4165" w:name="_Toc462786322"/>
              <w:bookmarkEnd w:id="4163"/>
              <w:bookmarkEnd w:id="4164"/>
              <w:bookmarkEnd w:id="4165"/>
            </w:del>
          </w:p>
        </w:tc>
        <w:tc>
          <w:tcPr>
            <w:tcW w:w="1350" w:type="pct"/>
            <w:gridSpan w:val="2"/>
            <w:vAlign w:val="center"/>
          </w:tcPr>
          <w:p w:rsidR="00C9123C" w:rsidRPr="00ED115A" w:rsidDel="00E53F8C" w:rsidRDefault="00C9123C" w:rsidP="003950CB">
            <w:pPr>
              <w:jc w:val="center"/>
              <w:rPr>
                <w:del w:id="4166" w:author="Morita" w:date="2016-09-27T18:18:00Z"/>
                <w:sz w:val="20"/>
                <w:lang w:val="de-DE"/>
              </w:rPr>
            </w:pPr>
            <w:del w:id="4167" w:author="Morita" w:date="2016-09-27T18:18:00Z">
              <w:r w:rsidRPr="00ED115A" w:rsidDel="00E53F8C">
                <w:rPr>
                  <w:sz w:val="20"/>
                  <w:lang w:val="de-DE"/>
                </w:rPr>
                <w:delText>G.841 (10/98), Corr1 (08/02)</w:delText>
              </w:r>
              <w:r w:rsidRPr="00ED115A" w:rsidDel="00E53F8C">
                <w:rPr>
                  <w:sz w:val="20"/>
                  <w:lang w:val="de-DE"/>
                </w:rPr>
                <w:br/>
                <w:delText>G.842 (04/97)</w:delText>
              </w:r>
              <w:bookmarkStart w:id="4168" w:name="_Toc462765352"/>
              <w:bookmarkStart w:id="4169" w:name="_Toc462766630"/>
              <w:bookmarkStart w:id="4170" w:name="_Toc462786323"/>
              <w:bookmarkEnd w:id="4168"/>
              <w:bookmarkEnd w:id="4169"/>
              <w:bookmarkEnd w:id="4170"/>
            </w:del>
          </w:p>
          <w:p w:rsidR="00C9123C" w:rsidRPr="00ED115A" w:rsidDel="00E53F8C" w:rsidRDefault="00C9123C" w:rsidP="003950CB">
            <w:pPr>
              <w:spacing w:before="0"/>
              <w:jc w:val="center"/>
              <w:rPr>
                <w:del w:id="4171" w:author="Morita" w:date="2016-09-27T18:18:00Z"/>
                <w:sz w:val="20"/>
                <w:lang w:val="de-DE"/>
              </w:rPr>
            </w:pPr>
            <w:del w:id="4172" w:author="Morita" w:date="2016-09-27T18:18:00Z">
              <w:r w:rsidRPr="00ED115A" w:rsidDel="00E53F8C">
                <w:rPr>
                  <w:sz w:val="20"/>
                  <w:lang w:val="de-DE"/>
                </w:rPr>
                <w:delText>G.808.1 (</w:delText>
              </w:r>
              <w:r w:rsidRPr="00ED115A" w:rsidDel="00E53F8C">
                <w:rPr>
                  <w:rFonts w:hint="eastAsia"/>
                  <w:sz w:val="20"/>
                  <w:lang w:val="de-DE" w:eastAsia="ja-JP"/>
                </w:rPr>
                <w:delText>02/10</w:delText>
              </w:r>
              <w:r w:rsidRPr="00ED115A" w:rsidDel="00E53F8C">
                <w:rPr>
                  <w:sz w:val="20"/>
                  <w:lang w:val="de-DE"/>
                </w:rPr>
                <w:delText>)</w:delText>
              </w:r>
              <w:r w:rsidRPr="00ED115A" w:rsidDel="00E53F8C">
                <w:rPr>
                  <w:sz w:val="20"/>
                  <w:lang w:val="de-DE"/>
                </w:rPr>
                <w:br/>
                <w:delText xml:space="preserve">M.2102 (02/00) </w:delText>
              </w:r>
              <w:bookmarkStart w:id="4173" w:name="_Toc462765353"/>
              <w:bookmarkStart w:id="4174" w:name="_Toc462766631"/>
              <w:bookmarkStart w:id="4175" w:name="_Toc462786324"/>
              <w:bookmarkEnd w:id="4173"/>
              <w:bookmarkEnd w:id="4174"/>
              <w:bookmarkEnd w:id="4175"/>
            </w:del>
          </w:p>
        </w:tc>
        <w:tc>
          <w:tcPr>
            <w:tcW w:w="1402" w:type="pct"/>
            <w:gridSpan w:val="2"/>
            <w:vAlign w:val="center"/>
          </w:tcPr>
          <w:p w:rsidR="00C9123C" w:rsidRPr="00ED115A" w:rsidDel="00E53F8C" w:rsidRDefault="00C9123C" w:rsidP="003950CB">
            <w:pPr>
              <w:jc w:val="center"/>
              <w:rPr>
                <w:del w:id="4176" w:author="Morita" w:date="2016-09-27T18:18:00Z"/>
                <w:sz w:val="20"/>
                <w:lang w:val="fr-FR"/>
              </w:rPr>
            </w:pPr>
            <w:del w:id="4177" w:author="Morita" w:date="2016-09-27T18:18:00Z">
              <w:r w:rsidRPr="00ED115A" w:rsidDel="00E53F8C">
                <w:rPr>
                  <w:sz w:val="20"/>
                  <w:lang w:val="fr-FR"/>
                </w:rPr>
                <w:delText>ETS 300 746</w:delText>
              </w:r>
              <w:r w:rsidRPr="00ED115A" w:rsidDel="00E53F8C">
                <w:rPr>
                  <w:sz w:val="20"/>
                  <w:lang w:val="fr-FR"/>
                </w:rPr>
                <w:br/>
                <w:delText>ETS 300 417-1-1</w:delText>
              </w:r>
              <w:r w:rsidRPr="00ED115A" w:rsidDel="00E53F8C">
                <w:rPr>
                  <w:sz w:val="20"/>
                  <w:lang w:val="fr-FR"/>
                </w:rPr>
                <w:br/>
                <w:delText>ETS 300 417-3-1</w:delText>
              </w:r>
              <w:r w:rsidRPr="00ED115A" w:rsidDel="00E53F8C">
                <w:rPr>
                  <w:sz w:val="20"/>
                  <w:lang w:val="fr-FR"/>
                </w:rPr>
                <w:br/>
                <w:delText>ETS 300 417-4-1</w:delText>
              </w:r>
              <w:r w:rsidRPr="00ED115A" w:rsidDel="00E53F8C">
                <w:rPr>
                  <w:sz w:val="20"/>
                  <w:lang w:val="fr-FR"/>
                </w:rPr>
                <w:br/>
                <w:delText>TS 101 009</w:delText>
              </w:r>
              <w:r w:rsidRPr="00ED115A" w:rsidDel="00E53F8C">
                <w:rPr>
                  <w:sz w:val="20"/>
                  <w:lang w:val="fr-FR"/>
                </w:rPr>
                <w:br/>
                <w:delText>TS 101 010</w:delText>
              </w:r>
              <w:r w:rsidRPr="00ED115A" w:rsidDel="00E53F8C">
                <w:rPr>
                  <w:sz w:val="20"/>
                  <w:lang w:val="fr-FR"/>
                </w:rPr>
                <w:br/>
                <w:delText>RE/TM-1042</w:delText>
              </w:r>
              <w:r w:rsidRPr="00ED115A" w:rsidDel="00E53F8C">
                <w:rPr>
                  <w:sz w:val="20"/>
                  <w:lang w:val="fr-FR"/>
                </w:rPr>
                <w:br/>
                <w:delText>TR/TM-03070</w:delText>
              </w:r>
              <w:bookmarkStart w:id="4178" w:name="_Toc462765354"/>
              <w:bookmarkStart w:id="4179" w:name="_Toc462766632"/>
              <w:bookmarkStart w:id="4180" w:name="_Toc462786325"/>
              <w:bookmarkEnd w:id="4178"/>
              <w:bookmarkEnd w:id="4179"/>
              <w:bookmarkEnd w:id="4180"/>
            </w:del>
          </w:p>
        </w:tc>
        <w:tc>
          <w:tcPr>
            <w:tcW w:w="1399" w:type="pct"/>
            <w:gridSpan w:val="2"/>
            <w:vAlign w:val="center"/>
          </w:tcPr>
          <w:p w:rsidR="00C9123C" w:rsidRPr="00ED115A" w:rsidDel="00E53F8C" w:rsidRDefault="00C9123C" w:rsidP="003950CB">
            <w:pPr>
              <w:jc w:val="center"/>
              <w:rPr>
                <w:del w:id="4181" w:author="Morita" w:date="2016-09-27T18:18:00Z"/>
                <w:sz w:val="20"/>
              </w:rPr>
            </w:pPr>
            <w:del w:id="4182" w:author="Morita" w:date="2016-09-27T18:18:00Z">
              <w:r w:rsidRPr="00ED115A" w:rsidDel="00E53F8C">
                <w:rPr>
                  <w:sz w:val="20"/>
                </w:rPr>
                <w:delText>ATIS-0900105.01.2000 (R2005)</w:delText>
              </w:r>
              <w:r w:rsidRPr="00ED115A" w:rsidDel="00E53F8C">
                <w:rPr>
                  <w:sz w:val="20"/>
                </w:rPr>
                <w:br/>
              </w:r>
              <w:bookmarkStart w:id="4183" w:name="_Toc462765355"/>
              <w:bookmarkStart w:id="4184" w:name="_Toc462766633"/>
              <w:bookmarkStart w:id="4185" w:name="_Toc462786326"/>
              <w:bookmarkEnd w:id="4183"/>
              <w:bookmarkEnd w:id="4184"/>
              <w:bookmarkEnd w:id="4185"/>
            </w:del>
          </w:p>
        </w:tc>
        <w:bookmarkStart w:id="4186" w:name="_Toc462765356"/>
        <w:bookmarkStart w:id="4187" w:name="_Toc462766634"/>
        <w:bookmarkStart w:id="4188" w:name="_Toc462786327"/>
        <w:bookmarkEnd w:id="4186"/>
        <w:bookmarkEnd w:id="4187"/>
        <w:bookmarkEnd w:id="4188"/>
      </w:tr>
      <w:tr w:rsidR="00C9123C" w:rsidRPr="00ED115A" w:rsidDel="00E53F8C" w:rsidTr="00D55AC7">
        <w:trPr>
          <w:jc w:val="center"/>
          <w:del w:id="4189" w:author="Morita" w:date="2016-09-27T18:18:00Z"/>
        </w:trPr>
        <w:tc>
          <w:tcPr>
            <w:tcW w:w="844" w:type="pct"/>
            <w:gridSpan w:val="2"/>
            <w:vAlign w:val="center"/>
          </w:tcPr>
          <w:p w:rsidR="00C9123C" w:rsidRPr="00ED115A" w:rsidDel="00E53F8C" w:rsidRDefault="00C9123C" w:rsidP="003950CB">
            <w:pPr>
              <w:jc w:val="center"/>
              <w:rPr>
                <w:del w:id="4190" w:author="Morita" w:date="2016-09-27T18:18:00Z"/>
                <w:sz w:val="20"/>
              </w:rPr>
            </w:pPr>
            <w:del w:id="4191" w:author="Morita" w:date="2016-09-27T18:18:00Z">
              <w:r w:rsidRPr="00ED115A" w:rsidDel="00E53F8C">
                <w:rPr>
                  <w:sz w:val="20"/>
                </w:rPr>
                <w:delText xml:space="preserve">Equipment Protection </w:delText>
              </w:r>
              <w:bookmarkStart w:id="4192" w:name="_Toc462765357"/>
              <w:bookmarkStart w:id="4193" w:name="_Toc462766635"/>
              <w:bookmarkStart w:id="4194" w:name="_Toc462786328"/>
              <w:bookmarkEnd w:id="4192"/>
              <w:bookmarkEnd w:id="4193"/>
              <w:bookmarkEnd w:id="4194"/>
            </w:del>
          </w:p>
        </w:tc>
        <w:tc>
          <w:tcPr>
            <w:tcW w:w="1350" w:type="pct"/>
            <w:gridSpan w:val="2"/>
            <w:vAlign w:val="center"/>
          </w:tcPr>
          <w:p w:rsidR="00C9123C" w:rsidRPr="00ED115A" w:rsidDel="00E53F8C" w:rsidRDefault="00C9123C" w:rsidP="003950CB">
            <w:pPr>
              <w:jc w:val="center"/>
              <w:rPr>
                <w:del w:id="4195" w:author="Morita" w:date="2016-09-27T18:18:00Z"/>
                <w:sz w:val="20"/>
              </w:rPr>
            </w:pPr>
            <w:del w:id="4196" w:author="Morita" w:date="2016-09-27T18:18:00Z">
              <w:r w:rsidRPr="00ED115A" w:rsidDel="00E53F8C">
                <w:rPr>
                  <w:sz w:val="20"/>
                </w:rPr>
                <w:delText xml:space="preserve">M.3100 (04/05) </w:delText>
              </w:r>
              <w:bookmarkStart w:id="4197" w:name="_Toc462765358"/>
              <w:bookmarkStart w:id="4198" w:name="_Toc462766636"/>
              <w:bookmarkStart w:id="4199" w:name="_Toc462786329"/>
              <w:bookmarkEnd w:id="4197"/>
              <w:bookmarkEnd w:id="4198"/>
              <w:bookmarkEnd w:id="4199"/>
            </w:del>
          </w:p>
        </w:tc>
        <w:tc>
          <w:tcPr>
            <w:tcW w:w="1402" w:type="pct"/>
            <w:gridSpan w:val="2"/>
            <w:vAlign w:val="center"/>
          </w:tcPr>
          <w:p w:rsidR="00C9123C" w:rsidRPr="00ED115A" w:rsidDel="00E53F8C" w:rsidRDefault="00C9123C" w:rsidP="003950CB">
            <w:pPr>
              <w:jc w:val="center"/>
              <w:rPr>
                <w:del w:id="4200" w:author="Morita" w:date="2016-09-27T18:18:00Z"/>
                <w:sz w:val="20"/>
              </w:rPr>
            </w:pPr>
            <w:del w:id="4201" w:author="Morita" w:date="2016-09-27T18:18:00Z">
              <w:r w:rsidRPr="00ED115A" w:rsidDel="00E53F8C">
                <w:rPr>
                  <w:sz w:val="20"/>
                </w:rPr>
                <w:delText xml:space="preserve">- </w:delText>
              </w:r>
              <w:bookmarkStart w:id="4202" w:name="_Toc462765359"/>
              <w:bookmarkStart w:id="4203" w:name="_Toc462766637"/>
              <w:bookmarkStart w:id="4204" w:name="_Toc462786330"/>
              <w:bookmarkEnd w:id="4202"/>
              <w:bookmarkEnd w:id="4203"/>
              <w:bookmarkEnd w:id="4204"/>
            </w:del>
          </w:p>
        </w:tc>
        <w:tc>
          <w:tcPr>
            <w:tcW w:w="1399" w:type="pct"/>
            <w:gridSpan w:val="2"/>
            <w:vAlign w:val="center"/>
          </w:tcPr>
          <w:p w:rsidR="00C9123C" w:rsidRPr="00ED115A" w:rsidDel="00E53F8C" w:rsidRDefault="00C9123C" w:rsidP="003950CB">
            <w:pPr>
              <w:jc w:val="center"/>
              <w:rPr>
                <w:del w:id="4205" w:author="Morita" w:date="2016-09-27T18:18:00Z"/>
                <w:sz w:val="20"/>
              </w:rPr>
            </w:pPr>
            <w:del w:id="4206" w:author="Morita" w:date="2016-09-27T18:18:00Z">
              <w:r w:rsidRPr="00ED115A" w:rsidDel="00E53F8C">
                <w:rPr>
                  <w:sz w:val="20"/>
                </w:rPr>
                <w:delText xml:space="preserve">- </w:delText>
              </w:r>
              <w:bookmarkStart w:id="4207" w:name="_Toc462765360"/>
              <w:bookmarkStart w:id="4208" w:name="_Toc462766638"/>
              <w:bookmarkStart w:id="4209" w:name="_Toc462786331"/>
              <w:bookmarkEnd w:id="4207"/>
              <w:bookmarkEnd w:id="4208"/>
              <w:bookmarkEnd w:id="4209"/>
            </w:del>
          </w:p>
        </w:tc>
        <w:bookmarkStart w:id="4210" w:name="_Toc462765361"/>
        <w:bookmarkStart w:id="4211" w:name="_Toc462766639"/>
        <w:bookmarkStart w:id="4212" w:name="_Toc462786332"/>
        <w:bookmarkEnd w:id="4210"/>
        <w:bookmarkEnd w:id="4211"/>
        <w:bookmarkEnd w:id="4212"/>
      </w:tr>
      <w:tr w:rsidR="00C9123C" w:rsidRPr="00ED115A" w:rsidDel="00E53F8C" w:rsidTr="00D55AC7">
        <w:trPr>
          <w:jc w:val="center"/>
          <w:del w:id="4213" w:author="Morita" w:date="2016-09-27T18:18:00Z"/>
        </w:trPr>
        <w:tc>
          <w:tcPr>
            <w:tcW w:w="844" w:type="pct"/>
            <w:gridSpan w:val="2"/>
            <w:vAlign w:val="center"/>
          </w:tcPr>
          <w:p w:rsidR="00C9123C" w:rsidRPr="00ED115A" w:rsidDel="00E53F8C" w:rsidRDefault="00C9123C" w:rsidP="003950CB">
            <w:pPr>
              <w:jc w:val="center"/>
              <w:rPr>
                <w:del w:id="4214" w:author="Morita" w:date="2016-09-27T18:18:00Z"/>
                <w:sz w:val="20"/>
              </w:rPr>
            </w:pPr>
            <w:del w:id="4215" w:author="Morita" w:date="2016-09-27T18:18:00Z">
              <w:r w:rsidRPr="00ED115A" w:rsidDel="00E53F8C">
                <w:rPr>
                  <w:sz w:val="20"/>
                </w:rPr>
                <w:delText xml:space="preserve">Restoration </w:delText>
              </w:r>
              <w:bookmarkStart w:id="4216" w:name="_Toc462765362"/>
              <w:bookmarkStart w:id="4217" w:name="_Toc462766640"/>
              <w:bookmarkStart w:id="4218" w:name="_Toc462786333"/>
              <w:bookmarkEnd w:id="4216"/>
              <w:bookmarkEnd w:id="4217"/>
              <w:bookmarkEnd w:id="4218"/>
            </w:del>
          </w:p>
        </w:tc>
        <w:tc>
          <w:tcPr>
            <w:tcW w:w="1350" w:type="pct"/>
            <w:gridSpan w:val="2"/>
            <w:vAlign w:val="center"/>
          </w:tcPr>
          <w:p w:rsidR="00C9123C" w:rsidRPr="00ED115A" w:rsidDel="00E53F8C" w:rsidRDefault="00C9123C" w:rsidP="003950CB">
            <w:pPr>
              <w:jc w:val="center"/>
              <w:rPr>
                <w:del w:id="4219" w:author="Morita" w:date="2016-09-27T18:18:00Z"/>
                <w:sz w:val="20"/>
              </w:rPr>
            </w:pPr>
            <w:del w:id="4220" w:author="Morita" w:date="2016-09-27T18:18:00Z">
              <w:r w:rsidRPr="00ED115A" w:rsidDel="00E53F8C">
                <w:rPr>
                  <w:sz w:val="20"/>
                </w:rPr>
                <w:delText xml:space="preserve">- </w:delText>
              </w:r>
              <w:bookmarkStart w:id="4221" w:name="_Toc462765363"/>
              <w:bookmarkStart w:id="4222" w:name="_Toc462766641"/>
              <w:bookmarkStart w:id="4223" w:name="_Toc462786334"/>
              <w:bookmarkEnd w:id="4221"/>
              <w:bookmarkEnd w:id="4222"/>
              <w:bookmarkEnd w:id="4223"/>
            </w:del>
          </w:p>
        </w:tc>
        <w:tc>
          <w:tcPr>
            <w:tcW w:w="1402" w:type="pct"/>
            <w:gridSpan w:val="2"/>
            <w:vAlign w:val="center"/>
          </w:tcPr>
          <w:p w:rsidR="00C9123C" w:rsidRPr="00ED115A" w:rsidDel="00E53F8C" w:rsidRDefault="00C9123C" w:rsidP="003950CB">
            <w:pPr>
              <w:jc w:val="center"/>
              <w:rPr>
                <w:del w:id="4224" w:author="Morita" w:date="2016-09-27T18:18:00Z"/>
                <w:sz w:val="20"/>
              </w:rPr>
            </w:pPr>
            <w:del w:id="4225" w:author="Morita" w:date="2016-09-27T18:18:00Z">
              <w:r w:rsidRPr="00ED115A" w:rsidDel="00E53F8C">
                <w:rPr>
                  <w:sz w:val="20"/>
                </w:rPr>
                <w:delText>DTR/TM-3076</w:delText>
              </w:r>
              <w:bookmarkStart w:id="4226" w:name="_Toc462765364"/>
              <w:bookmarkStart w:id="4227" w:name="_Toc462766642"/>
              <w:bookmarkStart w:id="4228" w:name="_Toc462786335"/>
              <w:bookmarkEnd w:id="4226"/>
              <w:bookmarkEnd w:id="4227"/>
              <w:bookmarkEnd w:id="4228"/>
            </w:del>
          </w:p>
        </w:tc>
        <w:tc>
          <w:tcPr>
            <w:tcW w:w="1399" w:type="pct"/>
            <w:gridSpan w:val="2"/>
            <w:vAlign w:val="center"/>
          </w:tcPr>
          <w:p w:rsidR="00C9123C" w:rsidRPr="00ED115A" w:rsidDel="00E53F8C" w:rsidRDefault="00C9123C" w:rsidP="003950CB">
            <w:pPr>
              <w:jc w:val="center"/>
              <w:rPr>
                <w:del w:id="4229" w:author="Morita" w:date="2016-09-27T18:18:00Z"/>
                <w:sz w:val="20"/>
              </w:rPr>
            </w:pPr>
            <w:del w:id="4230" w:author="Morita" w:date="2016-09-27T18:18:00Z">
              <w:r w:rsidRPr="00ED115A" w:rsidDel="00E53F8C">
                <w:rPr>
                  <w:sz w:val="20"/>
                </w:rPr>
                <w:delText xml:space="preserve">- </w:delText>
              </w:r>
              <w:bookmarkStart w:id="4231" w:name="_Toc462765365"/>
              <w:bookmarkStart w:id="4232" w:name="_Toc462766643"/>
              <w:bookmarkStart w:id="4233" w:name="_Toc462786336"/>
              <w:bookmarkEnd w:id="4231"/>
              <w:bookmarkEnd w:id="4232"/>
              <w:bookmarkEnd w:id="4233"/>
            </w:del>
          </w:p>
        </w:tc>
        <w:bookmarkStart w:id="4234" w:name="_Toc462765366"/>
        <w:bookmarkStart w:id="4235" w:name="_Toc462766644"/>
        <w:bookmarkStart w:id="4236" w:name="_Toc462786337"/>
        <w:bookmarkEnd w:id="4234"/>
        <w:bookmarkEnd w:id="4235"/>
        <w:bookmarkEnd w:id="4236"/>
      </w:tr>
      <w:tr w:rsidR="00C9123C" w:rsidRPr="00ED115A" w:rsidDel="00E53F8C" w:rsidTr="00D55AC7">
        <w:trPr>
          <w:jc w:val="center"/>
          <w:del w:id="4237" w:author="Morita" w:date="2016-09-27T18:18:00Z"/>
        </w:trPr>
        <w:tc>
          <w:tcPr>
            <w:tcW w:w="844" w:type="pct"/>
            <w:gridSpan w:val="2"/>
            <w:vAlign w:val="center"/>
          </w:tcPr>
          <w:p w:rsidR="00C9123C" w:rsidRPr="00ED115A" w:rsidDel="00E53F8C" w:rsidRDefault="00C9123C" w:rsidP="003950CB">
            <w:pPr>
              <w:jc w:val="center"/>
              <w:rPr>
                <w:del w:id="4238" w:author="Morita" w:date="2016-09-27T18:18:00Z"/>
                <w:sz w:val="20"/>
              </w:rPr>
            </w:pPr>
            <w:del w:id="4239" w:author="Morita" w:date="2016-09-27T18:18:00Z">
              <w:r w:rsidRPr="00ED115A" w:rsidDel="00E53F8C">
                <w:rPr>
                  <w:sz w:val="20"/>
                </w:rPr>
                <w:delText xml:space="preserve">Equipment Management </w:delText>
              </w:r>
              <w:bookmarkStart w:id="4240" w:name="_Toc462765367"/>
              <w:bookmarkStart w:id="4241" w:name="_Toc462766645"/>
              <w:bookmarkStart w:id="4242" w:name="_Toc462786338"/>
              <w:bookmarkEnd w:id="4240"/>
              <w:bookmarkEnd w:id="4241"/>
              <w:bookmarkEnd w:id="4242"/>
            </w:del>
          </w:p>
        </w:tc>
        <w:tc>
          <w:tcPr>
            <w:tcW w:w="1350" w:type="pct"/>
            <w:gridSpan w:val="2"/>
            <w:vAlign w:val="center"/>
          </w:tcPr>
          <w:p w:rsidR="00C9123C" w:rsidRPr="00ED115A" w:rsidDel="00E53F8C" w:rsidRDefault="00C9123C" w:rsidP="003950CB">
            <w:pPr>
              <w:jc w:val="center"/>
              <w:rPr>
                <w:del w:id="4243" w:author="Morita" w:date="2016-09-27T18:18:00Z"/>
                <w:sz w:val="20"/>
              </w:rPr>
            </w:pPr>
            <w:del w:id="4244" w:author="Morita" w:date="2016-09-27T18:18:00Z">
              <w:r w:rsidRPr="00ED115A" w:rsidDel="00E53F8C">
                <w:rPr>
                  <w:sz w:val="20"/>
                </w:rPr>
                <w:delText xml:space="preserve">G.784 (03/08) </w:delText>
              </w:r>
              <w:bookmarkStart w:id="4245" w:name="_Toc462765368"/>
              <w:bookmarkStart w:id="4246" w:name="_Toc462766646"/>
              <w:bookmarkStart w:id="4247" w:name="_Toc462786339"/>
              <w:bookmarkEnd w:id="4245"/>
              <w:bookmarkEnd w:id="4246"/>
              <w:bookmarkEnd w:id="4247"/>
            </w:del>
          </w:p>
        </w:tc>
        <w:tc>
          <w:tcPr>
            <w:tcW w:w="1402" w:type="pct"/>
            <w:gridSpan w:val="2"/>
            <w:vAlign w:val="center"/>
          </w:tcPr>
          <w:p w:rsidR="00C9123C" w:rsidRPr="00ED115A" w:rsidDel="00E53F8C" w:rsidRDefault="00C9123C" w:rsidP="003950CB">
            <w:pPr>
              <w:jc w:val="center"/>
              <w:rPr>
                <w:del w:id="4248" w:author="Morita" w:date="2016-09-27T18:18:00Z"/>
                <w:sz w:val="20"/>
              </w:rPr>
            </w:pPr>
            <w:del w:id="4249" w:author="Morita" w:date="2016-09-27T18:18:00Z">
              <w:r w:rsidRPr="00ED115A" w:rsidDel="00E53F8C">
                <w:rPr>
                  <w:sz w:val="20"/>
                </w:rPr>
                <w:delText>EN 301 167</w:delText>
              </w:r>
              <w:r w:rsidRPr="00ED115A" w:rsidDel="00E53F8C">
                <w:rPr>
                  <w:sz w:val="20"/>
                </w:rPr>
                <w:br/>
                <w:delText>EN 300 417-7-1</w:delText>
              </w:r>
              <w:r w:rsidRPr="00ED115A" w:rsidDel="00E53F8C">
                <w:rPr>
                  <w:sz w:val="20"/>
                </w:rPr>
                <w:br/>
                <w:delText xml:space="preserve">DE/TM-2210-3 </w:delText>
              </w:r>
              <w:bookmarkStart w:id="4250" w:name="_Toc462765369"/>
              <w:bookmarkStart w:id="4251" w:name="_Toc462766647"/>
              <w:bookmarkStart w:id="4252" w:name="_Toc462786340"/>
              <w:bookmarkEnd w:id="4250"/>
              <w:bookmarkEnd w:id="4251"/>
              <w:bookmarkEnd w:id="4252"/>
            </w:del>
          </w:p>
        </w:tc>
        <w:tc>
          <w:tcPr>
            <w:tcW w:w="1399" w:type="pct"/>
            <w:gridSpan w:val="2"/>
            <w:vAlign w:val="center"/>
          </w:tcPr>
          <w:p w:rsidR="00C9123C" w:rsidRPr="00ED115A" w:rsidDel="00E53F8C" w:rsidRDefault="00C9123C" w:rsidP="003950CB">
            <w:pPr>
              <w:jc w:val="center"/>
              <w:rPr>
                <w:del w:id="4253" w:author="Morita" w:date="2016-09-27T18:18:00Z"/>
                <w:sz w:val="20"/>
              </w:rPr>
            </w:pPr>
            <w:del w:id="4254" w:author="Morita" w:date="2016-09-27T18:18:00Z">
              <w:r w:rsidRPr="00ED115A" w:rsidDel="00E53F8C">
                <w:rPr>
                  <w:sz w:val="20"/>
                </w:rPr>
                <w:delText xml:space="preserve">- </w:delText>
              </w:r>
              <w:bookmarkStart w:id="4255" w:name="_Toc462765370"/>
              <w:bookmarkStart w:id="4256" w:name="_Toc462766648"/>
              <w:bookmarkStart w:id="4257" w:name="_Toc462786341"/>
              <w:bookmarkEnd w:id="4255"/>
              <w:bookmarkEnd w:id="4256"/>
              <w:bookmarkEnd w:id="4257"/>
            </w:del>
          </w:p>
        </w:tc>
        <w:bookmarkStart w:id="4258" w:name="_Toc462765371"/>
        <w:bookmarkStart w:id="4259" w:name="_Toc462766649"/>
        <w:bookmarkStart w:id="4260" w:name="_Toc462786342"/>
        <w:bookmarkEnd w:id="4258"/>
        <w:bookmarkEnd w:id="4259"/>
        <w:bookmarkEnd w:id="4260"/>
      </w:tr>
      <w:tr w:rsidR="00C9123C" w:rsidRPr="00ED115A" w:rsidDel="00E53F8C" w:rsidTr="00D55AC7">
        <w:trPr>
          <w:jc w:val="center"/>
          <w:del w:id="4261" w:author="Morita" w:date="2016-09-27T18:18:00Z"/>
        </w:trPr>
        <w:tc>
          <w:tcPr>
            <w:tcW w:w="844" w:type="pct"/>
            <w:gridSpan w:val="2"/>
            <w:vAlign w:val="center"/>
          </w:tcPr>
          <w:p w:rsidR="00C9123C" w:rsidRPr="00ED115A" w:rsidDel="00E53F8C" w:rsidRDefault="00C9123C" w:rsidP="003950CB">
            <w:pPr>
              <w:jc w:val="center"/>
              <w:rPr>
                <w:del w:id="4262" w:author="Morita" w:date="2016-09-27T18:18:00Z"/>
                <w:sz w:val="20"/>
              </w:rPr>
            </w:pPr>
            <w:del w:id="4263" w:author="Morita" w:date="2016-09-27T18:18:00Z">
              <w:r w:rsidRPr="00ED115A" w:rsidDel="00E53F8C">
                <w:rPr>
                  <w:sz w:val="20"/>
                </w:rPr>
                <w:delText>Management Communications Interfaces</w:delText>
              </w:r>
              <w:bookmarkStart w:id="4264" w:name="_Toc462765372"/>
              <w:bookmarkStart w:id="4265" w:name="_Toc462766650"/>
              <w:bookmarkStart w:id="4266" w:name="_Toc462786343"/>
              <w:bookmarkEnd w:id="4264"/>
              <w:bookmarkEnd w:id="4265"/>
              <w:bookmarkEnd w:id="4266"/>
            </w:del>
          </w:p>
        </w:tc>
        <w:tc>
          <w:tcPr>
            <w:tcW w:w="1350" w:type="pct"/>
            <w:gridSpan w:val="2"/>
            <w:vAlign w:val="center"/>
          </w:tcPr>
          <w:p w:rsidR="00C9123C" w:rsidRPr="00ED115A" w:rsidDel="00E53F8C" w:rsidRDefault="00C9123C" w:rsidP="003950CB">
            <w:pPr>
              <w:jc w:val="center"/>
              <w:rPr>
                <w:del w:id="4267" w:author="Morita" w:date="2016-09-27T18:18:00Z"/>
                <w:sz w:val="20"/>
              </w:rPr>
            </w:pPr>
            <w:bookmarkStart w:id="4268" w:name="_Toc462765373"/>
            <w:bookmarkStart w:id="4269" w:name="_Toc462766651"/>
            <w:bookmarkStart w:id="4270" w:name="_Toc462786344"/>
            <w:bookmarkEnd w:id="4268"/>
            <w:bookmarkEnd w:id="4269"/>
            <w:bookmarkEnd w:id="4270"/>
          </w:p>
        </w:tc>
        <w:tc>
          <w:tcPr>
            <w:tcW w:w="1402" w:type="pct"/>
            <w:gridSpan w:val="2"/>
            <w:vAlign w:val="center"/>
          </w:tcPr>
          <w:p w:rsidR="00C9123C" w:rsidRPr="00ED115A" w:rsidDel="00E53F8C" w:rsidRDefault="00C9123C" w:rsidP="003950CB">
            <w:pPr>
              <w:jc w:val="center"/>
              <w:rPr>
                <w:del w:id="4271" w:author="Morita" w:date="2016-09-27T18:18:00Z"/>
                <w:sz w:val="20"/>
              </w:rPr>
            </w:pPr>
            <w:bookmarkStart w:id="4272" w:name="_Toc462765374"/>
            <w:bookmarkStart w:id="4273" w:name="_Toc462766652"/>
            <w:bookmarkStart w:id="4274" w:name="_Toc462786345"/>
            <w:bookmarkEnd w:id="4272"/>
            <w:bookmarkEnd w:id="4273"/>
            <w:bookmarkEnd w:id="4274"/>
          </w:p>
        </w:tc>
        <w:tc>
          <w:tcPr>
            <w:tcW w:w="1399" w:type="pct"/>
            <w:gridSpan w:val="2"/>
            <w:vAlign w:val="center"/>
          </w:tcPr>
          <w:p w:rsidR="00C9123C" w:rsidRPr="00ED115A" w:rsidDel="00E53F8C" w:rsidRDefault="00C9123C" w:rsidP="003950CB">
            <w:pPr>
              <w:jc w:val="center"/>
              <w:rPr>
                <w:del w:id="4275" w:author="Morita" w:date="2016-09-27T18:18:00Z"/>
                <w:sz w:val="20"/>
              </w:rPr>
            </w:pPr>
            <w:del w:id="4276" w:author="Morita" w:date="2016-09-27T18:18:00Z">
              <w:r w:rsidRPr="00ED115A" w:rsidDel="00E53F8C">
                <w:rPr>
                  <w:sz w:val="20"/>
                </w:rPr>
                <w:delText>ATIS-0900105.04.1995 (R2005)</w:delText>
              </w:r>
              <w:bookmarkStart w:id="4277" w:name="_Toc462765375"/>
              <w:bookmarkStart w:id="4278" w:name="_Toc462766653"/>
              <w:bookmarkStart w:id="4279" w:name="_Toc462786346"/>
              <w:bookmarkEnd w:id="4277"/>
              <w:bookmarkEnd w:id="4278"/>
              <w:bookmarkEnd w:id="4279"/>
            </w:del>
          </w:p>
        </w:tc>
        <w:bookmarkStart w:id="4280" w:name="_Toc462765376"/>
        <w:bookmarkStart w:id="4281" w:name="_Toc462766654"/>
        <w:bookmarkStart w:id="4282" w:name="_Toc462786347"/>
        <w:bookmarkEnd w:id="4280"/>
        <w:bookmarkEnd w:id="4281"/>
        <w:bookmarkEnd w:id="4282"/>
      </w:tr>
      <w:tr w:rsidR="00C9123C" w:rsidRPr="005A54E2" w:rsidDel="00E53F8C" w:rsidTr="00D55AC7">
        <w:trPr>
          <w:gridBefore w:val="1"/>
          <w:wBefore w:w="4" w:type="pct"/>
          <w:jc w:val="center"/>
          <w:del w:id="4283" w:author="Morita" w:date="2016-09-27T18:18:00Z"/>
        </w:trPr>
        <w:tc>
          <w:tcPr>
            <w:tcW w:w="845" w:type="pct"/>
            <w:gridSpan w:val="2"/>
            <w:vAlign w:val="center"/>
          </w:tcPr>
          <w:p w:rsidR="00C9123C" w:rsidRPr="00ED115A" w:rsidDel="00E53F8C" w:rsidRDefault="00C9123C" w:rsidP="003950CB">
            <w:pPr>
              <w:jc w:val="center"/>
              <w:rPr>
                <w:del w:id="4284" w:author="Morita" w:date="2016-09-27T18:18:00Z"/>
                <w:sz w:val="20"/>
              </w:rPr>
            </w:pPr>
            <w:del w:id="4285" w:author="Morita" w:date="2016-09-27T18:18:00Z">
              <w:r w:rsidRPr="00ED115A" w:rsidDel="00E53F8C">
                <w:rPr>
                  <w:sz w:val="20"/>
                </w:rPr>
                <w:delText xml:space="preserve">Information Model </w:delText>
              </w:r>
              <w:bookmarkStart w:id="4286" w:name="_Toc462765377"/>
              <w:bookmarkStart w:id="4287" w:name="_Toc462766655"/>
              <w:bookmarkStart w:id="4288" w:name="_Toc462786348"/>
              <w:bookmarkEnd w:id="4286"/>
              <w:bookmarkEnd w:id="4287"/>
              <w:bookmarkEnd w:id="4288"/>
            </w:del>
          </w:p>
        </w:tc>
        <w:tc>
          <w:tcPr>
            <w:tcW w:w="1352" w:type="pct"/>
            <w:gridSpan w:val="2"/>
            <w:vAlign w:val="center"/>
          </w:tcPr>
          <w:p w:rsidR="00C9123C" w:rsidRPr="00ED115A" w:rsidDel="00E53F8C" w:rsidRDefault="00C9123C" w:rsidP="003950CB">
            <w:pPr>
              <w:jc w:val="center"/>
              <w:rPr>
                <w:del w:id="4289" w:author="Morita" w:date="2016-09-27T18:18:00Z"/>
                <w:sz w:val="20"/>
              </w:rPr>
            </w:pPr>
            <w:del w:id="4290" w:author="Morita" w:date="2016-09-27T18:18:00Z">
              <w:r w:rsidRPr="00ED115A" w:rsidDel="00E53F8C">
                <w:rPr>
                  <w:sz w:val="20"/>
                </w:rPr>
                <w:delText>G.773 (03/93)</w:delText>
              </w:r>
              <w:r w:rsidRPr="00ED115A" w:rsidDel="00E53F8C">
                <w:rPr>
                  <w:sz w:val="20"/>
                </w:rPr>
                <w:br/>
                <w:delText>G.774 (02/01)</w:delText>
              </w:r>
              <w:r w:rsidRPr="00ED115A" w:rsidDel="00E53F8C">
                <w:rPr>
                  <w:sz w:val="20"/>
                </w:rPr>
                <w:br/>
                <w:delText>G.774.1 (02/01)</w:delText>
              </w:r>
              <w:r w:rsidRPr="00ED115A" w:rsidDel="00E53F8C">
                <w:rPr>
                  <w:sz w:val="20"/>
                </w:rPr>
                <w:br/>
                <w:delText>G.774.2 (02/01)</w:delText>
              </w:r>
              <w:r w:rsidRPr="00ED115A" w:rsidDel="00E53F8C">
                <w:rPr>
                  <w:sz w:val="20"/>
                </w:rPr>
                <w:br/>
                <w:delText>G.774.3 (02/01)</w:delText>
              </w:r>
              <w:r w:rsidRPr="00ED115A" w:rsidDel="00E53F8C">
                <w:rPr>
                  <w:sz w:val="20"/>
                </w:rPr>
                <w:br/>
                <w:delText>G.774.4 (02/01)</w:delText>
              </w:r>
              <w:r w:rsidRPr="00ED115A" w:rsidDel="00E53F8C">
                <w:rPr>
                  <w:sz w:val="20"/>
                </w:rPr>
                <w:br/>
                <w:delText>G.774.5 (02/01)</w:delText>
              </w:r>
              <w:r w:rsidRPr="00ED115A" w:rsidDel="00E53F8C">
                <w:rPr>
                  <w:sz w:val="20"/>
                </w:rPr>
                <w:br/>
                <w:delText>G.774.6 (02/01)</w:delText>
              </w:r>
              <w:r w:rsidRPr="00ED115A" w:rsidDel="00E53F8C">
                <w:rPr>
                  <w:sz w:val="20"/>
                </w:rPr>
                <w:br/>
                <w:delText>G.774.7 (02/01)</w:delText>
              </w:r>
              <w:r w:rsidRPr="00ED115A" w:rsidDel="00E53F8C">
                <w:rPr>
                  <w:sz w:val="20"/>
                </w:rPr>
                <w:br/>
                <w:delText>G.774.8 (02/01)</w:delText>
              </w:r>
              <w:r w:rsidRPr="00ED115A" w:rsidDel="00E53F8C">
                <w:rPr>
                  <w:sz w:val="20"/>
                </w:rPr>
                <w:br/>
                <w:delText>G.774.9 (02/01)</w:delText>
              </w:r>
              <w:r w:rsidRPr="00ED115A" w:rsidDel="00E53F8C">
                <w:rPr>
                  <w:sz w:val="20"/>
                </w:rPr>
                <w:br/>
                <w:delText xml:space="preserve">G.774.10 (02/01) </w:delText>
              </w:r>
              <w:bookmarkStart w:id="4291" w:name="_Toc462765378"/>
              <w:bookmarkStart w:id="4292" w:name="_Toc462766656"/>
              <w:bookmarkStart w:id="4293" w:name="_Toc462786349"/>
              <w:bookmarkEnd w:id="4291"/>
              <w:bookmarkEnd w:id="4292"/>
              <w:bookmarkEnd w:id="4293"/>
            </w:del>
          </w:p>
        </w:tc>
        <w:tc>
          <w:tcPr>
            <w:tcW w:w="1402" w:type="pct"/>
            <w:gridSpan w:val="2"/>
            <w:vAlign w:val="center"/>
          </w:tcPr>
          <w:p w:rsidR="00C9123C" w:rsidRPr="00ED115A" w:rsidDel="00E53F8C" w:rsidRDefault="00C9123C" w:rsidP="003950CB">
            <w:pPr>
              <w:jc w:val="center"/>
              <w:rPr>
                <w:del w:id="4294" w:author="Morita" w:date="2016-09-27T18:18:00Z"/>
                <w:sz w:val="20"/>
                <w:lang w:val="fr-FR"/>
              </w:rPr>
            </w:pPr>
            <w:del w:id="4295" w:author="Morita" w:date="2016-09-27T18:18:00Z">
              <w:r w:rsidRPr="00ED115A" w:rsidDel="00E53F8C">
                <w:rPr>
                  <w:sz w:val="20"/>
                  <w:lang w:val="fr-FR"/>
                </w:rPr>
                <w:delText>ETS 300 304 Ed.2</w:delText>
              </w:r>
              <w:r w:rsidRPr="00ED115A" w:rsidDel="00E53F8C">
                <w:rPr>
                  <w:sz w:val="20"/>
                  <w:lang w:val="fr-FR"/>
                </w:rPr>
                <w:br/>
                <w:delText>ETS 300 484</w:delText>
              </w:r>
              <w:r w:rsidRPr="00ED115A" w:rsidDel="00E53F8C">
                <w:rPr>
                  <w:sz w:val="20"/>
                  <w:lang w:val="fr-FR"/>
                </w:rPr>
                <w:br/>
                <w:delText>ETS 300 413</w:delText>
              </w:r>
              <w:r w:rsidRPr="00ED115A" w:rsidDel="00E53F8C">
                <w:rPr>
                  <w:sz w:val="20"/>
                  <w:lang w:val="fr-FR"/>
                </w:rPr>
                <w:br/>
                <w:delText>ETS 300 411</w:delText>
              </w:r>
              <w:r w:rsidRPr="00ED115A" w:rsidDel="00E53F8C">
                <w:rPr>
                  <w:sz w:val="20"/>
                  <w:lang w:val="fr-FR"/>
                </w:rPr>
                <w:br/>
                <w:delText xml:space="preserve">ETS 300 493 prEN 301 155 </w:delText>
              </w:r>
              <w:bookmarkStart w:id="4296" w:name="_Toc462765379"/>
              <w:bookmarkStart w:id="4297" w:name="_Toc462766657"/>
              <w:bookmarkStart w:id="4298" w:name="_Toc462786350"/>
              <w:bookmarkEnd w:id="4296"/>
              <w:bookmarkEnd w:id="4297"/>
              <w:bookmarkEnd w:id="4298"/>
            </w:del>
          </w:p>
        </w:tc>
        <w:tc>
          <w:tcPr>
            <w:tcW w:w="1397" w:type="pct"/>
            <w:vAlign w:val="center"/>
          </w:tcPr>
          <w:p w:rsidR="00C9123C" w:rsidRPr="00ED115A" w:rsidDel="00E53F8C" w:rsidRDefault="00C9123C" w:rsidP="003950CB">
            <w:pPr>
              <w:jc w:val="center"/>
              <w:rPr>
                <w:del w:id="4299" w:author="Morita" w:date="2016-09-27T18:18:00Z"/>
                <w:sz w:val="20"/>
                <w:lang w:val="pt-BR"/>
              </w:rPr>
            </w:pPr>
            <w:del w:id="4300" w:author="Morita" w:date="2016-09-27T18:18:00Z">
              <w:r w:rsidRPr="00ED115A" w:rsidDel="00E53F8C">
                <w:rPr>
                  <w:sz w:val="20"/>
                  <w:lang w:val="pt-BR"/>
                </w:rPr>
                <w:delText>ATIS-0900119.2006 (07/06) ATIS-0900119.01.2006 (06/06) ATIS-0900119.02.2006 (06/06) ATIS-0300245.1997 (R2008)</w:delText>
              </w:r>
              <w:r w:rsidRPr="00ED115A" w:rsidDel="00E53F8C">
                <w:rPr>
                  <w:sz w:val="20"/>
                  <w:lang w:val="pt-BR"/>
                </w:rPr>
                <w:br/>
              </w:r>
              <w:bookmarkStart w:id="4301" w:name="_Toc462765380"/>
              <w:bookmarkStart w:id="4302" w:name="_Toc462766658"/>
              <w:bookmarkStart w:id="4303" w:name="_Toc462786351"/>
              <w:bookmarkEnd w:id="4301"/>
              <w:bookmarkEnd w:id="4302"/>
              <w:bookmarkEnd w:id="4303"/>
            </w:del>
          </w:p>
        </w:tc>
        <w:bookmarkStart w:id="4304" w:name="_Toc462765381"/>
        <w:bookmarkStart w:id="4305" w:name="_Toc462766659"/>
        <w:bookmarkStart w:id="4306" w:name="_Toc462786352"/>
        <w:bookmarkEnd w:id="4304"/>
        <w:bookmarkEnd w:id="4305"/>
        <w:bookmarkEnd w:id="4306"/>
      </w:tr>
      <w:tr w:rsidR="00C9123C" w:rsidRPr="00ED115A" w:rsidDel="00E53F8C" w:rsidTr="00D55AC7">
        <w:trPr>
          <w:gridBefore w:val="1"/>
          <w:wBefore w:w="4" w:type="pct"/>
          <w:jc w:val="center"/>
          <w:del w:id="4307" w:author="Morita" w:date="2016-09-27T18:18:00Z"/>
        </w:trPr>
        <w:tc>
          <w:tcPr>
            <w:tcW w:w="845" w:type="pct"/>
            <w:gridSpan w:val="2"/>
            <w:vAlign w:val="center"/>
          </w:tcPr>
          <w:p w:rsidR="00C9123C" w:rsidRPr="00ED115A" w:rsidDel="00E53F8C" w:rsidRDefault="00C9123C" w:rsidP="003950CB">
            <w:pPr>
              <w:jc w:val="center"/>
              <w:rPr>
                <w:del w:id="4308" w:author="Morita" w:date="2016-09-27T18:18:00Z"/>
                <w:sz w:val="20"/>
              </w:rPr>
            </w:pPr>
            <w:del w:id="4309" w:author="Morita" w:date="2016-09-27T18:18:00Z">
              <w:r w:rsidRPr="00ED115A" w:rsidDel="00E53F8C">
                <w:rPr>
                  <w:sz w:val="20"/>
                </w:rPr>
                <w:delText xml:space="preserve">Network Management </w:delText>
              </w:r>
              <w:bookmarkStart w:id="4310" w:name="_Toc462765382"/>
              <w:bookmarkStart w:id="4311" w:name="_Toc462766660"/>
              <w:bookmarkStart w:id="4312" w:name="_Toc462786353"/>
              <w:bookmarkEnd w:id="4310"/>
              <w:bookmarkEnd w:id="4311"/>
              <w:bookmarkEnd w:id="4312"/>
            </w:del>
          </w:p>
        </w:tc>
        <w:tc>
          <w:tcPr>
            <w:tcW w:w="1352" w:type="pct"/>
            <w:gridSpan w:val="2"/>
            <w:vAlign w:val="center"/>
          </w:tcPr>
          <w:p w:rsidR="00C9123C" w:rsidRPr="00ED115A" w:rsidDel="00E53F8C" w:rsidRDefault="00C9123C" w:rsidP="003950CB">
            <w:pPr>
              <w:jc w:val="center"/>
              <w:rPr>
                <w:del w:id="4313" w:author="Morita" w:date="2016-09-27T18:18:00Z"/>
                <w:sz w:val="20"/>
              </w:rPr>
            </w:pPr>
            <w:del w:id="4314" w:author="Morita" w:date="2016-09-27T18:18:00Z">
              <w:r w:rsidRPr="00ED115A" w:rsidDel="00E53F8C">
                <w:rPr>
                  <w:sz w:val="20"/>
                </w:rPr>
                <w:delText>G.831 (03/00)</w:delText>
              </w:r>
              <w:r w:rsidRPr="00ED115A" w:rsidDel="00E53F8C">
                <w:rPr>
                  <w:sz w:val="20"/>
                </w:rPr>
                <w:br/>
                <w:delText xml:space="preserve">G.85x.y (11/96) </w:delText>
              </w:r>
              <w:bookmarkStart w:id="4315" w:name="_Toc462765383"/>
              <w:bookmarkStart w:id="4316" w:name="_Toc462766661"/>
              <w:bookmarkStart w:id="4317" w:name="_Toc462786354"/>
              <w:bookmarkEnd w:id="4315"/>
              <w:bookmarkEnd w:id="4316"/>
              <w:bookmarkEnd w:id="4317"/>
            </w:del>
          </w:p>
        </w:tc>
        <w:tc>
          <w:tcPr>
            <w:tcW w:w="1402" w:type="pct"/>
            <w:gridSpan w:val="2"/>
            <w:vAlign w:val="center"/>
          </w:tcPr>
          <w:p w:rsidR="00C9123C" w:rsidRPr="00ED115A" w:rsidDel="00E53F8C" w:rsidRDefault="00C9123C" w:rsidP="003950CB">
            <w:pPr>
              <w:jc w:val="center"/>
              <w:rPr>
                <w:del w:id="4318" w:author="Morita" w:date="2016-09-27T18:18:00Z"/>
                <w:sz w:val="20"/>
              </w:rPr>
            </w:pPr>
            <w:del w:id="4319" w:author="Morita" w:date="2016-09-27T18:18:00Z">
              <w:r w:rsidRPr="00ED115A" w:rsidDel="00E53F8C">
                <w:rPr>
                  <w:sz w:val="20"/>
                </w:rPr>
                <w:delText xml:space="preserve">ETS 300 810 </w:delText>
              </w:r>
              <w:bookmarkStart w:id="4320" w:name="_Toc462765384"/>
              <w:bookmarkStart w:id="4321" w:name="_Toc462766662"/>
              <w:bookmarkStart w:id="4322" w:name="_Toc462786355"/>
              <w:bookmarkEnd w:id="4320"/>
              <w:bookmarkEnd w:id="4321"/>
              <w:bookmarkEnd w:id="4322"/>
            </w:del>
          </w:p>
        </w:tc>
        <w:tc>
          <w:tcPr>
            <w:tcW w:w="1397" w:type="pct"/>
            <w:vAlign w:val="center"/>
          </w:tcPr>
          <w:p w:rsidR="00C9123C" w:rsidRPr="00ED115A" w:rsidDel="00E53F8C" w:rsidRDefault="00C9123C" w:rsidP="003950CB">
            <w:pPr>
              <w:jc w:val="center"/>
              <w:rPr>
                <w:del w:id="4323" w:author="Morita" w:date="2016-09-27T18:18:00Z"/>
                <w:sz w:val="20"/>
              </w:rPr>
            </w:pPr>
            <w:del w:id="4324" w:author="Morita" w:date="2016-09-27T18:18:00Z">
              <w:r w:rsidRPr="00ED115A" w:rsidDel="00E53F8C">
                <w:rPr>
                  <w:sz w:val="20"/>
                </w:rPr>
                <w:delText xml:space="preserve">ATIS-0300204.2008 (06/08) </w:delText>
              </w:r>
              <w:bookmarkStart w:id="4325" w:name="_Toc462765385"/>
              <w:bookmarkStart w:id="4326" w:name="_Toc462766663"/>
              <w:bookmarkStart w:id="4327" w:name="_Toc462786356"/>
              <w:bookmarkEnd w:id="4325"/>
              <w:bookmarkEnd w:id="4326"/>
              <w:bookmarkEnd w:id="4327"/>
            </w:del>
          </w:p>
        </w:tc>
        <w:bookmarkStart w:id="4328" w:name="_Toc462765386"/>
        <w:bookmarkStart w:id="4329" w:name="_Toc462766664"/>
        <w:bookmarkStart w:id="4330" w:name="_Toc462786357"/>
        <w:bookmarkEnd w:id="4328"/>
        <w:bookmarkEnd w:id="4329"/>
        <w:bookmarkEnd w:id="4330"/>
      </w:tr>
      <w:tr w:rsidR="00C9123C" w:rsidRPr="00ED115A" w:rsidDel="00E53F8C" w:rsidTr="00D55AC7">
        <w:trPr>
          <w:gridBefore w:val="1"/>
          <w:wBefore w:w="4" w:type="pct"/>
          <w:jc w:val="center"/>
          <w:del w:id="4331" w:author="Morita" w:date="2016-09-27T18:18:00Z"/>
        </w:trPr>
        <w:tc>
          <w:tcPr>
            <w:tcW w:w="845" w:type="pct"/>
            <w:gridSpan w:val="2"/>
            <w:vAlign w:val="center"/>
          </w:tcPr>
          <w:p w:rsidR="00C9123C" w:rsidRPr="00ED115A" w:rsidDel="00E53F8C" w:rsidRDefault="00C9123C" w:rsidP="003950CB">
            <w:pPr>
              <w:jc w:val="center"/>
              <w:rPr>
                <w:del w:id="4332" w:author="Morita" w:date="2016-09-27T18:18:00Z"/>
                <w:sz w:val="20"/>
              </w:rPr>
            </w:pPr>
            <w:del w:id="4333" w:author="Morita" w:date="2016-09-27T18:18:00Z">
              <w:r w:rsidRPr="00ED115A" w:rsidDel="00E53F8C">
                <w:rPr>
                  <w:sz w:val="20"/>
                </w:rPr>
                <w:delText xml:space="preserve">Error Performance [network level view] </w:delText>
              </w:r>
              <w:bookmarkStart w:id="4334" w:name="_Toc462765387"/>
              <w:bookmarkStart w:id="4335" w:name="_Toc462766665"/>
              <w:bookmarkStart w:id="4336" w:name="_Toc462786358"/>
              <w:bookmarkEnd w:id="4334"/>
              <w:bookmarkEnd w:id="4335"/>
              <w:bookmarkEnd w:id="4336"/>
            </w:del>
          </w:p>
        </w:tc>
        <w:tc>
          <w:tcPr>
            <w:tcW w:w="1352" w:type="pct"/>
            <w:gridSpan w:val="2"/>
            <w:vAlign w:val="center"/>
          </w:tcPr>
          <w:p w:rsidR="00C9123C" w:rsidRPr="00ED115A" w:rsidDel="00E53F8C" w:rsidRDefault="00C9123C" w:rsidP="003950CB">
            <w:pPr>
              <w:jc w:val="center"/>
              <w:rPr>
                <w:del w:id="4337" w:author="Morita" w:date="2016-09-27T18:18:00Z"/>
                <w:sz w:val="20"/>
                <w:lang w:val="pt-BR"/>
              </w:rPr>
            </w:pPr>
            <w:del w:id="4338" w:author="Morita" w:date="2016-09-27T18:18:00Z">
              <w:r w:rsidRPr="00ED115A" w:rsidDel="00E53F8C">
                <w:rPr>
                  <w:sz w:val="20"/>
                  <w:lang w:val="pt-BR"/>
                </w:rPr>
                <w:delText>G.826 (12/02)</w:delText>
              </w:r>
              <w:r w:rsidRPr="00ED115A" w:rsidDel="00E53F8C">
                <w:rPr>
                  <w:sz w:val="20"/>
                  <w:lang w:val="pt-BR"/>
                </w:rPr>
                <w:br/>
                <w:delText>G.827 (09/03)</w:delText>
              </w:r>
              <w:r w:rsidRPr="00ED115A" w:rsidDel="00E53F8C">
                <w:rPr>
                  <w:sz w:val="20"/>
                  <w:lang w:val="pt-BR"/>
                </w:rPr>
                <w:br/>
                <w:delText>G.828 (03/00), Corr1 (07/01)</w:delText>
              </w:r>
              <w:r w:rsidRPr="00ED115A" w:rsidDel="00E53F8C">
                <w:rPr>
                  <w:sz w:val="20"/>
                  <w:lang w:val="pt-BR"/>
                </w:rPr>
                <w:br/>
                <w:delText>G.829 (12/02), Corr1 (07/07)</w:delText>
              </w:r>
              <w:r w:rsidRPr="00ED115A" w:rsidDel="00E53F8C">
                <w:rPr>
                  <w:sz w:val="20"/>
                  <w:lang w:val="pt-BR"/>
                </w:rPr>
                <w:br/>
                <w:delText>M.2101 (06/03)</w:delText>
              </w:r>
              <w:r w:rsidRPr="00ED115A" w:rsidDel="00E53F8C">
                <w:rPr>
                  <w:sz w:val="20"/>
                  <w:lang w:val="pt-BR"/>
                </w:rPr>
                <w:br/>
                <w:delText>M.2102 (02/00)</w:delText>
              </w:r>
              <w:r w:rsidRPr="00ED115A" w:rsidDel="00E53F8C">
                <w:rPr>
                  <w:sz w:val="20"/>
                  <w:lang w:val="pt-BR"/>
                </w:rPr>
                <w:br/>
                <w:delText>M.2110 (07/02)</w:delText>
              </w:r>
              <w:r w:rsidRPr="00ED115A" w:rsidDel="00E53F8C">
                <w:rPr>
                  <w:sz w:val="20"/>
                  <w:lang w:val="pt-BR"/>
                </w:rPr>
                <w:br/>
                <w:delText>M.2120 (07/02)</w:delText>
              </w:r>
              <w:r w:rsidRPr="00ED115A" w:rsidDel="00E53F8C">
                <w:rPr>
                  <w:sz w:val="20"/>
                  <w:lang w:val="pt-BR"/>
                </w:rPr>
                <w:br/>
                <w:delText>M.2130 (02/00)</w:delText>
              </w:r>
              <w:r w:rsidRPr="00ED115A" w:rsidDel="00E53F8C">
                <w:rPr>
                  <w:sz w:val="20"/>
                  <w:lang w:val="pt-BR"/>
                </w:rPr>
                <w:br/>
                <w:delText xml:space="preserve">M.2140 (02/00) </w:delText>
              </w:r>
              <w:bookmarkStart w:id="4339" w:name="_Toc462765388"/>
              <w:bookmarkStart w:id="4340" w:name="_Toc462766666"/>
              <w:bookmarkStart w:id="4341" w:name="_Toc462786359"/>
              <w:bookmarkEnd w:id="4339"/>
              <w:bookmarkEnd w:id="4340"/>
              <w:bookmarkEnd w:id="4341"/>
            </w:del>
          </w:p>
        </w:tc>
        <w:tc>
          <w:tcPr>
            <w:tcW w:w="1402" w:type="pct"/>
            <w:gridSpan w:val="2"/>
            <w:vAlign w:val="center"/>
          </w:tcPr>
          <w:p w:rsidR="00C9123C" w:rsidRPr="00ED115A" w:rsidDel="00E53F8C" w:rsidRDefault="00C9123C" w:rsidP="003950CB">
            <w:pPr>
              <w:jc w:val="center"/>
              <w:rPr>
                <w:del w:id="4342" w:author="Morita" w:date="2016-09-27T18:18:00Z"/>
                <w:sz w:val="20"/>
              </w:rPr>
            </w:pPr>
            <w:del w:id="4343" w:author="Morita" w:date="2016-09-27T18:18:00Z">
              <w:r w:rsidRPr="00ED115A" w:rsidDel="00E53F8C">
                <w:rPr>
                  <w:sz w:val="20"/>
                </w:rPr>
                <w:delText xml:space="preserve">EN 301 167 </w:delText>
              </w:r>
              <w:bookmarkStart w:id="4344" w:name="_Toc462765389"/>
              <w:bookmarkStart w:id="4345" w:name="_Toc462766667"/>
              <w:bookmarkStart w:id="4346" w:name="_Toc462786360"/>
              <w:bookmarkEnd w:id="4344"/>
              <w:bookmarkEnd w:id="4345"/>
              <w:bookmarkEnd w:id="4346"/>
            </w:del>
          </w:p>
        </w:tc>
        <w:tc>
          <w:tcPr>
            <w:tcW w:w="1397" w:type="pct"/>
            <w:vAlign w:val="center"/>
          </w:tcPr>
          <w:p w:rsidR="00C9123C" w:rsidRPr="00ED115A" w:rsidDel="00E53F8C" w:rsidRDefault="00C9123C" w:rsidP="003950CB">
            <w:pPr>
              <w:jc w:val="center"/>
              <w:rPr>
                <w:del w:id="4347" w:author="Morita" w:date="2016-09-27T18:18:00Z"/>
                <w:sz w:val="20"/>
              </w:rPr>
            </w:pPr>
            <w:del w:id="4348" w:author="Morita" w:date="2016-09-27T18:18:00Z">
              <w:r w:rsidRPr="00ED115A" w:rsidDel="00E53F8C">
                <w:rPr>
                  <w:sz w:val="20"/>
                </w:rPr>
                <w:delText>ATIS-0900105.05.2002 (R2008)</w:delText>
              </w:r>
              <w:r w:rsidRPr="00ED115A" w:rsidDel="00E53F8C">
                <w:rPr>
                  <w:sz w:val="20"/>
                </w:rPr>
                <w:br/>
                <w:delText xml:space="preserve">ATIS-0100514.2009 (03/09) </w:delText>
              </w:r>
              <w:bookmarkStart w:id="4349" w:name="_Toc462765390"/>
              <w:bookmarkStart w:id="4350" w:name="_Toc462766668"/>
              <w:bookmarkStart w:id="4351" w:name="_Toc462786361"/>
              <w:bookmarkEnd w:id="4349"/>
              <w:bookmarkEnd w:id="4350"/>
              <w:bookmarkEnd w:id="4351"/>
            </w:del>
          </w:p>
        </w:tc>
        <w:bookmarkStart w:id="4352" w:name="_Toc462765391"/>
        <w:bookmarkStart w:id="4353" w:name="_Toc462766669"/>
        <w:bookmarkStart w:id="4354" w:name="_Toc462786362"/>
        <w:bookmarkEnd w:id="4352"/>
        <w:bookmarkEnd w:id="4353"/>
        <w:bookmarkEnd w:id="4354"/>
      </w:tr>
      <w:tr w:rsidR="00C9123C" w:rsidRPr="00ED115A" w:rsidDel="00E53F8C" w:rsidTr="00D55AC7">
        <w:trPr>
          <w:gridBefore w:val="1"/>
          <w:wBefore w:w="4" w:type="pct"/>
          <w:jc w:val="center"/>
          <w:del w:id="4355" w:author="Morita" w:date="2016-09-27T18:18:00Z"/>
        </w:trPr>
        <w:tc>
          <w:tcPr>
            <w:tcW w:w="845" w:type="pct"/>
            <w:gridSpan w:val="2"/>
            <w:vAlign w:val="center"/>
          </w:tcPr>
          <w:p w:rsidR="00C9123C" w:rsidRPr="00ED115A" w:rsidDel="00E53F8C" w:rsidRDefault="00C9123C" w:rsidP="003950CB">
            <w:pPr>
              <w:jc w:val="center"/>
              <w:rPr>
                <w:del w:id="4356" w:author="Morita" w:date="2016-09-27T18:18:00Z"/>
                <w:sz w:val="20"/>
              </w:rPr>
            </w:pPr>
            <w:del w:id="4357" w:author="Morita" w:date="2016-09-27T18:18:00Z">
              <w:r w:rsidRPr="00ED115A" w:rsidDel="00E53F8C">
                <w:rPr>
                  <w:sz w:val="20"/>
                </w:rPr>
                <w:delText xml:space="preserve">Error Performance [equipment level view] </w:delText>
              </w:r>
              <w:bookmarkStart w:id="4358" w:name="_Toc462765392"/>
              <w:bookmarkStart w:id="4359" w:name="_Toc462766670"/>
              <w:bookmarkStart w:id="4360" w:name="_Toc462786363"/>
              <w:bookmarkEnd w:id="4358"/>
              <w:bookmarkEnd w:id="4359"/>
              <w:bookmarkEnd w:id="4360"/>
            </w:del>
          </w:p>
        </w:tc>
        <w:tc>
          <w:tcPr>
            <w:tcW w:w="1352" w:type="pct"/>
            <w:gridSpan w:val="2"/>
            <w:vAlign w:val="center"/>
          </w:tcPr>
          <w:p w:rsidR="00C9123C" w:rsidRPr="00ED115A" w:rsidDel="00E53F8C" w:rsidRDefault="00C9123C" w:rsidP="003950CB">
            <w:pPr>
              <w:jc w:val="center"/>
              <w:rPr>
                <w:del w:id="4361" w:author="Morita" w:date="2016-09-27T18:18:00Z"/>
                <w:sz w:val="20"/>
                <w:lang w:val="de-DE"/>
              </w:rPr>
            </w:pPr>
            <w:del w:id="4362" w:author="Morita" w:date="2016-09-27T18:18:00Z">
              <w:r w:rsidRPr="00ED115A" w:rsidDel="00E53F8C">
                <w:rPr>
                  <w:sz w:val="20"/>
                  <w:lang w:val="de-DE"/>
                </w:rPr>
                <w:delText>G.783 (03/06), Err1 (11/06), Amd1(05/08)</w:delText>
              </w:r>
              <w:r w:rsidRPr="00ED115A" w:rsidDel="00E53F8C">
                <w:rPr>
                  <w:rFonts w:hint="eastAsia"/>
                  <w:sz w:val="20"/>
                  <w:lang w:val="de-DE" w:eastAsia="ja-JP"/>
                </w:rPr>
                <w:delText>, Amd2(03/10)</w:delText>
              </w:r>
              <w:r w:rsidRPr="00ED115A" w:rsidDel="00E53F8C">
                <w:rPr>
                  <w:sz w:val="20"/>
                  <w:lang w:val="de-DE"/>
                </w:rPr>
                <w:br/>
                <w:delText>G.784 (03/08)</w:delText>
              </w:r>
              <w:bookmarkStart w:id="4363" w:name="_Toc462765393"/>
              <w:bookmarkStart w:id="4364" w:name="_Toc462766671"/>
              <w:bookmarkStart w:id="4365" w:name="_Toc462786364"/>
              <w:bookmarkEnd w:id="4363"/>
              <w:bookmarkEnd w:id="4364"/>
              <w:bookmarkEnd w:id="4365"/>
            </w:del>
          </w:p>
        </w:tc>
        <w:tc>
          <w:tcPr>
            <w:tcW w:w="1402" w:type="pct"/>
            <w:gridSpan w:val="2"/>
            <w:vAlign w:val="center"/>
          </w:tcPr>
          <w:p w:rsidR="00C9123C" w:rsidRPr="00ED115A" w:rsidDel="00E53F8C" w:rsidRDefault="00C9123C" w:rsidP="003950CB">
            <w:pPr>
              <w:jc w:val="center"/>
              <w:rPr>
                <w:del w:id="4366" w:author="Morita" w:date="2016-09-27T18:18:00Z"/>
                <w:sz w:val="20"/>
              </w:rPr>
            </w:pPr>
            <w:del w:id="4367" w:author="Morita" w:date="2016-09-27T18:18:00Z">
              <w:r w:rsidRPr="00ED115A" w:rsidDel="00E53F8C">
                <w:rPr>
                  <w:sz w:val="20"/>
                </w:rPr>
                <w:delText>EN 300 417-x-1</w:delText>
              </w:r>
              <w:r w:rsidRPr="00ED115A" w:rsidDel="00E53F8C">
                <w:rPr>
                  <w:sz w:val="20"/>
                </w:rPr>
                <w:br/>
                <w:delText xml:space="preserve">RE/TM-1042 </w:delText>
              </w:r>
              <w:bookmarkStart w:id="4368" w:name="_Toc462765394"/>
              <w:bookmarkStart w:id="4369" w:name="_Toc462766672"/>
              <w:bookmarkStart w:id="4370" w:name="_Toc462786365"/>
              <w:bookmarkEnd w:id="4368"/>
              <w:bookmarkEnd w:id="4369"/>
              <w:bookmarkEnd w:id="4370"/>
            </w:del>
          </w:p>
        </w:tc>
        <w:tc>
          <w:tcPr>
            <w:tcW w:w="1397" w:type="pct"/>
            <w:vAlign w:val="center"/>
          </w:tcPr>
          <w:p w:rsidR="00C9123C" w:rsidRPr="00ED115A" w:rsidDel="00E53F8C" w:rsidRDefault="00C9123C" w:rsidP="003950CB">
            <w:pPr>
              <w:jc w:val="center"/>
              <w:rPr>
                <w:del w:id="4371" w:author="Morita" w:date="2016-09-27T18:18:00Z"/>
                <w:sz w:val="20"/>
              </w:rPr>
            </w:pPr>
            <w:del w:id="4372" w:author="Morita" w:date="2016-09-27T18:18:00Z">
              <w:r w:rsidRPr="00ED115A" w:rsidDel="00E53F8C">
                <w:rPr>
                  <w:sz w:val="20"/>
                </w:rPr>
                <w:delText xml:space="preserve">- </w:delText>
              </w:r>
              <w:bookmarkStart w:id="4373" w:name="_Toc462765395"/>
              <w:bookmarkStart w:id="4374" w:name="_Toc462766673"/>
              <w:bookmarkStart w:id="4375" w:name="_Toc462786366"/>
              <w:bookmarkEnd w:id="4373"/>
              <w:bookmarkEnd w:id="4374"/>
              <w:bookmarkEnd w:id="4375"/>
            </w:del>
          </w:p>
        </w:tc>
        <w:bookmarkStart w:id="4376" w:name="_Toc462765396"/>
        <w:bookmarkStart w:id="4377" w:name="_Toc462766674"/>
        <w:bookmarkStart w:id="4378" w:name="_Toc462786367"/>
        <w:bookmarkEnd w:id="4376"/>
        <w:bookmarkEnd w:id="4377"/>
        <w:bookmarkEnd w:id="4378"/>
      </w:tr>
      <w:tr w:rsidR="00C9123C" w:rsidRPr="00ED115A" w:rsidDel="00E53F8C" w:rsidTr="00D55AC7">
        <w:trPr>
          <w:gridBefore w:val="1"/>
          <w:wBefore w:w="4" w:type="pct"/>
          <w:jc w:val="center"/>
          <w:del w:id="4379" w:author="Morita" w:date="2016-09-27T18:18:00Z"/>
        </w:trPr>
        <w:tc>
          <w:tcPr>
            <w:tcW w:w="845" w:type="pct"/>
            <w:gridSpan w:val="2"/>
            <w:vAlign w:val="center"/>
          </w:tcPr>
          <w:p w:rsidR="00C9123C" w:rsidRPr="00ED115A" w:rsidDel="00E53F8C" w:rsidRDefault="00C9123C" w:rsidP="003950CB">
            <w:pPr>
              <w:jc w:val="center"/>
              <w:rPr>
                <w:del w:id="4380" w:author="Morita" w:date="2016-09-27T18:18:00Z"/>
                <w:sz w:val="20"/>
              </w:rPr>
            </w:pPr>
            <w:del w:id="4381" w:author="Morita" w:date="2016-09-27T18:18:00Z">
              <w:r w:rsidRPr="00ED115A" w:rsidDel="00E53F8C">
                <w:rPr>
                  <w:sz w:val="20"/>
                </w:rPr>
                <w:delText xml:space="preserve">Jitter &amp; Wander Performance </w:delText>
              </w:r>
              <w:bookmarkStart w:id="4382" w:name="_Toc462765397"/>
              <w:bookmarkStart w:id="4383" w:name="_Toc462766675"/>
              <w:bookmarkStart w:id="4384" w:name="_Toc462786368"/>
              <w:bookmarkEnd w:id="4382"/>
              <w:bookmarkEnd w:id="4383"/>
              <w:bookmarkEnd w:id="4384"/>
            </w:del>
          </w:p>
        </w:tc>
        <w:tc>
          <w:tcPr>
            <w:tcW w:w="1352" w:type="pct"/>
            <w:gridSpan w:val="2"/>
            <w:vAlign w:val="center"/>
          </w:tcPr>
          <w:p w:rsidR="00C9123C" w:rsidRPr="00ED115A" w:rsidDel="00E53F8C" w:rsidRDefault="00C9123C" w:rsidP="003950CB">
            <w:pPr>
              <w:jc w:val="center"/>
              <w:rPr>
                <w:del w:id="4385" w:author="Morita" w:date="2016-09-27T18:18:00Z"/>
                <w:sz w:val="20"/>
                <w:lang w:val="de-DE"/>
              </w:rPr>
            </w:pPr>
            <w:del w:id="4386" w:author="Morita" w:date="2016-09-27T18:18:00Z">
              <w:r w:rsidRPr="00ED115A" w:rsidDel="00E53F8C">
                <w:rPr>
                  <w:sz w:val="20"/>
                  <w:lang w:val="de-DE"/>
                </w:rPr>
                <w:delText>G.813 (03/03), Corr1 (06/05)</w:delText>
              </w:r>
              <w:r w:rsidRPr="00ED115A" w:rsidDel="00E53F8C">
                <w:rPr>
                  <w:sz w:val="20"/>
                  <w:lang w:val="de-DE"/>
                </w:rPr>
                <w:br/>
                <w:delText>G.822 (11/88)</w:delText>
              </w:r>
              <w:r w:rsidRPr="00ED115A" w:rsidDel="00E53F8C">
                <w:rPr>
                  <w:sz w:val="20"/>
                  <w:lang w:val="de-DE"/>
                </w:rPr>
                <w:br/>
                <w:delText>G.823 (03/00)</w:delText>
              </w:r>
              <w:bookmarkStart w:id="4387" w:name="_Toc462765398"/>
              <w:bookmarkStart w:id="4388" w:name="_Toc462766676"/>
              <w:bookmarkStart w:id="4389" w:name="_Toc462786369"/>
              <w:bookmarkEnd w:id="4387"/>
              <w:bookmarkEnd w:id="4388"/>
              <w:bookmarkEnd w:id="4389"/>
            </w:del>
          </w:p>
          <w:p w:rsidR="00C9123C" w:rsidRPr="00ED115A" w:rsidDel="00E53F8C" w:rsidRDefault="00C9123C" w:rsidP="003950CB">
            <w:pPr>
              <w:spacing w:before="0"/>
              <w:jc w:val="center"/>
              <w:rPr>
                <w:del w:id="4390" w:author="Morita" w:date="2016-09-27T18:18:00Z"/>
                <w:sz w:val="20"/>
                <w:lang w:val="de-DE"/>
              </w:rPr>
            </w:pPr>
            <w:del w:id="4391" w:author="Morita" w:date="2016-09-27T18:18:00Z">
              <w:r w:rsidRPr="00ED115A" w:rsidDel="00E53F8C">
                <w:rPr>
                  <w:sz w:val="20"/>
                  <w:lang w:val="de-DE"/>
                </w:rPr>
                <w:delText>G.824 (03/00)</w:delText>
              </w:r>
              <w:r w:rsidRPr="00ED115A" w:rsidDel="00E53F8C">
                <w:rPr>
                  <w:sz w:val="20"/>
                  <w:lang w:val="de-DE"/>
                </w:rPr>
                <w:br/>
                <w:delText>G.825 (03/00), Err1 (08/01), Amd1 (05/08)</w:delText>
              </w:r>
              <w:r w:rsidRPr="00ED115A" w:rsidDel="00E53F8C">
                <w:rPr>
                  <w:sz w:val="20"/>
                  <w:lang w:val="de-DE"/>
                </w:rPr>
                <w:br/>
                <w:delText>G.783 (03/06), Err1 (11/06), Amd1(05/08)</w:delText>
              </w:r>
              <w:r w:rsidRPr="00ED115A" w:rsidDel="00E53F8C">
                <w:rPr>
                  <w:rFonts w:hint="eastAsia"/>
                  <w:sz w:val="20"/>
                  <w:lang w:val="de-DE" w:eastAsia="ja-JP"/>
                </w:rPr>
                <w:delText xml:space="preserve"> , Amd2(03/10)</w:delText>
              </w:r>
              <w:bookmarkStart w:id="4392" w:name="_Toc462765399"/>
              <w:bookmarkStart w:id="4393" w:name="_Toc462766677"/>
              <w:bookmarkStart w:id="4394" w:name="_Toc462786370"/>
              <w:bookmarkEnd w:id="4392"/>
              <w:bookmarkEnd w:id="4393"/>
              <w:bookmarkEnd w:id="4394"/>
            </w:del>
          </w:p>
          <w:p w:rsidR="00C9123C" w:rsidRPr="00ED115A" w:rsidDel="00E53F8C" w:rsidRDefault="00C9123C" w:rsidP="003950CB">
            <w:pPr>
              <w:spacing w:before="0"/>
              <w:jc w:val="center"/>
              <w:rPr>
                <w:del w:id="4395" w:author="Morita" w:date="2016-09-27T18:18:00Z"/>
                <w:sz w:val="20"/>
                <w:lang w:val="en-US"/>
              </w:rPr>
            </w:pPr>
            <w:del w:id="4396" w:author="Morita" w:date="2016-09-27T18:18:00Z">
              <w:r w:rsidRPr="00ED115A" w:rsidDel="00E53F8C">
                <w:rPr>
                  <w:sz w:val="20"/>
                  <w:lang w:val="en-US"/>
                </w:rPr>
                <w:delText>O.171 (04/97)</w:delText>
              </w:r>
              <w:r w:rsidRPr="00ED115A" w:rsidDel="00E53F8C">
                <w:rPr>
                  <w:sz w:val="20"/>
                  <w:lang w:val="en-US"/>
                </w:rPr>
                <w:br/>
                <w:delText xml:space="preserve"> O.172 (04/05), Err1 (10/05), Amd1 (06/08)</w:delText>
              </w:r>
              <w:bookmarkStart w:id="4397" w:name="_Toc462765400"/>
              <w:bookmarkStart w:id="4398" w:name="_Toc462766678"/>
              <w:bookmarkStart w:id="4399" w:name="_Toc462786371"/>
              <w:bookmarkEnd w:id="4397"/>
              <w:bookmarkEnd w:id="4398"/>
              <w:bookmarkEnd w:id="4399"/>
            </w:del>
          </w:p>
        </w:tc>
        <w:tc>
          <w:tcPr>
            <w:tcW w:w="1402" w:type="pct"/>
            <w:gridSpan w:val="2"/>
            <w:vAlign w:val="center"/>
          </w:tcPr>
          <w:p w:rsidR="00C9123C" w:rsidRPr="00ED115A" w:rsidDel="00E53F8C" w:rsidRDefault="00C9123C" w:rsidP="003950CB">
            <w:pPr>
              <w:jc w:val="center"/>
              <w:rPr>
                <w:del w:id="4400" w:author="Morita" w:date="2016-09-27T18:18:00Z"/>
                <w:sz w:val="20"/>
              </w:rPr>
            </w:pPr>
            <w:del w:id="4401" w:author="Morita" w:date="2016-09-27T18:18:00Z">
              <w:r w:rsidRPr="00ED115A" w:rsidDel="00E53F8C">
                <w:rPr>
                  <w:sz w:val="20"/>
                </w:rPr>
                <w:delText>EN 300 462-5-1 EN 302 084 (01/99)</w:delText>
              </w:r>
              <w:r w:rsidRPr="00ED115A" w:rsidDel="00E53F8C">
                <w:rPr>
                  <w:sz w:val="20"/>
                </w:rPr>
                <w:br/>
                <w:delText xml:space="preserve">DEN/TM-1079 (05/98) </w:delText>
              </w:r>
              <w:bookmarkStart w:id="4402" w:name="_Toc462765401"/>
              <w:bookmarkStart w:id="4403" w:name="_Toc462766679"/>
              <w:bookmarkStart w:id="4404" w:name="_Toc462786372"/>
              <w:bookmarkEnd w:id="4402"/>
              <w:bookmarkEnd w:id="4403"/>
              <w:bookmarkEnd w:id="4404"/>
            </w:del>
          </w:p>
        </w:tc>
        <w:tc>
          <w:tcPr>
            <w:tcW w:w="1397" w:type="pct"/>
            <w:vAlign w:val="center"/>
          </w:tcPr>
          <w:p w:rsidR="00C9123C" w:rsidRPr="00ED115A" w:rsidDel="00E53F8C" w:rsidRDefault="00C9123C" w:rsidP="003950CB">
            <w:pPr>
              <w:jc w:val="center"/>
              <w:rPr>
                <w:del w:id="4405" w:author="Morita" w:date="2016-09-27T18:18:00Z"/>
                <w:sz w:val="20"/>
              </w:rPr>
            </w:pPr>
            <w:del w:id="4406" w:author="Morita" w:date="2016-09-27T18:18:00Z">
              <w:r w:rsidRPr="00ED115A" w:rsidDel="00E53F8C">
                <w:rPr>
                  <w:sz w:val="20"/>
                </w:rPr>
                <w:delText>ATIS-0900105.03.2003 (R2008)</w:delText>
              </w:r>
              <w:r w:rsidRPr="00ED115A" w:rsidDel="00E53F8C">
                <w:rPr>
                  <w:sz w:val="20"/>
                </w:rPr>
                <w:br/>
              </w:r>
              <w:r w:rsidRPr="00ED115A" w:rsidDel="00E53F8C">
                <w:rPr>
                  <w:sz w:val="20"/>
                </w:rPr>
                <w:br/>
              </w:r>
              <w:bookmarkStart w:id="4407" w:name="_Toc462765402"/>
              <w:bookmarkStart w:id="4408" w:name="_Toc462766680"/>
              <w:bookmarkStart w:id="4409" w:name="_Toc462786373"/>
              <w:bookmarkEnd w:id="4407"/>
              <w:bookmarkEnd w:id="4408"/>
              <w:bookmarkEnd w:id="4409"/>
            </w:del>
          </w:p>
        </w:tc>
        <w:bookmarkStart w:id="4410" w:name="_Toc462765403"/>
        <w:bookmarkStart w:id="4411" w:name="_Toc462766681"/>
        <w:bookmarkStart w:id="4412" w:name="_Toc462786374"/>
        <w:bookmarkEnd w:id="4410"/>
        <w:bookmarkEnd w:id="4411"/>
        <w:bookmarkEnd w:id="4412"/>
      </w:tr>
      <w:tr w:rsidR="00C9123C" w:rsidRPr="00ED115A" w:rsidDel="00E53F8C" w:rsidTr="00D55AC7">
        <w:trPr>
          <w:gridBefore w:val="1"/>
          <w:wBefore w:w="4" w:type="pct"/>
          <w:jc w:val="center"/>
          <w:del w:id="4413" w:author="Morita" w:date="2016-09-27T18:18:00Z"/>
        </w:trPr>
        <w:tc>
          <w:tcPr>
            <w:tcW w:w="845" w:type="pct"/>
            <w:gridSpan w:val="2"/>
            <w:vAlign w:val="center"/>
          </w:tcPr>
          <w:p w:rsidR="00C9123C" w:rsidRPr="00ED115A" w:rsidDel="00E53F8C" w:rsidRDefault="00C9123C" w:rsidP="003950CB">
            <w:pPr>
              <w:jc w:val="center"/>
              <w:rPr>
                <w:del w:id="4414" w:author="Morita" w:date="2016-09-27T18:18:00Z"/>
                <w:sz w:val="20"/>
              </w:rPr>
            </w:pPr>
            <w:del w:id="4415" w:author="Morita" w:date="2016-09-27T18:18:00Z">
              <w:r w:rsidRPr="00ED115A" w:rsidDel="00E53F8C">
                <w:rPr>
                  <w:sz w:val="20"/>
                </w:rPr>
                <w:delText xml:space="preserve">Leased Lines </w:delText>
              </w:r>
              <w:bookmarkStart w:id="4416" w:name="_Toc462765404"/>
              <w:bookmarkStart w:id="4417" w:name="_Toc462766682"/>
              <w:bookmarkStart w:id="4418" w:name="_Toc462786375"/>
              <w:bookmarkEnd w:id="4416"/>
              <w:bookmarkEnd w:id="4417"/>
              <w:bookmarkEnd w:id="4418"/>
            </w:del>
          </w:p>
        </w:tc>
        <w:tc>
          <w:tcPr>
            <w:tcW w:w="1352" w:type="pct"/>
            <w:gridSpan w:val="2"/>
            <w:vAlign w:val="center"/>
          </w:tcPr>
          <w:p w:rsidR="00C9123C" w:rsidRPr="00ED115A" w:rsidDel="00E53F8C" w:rsidRDefault="00C9123C" w:rsidP="003950CB">
            <w:pPr>
              <w:jc w:val="center"/>
              <w:rPr>
                <w:del w:id="4419" w:author="Morita" w:date="2016-09-27T18:18:00Z"/>
                <w:sz w:val="20"/>
              </w:rPr>
            </w:pPr>
            <w:del w:id="4420" w:author="Morita" w:date="2016-09-27T18:18:00Z">
              <w:r w:rsidRPr="00ED115A" w:rsidDel="00E53F8C">
                <w:rPr>
                  <w:sz w:val="20"/>
                </w:rPr>
                <w:delText xml:space="preserve">M.1301 (01/01) </w:delText>
              </w:r>
              <w:bookmarkStart w:id="4421" w:name="_Toc462765405"/>
              <w:bookmarkStart w:id="4422" w:name="_Toc462766683"/>
              <w:bookmarkStart w:id="4423" w:name="_Toc462786376"/>
              <w:bookmarkEnd w:id="4421"/>
              <w:bookmarkEnd w:id="4422"/>
              <w:bookmarkEnd w:id="4423"/>
            </w:del>
          </w:p>
        </w:tc>
        <w:tc>
          <w:tcPr>
            <w:tcW w:w="1402" w:type="pct"/>
            <w:gridSpan w:val="2"/>
            <w:vAlign w:val="center"/>
          </w:tcPr>
          <w:p w:rsidR="00C9123C" w:rsidRPr="00ED115A" w:rsidDel="00E53F8C" w:rsidRDefault="00C9123C" w:rsidP="003950CB">
            <w:pPr>
              <w:jc w:val="center"/>
              <w:rPr>
                <w:del w:id="4424" w:author="Morita" w:date="2016-09-27T18:18:00Z"/>
                <w:sz w:val="20"/>
              </w:rPr>
            </w:pPr>
            <w:del w:id="4425" w:author="Morita" w:date="2016-09-27T18:18:00Z">
              <w:r w:rsidRPr="00ED115A" w:rsidDel="00E53F8C">
                <w:rPr>
                  <w:sz w:val="20"/>
                </w:rPr>
                <w:delText>EN 301 164</w:delText>
              </w:r>
              <w:r w:rsidRPr="00ED115A" w:rsidDel="00E53F8C">
                <w:rPr>
                  <w:sz w:val="20"/>
                </w:rPr>
                <w:br/>
                <w:delText xml:space="preserve">EN 301 165 </w:delText>
              </w:r>
              <w:bookmarkStart w:id="4426" w:name="_Toc462765406"/>
              <w:bookmarkStart w:id="4427" w:name="_Toc462766684"/>
              <w:bookmarkStart w:id="4428" w:name="_Toc462786377"/>
              <w:bookmarkEnd w:id="4426"/>
              <w:bookmarkEnd w:id="4427"/>
              <w:bookmarkEnd w:id="4428"/>
            </w:del>
          </w:p>
        </w:tc>
        <w:tc>
          <w:tcPr>
            <w:tcW w:w="1397" w:type="pct"/>
            <w:vAlign w:val="center"/>
          </w:tcPr>
          <w:p w:rsidR="00C9123C" w:rsidRPr="00ED115A" w:rsidDel="00E53F8C" w:rsidRDefault="00C9123C" w:rsidP="003950CB">
            <w:pPr>
              <w:jc w:val="center"/>
              <w:rPr>
                <w:del w:id="4429" w:author="Morita" w:date="2016-09-27T18:18:00Z"/>
                <w:sz w:val="20"/>
              </w:rPr>
            </w:pPr>
            <w:del w:id="4430" w:author="Morita" w:date="2016-09-27T18:18:00Z">
              <w:r w:rsidRPr="00ED115A" w:rsidDel="00E53F8C">
                <w:rPr>
                  <w:sz w:val="20"/>
                </w:rPr>
                <w:delText xml:space="preserve">- </w:delText>
              </w:r>
              <w:bookmarkStart w:id="4431" w:name="_Toc462765407"/>
              <w:bookmarkStart w:id="4432" w:name="_Toc462766685"/>
              <w:bookmarkStart w:id="4433" w:name="_Toc462786378"/>
              <w:bookmarkEnd w:id="4431"/>
              <w:bookmarkEnd w:id="4432"/>
              <w:bookmarkEnd w:id="4433"/>
            </w:del>
          </w:p>
        </w:tc>
        <w:bookmarkStart w:id="4434" w:name="_Toc462765408"/>
        <w:bookmarkStart w:id="4435" w:name="_Toc462766686"/>
        <w:bookmarkStart w:id="4436" w:name="_Toc462786379"/>
        <w:bookmarkEnd w:id="4434"/>
        <w:bookmarkEnd w:id="4435"/>
        <w:bookmarkEnd w:id="4436"/>
      </w:tr>
      <w:tr w:rsidR="00C9123C" w:rsidRPr="00ED115A" w:rsidDel="00E53F8C" w:rsidTr="00D55AC7">
        <w:trPr>
          <w:gridBefore w:val="1"/>
          <w:wBefore w:w="4" w:type="pct"/>
          <w:jc w:val="center"/>
          <w:del w:id="4437" w:author="Morita" w:date="2016-09-27T18:18:00Z"/>
        </w:trPr>
        <w:tc>
          <w:tcPr>
            <w:tcW w:w="845" w:type="pct"/>
            <w:gridSpan w:val="2"/>
            <w:vAlign w:val="center"/>
          </w:tcPr>
          <w:p w:rsidR="00C9123C" w:rsidRPr="00ED115A" w:rsidDel="00E53F8C" w:rsidRDefault="00C9123C" w:rsidP="003950CB">
            <w:pPr>
              <w:jc w:val="center"/>
              <w:rPr>
                <w:del w:id="4438" w:author="Morita" w:date="2016-09-27T18:18:00Z"/>
                <w:sz w:val="20"/>
              </w:rPr>
            </w:pPr>
            <w:del w:id="4439" w:author="Morita" w:date="2016-09-27T18:18:00Z">
              <w:r w:rsidRPr="00ED115A" w:rsidDel="00E53F8C">
                <w:rPr>
                  <w:sz w:val="20"/>
                </w:rPr>
                <w:delText>Synchronisation</w:delText>
              </w:r>
              <w:r w:rsidRPr="00ED115A" w:rsidDel="00E53F8C">
                <w:rPr>
                  <w:sz w:val="20"/>
                </w:rPr>
                <w:br/>
                <w:delText xml:space="preserve">[Clocks &amp; Network Architecture] </w:delText>
              </w:r>
              <w:bookmarkStart w:id="4440" w:name="_Toc462765409"/>
              <w:bookmarkStart w:id="4441" w:name="_Toc462766687"/>
              <w:bookmarkStart w:id="4442" w:name="_Toc462786380"/>
              <w:bookmarkEnd w:id="4440"/>
              <w:bookmarkEnd w:id="4441"/>
              <w:bookmarkEnd w:id="4442"/>
            </w:del>
          </w:p>
        </w:tc>
        <w:tc>
          <w:tcPr>
            <w:tcW w:w="1352" w:type="pct"/>
            <w:gridSpan w:val="2"/>
            <w:vAlign w:val="center"/>
          </w:tcPr>
          <w:p w:rsidR="00C9123C" w:rsidRPr="00ED115A" w:rsidDel="00E53F8C" w:rsidRDefault="00C9123C" w:rsidP="003950CB">
            <w:pPr>
              <w:jc w:val="center"/>
              <w:rPr>
                <w:del w:id="4443" w:author="Morita" w:date="2016-09-27T18:18:00Z"/>
                <w:sz w:val="20"/>
                <w:lang w:val="pt-BR"/>
              </w:rPr>
            </w:pPr>
            <w:del w:id="4444" w:author="Morita" w:date="2016-09-27T18:18:00Z">
              <w:r w:rsidRPr="00ED115A" w:rsidDel="00E53F8C">
                <w:rPr>
                  <w:sz w:val="20"/>
                  <w:lang w:val="pt-BR"/>
                </w:rPr>
                <w:delText xml:space="preserve">G.803 (03/00), </w:delText>
              </w:r>
              <w:r w:rsidRPr="00ED115A" w:rsidDel="00E53F8C">
                <w:rPr>
                  <w:sz w:val="20"/>
                  <w:lang w:val="es-ES_tradnl"/>
                </w:rPr>
                <w:delText>Amd1 (06/05)</w:delText>
              </w:r>
              <w:r w:rsidRPr="00ED115A" w:rsidDel="00E53F8C">
                <w:rPr>
                  <w:sz w:val="20"/>
                  <w:lang w:val="pt-BR"/>
                </w:rPr>
                <w:br/>
                <w:delText>G.810 (08/96), Corr1 (11/01)</w:delText>
              </w:r>
              <w:r w:rsidRPr="00ED115A" w:rsidDel="00E53F8C">
                <w:rPr>
                  <w:sz w:val="20"/>
                  <w:lang w:val="pt-BR"/>
                </w:rPr>
                <w:br/>
                <w:delText>G.811 (09/97)</w:delText>
              </w:r>
              <w:r w:rsidRPr="00ED115A" w:rsidDel="00E53F8C">
                <w:rPr>
                  <w:sz w:val="20"/>
                  <w:lang w:val="pt-BR"/>
                </w:rPr>
                <w:br/>
                <w:delText>G.812 (06/04), Err1 (03/05)</w:delText>
              </w:r>
              <w:r w:rsidRPr="00ED115A" w:rsidDel="00E53F8C">
                <w:rPr>
                  <w:sz w:val="20"/>
                  <w:lang w:val="pt-BR"/>
                </w:rPr>
                <w:br/>
                <w:delText xml:space="preserve">G.813 (03/03), Corr1 (06/05) </w:delText>
              </w:r>
              <w:bookmarkStart w:id="4445" w:name="_Toc462765410"/>
              <w:bookmarkStart w:id="4446" w:name="_Toc462766688"/>
              <w:bookmarkStart w:id="4447" w:name="_Toc462786381"/>
              <w:bookmarkEnd w:id="4445"/>
              <w:bookmarkEnd w:id="4446"/>
              <w:bookmarkEnd w:id="4447"/>
            </w:del>
          </w:p>
        </w:tc>
        <w:tc>
          <w:tcPr>
            <w:tcW w:w="1402" w:type="pct"/>
            <w:gridSpan w:val="2"/>
            <w:vAlign w:val="center"/>
          </w:tcPr>
          <w:p w:rsidR="00C9123C" w:rsidRPr="00ED115A" w:rsidDel="00E53F8C" w:rsidRDefault="00C9123C" w:rsidP="003950CB">
            <w:pPr>
              <w:jc w:val="center"/>
              <w:rPr>
                <w:del w:id="4448" w:author="Morita" w:date="2016-09-27T18:18:00Z"/>
                <w:sz w:val="20"/>
              </w:rPr>
            </w:pPr>
            <w:del w:id="4449" w:author="Morita" w:date="2016-09-27T18:18:00Z">
              <w:r w:rsidRPr="00ED115A" w:rsidDel="00E53F8C">
                <w:rPr>
                  <w:sz w:val="20"/>
                </w:rPr>
                <w:delText>EN 300 462-1</w:delText>
              </w:r>
              <w:r w:rsidRPr="00ED115A" w:rsidDel="00E53F8C">
                <w:rPr>
                  <w:sz w:val="20"/>
                </w:rPr>
                <w:br/>
                <w:delText>EN 300 462-2</w:delText>
              </w:r>
              <w:r w:rsidRPr="00ED115A" w:rsidDel="00E53F8C">
                <w:rPr>
                  <w:sz w:val="20"/>
                </w:rPr>
                <w:br/>
                <w:delText>EN 300 462-3</w:delText>
              </w:r>
              <w:r w:rsidRPr="00ED115A" w:rsidDel="00E53F8C">
                <w:rPr>
                  <w:sz w:val="20"/>
                </w:rPr>
                <w:br/>
                <w:delText>EN 300 462-4</w:delText>
              </w:r>
              <w:r w:rsidRPr="00ED115A" w:rsidDel="00E53F8C">
                <w:rPr>
                  <w:sz w:val="20"/>
                </w:rPr>
                <w:br/>
                <w:delText>EN 300 462-5</w:delText>
              </w:r>
              <w:r w:rsidRPr="00ED115A" w:rsidDel="00E53F8C">
                <w:rPr>
                  <w:sz w:val="20"/>
                </w:rPr>
                <w:br/>
                <w:delText>EN 300 462-6</w:delText>
              </w:r>
              <w:r w:rsidRPr="00ED115A" w:rsidDel="00E53F8C">
                <w:rPr>
                  <w:sz w:val="20"/>
                </w:rPr>
                <w:br/>
                <w:delText>EN 300 417-6-1</w:delText>
              </w:r>
              <w:r w:rsidRPr="00ED115A" w:rsidDel="00E53F8C">
                <w:rPr>
                  <w:sz w:val="20"/>
                </w:rPr>
                <w:br/>
                <w:delText xml:space="preserve">DEG/TM-01080 (03/99) </w:delText>
              </w:r>
              <w:bookmarkStart w:id="4450" w:name="_Toc462765411"/>
              <w:bookmarkStart w:id="4451" w:name="_Toc462766689"/>
              <w:bookmarkStart w:id="4452" w:name="_Toc462786382"/>
              <w:bookmarkEnd w:id="4450"/>
              <w:bookmarkEnd w:id="4451"/>
              <w:bookmarkEnd w:id="4452"/>
            </w:del>
          </w:p>
        </w:tc>
        <w:tc>
          <w:tcPr>
            <w:tcW w:w="1397" w:type="pct"/>
            <w:vAlign w:val="center"/>
          </w:tcPr>
          <w:p w:rsidR="00C9123C" w:rsidRPr="00ED115A" w:rsidDel="00E53F8C" w:rsidRDefault="00C9123C" w:rsidP="003950CB">
            <w:pPr>
              <w:jc w:val="center"/>
              <w:rPr>
                <w:del w:id="4453" w:author="Morita" w:date="2016-09-27T18:18:00Z"/>
                <w:sz w:val="20"/>
              </w:rPr>
            </w:pPr>
            <w:del w:id="4454" w:author="Morita" w:date="2016-09-27T18:18:00Z">
              <w:r w:rsidRPr="00ED115A" w:rsidDel="00E53F8C">
                <w:rPr>
                  <w:sz w:val="20"/>
                </w:rPr>
                <w:delText>ATIS-0900101.2006 (11/06) ATIS-0900105.09.1996 (R2008)</w:delText>
              </w:r>
              <w:r w:rsidRPr="00ED115A" w:rsidDel="00E53F8C">
                <w:rPr>
                  <w:sz w:val="20"/>
                </w:rPr>
                <w:br/>
              </w:r>
              <w:bookmarkStart w:id="4455" w:name="_Toc462765412"/>
              <w:bookmarkStart w:id="4456" w:name="_Toc462766690"/>
              <w:bookmarkStart w:id="4457" w:name="_Toc462786383"/>
              <w:bookmarkEnd w:id="4455"/>
              <w:bookmarkEnd w:id="4456"/>
              <w:bookmarkEnd w:id="4457"/>
            </w:del>
          </w:p>
        </w:tc>
        <w:bookmarkStart w:id="4458" w:name="_Toc462765413"/>
        <w:bookmarkStart w:id="4459" w:name="_Toc462766691"/>
        <w:bookmarkStart w:id="4460" w:name="_Toc462786384"/>
        <w:bookmarkEnd w:id="4458"/>
        <w:bookmarkEnd w:id="4459"/>
        <w:bookmarkEnd w:id="4460"/>
      </w:tr>
      <w:tr w:rsidR="00C9123C" w:rsidRPr="00ED115A" w:rsidDel="00E53F8C" w:rsidTr="00D55AC7">
        <w:trPr>
          <w:gridBefore w:val="1"/>
          <w:wBefore w:w="4" w:type="pct"/>
          <w:jc w:val="center"/>
          <w:del w:id="4461" w:author="Morita" w:date="2016-09-27T18:18:00Z"/>
        </w:trPr>
        <w:tc>
          <w:tcPr>
            <w:tcW w:w="845" w:type="pct"/>
            <w:gridSpan w:val="2"/>
            <w:vAlign w:val="center"/>
          </w:tcPr>
          <w:p w:rsidR="00C9123C" w:rsidRPr="00ED115A" w:rsidDel="00E53F8C" w:rsidRDefault="00C9123C" w:rsidP="003950CB">
            <w:pPr>
              <w:jc w:val="center"/>
              <w:rPr>
                <w:del w:id="4462" w:author="Morita" w:date="2016-09-27T18:18:00Z"/>
                <w:sz w:val="20"/>
              </w:rPr>
            </w:pPr>
            <w:del w:id="4463" w:author="Morita" w:date="2016-09-27T18:18:00Z">
              <w:r w:rsidRPr="00ED115A" w:rsidDel="00E53F8C">
                <w:rPr>
                  <w:sz w:val="20"/>
                </w:rPr>
                <w:delText xml:space="preserve">Test signals </w:delText>
              </w:r>
              <w:bookmarkStart w:id="4464" w:name="_Toc462765414"/>
              <w:bookmarkStart w:id="4465" w:name="_Toc462766692"/>
              <w:bookmarkStart w:id="4466" w:name="_Toc462786385"/>
              <w:bookmarkEnd w:id="4464"/>
              <w:bookmarkEnd w:id="4465"/>
              <w:bookmarkEnd w:id="4466"/>
            </w:del>
          </w:p>
        </w:tc>
        <w:tc>
          <w:tcPr>
            <w:tcW w:w="1352" w:type="pct"/>
            <w:gridSpan w:val="2"/>
            <w:vAlign w:val="center"/>
          </w:tcPr>
          <w:p w:rsidR="00C9123C" w:rsidRPr="00ED115A" w:rsidDel="00E53F8C" w:rsidRDefault="00C9123C" w:rsidP="003950CB">
            <w:pPr>
              <w:jc w:val="center"/>
              <w:rPr>
                <w:del w:id="4467" w:author="Morita" w:date="2016-09-27T18:18:00Z"/>
                <w:sz w:val="20"/>
              </w:rPr>
            </w:pPr>
            <w:del w:id="4468" w:author="Morita" w:date="2016-09-27T18:18:00Z">
              <w:r w:rsidRPr="00ED115A" w:rsidDel="00E53F8C">
                <w:rPr>
                  <w:sz w:val="20"/>
                </w:rPr>
                <w:delText>O.150 (05/96), Corr1 (05/02)</w:delText>
              </w:r>
              <w:r w:rsidRPr="00ED115A" w:rsidDel="00E53F8C">
                <w:rPr>
                  <w:sz w:val="20"/>
                </w:rPr>
                <w:br/>
                <w:delText>O.181 (05/02)</w:delText>
              </w:r>
              <w:bookmarkStart w:id="4469" w:name="_Toc462765415"/>
              <w:bookmarkStart w:id="4470" w:name="_Toc462766693"/>
              <w:bookmarkStart w:id="4471" w:name="_Toc462786386"/>
              <w:bookmarkEnd w:id="4469"/>
              <w:bookmarkEnd w:id="4470"/>
              <w:bookmarkEnd w:id="4471"/>
            </w:del>
          </w:p>
        </w:tc>
        <w:tc>
          <w:tcPr>
            <w:tcW w:w="1402" w:type="pct"/>
            <w:gridSpan w:val="2"/>
            <w:vAlign w:val="center"/>
          </w:tcPr>
          <w:p w:rsidR="00C9123C" w:rsidRPr="00ED115A" w:rsidDel="00E53F8C" w:rsidRDefault="00C9123C" w:rsidP="003950CB">
            <w:pPr>
              <w:jc w:val="center"/>
              <w:rPr>
                <w:del w:id="4472" w:author="Morita" w:date="2016-09-27T18:18:00Z"/>
                <w:sz w:val="20"/>
              </w:rPr>
            </w:pPr>
            <w:del w:id="4473" w:author="Morita" w:date="2016-09-27T18:18:00Z">
              <w:r w:rsidRPr="00ED115A" w:rsidDel="00E53F8C">
                <w:rPr>
                  <w:sz w:val="20"/>
                </w:rPr>
                <w:delText xml:space="preserve">- </w:delText>
              </w:r>
              <w:bookmarkStart w:id="4474" w:name="_Toc462765416"/>
              <w:bookmarkStart w:id="4475" w:name="_Toc462766694"/>
              <w:bookmarkStart w:id="4476" w:name="_Toc462786387"/>
              <w:bookmarkEnd w:id="4474"/>
              <w:bookmarkEnd w:id="4475"/>
              <w:bookmarkEnd w:id="4476"/>
            </w:del>
          </w:p>
        </w:tc>
        <w:tc>
          <w:tcPr>
            <w:tcW w:w="1397" w:type="pct"/>
            <w:vAlign w:val="center"/>
          </w:tcPr>
          <w:p w:rsidR="00C9123C" w:rsidRPr="00ED115A" w:rsidDel="00E53F8C" w:rsidRDefault="00C9123C" w:rsidP="003950CB">
            <w:pPr>
              <w:jc w:val="center"/>
              <w:rPr>
                <w:del w:id="4477" w:author="Morita" w:date="2016-09-27T18:18:00Z"/>
                <w:sz w:val="20"/>
              </w:rPr>
            </w:pPr>
            <w:del w:id="4478" w:author="Morita" w:date="2016-09-27T18:18:00Z">
              <w:r w:rsidRPr="00ED115A" w:rsidDel="00E53F8C">
                <w:rPr>
                  <w:sz w:val="20"/>
                </w:rPr>
                <w:delText xml:space="preserve">- </w:delText>
              </w:r>
              <w:bookmarkStart w:id="4479" w:name="_Toc462765417"/>
              <w:bookmarkStart w:id="4480" w:name="_Toc462766695"/>
              <w:bookmarkStart w:id="4481" w:name="_Toc462786388"/>
              <w:bookmarkEnd w:id="4479"/>
              <w:bookmarkEnd w:id="4480"/>
              <w:bookmarkEnd w:id="4481"/>
            </w:del>
          </w:p>
        </w:tc>
        <w:bookmarkStart w:id="4482" w:name="_Toc462765418"/>
        <w:bookmarkStart w:id="4483" w:name="_Toc462766696"/>
        <w:bookmarkStart w:id="4484" w:name="_Toc462786389"/>
        <w:bookmarkEnd w:id="4482"/>
        <w:bookmarkEnd w:id="4483"/>
        <w:bookmarkEnd w:id="4484"/>
      </w:tr>
    </w:tbl>
    <w:p w:rsidR="00C9123C" w:rsidRPr="00ED115A" w:rsidDel="00E53F8C" w:rsidRDefault="00C9123C" w:rsidP="00C9123C">
      <w:pPr>
        <w:rPr>
          <w:del w:id="4485" w:author="Morita" w:date="2016-09-27T18:19:00Z"/>
        </w:rPr>
      </w:pPr>
      <w:bookmarkStart w:id="4486" w:name="_Toc462765419"/>
      <w:bookmarkStart w:id="4487" w:name="_Toc462766697"/>
      <w:bookmarkStart w:id="4488" w:name="_Toc462786390"/>
      <w:bookmarkEnd w:id="4486"/>
      <w:bookmarkEnd w:id="4487"/>
      <w:bookmarkEnd w:id="4488"/>
    </w:p>
    <w:p w:rsidR="00C9123C" w:rsidRPr="00ED115A" w:rsidRDefault="00C9123C" w:rsidP="00D55AC7">
      <w:pPr>
        <w:pStyle w:val="2"/>
      </w:pPr>
      <w:bookmarkStart w:id="4489" w:name="_Toc10880898"/>
      <w:bookmarkStart w:id="4490" w:name="_Toc404879750"/>
      <w:bookmarkStart w:id="4491" w:name="_Toc404880725"/>
      <w:bookmarkStart w:id="4492" w:name="_Toc405246249"/>
      <w:bookmarkStart w:id="4493" w:name="_Toc405248145"/>
      <w:bookmarkStart w:id="4494" w:name="_Toc462786391"/>
      <w:r w:rsidRPr="00ED115A">
        <w:t>ITU-T Recommendations on the OTN Transport Plane</w:t>
      </w:r>
      <w:bookmarkEnd w:id="4489"/>
      <w:bookmarkEnd w:id="4490"/>
      <w:bookmarkEnd w:id="4491"/>
      <w:bookmarkEnd w:id="4492"/>
      <w:bookmarkEnd w:id="4493"/>
      <w:bookmarkEnd w:id="4494"/>
    </w:p>
    <w:p w:rsidR="00C9123C" w:rsidRPr="00ED115A" w:rsidRDefault="00C9123C" w:rsidP="00C9123C">
      <w:r w:rsidRPr="00ED115A">
        <w:t>The following table lists all of the known ITU-T Recommendations specifically related to the OTN Transport Plane.  Many also apply to other types of optical networks.</w:t>
      </w:r>
    </w:p>
    <w:p w:rsidR="00C9123C" w:rsidRPr="00ED115A" w:rsidRDefault="00C9123C" w:rsidP="00C9123C"/>
    <w:p w:rsidR="00C9123C" w:rsidRPr="00E47CCE" w:rsidDel="00E47CCE" w:rsidRDefault="00C9123C" w:rsidP="003E31AA">
      <w:pPr>
        <w:pStyle w:val="af"/>
        <w:rPr>
          <w:del w:id="4495" w:author="Morita" w:date="2016-09-27T23:30:00Z"/>
          <w:rPrChange w:id="4496" w:author="Morita" w:date="2016-09-27T23:31:00Z">
            <w:rPr>
              <w:del w:id="4497" w:author="Morita" w:date="2016-09-27T23:30:00Z"/>
              <w:b/>
              <w:sz w:val="20"/>
            </w:rPr>
          </w:rPrChange>
        </w:rPr>
        <w:pPrChange w:id="4498" w:author="Morita" w:date="2016-09-27T23:47:00Z">
          <w:pPr>
            <w:keepNext/>
            <w:tabs>
              <w:tab w:val="clear" w:pos="794"/>
              <w:tab w:val="clear" w:pos="1191"/>
              <w:tab w:val="clear" w:pos="1588"/>
              <w:tab w:val="clear" w:pos="1985"/>
            </w:tabs>
            <w:overflowPunct/>
            <w:autoSpaceDE/>
            <w:autoSpaceDN/>
            <w:adjustRightInd/>
            <w:spacing w:after="120"/>
            <w:jc w:val="center"/>
            <w:textAlignment w:val="auto"/>
          </w:pPr>
        </w:pPrChange>
      </w:pPr>
      <w:del w:id="4499" w:author="Morita" w:date="2016-09-27T23:30:00Z">
        <w:r w:rsidRPr="00E47CCE" w:rsidDel="00E47CCE">
          <w:rPr>
            <w:rPrChange w:id="4500" w:author="Morita" w:date="2016-09-27T23:31:00Z">
              <w:rPr>
                <w:b/>
                <w:sz w:val="20"/>
              </w:rPr>
            </w:rPrChange>
          </w:rPr>
          <w:delText>TABLE 7-3/OTNT:  ITU-T Recommendations on the OTN Transport Plane</w:delText>
        </w:r>
      </w:del>
    </w:p>
    <w:p w:rsidR="00E47CCE" w:rsidRPr="00E47CCE" w:rsidRDefault="00E47CCE" w:rsidP="003E31AA">
      <w:pPr>
        <w:pStyle w:val="af"/>
        <w:rPr>
          <w:ins w:id="4501" w:author="Morita" w:date="2016-09-27T23:30:00Z"/>
          <w:lang w:eastAsia="ja-JP"/>
          <w:rPrChange w:id="4502" w:author="Morita" w:date="2016-09-27T23:31:00Z">
            <w:rPr>
              <w:ins w:id="4503" w:author="Morita" w:date="2016-09-27T23:30:00Z"/>
              <w:rFonts w:hint="eastAsia"/>
              <w:lang w:eastAsia="ja-JP"/>
            </w:rPr>
          </w:rPrChange>
        </w:rPr>
        <w:pPrChange w:id="4504" w:author="Morita" w:date="2016-09-27T23:47:00Z">
          <w:pPr/>
        </w:pPrChange>
      </w:pPr>
      <w:bookmarkStart w:id="4505" w:name="_Toc462783305"/>
      <w:ins w:id="4506" w:author="Morita" w:date="2016-09-27T23:30:00Z">
        <w:r w:rsidRPr="00E47CCE">
          <w:rPr>
            <w:rPrChange w:id="4507" w:author="Morita" w:date="2016-09-27T23:31:00Z">
              <w:rPr/>
            </w:rPrChange>
          </w:rPr>
          <w:t xml:space="preserve">Table </w:t>
        </w:r>
        <w:r w:rsidRPr="00E47CCE">
          <w:rPr>
            <w:rPrChange w:id="4508" w:author="Morita" w:date="2016-09-27T23:31:00Z">
              <w:rPr/>
            </w:rPrChange>
          </w:rPr>
          <w:fldChar w:fldCharType="begin"/>
        </w:r>
        <w:r w:rsidRPr="00E47CCE">
          <w:rPr>
            <w:rPrChange w:id="4509" w:author="Morita" w:date="2016-09-27T23:31:00Z">
              <w:rPr/>
            </w:rPrChange>
          </w:rPr>
          <w:instrText xml:space="preserve"> SEQ Table \* ARABIC </w:instrText>
        </w:r>
      </w:ins>
      <w:r w:rsidRPr="00E47CCE">
        <w:rPr>
          <w:rPrChange w:id="4510" w:author="Morita" w:date="2016-09-27T23:31:00Z">
            <w:rPr/>
          </w:rPrChange>
        </w:rPr>
        <w:fldChar w:fldCharType="separate"/>
      </w:r>
      <w:ins w:id="4511" w:author="Morita" w:date="2016-09-27T23:34:00Z">
        <w:r w:rsidR="00575FF2">
          <w:rPr>
            <w:noProof/>
          </w:rPr>
          <w:t>9</w:t>
        </w:r>
      </w:ins>
      <w:ins w:id="4512" w:author="Morita" w:date="2016-09-27T23:30:00Z">
        <w:r w:rsidRPr="00E47CCE">
          <w:rPr>
            <w:rPrChange w:id="4513" w:author="Morita" w:date="2016-09-27T23:31:00Z">
              <w:rPr/>
            </w:rPrChange>
          </w:rPr>
          <w:fldChar w:fldCharType="end"/>
        </w:r>
        <w:r w:rsidRPr="00E47CCE">
          <w:rPr>
            <w:lang w:eastAsia="ja-JP"/>
            <w:rPrChange w:id="4514" w:author="Morita" w:date="2016-09-27T23:31:00Z">
              <w:rPr>
                <w:rFonts w:hint="eastAsia"/>
                <w:lang w:eastAsia="ja-JP"/>
              </w:rPr>
            </w:rPrChange>
          </w:rPr>
          <w:t xml:space="preserve"> – ITU-T Recommendations on the OTN Transport Plane</w:t>
        </w:r>
        <w:bookmarkEnd w:id="4505"/>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9"/>
        <w:gridCol w:w="7572"/>
      </w:tblGrid>
      <w:tr w:rsidR="00C9123C" w:rsidRPr="00ED115A" w:rsidTr="00D55AC7">
        <w:trPr>
          <w:cantSplit/>
          <w:tblHeader/>
          <w:jc w:val="center"/>
        </w:trPr>
        <w:tc>
          <w:tcPr>
            <w:tcW w:w="1077" w:type="pct"/>
            <w:vAlign w:val="center"/>
          </w:tcPr>
          <w:p w:rsidR="00C9123C" w:rsidRPr="00ED115A" w:rsidRDefault="00C9123C" w:rsidP="003950CB">
            <w:pPr>
              <w:jc w:val="center"/>
              <w:rPr>
                <w:b/>
                <w:sz w:val="20"/>
                <w:lang w:eastAsia="ja-JP"/>
              </w:rPr>
            </w:pPr>
            <w:r w:rsidRPr="00ED115A">
              <w:rPr>
                <w:b/>
                <w:sz w:val="20"/>
              </w:rPr>
              <w:fldChar w:fldCharType="begin"/>
            </w:r>
            <w:r w:rsidRPr="00ED115A">
              <w:rPr>
                <w:b/>
                <w:sz w:val="20"/>
              </w:rPr>
              <w:instrText>PRIVATE</w:instrText>
            </w:r>
            <w:r w:rsidRPr="00ED115A">
              <w:rPr>
                <w:b/>
                <w:sz w:val="20"/>
              </w:rPr>
              <w:fldChar w:fldCharType="end"/>
            </w:r>
          </w:p>
        </w:tc>
        <w:tc>
          <w:tcPr>
            <w:tcW w:w="3923" w:type="pct"/>
            <w:vAlign w:val="center"/>
          </w:tcPr>
          <w:p w:rsidR="00C9123C" w:rsidRPr="00ED115A" w:rsidRDefault="00C9123C" w:rsidP="003950CB">
            <w:pPr>
              <w:jc w:val="center"/>
              <w:rPr>
                <w:b/>
                <w:sz w:val="20"/>
              </w:rPr>
            </w:pPr>
            <w:r w:rsidRPr="00ED115A">
              <w:rPr>
                <w:b/>
                <w:sz w:val="20"/>
              </w:rPr>
              <w:t>ITU-T Published Recommendation</w:t>
            </w:r>
            <w:r w:rsidRPr="00ED115A">
              <w:rPr>
                <w:rFonts w:hint="eastAsia"/>
                <w:b/>
                <w:sz w:val="20"/>
                <w:lang w:eastAsia="ja-JP"/>
              </w:rPr>
              <w:t>s</w:t>
            </w:r>
            <w:r w:rsidRPr="00ED115A">
              <w:rPr>
                <w:b/>
                <w:sz w:val="20"/>
              </w:rPr>
              <w:t xml:space="preserve"> </w:t>
            </w:r>
          </w:p>
        </w:tc>
      </w:tr>
      <w:tr w:rsidR="00C9123C" w:rsidRPr="00ED115A" w:rsidTr="00D55AC7">
        <w:trPr>
          <w:cantSplit/>
          <w:jc w:val="center"/>
        </w:trPr>
        <w:tc>
          <w:tcPr>
            <w:tcW w:w="1077" w:type="pct"/>
            <w:vAlign w:val="center"/>
          </w:tcPr>
          <w:p w:rsidR="00C9123C" w:rsidRPr="00ED115A" w:rsidRDefault="00C9123C" w:rsidP="003950CB">
            <w:pPr>
              <w:rPr>
                <w:sz w:val="20"/>
              </w:rPr>
            </w:pPr>
            <w:r w:rsidRPr="00ED115A">
              <w:rPr>
                <w:sz w:val="20"/>
              </w:rPr>
              <w:t>Definitions</w:t>
            </w:r>
          </w:p>
        </w:tc>
        <w:tc>
          <w:tcPr>
            <w:tcW w:w="3923" w:type="pct"/>
            <w:vAlign w:val="center"/>
          </w:tcPr>
          <w:p w:rsidR="00C9123C" w:rsidRPr="00ED115A" w:rsidRDefault="00C9123C" w:rsidP="003950CB">
            <w:pPr>
              <w:rPr>
                <w:b/>
                <w:sz w:val="20"/>
              </w:rPr>
            </w:pPr>
            <w:r w:rsidRPr="00ED115A">
              <w:rPr>
                <w:b/>
                <w:sz w:val="20"/>
              </w:rPr>
              <w:t>G.870</w:t>
            </w:r>
            <w:r w:rsidRPr="00ED115A">
              <w:rPr>
                <w:sz w:val="20"/>
              </w:rPr>
              <w:t xml:space="preserve"> Definitions and Terminology for Optical Transport Networks (OTN)</w:t>
            </w:r>
          </w:p>
        </w:tc>
      </w:tr>
      <w:tr w:rsidR="00C9123C" w:rsidRPr="00ED115A" w:rsidDel="00152A70" w:rsidTr="00D55AC7">
        <w:trPr>
          <w:cantSplit/>
          <w:jc w:val="center"/>
          <w:del w:id="4515" w:author="Morita" w:date="2016-09-27T22:29:00Z"/>
        </w:trPr>
        <w:tc>
          <w:tcPr>
            <w:tcW w:w="1077" w:type="pct"/>
            <w:vAlign w:val="center"/>
          </w:tcPr>
          <w:p w:rsidR="00C9123C" w:rsidRPr="00ED115A" w:rsidDel="00152A70" w:rsidRDefault="00C9123C" w:rsidP="003950CB">
            <w:pPr>
              <w:rPr>
                <w:del w:id="4516" w:author="Morita" w:date="2016-09-27T22:29:00Z"/>
                <w:sz w:val="20"/>
              </w:rPr>
            </w:pPr>
            <w:del w:id="4517" w:author="Morita" w:date="2016-09-27T22:29:00Z">
              <w:r w:rsidRPr="00ED115A" w:rsidDel="00152A70">
                <w:rPr>
                  <w:sz w:val="20"/>
                </w:rPr>
                <w:delText xml:space="preserve">Framework for Recommendations </w:delText>
              </w:r>
            </w:del>
          </w:p>
        </w:tc>
        <w:tc>
          <w:tcPr>
            <w:tcW w:w="3923" w:type="pct"/>
            <w:vAlign w:val="center"/>
          </w:tcPr>
          <w:p w:rsidR="00C9123C" w:rsidRPr="00ED115A" w:rsidDel="00152A70" w:rsidRDefault="00C9123C" w:rsidP="003950CB">
            <w:pPr>
              <w:rPr>
                <w:del w:id="4518" w:author="Morita" w:date="2016-09-27T22:29:00Z"/>
                <w:sz w:val="20"/>
              </w:rPr>
            </w:pPr>
            <w:del w:id="4519" w:author="Morita" w:date="2016-09-27T22:29:00Z">
              <w:r w:rsidRPr="00ED115A" w:rsidDel="00152A70">
                <w:rPr>
                  <w:b/>
                  <w:sz w:val="20"/>
                </w:rPr>
                <w:delText>G.871/Y.1301</w:delText>
              </w:r>
              <w:r w:rsidRPr="00ED115A" w:rsidDel="00152A70">
                <w:rPr>
                  <w:sz w:val="20"/>
                </w:rPr>
                <w:delText xml:space="preserve"> Framework for Optical Transport Network Recommendations</w:delText>
              </w:r>
            </w:del>
          </w:p>
        </w:tc>
      </w:tr>
      <w:tr w:rsidR="00C9123C" w:rsidRPr="00ED115A" w:rsidTr="00D55AC7">
        <w:trPr>
          <w:cantSplit/>
          <w:jc w:val="center"/>
        </w:trPr>
        <w:tc>
          <w:tcPr>
            <w:tcW w:w="1077" w:type="pct"/>
            <w:vAlign w:val="center"/>
          </w:tcPr>
          <w:p w:rsidR="00C9123C" w:rsidRPr="00ED115A" w:rsidRDefault="00C9123C" w:rsidP="003950CB">
            <w:pPr>
              <w:rPr>
                <w:sz w:val="20"/>
              </w:rPr>
            </w:pPr>
            <w:r w:rsidRPr="00ED115A">
              <w:rPr>
                <w:sz w:val="20"/>
              </w:rPr>
              <w:t xml:space="preserve">Architectural Aspects </w:t>
            </w:r>
          </w:p>
        </w:tc>
        <w:tc>
          <w:tcPr>
            <w:tcW w:w="3923" w:type="pct"/>
            <w:vAlign w:val="center"/>
          </w:tcPr>
          <w:p w:rsidR="00C9123C" w:rsidRPr="00ED115A" w:rsidRDefault="00C9123C" w:rsidP="003950CB">
            <w:pPr>
              <w:rPr>
                <w:sz w:val="20"/>
              </w:rPr>
            </w:pPr>
            <w:r w:rsidRPr="00ED115A">
              <w:rPr>
                <w:b/>
                <w:sz w:val="20"/>
              </w:rPr>
              <w:t>G.872</w:t>
            </w:r>
            <w:r w:rsidRPr="00ED115A">
              <w:rPr>
                <w:sz w:val="20"/>
              </w:rPr>
              <w:t xml:space="preserve"> Architecture of Optical Transport Networks</w:t>
            </w:r>
          </w:p>
        </w:tc>
      </w:tr>
      <w:tr w:rsidR="00C9123C" w:rsidRPr="00ED115A" w:rsidTr="00D55AC7">
        <w:trPr>
          <w:cantSplit/>
          <w:jc w:val="center"/>
        </w:trPr>
        <w:tc>
          <w:tcPr>
            <w:tcW w:w="1077" w:type="pct"/>
            <w:tcBorders>
              <w:bottom w:val="single" w:sz="4" w:space="0" w:color="auto"/>
            </w:tcBorders>
            <w:vAlign w:val="center"/>
          </w:tcPr>
          <w:p w:rsidR="00C9123C" w:rsidRPr="00ED115A" w:rsidRDefault="00C9123C" w:rsidP="003950CB">
            <w:pPr>
              <w:rPr>
                <w:sz w:val="20"/>
              </w:rPr>
            </w:pPr>
            <w:r w:rsidRPr="00ED115A">
              <w:rPr>
                <w:sz w:val="20"/>
              </w:rPr>
              <w:t xml:space="preserve">Control Plane </w:t>
            </w:r>
          </w:p>
        </w:tc>
        <w:tc>
          <w:tcPr>
            <w:tcW w:w="3923" w:type="pct"/>
            <w:vAlign w:val="center"/>
          </w:tcPr>
          <w:p w:rsidR="00C9123C" w:rsidRPr="00ED115A" w:rsidRDefault="00C9123C" w:rsidP="003950CB">
            <w:pPr>
              <w:rPr>
                <w:sz w:val="20"/>
              </w:rPr>
            </w:pPr>
            <w:r w:rsidRPr="00ED115A">
              <w:rPr>
                <w:sz w:val="20"/>
              </w:rPr>
              <w:t xml:space="preserve">ASTN/ASON recommendations are moved to specific ASTN/ASON standards page. </w:t>
            </w:r>
          </w:p>
        </w:tc>
      </w:tr>
      <w:tr w:rsidR="00C9123C" w:rsidRPr="00ED115A" w:rsidTr="00D55AC7">
        <w:trPr>
          <w:cantSplit/>
          <w:jc w:val="center"/>
        </w:trPr>
        <w:tc>
          <w:tcPr>
            <w:tcW w:w="1077" w:type="pct"/>
            <w:tcBorders>
              <w:bottom w:val="nil"/>
            </w:tcBorders>
            <w:vAlign w:val="center"/>
          </w:tcPr>
          <w:p w:rsidR="00C9123C" w:rsidRPr="00ED115A" w:rsidRDefault="00C9123C" w:rsidP="003950CB">
            <w:pPr>
              <w:rPr>
                <w:sz w:val="20"/>
              </w:rPr>
            </w:pPr>
            <w:r w:rsidRPr="00ED115A">
              <w:rPr>
                <w:sz w:val="20"/>
              </w:rPr>
              <w:t>Structures &amp; Mapping</w:t>
            </w:r>
          </w:p>
        </w:tc>
        <w:tc>
          <w:tcPr>
            <w:tcW w:w="3923" w:type="pct"/>
            <w:vAlign w:val="center"/>
          </w:tcPr>
          <w:p w:rsidR="00C9123C" w:rsidRPr="00ED115A" w:rsidRDefault="00C9123C" w:rsidP="003950CB">
            <w:pPr>
              <w:rPr>
                <w:b/>
                <w:sz w:val="20"/>
                <w:lang w:eastAsia="ja-JP"/>
              </w:rPr>
            </w:pPr>
            <w:r w:rsidRPr="00ED115A">
              <w:rPr>
                <w:b/>
                <w:sz w:val="20"/>
              </w:rPr>
              <w:t>G.709/Y.1331</w:t>
            </w:r>
            <w:r w:rsidRPr="00ED115A">
              <w:rPr>
                <w:sz w:val="20"/>
              </w:rPr>
              <w:t xml:space="preserve"> </w:t>
            </w:r>
            <w:ins w:id="4520" w:author="Morita" w:date="2016-09-27T18:23:00Z">
              <w:r w:rsidR="00DE15DE" w:rsidRPr="00DE15DE">
                <w:rPr>
                  <w:sz w:val="20"/>
                </w:rPr>
                <w:t>Interfaces for the Optical Transport Network (OTN)</w:t>
              </w:r>
            </w:ins>
            <w:del w:id="4521" w:author="Morita" w:date="2016-09-27T18:23:00Z">
              <w:r w:rsidRPr="00ED115A" w:rsidDel="00DE15DE">
                <w:rPr>
                  <w:sz w:val="20"/>
                </w:rPr>
                <w:delText xml:space="preserve">Network node interface for the optical transport network (OTN) </w:delText>
              </w:r>
            </w:del>
          </w:p>
        </w:tc>
      </w:tr>
      <w:tr w:rsidR="00C9123C" w:rsidRPr="00ED115A" w:rsidDel="00DE15DE" w:rsidTr="00D55AC7">
        <w:trPr>
          <w:cantSplit/>
          <w:jc w:val="center"/>
          <w:del w:id="4522" w:author="Morita" w:date="2016-09-27T18:24:00Z"/>
        </w:trPr>
        <w:tc>
          <w:tcPr>
            <w:tcW w:w="1077" w:type="pct"/>
            <w:tcBorders>
              <w:top w:val="nil"/>
              <w:bottom w:val="nil"/>
            </w:tcBorders>
            <w:vAlign w:val="center"/>
          </w:tcPr>
          <w:p w:rsidR="00C9123C" w:rsidRPr="00ED115A" w:rsidDel="00DE15DE" w:rsidRDefault="00C9123C" w:rsidP="003950CB">
            <w:pPr>
              <w:rPr>
                <w:del w:id="4523" w:author="Morita" w:date="2016-09-27T18:24:00Z"/>
                <w:sz w:val="20"/>
              </w:rPr>
            </w:pPr>
          </w:p>
        </w:tc>
        <w:tc>
          <w:tcPr>
            <w:tcW w:w="3923" w:type="pct"/>
            <w:vAlign w:val="center"/>
          </w:tcPr>
          <w:p w:rsidR="00C9123C" w:rsidRPr="00ED115A" w:rsidDel="00DE15DE" w:rsidRDefault="00C9123C" w:rsidP="003950CB">
            <w:pPr>
              <w:rPr>
                <w:del w:id="4524" w:author="Morita" w:date="2016-09-27T18:24:00Z"/>
                <w:b/>
                <w:sz w:val="20"/>
                <w:lang w:eastAsia="ja-JP"/>
              </w:rPr>
            </w:pPr>
            <w:del w:id="4525" w:author="Morita" w:date="2016-09-27T18:24:00Z">
              <w:r w:rsidRPr="00ED115A" w:rsidDel="00DE15DE">
                <w:rPr>
                  <w:rFonts w:hint="eastAsia"/>
                  <w:b/>
                  <w:sz w:val="20"/>
                  <w:lang w:eastAsia="ja-JP"/>
                </w:rPr>
                <w:delText xml:space="preserve">G.709/Y.1331 </w:delText>
              </w:r>
              <w:r w:rsidRPr="00ED115A" w:rsidDel="00DE15DE">
                <w:rPr>
                  <w:rFonts w:hint="eastAsia"/>
                  <w:sz w:val="20"/>
                  <w:lang w:eastAsia="ja-JP"/>
                </w:rPr>
                <w:delText>Erratum 1</w:delText>
              </w:r>
            </w:del>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G.975</w:t>
            </w:r>
            <w:r w:rsidRPr="00ED115A">
              <w:rPr>
                <w:sz w:val="20"/>
              </w:rPr>
              <w:t xml:space="preserve"> Forward Error Correction</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G.798</w:t>
            </w:r>
            <w:r w:rsidRPr="00ED115A">
              <w:rPr>
                <w:sz w:val="20"/>
              </w:rPr>
              <w:t xml:space="preserve"> Characteristics of optical transport network (OTN) equipment functional blocks</w:t>
            </w:r>
          </w:p>
        </w:tc>
      </w:tr>
      <w:tr w:rsidR="00C9123C" w:rsidRPr="00ED115A" w:rsidDel="00152A70" w:rsidTr="00D55AC7">
        <w:trPr>
          <w:cantSplit/>
          <w:jc w:val="center"/>
          <w:del w:id="4526" w:author="Morita" w:date="2016-09-27T22:30:00Z"/>
        </w:trPr>
        <w:tc>
          <w:tcPr>
            <w:tcW w:w="1077" w:type="pct"/>
            <w:tcBorders>
              <w:top w:val="nil"/>
              <w:bottom w:val="nil"/>
            </w:tcBorders>
            <w:vAlign w:val="center"/>
          </w:tcPr>
          <w:p w:rsidR="00C9123C" w:rsidRPr="00ED115A" w:rsidDel="00152A70" w:rsidRDefault="00C9123C" w:rsidP="003950CB">
            <w:pPr>
              <w:rPr>
                <w:del w:id="4527" w:author="Morita" w:date="2016-09-27T22:30:00Z"/>
                <w:sz w:val="20"/>
              </w:rPr>
            </w:pPr>
          </w:p>
        </w:tc>
        <w:tc>
          <w:tcPr>
            <w:tcW w:w="3923" w:type="pct"/>
            <w:vAlign w:val="center"/>
          </w:tcPr>
          <w:p w:rsidR="00C9123C" w:rsidRPr="00ED115A" w:rsidDel="00152A70" w:rsidRDefault="00C9123C" w:rsidP="003950CB">
            <w:pPr>
              <w:rPr>
                <w:del w:id="4528" w:author="Morita" w:date="2016-09-27T22:30:00Z"/>
                <w:b/>
                <w:sz w:val="20"/>
                <w:lang w:eastAsia="ja-JP"/>
              </w:rPr>
            </w:pPr>
            <w:del w:id="4529" w:author="Morita" w:date="2016-09-27T22:30:00Z">
              <w:r w:rsidRPr="00ED115A" w:rsidDel="00152A70">
                <w:rPr>
                  <w:b/>
                  <w:sz w:val="20"/>
                </w:rPr>
                <w:delText>G.798 Amendment 1</w:delText>
              </w:r>
            </w:del>
          </w:p>
        </w:tc>
      </w:tr>
      <w:tr w:rsidR="00C9123C" w:rsidRPr="00ED115A" w:rsidDel="00152A70" w:rsidTr="00D55AC7">
        <w:trPr>
          <w:cantSplit/>
          <w:jc w:val="center"/>
          <w:del w:id="4530" w:author="Morita" w:date="2016-09-27T22:30:00Z"/>
        </w:trPr>
        <w:tc>
          <w:tcPr>
            <w:tcW w:w="1077" w:type="pct"/>
            <w:tcBorders>
              <w:top w:val="nil"/>
              <w:bottom w:val="nil"/>
            </w:tcBorders>
            <w:vAlign w:val="center"/>
          </w:tcPr>
          <w:p w:rsidR="00C9123C" w:rsidRPr="00ED115A" w:rsidDel="00152A70" w:rsidRDefault="00C9123C" w:rsidP="003950CB">
            <w:pPr>
              <w:rPr>
                <w:del w:id="4531" w:author="Morita" w:date="2016-09-27T22:30:00Z"/>
                <w:sz w:val="20"/>
              </w:rPr>
            </w:pPr>
          </w:p>
        </w:tc>
        <w:tc>
          <w:tcPr>
            <w:tcW w:w="3923" w:type="pct"/>
            <w:vAlign w:val="center"/>
          </w:tcPr>
          <w:p w:rsidR="00C9123C" w:rsidRPr="00ED115A" w:rsidDel="00152A70" w:rsidRDefault="00C9123C" w:rsidP="003950CB">
            <w:pPr>
              <w:rPr>
                <w:del w:id="4532" w:author="Morita" w:date="2016-09-27T22:30:00Z"/>
                <w:b/>
                <w:sz w:val="20"/>
                <w:lang w:eastAsia="ja-JP"/>
              </w:rPr>
            </w:pPr>
            <w:del w:id="4533" w:author="Morita" w:date="2016-09-27T22:30:00Z">
              <w:r w:rsidRPr="00ED115A" w:rsidDel="00152A70">
                <w:rPr>
                  <w:b/>
                  <w:sz w:val="20"/>
                </w:rPr>
                <w:delText>G.798 Corrigendum 1</w:delText>
              </w:r>
            </w:del>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G.806</w:t>
            </w:r>
            <w:r w:rsidRPr="00ED115A">
              <w:rPr>
                <w:sz w:val="20"/>
              </w:rPr>
              <w:t xml:space="preserve"> Characteristics of transport equipment - Description Methodology and Generic Functionality</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BD47E8" w:rsidP="003950CB">
            <w:pPr>
              <w:rPr>
                <w:b/>
                <w:sz w:val="20"/>
                <w:lang w:eastAsia="ja-JP"/>
              </w:rPr>
            </w:pPr>
            <w:r w:rsidRPr="00ED115A">
              <w:rPr>
                <w:b/>
                <w:sz w:val="20"/>
              </w:rPr>
              <w:t>G.7041</w:t>
            </w:r>
            <w:r>
              <w:rPr>
                <w:rFonts w:hint="eastAsia"/>
                <w:b/>
                <w:sz w:val="20"/>
                <w:lang w:eastAsia="ja-JP"/>
              </w:rPr>
              <w:t xml:space="preserve"> </w:t>
            </w:r>
            <w:r w:rsidRPr="00ED115A">
              <w:rPr>
                <w:sz w:val="20"/>
              </w:rPr>
              <w:t>Generic</w:t>
            </w:r>
            <w:r w:rsidR="00C9123C" w:rsidRPr="00ED115A">
              <w:rPr>
                <w:sz w:val="20"/>
              </w:rPr>
              <w:t xml:space="preserve"> Framing Procedure</w:t>
            </w:r>
          </w:p>
        </w:tc>
      </w:tr>
      <w:tr w:rsidR="00C9123C" w:rsidRPr="00ED115A" w:rsidDel="00152A70" w:rsidTr="00D55AC7">
        <w:trPr>
          <w:cantSplit/>
          <w:jc w:val="center"/>
          <w:del w:id="4534" w:author="Morita" w:date="2016-09-27T22:30:00Z"/>
        </w:trPr>
        <w:tc>
          <w:tcPr>
            <w:tcW w:w="1077" w:type="pct"/>
            <w:tcBorders>
              <w:top w:val="nil"/>
              <w:bottom w:val="nil"/>
            </w:tcBorders>
            <w:vAlign w:val="center"/>
          </w:tcPr>
          <w:p w:rsidR="00C9123C" w:rsidRPr="00ED115A" w:rsidDel="00152A70" w:rsidRDefault="00C9123C" w:rsidP="003950CB">
            <w:pPr>
              <w:rPr>
                <w:del w:id="4535" w:author="Morita" w:date="2016-09-27T22:30:00Z"/>
                <w:sz w:val="20"/>
              </w:rPr>
            </w:pPr>
          </w:p>
        </w:tc>
        <w:tc>
          <w:tcPr>
            <w:tcW w:w="3923" w:type="pct"/>
            <w:vAlign w:val="center"/>
          </w:tcPr>
          <w:p w:rsidR="00C9123C" w:rsidRPr="00ED115A" w:rsidDel="00152A70" w:rsidRDefault="00C9123C" w:rsidP="003950CB">
            <w:pPr>
              <w:rPr>
                <w:del w:id="4536" w:author="Morita" w:date="2016-09-27T22:30:00Z"/>
                <w:b/>
                <w:sz w:val="20"/>
                <w:lang w:eastAsia="ja-JP"/>
              </w:rPr>
            </w:pPr>
            <w:del w:id="4537" w:author="Morita" w:date="2016-09-27T22:30:00Z">
              <w:r w:rsidRPr="00ED115A" w:rsidDel="00152A70">
                <w:rPr>
                  <w:b/>
                  <w:sz w:val="20"/>
                </w:rPr>
                <w:delText>G.7041 Amendment 1</w:delText>
              </w:r>
            </w:del>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 xml:space="preserve">G.7042 </w:t>
            </w:r>
            <w:r w:rsidRPr="00ED115A">
              <w:rPr>
                <w:sz w:val="20"/>
              </w:rPr>
              <w:t>Link capacity adjustment scheme (LCAS) for virtual concatenated signals</w:t>
            </w:r>
          </w:p>
        </w:tc>
      </w:tr>
      <w:tr w:rsidR="00C9123C" w:rsidRPr="00ED115A" w:rsidTr="00D55AC7">
        <w:trPr>
          <w:cantSplit/>
          <w:jc w:val="center"/>
        </w:trPr>
        <w:tc>
          <w:tcPr>
            <w:tcW w:w="1077" w:type="pct"/>
            <w:tcBorders>
              <w:top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 xml:space="preserve">G.Sup43 </w:t>
            </w:r>
            <w:r w:rsidRPr="00ED115A">
              <w:rPr>
                <w:sz w:val="20"/>
              </w:rPr>
              <w:t>Transport of IEEE 10GBASE-R in optical transport networks (OTN)</w:t>
            </w:r>
          </w:p>
        </w:tc>
      </w:tr>
      <w:tr w:rsidR="00C9123C" w:rsidRPr="00ED115A" w:rsidTr="00D55AC7">
        <w:trPr>
          <w:cantSplit/>
          <w:trHeight w:val="246"/>
          <w:jc w:val="center"/>
        </w:trPr>
        <w:tc>
          <w:tcPr>
            <w:tcW w:w="1077" w:type="pct"/>
            <w:vMerge w:val="restart"/>
            <w:vAlign w:val="center"/>
          </w:tcPr>
          <w:p w:rsidR="00C9123C" w:rsidRPr="00ED115A" w:rsidRDefault="00C9123C" w:rsidP="003950CB">
            <w:pPr>
              <w:rPr>
                <w:sz w:val="20"/>
              </w:rPr>
            </w:pPr>
            <w:r w:rsidRPr="00ED115A">
              <w:rPr>
                <w:sz w:val="20"/>
              </w:rPr>
              <w:t xml:space="preserve">Protection Switching </w:t>
            </w:r>
          </w:p>
        </w:tc>
        <w:tc>
          <w:tcPr>
            <w:tcW w:w="3923" w:type="pct"/>
            <w:vAlign w:val="center"/>
          </w:tcPr>
          <w:p w:rsidR="00C9123C" w:rsidRPr="00ED115A" w:rsidRDefault="00C9123C" w:rsidP="003950CB">
            <w:pPr>
              <w:rPr>
                <w:sz w:val="20"/>
              </w:rPr>
            </w:pPr>
            <w:r w:rsidRPr="00ED115A">
              <w:rPr>
                <w:b/>
                <w:sz w:val="20"/>
              </w:rPr>
              <w:t>G.808.1</w:t>
            </w:r>
            <w:r w:rsidRPr="00ED115A">
              <w:rPr>
                <w:sz w:val="20"/>
              </w:rPr>
              <w:t xml:space="preserve"> Generic protection switching - Linear trail and subnetwork protection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G.873.1</w:t>
            </w:r>
            <w:r w:rsidRPr="00ED115A">
              <w:rPr>
                <w:sz w:val="20"/>
              </w:rPr>
              <w:t xml:space="preserve"> Optical Transport network (OTN) - Linear Protection</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 xml:space="preserve">G.Imp873.1 </w:t>
            </w:r>
            <w:r w:rsidRPr="00ED115A">
              <w:rPr>
                <w:sz w:val="20"/>
              </w:rPr>
              <w:t>Implementer's Guide</w:t>
            </w:r>
          </w:p>
        </w:tc>
      </w:tr>
      <w:tr w:rsidR="00577DDC" w:rsidRPr="00ED115A" w:rsidTr="00577DDC">
        <w:trPr>
          <w:cantSplit/>
          <w:jc w:val="center"/>
        </w:trPr>
        <w:tc>
          <w:tcPr>
            <w:tcW w:w="1077" w:type="pct"/>
            <w:tcBorders>
              <w:top w:val="nil"/>
            </w:tcBorders>
            <w:vAlign w:val="center"/>
          </w:tcPr>
          <w:p w:rsidR="00577DDC" w:rsidRPr="00577DDC" w:rsidRDefault="00577DDC" w:rsidP="003950CB">
            <w:pPr>
              <w:rPr>
                <w:sz w:val="20"/>
              </w:rPr>
            </w:pPr>
          </w:p>
        </w:tc>
        <w:tc>
          <w:tcPr>
            <w:tcW w:w="3923" w:type="pct"/>
            <w:vAlign w:val="center"/>
          </w:tcPr>
          <w:p w:rsidR="00577DDC" w:rsidRPr="00577DDC" w:rsidRDefault="00577DDC" w:rsidP="003950CB">
            <w:pPr>
              <w:rPr>
                <w:b/>
                <w:sz w:val="20"/>
                <w:lang w:eastAsia="ja-JP"/>
              </w:rPr>
            </w:pPr>
            <w:r w:rsidRPr="00577DDC">
              <w:rPr>
                <w:b/>
                <w:sz w:val="20"/>
                <w:lang w:eastAsia="ja-JP"/>
              </w:rPr>
              <w:t>G.873.2</w:t>
            </w:r>
            <w:r w:rsidRPr="005A54E2">
              <w:rPr>
                <w:sz w:val="20"/>
              </w:rPr>
              <w:t xml:space="preserve"> </w:t>
            </w:r>
            <w:proofErr w:type="spellStart"/>
            <w:r w:rsidRPr="005A54E2">
              <w:rPr>
                <w:sz w:val="20"/>
              </w:rPr>
              <w:t>ODUk</w:t>
            </w:r>
            <w:proofErr w:type="spellEnd"/>
            <w:r w:rsidRPr="005A54E2">
              <w:rPr>
                <w:sz w:val="20"/>
              </w:rPr>
              <w:t xml:space="preserve"> shared ring protection</w:t>
            </w:r>
          </w:p>
        </w:tc>
      </w:tr>
      <w:tr w:rsidR="00C9123C" w:rsidRPr="00ED115A" w:rsidTr="00D55AC7">
        <w:trPr>
          <w:cantSplit/>
          <w:jc w:val="center"/>
        </w:trPr>
        <w:tc>
          <w:tcPr>
            <w:tcW w:w="1077" w:type="pct"/>
            <w:vMerge w:val="restart"/>
            <w:vAlign w:val="center"/>
          </w:tcPr>
          <w:p w:rsidR="00C9123C" w:rsidRPr="00ED115A" w:rsidRDefault="00C9123C" w:rsidP="003950CB">
            <w:pPr>
              <w:rPr>
                <w:sz w:val="20"/>
              </w:rPr>
            </w:pPr>
            <w:r w:rsidRPr="00ED115A">
              <w:rPr>
                <w:sz w:val="20"/>
              </w:rPr>
              <w:t xml:space="preserve">Management Aspects </w:t>
            </w:r>
          </w:p>
        </w:tc>
        <w:tc>
          <w:tcPr>
            <w:tcW w:w="3923" w:type="pct"/>
            <w:vAlign w:val="center"/>
          </w:tcPr>
          <w:p w:rsidR="00C9123C" w:rsidRPr="00ED115A" w:rsidRDefault="00C9123C" w:rsidP="003950CB">
            <w:pPr>
              <w:rPr>
                <w:sz w:val="20"/>
              </w:rPr>
            </w:pPr>
            <w:r w:rsidRPr="00ED115A">
              <w:rPr>
                <w:b/>
                <w:sz w:val="20"/>
              </w:rPr>
              <w:t>G.874</w:t>
            </w:r>
            <w:r w:rsidRPr="00ED115A">
              <w:rPr>
                <w:sz w:val="20"/>
              </w:rPr>
              <w:t xml:space="preserve"> Management aspects of the optical transport network element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Cs/>
                <w:sz w:val="20"/>
              </w:rPr>
            </w:pPr>
            <w:r w:rsidRPr="00ED115A">
              <w:rPr>
                <w:b/>
                <w:sz w:val="20"/>
              </w:rPr>
              <w:t xml:space="preserve">G.Imp874 </w:t>
            </w:r>
            <w:r w:rsidRPr="00ED115A">
              <w:rPr>
                <w:bCs/>
                <w:sz w:val="20"/>
              </w:rPr>
              <w:t>Implementer's Guide</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G.874.1</w:t>
            </w:r>
            <w:r w:rsidRPr="00ED115A">
              <w:rPr>
                <w:sz w:val="20"/>
              </w:rPr>
              <w:t xml:space="preserve"> Optical Transport Network (OTN) Protocol-Neutral Management Information Model For The Network Element View</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Cs/>
                <w:sz w:val="20"/>
              </w:rPr>
            </w:pPr>
            <w:r w:rsidRPr="00ED115A">
              <w:rPr>
                <w:b/>
                <w:sz w:val="20"/>
              </w:rPr>
              <w:t>G.Imp874.1</w:t>
            </w:r>
            <w:r w:rsidRPr="00ED115A">
              <w:rPr>
                <w:bCs/>
                <w:sz w:val="20"/>
              </w:rPr>
              <w:t xml:space="preserve"> Implementer's Guide</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G.7710/Y.1701</w:t>
            </w:r>
            <w:r w:rsidRPr="00ED115A">
              <w:rPr>
                <w:sz w:val="20"/>
              </w:rPr>
              <w:t xml:space="preserve"> Common Equipment Management Requirements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Del="005801DC" w:rsidRDefault="00C9123C" w:rsidP="003950CB">
            <w:pPr>
              <w:rPr>
                <w:b/>
                <w:sz w:val="20"/>
              </w:rPr>
            </w:pPr>
            <w:r w:rsidRPr="00ED115A">
              <w:rPr>
                <w:b/>
                <w:sz w:val="20"/>
              </w:rPr>
              <w:t xml:space="preserve">G.7714/Y.1705  </w:t>
            </w:r>
            <w:r w:rsidRPr="00ED115A">
              <w:rPr>
                <w:sz w:val="20"/>
              </w:rPr>
              <w:t>Generalized automatic discovery for transport entities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Del="005801DC" w:rsidRDefault="00C9123C" w:rsidP="003950CB">
            <w:pPr>
              <w:rPr>
                <w:b/>
                <w:sz w:val="20"/>
              </w:rPr>
            </w:pPr>
            <w:r w:rsidRPr="00ED115A">
              <w:rPr>
                <w:b/>
                <w:sz w:val="20"/>
              </w:rPr>
              <w:t xml:space="preserve">G.7714.1/Y.1705.1  </w:t>
            </w:r>
            <w:r w:rsidRPr="00ED115A">
              <w:rPr>
                <w:sz w:val="20"/>
              </w:rPr>
              <w:t>Protocol for automatic discovery in SDH and OTN networks</w:t>
            </w:r>
          </w:p>
        </w:tc>
      </w:tr>
      <w:tr w:rsidR="00C9123C" w:rsidRPr="00ED115A" w:rsidTr="00D55AC7">
        <w:trPr>
          <w:cantSplit/>
          <w:jc w:val="center"/>
        </w:trPr>
        <w:tc>
          <w:tcPr>
            <w:tcW w:w="1077" w:type="pct"/>
            <w:vAlign w:val="center"/>
          </w:tcPr>
          <w:p w:rsidR="00C9123C" w:rsidRPr="00ED115A" w:rsidRDefault="00C9123C" w:rsidP="003950CB">
            <w:pPr>
              <w:rPr>
                <w:sz w:val="20"/>
              </w:rPr>
            </w:pPr>
            <w:r w:rsidRPr="00ED115A">
              <w:rPr>
                <w:sz w:val="20"/>
              </w:rPr>
              <w:t xml:space="preserve">Data Communication Network (DCN) </w:t>
            </w:r>
          </w:p>
        </w:tc>
        <w:tc>
          <w:tcPr>
            <w:tcW w:w="3923" w:type="pct"/>
            <w:vAlign w:val="center"/>
          </w:tcPr>
          <w:p w:rsidR="00C9123C" w:rsidRPr="00ED115A" w:rsidRDefault="00C9123C" w:rsidP="003950CB">
            <w:pPr>
              <w:rPr>
                <w:sz w:val="20"/>
              </w:rPr>
            </w:pPr>
            <w:r w:rsidRPr="00ED115A">
              <w:rPr>
                <w:b/>
                <w:sz w:val="20"/>
              </w:rPr>
              <w:t>G.7712/Y.1703</w:t>
            </w:r>
            <w:r w:rsidRPr="00ED115A">
              <w:rPr>
                <w:sz w:val="20"/>
              </w:rPr>
              <w:t xml:space="preserve"> Architecture and specification of data communication network</w:t>
            </w:r>
          </w:p>
        </w:tc>
      </w:tr>
      <w:tr w:rsidR="00C9123C" w:rsidRPr="00ED115A" w:rsidTr="00D55AC7">
        <w:trPr>
          <w:cantSplit/>
          <w:jc w:val="center"/>
        </w:trPr>
        <w:tc>
          <w:tcPr>
            <w:tcW w:w="1077" w:type="pct"/>
            <w:vMerge w:val="restart"/>
            <w:vAlign w:val="center"/>
          </w:tcPr>
          <w:p w:rsidR="00C9123C" w:rsidRPr="00ED115A" w:rsidRDefault="00C9123C" w:rsidP="003950CB">
            <w:pPr>
              <w:rPr>
                <w:sz w:val="20"/>
              </w:rPr>
            </w:pPr>
            <w:r w:rsidRPr="00ED115A">
              <w:rPr>
                <w:sz w:val="20"/>
              </w:rPr>
              <w:t xml:space="preserve">Error Performance </w:t>
            </w:r>
          </w:p>
        </w:tc>
        <w:tc>
          <w:tcPr>
            <w:tcW w:w="3923" w:type="pct"/>
            <w:vAlign w:val="center"/>
          </w:tcPr>
          <w:p w:rsidR="00C9123C" w:rsidRPr="00ED115A" w:rsidRDefault="00C9123C" w:rsidP="003950CB">
            <w:pPr>
              <w:rPr>
                <w:sz w:val="20"/>
              </w:rPr>
            </w:pPr>
            <w:r w:rsidRPr="00ED115A">
              <w:rPr>
                <w:b/>
                <w:sz w:val="20"/>
              </w:rPr>
              <w:t xml:space="preserve">G.8201 </w:t>
            </w:r>
            <w:r w:rsidRPr="00ED115A">
              <w:rPr>
                <w:sz w:val="20"/>
              </w:rPr>
              <w:t xml:space="preserve">Error performance parameters and objectives for multi-operator international paths within the Optical Transport Network (OTN)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 xml:space="preserve">M.2401 </w:t>
            </w:r>
            <w:r w:rsidRPr="00ED115A">
              <w:rPr>
                <w:sz w:val="20"/>
              </w:rPr>
              <w:t xml:space="preserve">Error Performance Limits and Procedures for Bringing-Into-Service and Maintenance of multi-operator international paths and sections within Optical Transport Networks </w:t>
            </w:r>
          </w:p>
        </w:tc>
      </w:tr>
      <w:tr w:rsidR="00C9123C" w:rsidRPr="00ED115A" w:rsidTr="00D55AC7">
        <w:trPr>
          <w:cantSplit/>
          <w:jc w:val="center"/>
        </w:trPr>
        <w:tc>
          <w:tcPr>
            <w:tcW w:w="1077" w:type="pct"/>
            <w:vAlign w:val="center"/>
          </w:tcPr>
          <w:p w:rsidR="00C9123C" w:rsidRPr="00ED115A" w:rsidRDefault="00C9123C" w:rsidP="003950CB">
            <w:pPr>
              <w:tabs>
                <w:tab w:val="clear" w:pos="794"/>
                <w:tab w:val="clear" w:pos="1191"/>
                <w:tab w:val="clear" w:pos="1588"/>
                <w:tab w:val="clear" w:pos="1985"/>
              </w:tabs>
              <w:rPr>
                <w:sz w:val="20"/>
              </w:rPr>
            </w:pPr>
            <w:r w:rsidRPr="00ED115A">
              <w:rPr>
                <w:sz w:val="20"/>
              </w:rPr>
              <w:t xml:space="preserve">Jitter &amp; Wander Performance </w:t>
            </w:r>
          </w:p>
        </w:tc>
        <w:tc>
          <w:tcPr>
            <w:tcW w:w="3923" w:type="pct"/>
            <w:vAlign w:val="center"/>
          </w:tcPr>
          <w:p w:rsidR="00C9123C" w:rsidRPr="00ED115A" w:rsidRDefault="00C9123C" w:rsidP="003950CB">
            <w:pPr>
              <w:rPr>
                <w:sz w:val="20"/>
              </w:rPr>
            </w:pPr>
            <w:r w:rsidRPr="00ED115A">
              <w:rPr>
                <w:b/>
                <w:sz w:val="20"/>
              </w:rPr>
              <w:t>G.8251</w:t>
            </w:r>
            <w:r w:rsidRPr="00ED115A">
              <w:rPr>
                <w:sz w:val="20"/>
              </w:rPr>
              <w:t xml:space="preserve"> The control of jitter and wander within the optical transport network (OTN)</w:t>
            </w:r>
          </w:p>
        </w:tc>
      </w:tr>
      <w:tr w:rsidR="00C9123C" w:rsidRPr="00ED115A" w:rsidTr="00D55AC7">
        <w:trPr>
          <w:cantSplit/>
          <w:jc w:val="center"/>
        </w:trPr>
        <w:tc>
          <w:tcPr>
            <w:tcW w:w="1077" w:type="pct"/>
            <w:vMerge w:val="restart"/>
            <w:vAlign w:val="center"/>
          </w:tcPr>
          <w:p w:rsidR="00C9123C" w:rsidRPr="00ED115A" w:rsidRDefault="00C9123C" w:rsidP="003950CB">
            <w:pPr>
              <w:rPr>
                <w:sz w:val="20"/>
              </w:rPr>
            </w:pPr>
            <w:r w:rsidRPr="00ED115A">
              <w:rPr>
                <w:sz w:val="20"/>
              </w:rPr>
              <w:t xml:space="preserve">Physical-Layer Aspects </w:t>
            </w:r>
          </w:p>
        </w:tc>
        <w:tc>
          <w:tcPr>
            <w:tcW w:w="3923" w:type="pct"/>
            <w:vAlign w:val="center"/>
          </w:tcPr>
          <w:p w:rsidR="00C9123C" w:rsidRPr="00ED115A" w:rsidRDefault="00C9123C" w:rsidP="003950CB">
            <w:pPr>
              <w:rPr>
                <w:b/>
                <w:sz w:val="20"/>
              </w:rPr>
            </w:pPr>
            <w:r w:rsidRPr="00ED115A">
              <w:rPr>
                <w:b/>
                <w:sz w:val="20"/>
              </w:rPr>
              <w:t>G.664</w:t>
            </w:r>
            <w:r w:rsidRPr="00ED115A">
              <w:rPr>
                <w:sz w:val="20"/>
              </w:rPr>
              <w:t xml:space="preserve"> General Automatic Power Shut-Down Procedures for Optical Transport Systems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G.691</w:t>
            </w:r>
            <w:r w:rsidRPr="00ED115A">
              <w:rPr>
                <w:sz w:val="20"/>
              </w:rPr>
              <w:t xml:space="preserve"> Optical Interfaces for single-channel STM-64 and other SDH systems with Optical Amplifiers,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G.692</w:t>
            </w:r>
            <w:r w:rsidRPr="00ED115A">
              <w:rPr>
                <w:sz w:val="20"/>
              </w:rPr>
              <w:t xml:space="preserve"> Optical Interfaces for Multichannel Systems with Optical Amplifiers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G.693</w:t>
            </w:r>
            <w:r w:rsidRPr="00ED115A">
              <w:rPr>
                <w:sz w:val="20"/>
              </w:rPr>
              <w:t xml:space="preserve"> Optical interfaces for intra-office systems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tcPr>
          <w:p w:rsidR="00C9123C" w:rsidRPr="00ED115A" w:rsidRDefault="00C9123C" w:rsidP="003950CB">
            <w:pPr>
              <w:rPr>
                <w:sz w:val="20"/>
              </w:rPr>
            </w:pPr>
            <w:r w:rsidRPr="00ED115A">
              <w:rPr>
                <w:b/>
                <w:sz w:val="20"/>
              </w:rPr>
              <w:t>G.694.1</w:t>
            </w:r>
            <w:r w:rsidRPr="00ED115A">
              <w:rPr>
                <w:sz w:val="20"/>
              </w:rPr>
              <w:t xml:space="preserve"> Spectral grids for WDM applications: DWDM frequency grid</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tcPr>
          <w:p w:rsidR="00C9123C" w:rsidRPr="00ED115A" w:rsidRDefault="00C9123C" w:rsidP="003950CB">
            <w:pPr>
              <w:rPr>
                <w:sz w:val="20"/>
              </w:rPr>
            </w:pPr>
            <w:r w:rsidRPr="00ED115A">
              <w:rPr>
                <w:b/>
                <w:sz w:val="20"/>
              </w:rPr>
              <w:t>G.694.2</w:t>
            </w:r>
            <w:r w:rsidRPr="00ED115A">
              <w:rPr>
                <w:sz w:val="20"/>
              </w:rPr>
              <w:t xml:space="preserve"> Spectral grids for WDM applications: CWDM wavelength grid</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 xml:space="preserve">G.695 </w:t>
            </w:r>
            <w:r w:rsidRPr="00ED115A">
              <w:rPr>
                <w:sz w:val="20"/>
              </w:rPr>
              <w:t>Optical interfaces for Coarse Wavelength Division Multiplexing applications</w:t>
            </w:r>
          </w:p>
        </w:tc>
      </w:tr>
      <w:tr w:rsidR="00C9123C" w:rsidRPr="005A54E2"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val="fr-FR"/>
              </w:rPr>
            </w:pPr>
            <w:r w:rsidRPr="00ED115A">
              <w:rPr>
                <w:b/>
                <w:sz w:val="20"/>
                <w:lang w:val="fr-FR"/>
              </w:rPr>
              <w:t>G.696.1</w:t>
            </w:r>
            <w:r w:rsidRPr="00ED115A">
              <w:rPr>
                <w:sz w:val="20"/>
                <w:lang w:val="fr-FR"/>
              </w:rPr>
              <w:t xml:space="preserve"> Intra-Domain DWDM applications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 xml:space="preserve">G.697 </w:t>
            </w:r>
            <w:r w:rsidRPr="00ED115A">
              <w:rPr>
                <w:sz w:val="20"/>
              </w:rPr>
              <w:t>Optical monitoring for DWDM system</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 xml:space="preserve">G.698.1 </w:t>
            </w:r>
            <w:r w:rsidRPr="00ED115A">
              <w:rPr>
                <w:sz w:val="20"/>
              </w:rPr>
              <w:t>Multichannel DWDM applications with single-channel optical interfaces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 xml:space="preserve">G.698.2 </w:t>
            </w:r>
            <w:r w:rsidRPr="00ED115A">
              <w:rPr>
                <w:sz w:val="20"/>
              </w:rPr>
              <w:t xml:space="preserve">Amplified multichannel DWDM applications with single channel optical interfaces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G.959.1</w:t>
            </w:r>
            <w:r w:rsidRPr="00ED115A">
              <w:rPr>
                <w:sz w:val="20"/>
              </w:rPr>
              <w:t xml:space="preserve"> Optical Transport Networking Physical Layer Interfaces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 xml:space="preserve">G.Sup.39 </w:t>
            </w:r>
            <w:r w:rsidRPr="00ED115A">
              <w:rPr>
                <w:sz w:val="20"/>
              </w:rPr>
              <w:t>Optical System Design and Engineering Considerations</w:t>
            </w:r>
          </w:p>
        </w:tc>
      </w:tr>
      <w:tr w:rsidR="00C9123C" w:rsidRPr="00ED115A" w:rsidTr="00D55AC7">
        <w:trPr>
          <w:cantSplit/>
          <w:jc w:val="center"/>
        </w:trPr>
        <w:tc>
          <w:tcPr>
            <w:tcW w:w="1077" w:type="pct"/>
            <w:vMerge w:val="restart"/>
            <w:vAlign w:val="center"/>
          </w:tcPr>
          <w:p w:rsidR="00C9123C" w:rsidRPr="00ED115A" w:rsidRDefault="00C9123C" w:rsidP="003950CB">
            <w:pPr>
              <w:rPr>
                <w:sz w:val="20"/>
              </w:rPr>
            </w:pPr>
            <w:r w:rsidRPr="00ED115A">
              <w:rPr>
                <w:sz w:val="20"/>
              </w:rPr>
              <w:t xml:space="preserve">Fibres </w:t>
            </w:r>
          </w:p>
        </w:tc>
        <w:tc>
          <w:tcPr>
            <w:tcW w:w="3923" w:type="pct"/>
            <w:vAlign w:val="center"/>
          </w:tcPr>
          <w:p w:rsidR="00C9123C" w:rsidRPr="00ED115A" w:rsidRDefault="00C9123C" w:rsidP="003950CB">
            <w:pPr>
              <w:rPr>
                <w:sz w:val="20"/>
              </w:rPr>
            </w:pPr>
            <w:r w:rsidRPr="00ED115A">
              <w:rPr>
                <w:b/>
                <w:sz w:val="20"/>
              </w:rPr>
              <w:t>G.651.1</w:t>
            </w:r>
            <w:r w:rsidRPr="00ED115A">
              <w:rPr>
                <w:sz w:val="20"/>
              </w:rPr>
              <w:t xml:space="preserve"> Characteristics of a 50/125 µm multimode graded index optical fibre cable for the optical access network</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G.652</w:t>
            </w:r>
            <w:r w:rsidRPr="00ED115A">
              <w:rPr>
                <w:sz w:val="20"/>
              </w:rPr>
              <w:t xml:space="preserve"> Characteristics of a single-mode optical fibre and cable</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G.653</w:t>
            </w:r>
            <w:r w:rsidRPr="00ED115A">
              <w:rPr>
                <w:sz w:val="20"/>
              </w:rPr>
              <w:t xml:space="preserve"> Characteristics of a dispersion-shifted single mode optical fibre and cable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G.654</w:t>
            </w:r>
            <w:r w:rsidRPr="00ED115A">
              <w:rPr>
                <w:sz w:val="20"/>
              </w:rPr>
              <w:t xml:space="preserve"> Characteristics of a cut-off shifted single-mode fibre and cable</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G.655</w:t>
            </w:r>
            <w:r w:rsidRPr="00ED115A">
              <w:rPr>
                <w:sz w:val="20"/>
              </w:rPr>
              <w:t xml:space="preserve"> Characteristics of a non-zero dispersion shifted single-mode optical fibre and cable</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G.656</w:t>
            </w:r>
            <w:r w:rsidRPr="00ED115A">
              <w:rPr>
                <w:sz w:val="20"/>
              </w:rPr>
              <w:t xml:space="preserve"> Characteristics of a fibre and cable with non-zero dispersion for wideband optical transport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G.657</w:t>
            </w:r>
            <w:r w:rsidRPr="00ED115A">
              <w:rPr>
                <w:sz w:val="20"/>
              </w:rPr>
              <w:t xml:space="preserve"> Characteristics of a bending loss insensitive single mode optical fibre and cable for the access network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G.Sup40</w:t>
            </w:r>
            <w:r w:rsidRPr="00ED115A">
              <w:rPr>
                <w:sz w:val="20"/>
              </w:rPr>
              <w:t xml:space="preserve"> Optical fibre and cable Recommendations and standards guideline   </w:t>
            </w:r>
          </w:p>
        </w:tc>
      </w:tr>
      <w:tr w:rsidR="00C9123C" w:rsidRPr="00ED115A" w:rsidTr="00D55AC7">
        <w:trPr>
          <w:cantSplit/>
          <w:jc w:val="center"/>
        </w:trPr>
        <w:tc>
          <w:tcPr>
            <w:tcW w:w="1077" w:type="pct"/>
            <w:vMerge w:val="restart"/>
            <w:vAlign w:val="center"/>
          </w:tcPr>
          <w:p w:rsidR="00C9123C" w:rsidRPr="00ED115A" w:rsidRDefault="00C9123C" w:rsidP="003950CB">
            <w:pPr>
              <w:rPr>
                <w:sz w:val="20"/>
              </w:rPr>
            </w:pPr>
            <w:r w:rsidRPr="00ED115A">
              <w:rPr>
                <w:sz w:val="20"/>
              </w:rPr>
              <w:t xml:space="preserve">Components &amp; Sub-systems </w:t>
            </w:r>
          </w:p>
        </w:tc>
        <w:tc>
          <w:tcPr>
            <w:tcW w:w="3923" w:type="pct"/>
            <w:vAlign w:val="center"/>
          </w:tcPr>
          <w:p w:rsidR="00C9123C" w:rsidRPr="00ED115A" w:rsidRDefault="00C9123C" w:rsidP="003950CB">
            <w:pPr>
              <w:rPr>
                <w:sz w:val="20"/>
              </w:rPr>
            </w:pPr>
            <w:r w:rsidRPr="00ED115A">
              <w:rPr>
                <w:b/>
                <w:sz w:val="20"/>
              </w:rPr>
              <w:t>G.661</w:t>
            </w:r>
            <w:r w:rsidRPr="00ED115A">
              <w:rPr>
                <w:sz w:val="20"/>
              </w:rPr>
              <w:t xml:space="preserve"> Definition and test methods for the relevant generic parameters of optical amplifier devices and subsystems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G.662</w:t>
            </w:r>
            <w:r w:rsidRPr="00ED115A">
              <w:rPr>
                <w:sz w:val="20"/>
              </w:rPr>
              <w:t xml:space="preserve"> Generic characteristics of optical amplifier devices and subsystems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G.663</w:t>
            </w:r>
            <w:r w:rsidRPr="00ED115A">
              <w:rPr>
                <w:sz w:val="20"/>
              </w:rPr>
              <w:t xml:space="preserve"> Application related aspects of optical amplifier devices and subsystems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G.665</w:t>
            </w:r>
            <w:r w:rsidRPr="00ED115A">
              <w:rPr>
                <w:sz w:val="20"/>
              </w:rPr>
              <w:t xml:space="preserve"> Generic characteristics of Raman amplifiers and Raman amplified subsystems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G.671</w:t>
            </w:r>
            <w:r w:rsidRPr="00ED115A">
              <w:rPr>
                <w:sz w:val="20"/>
              </w:rPr>
              <w:t xml:space="preserve"> Transmission characteristics of optical components and subsystems</w:t>
            </w:r>
          </w:p>
        </w:tc>
      </w:tr>
    </w:tbl>
    <w:p w:rsidR="00C9123C" w:rsidRPr="00ED115A" w:rsidRDefault="00C9123C" w:rsidP="00C9123C"/>
    <w:p w:rsidR="00C9123C" w:rsidRPr="00ED115A" w:rsidRDefault="00C9123C" w:rsidP="00D55AC7">
      <w:pPr>
        <w:pStyle w:val="2"/>
      </w:pPr>
      <w:bookmarkStart w:id="4538" w:name="_Toc10880899"/>
      <w:bookmarkStart w:id="4539" w:name="_Toc404879751"/>
      <w:bookmarkStart w:id="4540" w:name="_Toc404880726"/>
      <w:bookmarkStart w:id="4541" w:name="_Toc405246250"/>
      <w:bookmarkStart w:id="4542" w:name="_Toc405248146"/>
      <w:bookmarkStart w:id="4543" w:name="_Toc462786392"/>
      <w:r w:rsidRPr="00ED115A">
        <w:t>Standards on the ASTN/ASON Control Plane</w:t>
      </w:r>
      <w:bookmarkEnd w:id="4538"/>
      <w:bookmarkEnd w:id="4539"/>
      <w:bookmarkEnd w:id="4540"/>
      <w:bookmarkEnd w:id="4541"/>
      <w:bookmarkEnd w:id="4542"/>
      <w:bookmarkEnd w:id="4543"/>
    </w:p>
    <w:p w:rsidR="00C9123C" w:rsidRPr="00ED115A" w:rsidRDefault="00C9123C" w:rsidP="00C9123C">
      <w:r w:rsidRPr="00ED115A">
        <w:t>The following table lists ITU-T Recommendations specifically related to the ASTN/ASON Control Plane.</w:t>
      </w:r>
    </w:p>
    <w:p w:rsidR="00C9123C" w:rsidRPr="00ED115A" w:rsidDel="00E47CCE" w:rsidRDefault="00C9123C" w:rsidP="003E31AA">
      <w:pPr>
        <w:pStyle w:val="af"/>
        <w:rPr>
          <w:del w:id="4544" w:author="Morita" w:date="2016-09-27T23:32:00Z"/>
        </w:rPr>
        <w:pPrChange w:id="4545" w:author="Morita" w:date="2016-09-27T23:47:00Z">
          <w:pPr>
            <w:keepNext/>
            <w:tabs>
              <w:tab w:val="clear" w:pos="794"/>
              <w:tab w:val="clear" w:pos="1191"/>
              <w:tab w:val="clear" w:pos="1588"/>
              <w:tab w:val="clear" w:pos="1985"/>
            </w:tabs>
            <w:overflowPunct/>
            <w:autoSpaceDE/>
            <w:autoSpaceDN/>
            <w:adjustRightInd/>
            <w:spacing w:after="120"/>
            <w:jc w:val="center"/>
            <w:textAlignment w:val="auto"/>
          </w:pPr>
        </w:pPrChange>
      </w:pPr>
      <w:del w:id="4546" w:author="Morita" w:date="2016-09-27T23:32:00Z">
        <w:r w:rsidRPr="00ED115A" w:rsidDel="00E47CCE">
          <w:delText>TABLE 7-4</w:delText>
        </w:r>
        <w:r w:rsidRPr="00ED115A" w:rsidDel="00E47CCE">
          <w:rPr>
            <w:rFonts w:hint="eastAsia"/>
            <w:lang w:eastAsia="ja-JP"/>
          </w:rPr>
          <w:delText>-1</w:delText>
        </w:r>
        <w:r w:rsidRPr="00ED115A" w:rsidDel="00E47CCE">
          <w:delText xml:space="preserve">/OTNT:  </w:delText>
        </w:r>
      </w:del>
      <w:del w:id="4547" w:author="Morita" w:date="2016-09-27T23:31:00Z">
        <w:r w:rsidRPr="00ED115A" w:rsidDel="00E47CCE">
          <w:delText>Standards on the ASTN/ASON Control Plane</w:delText>
        </w:r>
      </w:del>
    </w:p>
    <w:p w:rsidR="00E47CCE" w:rsidRPr="00E47CCE" w:rsidRDefault="00E47CCE" w:rsidP="003E31AA">
      <w:pPr>
        <w:pStyle w:val="af"/>
        <w:rPr>
          <w:ins w:id="4548" w:author="Morita" w:date="2016-09-27T23:31:00Z"/>
          <w:rFonts w:hint="eastAsia"/>
          <w:lang w:eastAsia="ja-JP"/>
          <w:rPrChange w:id="4549" w:author="Morita" w:date="2016-09-27T23:31:00Z">
            <w:rPr>
              <w:ins w:id="4550" w:author="Morita" w:date="2016-09-27T23:31:00Z"/>
              <w:rFonts w:hint="eastAsia"/>
              <w:lang w:eastAsia="ja-JP"/>
            </w:rPr>
          </w:rPrChange>
        </w:rPr>
        <w:pPrChange w:id="4551" w:author="Morita" w:date="2016-09-27T23:47:00Z">
          <w:pPr/>
        </w:pPrChange>
      </w:pPr>
      <w:bookmarkStart w:id="4552" w:name="_Toc462783306"/>
      <w:ins w:id="4553" w:author="Morita" w:date="2016-09-27T23:31:00Z">
        <w:r>
          <w:t xml:space="preserve">Table </w:t>
        </w:r>
        <w:r>
          <w:fldChar w:fldCharType="begin"/>
        </w:r>
        <w:r>
          <w:instrText xml:space="preserve"> SEQ Table \* ARABIC </w:instrText>
        </w:r>
      </w:ins>
      <w:r>
        <w:fldChar w:fldCharType="separate"/>
      </w:r>
      <w:ins w:id="4554" w:author="Morita" w:date="2016-09-27T23:34:00Z">
        <w:r w:rsidR="00575FF2">
          <w:rPr>
            <w:noProof/>
          </w:rPr>
          <w:t>10</w:t>
        </w:r>
      </w:ins>
      <w:ins w:id="4555" w:author="Morita" w:date="2016-09-27T23:31:00Z">
        <w: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Standards on the ASTN/ASON Control Plane</w:t>
        </w:r>
        <w:bookmarkEnd w:id="4552"/>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20"/>
        <w:gridCol w:w="5831"/>
      </w:tblGrid>
      <w:tr w:rsidR="00C9123C" w:rsidRPr="00ED115A" w:rsidTr="00D55AC7">
        <w:trPr>
          <w:cantSplit/>
          <w:tblHeader/>
          <w:jc w:val="center"/>
        </w:trPr>
        <w:tc>
          <w:tcPr>
            <w:tcW w:w="1979" w:type="pct"/>
            <w:vAlign w:val="center"/>
          </w:tcPr>
          <w:p w:rsidR="00C9123C" w:rsidRPr="00ED115A" w:rsidRDefault="00C9123C" w:rsidP="003950CB">
            <w:pPr>
              <w:keepNext/>
              <w:jc w:val="center"/>
              <w:rPr>
                <w:b/>
                <w:sz w:val="20"/>
              </w:rPr>
            </w:pPr>
            <w:r w:rsidRPr="00ED115A">
              <w:rPr>
                <w:b/>
                <w:sz w:val="20"/>
              </w:rPr>
              <w:t xml:space="preserve">Topic </w:t>
            </w:r>
          </w:p>
        </w:tc>
        <w:tc>
          <w:tcPr>
            <w:tcW w:w="3021" w:type="pct"/>
            <w:vAlign w:val="center"/>
          </w:tcPr>
          <w:p w:rsidR="00C9123C" w:rsidRPr="00ED115A" w:rsidRDefault="00C9123C" w:rsidP="003950CB">
            <w:pPr>
              <w:keepNext/>
              <w:jc w:val="center"/>
              <w:rPr>
                <w:b/>
                <w:sz w:val="20"/>
              </w:rPr>
            </w:pPr>
            <w:r w:rsidRPr="00ED115A">
              <w:rPr>
                <w:b/>
                <w:sz w:val="20"/>
              </w:rPr>
              <w:t xml:space="preserve">Title </w:t>
            </w:r>
          </w:p>
        </w:tc>
      </w:tr>
      <w:tr w:rsidR="00C9123C" w:rsidRPr="00ED115A" w:rsidTr="00D55AC7">
        <w:trPr>
          <w:cantSplit/>
          <w:jc w:val="center"/>
        </w:trPr>
        <w:tc>
          <w:tcPr>
            <w:tcW w:w="1979" w:type="pct"/>
            <w:vAlign w:val="center"/>
          </w:tcPr>
          <w:p w:rsidR="00C9123C" w:rsidRPr="00ED115A" w:rsidRDefault="00C9123C" w:rsidP="003950CB">
            <w:pPr>
              <w:rPr>
                <w:sz w:val="20"/>
              </w:rPr>
            </w:pPr>
            <w:r w:rsidRPr="00ED115A">
              <w:rPr>
                <w:sz w:val="20"/>
              </w:rPr>
              <w:t>Definitions</w:t>
            </w:r>
          </w:p>
        </w:tc>
        <w:tc>
          <w:tcPr>
            <w:tcW w:w="3021" w:type="pct"/>
            <w:vAlign w:val="center"/>
          </w:tcPr>
          <w:p w:rsidR="00C9123C" w:rsidRPr="00ED115A" w:rsidRDefault="00C9123C" w:rsidP="003950CB">
            <w:pPr>
              <w:rPr>
                <w:b/>
                <w:sz w:val="20"/>
              </w:rPr>
            </w:pPr>
            <w:r w:rsidRPr="00ED115A">
              <w:rPr>
                <w:b/>
                <w:sz w:val="20"/>
              </w:rPr>
              <w:t>G.8081/Y.1353</w:t>
            </w:r>
            <w:r w:rsidRPr="00ED115A">
              <w:rPr>
                <w:sz w:val="20"/>
              </w:rPr>
              <w:t xml:space="preserve"> Definitions and Terminology for Automatically Switched Optical Networks (ASON)</w:t>
            </w:r>
          </w:p>
        </w:tc>
      </w:tr>
      <w:tr w:rsidR="00C9123C" w:rsidRPr="00ED115A" w:rsidTr="00D55AC7">
        <w:trPr>
          <w:cantSplit/>
          <w:jc w:val="center"/>
        </w:trPr>
        <w:tc>
          <w:tcPr>
            <w:tcW w:w="1979" w:type="pct"/>
            <w:vMerge w:val="restart"/>
            <w:vAlign w:val="center"/>
          </w:tcPr>
          <w:p w:rsidR="00C9123C" w:rsidRPr="00ED115A" w:rsidRDefault="00C9123C" w:rsidP="003950CB">
            <w:pPr>
              <w:rPr>
                <w:sz w:val="20"/>
              </w:rPr>
            </w:pPr>
            <w:r w:rsidRPr="00ED115A">
              <w:rPr>
                <w:sz w:val="20"/>
              </w:rPr>
              <w:t xml:space="preserve">Architecture </w:t>
            </w:r>
          </w:p>
        </w:tc>
        <w:tc>
          <w:tcPr>
            <w:tcW w:w="3021" w:type="pct"/>
            <w:vAlign w:val="center"/>
          </w:tcPr>
          <w:p w:rsidR="00C9123C" w:rsidRPr="00ED115A" w:rsidRDefault="00C9123C" w:rsidP="003950CB">
            <w:pPr>
              <w:rPr>
                <w:sz w:val="20"/>
                <w:lang w:eastAsia="ja-JP"/>
              </w:rPr>
            </w:pPr>
            <w:r w:rsidRPr="00ED115A">
              <w:rPr>
                <w:b/>
                <w:sz w:val="20"/>
              </w:rPr>
              <w:t>G.8080/Y.1304</w:t>
            </w:r>
            <w:r w:rsidRPr="00ED115A">
              <w:rPr>
                <w:sz w:val="20"/>
              </w:rPr>
              <w:t xml:space="preserve"> Architecture for the Automatic Switched Optical Network (ASON)</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152A70" w:rsidP="003950CB">
            <w:pPr>
              <w:rPr>
                <w:sz w:val="20"/>
              </w:rPr>
            </w:pPr>
            <w:ins w:id="4556" w:author="Morita" w:date="2016-09-27T22:31:00Z">
              <w:r w:rsidRPr="00ED115A">
                <w:rPr>
                  <w:b/>
                  <w:sz w:val="20"/>
                </w:rPr>
                <w:t xml:space="preserve">G.Imp8080 </w:t>
              </w:r>
              <w:r w:rsidRPr="00ED115A">
                <w:rPr>
                  <w:bCs/>
                  <w:sz w:val="20"/>
                </w:rPr>
                <w:t>Implementer's Guide</w:t>
              </w:r>
            </w:ins>
          </w:p>
        </w:tc>
      </w:tr>
      <w:tr w:rsidR="00C9123C" w:rsidRPr="00ED115A" w:rsidTr="00D55AC7">
        <w:trPr>
          <w:cantSplit/>
          <w:jc w:val="center"/>
        </w:trPr>
        <w:tc>
          <w:tcPr>
            <w:tcW w:w="1979" w:type="pct"/>
            <w:vMerge w:val="restart"/>
            <w:vAlign w:val="center"/>
          </w:tcPr>
          <w:p w:rsidR="00C9123C" w:rsidRPr="00ED115A" w:rsidRDefault="00C9123C" w:rsidP="003950CB">
            <w:pPr>
              <w:rPr>
                <w:sz w:val="20"/>
              </w:rPr>
            </w:pPr>
            <w:r w:rsidRPr="00ED115A">
              <w:rPr>
                <w:sz w:val="20"/>
              </w:rPr>
              <w:t xml:space="preserve">Protocol Neutral Specifications for key signalling elements </w:t>
            </w:r>
          </w:p>
        </w:tc>
        <w:tc>
          <w:tcPr>
            <w:tcW w:w="3021" w:type="pct"/>
            <w:vAlign w:val="center"/>
          </w:tcPr>
          <w:p w:rsidR="00C9123C" w:rsidRPr="00ED115A" w:rsidRDefault="00C9123C" w:rsidP="003950CB">
            <w:pPr>
              <w:rPr>
                <w:b/>
                <w:sz w:val="20"/>
              </w:rPr>
            </w:pPr>
            <w:r w:rsidRPr="00ED115A">
              <w:rPr>
                <w:b/>
                <w:sz w:val="20"/>
              </w:rPr>
              <w:t>G.7713/Y.1704</w:t>
            </w:r>
            <w:r w:rsidRPr="00ED115A">
              <w:rPr>
                <w:sz w:val="20"/>
              </w:rPr>
              <w:t xml:space="preserve"> Distributed Call and Connection Management (DCM)</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sz w:val="20"/>
              </w:rPr>
            </w:pPr>
            <w:r w:rsidRPr="00ED115A">
              <w:rPr>
                <w:b/>
                <w:sz w:val="20"/>
              </w:rPr>
              <w:t>G.7713/Y.1704</w:t>
            </w:r>
            <w:r w:rsidRPr="00ED115A">
              <w:rPr>
                <w:sz w:val="20"/>
              </w:rPr>
              <w:t xml:space="preserve"> Distributed Call and Connection Management (DCM)</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b/>
                <w:sz w:val="20"/>
              </w:rPr>
            </w:pPr>
            <w:r w:rsidRPr="00ED115A">
              <w:rPr>
                <w:b/>
                <w:sz w:val="20"/>
              </w:rPr>
              <w:t>G.Imp7713/Y.1704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sz w:val="20"/>
              </w:rPr>
            </w:pPr>
            <w:r w:rsidRPr="00ED115A">
              <w:rPr>
                <w:b/>
                <w:sz w:val="20"/>
              </w:rPr>
              <w:t>G.7713.1/Y.1704</w:t>
            </w:r>
            <w:r w:rsidRPr="00ED115A">
              <w:rPr>
                <w:sz w:val="20"/>
              </w:rPr>
              <w:t xml:space="preserve"> Distributed Call and Connection Management based on PNNI</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b/>
                <w:sz w:val="20"/>
              </w:rPr>
            </w:pPr>
            <w:r w:rsidRPr="00ED115A">
              <w:rPr>
                <w:b/>
                <w:sz w:val="20"/>
              </w:rPr>
              <w:t>G.Imp7713.1/Y.1704</w:t>
            </w:r>
            <w:r w:rsidRPr="00ED115A">
              <w:rPr>
                <w:sz w:val="20"/>
              </w:rPr>
              <w:t xml:space="preserve">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sz w:val="20"/>
              </w:rPr>
            </w:pPr>
            <w:r w:rsidRPr="00ED115A">
              <w:rPr>
                <w:b/>
                <w:sz w:val="20"/>
              </w:rPr>
              <w:t>G.7713.2/Y.1704</w:t>
            </w:r>
            <w:r w:rsidRPr="00ED115A">
              <w:rPr>
                <w:sz w:val="20"/>
              </w:rPr>
              <w:t xml:space="preserve"> Distributed Call and Connection Management: Signalling mechanism using GMPLS RSVP-TE  </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b/>
                <w:sz w:val="20"/>
              </w:rPr>
            </w:pPr>
            <w:r w:rsidRPr="00ED115A">
              <w:rPr>
                <w:b/>
                <w:sz w:val="20"/>
              </w:rPr>
              <w:t>G.Imp7713.2/Y.1704</w:t>
            </w:r>
            <w:r w:rsidRPr="00ED115A">
              <w:rPr>
                <w:sz w:val="20"/>
              </w:rPr>
              <w:t xml:space="preserve">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sz w:val="20"/>
              </w:rPr>
            </w:pPr>
            <w:r w:rsidRPr="00ED115A">
              <w:rPr>
                <w:b/>
                <w:sz w:val="20"/>
              </w:rPr>
              <w:t>G.7713.3/Y.1704</w:t>
            </w:r>
            <w:r w:rsidRPr="00ED115A">
              <w:rPr>
                <w:sz w:val="20"/>
              </w:rPr>
              <w:t xml:space="preserve"> Distributed Call and Connection Management</w:t>
            </w:r>
            <w:r w:rsidRPr="00ED115A">
              <w:t xml:space="preserve"> </w:t>
            </w:r>
            <w:r w:rsidRPr="00ED115A">
              <w:rPr>
                <w:sz w:val="20"/>
              </w:rPr>
              <w:t xml:space="preserve">: Signalling mechanism using GMPLS CR-LDP  </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G.Imp7713.3/Y.1704</w:t>
            </w:r>
            <w:r w:rsidRPr="00ED115A">
              <w:rPr>
                <w:sz w:val="20"/>
              </w:rPr>
              <w:t xml:space="preserve">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r w:rsidRPr="00ED115A">
              <w:rPr>
                <w:b/>
                <w:sz w:val="20"/>
              </w:rPr>
              <w:t>G.7714/Y.1705</w:t>
            </w:r>
            <w:r w:rsidRPr="00ED115A">
              <w:rPr>
                <w:sz w:val="20"/>
              </w:rPr>
              <w:t xml:space="preserve"> Generalised automatic discovery for transport entities  </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G.7714.1/Y.1705.1</w:t>
            </w:r>
            <w:r w:rsidRPr="00ED115A">
              <w:rPr>
                <w:sz w:val="20"/>
              </w:rPr>
              <w:t xml:space="preserve"> Protocol for automatic discovery in SDH and OTN networks</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Cs/>
                <w:sz w:val="20"/>
              </w:rPr>
            </w:pPr>
            <w:r w:rsidRPr="00ED115A">
              <w:rPr>
                <w:b/>
                <w:sz w:val="20"/>
              </w:rPr>
              <w:t xml:space="preserve">G.Imp7714.1 </w:t>
            </w:r>
            <w:r w:rsidRPr="00ED115A">
              <w:rPr>
                <w:bCs/>
                <w:sz w:val="20"/>
              </w:rPr>
              <w:t>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r w:rsidRPr="00ED115A">
              <w:rPr>
                <w:b/>
                <w:sz w:val="20"/>
              </w:rPr>
              <w:t>G.7715/Y.1706</w:t>
            </w:r>
            <w:r w:rsidRPr="00ED115A">
              <w:rPr>
                <w:sz w:val="20"/>
              </w:rPr>
              <w:t xml:space="preserve"> Architecture and requirements for routing in automatically switched optical networks</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G.Imp7715</w:t>
            </w:r>
            <w:r w:rsidRPr="00ED115A">
              <w:rPr>
                <w:bCs/>
                <w:sz w:val="20"/>
              </w:rPr>
              <w:t xml:space="preserve">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r w:rsidRPr="00ED115A">
              <w:rPr>
                <w:b/>
                <w:sz w:val="20"/>
              </w:rPr>
              <w:t>G.7715.1/Y.1706.1</w:t>
            </w:r>
            <w:r w:rsidRPr="00ED115A">
              <w:rPr>
                <w:sz w:val="20"/>
              </w:rPr>
              <w:t xml:space="preserve"> ASON routing architecture and requirements for link state protocols   </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Cs/>
                <w:sz w:val="20"/>
              </w:rPr>
            </w:pPr>
            <w:r w:rsidRPr="00ED115A">
              <w:rPr>
                <w:b/>
                <w:sz w:val="20"/>
              </w:rPr>
              <w:t>G.Imp7715.1</w:t>
            </w:r>
            <w:r w:rsidRPr="00ED115A">
              <w:rPr>
                <w:bCs/>
                <w:sz w:val="20"/>
              </w:rPr>
              <w:t xml:space="preserve">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r w:rsidRPr="00ED115A">
              <w:rPr>
                <w:b/>
                <w:sz w:val="20"/>
              </w:rPr>
              <w:t>G.7715.2/Y.1706.2</w:t>
            </w:r>
            <w:r w:rsidRPr="00ED115A">
              <w:rPr>
                <w:sz w:val="20"/>
              </w:rPr>
              <w:t xml:space="preserve"> ASON routing architecture and requirements for remote route query  </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bCs/>
                <w:sz w:val="20"/>
              </w:rPr>
              <w:t xml:space="preserve"> G.7718/Y.1709</w:t>
            </w:r>
            <w:r w:rsidRPr="00ED115A">
              <w:rPr>
                <w:sz w:val="20"/>
              </w:rPr>
              <w:t xml:space="preserve"> Framework for ASON Management</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r w:rsidRPr="00ED115A">
              <w:rPr>
                <w:b/>
                <w:bCs/>
                <w:sz w:val="20"/>
              </w:rPr>
              <w:t xml:space="preserve"> G.7718.1/Y.1709.1 </w:t>
            </w:r>
            <w:r w:rsidRPr="00ED115A">
              <w:rPr>
                <w:sz w:val="20"/>
              </w:rPr>
              <w:t>Protocol-neutral management information model for the control plane view</w:t>
            </w:r>
          </w:p>
        </w:tc>
      </w:tr>
      <w:tr w:rsidR="00C9123C" w:rsidRPr="00ED115A" w:rsidTr="00D55AC7">
        <w:trPr>
          <w:cantSplit/>
          <w:jc w:val="center"/>
        </w:trPr>
        <w:tc>
          <w:tcPr>
            <w:tcW w:w="1979" w:type="pct"/>
            <w:vAlign w:val="center"/>
          </w:tcPr>
          <w:p w:rsidR="00C9123C" w:rsidRPr="00ED115A" w:rsidRDefault="00C9123C" w:rsidP="003950CB">
            <w:pPr>
              <w:rPr>
                <w:sz w:val="20"/>
              </w:rPr>
            </w:pPr>
            <w:r w:rsidRPr="00ED115A">
              <w:rPr>
                <w:sz w:val="20"/>
              </w:rPr>
              <w:t xml:space="preserve">Data Communication Network (DCN) </w:t>
            </w:r>
          </w:p>
        </w:tc>
        <w:tc>
          <w:tcPr>
            <w:tcW w:w="3021" w:type="pct"/>
            <w:vAlign w:val="center"/>
          </w:tcPr>
          <w:p w:rsidR="00C9123C" w:rsidRPr="00ED115A" w:rsidRDefault="00C9123C" w:rsidP="003950CB">
            <w:pPr>
              <w:rPr>
                <w:sz w:val="20"/>
              </w:rPr>
            </w:pPr>
            <w:r w:rsidRPr="00ED115A">
              <w:rPr>
                <w:b/>
                <w:sz w:val="20"/>
              </w:rPr>
              <w:t>G. 7712/Y.1703</w:t>
            </w:r>
            <w:r w:rsidRPr="00ED115A">
              <w:rPr>
                <w:sz w:val="20"/>
              </w:rPr>
              <w:t xml:space="preserve"> Architecture and specification of data communication network  </w:t>
            </w:r>
          </w:p>
        </w:tc>
      </w:tr>
    </w:tbl>
    <w:p w:rsidR="00C9123C" w:rsidRPr="00ED115A" w:rsidRDefault="00C9123C" w:rsidP="00C9123C"/>
    <w:bookmarkStart w:id="4557" w:name="_Toc10880900"/>
    <w:p w:rsidR="00C9123C" w:rsidRPr="00ED115A" w:rsidRDefault="003E31AA" w:rsidP="00D55AC7">
      <w:pPr>
        <w:jc w:val="both"/>
        <w:rPr>
          <w:lang w:eastAsia="ja-JP"/>
        </w:rPr>
      </w:pPr>
      <w:ins w:id="4558" w:author="Morita" w:date="2016-09-27T23:45:00Z">
        <w:r>
          <w:rPr>
            <w:lang w:eastAsia="ja-JP"/>
          </w:rPr>
          <w:fldChar w:fldCharType="begin"/>
        </w:r>
        <w:r>
          <w:rPr>
            <w:lang w:eastAsia="ja-JP"/>
          </w:rPr>
          <w:instrText xml:space="preserve"> </w:instrText>
        </w:r>
        <w:r>
          <w:rPr>
            <w:rFonts w:hint="eastAsia"/>
            <w:lang w:eastAsia="ja-JP"/>
          </w:rPr>
          <w:instrText>REF _Ref462783231 \h</w:instrText>
        </w:r>
        <w:r>
          <w:rPr>
            <w:lang w:eastAsia="ja-JP"/>
          </w:rPr>
          <w:instrText xml:space="preserve"> </w:instrText>
        </w:r>
        <w:r>
          <w:rPr>
            <w:lang w:eastAsia="ja-JP"/>
          </w:rPr>
        </w:r>
      </w:ins>
      <w:r>
        <w:rPr>
          <w:lang w:eastAsia="ja-JP"/>
        </w:rPr>
        <w:fldChar w:fldCharType="separate"/>
      </w:r>
      <w:ins w:id="4559" w:author="Morita" w:date="2016-09-27T23:45:00Z">
        <w:r>
          <w:t xml:space="preserve">Table </w:t>
        </w:r>
        <w:r>
          <w:rPr>
            <w:noProof/>
          </w:rPr>
          <w:t>11</w:t>
        </w:r>
        <w:r>
          <w:rPr>
            <w:lang w:eastAsia="ja-JP"/>
          </w:rPr>
          <w:fldChar w:fldCharType="end"/>
        </w:r>
      </w:ins>
      <w:del w:id="4560" w:author="Morita" w:date="2016-09-27T23:45:00Z">
        <w:r w:rsidR="00C9123C" w:rsidRPr="00ED115A" w:rsidDel="003E31AA">
          <w:rPr>
            <w:rFonts w:hint="eastAsia"/>
            <w:lang w:eastAsia="ja-JP"/>
          </w:rPr>
          <w:delText xml:space="preserve">Table </w:delText>
        </w:r>
        <w:smartTag w:uri="urn:schemas-microsoft-com:office:smarttags" w:element="date">
          <w:smartTagPr>
            <w:attr w:name="Year" w:val="2007"/>
            <w:attr w:name="Day" w:val="2"/>
            <w:attr w:name="Month" w:val="4"/>
          </w:smartTagPr>
          <w:r w:rsidR="00C9123C" w:rsidRPr="00ED115A" w:rsidDel="003E31AA">
            <w:rPr>
              <w:rFonts w:hint="eastAsia"/>
              <w:lang w:eastAsia="ja-JP"/>
            </w:rPr>
            <w:delText>7-4-2</w:delText>
          </w:r>
        </w:smartTag>
      </w:del>
      <w:r w:rsidR="00C9123C" w:rsidRPr="00ED115A">
        <w:rPr>
          <w:rFonts w:hint="eastAsia"/>
          <w:lang w:eastAsia="ja-JP"/>
        </w:rPr>
        <w:t xml:space="preserve"> shows </w:t>
      </w:r>
      <w:r w:rsidR="00C9123C" w:rsidRPr="00ED115A">
        <w:rPr>
          <w:lang w:eastAsia="ja-JP"/>
        </w:rPr>
        <w:t xml:space="preserve">the </w:t>
      </w:r>
      <w:r w:rsidR="00C9123C" w:rsidRPr="00ED115A">
        <w:rPr>
          <w:rFonts w:hint="eastAsia"/>
          <w:lang w:eastAsia="ja-JP"/>
        </w:rPr>
        <w:t xml:space="preserve">mapping of existing </w:t>
      </w:r>
      <w:r w:rsidR="00C9123C" w:rsidRPr="00ED115A">
        <w:rPr>
          <w:lang w:eastAsia="ja-JP"/>
        </w:rPr>
        <w:t>protocol-</w:t>
      </w:r>
      <w:r w:rsidR="00C9123C" w:rsidRPr="00ED115A">
        <w:rPr>
          <w:rFonts w:hint="eastAsia"/>
          <w:lang w:eastAsia="ja-JP"/>
        </w:rPr>
        <w:t xml:space="preserve">specific documents between ITU-T Recommendations and ones </w:t>
      </w:r>
      <w:r w:rsidR="00C9123C" w:rsidRPr="00ED115A">
        <w:rPr>
          <w:lang w:eastAsia="ja-JP"/>
        </w:rPr>
        <w:t xml:space="preserve">that </w:t>
      </w:r>
      <w:r w:rsidR="00C9123C" w:rsidRPr="00ED115A">
        <w:rPr>
          <w:color w:val="000000"/>
          <w:lang w:eastAsia="ja-JP"/>
        </w:rPr>
        <w:t xml:space="preserve">were received </w:t>
      </w:r>
      <w:r w:rsidR="00C9123C" w:rsidRPr="00ED115A">
        <w:rPr>
          <w:rFonts w:hint="eastAsia"/>
          <w:lang w:eastAsia="ja-JP"/>
        </w:rPr>
        <w:t>from other organizations.</w:t>
      </w:r>
    </w:p>
    <w:p w:rsidR="00320C3E" w:rsidRPr="00ED115A" w:rsidDel="00E47CCE" w:rsidRDefault="00320C3E" w:rsidP="003E31AA">
      <w:pPr>
        <w:pStyle w:val="af"/>
        <w:rPr>
          <w:del w:id="4561" w:author="Morita" w:date="2016-09-27T23:32:00Z"/>
          <w:lang w:eastAsia="ja-JP"/>
        </w:rPr>
        <w:pPrChange w:id="4562" w:author="Morita" w:date="2016-09-27T23:47:00Z">
          <w:pPr>
            <w:keepLines/>
            <w:spacing w:before="240" w:after="120"/>
            <w:jc w:val="center"/>
          </w:pPr>
        </w:pPrChange>
      </w:pPr>
      <w:del w:id="4563" w:author="Morita" w:date="2016-09-27T23:32:00Z">
        <w:r w:rsidRPr="00ED115A" w:rsidDel="00E47CCE">
          <w:rPr>
            <w:rFonts w:hint="eastAsia"/>
            <w:lang w:eastAsia="ja-JP"/>
          </w:rPr>
          <w:delText>Table</w:delText>
        </w:r>
        <w:r w:rsidRPr="00ED115A" w:rsidDel="00E47CCE">
          <w:delText xml:space="preserve"> </w:delText>
        </w:r>
        <w:smartTag w:uri="urn:schemas-microsoft-com:office:smarttags" w:element="date">
          <w:smartTagPr>
            <w:attr w:name="Year" w:val="2007"/>
            <w:attr w:name="Day" w:val="2"/>
            <w:attr w:name="Month" w:val="4"/>
          </w:smartTagPr>
          <w:r w:rsidRPr="00ED115A" w:rsidDel="00E47CCE">
            <w:rPr>
              <w:rFonts w:hint="eastAsia"/>
              <w:lang w:eastAsia="ja-JP"/>
            </w:rPr>
            <w:delText>7-4-2</w:delText>
          </w:r>
        </w:smartTag>
        <w:r w:rsidRPr="00ED115A" w:rsidDel="00E47CCE">
          <w:rPr>
            <w:rFonts w:hint="eastAsia"/>
            <w:lang w:eastAsia="ja-JP"/>
          </w:rPr>
          <w:delText>: Estimated mapping of protocol</w:delText>
        </w:r>
        <w:r w:rsidRPr="00ED115A" w:rsidDel="00E47CCE">
          <w:rPr>
            <w:lang w:eastAsia="ja-JP"/>
          </w:rPr>
          <w:delText>-</w:delText>
        </w:r>
        <w:r w:rsidRPr="00ED115A" w:rsidDel="00E47CCE">
          <w:rPr>
            <w:rFonts w:hint="eastAsia"/>
            <w:lang w:eastAsia="ja-JP"/>
          </w:rPr>
          <w:delText>specific</w:delText>
        </w:r>
        <w:r w:rsidRPr="00ED115A" w:rsidDel="00E47CCE">
          <w:rPr>
            <w:lang w:eastAsia="ja-JP"/>
          </w:rPr>
          <w:delText xml:space="preserve"> </w:delText>
        </w:r>
        <w:r w:rsidRPr="00ED115A" w:rsidDel="00E47CCE">
          <w:rPr>
            <w:rFonts w:hint="eastAsia"/>
            <w:lang w:eastAsia="ja-JP"/>
          </w:rPr>
          <w:delText xml:space="preserve">documents in </w:delText>
        </w:r>
        <w:r w:rsidRPr="00ED115A" w:rsidDel="00E47CCE">
          <w:rPr>
            <w:lang w:eastAsia="ja-JP"/>
          </w:rPr>
          <w:delText>ITU-T</w:delText>
        </w:r>
        <w:r w:rsidRPr="00ED115A" w:rsidDel="00E47CCE">
          <w:rPr>
            <w:rFonts w:hint="eastAsia"/>
            <w:lang w:eastAsia="ja-JP"/>
          </w:rPr>
          <w:delText xml:space="preserve"> ASON Recommendations</w:delText>
        </w:r>
      </w:del>
    </w:p>
    <w:p w:rsidR="00E47CCE" w:rsidRPr="00E47CCE" w:rsidRDefault="00E47CCE" w:rsidP="003E31AA">
      <w:pPr>
        <w:pStyle w:val="af"/>
        <w:rPr>
          <w:ins w:id="4564" w:author="Morita" w:date="2016-09-27T23:32:00Z"/>
          <w:rFonts w:hint="eastAsia"/>
          <w:lang w:eastAsia="ja-JP"/>
          <w:rPrChange w:id="4565" w:author="Morita" w:date="2016-09-27T23:32:00Z">
            <w:rPr>
              <w:ins w:id="4566" w:author="Morita" w:date="2016-09-27T23:32:00Z"/>
              <w:rFonts w:hint="eastAsia"/>
              <w:lang w:eastAsia="ja-JP"/>
            </w:rPr>
          </w:rPrChange>
        </w:rPr>
        <w:pPrChange w:id="4567" w:author="Morita" w:date="2016-09-27T23:47:00Z">
          <w:pPr>
            <w:pStyle w:val="af"/>
          </w:pPr>
        </w:pPrChange>
      </w:pPr>
      <w:bookmarkStart w:id="4568" w:name="_Ref462783231"/>
      <w:bookmarkStart w:id="4569" w:name="_Toc462783307"/>
      <w:ins w:id="4570" w:author="Morita" w:date="2016-09-27T23:32:00Z">
        <w:r>
          <w:t xml:space="preserve">Table </w:t>
        </w:r>
        <w:r>
          <w:fldChar w:fldCharType="begin"/>
        </w:r>
        <w:r>
          <w:instrText xml:space="preserve"> SEQ Table \* ARABIC </w:instrText>
        </w:r>
      </w:ins>
      <w:r>
        <w:fldChar w:fldCharType="separate"/>
      </w:r>
      <w:ins w:id="4571" w:author="Morita" w:date="2016-09-27T23:34:00Z">
        <w:r w:rsidR="00575FF2">
          <w:rPr>
            <w:noProof/>
          </w:rPr>
          <w:t>11</w:t>
        </w:r>
      </w:ins>
      <w:ins w:id="4572" w:author="Morita" w:date="2016-09-27T23:32:00Z">
        <w:r>
          <w:fldChar w:fldCharType="end"/>
        </w:r>
        <w:bookmarkEnd w:id="4568"/>
        <w:r>
          <w:rPr>
            <w:rFonts w:hint="eastAsia"/>
            <w:lang w:eastAsia="ja-JP"/>
          </w:rPr>
          <w:t xml:space="preserve"> </w:t>
        </w:r>
        <w:r>
          <w:rPr>
            <w:lang w:eastAsia="ja-JP"/>
          </w:rPr>
          <w:t>–</w:t>
        </w:r>
        <w:r>
          <w:rPr>
            <w:rFonts w:hint="eastAsia"/>
            <w:lang w:eastAsia="ja-JP"/>
          </w:rPr>
          <w:t xml:space="preserve"> </w:t>
        </w:r>
        <w:r w:rsidRPr="00E47CCE">
          <w:rPr>
            <w:lang w:eastAsia="ja-JP"/>
          </w:rPr>
          <w:t>Estimated mapping of protocol-specific documents in ITU-T ASON Recommendations</w:t>
        </w:r>
        <w:bookmarkEnd w:id="4569"/>
      </w:ins>
    </w:p>
    <w:p w:rsidR="00C9123C" w:rsidRPr="00ED115A" w:rsidRDefault="008362BA" w:rsidP="00C9123C">
      <w:pPr>
        <w:rPr>
          <w:lang w:eastAsia="ja-JP"/>
        </w:rPr>
      </w:pPr>
      <w:r>
        <w:rPr>
          <w:noProof/>
          <w:lang w:val="en-US" w:eastAsia="ja-JP"/>
        </w:rPr>
        <w:drawing>
          <wp:inline distT="0" distB="0" distL="0" distR="0" wp14:anchorId="166676EF" wp14:editId="73ED6080">
            <wp:extent cx="6093460" cy="5060315"/>
            <wp:effectExtent l="0" t="0" r="254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093460" cy="5060315"/>
                    </a:xfrm>
                    <a:prstGeom prst="rect">
                      <a:avLst/>
                    </a:prstGeom>
                    <a:noFill/>
                    <a:ln>
                      <a:noFill/>
                    </a:ln>
                  </pic:spPr>
                </pic:pic>
              </a:graphicData>
            </a:graphic>
          </wp:inline>
        </w:drawing>
      </w:r>
    </w:p>
    <w:p w:rsidR="00C9123C" w:rsidRPr="00ED115A" w:rsidRDefault="00C9123C" w:rsidP="00D55AC7">
      <w:pPr>
        <w:pStyle w:val="2"/>
      </w:pPr>
      <w:bookmarkStart w:id="4573" w:name="_Toc404879752"/>
      <w:bookmarkStart w:id="4574" w:name="_Toc404880727"/>
      <w:bookmarkStart w:id="4575" w:name="_Toc405246251"/>
      <w:bookmarkStart w:id="4576" w:name="_Toc405248147"/>
      <w:bookmarkStart w:id="4577" w:name="_Toc462786393"/>
      <w:r w:rsidRPr="00ED115A">
        <w:t>Standards on the Ethernet Frames</w:t>
      </w:r>
      <w:r w:rsidRPr="00ED115A">
        <w:rPr>
          <w:rFonts w:hint="eastAsia"/>
          <w:lang w:eastAsia="ja-JP"/>
        </w:rPr>
        <w:t>, MPLS</w:t>
      </w:r>
      <w:r w:rsidRPr="00ED115A">
        <w:rPr>
          <w:lang w:eastAsia="ja-JP"/>
        </w:rPr>
        <w:t>,</w:t>
      </w:r>
      <w:r w:rsidRPr="00ED115A">
        <w:t xml:space="preserve"> Transport MPLS and MPLS-TP</w:t>
      </w:r>
      <w:bookmarkEnd w:id="4573"/>
      <w:bookmarkEnd w:id="4574"/>
      <w:bookmarkEnd w:id="4575"/>
      <w:bookmarkEnd w:id="4576"/>
      <w:bookmarkEnd w:id="4577"/>
    </w:p>
    <w:p w:rsidR="00C9123C" w:rsidRPr="00ED115A" w:rsidRDefault="003E31AA" w:rsidP="00C9123C">
      <w:pPr>
        <w:rPr>
          <w:i/>
          <w:iCs/>
          <w:lang w:eastAsia="ja-JP"/>
        </w:rPr>
      </w:pPr>
      <w:ins w:id="4578" w:author="Morita" w:date="2016-09-27T23:45:00Z">
        <w:r>
          <w:rPr>
            <w:rFonts w:hint="eastAsia"/>
            <w:lang w:eastAsia="ja-JP"/>
          </w:rPr>
          <w:t>The following tables</w:t>
        </w:r>
      </w:ins>
      <w:del w:id="4579" w:author="Morita" w:date="2016-09-27T23:45:00Z">
        <w:r w:rsidR="00660E88" w:rsidDel="003E31AA">
          <w:rPr>
            <w:rFonts w:hint="eastAsia"/>
            <w:lang w:eastAsia="ja-JP"/>
          </w:rPr>
          <w:delText>T</w:delText>
        </w:r>
        <w:r w:rsidR="00C9123C" w:rsidRPr="00ED115A" w:rsidDel="003E31AA">
          <w:delText>able</w:delText>
        </w:r>
        <w:r w:rsidR="00C9123C" w:rsidRPr="00ED115A" w:rsidDel="003E31AA">
          <w:rPr>
            <w:rFonts w:hint="eastAsia"/>
            <w:lang w:eastAsia="ja-JP"/>
          </w:rPr>
          <w:delText>s</w:delText>
        </w:r>
        <w:r w:rsidR="00C9123C" w:rsidRPr="00ED115A" w:rsidDel="003E31AA">
          <w:delText xml:space="preserve"> 7-5, 7-6</w:delText>
        </w:r>
        <w:r w:rsidR="00660E88" w:rsidDel="003E31AA">
          <w:rPr>
            <w:rFonts w:hint="eastAsia"/>
            <w:lang w:eastAsia="ja-JP"/>
          </w:rPr>
          <w:delText>,</w:delText>
        </w:r>
        <w:r w:rsidR="00C9123C" w:rsidRPr="00ED115A" w:rsidDel="003E31AA">
          <w:delText xml:space="preserve"> and 7-7</w:delText>
        </w:r>
      </w:del>
      <w:r w:rsidR="00C9123C" w:rsidRPr="00ED115A">
        <w:t xml:space="preserve"> list ITU-T Recommendations specifically related to </w:t>
      </w:r>
      <w:r w:rsidR="00C9123C" w:rsidRPr="00ED115A">
        <w:rPr>
          <w:rFonts w:hint="eastAsia"/>
          <w:lang w:eastAsia="ja-JP"/>
        </w:rPr>
        <w:t>Ethernet</w:t>
      </w:r>
      <w:r w:rsidR="00C9123C" w:rsidRPr="00ED115A">
        <w:rPr>
          <w:lang w:eastAsia="ja-JP"/>
        </w:rPr>
        <w:t>,</w:t>
      </w:r>
      <w:r w:rsidR="00C9123C" w:rsidRPr="00ED115A">
        <w:rPr>
          <w:rFonts w:hint="eastAsia"/>
          <w:lang w:eastAsia="ja-JP"/>
        </w:rPr>
        <w:t xml:space="preserve"> MPLS</w:t>
      </w:r>
      <w:r w:rsidR="00C9123C" w:rsidRPr="00ED115A">
        <w:rPr>
          <w:lang w:eastAsia="ja-JP"/>
        </w:rPr>
        <w:t xml:space="preserve"> </w:t>
      </w:r>
      <w:r w:rsidR="00C9123C">
        <w:rPr>
          <w:rFonts w:hint="eastAsia"/>
          <w:lang w:eastAsia="ja-JP"/>
        </w:rPr>
        <w:t>and MPLS-TP</w:t>
      </w:r>
      <w:r w:rsidR="00C9123C" w:rsidRPr="00ED115A">
        <w:t>.</w:t>
      </w:r>
    </w:p>
    <w:p w:rsidR="00C9123C" w:rsidRPr="00ED115A" w:rsidDel="00575FF2" w:rsidRDefault="00C9123C" w:rsidP="003E31AA">
      <w:pPr>
        <w:pStyle w:val="af"/>
        <w:rPr>
          <w:del w:id="4580" w:author="Morita" w:date="2016-09-27T23:33:00Z"/>
          <w:lang w:eastAsia="ja-JP"/>
        </w:rPr>
        <w:pPrChange w:id="4581" w:author="Morita" w:date="2016-09-27T23:47:00Z">
          <w:pPr>
            <w:keepNext/>
            <w:keepLines/>
            <w:spacing w:before="360" w:after="120"/>
            <w:jc w:val="center"/>
          </w:pPr>
        </w:pPrChange>
      </w:pPr>
      <w:del w:id="4582" w:author="Morita" w:date="2016-09-27T23:33:00Z">
        <w:r w:rsidRPr="00ED115A" w:rsidDel="00575FF2">
          <w:rPr>
            <w:rFonts w:hint="eastAsia"/>
            <w:lang w:eastAsia="ja-JP"/>
          </w:rPr>
          <w:delText>Table 7-</w:delText>
        </w:r>
        <w:r w:rsidR="00BD47E8" w:rsidRPr="00ED115A" w:rsidDel="00575FF2">
          <w:rPr>
            <w:lang w:eastAsia="ja-JP"/>
          </w:rPr>
          <w:delText xml:space="preserve">5 </w:delText>
        </w:r>
      </w:del>
      <w:del w:id="4583" w:author="Morita" w:date="2016-09-27T23:32:00Z">
        <w:r w:rsidR="00BD47E8" w:rsidRPr="00ED115A" w:rsidDel="00575FF2">
          <w:rPr>
            <w:lang w:eastAsia="ja-JP"/>
          </w:rPr>
          <w:delText>Ethernet</w:delText>
        </w:r>
        <w:r w:rsidRPr="00ED115A" w:rsidDel="00575FF2">
          <w:rPr>
            <w:rFonts w:hint="eastAsia"/>
            <w:lang w:eastAsia="ja-JP"/>
          </w:rPr>
          <w:delText xml:space="preserve"> related Recommendations</w:delText>
        </w:r>
      </w:del>
    </w:p>
    <w:p w:rsidR="00575FF2" w:rsidRPr="00575FF2" w:rsidRDefault="00575FF2" w:rsidP="003E31AA">
      <w:pPr>
        <w:pStyle w:val="af"/>
        <w:rPr>
          <w:ins w:id="4584" w:author="Morita" w:date="2016-09-27T23:32:00Z"/>
          <w:rFonts w:hint="eastAsia"/>
          <w:lang w:eastAsia="ja-JP"/>
          <w:rPrChange w:id="4585" w:author="Morita" w:date="2016-09-27T23:32:00Z">
            <w:rPr>
              <w:ins w:id="4586" w:author="Morita" w:date="2016-09-27T23:32:00Z"/>
              <w:rFonts w:hint="eastAsia"/>
              <w:lang w:eastAsia="ja-JP"/>
            </w:rPr>
          </w:rPrChange>
        </w:rPr>
        <w:pPrChange w:id="4587" w:author="Morita" w:date="2016-09-27T23:47:00Z">
          <w:pPr/>
        </w:pPrChange>
      </w:pPr>
      <w:bookmarkStart w:id="4588" w:name="_Ref462782700"/>
      <w:bookmarkStart w:id="4589" w:name="_Ref462782711"/>
      <w:bookmarkStart w:id="4590" w:name="_Toc462783308"/>
      <w:ins w:id="4591" w:author="Morita" w:date="2016-09-27T23:32:00Z">
        <w:r>
          <w:t xml:space="preserve">Table </w:t>
        </w:r>
        <w:r>
          <w:fldChar w:fldCharType="begin"/>
        </w:r>
        <w:r>
          <w:instrText xml:space="preserve"> SEQ Table \* ARABIC </w:instrText>
        </w:r>
      </w:ins>
      <w:r>
        <w:fldChar w:fldCharType="separate"/>
      </w:r>
      <w:ins w:id="4592" w:author="Morita" w:date="2016-09-27T23:34:00Z">
        <w:r>
          <w:rPr>
            <w:noProof/>
          </w:rPr>
          <w:t>12</w:t>
        </w:r>
      </w:ins>
      <w:ins w:id="4593" w:author="Morita" w:date="2016-09-27T23:32:00Z">
        <w:r>
          <w:fldChar w:fldCharType="end"/>
        </w:r>
        <w:bookmarkEnd w:id="4589"/>
        <w:r>
          <w:rPr>
            <w:rFonts w:hint="eastAsia"/>
            <w:lang w:eastAsia="ja-JP"/>
          </w:rPr>
          <w:t xml:space="preserve"> </w:t>
        </w:r>
        <w:r>
          <w:rPr>
            <w:lang w:eastAsia="ja-JP"/>
          </w:rPr>
          <w:t>–</w:t>
        </w:r>
        <w:r>
          <w:rPr>
            <w:rFonts w:hint="eastAsia"/>
            <w:lang w:eastAsia="ja-JP"/>
          </w:rPr>
          <w:t xml:space="preserve"> </w:t>
        </w:r>
        <w:r w:rsidRPr="00575FF2">
          <w:rPr>
            <w:lang w:eastAsia="ja-JP"/>
          </w:rPr>
          <w:t>Ethernet related Recommendations</w:t>
        </w:r>
        <w:bookmarkEnd w:id="4588"/>
        <w:bookmarkEnd w:id="4590"/>
      </w:ins>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38"/>
        <w:gridCol w:w="2129"/>
        <w:gridCol w:w="5490"/>
      </w:tblGrid>
      <w:tr w:rsidR="00C9123C" w:rsidRPr="00F634F5" w:rsidTr="00D55AC7">
        <w:trPr>
          <w:cantSplit/>
          <w:tblHeader/>
          <w:jc w:val="center"/>
        </w:trPr>
        <w:tc>
          <w:tcPr>
            <w:tcW w:w="1135" w:type="pct"/>
          </w:tcPr>
          <w:p w:rsidR="00C9123C" w:rsidRPr="00F634F5" w:rsidRDefault="00C9123C" w:rsidP="003950CB">
            <w:pPr>
              <w:rPr>
                <w:b/>
                <w:sz w:val="20"/>
              </w:rPr>
            </w:pPr>
            <w:r w:rsidRPr="00F634F5">
              <w:rPr>
                <w:b/>
                <w:sz w:val="20"/>
              </w:rPr>
              <w:t>Organisation (Subgroup responsible)</w:t>
            </w:r>
          </w:p>
        </w:tc>
        <w:tc>
          <w:tcPr>
            <w:tcW w:w="1080" w:type="pct"/>
          </w:tcPr>
          <w:p w:rsidR="00C9123C" w:rsidRPr="00F634F5" w:rsidRDefault="00C9123C" w:rsidP="003950CB">
            <w:pPr>
              <w:rPr>
                <w:b/>
                <w:sz w:val="20"/>
              </w:rPr>
            </w:pPr>
            <w:r w:rsidRPr="00F634F5">
              <w:rPr>
                <w:b/>
                <w:sz w:val="20"/>
              </w:rPr>
              <w:t>Number</w:t>
            </w:r>
          </w:p>
        </w:tc>
        <w:tc>
          <w:tcPr>
            <w:tcW w:w="2785" w:type="pct"/>
          </w:tcPr>
          <w:p w:rsidR="00C9123C" w:rsidRPr="00F634F5" w:rsidRDefault="00C9123C" w:rsidP="003950CB">
            <w:pPr>
              <w:rPr>
                <w:b/>
                <w:sz w:val="20"/>
              </w:rPr>
            </w:pPr>
            <w:r w:rsidRPr="00F634F5">
              <w:rPr>
                <w:b/>
                <w:sz w:val="20"/>
              </w:rPr>
              <w:t>Title</w:t>
            </w:r>
          </w:p>
        </w:tc>
      </w:tr>
      <w:tr w:rsidR="00C9123C" w:rsidRPr="00F634F5" w:rsidTr="00D55AC7">
        <w:trPr>
          <w:cantSplit/>
          <w:jc w:val="center"/>
        </w:trPr>
        <w:tc>
          <w:tcPr>
            <w:tcW w:w="1135" w:type="pct"/>
          </w:tcPr>
          <w:p w:rsidR="00C9123C" w:rsidRPr="00F57E5A" w:rsidRDefault="00C9123C" w:rsidP="003950CB">
            <w:pPr>
              <w:rPr>
                <w:sz w:val="20"/>
                <w:rPrChange w:id="4594" w:author="Morita" w:date="2016-09-27T22:43:00Z">
                  <w:rPr>
                    <w:sz w:val="20"/>
                    <w:lang w:eastAsia="ja-JP"/>
                  </w:rPr>
                </w:rPrChange>
              </w:rPr>
            </w:pPr>
            <w:r w:rsidRPr="00F57E5A">
              <w:rPr>
                <w:sz w:val="20"/>
                <w:rPrChange w:id="4595" w:author="Morita" w:date="2016-09-27T22:43:00Z">
                  <w:rPr>
                    <w:sz w:val="20"/>
                  </w:rPr>
                </w:rPrChange>
              </w:rPr>
              <w:t>SG12 (Q.17/12)</w:t>
            </w:r>
          </w:p>
        </w:tc>
        <w:tc>
          <w:tcPr>
            <w:tcW w:w="1080" w:type="pct"/>
          </w:tcPr>
          <w:p w:rsidR="00C9123C" w:rsidRPr="00F57E5A" w:rsidRDefault="00C9123C" w:rsidP="003950CB">
            <w:pPr>
              <w:rPr>
                <w:sz w:val="20"/>
                <w:rPrChange w:id="4596" w:author="Morita" w:date="2016-09-27T22:43:00Z">
                  <w:rPr>
                    <w:sz w:val="20"/>
                    <w:lang w:eastAsia="ja-JP"/>
                  </w:rPr>
                </w:rPrChange>
              </w:rPr>
            </w:pPr>
            <w:r w:rsidRPr="00F57E5A">
              <w:rPr>
                <w:sz w:val="20"/>
                <w:rPrChange w:id="4597" w:author="Morita" w:date="2016-09-27T22:43:00Z">
                  <w:rPr>
                    <w:snapToGrid w:val="0"/>
                    <w:sz w:val="20"/>
                  </w:rPr>
                </w:rPrChange>
              </w:rPr>
              <w:t>G.1563</w:t>
            </w:r>
          </w:p>
        </w:tc>
        <w:tc>
          <w:tcPr>
            <w:tcW w:w="2785" w:type="pct"/>
          </w:tcPr>
          <w:p w:rsidR="00C9123C" w:rsidRPr="00F57E5A" w:rsidRDefault="00C9123C" w:rsidP="003950CB">
            <w:pPr>
              <w:rPr>
                <w:sz w:val="20"/>
                <w:rPrChange w:id="4598" w:author="Morita" w:date="2016-09-27T22:43:00Z">
                  <w:rPr>
                    <w:sz w:val="20"/>
                  </w:rPr>
                </w:rPrChange>
              </w:rPr>
            </w:pPr>
            <w:r w:rsidRPr="00F57E5A">
              <w:rPr>
                <w:sz w:val="20"/>
                <w:rPrChange w:id="4599" w:author="Morita" w:date="2016-09-27T22:43:00Z">
                  <w:rPr>
                    <w:snapToGrid w:val="0"/>
                    <w:sz w:val="20"/>
                  </w:rPr>
                </w:rPrChange>
              </w:rPr>
              <w:t xml:space="preserve">Ethernet frame transfer and availability performance  </w:t>
            </w:r>
          </w:p>
        </w:tc>
      </w:tr>
      <w:tr w:rsidR="00C9123C" w:rsidRPr="00F634F5" w:rsidTr="00D55AC7">
        <w:trPr>
          <w:cantSplit/>
          <w:jc w:val="center"/>
        </w:trPr>
        <w:tc>
          <w:tcPr>
            <w:tcW w:w="1135" w:type="pct"/>
          </w:tcPr>
          <w:p w:rsidR="00C9123C" w:rsidRPr="00F57E5A" w:rsidRDefault="00C9123C" w:rsidP="003950CB">
            <w:pPr>
              <w:rPr>
                <w:sz w:val="20"/>
                <w:rPrChange w:id="4600" w:author="Morita" w:date="2016-09-27T22:43:00Z">
                  <w:rPr>
                    <w:sz w:val="20"/>
                    <w:lang w:eastAsia="ja-JP"/>
                  </w:rPr>
                </w:rPrChange>
              </w:rPr>
            </w:pPr>
            <w:r w:rsidRPr="00F57E5A">
              <w:rPr>
                <w:sz w:val="20"/>
                <w:rPrChange w:id="4601" w:author="Morita" w:date="2016-09-27T22:43:00Z">
                  <w:rPr>
                    <w:sz w:val="20"/>
                    <w:lang w:eastAsia="ja-JP"/>
                  </w:rPr>
                </w:rPrChange>
              </w:rPr>
              <w:lastRenderedPageBreak/>
              <w:t>SG13(</w:t>
            </w:r>
            <w:r w:rsidR="00BD47E8" w:rsidRPr="00F57E5A">
              <w:rPr>
                <w:sz w:val="20"/>
                <w:rPrChange w:id="4602" w:author="Morita" w:date="2016-09-27T22:43:00Z">
                  <w:rPr>
                    <w:sz w:val="20"/>
                    <w:lang w:eastAsia="ja-JP"/>
                  </w:rPr>
                </w:rPrChange>
              </w:rPr>
              <w:t>Q7</w:t>
            </w:r>
            <w:r w:rsidRPr="00F57E5A">
              <w:rPr>
                <w:sz w:val="20"/>
                <w:rPrChange w:id="4603" w:author="Morita" w:date="2016-09-27T22:43:00Z">
                  <w:rPr>
                    <w:sz w:val="20"/>
                    <w:lang w:eastAsia="ja-JP"/>
                  </w:rPr>
                </w:rPrChange>
              </w:rPr>
              <w:t>/13)</w:t>
            </w:r>
          </w:p>
        </w:tc>
        <w:tc>
          <w:tcPr>
            <w:tcW w:w="1080" w:type="pct"/>
          </w:tcPr>
          <w:p w:rsidR="00C9123C" w:rsidRPr="00F57E5A" w:rsidRDefault="00C9123C" w:rsidP="003950CB">
            <w:pPr>
              <w:rPr>
                <w:sz w:val="20"/>
                <w:rPrChange w:id="4604" w:author="Morita" w:date="2016-09-27T22:43:00Z">
                  <w:rPr>
                    <w:sz w:val="20"/>
                    <w:lang w:eastAsia="ja-JP"/>
                  </w:rPr>
                </w:rPrChange>
              </w:rPr>
            </w:pPr>
            <w:r w:rsidRPr="00F57E5A">
              <w:rPr>
                <w:sz w:val="20"/>
                <w:rPrChange w:id="4605" w:author="Morita" w:date="2016-09-27T22:43:00Z">
                  <w:rPr>
                    <w:sz w:val="20"/>
                    <w:lang w:eastAsia="ja-JP"/>
                  </w:rPr>
                </w:rPrChange>
              </w:rPr>
              <w:t>Y.1415</w:t>
            </w:r>
          </w:p>
        </w:tc>
        <w:tc>
          <w:tcPr>
            <w:tcW w:w="2785" w:type="pct"/>
          </w:tcPr>
          <w:p w:rsidR="00C9123C" w:rsidRPr="00F57E5A" w:rsidRDefault="00C9123C" w:rsidP="003950CB">
            <w:pPr>
              <w:rPr>
                <w:sz w:val="20"/>
                <w:rPrChange w:id="4606" w:author="Morita" w:date="2016-09-27T22:43:00Z">
                  <w:rPr>
                    <w:sz w:val="20"/>
                  </w:rPr>
                </w:rPrChange>
              </w:rPr>
            </w:pPr>
            <w:r w:rsidRPr="00F57E5A">
              <w:rPr>
                <w:sz w:val="20"/>
                <w:rPrChange w:id="4607" w:author="Morita" w:date="2016-09-27T22:43:00Z">
                  <w:rPr>
                    <w:sz w:val="20"/>
                  </w:rPr>
                </w:rPrChange>
              </w:rPr>
              <w:t>Ethernet-MPLS network interworking - User plane interworking</w:t>
            </w:r>
          </w:p>
        </w:tc>
      </w:tr>
      <w:tr w:rsidR="00C9123C" w:rsidRPr="00F634F5" w:rsidTr="00D55AC7">
        <w:trPr>
          <w:cantSplit/>
          <w:jc w:val="center"/>
        </w:trPr>
        <w:tc>
          <w:tcPr>
            <w:tcW w:w="1135" w:type="pct"/>
          </w:tcPr>
          <w:p w:rsidR="00C9123C" w:rsidRPr="00F57E5A" w:rsidRDefault="00C9123C" w:rsidP="003950CB">
            <w:pPr>
              <w:rPr>
                <w:sz w:val="20"/>
                <w:rPrChange w:id="4608" w:author="Morita" w:date="2016-09-27T22:43:00Z">
                  <w:rPr>
                    <w:sz w:val="20"/>
                    <w:lang w:eastAsia="ja-JP"/>
                  </w:rPr>
                </w:rPrChange>
              </w:rPr>
            </w:pPr>
            <w:r w:rsidRPr="00F57E5A">
              <w:rPr>
                <w:sz w:val="20"/>
                <w:rPrChange w:id="4609" w:author="Morita" w:date="2016-09-27T22:43:00Z">
                  <w:rPr>
                    <w:sz w:val="20"/>
                    <w:lang w:eastAsia="ja-JP"/>
                  </w:rPr>
                </w:rPrChange>
              </w:rPr>
              <w:t>SG15(Q.10/15)</w:t>
            </w:r>
          </w:p>
        </w:tc>
        <w:tc>
          <w:tcPr>
            <w:tcW w:w="1080" w:type="pct"/>
          </w:tcPr>
          <w:p w:rsidR="00C9123C" w:rsidRPr="00F57E5A" w:rsidRDefault="00C9123C" w:rsidP="003950CB">
            <w:pPr>
              <w:rPr>
                <w:sz w:val="20"/>
                <w:rPrChange w:id="4610" w:author="Morita" w:date="2016-09-27T22:43:00Z">
                  <w:rPr>
                    <w:sz w:val="20"/>
                    <w:lang w:eastAsia="ja-JP"/>
                  </w:rPr>
                </w:rPrChange>
              </w:rPr>
            </w:pPr>
            <w:r w:rsidRPr="00F57E5A">
              <w:rPr>
                <w:sz w:val="20"/>
                <w:rPrChange w:id="4611" w:author="Morita" w:date="2016-09-27T22:43:00Z">
                  <w:rPr>
                    <w:sz w:val="20"/>
                    <w:lang w:eastAsia="ja-JP"/>
                  </w:rPr>
                </w:rPrChange>
              </w:rPr>
              <w:t>Y.1730</w:t>
            </w:r>
          </w:p>
        </w:tc>
        <w:tc>
          <w:tcPr>
            <w:tcW w:w="2785" w:type="pct"/>
          </w:tcPr>
          <w:p w:rsidR="00C9123C" w:rsidRPr="00F57E5A" w:rsidRDefault="00C9123C" w:rsidP="003950CB">
            <w:pPr>
              <w:rPr>
                <w:sz w:val="20"/>
                <w:rPrChange w:id="4612" w:author="Morita" w:date="2016-09-27T22:43:00Z">
                  <w:rPr>
                    <w:sz w:val="20"/>
                  </w:rPr>
                </w:rPrChange>
              </w:rPr>
            </w:pPr>
            <w:r w:rsidRPr="00F57E5A">
              <w:rPr>
                <w:sz w:val="20"/>
                <w:rPrChange w:id="4613" w:author="Morita" w:date="2016-09-27T22:43:00Z">
                  <w:rPr>
                    <w:sz w:val="20"/>
                  </w:rPr>
                </w:rPrChange>
              </w:rPr>
              <w:t>Requirements for OAM functions in Ethernet-based networks and Ethernet services</w:t>
            </w:r>
          </w:p>
        </w:tc>
      </w:tr>
      <w:tr w:rsidR="00C9123C" w:rsidRPr="00F634F5" w:rsidTr="00D55AC7">
        <w:trPr>
          <w:cantSplit/>
          <w:jc w:val="center"/>
        </w:trPr>
        <w:tc>
          <w:tcPr>
            <w:tcW w:w="1135" w:type="pct"/>
          </w:tcPr>
          <w:p w:rsidR="00C9123C" w:rsidRPr="00F57E5A" w:rsidRDefault="00C9123C" w:rsidP="003950CB">
            <w:pPr>
              <w:rPr>
                <w:sz w:val="20"/>
                <w:rPrChange w:id="4614" w:author="Morita" w:date="2016-09-27T22:43:00Z">
                  <w:rPr>
                    <w:sz w:val="20"/>
                    <w:lang w:eastAsia="ja-JP"/>
                  </w:rPr>
                </w:rPrChange>
              </w:rPr>
            </w:pPr>
            <w:r w:rsidRPr="00F57E5A">
              <w:rPr>
                <w:sz w:val="20"/>
                <w:rPrChange w:id="4615" w:author="Morita" w:date="2016-09-27T22:43:00Z">
                  <w:rPr>
                    <w:sz w:val="20"/>
                    <w:lang w:eastAsia="ja-JP"/>
                  </w:rPr>
                </w:rPrChange>
              </w:rPr>
              <w:t>SG15(Q.10/15)</w:t>
            </w:r>
          </w:p>
        </w:tc>
        <w:tc>
          <w:tcPr>
            <w:tcW w:w="1080" w:type="pct"/>
          </w:tcPr>
          <w:p w:rsidR="00C9123C" w:rsidRPr="00F57E5A" w:rsidRDefault="00C9123C" w:rsidP="003950CB">
            <w:pPr>
              <w:rPr>
                <w:sz w:val="20"/>
                <w:rPrChange w:id="4616" w:author="Morita" w:date="2016-09-27T22:43:00Z">
                  <w:rPr>
                    <w:sz w:val="20"/>
                    <w:lang w:eastAsia="ja-JP"/>
                  </w:rPr>
                </w:rPrChange>
              </w:rPr>
            </w:pPr>
            <w:r w:rsidRPr="00F57E5A">
              <w:rPr>
                <w:sz w:val="20"/>
                <w:rPrChange w:id="4617" w:author="Morita" w:date="2016-09-27T22:43:00Z">
                  <w:rPr>
                    <w:sz w:val="20"/>
                    <w:lang w:eastAsia="ja-JP"/>
                  </w:rPr>
                </w:rPrChange>
              </w:rPr>
              <w:t xml:space="preserve">Y.1731 </w:t>
            </w:r>
          </w:p>
        </w:tc>
        <w:tc>
          <w:tcPr>
            <w:tcW w:w="2785" w:type="pct"/>
          </w:tcPr>
          <w:p w:rsidR="00C9123C" w:rsidRPr="00F57E5A" w:rsidRDefault="00C9123C" w:rsidP="003950CB">
            <w:pPr>
              <w:rPr>
                <w:sz w:val="20"/>
                <w:rPrChange w:id="4618" w:author="Morita" w:date="2016-09-27T22:43:00Z">
                  <w:rPr>
                    <w:sz w:val="20"/>
                  </w:rPr>
                </w:rPrChange>
              </w:rPr>
            </w:pPr>
            <w:r w:rsidRPr="00F57E5A">
              <w:rPr>
                <w:sz w:val="20"/>
                <w:rPrChange w:id="4619" w:author="Morita" w:date="2016-09-27T22:43:00Z">
                  <w:rPr>
                    <w:sz w:val="20"/>
                  </w:rPr>
                </w:rPrChange>
              </w:rPr>
              <w:t>OAM functions and mechanisms for Ethernet based networks</w:t>
            </w:r>
          </w:p>
        </w:tc>
      </w:tr>
      <w:tr w:rsidR="00C9123C" w:rsidRPr="00F634F5" w:rsidTr="00D55AC7">
        <w:trPr>
          <w:cantSplit/>
          <w:jc w:val="center"/>
        </w:trPr>
        <w:tc>
          <w:tcPr>
            <w:tcW w:w="1135" w:type="pct"/>
          </w:tcPr>
          <w:p w:rsidR="00C9123C" w:rsidRPr="00F57E5A" w:rsidRDefault="00C9123C" w:rsidP="003950CB">
            <w:pPr>
              <w:rPr>
                <w:sz w:val="20"/>
                <w:rPrChange w:id="4620" w:author="Morita" w:date="2016-09-27T22:43:00Z">
                  <w:rPr>
                    <w:sz w:val="20"/>
                    <w:lang w:eastAsia="ja-JP"/>
                  </w:rPr>
                </w:rPrChange>
              </w:rPr>
            </w:pPr>
            <w:r w:rsidRPr="00F57E5A">
              <w:rPr>
                <w:sz w:val="20"/>
                <w:rPrChange w:id="4621" w:author="Morita" w:date="2016-09-27T22:43:00Z">
                  <w:rPr>
                    <w:sz w:val="20"/>
                    <w:lang w:eastAsia="ja-JP"/>
                  </w:rPr>
                </w:rPrChange>
              </w:rPr>
              <w:t>SG15(Q.3/15)</w:t>
            </w:r>
          </w:p>
        </w:tc>
        <w:tc>
          <w:tcPr>
            <w:tcW w:w="1080" w:type="pct"/>
          </w:tcPr>
          <w:p w:rsidR="00C9123C" w:rsidRPr="00F57E5A" w:rsidRDefault="00C9123C" w:rsidP="003950CB">
            <w:pPr>
              <w:rPr>
                <w:sz w:val="20"/>
                <w:rPrChange w:id="4622" w:author="Morita" w:date="2016-09-27T22:43:00Z">
                  <w:rPr>
                    <w:sz w:val="20"/>
                    <w:lang w:eastAsia="ja-JP"/>
                  </w:rPr>
                </w:rPrChange>
              </w:rPr>
            </w:pPr>
            <w:r w:rsidRPr="00F57E5A">
              <w:rPr>
                <w:sz w:val="20"/>
                <w:rPrChange w:id="4623" w:author="Morita" w:date="2016-09-27T22:43:00Z">
                  <w:rPr>
                    <w:sz w:val="20"/>
                    <w:lang w:eastAsia="ja-JP"/>
                  </w:rPr>
                </w:rPrChange>
              </w:rPr>
              <w:t>G.8001</w:t>
            </w:r>
          </w:p>
        </w:tc>
        <w:tc>
          <w:tcPr>
            <w:tcW w:w="2785" w:type="pct"/>
          </w:tcPr>
          <w:p w:rsidR="00C9123C" w:rsidRPr="00F57E5A" w:rsidRDefault="00C9123C" w:rsidP="003950CB">
            <w:pPr>
              <w:rPr>
                <w:sz w:val="20"/>
                <w:rPrChange w:id="4624" w:author="Morita" w:date="2016-09-27T22:43:00Z">
                  <w:rPr>
                    <w:sz w:val="20"/>
                  </w:rPr>
                </w:rPrChange>
              </w:rPr>
            </w:pPr>
            <w:r w:rsidRPr="00F57E5A">
              <w:rPr>
                <w:sz w:val="20"/>
                <w:rPrChange w:id="4625" w:author="Morita" w:date="2016-09-27T22:43:00Z">
                  <w:rPr>
                    <w:sz w:val="20"/>
                  </w:rPr>
                </w:rPrChange>
              </w:rPr>
              <w:t>Terms and definitions for Ethernet frames over transport</w:t>
            </w:r>
          </w:p>
        </w:tc>
      </w:tr>
      <w:tr w:rsidR="00C9123C" w:rsidRPr="00F634F5" w:rsidTr="00D55AC7">
        <w:trPr>
          <w:cantSplit/>
          <w:jc w:val="center"/>
        </w:trPr>
        <w:tc>
          <w:tcPr>
            <w:tcW w:w="1135" w:type="pct"/>
          </w:tcPr>
          <w:p w:rsidR="00C9123C" w:rsidRPr="00F57E5A" w:rsidRDefault="00C9123C" w:rsidP="003950CB">
            <w:pPr>
              <w:rPr>
                <w:sz w:val="20"/>
                <w:rPrChange w:id="4626" w:author="Morita" w:date="2016-09-27T22:43:00Z">
                  <w:rPr>
                    <w:sz w:val="20"/>
                    <w:lang w:eastAsia="ja-JP"/>
                  </w:rPr>
                </w:rPrChange>
              </w:rPr>
            </w:pPr>
            <w:r w:rsidRPr="00F57E5A">
              <w:rPr>
                <w:sz w:val="20"/>
                <w:rPrChange w:id="4627" w:author="Morita" w:date="2016-09-27T22:43:00Z">
                  <w:rPr>
                    <w:sz w:val="20"/>
                    <w:lang w:eastAsia="ja-JP"/>
                  </w:rPr>
                </w:rPrChange>
              </w:rPr>
              <w:t>SG15(Q.12/15)</w:t>
            </w:r>
          </w:p>
        </w:tc>
        <w:tc>
          <w:tcPr>
            <w:tcW w:w="1080" w:type="pct"/>
          </w:tcPr>
          <w:p w:rsidR="00C9123C" w:rsidRPr="00F57E5A" w:rsidRDefault="00C9123C" w:rsidP="003950CB">
            <w:pPr>
              <w:rPr>
                <w:sz w:val="20"/>
                <w:rPrChange w:id="4628" w:author="Morita" w:date="2016-09-27T22:43:00Z">
                  <w:rPr>
                    <w:sz w:val="20"/>
                    <w:lang w:eastAsia="ja-JP"/>
                  </w:rPr>
                </w:rPrChange>
              </w:rPr>
            </w:pPr>
            <w:r w:rsidRPr="00F57E5A">
              <w:rPr>
                <w:sz w:val="20"/>
                <w:rPrChange w:id="4629" w:author="Morita" w:date="2016-09-27T22:43:00Z">
                  <w:rPr>
                    <w:sz w:val="20"/>
                    <w:lang w:eastAsia="ja-JP"/>
                  </w:rPr>
                </w:rPrChange>
              </w:rPr>
              <w:t>G.8010/Y.1306</w:t>
            </w:r>
          </w:p>
        </w:tc>
        <w:tc>
          <w:tcPr>
            <w:tcW w:w="2785" w:type="pct"/>
          </w:tcPr>
          <w:p w:rsidR="00C9123C" w:rsidRPr="00F57E5A" w:rsidRDefault="00C9123C" w:rsidP="003950CB">
            <w:pPr>
              <w:rPr>
                <w:sz w:val="20"/>
                <w:rPrChange w:id="4630" w:author="Morita" w:date="2016-09-27T22:43:00Z">
                  <w:rPr>
                    <w:sz w:val="20"/>
                  </w:rPr>
                </w:rPrChange>
              </w:rPr>
            </w:pPr>
            <w:r w:rsidRPr="00F57E5A">
              <w:rPr>
                <w:sz w:val="20"/>
                <w:rPrChange w:id="4631" w:author="Morita" w:date="2016-09-27T22:43:00Z">
                  <w:rPr>
                    <w:sz w:val="20"/>
                  </w:rPr>
                </w:rPrChange>
              </w:rPr>
              <w:t>Architecture of Ethernet Layer Networks</w:t>
            </w:r>
          </w:p>
        </w:tc>
      </w:tr>
      <w:tr w:rsidR="00C9123C" w:rsidRPr="00F634F5" w:rsidTr="00D55AC7">
        <w:trPr>
          <w:cantSplit/>
          <w:jc w:val="center"/>
        </w:trPr>
        <w:tc>
          <w:tcPr>
            <w:tcW w:w="1135" w:type="pct"/>
          </w:tcPr>
          <w:p w:rsidR="00C9123C" w:rsidRPr="00F57E5A" w:rsidRDefault="00C9123C" w:rsidP="003950CB">
            <w:pPr>
              <w:rPr>
                <w:sz w:val="20"/>
                <w:rPrChange w:id="4632" w:author="Morita" w:date="2016-09-27T22:43:00Z">
                  <w:rPr>
                    <w:sz w:val="20"/>
                    <w:lang w:eastAsia="ja-JP"/>
                  </w:rPr>
                </w:rPrChange>
              </w:rPr>
            </w:pPr>
            <w:r w:rsidRPr="00F57E5A">
              <w:rPr>
                <w:sz w:val="20"/>
                <w:rPrChange w:id="4633" w:author="Morita" w:date="2016-09-27T22:43:00Z">
                  <w:rPr>
                    <w:sz w:val="20"/>
                    <w:lang w:eastAsia="ja-JP"/>
                  </w:rPr>
                </w:rPrChange>
              </w:rPr>
              <w:t>SG15(Q.10/15)</w:t>
            </w:r>
          </w:p>
        </w:tc>
        <w:tc>
          <w:tcPr>
            <w:tcW w:w="1080" w:type="pct"/>
          </w:tcPr>
          <w:p w:rsidR="00C9123C" w:rsidRPr="00F57E5A" w:rsidRDefault="00C9123C" w:rsidP="003950CB">
            <w:pPr>
              <w:rPr>
                <w:sz w:val="20"/>
                <w:rPrChange w:id="4634" w:author="Morita" w:date="2016-09-27T22:43:00Z">
                  <w:rPr>
                    <w:sz w:val="20"/>
                    <w:lang w:eastAsia="ja-JP"/>
                  </w:rPr>
                </w:rPrChange>
              </w:rPr>
            </w:pPr>
            <w:r w:rsidRPr="00F57E5A">
              <w:rPr>
                <w:sz w:val="20"/>
                <w:rPrChange w:id="4635" w:author="Morita" w:date="2016-09-27T22:43:00Z">
                  <w:rPr>
                    <w:sz w:val="20"/>
                    <w:lang w:eastAsia="ja-JP"/>
                  </w:rPr>
                </w:rPrChange>
              </w:rPr>
              <w:t>G.8011/Y.1307</w:t>
            </w:r>
          </w:p>
        </w:tc>
        <w:tc>
          <w:tcPr>
            <w:tcW w:w="2785" w:type="pct"/>
          </w:tcPr>
          <w:p w:rsidR="00C9123C" w:rsidRPr="00F57E5A" w:rsidRDefault="00C9123C" w:rsidP="003950CB">
            <w:pPr>
              <w:rPr>
                <w:sz w:val="20"/>
                <w:rPrChange w:id="4636" w:author="Morita" w:date="2016-09-27T22:43:00Z">
                  <w:rPr>
                    <w:sz w:val="20"/>
                  </w:rPr>
                </w:rPrChange>
              </w:rPr>
            </w:pPr>
            <w:r w:rsidRPr="00F57E5A">
              <w:rPr>
                <w:sz w:val="20"/>
                <w:rPrChange w:id="4637" w:author="Morita" w:date="2016-09-27T22:43:00Z">
                  <w:rPr>
                    <w:sz w:val="20"/>
                  </w:rPr>
                </w:rPrChange>
              </w:rPr>
              <w:t>Ethernet service characteristics</w:t>
            </w:r>
          </w:p>
        </w:tc>
      </w:tr>
      <w:tr w:rsidR="00C9123C" w:rsidRPr="00F634F5" w:rsidDel="00B56CDF" w:rsidTr="00D55AC7">
        <w:trPr>
          <w:cantSplit/>
          <w:jc w:val="center"/>
          <w:del w:id="4638" w:author="Morita" w:date="2016-09-25T15:36:00Z"/>
        </w:trPr>
        <w:tc>
          <w:tcPr>
            <w:tcW w:w="1135" w:type="pct"/>
          </w:tcPr>
          <w:p w:rsidR="00C9123C" w:rsidRPr="00F57E5A" w:rsidDel="00B56CDF" w:rsidRDefault="00C9123C" w:rsidP="003950CB">
            <w:pPr>
              <w:rPr>
                <w:del w:id="4639" w:author="Morita" w:date="2016-09-25T15:36:00Z"/>
                <w:sz w:val="20"/>
                <w:rPrChange w:id="4640" w:author="Morita" w:date="2016-09-27T22:43:00Z">
                  <w:rPr>
                    <w:del w:id="4641" w:author="Morita" w:date="2016-09-25T15:36:00Z"/>
                    <w:sz w:val="20"/>
                    <w:lang w:eastAsia="ja-JP"/>
                  </w:rPr>
                </w:rPrChange>
              </w:rPr>
            </w:pPr>
            <w:del w:id="4642" w:author="Morita" w:date="2016-09-25T15:36:00Z">
              <w:r w:rsidRPr="00F57E5A" w:rsidDel="00B56CDF">
                <w:rPr>
                  <w:sz w:val="20"/>
                  <w:rPrChange w:id="4643" w:author="Morita" w:date="2016-09-27T22:43:00Z">
                    <w:rPr>
                      <w:sz w:val="20"/>
                      <w:lang w:eastAsia="ja-JP"/>
                    </w:rPr>
                  </w:rPrChange>
                </w:rPr>
                <w:delText>SG15(Q.10/15)</w:delText>
              </w:r>
            </w:del>
          </w:p>
        </w:tc>
        <w:tc>
          <w:tcPr>
            <w:tcW w:w="1080" w:type="pct"/>
          </w:tcPr>
          <w:p w:rsidR="00C9123C" w:rsidRPr="00F57E5A" w:rsidDel="00B56CDF" w:rsidRDefault="00C9123C" w:rsidP="003950CB">
            <w:pPr>
              <w:rPr>
                <w:del w:id="4644" w:author="Morita" w:date="2016-09-25T15:36:00Z"/>
                <w:sz w:val="20"/>
                <w:rPrChange w:id="4645" w:author="Morita" w:date="2016-09-27T22:43:00Z">
                  <w:rPr>
                    <w:del w:id="4646" w:author="Morita" w:date="2016-09-25T15:36:00Z"/>
                    <w:sz w:val="20"/>
                    <w:lang w:eastAsia="ja-JP"/>
                  </w:rPr>
                </w:rPrChange>
              </w:rPr>
            </w:pPr>
            <w:del w:id="4647" w:author="Morita" w:date="2016-09-25T15:36:00Z">
              <w:r w:rsidRPr="00F57E5A" w:rsidDel="00B56CDF">
                <w:rPr>
                  <w:sz w:val="20"/>
                  <w:rPrChange w:id="4648" w:author="Morita" w:date="2016-09-27T22:43:00Z">
                    <w:rPr>
                      <w:sz w:val="20"/>
                      <w:lang w:eastAsia="ja-JP"/>
                    </w:rPr>
                  </w:rPrChange>
                </w:rPr>
                <w:delText>G.8011.1/Y.1307.1</w:delText>
              </w:r>
            </w:del>
          </w:p>
        </w:tc>
        <w:tc>
          <w:tcPr>
            <w:tcW w:w="2785" w:type="pct"/>
          </w:tcPr>
          <w:p w:rsidR="00C9123C" w:rsidRPr="00F57E5A" w:rsidDel="00B56CDF" w:rsidRDefault="00C9123C" w:rsidP="003950CB">
            <w:pPr>
              <w:rPr>
                <w:del w:id="4649" w:author="Morita" w:date="2016-09-25T15:36:00Z"/>
                <w:sz w:val="20"/>
                <w:rPrChange w:id="4650" w:author="Morita" w:date="2016-09-27T22:43:00Z">
                  <w:rPr>
                    <w:del w:id="4651" w:author="Morita" w:date="2016-09-25T15:36:00Z"/>
                    <w:sz w:val="20"/>
                  </w:rPr>
                </w:rPrChange>
              </w:rPr>
            </w:pPr>
            <w:del w:id="4652" w:author="Morita" w:date="2016-09-25T15:36:00Z">
              <w:r w:rsidRPr="00F57E5A" w:rsidDel="00B56CDF">
                <w:rPr>
                  <w:sz w:val="20"/>
                  <w:rPrChange w:id="4653" w:author="Morita" w:date="2016-09-27T22:43:00Z">
                    <w:rPr>
                      <w:sz w:val="20"/>
                    </w:rPr>
                  </w:rPrChange>
                </w:rPr>
                <w:delText>Ethernet private line service</w:delText>
              </w:r>
            </w:del>
          </w:p>
        </w:tc>
      </w:tr>
      <w:tr w:rsidR="00C9123C" w:rsidRPr="00F634F5" w:rsidDel="00B56CDF" w:rsidTr="00D55AC7">
        <w:trPr>
          <w:cantSplit/>
          <w:jc w:val="center"/>
          <w:del w:id="4654" w:author="Morita" w:date="2016-09-25T15:36:00Z"/>
        </w:trPr>
        <w:tc>
          <w:tcPr>
            <w:tcW w:w="1135" w:type="pct"/>
          </w:tcPr>
          <w:p w:rsidR="00C9123C" w:rsidRPr="00F57E5A" w:rsidDel="00B56CDF" w:rsidRDefault="00C9123C" w:rsidP="003950CB">
            <w:pPr>
              <w:rPr>
                <w:del w:id="4655" w:author="Morita" w:date="2016-09-25T15:36:00Z"/>
                <w:sz w:val="20"/>
                <w:rPrChange w:id="4656" w:author="Morita" w:date="2016-09-27T22:43:00Z">
                  <w:rPr>
                    <w:del w:id="4657" w:author="Morita" w:date="2016-09-25T15:36:00Z"/>
                    <w:sz w:val="20"/>
                    <w:lang w:eastAsia="ja-JP"/>
                  </w:rPr>
                </w:rPrChange>
              </w:rPr>
            </w:pPr>
            <w:del w:id="4658" w:author="Morita" w:date="2016-09-25T15:36:00Z">
              <w:r w:rsidRPr="00F57E5A" w:rsidDel="00B56CDF">
                <w:rPr>
                  <w:sz w:val="20"/>
                  <w:rPrChange w:id="4659" w:author="Morita" w:date="2016-09-27T22:43:00Z">
                    <w:rPr>
                      <w:sz w:val="20"/>
                      <w:lang w:eastAsia="ja-JP"/>
                    </w:rPr>
                  </w:rPrChange>
                </w:rPr>
                <w:delText>SG15(Q.10/15)</w:delText>
              </w:r>
            </w:del>
          </w:p>
        </w:tc>
        <w:tc>
          <w:tcPr>
            <w:tcW w:w="1080" w:type="pct"/>
          </w:tcPr>
          <w:p w:rsidR="00C9123C" w:rsidRPr="00F57E5A" w:rsidDel="00B56CDF" w:rsidRDefault="00C9123C" w:rsidP="003950CB">
            <w:pPr>
              <w:rPr>
                <w:del w:id="4660" w:author="Morita" w:date="2016-09-25T15:36:00Z"/>
                <w:sz w:val="20"/>
                <w:rPrChange w:id="4661" w:author="Morita" w:date="2016-09-27T22:43:00Z">
                  <w:rPr>
                    <w:del w:id="4662" w:author="Morita" w:date="2016-09-25T15:36:00Z"/>
                    <w:sz w:val="20"/>
                    <w:lang w:eastAsia="ja-JP"/>
                  </w:rPr>
                </w:rPrChange>
              </w:rPr>
            </w:pPr>
            <w:del w:id="4663" w:author="Morita" w:date="2016-09-25T15:36:00Z">
              <w:r w:rsidRPr="00F57E5A" w:rsidDel="00B56CDF">
                <w:rPr>
                  <w:sz w:val="20"/>
                  <w:rPrChange w:id="4664" w:author="Morita" w:date="2016-09-27T22:43:00Z">
                    <w:rPr>
                      <w:sz w:val="20"/>
                      <w:lang w:eastAsia="ja-JP"/>
                    </w:rPr>
                  </w:rPrChange>
                </w:rPr>
                <w:delText>G.8011.2/Y.1307.2</w:delText>
              </w:r>
            </w:del>
          </w:p>
        </w:tc>
        <w:tc>
          <w:tcPr>
            <w:tcW w:w="2785" w:type="pct"/>
          </w:tcPr>
          <w:p w:rsidR="00C9123C" w:rsidRPr="00F57E5A" w:rsidDel="00B56CDF" w:rsidRDefault="00C9123C" w:rsidP="003950CB">
            <w:pPr>
              <w:rPr>
                <w:del w:id="4665" w:author="Morita" w:date="2016-09-25T15:36:00Z"/>
                <w:sz w:val="20"/>
                <w:rPrChange w:id="4666" w:author="Morita" w:date="2016-09-27T22:43:00Z">
                  <w:rPr>
                    <w:del w:id="4667" w:author="Morita" w:date="2016-09-25T15:36:00Z"/>
                    <w:sz w:val="20"/>
                  </w:rPr>
                </w:rPrChange>
              </w:rPr>
            </w:pPr>
            <w:del w:id="4668" w:author="Morita" w:date="2016-09-25T15:36:00Z">
              <w:r w:rsidRPr="00F57E5A" w:rsidDel="00B56CDF">
                <w:rPr>
                  <w:sz w:val="20"/>
                  <w:rPrChange w:id="4669" w:author="Morita" w:date="2016-09-27T22:43:00Z">
                    <w:rPr>
                      <w:sz w:val="20"/>
                    </w:rPr>
                  </w:rPrChange>
                </w:rPr>
                <w:delText>Ethernet Virtual Private Line Service</w:delText>
              </w:r>
            </w:del>
          </w:p>
        </w:tc>
      </w:tr>
      <w:tr w:rsidR="00C9123C" w:rsidRPr="00F634F5" w:rsidDel="00B56CDF" w:rsidTr="00D55AC7">
        <w:trPr>
          <w:cantSplit/>
          <w:jc w:val="center"/>
          <w:del w:id="4670" w:author="Morita" w:date="2016-09-25T15:36:00Z"/>
        </w:trPr>
        <w:tc>
          <w:tcPr>
            <w:tcW w:w="1135" w:type="pct"/>
          </w:tcPr>
          <w:p w:rsidR="00C9123C" w:rsidRPr="00F57E5A" w:rsidDel="00B56CDF" w:rsidRDefault="00C9123C" w:rsidP="003950CB">
            <w:pPr>
              <w:rPr>
                <w:del w:id="4671" w:author="Morita" w:date="2016-09-25T15:36:00Z"/>
                <w:sz w:val="20"/>
                <w:rPrChange w:id="4672" w:author="Morita" w:date="2016-09-27T22:43:00Z">
                  <w:rPr>
                    <w:del w:id="4673" w:author="Morita" w:date="2016-09-25T15:36:00Z"/>
                    <w:sz w:val="20"/>
                    <w:lang w:eastAsia="ja-JP"/>
                  </w:rPr>
                </w:rPrChange>
              </w:rPr>
            </w:pPr>
            <w:del w:id="4674" w:author="Morita" w:date="2016-09-25T15:36:00Z">
              <w:r w:rsidRPr="00F57E5A" w:rsidDel="00B56CDF">
                <w:rPr>
                  <w:sz w:val="20"/>
                  <w:rPrChange w:id="4675" w:author="Morita" w:date="2016-09-27T22:43:00Z">
                    <w:rPr>
                      <w:sz w:val="20"/>
                      <w:lang w:eastAsia="ja-JP"/>
                    </w:rPr>
                  </w:rPrChange>
                </w:rPr>
                <w:delText>SG15(Q.10/15)</w:delText>
              </w:r>
            </w:del>
          </w:p>
        </w:tc>
        <w:tc>
          <w:tcPr>
            <w:tcW w:w="1080" w:type="pct"/>
          </w:tcPr>
          <w:p w:rsidR="00C9123C" w:rsidRPr="00F57E5A" w:rsidDel="00B56CDF" w:rsidRDefault="00C9123C" w:rsidP="003950CB">
            <w:pPr>
              <w:rPr>
                <w:del w:id="4676" w:author="Morita" w:date="2016-09-25T15:36:00Z"/>
                <w:sz w:val="20"/>
                <w:rPrChange w:id="4677" w:author="Morita" w:date="2016-09-27T22:43:00Z">
                  <w:rPr>
                    <w:del w:id="4678" w:author="Morita" w:date="2016-09-25T15:36:00Z"/>
                    <w:sz w:val="20"/>
                    <w:lang w:eastAsia="ja-JP"/>
                  </w:rPr>
                </w:rPrChange>
              </w:rPr>
            </w:pPr>
            <w:del w:id="4679" w:author="Morita" w:date="2016-09-25T15:36:00Z">
              <w:r w:rsidRPr="00F57E5A" w:rsidDel="00B56CDF">
                <w:rPr>
                  <w:sz w:val="20"/>
                  <w:rPrChange w:id="4680" w:author="Morita" w:date="2016-09-27T22:43:00Z">
                    <w:rPr>
                      <w:sz w:val="20"/>
                      <w:lang w:eastAsia="ja-JP"/>
                    </w:rPr>
                  </w:rPrChange>
                </w:rPr>
                <w:delText>G.8011.3/Y.1307.3</w:delText>
              </w:r>
            </w:del>
          </w:p>
        </w:tc>
        <w:tc>
          <w:tcPr>
            <w:tcW w:w="2785" w:type="pct"/>
          </w:tcPr>
          <w:p w:rsidR="00C9123C" w:rsidRPr="00F57E5A" w:rsidDel="00B56CDF" w:rsidRDefault="00C9123C" w:rsidP="003950CB">
            <w:pPr>
              <w:rPr>
                <w:del w:id="4681" w:author="Morita" w:date="2016-09-25T15:36:00Z"/>
                <w:sz w:val="20"/>
                <w:rPrChange w:id="4682" w:author="Morita" w:date="2016-09-27T22:43:00Z">
                  <w:rPr>
                    <w:del w:id="4683" w:author="Morita" w:date="2016-09-25T15:36:00Z"/>
                    <w:sz w:val="20"/>
                  </w:rPr>
                </w:rPrChange>
              </w:rPr>
            </w:pPr>
            <w:del w:id="4684" w:author="Morita" w:date="2016-09-25T15:36:00Z">
              <w:r w:rsidRPr="00F57E5A" w:rsidDel="00B56CDF">
                <w:rPr>
                  <w:sz w:val="20"/>
                  <w:rPrChange w:id="4685" w:author="Morita" w:date="2016-09-27T22:43:00Z">
                    <w:rPr>
                      <w:sz w:val="20"/>
                    </w:rPr>
                  </w:rPrChange>
                </w:rPr>
                <w:delText>Ethernet Virtual Private LAN Service</w:delText>
              </w:r>
            </w:del>
          </w:p>
        </w:tc>
      </w:tr>
      <w:tr w:rsidR="00C9123C" w:rsidRPr="00F634F5" w:rsidDel="00B56CDF" w:rsidTr="00D55AC7">
        <w:trPr>
          <w:cantSplit/>
          <w:jc w:val="center"/>
          <w:del w:id="4686" w:author="Morita" w:date="2016-09-25T15:36:00Z"/>
        </w:trPr>
        <w:tc>
          <w:tcPr>
            <w:tcW w:w="1135" w:type="pct"/>
          </w:tcPr>
          <w:p w:rsidR="00C9123C" w:rsidRPr="00F57E5A" w:rsidDel="00B56CDF" w:rsidRDefault="00C9123C" w:rsidP="003950CB">
            <w:pPr>
              <w:rPr>
                <w:del w:id="4687" w:author="Morita" w:date="2016-09-25T15:36:00Z"/>
                <w:sz w:val="20"/>
                <w:rPrChange w:id="4688" w:author="Morita" w:date="2016-09-27T22:43:00Z">
                  <w:rPr>
                    <w:del w:id="4689" w:author="Morita" w:date="2016-09-25T15:36:00Z"/>
                    <w:sz w:val="20"/>
                    <w:lang w:eastAsia="ja-JP"/>
                  </w:rPr>
                </w:rPrChange>
              </w:rPr>
            </w:pPr>
            <w:del w:id="4690" w:author="Morita" w:date="2016-09-25T15:36:00Z">
              <w:r w:rsidRPr="00F57E5A" w:rsidDel="00B56CDF">
                <w:rPr>
                  <w:sz w:val="20"/>
                  <w:rPrChange w:id="4691" w:author="Morita" w:date="2016-09-27T22:43:00Z">
                    <w:rPr>
                      <w:sz w:val="20"/>
                      <w:lang w:eastAsia="ja-JP"/>
                    </w:rPr>
                  </w:rPrChange>
                </w:rPr>
                <w:delText>SG15(Q.10/15)</w:delText>
              </w:r>
            </w:del>
          </w:p>
        </w:tc>
        <w:tc>
          <w:tcPr>
            <w:tcW w:w="1080" w:type="pct"/>
          </w:tcPr>
          <w:p w:rsidR="00C9123C" w:rsidRPr="00F57E5A" w:rsidDel="00B56CDF" w:rsidRDefault="00C9123C" w:rsidP="003950CB">
            <w:pPr>
              <w:rPr>
                <w:del w:id="4692" w:author="Morita" w:date="2016-09-25T15:36:00Z"/>
                <w:sz w:val="20"/>
                <w:rPrChange w:id="4693" w:author="Morita" w:date="2016-09-27T22:43:00Z">
                  <w:rPr>
                    <w:del w:id="4694" w:author="Morita" w:date="2016-09-25T15:36:00Z"/>
                    <w:sz w:val="20"/>
                    <w:lang w:eastAsia="ja-JP"/>
                  </w:rPr>
                </w:rPrChange>
              </w:rPr>
            </w:pPr>
            <w:del w:id="4695" w:author="Morita" w:date="2016-09-25T15:36:00Z">
              <w:r w:rsidRPr="00F57E5A" w:rsidDel="00B56CDF">
                <w:rPr>
                  <w:sz w:val="20"/>
                  <w:rPrChange w:id="4696" w:author="Morita" w:date="2016-09-27T22:43:00Z">
                    <w:rPr>
                      <w:sz w:val="20"/>
                      <w:lang w:eastAsia="ja-JP"/>
                    </w:rPr>
                  </w:rPrChange>
                </w:rPr>
                <w:delText>G.8011.4/Y.1307.4</w:delText>
              </w:r>
            </w:del>
          </w:p>
        </w:tc>
        <w:tc>
          <w:tcPr>
            <w:tcW w:w="2785" w:type="pct"/>
          </w:tcPr>
          <w:p w:rsidR="00C9123C" w:rsidRPr="00F57E5A" w:rsidDel="00B56CDF" w:rsidRDefault="00C9123C" w:rsidP="003950CB">
            <w:pPr>
              <w:rPr>
                <w:del w:id="4697" w:author="Morita" w:date="2016-09-25T15:36:00Z"/>
                <w:sz w:val="20"/>
                <w:rPrChange w:id="4698" w:author="Morita" w:date="2016-09-27T22:43:00Z">
                  <w:rPr>
                    <w:del w:id="4699" w:author="Morita" w:date="2016-09-25T15:36:00Z"/>
                    <w:sz w:val="20"/>
                  </w:rPr>
                </w:rPrChange>
              </w:rPr>
            </w:pPr>
            <w:del w:id="4700" w:author="Morita" w:date="2016-09-25T15:36:00Z">
              <w:r w:rsidRPr="00F57E5A" w:rsidDel="00B56CDF">
                <w:rPr>
                  <w:sz w:val="20"/>
                  <w:rPrChange w:id="4701" w:author="Morita" w:date="2016-09-27T22:43:00Z">
                    <w:rPr>
                      <w:sz w:val="20"/>
                    </w:rPr>
                  </w:rPrChange>
                </w:rPr>
                <w:delText>Ethernet Virtual Private Routed Multipoint Service</w:delText>
              </w:r>
            </w:del>
          </w:p>
        </w:tc>
      </w:tr>
      <w:tr w:rsidR="00C9123C" w:rsidRPr="00F634F5" w:rsidDel="00B56CDF" w:rsidTr="00D55AC7">
        <w:trPr>
          <w:cantSplit/>
          <w:jc w:val="center"/>
          <w:del w:id="4702" w:author="Morita" w:date="2016-09-25T15:36:00Z"/>
        </w:trPr>
        <w:tc>
          <w:tcPr>
            <w:tcW w:w="1135" w:type="pct"/>
          </w:tcPr>
          <w:p w:rsidR="00C9123C" w:rsidRPr="00F57E5A" w:rsidDel="00B56CDF" w:rsidRDefault="00C9123C" w:rsidP="003950CB">
            <w:pPr>
              <w:rPr>
                <w:del w:id="4703" w:author="Morita" w:date="2016-09-25T15:36:00Z"/>
                <w:sz w:val="20"/>
                <w:rPrChange w:id="4704" w:author="Morita" w:date="2016-09-27T22:43:00Z">
                  <w:rPr>
                    <w:del w:id="4705" w:author="Morita" w:date="2016-09-25T15:36:00Z"/>
                    <w:sz w:val="20"/>
                    <w:lang w:eastAsia="ja-JP"/>
                  </w:rPr>
                </w:rPrChange>
              </w:rPr>
            </w:pPr>
            <w:del w:id="4706" w:author="Morita" w:date="2016-09-25T15:36:00Z">
              <w:r w:rsidRPr="00F57E5A" w:rsidDel="00B56CDF">
                <w:rPr>
                  <w:sz w:val="20"/>
                  <w:rPrChange w:id="4707" w:author="Morita" w:date="2016-09-27T22:43:00Z">
                    <w:rPr>
                      <w:sz w:val="20"/>
                      <w:lang w:eastAsia="ja-JP"/>
                    </w:rPr>
                  </w:rPrChange>
                </w:rPr>
                <w:delText>SG15(Q.10/15)</w:delText>
              </w:r>
            </w:del>
          </w:p>
        </w:tc>
        <w:tc>
          <w:tcPr>
            <w:tcW w:w="1080" w:type="pct"/>
          </w:tcPr>
          <w:p w:rsidR="00C9123C" w:rsidRPr="00F57E5A" w:rsidDel="00B56CDF" w:rsidRDefault="00C9123C" w:rsidP="003950CB">
            <w:pPr>
              <w:rPr>
                <w:del w:id="4708" w:author="Morita" w:date="2016-09-25T15:36:00Z"/>
                <w:sz w:val="20"/>
                <w:rPrChange w:id="4709" w:author="Morita" w:date="2016-09-27T22:43:00Z">
                  <w:rPr>
                    <w:del w:id="4710" w:author="Morita" w:date="2016-09-25T15:36:00Z"/>
                    <w:sz w:val="20"/>
                    <w:lang w:eastAsia="ja-JP"/>
                  </w:rPr>
                </w:rPrChange>
              </w:rPr>
            </w:pPr>
            <w:del w:id="4711" w:author="Morita" w:date="2016-09-25T15:36:00Z">
              <w:r w:rsidRPr="00F57E5A" w:rsidDel="00B56CDF">
                <w:rPr>
                  <w:sz w:val="20"/>
                  <w:rPrChange w:id="4712" w:author="Morita" w:date="2016-09-27T22:43:00Z">
                    <w:rPr>
                      <w:sz w:val="20"/>
                      <w:lang w:eastAsia="ja-JP"/>
                    </w:rPr>
                  </w:rPrChange>
                </w:rPr>
                <w:delText>G.8011.5/Y.1307.5</w:delText>
              </w:r>
            </w:del>
          </w:p>
        </w:tc>
        <w:tc>
          <w:tcPr>
            <w:tcW w:w="2785" w:type="pct"/>
          </w:tcPr>
          <w:p w:rsidR="00C9123C" w:rsidRPr="00F57E5A" w:rsidDel="00B56CDF" w:rsidRDefault="00C9123C" w:rsidP="003950CB">
            <w:pPr>
              <w:rPr>
                <w:del w:id="4713" w:author="Morita" w:date="2016-09-25T15:36:00Z"/>
                <w:sz w:val="20"/>
                <w:rPrChange w:id="4714" w:author="Morita" w:date="2016-09-27T22:43:00Z">
                  <w:rPr>
                    <w:del w:id="4715" w:author="Morita" w:date="2016-09-25T15:36:00Z"/>
                    <w:sz w:val="20"/>
                  </w:rPr>
                </w:rPrChange>
              </w:rPr>
            </w:pPr>
            <w:del w:id="4716" w:author="Morita" w:date="2016-09-25T15:36:00Z">
              <w:r w:rsidRPr="00F57E5A" w:rsidDel="00B56CDF">
                <w:rPr>
                  <w:sz w:val="20"/>
                  <w:rPrChange w:id="4717" w:author="Morita" w:date="2016-09-27T22:43:00Z">
                    <w:rPr>
                      <w:sz w:val="20"/>
                    </w:rPr>
                  </w:rPrChange>
                </w:rPr>
                <w:delText>Ethernet Private LAN service</w:delText>
              </w:r>
            </w:del>
          </w:p>
        </w:tc>
      </w:tr>
      <w:tr w:rsidR="00C9123C" w:rsidRPr="00F634F5" w:rsidTr="00D55AC7">
        <w:trPr>
          <w:cantSplit/>
          <w:jc w:val="center"/>
        </w:trPr>
        <w:tc>
          <w:tcPr>
            <w:tcW w:w="1135" w:type="pct"/>
          </w:tcPr>
          <w:p w:rsidR="00C9123C" w:rsidRPr="00F57E5A" w:rsidRDefault="00C9123C" w:rsidP="003950CB">
            <w:pPr>
              <w:rPr>
                <w:sz w:val="20"/>
                <w:rPrChange w:id="4718" w:author="Morita" w:date="2016-09-27T22:43:00Z">
                  <w:rPr>
                    <w:sz w:val="20"/>
                    <w:lang w:eastAsia="ja-JP"/>
                  </w:rPr>
                </w:rPrChange>
              </w:rPr>
            </w:pPr>
            <w:r w:rsidRPr="00F57E5A">
              <w:rPr>
                <w:sz w:val="20"/>
                <w:rPrChange w:id="4719" w:author="Morita" w:date="2016-09-27T22:43:00Z">
                  <w:rPr>
                    <w:sz w:val="20"/>
                    <w:lang w:eastAsia="ja-JP"/>
                  </w:rPr>
                </w:rPrChange>
              </w:rPr>
              <w:t>SG15(Q.10/15)</w:t>
            </w:r>
          </w:p>
        </w:tc>
        <w:tc>
          <w:tcPr>
            <w:tcW w:w="1080" w:type="pct"/>
          </w:tcPr>
          <w:p w:rsidR="00C9123C" w:rsidRPr="00F57E5A" w:rsidRDefault="00C9123C" w:rsidP="003950CB">
            <w:pPr>
              <w:rPr>
                <w:sz w:val="20"/>
                <w:rPrChange w:id="4720" w:author="Morita" w:date="2016-09-27T22:43:00Z">
                  <w:rPr>
                    <w:sz w:val="20"/>
                    <w:lang w:eastAsia="ja-JP"/>
                  </w:rPr>
                </w:rPrChange>
              </w:rPr>
            </w:pPr>
            <w:r w:rsidRPr="00F57E5A">
              <w:rPr>
                <w:sz w:val="20"/>
                <w:rPrChange w:id="4721" w:author="Morita" w:date="2016-09-27T22:43:00Z">
                  <w:rPr>
                    <w:sz w:val="20"/>
                    <w:lang w:eastAsia="ja-JP"/>
                  </w:rPr>
                </w:rPrChange>
              </w:rPr>
              <w:t>G.8012/Y.1308</w:t>
            </w:r>
          </w:p>
        </w:tc>
        <w:tc>
          <w:tcPr>
            <w:tcW w:w="2785" w:type="pct"/>
          </w:tcPr>
          <w:p w:rsidR="00C9123C" w:rsidRPr="00F57E5A" w:rsidRDefault="00C9123C" w:rsidP="003950CB">
            <w:pPr>
              <w:rPr>
                <w:sz w:val="20"/>
                <w:rPrChange w:id="4722" w:author="Morita" w:date="2016-09-27T22:43:00Z">
                  <w:rPr>
                    <w:sz w:val="20"/>
                  </w:rPr>
                </w:rPrChange>
              </w:rPr>
            </w:pPr>
            <w:r w:rsidRPr="00F57E5A">
              <w:rPr>
                <w:sz w:val="20"/>
                <w:rPrChange w:id="4723" w:author="Morita" w:date="2016-09-27T22:43:00Z">
                  <w:rPr>
                    <w:sz w:val="20"/>
                  </w:rPr>
                </w:rPrChange>
              </w:rPr>
              <w:t>Ethernet UNI and Ethernet NNI</w:t>
            </w:r>
          </w:p>
        </w:tc>
      </w:tr>
      <w:tr w:rsidR="00016126" w:rsidRPr="00F634F5" w:rsidTr="00D55AC7">
        <w:trPr>
          <w:cantSplit/>
          <w:jc w:val="center"/>
        </w:trPr>
        <w:tc>
          <w:tcPr>
            <w:tcW w:w="1135" w:type="pct"/>
          </w:tcPr>
          <w:p w:rsidR="00016126" w:rsidRPr="00F57E5A" w:rsidRDefault="00016126" w:rsidP="003950CB">
            <w:pPr>
              <w:rPr>
                <w:sz w:val="20"/>
                <w:rPrChange w:id="4724" w:author="Morita" w:date="2016-09-27T22:43:00Z">
                  <w:rPr>
                    <w:sz w:val="20"/>
                    <w:lang w:eastAsia="ja-JP"/>
                  </w:rPr>
                </w:rPrChange>
              </w:rPr>
            </w:pPr>
            <w:r w:rsidRPr="00F57E5A">
              <w:rPr>
                <w:sz w:val="20"/>
                <w:rPrChange w:id="4725" w:author="Morita" w:date="2016-09-27T22:43:00Z">
                  <w:rPr>
                    <w:sz w:val="20"/>
                    <w:lang w:eastAsia="ja-JP"/>
                  </w:rPr>
                </w:rPrChange>
              </w:rPr>
              <w:t>SG15(Q.10/15)</w:t>
            </w:r>
          </w:p>
        </w:tc>
        <w:tc>
          <w:tcPr>
            <w:tcW w:w="1080" w:type="pct"/>
          </w:tcPr>
          <w:p w:rsidR="00016126" w:rsidRPr="00F57E5A" w:rsidRDefault="00016126" w:rsidP="003950CB">
            <w:pPr>
              <w:rPr>
                <w:sz w:val="20"/>
                <w:rPrChange w:id="4726" w:author="Morita" w:date="2016-09-27T22:43:00Z">
                  <w:rPr>
                    <w:sz w:val="20"/>
                    <w:lang w:eastAsia="ja-JP"/>
                  </w:rPr>
                </w:rPrChange>
              </w:rPr>
            </w:pPr>
            <w:r w:rsidRPr="00F57E5A">
              <w:rPr>
                <w:sz w:val="20"/>
                <w:rPrChange w:id="4727" w:author="Morita" w:date="2016-09-27T22:43:00Z">
                  <w:rPr>
                    <w:sz w:val="20"/>
                  </w:rPr>
                </w:rPrChange>
              </w:rPr>
              <w:t>G.8012.1/Y.1308.1</w:t>
            </w:r>
          </w:p>
        </w:tc>
        <w:tc>
          <w:tcPr>
            <w:tcW w:w="2785" w:type="pct"/>
          </w:tcPr>
          <w:p w:rsidR="00016126" w:rsidRPr="00F57E5A" w:rsidRDefault="00016126" w:rsidP="003950CB">
            <w:pPr>
              <w:rPr>
                <w:sz w:val="20"/>
                <w:rPrChange w:id="4728" w:author="Morita" w:date="2016-09-27T22:43:00Z">
                  <w:rPr>
                    <w:sz w:val="20"/>
                  </w:rPr>
                </w:rPrChange>
              </w:rPr>
            </w:pPr>
            <w:r w:rsidRPr="00F57E5A">
              <w:rPr>
                <w:sz w:val="20"/>
                <w:rPrChange w:id="4729" w:author="Morita" w:date="2016-09-27T22:43:00Z">
                  <w:rPr>
                    <w:sz w:val="20"/>
                  </w:rPr>
                </w:rPrChange>
              </w:rPr>
              <w:t>Interfaces for the Ethernet transport network</w:t>
            </w:r>
          </w:p>
        </w:tc>
      </w:tr>
      <w:tr w:rsidR="00016126" w:rsidRPr="00F634F5" w:rsidTr="00282356">
        <w:trPr>
          <w:cantSplit/>
          <w:jc w:val="center"/>
        </w:trPr>
        <w:tc>
          <w:tcPr>
            <w:tcW w:w="1135" w:type="pct"/>
          </w:tcPr>
          <w:p w:rsidR="00016126" w:rsidRPr="00F57E5A" w:rsidRDefault="00577DDC" w:rsidP="003950CB">
            <w:pPr>
              <w:rPr>
                <w:sz w:val="20"/>
                <w:rPrChange w:id="4730" w:author="Morita" w:date="2016-09-27T22:43:00Z">
                  <w:rPr>
                    <w:sz w:val="20"/>
                    <w:lang w:eastAsia="ja-JP"/>
                  </w:rPr>
                </w:rPrChange>
              </w:rPr>
            </w:pPr>
            <w:r w:rsidRPr="00F57E5A">
              <w:rPr>
                <w:sz w:val="20"/>
                <w:rPrChange w:id="4731" w:author="Morita" w:date="2016-09-27T22:43:00Z">
                  <w:rPr>
                    <w:sz w:val="20"/>
                    <w:lang w:eastAsia="ja-JP"/>
                  </w:rPr>
                </w:rPrChange>
              </w:rPr>
              <w:t>SG15(Q.10/15)</w:t>
            </w:r>
          </w:p>
        </w:tc>
        <w:tc>
          <w:tcPr>
            <w:tcW w:w="1080" w:type="pct"/>
            <w:vAlign w:val="center"/>
          </w:tcPr>
          <w:p w:rsidR="00016126" w:rsidRPr="00F57E5A" w:rsidRDefault="00016126" w:rsidP="003950CB">
            <w:pPr>
              <w:rPr>
                <w:sz w:val="20"/>
                <w:rPrChange w:id="4732" w:author="Morita" w:date="2016-09-27T22:43:00Z">
                  <w:rPr>
                    <w:sz w:val="20"/>
                    <w:lang w:eastAsia="ja-JP"/>
                  </w:rPr>
                </w:rPrChange>
              </w:rPr>
            </w:pPr>
            <w:r w:rsidRPr="00F57E5A">
              <w:rPr>
                <w:sz w:val="20"/>
                <w:rPrChange w:id="4733" w:author="Morita" w:date="2016-09-27T22:43:00Z">
                  <w:rPr/>
                </w:rPrChange>
              </w:rPr>
              <w:t>G.8013/Y.1731</w:t>
            </w:r>
          </w:p>
        </w:tc>
        <w:tc>
          <w:tcPr>
            <w:tcW w:w="2785" w:type="pct"/>
            <w:vAlign w:val="center"/>
          </w:tcPr>
          <w:p w:rsidR="00016126" w:rsidRPr="00F57E5A" w:rsidRDefault="00016126" w:rsidP="003950CB">
            <w:pPr>
              <w:rPr>
                <w:sz w:val="20"/>
                <w:rPrChange w:id="4734" w:author="Morita" w:date="2016-09-27T22:43:00Z">
                  <w:rPr>
                    <w:sz w:val="20"/>
                  </w:rPr>
                </w:rPrChange>
              </w:rPr>
            </w:pPr>
            <w:r w:rsidRPr="00F57E5A">
              <w:rPr>
                <w:sz w:val="20"/>
                <w:rPrChange w:id="4735" w:author="Morita" w:date="2016-09-27T22:43:00Z">
                  <w:rPr>
                    <w:color w:val="000066"/>
                    <w:sz w:val="20"/>
                  </w:rPr>
                </w:rPrChange>
              </w:rPr>
              <w:t>OAM functions and mechanisms for Ethernet based networks</w:t>
            </w:r>
          </w:p>
        </w:tc>
      </w:tr>
      <w:tr w:rsidR="00C9123C" w:rsidRPr="00F634F5" w:rsidTr="00D55AC7">
        <w:trPr>
          <w:cantSplit/>
          <w:jc w:val="center"/>
        </w:trPr>
        <w:tc>
          <w:tcPr>
            <w:tcW w:w="1135" w:type="pct"/>
          </w:tcPr>
          <w:p w:rsidR="00C9123C" w:rsidRPr="00F57E5A" w:rsidRDefault="00C9123C" w:rsidP="003950CB">
            <w:pPr>
              <w:rPr>
                <w:sz w:val="20"/>
                <w:rPrChange w:id="4736" w:author="Morita" w:date="2016-09-27T22:43:00Z">
                  <w:rPr>
                    <w:sz w:val="20"/>
                    <w:lang w:eastAsia="ja-JP"/>
                  </w:rPr>
                </w:rPrChange>
              </w:rPr>
            </w:pPr>
            <w:bookmarkStart w:id="4737" w:name="OLE_LINK1"/>
            <w:r w:rsidRPr="00F57E5A">
              <w:rPr>
                <w:sz w:val="20"/>
                <w:rPrChange w:id="4738" w:author="Morita" w:date="2016-09-27T22:43:00Z">
                  <w:rPr>
                    <w:sz w:val="20"/>
                    <w:lang w:eastAsia="ja-JP"/>
                  </w:rPr>
                </w:rPrChange>
              </w:rPr>
              <w:t>SG15(Q.9/15)</w:t>
            </w:r>
            <w:bookmarkEnd w:id="4737"/>
          </w:p>
        </w:tc>
        <w:tc>
          <w:tcPr>
            <w:tcW w:w="1080" w:type="pct"/>
          </w:tcPr>
          <w:p w:rsidR="00C9123C" w:rsidRPr="00F57E5A" w:rsidRDefault="00C9123C" w:rsidP="003950CB">
            <w:pPr>
              <w:rPr>
                <w:sz w:val="20"/>
                <w:rPrChange w:id="4739" w:author="Morita" w:date="2016-09-27T22:43:00Z">
                  <w:rPr>
                    <w:sz w:val="20"/>
                    <w:lang w:eastAsia="ja-JP"/>
                  </w:rPr>
                </w:rPrChange>
              </w:rPr>
            </w:pPr>
            <w:r w:rsidRPr="00F57E5A">
              <w:rPr>
                <w:sz w:val="20"/>
                <w:rPrChange w:id="4740" w:author="Morita" w:date="2016-09-27T22:43:00Z">
                  <w:rPr>
                    <w:sz w:val="20"/>
                    <w:lang w:eastAsia="ja-JP"/>
                  </w:rPr>
                </w:rPrChange>
              </w:rPr>
              <w:t>G.8021/Y.1341</w:t>
            </w:r>
          </w:p>
        </w:tc>
        <w:tc>
          <w:tcPr>
            <w:tcW w:w="2785" w:type="pct"/>
          </w:tcPr>
          <w:p w:rsidR="00C9123C" w:rsidRPr="00F57E5A" w:rsidRDefault="00C9123C" w:rsidP="003950CB">
            <w:pPr>
              <w:rPr>
                <w:sz w:val="20"/>
                <w:rPrChange w:id="4741" w:author="Morita" w:date="2016-09-27T22:43:00Z">
                  <w:rPr>
                    <w:sz w:val="20"/>
                  </w:rPr>
                </w:rPrChange>
              </w:rPr>
            </w:pPr>
            <w:r w:rsidRPr="00F57E5A">
              <w:rPr>
                <w:sz w:val="20"/>
                <w:rPrChange w:id="4742" w:author="Morita" w:date="2016-09-27T22:43:00Z">
                  <w:rPr>
                    <w:sz w:val="20"/>
                  </w:rPr>
                </w:rPrChange>
              </w:rPr>
              <w:t>Characteristics of Ethernet transport network equipment functional blocks</w:t>
            </w:r>
          </w:p>
        </w:tc>
      </w:tr>
      <w:tr w:rsidR="00016126" w:rsidRPr="00F634F5" w:rsidTr="00282356">
        <w:trPr>
          <w:cantSplit/>
          <w:jc w:val="center"/>
        </w:trPr>
        <w:tc>
          <w:tcPr>
            <w:tcW w:w="1135" w:type="pct"/>
          </w:tcPr>
          <w:p w:rsidR="00016126" w:rsidRPr="00F57E5A" w:rsidRDefault="00016126" w:rsidP="003950CB">
            <w:pPr>
              <w:rPr>
                <w:sz w:val="20"/>
                <w:rPrChange w:id="4743" w:author="Morita" w:date="2016-09-27T22:43:00Z">
                  <w:rPr>
                    <w:sz w:val="20"/>
                    <w:lang w:eastAsia="ja-JP"/>
                  </w:rPr>
                </w:rPrChange>
              </w:rPr>
            </w:pPr>
            <w:r w:rsidRPr="00F57E5A">
              <w:rPr>
                <w:sz w:val="20"/>
                <w:rPrChange w:id="4744" w:author="Morita" w:date="2016-09-27T22:43:00Z">
                  <w:rPr>
                    <w:sz w:val="20"/>
                    <w:lang w:eastAsia="ja-JP"/>
                  </w:rPr>
                </w:rPrChange>
              </w:rPr>
              <w:t>SG15(Q.9/15)</w:t>
            </w:r>
          </w:p>
        </w:tc>
        <w:tc>
          <w:tcPr>
            <w:tcW w:w="1080" w:type="pct"/>
            <w:vAlign w:val="center"/>
          </w:tcPr>
          <w:p w:rsidR="00016126" w:rsidRPr="00F57E5A" w:rsidRDefault="00016126" w:rsidP="003950CB">
            <w:pPr>
              <w:rPr>
                <w:sz w:val="20"/>
                <w:rPrChange w:id="4745" w:author="Morita" w:date="2016-09-27T22:43:00Z">
                  <w:rPr>
                    <w:sz w:val="20"/>
                    <w:lang w:eastAsia="ja-JP"/>
                  </w:rPr>
                </w:rPrChange>
              </w:rPr>
            </w:pPr>
            <w:r w:rsidRPr="00F57E5A">
              <w:rPr>
                <w:sz w:val="20"/>
                <w:rPrChange w:id="4746" w:author="Morita" w:date="2016-09-27T22:43:00Z">
                  <w:rPr/>
                </w:rPrChange>
              </w:rPr>
              <w:t>G.8021.1/Y.1341.1</w:t>
            </w:r>
          </w:p>
        </w:tc>
        <w:tc>
          <w:tcPr>
            <w:tcW w:w="2785" w:type="pct"/>
            <w:vAlign w:val="center"/>
          </w:tcPr>
          <w:p w:rsidR="00016126" w:rsidRPr="00F57E5A" w:rsidRDefault="00016126" w:rsidP="003950CB">
            <w:pPr>
              <w:rPr>
                <w:sz w:val="20"/>
                <w:rPrChange w:id="4747" w:author="Morita" w:date="2016-09-27T22:43:00Z">
                  <w:rPr>
                    <w:sz w:val="20"/>
                    <w:lang w:eastAsia="ja-JP"/>
                  </w:rPr>
                </w:rPrChange>
              </w:rPr>
            </w:pPr>
            <w:r w:rsidRPr="00F57E5A">
              <w:rPr>
                <w:sz w:val="20"/>
                <w:rPrChange w:id="4748" w:author="Morita" w:date="2016-09-27T22:43:00Z">
                  <w:rPr>
                    <w:color w:val="000066"/>
                    <w:sz w:val="20"/>
                  </w:rPr>
                </w:rPrChange>
              </w:rPr>
              <w:t>Types and characteristics of Ethernet transport network equipment</w:t>
            </w:r>
          </w:p>
        </w:tc>
      </w:tr>
      <w:tr w:rsidR="00C9123C" w:rsidRPr="00F634F5" w:rsidTr="00D55AC7">
        <w:trPr>
          <w:cantSplit/>
          <w:jc w:val="center"/>
        </w:trPr>
        <w:tc>
          <w:tcPr>
            <w:tcW w:w="1135" w:type="pct"/>
          </w:tcPr>
          <w:p w:rsidR="00C9123C" w:rsidRPr="00F57E5A" w:rsidRDefault="00C9123C" w:rsidP="003950CB">
            <w:pPr>
              <w:rPr>
                <w:sz w:val="20"/>
                <w:rPrChange w:id="4749" w:author="Morita" w:date="2016-09-27T22:43:00Z">
                  <w:rPr>
                    <w:sz w:val="20"/>
                    <w:lang w:eastAsia="ja-JP"/>
                  </w:rPr>
                </w:rPrChange>
              </w:rPr>
            </w:pPr>
            <w:r w:rsidRPr="00F57E5A">
              <w:rPr>
                <w:sz w:val="20"/>
                <w:rPrChange w:id="4750" w:author="Morita" w:date="2016-09-27T22:43:00Z">
                  <w:rPr>
                    <w:sz w:val="20"/>
                    <w:lang w:eastAsia="ja-JP"/>
                  </w:rPr>
                </w:rPrChange>
              </w:rPr>
              <w:t>SG15(Q.9/15)</w:t>
            </w:r>
          </w:p>
        </w:tc>
        <w:tc>
          <w:tcPr>
            <w:tcW w:w="1080" w:type="pct"/>
          </w:tcPr>
          <w:p w:rsidR="00C9123C" w:rsidRPr="00F57E5A" w:rsidRDefault="00C9123C" w:rsidP="003950CB">
            <w:pPr>
              <w:rPr>
                <w:sz w:val="20"/>
                <w:rPrChange w:id="4751" w:author="Morita" w:date="2016-09-27T22:43:00Z">
                  <w:rPr>
                    <w:sz w:val="20"/>
                    <w:lang w:eastAsia="ja-JP"/>
                  </w:rPr>
                </w:rPrChange>
              </w:rPr>
            </w:pPr>
            <w:r w:rsidRPr="00F57E5A">
              <w:rPr>
                <w:sz w:val="20"/>
                <w:rPrChange w:id="4752" w:author="Morita" w:date="2016-09-27T22:43:00Z">
                  <w:rPr>
                    <w:sz w:val="20"/>
                    <w:lang w:eastAsia="ja-JP"/>
                  </w:rPr>
                </w:rPrChange>
              </w:rPr>
              <w:t>G.8031/Y.1342</w:t>
            </w:r>
          </w:p>
        </w:tc>
        <w:tc>
          <w:tcPr>
            <w:tcW w:w="2785" w:type="pct"/>
          </w:tcPr>
          <w:p w:rsidR="00C9123C" w:rsidRPr="00F57E5A" w:rsidRDefault="00C9123C" w:rsidP="003950CB">
            <w:pPr>
              <w:rPr>
                <w:sz w:val="20"/>
                <w:rPrChange w:id="4753" w:author="Morita" w:date="2016-09-27T22:43:00Z">
                  <w:rPr>
                    <w:sz w:val="20"/>
                  </w:rPr>
                </w:rPrChange>
              </w:rPr>
            </w:pPr>
            <w:r w:rsidRPr="00F57E5A">
              <w:rPr>
                <w:sz w:val="20"/>
                <w:rPrChange w:id="4754" w:author="Morita" w:date="2016-09-27T22:43:00Z">
                  <w:rPr>
                    <w:sz w:val="20"/>
                  </w:rPr>
                </w:rPrChange>
              </w:rPr>
              <w:t>Ethernet linear protection switching</w:t>
            </w:r>
          </w:p>
        </w:tc>
      </w:tr>
      <w:tr w:rsidR="00C9123C" w:rsidRPr="00F634F5" w:rsidTr="00D55AC7">
        <w:trPr>
          <w:cantSplit/>
          <w:jc w:val="center"/>
        </w:trPr>
        <w:tc>
          <w:tcPr>
            <w:tcW w:w="1135" w:type="pct"/>
          </w:tcPr>
          <w:p w:rsidR="00C9123C" w:rsidRPr="00F57E5A" w:rsidRDefault="00C9123C" w:rsidP="003950CB">
            <w:pPr>
              <w:rPr>
                <w:sz w:val="20"/>
                <w:rPrChange w:id="4755" w:author="Morita" w:date="2016-09-27T22:43:00Z">
                  <w:rPr>
                    <w:sz w:val="20"/>
                    <w:lang w:eastAsia="ja-JP"/>
                  </w:rPr>
                </w:rPrChange>
              </w:rPr>
            </w:pPr>
            <w:r w:rsidRPr="00F57E5A">
              <w:rPr>
                <w:sz w:val="20"/>
                <w:rPrChange w:id="4756" w:author="Morita" w:date="2016-09-27T22:43:00Z">
                  <w:rPr>
                    <w:sz w:val="20"/>
                    <w:lang w:eastAsia="ja-JP"/>
                  </w:rPr>
                </w:rPrChange>
              </w:rPr>
              <w:t>SG15(Q.9/15)</w:t>
            </w:r>
          </w:p>
        </w:tc>
        <w:tc>
          <w:tcPr>
            <w:tcW w:w="1080" w:type="pct"/>
          </w:tcPr>
          <w:p w:rsidR="00C9123C" w:rsidRPr="00F57E5A" w:rsidRDefault="00C9123C" w:rsidP="003950CB">
            <w:pPr>
              <w:rPr>
                <w:sz w:val="20"/>
                <w:rPrChange w:id="4757" w:author="Morita" w:date="2016-09-27T22:43:00Z">
                  <w:rPr>
                    <w:sz w:val="20"/>
                    <w:lang w:eastAsia="ja-JP"/>
                  </w:rPr>
                </w:rPrChange>
              </w:rPr>
            </w:pPr>
            <w:r w:rsidRPr="00F57E5A">
              <w:rPr>
                <w:sz w:val="20"/>
                <w:rPrChange w:id="4758" w:author="Morita" w:date="2016-09-27T22:43:00Z">
                  <w:rPr>
                    <w:sz w:val="20"/>
                    <w:lang w:eastAsia="ja-JP"/>
                  </w:rPr>
                </w:rPrChange>
              </w:rPr>
              <w:t>G.8032/Y.1344</w:t>
            </w:r>
          </w:p>
        </w:tc>
        <w:tc>
          <w:tcPr>
            <w:tcW w:w="2785" w:type="pct"/>
          </w:tcPr>
          <w:p w:rsidR="00C9123C" w:rsidRPr="00F57E5A" w:rsidRDefault="00C9123C" w:rsidP="003950CB">
            <w:pPr>
              <w:rPr>
                <w:sz w:val="20"/>
                <w:rPrChange w:id="4759" w:author="Morita" w:date="2016-09-27T22:43:00Z">
                  <w:rPr>
                    <w:sz w:val="20"/>
                  </w:rPr>
                </w:rPrChange>
              </w:rPr>
            </w:pPr>
            <w:r w:rsidRPr="00F57E5A">
              <w:rPr>
                <w:sz w:val="20"/>
                <w:rPrChange w:id="4760" w:author="Morita" w:date="2016-09-27T22:43:00Z">
                  <w:rPr>
                    <w:sz w:val="20"/>
                    <w:lang w:eastAsia="ja-JP"/>
                  </w:rPr>
                </w:rPrChange>
              </w:rPr>
              <w:t>Ethernet ring protection switching</w:t>
            </w:r>
          </w:p>
        </w:tc>
      </w:tr>
      <w:tr w:rsidR="00C9123C" w:rsidRPr="00F634F5" w:rsidTr="00D55AC7">
        <w:trPr>
          <w:cantSplit/>
          <w:jc w:val="center"/>
        </w:trPr>
        <w:tc>
          <w:tcPr>
            <w:tcW w:w="1135" w:type="pct"/>
          </w:tcPr>
          <w:p w:rsidR="00C9123C" w:rsidRPr="00F57E5A" w:rsidRDefault="00C9123C" w:rsidP="003950CB">
            <w:pPr>
              <w:rPr>
                <w:sz w:val="20"/>
                <w:rPrChange w:id="4761" w:author="Morita" w:date="2016-09-27T22:43:00Z">
                  <w:rPr>
                    <w:sz w:val="20"/>
                    <w:lang w:eastAsia="ja-JP"/>
                  </w:rPr>
                </w:rPrChange>
              </w:rPr>
            </w:pPr>
            <w:r w:rsidRPr="00F57E5A">
              <w:rPr>
                <w:sz w:val="20"/>
                <w:rPrChange w:id="4762" w:author="Morita" w:date="2016-09-27T22:43:00Z">
                  <w:rPr>
                    <w:sz w:val="20"/>
                    <w:lang w:eastAsia="ja-JP"/>
                  </w:rPr>
                </w:rPrChange>
              </w:rPr>
              <w:t>SG15(</w:t>
            </w:r>
            <w:r w:rsidR="00BD47E8" w:rsidRPr="00F57E5A">
              <w:rPr>
                <w:sz w:val="20"/>
                <w:rPrChange w:id="4763" w:author="Morita" w:date="2016-09-27T22:43:00Z">
                  <w:rPr>
                    <w:sz w:val="20"/>
                    <w:lang w:eastAsia="ja-JP"/>
                  </w:rPr>
                </w:rPrChange>
              </w:rPr>
              <w:t>Q14</w:t>
            </w:r>
            <w:r w:rsidRPr="00F57E5A">
              <w:rPr>
                <w:sz w:val="20"/>
                <w:rPrChange w:id="4764" w:author="Morita" w:date="2016-09-27T22:43:00Z">
                  <w:rPr>
                    <w:sz w:val="20"/>
                    <w:lang w:eastAsia="ja-JP"/>
                  </w:rPr>
                </w:rPrChange>
              </w:rPr>
              <w:t>/15)</w:t>
            </w:r>
          </w:p>
        </w:tc>
        <w:tc>
          <w:tcPr>
            <w:tcW w:w="1080" w:type="pct"/>
          </w:tcPr>
          <w:p w:rsidR="00C9123C" w:rsidRPr="00F57E5A" w:rsidRDefault="00C9123C" w:rsidP="003950CB">
            <w:pPr>
              <w:rPr>
                <w:sz w:val="20"/>
                <w:rPrChange w:id="4765" w:author="Morita" w:date="2016-09-27T22:43:00Z">
                  <w:rPr>
                    <w:sz w:val="20"/>
                    <w:lang w:eastAsia="ja-JP"/>
                  </w:rPr>
                </w:rPrChange>
              </w:rPr>
            </w:pPr>
            <w:r w:rsidRPr="00F57E5A">
              <w:rPr>
                <w:sz w:val="20"/>
                <w:rPrChange w:id="4766" w:author="Morita" w:date="2016-09-27T22:43:00Z">
                  <w:rPr>
                    <w:sz w:val="20"/>
                    <w:lang w:eastAsia="ja-JP"/>
                  </w:rPr>
                </w:rPrChange>
              </w:rPr>
              <w:t>G.8051/Y.1345</w:t>
            </w:r>
          </w:p>
        </w:tc>
        <w:tc>
          <w:tcPr>
            <w:tcW w:w="2785" w:type="pct"/>
          </w:tcPr>
          <w:p w:rsidR="00C9123C" w:rsidRPr="00F57E5A" w:rsidRDefault="00C9123C" w:rsidP="003950CB">
            <w:pPr>
              <w:rPr>
                <w:sz w:val="20"/>
                <w:rPrChange w:id="4767" w:author="Morita" w:date="2016-09-27T22:43:00Z">
                  <w:rPr>
                    <w:sz w:val="20"/>
                  </w:rPr>
                </w:rPrChange>
              </w:rPr>
            </w:pPr>
            <w:r w:rsidRPr="00F57E5A">
              <w:rPr>
                <w:sz w:val="20"/>
                <w:rPrChange w:id="4768" w:author="Morita" w:date="2016-09-27T22:43:00Z">
                  <w:rPr>
                    <w:sz w:val="20"/>
                  </w:rPr>
                </w:rPrChange>
              </w:rPr>
              <w:t>Management aspects of the Ethernet-over-Transport (</w:t>
            </w:r>
            <w:proofErr w:type="spellStart"/>
            <w:r w:rsidRPr="00F57E5A">
              <w:rPr>
                <w:sz w:val="20"/>
                <w:rPrChange w:id="4769" w:author="Morita" w:date="2016-09-27T22:43:00Z">
                  <w:rPr>
                    <w:sz w:val="20"/>
                  </w:rPr>
                </w:rPrChange>
              </w:rPr>
              <w:t>EoT</w:t>
            </w:r>
            <w:proofErr w:type="spellEnd"/>
            <w:r w:rsidRPr="00F57E5A">
              <w:rPr>
                <w:sz w:val="20"/>
                <w:rPrChange w:id="4770" w:author="Morita" w:date="2016-09-27T22:43:00Z">
                  <w:rPr>
                    <w:sz w:val="20"/>
                  </w:rPr>
                </w:rPrChange>
              </w:rPr>
              <w:t xml:space="preserve">) capable network element  </w:t>
            </w:r>
          </w:p>
        </w:tc>
      </w:tr>
      <w:tr w:rsidR="00016126" w:rsidRPr="00F634F5" w:rsidTr="00282356">
        <w:trPr>
          <w:cantSplit/>
          <w:jc w:val="center"/>
        </w:trPr>
        <w:tc>
          <w:tcPr>
            <w:tcW w:w="1135" w:type="pct"/>
          </w:tcPr>
          <w:p w:rsidR="00016126" w:rsidRPr="00F57E5A" w:rsidRDefault="00016126" w:rsidP="003950CB">
            <w:pPr>
              <w:rPr>
                <w:sz w:val="20"/>
                <w:rPrChange w:id="4771" w:author="Morita" w:date="2016-09-27T22:43:00Z">
                  <w:rPr>
                    <w:sz w:val="20"/>
                    <w:lang w:eastAsia="ja-JP"/>
                  </w:rPr>
                </w:rPrChange>
              </w:rPr>
            </w:pPr>
            <w:r w:rsidRPr="00F57E5A">
              <w:rPr>
                <w:sz w:val="20"/>
                <w:rPrChange w:id="4772" w:author="Morita" w:date="2016-09-27T22:43:00Z">
                  <w:rPr>
                    <w:sz w:val="20"/>
                    <w:lang w:eastAsia="ja-JP"/>
                  </w:rPr>
                </w:rPrChange>
              </w:rPr>
              <w:t>SG15(Q14/15)</w:t>
            </w:r>
          </w:p>
        </w:tc>
        <w:tc>
          <w:tcPr>
            <w:tcW w:w="1080" w:type="pct"/>
            <w:vAlign w:val="center"/>
          </w:tcPr>
          <w:p w:rsidR="00016126" w:rsidRPr="00F57E5A" w:rsidRDefault="00016126" w:rsidP="003950CB">
            <w:pPr>
              <w:rPr>
                <w:sz w:val="20"/>
                <w:rPrChange w:id="4773" w:author="Morita" w:date="2016-09-27T22:43:00Z">
                  <w:rPr>
                    <w:sz w:val="20"/>
                    <w:lang w:eastAsia="ja-JP"/>
                  </w:rPr>
                </w:rPrChange>
              </w:rPr>
            </w:pPr>
            <w:r w:rsidRPr="00F57E5A">
              <w:rPr>
                <w:sz w:val="20"/>
                <w:rPrChange w:id="4774" w:author="Morita" w:date="2016-09-27T22:43:00Z">
                  <w:rPr/>
                </w:rPrChange>
              </w:rPr>
              <w:t>G.8052/Y.1346</w:t>
            </w:r>
          </w:p>
        </w:tc>
        <w:tc>
          <w:tcPr>
            <w:tcW w:w="2785" w:type="pct"/>
            <w:vAlign w:val="center"/>
          </w:tcPr>
          <w:p w:rsidR="00016126" w:rsidRPr="00F57E5A" w:rsidRDefault="00016126" w:rsidP="003950CB">
            <w:pPr>
              <w:rPr>
                <w:sz w:val="20"/>
                <w:rPrChange w:id="4775" w:author="Morita" w:date="2016-09-27T22:43:00Z">
                  <w:rPr>
                    <w:sz w:val="20"/>
                  </w:rPr>
                </w:rPrChange>
              </w:rPr>
            </w:pPr>
            <w:r w:rsidRPr="00F57E5A">
              <w:rPr>
                <w:sz w:val="20"/>
                <w:rPrChange w:id="4776" w:author="Morita" w:date="2016-09-27T22:43:00Z">
                  <w:rPr>
                    <w:color w:val="000066"/>
                    <w:sz w:val="20"/>
                  </w:rPr>
                </w:rPrChange>
              </w:rPr>
              <w:t>Protocol-neutral management information model for the Ethernet Transport capable network element</w:t>
            </w:r>
          </w:p>
        </w:tc>
      </w:tr>
      <w:tr w:rsidR="00C9123C" w:rsidRPr="00F634F5" w:rsidTr="00D55AC7">
        <w:trPr>
          <w:cantSplit/>
          <w:jc w:val="center"/>
        </w:trPr>
        <w:tc>
          <w:tcPr>
            <w:tcW w:w="1135" w:type="pct"/>
          </w:tcPr>
          <w:p w:rsidR="00C9123C" w:rsidRPr="00F57E5A" w:rsidRDefault="00C9123C" w:rsidP="003950CB">
            <w:pPr>
              <w:rPr>
                <w:sz w:val="20"/>
                <w:rPrChange w:id="4777" w:author="Morita" w:date="2016-09-27T22:43:00Z">
                  <w:rPr>
                    <w:sz w:val="20"/>
                    <w:lang w:eastAsia="ja-JP"/>
                  </w:rPr>
                </w:rPrChange>
              </w:rPr>
            </w:pPr>
            <w:r w:rsidRPr="00F57E5A">
              <w:rPr>
                <w:sz w:val="20"/>
                <w:rPrChange w:id="4778" w:author="Morita" w:date="2016-09-27T22:43:00Z">
                  <w:rPr>
                    <w:sz w:val="20"/>
                    <w:lang w:eastAsia="ja-JP"/>
                  </w:rPr>
                </w:rPrChange>
              </w:rPr>
              <w:t>SG15(Q.13/15)</w:t>
            </w:r>
          </w:p>
        </w:tc>
        <w:tc>
          <w:tcPr>
            <w:tcW w:w="1080" w:type="pct"/>
          </w:tcPr>
          <w:p w:rsidR="00C9123C" w:rsidRPr="00F57E5A" w:rsidRDefault="00C9123C" w:rsidP="003950CB">
            <w:pPr>
              <w:rPr>
                <w:sz w:val="20"/>
                <w:rPrChange w:id="4779" w:author="Morita" w:date="2016-09-27T22:43:00Z">
                  <w:rPr>
                    <w:sz w:val="20"/>
                    <w:lang w:eastAsia="ja-JP"/>
                  </w:rPr>
                </w:rPrChange>
              </w:rPr>
            </w:pPr>
            <w:r w:rsidRPr="00F57E5A">
              <w:rPr>
                <w:sz w:val="20"/>
                <w:rPrChange w:id="4780" w:author="Morita" w:date="2016-09-27T22:43:00Z">
                  <w:rPr>
                    <w:sz w:val="20"/>
                    <w:lang w:eastAsia="ja-JP"/>
                  </w:rPr>
                </w:rPrChange>
              </w:rPr>
              <w:t>G.8262/Y.1362</w:t>
            </w:r>
          </w:p>
        </w:tc>
        <w:tc>
          <w:tcPr>
            <w:tcW w:w="2785" w:type="pct"/>
          </w:tcPr>
          <w:p w:rsidR="00C9123C" w:rsidRPr="00F57E5A" w:rsidRDefault="00C9123C" w:rsidP="003950CB">
            <w:pPr>
              <w:rPr>
                <w:sz w:val="20"/>
                <w:rPrChange w:id="4781" w:author="Morita" w:date="2016-09-27T22:43:00Z">
                  <w:rPr>
                    <w:sz w:val="20"/>
                  </w:rPr>
                </w:rPrChange>
              </w:rPr>
            </w:pPr>
            <w:r w:rsidRPr="00F57E5A">
              <w:rPr>
                <w:sz w:val="20"/>
                <w:rPrChange w:id="4782" w:author="Morita" w:date="2016-09-27T22:43:00Z">
                  <w:rPr>
                    <w:sz w:val="20"/>
                  </w:rPr>
                </w:rPrChange>
              </w:rPr>
              <w:t>Timing characteristics of synchronous Ethernet equipment slave clock (EEC)</w:t>
            </w:r>
          </w:p>
        </w:tc>
      </w:tr>
    </w:tbl>
    <w:p w:rsidR="00575FF2" w:rsidRDefault="00575FF2" w:rsidP="00575FF2">
      <w:pPr>
        <w:rPr>
          <w:ins w:id="4783" w:author="Morita" w:date="2016-09-27T23:33:00Z"/>
          <w:rFonts w:hint="eastAsia"/>
          <w:b/>
          <w:lang w:eastAsia="ja-JP"/>
        </w:rPr>
        <w:pPrChange w:id="4784" w:author="Morita" w:date="2016-09-27T23:33:00Z">
          <w:pPr/>
        </w:pPrChange>
      </w:pPr>
    </w:p>
    <w:p w:rsidR="00C9123C" w:rsidRPr="00ED115A" w:rsidDel="00575FF2" w:rsidRDefault="00C9123C" w:rsidP="003E31AA">
      <w:pPr>
        <w:pStyle w:val="af"/>
        <w:rPr>
          <w:del w:id="4785" w:author="Morita" w:date="2016-09-27T23:33:00Z"/>
          <w:lang w:eastAsia="ja-JP"/>
        </w:rPr>
        <w:pPrChange w:id="4786" w:author="Morita" w:date="2016-09-27T23:47:00Z">
          <w:pPr>
            <w:keepNext/>
            <w:keepLines/>
            <w:spacing w:before="360" w:after="120"/>
            <w:jc w:val="center"/>
          </w:pPr>
        </w:pPrChange>
      </w:pPr>
      <w:del w:id="4787" w:author="Morita" w:date="2016-09-27T23:33:00Z">
        <w:r w:rsidRPr="00ED115A" w:rsidDel="00575FF2">
          <w:rPr>
            <w:rFonts w:hint="eastAsia"/>
            <w:lang w:eastAsia="ja-JP"/>
          </w:rPr>
          <w:delText>Table 7-</w:delText>
        </w:r>
        <w:r w:rsidR="00BD47E8" w:rsidRPr="00ED115A" w:rsidDel="00575FF2">
          <w:rPr>
            <w:lang w:eastAsia="ja-JP"/>
          </w:rPr>
          <w:delText>6 MPLS</w:delText>
        </w:r>
        <w:r w:rsidRPr="00ED115A" w:rsidDel="00575FF2">
          <w:rPr>
            <w:rFonts w:hint="eastAsia"/>
            <w:lang w:eastAsia="ja-JP"/>
          </w:rPr>
          <w:delText xml:space="preserve"> related Recommendations</w:delText>
        </w:r>
      </w:del>
    </w:p>
    <w:p w:rsidR="00575FF2" w:rsidRPr="00575FF2" w:rsidRDefault="00575FF2" w:rsidP="003E31AA">
      <w:pPr>
        <w:pStyle w:val="af"/>
        <w:rPr>
          <w:ins w:id="4788" w:author="Morita" w:date="2016-09-27T23:33:00Z"/>
          <w:rFonts w:hint="eastAsia"/>
          <w:lang w:eastAsia="ja-JP"/>
          <w:rPrChange w:id="4789" w:author="Morita" w:date="2016-09-27T23:33:00Z">
            <w:rPr>
              <w:ins w:id="4790" w:author="Morita" w:date="2016-09-27T23:33:00Z"/>
              <w:rFonts w:hint="eastAsia"/>
              <w:lang w:eastAsia="ja-JP"/>
            </w:rPr>
          </w:rPrChange>
        </w:rPr>
        <w:pPrChange w:id="4791" w:author="Morita" w:date="2016-09-27T23:47:00Z">
          <w:pPr/>
        </w:pPrChange>
      </w:pPr>
      <w:bookmarkStart w:id="4792" w:name="_Ref462783037"/>
      <w:bookmarkStart w:id="4793" w:name="_Toc462783309"/>
      <w:ins w:id="4794" w:author="Morita" w:date="2016-09-27T23:33:00Z">
        <w:r>
          <w:t xml:space="preserve">Table </w:t>
        </w:r>
        <w:r>
          <w:fldChar w:fldCharType="begin"/>
        </w:r>
        <w:r>
          <w:instrText xml:space="preserve"> SEQ Table \* ARABIC </w:instrText>
        </w:r>
      </w:ins>
      <w:r>
        <w:fldChar w:fldCharType="separate"/>
      </w:r>
      <w:ins w:id="4795" w:author="Morita" w:date="2016-09-27T23:34:00Z">
        <w:r>
          <w:rPr>
            <w:noProof/>
          </w:rPr>
          <w:t>13</w:t>
        </w:r>
      </w:ins>
      <w:ins w:id="4796" w:author="Morita" w:date="2016-09-27T23:33:00Z">
        <w:r>
          <w:fldChar w:fldCharType="end"/>
        </w:r>
        <w:bookmarkEnd w:id="4792"/>
        <w:r>
          <w:rPr>
            <w:rFonts w:hint="eastAsia"/>
            <w:lang w:eastAsia="ja-JP"/>
          </w:rPr>
          <w:t xml:space="preserve"> </w:t>
        </w:r>
        <w:r>
          <w:rPr>
            <w:lang w:eastAsia="ja-JP"/>
          </w:rPr>
          <w:t>–</w:t>
        </w:r>
        <w:r>
          <w:rPr>
            <w:rFonts w:hint="eastAsia"/>
            <w:lang w:eastAsia="ja-JP"/>
          </w:rPr>
          <w:t xml:space="preserve"> </w:t>
        </w:r>
        <w:r w:rsidRPr="00575FF2">
          <w:rPr>
            <w:lang w:eastAsia="ja-JP"/>
          </w:rPr>
          <w:t>MPLS related Recommendations</w:t>
        </w:r>
        <w:bookmarkEnd w:id="4793"/>
      </w:ins>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053"/>
        <w:gridCol w:w="2314"/>
        <w:gridCol w:w="5490"/>
      </w:tblGrid>
      <w:tr w:rsidR="00C9123C" w:rsidRPr="00ED115A" w:rsidTr="00D55AC7">
        <w:trPr>
          <w:cantSplit/>
          <w:tblHeader/>
          <w:jc w:val="center"/>
        </w:trPr>
        <w:tc>
          <w:tcPr>
            <w:tcW w:w="1041" w:type="pct"/>
          </w:tcPr>
          <w:p w:rsidR="00C9123C" w:rsidRPr="00ED115A" w:rsidRDefault="00C9123C" w:rsidP="003950CB">
            <w:pPr>
              <w:rPr>
                <w:b/>
                <w:sz w:val="20"/>
              </w:rPr>
            </w:pPr>
            <w:r w:rsidRPr="00ED115A">
              <w:rPr>
                <w:b/>
                <w:sz w:val="20"/>
              </w:rPr>
              <w:t>Organisation (Subgroup responsible)</w:t>
            </w:r>
          </w:p>
        </w:tc>
        <w:tc>
          <w:tcPr>
            <w:tcW w:w="1174" w:type="pct"/>
          </w:tcPr>
          <w:p w:rsidR="00C9123C" w:rsidRPr="00ED115A" w:rsidRDefault="00C9123C" w:rsidP="003950CB">
            <w:pPr>
              <w:rPr>
                <w:b/>
                <w:sz w:val="20"/>
              </w:rPr>
            </w:pPr>
            <w:r w:rsidRPr="00ED115A">
              <w:rPr>
                <w:b/>
                <w:sz w:val="20"/>
              </w:rPr>
              <w:t>Number</w:t>
            </w:r>
          </w:p>
        </w:tc>
        <w:tc>
          <w:tcPr>
            <w:tcW w:w="2785" w:type="pct"/>
          </w:tcPr>
          <w:p w:rsidR="00C9123C" w:rsidRPr="00ED115A" w:rsidRDefault="00C9123C" w:rsidP="003950CB">
            <w:pPr>
              <w:rPr>
                <w:b/>
                <w:sz w:val="20"/>
              </w:rPr>
            </w:pPr>
            <w:r w:rsidRPr="00ED115A">
              <w:rPr>
                <w:b/>
                <w:sz w:val="20"/>
              </w:rPr>
              <w:t>Title</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SG13(Q.3/13)</w:t>
            </w:r>
          </w:p>
        </w:tc>
        <w:tc>
          <w:tcPr>
            <w:tcW w:w="1174" w:type="pct"/>
          </w:tcPr>
          <w:p w:rsidR="00C9123C" w:rsidRPr="00ED115A" w:rsidRDefault="00C9123C" w:rsidP="003950CB">
            <w:pPr>
              <w:rPr>
                <w:sz w:val="20"/>
                <w:lang w:eastAsia="ja-JP"/>
              </w:rPr>
            </w:pPr>
            <w:r w:rsidRPr="00ED115A">
              <w:rPr>
                <w:sz w:val="20"/>
                <w:lang w:eastAsia="ja-JP"/>
              </w:rPr>
              <w:t>Y.1311.1</w:t>
            </w:r>
          </w:p>
        </w:tc>
        <w:tc>
          <w:tcPr>
            <w:tcW w:w="2785" w:type="pct"/>
          </w:tcPr>
          <w:p w:rsidR="00C9123C" w:rsidRPr="00ED115A" w:rsidRDefault="00C9123C" w:rsidP="003950CB">
            <w:pPr>
              <w:rPr>
                <w:sz w:val="20"/>
                <w:lang w:eastAsia="ja-JP"/>
              </w:rPr>
            </w:pPr>
            <w:r w:rsidRPr="00ED115A">
              <w:rPr>
                <w:sz w:val="20"/>
              </w:rPr>
              <w:t>Network-based IP VPN over MPLS architecture</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SG12 (Q.17/12)</w:t>
            </w:r>
          </w:p>
        </w:tc>
        <w:tc>
          <w:tcPr>
            <w:tcW w:w="1174" w:type="pct"/>
          </w:tcPr>
          <w:p w:rsidR="00C9123C" w:rsidRPr="00ED115A" w:rsidRDefault="00C9123C" w:rsidP="003950CB">
            <w:pPr>
              <w:rPr>
                <w:sz w:val="20"/>
                <w:lang w:eastAsia="ja-JP"/>
              </w:rPr>
            </w:pPr>
            <w:r w:rsidRPr="00ED115A">
              <w:rPr>
                <w:sz w:val="20"/>
                <w:lang w:eastAsia="ja-JP"/>
              </w:rPr>
              <w:t>Y.1561</w:t>
            </w:r>
          </w:p>
        </w:tc>
        <w:tc>
          <w:tcPr>
            <w:tcW w:w="2785" w:type="pct"/>
          </w:tcPr>
          <w:p w:rsidR="00C9123C" w:rsidRPr="00ED115A" w:rsidRDefault="00C9123C" w:rsidP="003950CB">
            <w:pPr>
              <w:rPr>
                <w:sz w:val="20"/>
                <w:lang w:eastAsia="ja-JP"/>
              </w:rPr>
            </w:pPr>
            <w:r w:rsidRPr="00ED115A">
              <w:rPr>
                <w:sz w:val="20"/>
              </w:rPr>
              <w:t>Performance and availability parameters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w:t>
            </w:r>
            <w:r w:rsidR="00BD47E8">
              <w:rPr>
                <w:sz w:val="20"/>
                <w:lang w:eastAsia="ja-JP"/>
              </w:rPr>
              <w:t>Q</w:t>
            </w:r>
            <w:r w:rsidR="00BD47E8" w:rsidRPr="00ED115A">
              <w:rPr>
                <w:sz w:val="20"/>
                <w:lang w:eastAsia="ja-JP"/>
              </w:rPr>
              <w:t>4</w:t>
            </w:r>
            <w:r w:rsidRPr="00ED115A">
              <w:rPr>
                <w:sz w:val="20"/>
                <w:lang w:eastAsia="ja-JP"/>
              </w:rPr>
              <w:t>/13)</w:t>
            </w:r>
          </w:p>
        </w:tc>
        <w:tc>
          <w:tcPr>
            <w:tcW w:w="1174" w:type="pct"/>
          </w:tcPr>
          <w:p w:rsidR="00C9123C" w:rsidRPr="00ED115A" w:rsidRDefault="00C9123C" w:rsidP="003950CB">
            <w:pPr>
              <w:rPr>
                <w:sz w:val="20"/>
                <w:lang w:eastAsia="ja-JP"/>
              </w:rPr>
            </w:pPr>
            <w:r w:rsidRPr="00ED115A">
              <w:rPr>
                <w:sz w:val="20"/>
                <w:lang w:eastAsia="ja-JP"/>
              </w:rPr>
              <w:t>Y.2174</w:t>
            </w:r>
          </w:p>
        </w:tc>
        <w:tc>
          <w:tcPr>
            <w:tcW w:w="2785" w:type="pct"/>
          </w:tcPr>
          <w:p w:rsidR="00C9123C" w:rsidRPr="00ED115A" w:rsidRDefault="00C9123C" w:rsidP="003950CB">
            <w:pPr>
              <w:rPr>
                <w:sz w:val="20"/>
              </w:rPr>
            </w:pPr>
            <w:r w:rsidRPr="00ED115A">
              <w:rPr>
                <w:sz w:val="20"/>
              </w:rPr>
              <w:t xml:space="preserve">Distributed RACF architecture for MPLS networks  </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w:t>
            </w:r>
            <w:r w:rsidR="00BD47E8" w:rsidRPr="00ED115A">
              <w:rPr>
                <w:sz w:val="20"/>
                <w:lang w:eastAsia="ja-JP"/>
              </w:rPr>
              <w:t>Q4</w:t>
            </w:r>
            <w:r w:rsidRPr="00ED115A">
              <w:rPr>
                <w:sz w:val="20"/>
                <w:lang w:eastAsia="ja-JP"/>
              </w:rPr>
              <w:t>/13)</w:t>
            </w:r>
          </w:p>
        </w:tc>
        <w:tc>
          <w:tcPr>
            <w:tcW w:w="1174" w:type="pct"/>
          </w:tcPr>
          <w:p w:rsidR="00C9123C" w:rsidRPr="00ED115A" w:rsidRDefault="00C9123C" w:rsidP="003950CB">
            <w:pPr>
              <w:rPr>
                <w:sz w:val="20"/>
                <w:lang w:eastAsia="ja-JP"/>
              </w:rPr>
            </w:pPr>
            <w:r w:rsidRPr="00ED115A">
              <w:rPr>
                <w:sz w:val="20"/>
                <w:lang w:eastAsia="ja-JP"/>
              </w:rPr>
              <w:t>Y.2175</w:t>
            </w:r>
          </w:p>
        </w:tc>
        <w:tc>
          <w:tcPr>
            <w:tcW w:w="2785" w:type="pct"/>
          </w:tcPr>
          <w:p w:rsidR="00C9123C" w:rsidRPr="00ED115A" w:rsidRDefault="00C9123C" w:rsidP="003950CB">
            <w:pPr>
              <w:rPr>
                <w:sz w:val="20"/>
              </w:rPr>
            </w:pPr>
            <w:r w:rsidRPr="00ED115A">
              <w:rPr>
                <w:sz w:val="20"/>
              </w:rPr>
              <w:t xml:space="preserve">Centralized RACF architecture for MPLS core networks  </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Y.1411</w:t>
            </w:r>
          </w:p>
        </w:tc>
        <w:tc>
          <w:tcPr>
            <w:tcW w:w="2785" w:type="pct"/>
          </w:tcPr>
          <w:p w:rsidR="00C9123C" w:rsidRPr="00ED115A" w:rsidRDefault="00C9123C" w:rsidP="003950CB">
            <w:pPr>
              <w:rPr>
                <w:sz w:val="20"/>
                <w:lang w:eastAsia="ja-JP"/>
              </w:rPr>
            </w:pPr>
            <w:r w:rsidRPr="00ED115A">
              <w:rPr>
                <w:sz w:val="20"/>
              </w:rPr>
              <w:t>ATM-MPLS network interworking - Cell mode user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Y.1412</w:t>
            </w:r>
          </w:p>
        </w:tc>
        <w:tc>
          <w:tcPr>
            <w:tcW w:w="2785" w:type="pct"/>
          </w:tcPr>
          <w:p w:rsidR="00C9123C" w:rsidRPr="00ED115A" w:rsidRDefault="00C9123C" w:rsidP="003950CB">
            <w:pPr>
              <w:rPr>
                <w:sz w:val="20"/>
              </w:rPr>
            </w:pPr>
            <w:r w:rsidRPr="00ED115A">
              <w:rPr>
                <w:sz w:val="20"/>
              </w:rPr>
              <w:t>ATM-MPLS network interworking - Frame mode user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Y.1413</w:t>
            </w:r>
          </w:p>
        </w:tc>
        <w:tc>
          <w:tcPr>
            <w:tcW w:w="2785" w:type="pct"/>
          </w:tcPr>
          <w:p w:rsidR="00C9123C" w:rsidRPr="00ED115A" w:rsidRDefault="00C9123C" w:rsidP="003950CB">
            <w:pPr>
              <w:rPr>
                <w:sz w:val="20"/>
              </w:rPr>
            </w:pPr>
            <w:r w:rsidRPr="00ED115A">
              <w:rPr>
                <w:sz w:val="20"/>
              </w:rPr>
              <w:t>TDM-MPLS network interworking - User plane interworking</w:t>
            </w:r>
          </w:p>
        </w:tc>
      </w:tr>
      <w:tr w:rsidR="00C9123C" w:rsidRPr="00ED115A" w:rsidDel="00152A70" w:rsidTr="00D55AC7">
        <w:trPr>
          <w:cantSplit/>
          <w:jc w:val="center"/>
          <w:del w:id="4797" w:author="Morita" w:date="2016-09-27T22:32:00Z"/>
        </w:trPr>
        <w:tc>
          <w:tcPr>
            <w:tcW w:w="1041" w:type="pct"/>
          </w:tcPr>
          <w:p w:rsidR="00C9123C" w:rsidRPr="00ED115A" w:rsidDel="00152A70" w:rsidRDefault="00C9123C" w:rsidP="003950CB">
            <w:pPr>
              <w:rPr>
                <w:del w:id="4798" w:author="Morita" w:date="2016-09-27T22:32:00Z"/>
                <w:sz w:val="20"/>
                <w:lang w:eastAsia="ja-JP"/>
              </w:rPr>
            </w:pPr>
            <w:del w:id="4799" w:author="Morita" w:date="2016-09-27T22:32:00Z">
              <w:r w:rsidRPr="00ED115A" w:rsidDel="00152A70">
                <w:rPr>
                  <w:sz w:val="20"/>
                  <w:lang w:eastAsia="ja-JP"/>
                </w:rPr>
                <w:delText>SG13(Q.12/13)</w:delText>
              </w:r>
            </w:del>
          </w:p>
        </w:tc>
        <w:tc>
          <w:tcPr>
            <w:tcW w:w="1174" w:type="pct"/>
          </w:tcPr>
          <w:p w:rsidR="00C9123C" w:rsidRPr="00ED115A" w:rsidDel="00152A70" w:rsidRDefault="00C9123C" w:rsidP="003950CB">
            <w:pPr>
              <w:rPr>
                <w:del w:id="4800" w:author="Morita" w:date="2016-09-27T22:32:00Z"/>
                <w:sz w:val="20"/>
                <w:lang w:eastAsia="ja-JP"/>
              </w:rPr>
            </w:pPr>
            <w:del w:id="4801" w:author="Morita" w:date="2016-09-27T22:32:00Z">
              <w:r w:rsidRPr="00ED115A" w:rsidDel="00152A70">
                <w:rPr>
                  <w:sz w:val="20"/>
                  <w:lang w:eastAsia="ja-JP"/>
                </w:rPr>
                <w:delText>Y.1413 (Corr. 1)</w:delText>
              </w:r>
            </w:del>
          </w:p>
        </w:tc>
        <w:tc>
          <w:tcPr>
            <w:tcW w:w="2785" w:type="pct"/>
          </w:tcPr>
          <w:p w:rsidR="00C9123C" w:rsidRPr="00ED115A" w:rsidDel="00152A70" w:rsidRDefault="00C9123C" w:rsidP="003950CB">
            <w:pPr>
              <w:rPr>
                <w:del w:id="4802" w:author="Morita" w:date="2016-09-27T22:32:00Z"/>
                <w:sz w:val="20"/>
              </w:rPr>
            </w:pPr>
            <w:del w:id="4803" w:author="Morita" w:date="2016-09-27T22:32:00Z">
              <w:r w:rsidRPr="00ED115A" w:rsidDel="00152A70">
                <w:rPr>
                  <w:sz w:val="20"/>
                </w:rPr>
                <w:delText>TDM-MPLS network interworking - User plane interworking</w:delText>
              </w:r>
            </w:del>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Y.1414</w:t>
            </w:r>
          </w:p>
        </w:tc>
        <w:tc>
          <w:tcPr>
            <w:tcW w:w="2785" w:type="pct"/>
          </w:tcPr>
          <w:p w:rsidR="00C9123C" w:rsidRPr="00ED115A" w:rsidRDefault="00C9123C" w:rsidP="003950CB">
            <w:pPr>
              <w:rPr>
                <w:sz w:val="20"/>
              </w:rPr>
            </w:pPr>
            <w:r w:rsidRPr="00ED115A">
              <w:rPr>
                <w:sz w:val="20"/>
              </w:rPr>
              <w:t>Voice services - MPLS network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Y.1415</w:t>
            </w:r>
          </w:p>
        </w:tc>
        <w:tc>
          <w:tcPr>
            <w:tcW w:w="2785" w:type="pct"/>
          </w:tcPr>
          <w:p w:rsidR="00C9123C" w:rsidRPr="00ED115A" w:rsidRDefault="00C9123C" w:rsidP="003950CB">
            <w:pPr>
              <w:rPr>
                <w:sz w:val="20"/>
              </w:rPr>
            </w:pPr>
            <w:r w:rsidRPr="00ED115A">
              <w:rPr>
                <w:sz w:val="20"/>
              </w:rPr>
              <w:t>Ethernet-MPLS network interworking - User plane interworking</w:t>
            </w:r>
          </w:p>
        </w:tc>
      </w:tr>
      <w:tr w:rsidR="00C9123C" w:rsidRPr="00ED115A" w:rsidDel="00152A70" w:rsidTr="00D55AC7">
        <w:trPr>
          <w:cantSplit/>
          <w:jc w:val="center"/>
          <w:del w:id="4804" w:author="Morita" w:date="2016-09-27T22:32:00Z"/>
        </w:trPr>
        <w:tc>
          <w:tcPr>
            <w:tcW w:w="1041" w:type="pct"/>
          </w:tcPr>
          <w:p w:rsidR="00C9123C" w:rsidRPr="00ED115A" w:rsidDel="00152A70" w:rsidRDefault="00C9123C" w:rsidP="003950CB">
            <w:pPr>
              <w:rPr>
                <w:del w:id="4805" w:author="Morita" w:date="2016-09-27T22:32:00Z"/>
                <w:sz w:val="20"/>
                <w:lang w:eastAsia="ja-JP"/>
              </w:rPr>
            </w:pPr>
            <w:del w:id="4806" w:author="Morita" w:date="2016-09-27T22:32:00Z">
              <w:r w:rsidRPr="00ED115A" w:rsidDel="00152A70">
                <w:rPr>
                  <w:sz w:val="20"/>
                  <w:lang w:eastAsia="ja-JP"/>
                </w:rPr>
                <w:delText>SG13(Q.12/13)</w:delText>
              </w:r>
            </w:del>
          </w:p>
        </w:tc>
        <w:tc>
          <w:tcPr>
            <w:tcW w:w="1174" w:type="pct"/>
          </w:tcPr>
          <w:p w:rsidR="00C9123C" w:rsidRPr="00ED115A" w:rsidDel="00152A70" w:rsidRDefault="00C9123C" w:rsidP="003950CB">
            <w:pPr>
              <w:rPr>
                <w:del w:id="4807" w:author="Morita" w:date="2016-09-27T22:32:00Z"/>
                <w:sz w:val="20"/>
                <w:lang w:eastAsia="ja-JP"/>
              </w:rPr>
            </w:pPr>
            <w:del w:id="4808" w:author="Morita" w:date="2016-09-27T22:32:00Z">
              <w:r w:rsidRPr="00ED115A" w:rsidDel="00152A70">
                <w:rPr>
                  <w:sz w:val="20"/>
                  <w:lang w:eastAsia="ja-JP"/>
                </w:rPr>
                <w:delText>Y.1415 (Amend. 1)</w:delText>
              </w:r>
            </w:del>
          </w:p>
        </w:tc>
        <w:tc>
          <w:tcPr>
            <w:tcW w:w="2785" w:type="pct"/>
          </w:tcPr>
          <w:p w:rsidR="00C9123C" w:rsidRPr="00ED115A" w:rsidDel="00152A70" w:rsidRDefault="00C9123C" w:rsidP="003950CB">
            <w:pPr>
              <w:rPr>
                <w:del w:id="4809" w:author="Morita" w:date="2016-09-27T22:32:00Z"/>
                <w:sz w:val="20"/>
              </w:rPr>
            </w:pPr>
            <w:del w:id="4810" w:author="Morita" w:date="2016-09-27T22:32:00Z">
              <w:r w:rsidRPr="00ED115A" w:rsidDel="00152A70">
                <w:rPr>
                  <w:sz w:val="20"/>
                </w:rPr>
                <w:delText>Ethernet-MPLS network interworking – User plane interworking</w:delText>
              </w:r>
            </w:del>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Y.1416</w:t>
            </w:r>
          </w:p>
        </w:tc>
        <w:tc>
          <w:tcPr>
            <w:tcW w:w="2785" w:type="pct"/>
          </w:tcPr>
          <w:p w:rsidR="00C9123C" w:rsidRPr="00ED115A" w:rsidRDefault="00C9123C" w:rsidP="003950CB">
            <w:pPr>
              <w:rPr>
                <w:sz w:val="20"/>
              </w:rPr>
            </w:pPr>
            <w:r w:rsidRPr="00ED115A">
              <w:rPr>
                <w:sz w:val="20"/>
              </w:rPr>
              <w:t>Use of virtual trunks for ATM/MPLS client/server control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lastRenderedPageBreak/>
              <w:t>SG13(Q.12/13)</w:t>
            </w:r>
          </w:p>
        </w:tc>
        <w:tc>
          <w:tcPr>
            <w:tcW w:w="1174" w:type="pct"/>
          </w:tcPr>
          <w:p w:rsidR="00C9123C" w:rsidRPr="00ED115A" w:rsidRDefault="00C9123C" w:rsidP="003950CB">
            <w:pPr>
              <w:rPr>
                <w:sz w:val="20"/>
                <w:lang w:eastAsia="ja-JP"/>
              </w:rPr>
            </w:pPr>
            <w:r w:rsidRPr="00ED115A">
              <w:rPr>
                <w:sz w:val="20"/>
                <w:lang w:eastAsia="ja-JP"/>
              </w:rPr>
              <w:t>Y.1417</w:t>
            </w:r>
          </w:p>
        </w:tc>
        <w:tc>
          <w:tcPr>
            <w:tcW w:w="2785" w:type="pct"/>
          </w:tcPr>
          <w:p w:rsidR="00C9123C" w:rsidRPr="00ED115A" w:rsidRDefault="00C9123C" w:rsidP="003950CB">
            <w:pPr>
              <w:rPr>
                <w:sz w:val="20"/>
              </w:rPr>
            </w:pPr>
            <w:r w:rsidRPr="00ED115A">
              <w:rPr>
                <w:sz w:val="20"/>
              </w:rPr>
              <w:t xml:space="preserve">ATM and frame relay/MPLS control plane interworking: Client-server  </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Y.1710</w:t>
            </w:r>
          </w:p>
        </w:tc>
        <w:tc>
          <w:tcPr>
            <w:tcW w:w="2785" w:type="pct"/>
          </w:tcPr>
          <w:p w:rsidR="00C9123C" w:rsidRPr="00ED115A" w:rsidRDefault="00C9123C" w:rsidP="003950CB">
            <w:pPr>
              <w:rPr>
                <w:sz w:val="20"/>
              </w:rPr>
            </w:pPr>
            <w:r w:rsidRPr="00ED115A">
              <w:rPr>
                <w:sz w:val="20"/>
              </w:rPr>
              <w:t>Requirements for OAM functionality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Y.1711</w:t>
            </w:r>
          </w:p>
        </w:tc>
        <w:tc>
          <w:tcPr>
            <w:tcW w:w="2785" w:type="pct"/>
          </w:tcPr>
          <w:p w:rsidR="00C9123C" w:rsidRPr="00ED115A" w:rsidRDefault="00C9123C" w:rsidP="003950CB">
            <w:pPr>
              <w:rPr>
                <w:sz w:val="20"/>
              </w:rPr>
            </w:pPr>
            <w:r w:rsidRPr="00ED115A">
              <w:rPr>
                <w:sz w:val="20"/>
              </w:rPr>
              <w:t>Operation &amp; Maintenance mechanism for MPLS networks</w:t>
            </w:r>
          </w:p>
        </w:tc>
      </w:tr>
      <w:tr w:rsidR="00C9123C" w:rsidRPr="00ED115A" w:rsidDel="00152A70" w:rsidTr="00D55AC7">
        <w:trPr>
          <w:cantSplit/>
          <w:jc w:val="center"/>
          <w:del w:id="4811" w:author="Morita" w:date="2016-09-27T22:33:00Z"/>
        </w:trPr>
        <w:tc>
          <w:tcPr>
            <w:tcW w:w="1041" w:type="pct"/>
          </w:tcPr>
          <w:p w:rsidR="00C9123C" w:rsidRPr="00ED115A" w:rsidDel="00152A70" w:rsidRDefault="00C9123C" w:rsidP="003950CB">
            <w:pPr>
              <w:rPr>
                <w:del w:id="4812" w:author="Morita" w:date="2016-09-27T22:33:00Z"/>
                <w:sz w:val="20"/>
                <w:lang w:eastAsia="ja-JP"/>
              </w:rPr>
            </w:pPr>
            <w:del w:id="4813" w:author="Morita" w:date="2016-09-27T22:33:00Z">
              <w:r w:rsidRPr="00ED115A" w:rsidDel="00152A70">
                <w:rPr>
                  <w:sz w:val="20"/>
                  <w:lang w:eastAsia="ja-JP"/>
                </w:rPr>
                <w:delText>SG15(Q.10/15)</w:delText>
              </w:r>
            </w:del>
          </w:p>
        </w:tc>
        <w:tc>
          <w:tcPr>
            <w:tcW w:w="1174" w:type="pct"/>
          </w:tcPr>
          <w:p w:rsidR="00C9123C" w:rsidRPr="00ED115A" w:rsidDel="00152A70" w:rsidRDefault="00C9123C" w:rsidP="003950CB">
            <w:pPr>
              <w:rPr>
                <w:del w:id="4814" w:author="Morita" w:date="2016-09-27T22:33:00Z"/>
                <w:sz w:val="20"/>
                <w:lang w:eastAsia="ja-JP"/>
              </w:rPr>
            </w:pPr>
            <w:del w:id="4815" w:author="Morita" w:date="2016-09-27T22:33:00Z">
              <w:r w:rsidRPr="00ED115A" w:rsidDel="00152A70">
                <w:rPr>
                  <w:sz w:val="20"/>
                  <w:lang w:eastAsia="ja-JP"/>
                </w:rPr>
                <w:delText>Y.1711 (Corr. 1)</w:delText>
              </w:r>
            </w:del>
          </w:p>
        </w:tc>
        <w:tc>
          <w:tcPr>
            <w:tcW w:w="2785" w:type="pct"/>
          </w:tcPr>
          <w:p w:rsidR="00C9123C" w:rsidRPr="00ED115A" w:rsidDel="00152A70" w:rsidRDefault="00C9123C" w:rsidP="003950CB">
            <w:pPr>
              <w:rPr>
                <w:del w:id="4816" w:author="Morita" w:date="2016-09-27T22:33:00Z"/>
                <w:sz w:val="20"/>
              </w:rPr>
            </w:pPr>
            <w:del w:id="4817" w:author="Morita" w:date="2016-09-27T22:33:00Z">
              <w:r w:rsidRPr="00ED115A" w:rsidDel="00152A70">
                <w:rPr>
                  <w:sz w:val="20"/>
                </w:rPr>
                <w:delText>Operation &amp; Maintenance mechanism for MPLS networks</w:delText>
              </w:r>
            </w:del>
          </w:p>
        </w:tc>
      </w:tr>
      <w:tr w:rsidR="00C9123C" w:rsidRPr="00ED115A" w:rsidDel="00152A70" w:rsidTr="00D55AC7">
        <w:trPr>
          <w:cantSplit/>
          <w:jc w:val="center"/>
          <w:del w:id="4818" w:author="Morita" w:date="2016-09-27T22:33:00Z"/>
        </w:trPr>
        <w:tc>
          <w:tcPr>
            <w:tcW w:w="1041" w:type="pct"/>
          </w:tcPr>
          <w:p w:rsidR="00C9123C" w:rsidRPr="00ED115A" w:rsidDel="00152A70" w:rsidRDefault="00C9123C" w:rsidP="003950CB">
            <w:pPr>
              <w:rPr>
                <w:del w:id="4819" w:author="Morita" w:date="2016-09-27T22:33:00Z"/>
                <w:sz w:val="20"/>
                <w:lang w:eastAsia="ja-JP"/>
              </w:rPr>
            </w:pPr>
            <w:del w:id="4820" w:author="Morita" w:date="2016-09-27T22:33:00Z">
              <w:r w:rsidRPr="00ED115A" w:rsidDel="00152A70">
                <w:rPr>
                  <w:sz w:val="20"/>
                  <w:lang w:eastAsia="ja-JP"/>
                </w:rPr>
                <w:delText>SG15(Q.10/15)</w:delText>
              </w:r>
            </w:del>
          </w:p>
        </w:tc>
        <w:tc>
          <w:tcPr>
            <w:tcW w:w="1174" w:type="pct"/>
          </w:tcPr>
          <w:p w:rsidR="00C9123C" w:rsidRPr="00ED115A" w:rsidDel="00152A70" w:rsidRDefault="00C9123C" w:rsidP="003950CB">
            <w:pPr>
              <w:rPr>
                <w:del w:id="4821" w:author="Morita" w:date="2016-09-27T22:33:00Z"/>
                <w:sz w:val="20"/>
                <w:lang w:eastAsia="ja-JP"/>
              </w:rPr>
            </w:pPr>
            <w:del w:id="4822" w:author="Morita" w:date="2016-09-27T22:33:00Z">
              <w:r w:rsidRPr="00ED115A" w:rsidDel="00152A70">
                <w:rPr>
                  <w:sz w:val="20"/>
                  <w:lang w:eastAsia="ja-JP"/>
                </w:rPr>
                <w:delText>Y.1711 (Amend. 1)</w:delText>
              </w:r>
            </w:del>
          </w:p>
        </w:tc>
        <w:tc>
          <w:tcPr>
            <w:tcW w:w="2785" w:type="pct"/>
          </w:tcPr>
          <w:p w:rsidR="00C9123C" w:rsidRPr="00ED115A" w:rsidDel="00152A70" w:rsidRDefault="00C9123C" w:rsidP="003950CB">
            <w:pPr>
              <w:rPr>
                <w:del w:id="4823" w:author="Morita" w:date="2016-09-27T22:33:00Z"/>
                <w:sz w:val="20"/>
              </w:rPr>
            </w:pPr>
            <w:del w:id="4824" w:author="Morita" w:date="2016-09-27T22:33:00Z">
              <w:r w:rsidRPr="00ED115A" w:rsidDel="00152A70">
                <w:rPr>
                  <w:sz w:val="20"/>
                </w:rPr>
                <w:delText>Operation &amp; Maintenance mechanism for MPLS networks</w:delText>
              </w:r>
            </w:del>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Y.1712</w:t>
            </w:r>
          </w:p>
        </w:tc>
        <w:tc>
          <w:tcPr>
            <w:tcW w:w="2785" w:type="pct"/>
          </w:tcPr>
          <w:p w:rsidR="00C9123C" w:rsidRPr="00ED115A" w:rsidRDefault="00C9123C" w:rsidP="003950CB">
            <w:pPr>
              <w:rPr>
                <w:sz w:val="20"/>
              </w:rPr>
            </w:pPr>
            <w:r w:rsidRPr="00ED115A">
              <w:rPr>
                <w:sz w:val="20"/>
              </w:rPr>
              <w:t>OAM functionality for ATM-MPLS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Y.1713</w:t>
            </w:r>
          </w:p>
        </w:tc>
        <w:tc>
          <w:tcPr>
            <w:tcW w:w="2785" w:type="pct"/>
          </w:tcPr>
          <w:p w:rsidR="00C9123C" w:rsidRPr="00ED115A" w:rsidRDefault="00C9123C" w:rsidP="003950CB">
            <w:pPr>
              <w:rPr>
                <w:sz w:val="20"/>
              </w:rPr>
            </w:pPr>
            <w:proofErr w:type="spellStart"/>
            <w:r w:rsidRPr="00ED115A">
              <w:rPr>
                <w:sz w:val="20"/>
              </w:rPr>
              <w:t>Misbranching</w:t>
            </w:r>
            <w:proofErr w:type="spellEnd"/>
            <w:r w:rsidRPr="00ED115A">
              <w:rPr>
                <w:sz w:val="20"/>
              </w:rPr>
              <w:t xml:space="preserve"> detection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Y.1714</w:t>
            </w:r>
          </w:p>
        </w:tc>
        <w:tc>
          <w:tcPr>
            <w:tcW w:w="2785" w:type="pct"/>
          </w:tcPr>
          <w:p w:rsidR="00C9123C" w:rsidRPr="00ED115A" w:rsidRDefault="00C9123C" w:rsidP="003950CB">
            <w:pPr>
              <w:rPr>
                <w:sz w:val="20"/>
              </w:rPr>
            </w:pPr>
            <w:r w:rsidRPr="00ED115A">
              <w:rPr>
                <w:sz w:val="20"/>
              </w:rPr>
              <w:t>MPLS management and OAM framework</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SG15(Q.9/15)</w:t>
            </w:r>
          </w:p>
        </w:tc>
        <w:tc>
          <w:tcPr>
            <w:tcW w:w="1174" w:type="pct"/>
          </w:tcPr>
          <w:p w:rsidR="00C9123C" w:rsidRPr="00ED115A" w:rsidRDefault="00C9123C" w:rsidP="003950CB">
            <w:pPr>
              <w:rPr>
                <w:sz w:val="20"/>
                <w:lang w:eastAsia="ja-JP"/>
              </w:rPr>
            </w:pPr>
            <w:r w:rsidRPr="00ED115A">
              <w:rPr>
                <w:sz w:val="20"/>
                <w:lang w:eastAsia="ja-JP"/>
              </w:rPr>
              <w:t>Y.1720</w:t>
            </w:r>
          </w:p>
        </w:tc>
        <w:tc>
          <w:tcPr>
            <w:tcW w:w="2785" w:type="pct"/>
          </w:tcPr>
          <w:p w:rsidR="00C9123C" w:rsidRPr="00ED115A" w:rsidRDefault="00C9123C" w:rsidP="003950CB">
            <w:pPr>
              <w:rPr>
                <w:sz w:val="20"/>
              </w:rPr>
            </w:pPr>
            <w:r w:rsidRPr="00ED115A">
              <w:rPr>
                <w:sz w:val="20"/>
              </w:rPr>
              <w:t>Protection switching for MPLS networks</w:t>
            </w:r>
          </w:p>
        </w:tc>
      </w:tr>
      <w:tr w:rsidR="00C9123C" w:rsidRPr="00ED115A" w:rsidDel="00152A70" w:rsidTr="00D55AC7">
        <w:trPr>
          <w:cantSplit/>
          <w:jc w:val="center"/>
          <w:del w:id="4825" w:author="Morita" w:date="2016-09-27T22:33:00Z"/>
        </w:trPr>
        <w:tc>
          <w:tcPr>
            <w:tcW w:w="1041" w:type="pct"/>
          </w:tcPr>
          <w:p w:rsidR="00C9123C" w:rsidRPr="00ED115A" w:rsidDel="00152A70" w:rsidRDefault="00C9123C" w:rsidP="003950CB">
            <w:pPr>
              <w:rPr>
                <w:del w:id="4826" w:author="Morita" w:date="2016-09-27T22:33:00Z"/>
                <w:sz w:val="20"/>
                <w:lang w:eastAsia="ja-JP"/>
              </w:rPr>
            </w:pPr>
            <w:del w:id="4827" w:author="Morita" w:date="2016-09-27T22:33:00Z">
              <w:r w:rsidRPr="00ED115A" w:rsidDel="00152A70">
                <w:rPr>
                  <w:sz w:val="20"/>
                  <w:lang w:eastAsia="ja-JP"/>
                </w:rPr>
                <w:delText>SG15(Q.9/15)</w:delText>
              </w:r>
            </w:del>
          </w:p>
        </w:tc>
        <w:tc>
          <w:tcPr>
            <w:tcW w:w="1174" w:type="pct"/>
          </w:tcPr>
          <w:p w:rsidR="00C9123C" w:rsidRPr="00ED115A" w:rsidDel="00152A70" w:rsidRDefault="00C9123C" w:rsidP="003950CB">
            <w:pPr>
              <w:rPr>
                <w:del w:id="4828" w:author="Morita" w:date="2016-09-27T22:33:00Z"/>
                <w:sz w:val="20"/>
                <w:lang w:eastAsia="ja-JP"/>
              </w:rPr>
            </w:pPr>
            <w:del w:id="4829" w:author="Morita" w:date="2016-09-27T22:33:00Z">
              <w:r w:rsidRPr="00ED115A" w:rsidDel="00152A70">
                <w:rPr>
                  <w:sz w:val="20"/>
                  <w:lang w:eastAsia="ja-JP"/>
                </w:rPr>
                <w:delText>Y.1720 (Amend. 1)</w:delText>
              </w:r>
            </w:del>
          </w:p>
        </w:tc>
        <w:tc>
          <w:tcPr>
            <w:tcW w:w="2785" w:type="pct"/>
          </w:tcPr>
          <w:p w:rsidR="00C9123C" w:rsidRPr="00ED115A" w:rsidDel="00152A70" w:rsidRDefault="00C9123C" w:rsidP="003950CB">
            <w:pPr>
              <w:rPr>
                <w:del w:id="4830" w:author="Morita" w:date="2016-09-27T22:33:00Z"/>
                <w:sz w:val="20"/>
              </w:rPr>
            </w:pPr>
            <w:del w:id="4831" w:author="Morita" w:date="2016-09-27T22:33:00Z">
              <w:r w:rsidRPr="00ED115A" w:rsidDel="00152A70">
                <w:rPr>
                  <w:sz w:val="20"/>
                </w:rPr>
                <w:delText>Protection switching for MPLS networks</w:delText>
              </w:r>
            </w:del>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SG15(Q.12/15)</w:t>
            </w:r>
          </w:p>
        </w:tc>
        <w:tc>
          <w:tcPr>
            <w:tcW w:w="1174" w:type="pct"/>
          </w:tcPr>
          <w:p w:rsidR="00C9123C" w:rsidRPr="00ED115A" w:rsidRDefault="00C9123C" w:rsidP="003950CB">
            <w:pPr>
              <w:rPr>
                <w:sz w:val="20"/>
                <w:lang w:eastAsia="ja-JP"/>
              </w:rPr>
            </w:pPr>
            <w:r w:rsidRPr="00ED115A">
              <w:rPr>
                <w:sz w:val="20"/>
                <w:lang w:eastAsia="ja-JP"/>
              </w:rPr>
              <w:t>G.8110/Y.1370</w:t>
            </w:r>
          </w:p>
        </w:tc>
        <w:tc>
          <w:tcPr>
            <w:tcW w:w="2785" w:type="pct"/>
          </w:tcPr>
          <w:p w:rsidR="00C9123C" w:rsidRPr="00ED115A" w:rsidRDefault="00C9123C" w:rsidP="003950CB">
            <w:pPr>
              <w:rPr>
                <w:sz w:val="20"/>
              </w:rPr>
            </w:pPr>
            <w:r w:rsidRPr="00ED115A">
              <w:rPr>
                <w:sz w:val="20"/>
              </w:rPr>
              <w:t>MPLS Layer Network Architecture</w:t>
            </w:r>
          </w:p>
        </w:tc>
      </w:tr>
    </w:tbl>
    <w:p w:rsidR="00C9123C" w:rsidRPr="00ED115A" w:rsidDel="00F57E5A" w:rsidRDefault="00C9123C" w:rsidP="00C9123C">
      <w:pPr>
        <w:keepNext/>
        <w:keepLines/>
        <w:spacing w:before="360" w:after="120"/>
        <w:jc w:val="center"/>
        <w:rPr>
          <w:del w:id="4832" w:author="Morita" w:date="2016-09-27T22:41:00Z"/>
          <w:b/>
          <w:lang w:eastAsia="ja-JP"/>
        </w:rPr>
      </w:pPr>
      <w:del w:id="4833" w:author="Morita" w:date="2016-09-27T22:41:00Z">
        <w:r w:rsidRPr="00ED115A" w:rsidDel="00F57E5A">
          <w:rPr>
            <w:rFonts w:hint="eastAsia"/>
            <w:b/>
            <w:lang w:eastAsia="ja-JP"/>
          </w:rPr>
          <w:delText>Table 7-</w:delText>
        </w:r>
        <w:r w:rsidR="00BD47E8" w:rsidRPr="00ED115A" w:rsidDel="00F57E5A">
          <w:rPr>
            <w:b/>
            <w:lang w:eastAsia="ja-JP"/>
          </w:rPr>
          <w:delText>7 T</w:delText>
        </w:r>
        <w:r w:rsidRPr="00ED115A" w:rsidDel="00F57E5A">
          <w:rPr>
            <w:rFonts w:hint="eastAsia"/>
            <w:b/>
            <w:lang w:eastAsia="ja-JP"/>
          </w:rPr>
          <w:delText>-MPLS related Recommendations</w:delText>
        </w:r>
      </w:del>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37"/>
        <w:gridCol w:w="2427"/>
        <w:gridCol w:w="5193"/>
      </w:tblGrid>
      <w:tr w:rsidR="00C9123C" w:rsidRPr="00ED115A" w:rsidDel="00F57E5A" w:rsidTr="00D55AC7">
        <w:trPr>
          <w:cantSplit/>
          <w:tblHeader/>
          <w:jc w:val="center"/>
          <w:del w:id="4834" w:author="Morita" w:date="2016-09-27T22:41:00Z"/>
        </w:trPr>
        <w:tc>
          <w:tcPr>
            <w:tcW w:w="1135" w:type="pct"/>
          </w:tcPr>
          <w:p w:rsidR="00C9123C" w:rsidRPr="00ED115A" w:rsidDel="00F57E5A" w:rsidRDefault="00C9123C" w:rsidP="003950CB">
            <w:pPr>
              <w:rPr>
                <w:del w:id="4835" w:author="Morita" w:date="2016-09-27T22:41:00Z"/>
                <w:b/>
                <w:sz w:val="20"/>
              </w:rPr>
            </w:pPr>
            <w:del w:id="4836" w:author="Morita" w:date="2016-09-27T22:41:00Z">
              <w:r w:rsidRPr="00ED115A" w:rsidDel="00F57E5A">
                <w:rPr>
                  <w:b/>
                  <w:sz w:val="20"/>
                </w:rPr>
                <w:delText>Organisation (Subgroup responsible)</w:delText>
              </w:r>
            </w:del>
          </w:p>
        </w:tc>
        <w:tc>
          <w:tcPr>
            <w:tcW w:w="1231" w:type="pct"/>
          </w:tcPr>
          <w:p w:rsidR="00C9123C" w:rsidRPr="00ED115A" w:rsidDel="00F57E5A" w:rsidRDefault="00C9123C" w:rsidP="003950CB">
            <w:pPr>
              <w:rPr>
                <w:del w:id="4837" w:author="Morita" w:date="2016-09-27T22:41:00Z"/>
                <w:b/>
                <w:sz w:val="20"/>
              </w:rPr>
            </w:pPr>
            <w:del w:id="4838" w:author="Morita" w:date="2016-09-27T22:41:00Z">
              <w:r w:rsidRPr="00ED115A" w:rsidDel="00F57E5A">
                <w:rPr>
                  <w:b/>
                  <w:sz w:val="20"/>
                </w:rPr>
                <w:delText>Number</w:delText>
              </w:r>
            </w:del>
          </w:p>
        </w:tc>
        <w:tc>
          <w:tcPr>
            <w:tcW w:w="2634" w:type="pct"/>
          </w:tcPr>
          <w:p w:rsidR="00C9123C" w:rsidRPr="00ED115A" w:rsidDel="00F57E5A" w:rsidRDefault="00C9123C" w:rsidP="003950CB">
            <w:pPr>
              <w:rPr>
                <w:del w:id="4839" w:author="Morita" w:date="2016-09-27T22:41:00Z"/>
                <w:b/>
                <w:sz w:val="20"/>
              </w:rPr>
            </w:pPr>
            <w:del w:id="4840" w:author="Morita" w:date="2016-09-27T22:41:00Z">
              <w:r w:rsidRPr="00ED115A" w:rsidDel="00F57E5A">
                <w:rPr>
                  <w:b/>
                  <w:sz w:val="20"/>
                </w:rPr>
                <w:delText>Title</w:delText>
              </w:r>
            </w:del>
          </w:p>
        </w:tc>
      </w:tr>
      <w:tr w:rsidR="00C9123C" w:rsidRPr="00ED115A" w:rsidDel="00F57E5A" w:rsidTr="00D55AC7">
        <w:trPr>
          <w:cantSplit/>
          <w:jc w:val="center"/>
          <w:del w:id="4841" w:author="Morita" w:date="2016-09-27T22:41:00Z"/>
        </w:trPr>
        <w:tc>
          <w:tcPr>
            <w:tcW w:w="1135" w:type="pct"/>
          </w:tcPr>
          <w:p w:rsidR="00C9123C" w:rsidRPr="00ED115A" w:rsidDel="00F57E5A" w:rsidRDefault="00C9123C" w:rsidP="003950CB">
            <w:pPr>
              <w:rPr>
                <w:del w:id="4842" w:author="Morita" w:date="2016-09-27T22:41:00Z"/>
                <w:sz w:val="20"/>
                <w:lang w:eastAsia="ja-JP"/>
              </w:rPr>
            </w:pPr>
            <w:del w:id="4843" w:author="Morita" w:date="2016-09-27T22:41:00Z">
              <w:r w:rsidRPr="00ED115A" w:rsidDel="00F57E5A">
                <w:rPr>
                  <w:rFonts w:hint="eastAsia"/>
                  <w:sz w:val="20"/>
                  <w:lang w:eastAsia="ja-JP"/>
                </w:rPr>
                <w:delText>SG13(</w:delText>
              </w:r>
              <w:r w:rsidR="00BD47E8" w:rsidRPr="00ED115A" w:rsidDel="00F57E5A">
                <w:rPr>
                  <w:sz w:val="20"/>
                  <w:lang w:eastAsia="ja-JP"/>
                </w:rPr>
                <w:delText>Q5</w:delText>
              </w:r>
              <w:r w:rsidRPr="00ED115A" w:rsidDel="00F57E5A">
                <w:rPr>
                  <w:rFonts w:hint="eastAsia"/>
                  <w:sz w:val="20"/>
                  <w:lang w:eastAsia="ja-JP"/>
                </w:rPr>
                <w:delText>/13)</w:delText>
              </w:r>
            </w:del>
          </w:p>
        </w:tc>
        <w:tc>
          <w:tcPr>
            <w:tcW w:w="1231" w:type="pct"/>
          </w:tcPr>
          <w:p w:rsidR="00C9123C" w:rsidRPr="00ED115A" w:rsidDel="00F57E5A" w:rsidRDefault="00C9123C" w:rsidP="003950CB">
            <w:pPr>
              <w:rPr>
                <w:del w:id="4844" w:author="Morita" w:date="2016-09-27T22:41:00Z"/>
                <w:sz w:val="20"/>
                <w:lang w:eastAsia="ja-JP"/>
              </w:rPr>
            </w:pPr>
            <w:del w:id="4845" w:author="Morita" w:date="2016-09-27T22:41:00Z">
              <w:r w:rsidRPr="00ED115A" w:rsidDel="00F57E5A">
                <w:rPr>
                  <w:sz w:val="20"/>
                  <w:lang w:eastAsia="ja-JP"/>
                </w:rPr>
                <w:delText>Y.Sup4</w:delText>
              </w:r>
            </w:del>
          </w:p>
        </w:tc>
        <w:tc>
          <w:tcPr>
            <w:tcW w:w="2634" w:type="pct"/>
          </w:tcPr>
          <w:p w:rsidR="00C9123C" w:rsidRPr="00ED115A" w:rsidDel="00F57E5A" w:rsidRDefault="00C9123C" w:rsidP="003950CB">
            <w:pPr>
              <w:rPr>
                <w:del w:id="4846" w:author="Morita" w:date="2016-09-27T22:41:00Z"/>
                <w:sz w:val="20"/>
                <w:lang w:eastAsia="ja-JP"/>
              </w:rPr>
            </w:pPr>
            <w:del w:id="4847" w:author="Morita" w:date="2016-09-27T22:41:00Z">
              <w:r w:rsidRPr="00ED115A" w:rsidDel="00F57E5A">
                <w:rPr>
                  <w:sz w:val="20"/>
                </w:rPr>
                <w:delText xml:space="preserve">Supplement on </w:delText>
              </w:r>
              <w:r w:rsidRPr="00ED115A" w:rsidDel="00F57E5A">
                <w:rPr>
                  <w:sz w:val="20"/>
                  <w:lang w:eastAsia="ja-JP"/>
                </w:rPr>
                <w:delText>transport requirements for T-MPLS OAM and considerations for the application of IETF MPLS technology</w:delText>
              </w:r>
            </w:del>
          </w:p>
        </w:tc>
      </w:tr>
      <w:tr w:rsidR="00C9123C" w:rsidRPr="00ED115A" w:rsidDel="00F57E5A" w:rsidTr="00D55AC7">
        <w:trPr>
          <w:cantSplit/>
          <w:jc w:val="center"/>
          <w:del w:id="4848" w:author="Morita" w:date="2016-09-27T22:41:00Z"/>
        </w:trPr>
        <w:tc>
          <w:tcPr>
            <w:tcW w:w="1135" w:type="pct"/>
          </w:tcPr>
          <w:p w:rsidR="00C9123C" w:rsidRPr="00ED115A" w:rsidDel="00F57E5A" w:rsidRDefault="00C9123C" w:rsidP="003950CB">
            <w:pPr>
              <w:rPr>
                <w:del w:id="4849" w:author="Morita" w:date="2016-09-27T22:41:00Z"/>
                <w:sz w:val="20"/>
                <w:lang w:eastAsia="ja-JP"/>
              </w:rPr>
            </w:pPr>
            <w:del w:id="4850" w:author="Morita" w:date="2016-09-27T22:41:00Z">
              <w:r w:rsidRPr="00ED115A" w:rsidDel="00F57E5A">
                <w:rPr>
                  <w:rFonts w:hint="eastAsia"/>
                  <w:sz w:val="20"/>
                  <w:lang w:eastAsia="ja-JP"/>
                </w:rPr>
                <w:delText>SG15(Q.9/15)</w:delText>
              </w:r>
            </w:del>
          </w:p>
        </w:tc>
        <w:tc>
          <w:tcPr>
            <w:tcW w:w="1231" w:type="pct"/>
          </w:tcPr>
          <w:p w:rsidR="00C9123C" w:rsidRPr="00ED115A" w:rsidDel="00F57E5A" w:rsidRDefault="00C9123C" w:rsidP="003950CB">
            <w:pPr>
              <w:rPr>
                <w:del w:id="4851" w:author="Morita" w:date="2016-09-27T22:41:00Z"/>
                <w:sz w:val="20"/>
                <w:lang w:eastAsia="ja-JP"/>
              </w:rPr>
            </w:pPr>
            <w:del w:id="4852" w:author="Morita" w:date="2016-09-27T22:41:00Z">
              <w:r w:rsidRPr="00ED115A" w:rsidDel="00F57E5A">
                <w:rPr>
                  <w:rFonts w:hint="eastAsia"/>
                  <w:sz w:val="20"/>
                  <w:lang w:eastAsia="ja-JP"/>
                </w:rPr>
                <w:delText>G.8131</w:delText>
              </w:r>
              <w:r w:rsidRPr="00ED115A" w:rsidDel="00F57E5A">
                <w:rPr>
                  <w:sz w:val="20"/>
                  <w:lang w:eastAsia="ja-JP"/>
                </w:rPr>
                <w:delText>/Y.1382</w:delText>
              </w:r>
            </w:del>
          </w:p>
        </w:tc>
        <w:tc>
          <w:tcPr>
            <w:tcW w:w="2634" w:type="pct"/>
          </w:tcPr>
          <w:p w:rsidR="00C9123C" w:rsidRPr="00ED115A" w:rsidDel="00F57E5A" w:rsidRDefault="00C9123C" w:rsidP="003950CB">
            <w:pPr>
              <w:rPr>
                <w:del w:id="4853" w:author="Morita" w:date="2016-09-27T22:41:00Z"/>
                <w:sz w:val="20"/>
                <w:lang w:eastAsia="ja-JP"/>
              </w:rPr>
            </w:pPr>
            <w:del w:id="4854" w:author="Morita" w:date="2016-09-27T22:41:00Z">
              <w:r w:rsidRPr="00ED115A" w:rsidDel="00F57E5A">
                <w:rPr>
                  <w:sz w:val="20"/>
                  <w:lang w:eastAsia="ja-JP"/>
                </w:rPr>
                <w:delText xml:space="preserve">Linear protection switching for transport MPLS (T-MPLS) networks  </w:delText>
              </w:r>
            </w:del>
          </w:p>
        </w:tc>
      </w:tr>
      <w:tr w:rsidR="00C9123C" w:rsidRPr="00ED115A" w:rsidDel="00152A70" w:rsidTr="00D55AC7">
        <w:trPr>
          <w:cantSplit/>
          <w:jc w:val="center"/>
          <w:del w:id="4855" w:author="Morita" w:date="2016-09-27T22:33:00Z"/>
        </w:trPr>
        <w:tc>
          <w:tcPr>
            <w:tcW w:w="1135" w:type="pct"/>
          </w:tcPr>
          <w:p w:rsidR="00C9123C" w:rsidRPr="00ED115A" w:rsidDel="00152A70" w:rsidRDefault="00C9123C" w:rsidP="003950CB">
            <w:pPr>
              <w:rPr>
                <w:del w:id="4856" w:author="Morita" w:date="2016-09-27T22:33:00Z"/>
                <w:sz w:val="20"/>
                <w:lang w:eastAsia="ja-JP"/>
              </w:rPr>
            </w:pPr>
            <w:del w:id="4857" w:author="Morita" w:date="2016-09-27T22:33:00Z">
              <w:r w:rsidRPr="00ED115A" w:rsidDel="00152A70">
                <w:rPr>
                  <w:rFonts w:hint="eastAsia"/>
                  <w:sz w:val="20"/>
                  <w:lang w:eastAsia="ja-JP"/>
                </w:rPr>
                <w:delText>SG15(Q.9/15)</w:delText>
              </w:r>
            </w:del>
          </w:p>
        </w:tc>
        <w:tc>
          <w:tcPr>
            <w:tcW w:w="1231" w:type="pct"/>
          </w:tcPr>
          <w:p w:rsidR="00C9123C" w:rsidRPr="00ED115A" w:rsidDel="00152A70" w:rsidRDefault="00C9123C" w:rsidP="003950CB">
            <w:pPr>
              <w:rPr>
                <w:del w:id="4858" w:author="Morita" w:date="2016-09-27T22:33:00Z"/>
                <w:sz w:val="20"/>
                <w:lang w:eastAsia="ja-JP"/>
              </w:rPr>
            </w:pPr>
            <w:del w:id="4859" w:author="Morita" w:date="2016-09-27T22:33:00Z">
              <w:r w:rsidRPr="00ED115A" w:rsidDel="00152A70">
                <w:rPr>
                  <w:rFonts w:hint="eastAsia"/>
                  <w:sz w:val="20"/>
                  <w:lang w:eastAsia="ja-JP"/>
                </w:rPr>
                <w:delText>G.8131</w:delText>
              </w:r>
              <w:r w:rsidRPr="00ED115A" w:rsidDel="00152A70">
                <w:rPr>
                  <w:sz w:val="20"/>
                  <w:lang w:eastAsia="ja-JP"/>
                </w:rPr>
                <w:delText>/Y.1382 (Amend. 1)</w:delText>
              </w:r>
            </w:del>
          </w:p>
        </w:tc>
        <w:tc>
          <w:tcPr>
            <w:tcW w:w="2634" w:type="pct"/>
          </w:tcPr>
          <w:p w:rsidR="00C9123C" w:rsidRPr="00ED115A" w:rsidDel="00152A70" w:rsidRDefault="00C9123C" w:rsidP="003950CB">
            <w:pPr>
              <w:rPr>
                <w:del w:id="4860" w:author="Morita" w:date="2016-09-27T22:33:00Z"/>
                <w:sz w:val="20"/>
                <w:lang w:eastAsia="ja-JP"/>
              </w:rPr>
            </w:pPr>
            <w:del w:id="4861" w:author="Morita" w:date="2016-09-27T22:33:00Z">
              <w:r w:rsidRPr="00ED115A" w:rsidDel="00152A70">
                <w:rPr>
                  <w:sz w:val="20"/>
                  <w:lang w:eastAsia="ja-JP"/>
                </w:rPr>
                <w:delText xml:space="preserve">Linear protection switching for transport MPLS (T-MPLS) networks  </w:delText>
              </w:r>
            </w:del>
          </w:p>
        </w:tc>
      </w:tr>
    </w:tbl>
    <w:p w:rsidR="00C9123C" w:rsidRPr="00ED115A" w:rsidRDefault="00C9123C" w:rsidP="00C9123C">
      <w:pPr>
        <w:rPr>
          <w:lang w:eastAsia="ja-JP"/>
        </w:rPr>
      </w:pPr>
    </w:p>
    <w:p w:rsidR="00C9123C" w:rsidRPr="00ED115A" w:rsidDel="00575FF2" w:rsidRDefault="00C9123C" w:rsidP="003E31AA">
      <w:pPr>
        <w:pStyle w:val="af"/>
        <w:rPr>
          <w:del w:id="4862" w:author="Morita" w:date="2016-09-27T23:33:00Z"/>
          <w:lang w:eastAsia="ja-JP"/>
        </w:rPr>
        <w:pPrChange w:id="4863" w:author="Morita" w:date="2016-09-27T23:47:00Z">
          <w:pPr>
            <w:keepNext/>
            <w:keepLines/>
            <w:spacing w:before="360" w:after="120"/>
            <w:jc w:val="center"/>
          </w:pPr>
        </w:pPrChange>
      </w:pPr>
      <w:del w:id="4864" w:author="Morita" w:date="2016-09-27T23:33:00Z">
        <w:r w:rsidRPr="00ED115A" w:rsidDel="00575FF2">
          <w:rPr>
            <w:rFonts w:hint="eastAsia"/>
            <w:lang w:eastAsia="ja-JP"/>
          </w:rPr>
          <w:delText>Table 7-</w:delText>
        </w:r>
        <w:r w:rsidR="00BD47E8" w:rsidRPr="00ED115A" w:rsidDel="00575FF2">
          <w:rPr>
            <w:lang w:eastAsia="ja-JP"/>
          </w:rPr>
          <w:delText>8 MPLS</w:delText>
        </w:r>
        <w:r w:rsidRPr="00ED115A" w:rsidDel="00575FF2">
          <w:rPr>
            <w:rFonts w:hint="eastAsia"/>
            <w:lang w:eastAsia="ja-JP"/>
          </w:rPr>
          <w:delText xml:space="preserve">-TP-related </w:delText>
        </w:r>
        <w:r w:rsidDel="00575FF2">
          <w:rPr>
            <w:rFonts w:hint="eastAsia"/>
            <w:lang w:eastAsia="ja-JP"/>
          </w:rPr>
          <w:delText>Recommendations</w:delText>
        </w:r>
      </w:del>
    </w:p>
    <w:p w:rsidR="00575FF2" w:rsidRPr="00575FF2" w:rsidRDefault="00575FF2" w:rsidP="003E31AA">
      <w:pPr>
        <w:pStyle w:val="af"/>
        <w:rPr>
          <w:ins w:id="4865" w:author="Morita" w:date="2016-09-27T23:33:00Z"/>
          <w:rFonts w:hint="eastAsia"/>
          <w:lang w:eastAsia="ja-JP"/>
          <w:rPrChange w:id="4866" w:author="Morita" w:date="2016-09-27T23:33:00Z">
            <w:rPr>
              <w:ins w:id="4867" w:author="Morita" w:date="2016-09-27T23:33:00Z"/>
              <w:rFonts w:hint="eastAsia"/>
              <w:lang w:eastAsia="ja-JP"/>
            </w:rPr>
          </w:rPrChange>
        </w:rPr>
        <w:pPrChange w:id="4868" w:author="Morita" w:date="2016-09-27T23:47:00Z">
          <w:pPr/>
        </w:pPrChange>
      </w:pPr>
      <w:bookmarkStart w:id="4869" w:name="_Ref462782801"/>
      <w:bookmarkStart w:id="4870" w:name="_Toc462783310"/>
      <w:ins w:id="4871" w:author="Morita" w:date="2016-09-27T23:33:00Z">
        <w:r>
          <w:t xml:space="preserve">Table </w:t>
        </w:r>
        <w:r>
          <w:fldChar w:fldCharType="begin"/>
        </w:r>
        <w:r>
          <w:instrText xml:space="preserve"> SEQ Table \* ARABIC </w:instrText>
        </w:r>
      </w:ins>
      <w:r>
        <w:fldChar w:fldCharType="separate"/>
      </w:r>
      <w:ins w:id="4872" w:author="Morita" w:date="2016-09-27T23:34:00Z">
        <w:r>
          <w:rPr>
            <w:noProof/>
          </w:rPr>
          <w:t>14</w:t>
        </w:r>
      </w:ins>
      <w:ins w:id="4873" w:author="Morita" w:date="2016-09-27T23:33:00Z">
        <w:r>
          <w:fldChar w:fldCharType="end"/>
        </w:r>
        <w:bookmarkEnd w:id="4869"/>
        <w:r>
          <w:rPr>
            <w:rFonts w:hint="eastAsia"/>
            <w:lang w:eastAsia="ja-JP"/>
          </w:rPr>
          <w:t xml:space="preserve"> </w:t>
        </w:r>
        <w:r>
          <w:rPr>
            <w:lang w:eastAsia="ja-JP"/>
          </w:rPr>
          <w:t>–</w:t>
        </w:r>
        <w:r>
          <w:rPr>
            <w:rFonts w:hint="eastAsia"/>
            <w:lang w:eastAsia="ja-JP"/>
          </w:rPr>
          <w:t xml:space="preserve"> </w:t>
        </w:r>
        <w:r w:rsidRPr="00575FF2">
          <w:rPr>
            <w:lang w:eastAsia="ja-JP"/>
          </w:rPr>
          <w:t>MPLS-TP-related Recommendations</w:t>
        </w:r>
        <w:bookmarkEnd w:id="4870"/>
      </w:ins>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34"/>
        <w:gridCol w:w="2391"/>
        <w:gridCol w:w="5532"/>
      </w:tblGrid>
      <w:tr w:rsidR="00C9123C" w:rsidRPr="00F634F5" w:rsidTr="00D55AC7">
        <w:trPr>
          <w:cantSplit/>
          <w:tblHeader/>
          <w:jc w:val="center"/>
        </w:trPr>
        <w:tc>
          <w:tcPr>
            <w:tcW w:w="981" w:type="pct"/>
          </w:tcPr>
          <w:p w:rsidR="00C9123C" w:rsidRPr="00F634F5" w:rsidRDefault="00C9123C" w:rsidP="003950CB">
            <w:pPr>
              <w:rPr>
                <w:b/>
                <w:sz w:val="20"/>
              </w:rPr>
            </w:pPr>
            <w:r w:rsidRPr="00F634F5">
              <w:rPr>
                <w:b/>
                <w:sz w:val="20"/>
              </w:rPr>
              <w:t>Organisation (Subgroup responsible)</w:t>
            </w:r>
          </w:p>
        </w:tc>
        <w:tc>
          <w:tcPr>
            <w:tcW w:w="1213" w:type="pct"/>
          </w:tcPr>
          <w:p w:rsidR="00C9123C" w:rsidRPr="00F634F5" w:rsidRDefault="00C9123C" w:rsidP="003950CB">
            <w:pPr>
              <w:rPr>
                <w:b/>
                <w:sz w:val="20"/>
              </w:rPr>
            </w:pPr>
            <w:r w:rsidRPr="00F634F5">
              <w:rPr>
                <w:b/>
                <w:sz w:val="20"/>
              </w:rPr>
              <w:t>Number</w:t>
            </w:r>
          </w:p>
        </w:tc>
        <w:tc>
          <w:tcPr>
            <w:tcW w:w="2806" w:type="pct"/>
          </w:tcPr>
          <w:p w:rsidR="00C9123C" w:rsidRPr="00F634F5" w:rsidRDefault="00C9123C" w:rsidP="003950CB">
            <w:pPr>
              <w:rPr>
                <w:b/>
                <w:sz w:val="20"/>
              </w:rPr>
            </w:pPr>
            <w:r w:rsidRPr="00F634F5">
              <w:rPr>
                <w:b/>
                <w:sz w:val="20"/>
              </w:rPr>
              <w:t>Title</w:t>
            </w:r>
          </w:p>
        </w:tc>
      </w:tr>
      <w:tr w:rsidR="00C9123C" w:rsidRPr="00F634F5" w:rsidTr="00D55AC7">
        <w:trPr>
          <w:cantSplit/>
          <w:tblHeader/>
          <w:jc w:val="center"/>
        </w:trPr>
        <w:tc>
          <w:tcPr>
            <w:tcW w:w="981" w:type="pct"/>
          </w:tcPr>
          <w:p w:rsidR="00C9123C" w:rsidRPr="00F634F5" w:rsidRDefault="00C9123C" w:rsidP="003950CB">
            <w:pPr>
              <w:rPr>
                <w:sz w:val="20"/>
                <w:lang w:eastAsia="ja-JP"/>
              </w:rPr>
            </w:pPr>
            <w:r w:rsidRPr="00F634F5">
              <w:rPr>
                <w:sz w:val="20"/>
                <w:lang w:eastAsia="ja-JP"/>
              </w:rPr>
              <w:t>SG15(Q3/15)</w:t>
            </w:r>
          </w:p>
        </w:tc>
        <w:tc>
          <w:tcPr>
            <w:tcW w:w="1213" w:type="pct"/>
          </w:tcPr>
          <w:p w:rsidR="00C9123C" w:rsidRPr="00F634F5" w:rsidRDefault="00C9123C" w:rsidP="003950CB">
            <w:pPr>
              <w:rPr>
                <w:sz w:val="20"/>
                <w:lang w:eastAsia="ja-JP"/>
              </w:rPr>
            </w:pPr>
            <w:r w:rsidRPr="00F634F5">
              <w:rPr>
                <w:sz w:val="20"/>
                <w:lang w:eastAsia="ja-JP"/>
              </w:rPr>
              <w:t>G.8101/Y.1355</w:t>
            </w:r>
          </w:p>
        </w:tc>
        <w:tc>
          <w:tcPr>
            <w:tcW w:w="2806" w:type="pct"/>
          </w:tcPr>
          <w:p w:rsidR="00C9123C" w:rsidRPr="00F634F5" w:rsidRDefault="00C9123C" w:rsidP="003950CB">
            <w:pPr>
              <w:rPr>
                <w:sz w:val="20"/>
                <w:lang w:eastAsia="ja-JP"/>
              </w:rPr>
            </w:pPr>
            <w:r w:rsidRPr="00F634F5">
              <w:rPr>
                <w:sz w:val="20"/>
                <w:lang w:eastAsia="ja-JP"/>
              </w:rPr>
              <w:t>Terms and definitions for MPLS transport profile</w:t>
            </w:r>
          </w:p>
        </w:tc>
      </w:tr>
      <w:tr w:rsidR="00C9123C" w:rsidRPr="00F634F5" w:rsidTr="00D55AC7">
        <w:trPr>
          <w:cantSplit/>
          <w:tblHeader/>
          <w:jc w:val="center"/>
        </w:trPr>
        <w:tc>
          <w:tcPr>
            <w:tcW w:w="981" w:type="pct"/>
          </w:tcPr>
          <w:p w:rsidR="00C9123C" w:rsidRPr="00F634F5" w:rsidRDefault="00C9123C" w:rsidP="003950CB">
            <w:pPr>
              <w:rPr>
                <w:sz w:val="20"/>
                <w:lang w:eastAsia="ja-JP"/>
              </w:rPr>
            </w:pPr>
            <w:r w:rsidRPr="00F634F5">
              <w:rPr>
                <w:sz w:val="20"/>
                <w:lang w:eastAsia="ja-JP"/>
              </w:rPr>
              <w:t>SG15(Q12/15)</w:t>
            </w:r>
          </w:p>
        </w:tc>
        <w:tc>
          <w:tcPr>
            <w:tcW w:w="1213" w:type="pct"/>
          </w:tcPr>
          <w:p w:rsidR="00C9123C" w:rsidRPr="00F634F5" w:rsidRDefault="00C9123C" w:rsidP="003950CB">
            <w:pPr>
              <w:rPr>
                <w:sz w:val="20"/>
                <w:lang w:eastAsia="ja-JP"/>
              </w:rPr>
            </w:pPr>
            <w:r w:rsidRPr="00F634F5">
              <w:rPr>
                <w:sz w:val="20"/>
                <w:lang w:eastAsia="ja-JP"/>
              </w:rPr>
              <w:t>G.8110.1/Y.1370.1</w:t>
            </w:r>
          </w:p>
        </w:tc>
        <w:tc>
          <w:tcPr>
            <w:tcW w:w="2806" w:type="pct"/>
          </w:tcPr>
          <w:p w:rsidR="00C9123C" w:rsidRPr="00F634F5" w:rsidRDefault="00C9123C" w:rsidP="003950CB">
            <w:pPr>
              <w:rPr>
                <w:sz w:val="20"/>
                <w:lang w:eastAsia="ja-JP"/>
              </w:rPr>
            </w:pPr>
            <w:r w:rsidRPr="00F634F5">
              <w:rPr>
                <w:sz w:val="20"/>
                <w:lang w:eastAsia="ja-JP"/>
              </w:rPr>
              <w:t>Architecture of the Multi-Protocol Label Switching transport profile layer network</w:t>
            </w:r>
          </w:p>
        </w:tc>
      </w:tr>
      <w:tr w:rsidR="00C9123C" w:rsidRPr="00F634F5" w:rsidTr="00D55AC7">
        <w:trPr>
          <w:cantSplit/>
          <w:tblHeader/>
          <w:jc w:val="center"/>
        </w:trPr>
        <w:tc>
          <w:tcPr>
            <w:tcW w:w="981" w:type="pct"/>
          </w:tcPr>
          <w:p w:rsidR="00C9123C" w:rsidRPr="00F634F5" w:rsidRDefault="00C9123C" w:rsidP="003950CB">
            <w:pPr>
              <w:rPr>
                <w:sz w:val="20"/>
                <w:lang w:eastAsia="ja-JP"/>
              </w:rPr>
            </w:pPr>
            <w:r w:rsidRPr="00F634F5">
              <w:rPr>
                <w:sz w:val="20"/>
                <w:lang w:eastAsia="ja-JP"/>
              </w:rPr>
              <w:t>SG15(Q10/15)</w:t>
            </w:r>
          </w:p>
        </w:tc>
        <w:tc>
          <w:tcPr>
            <w:tcW w:w="1213" w:type="pct"/>
          </w:tcPr>
          <w:p w:rsidR="00C9123C" w:rsidRPr="00F634F5" w:rsidRDefault="00C9123C" w:rsidP="003950CB">
            <w:pPr>
              <w:rPr>
                <w:sz w:val="20"/>
                <w:lang w:eastAsia="ja-JP"/>
              </w:rPr>
            </w:pPr>
            <w:r w:rsidRPr="00F634F5">
              <w:rPr>
                <w:sz w:val="20"/>
                <w:lang w:eastAsia="ja-JP"/>
              </w:rPr>
              <w:t>G.8112/Y.1371</w:t>
            </w:r>
          </w:p>
        </w:tc>
        <w:tc>
          <w:tcPr>
            <w:tcW w:w="2806" w:type="pct"/>
          </w:tcPr>
          <w:p w:rsidR="00C9123C" w:rsidRPr="00F634F5" w:rsidRDefault="00C9123C" w:rsidP="003950CB">
            <w:pPr>
              <w:rPr>
                <w:sz w:val="20"/>
                <w:lang w:eastAsia="ja-JP"/>
              </w:rPr>
            </w:pPr>
            <w:r w:rsidRPr="00F634F5">
              <w:rPr>
                <w:sz w:val="20"/>
                <w:lang w:eastAsia="ja-JP"/>
              </w:rPr>
              <w:t>Interfaces for the MPLS Transport Profile layer network</w:t>
            </w:r>
          </w:p>
        </w:tc>
      </w:tr>
      <w:tr w:rsidR="00C9123C" w:rsidRPr="00F634F5" w:rsidTr="00D55AC7">
        <w:trPr>
          <w:cantSplit/>
          <w:tblHeader/>
          <w:jc w:val="center"/>
        </w:trPr>
        <w:tc>
          <w:tcPr>
            <w:tcW w:w="981" w:type="pct"/>
          </w:tcPr>
          <w:p w:rsidR="00C9123C" w:rsidRPr="00F634F5" w:rsidRDefault="00C9123C" w:rsidP="003950CB">
            <w:pPr>
              <w:rPr>
                <w:sz w:val="20"/>
                <w:lang w:eastAsia="ja-JP"/>
              </w:rPr>
            </w:pPr>
            <w:r w:rsidRPr="00F634F5">
              <w:rPr>
                <w:sz w:val="20"/>
                <w:lang w:eastAsia="ja-JP"/>
              </w:rPr>
              <w:t>SG15(Q10/15)</w:t>
            </w:r>
          </w:p>
        </w:tc>
        <w:tc>
          <w:tcPr>
            <w:tcW w:w="1213" w:type="pct"/>
          </w:tcPr>
          <w:p w:rsidR="00C9123C" w:rsidRPr="00F634F5" w:rsidRDefault="00C9123C" w:rsidP="003950CB">
            <w:pPr>
              <w:rPr>
                <w:sz w:val="20"/>
                <w:lang w:eastAsia="ja-JP"/>
              </w:rPr>
            </w:pPr>
            <w:r w:rsidRPr="00F634F5">
              <w:rPr>
                <w:sz w:val="20"/>
                <w:lang w:eastAsia="ja-JP"/>
              </w:rPr>
              <w:t>G.8113.1/Y1372.1</w:t>
            </w:r>
          </w:p>
        </w:tc>
        <w:tc>
          <w:tcPr>
            <w:tcW w:w="2806" w:type="pct"/>
          </w:tcPr>
          <w:p w:rsidR="00C9123C" w:rsidRPr="00F634F5" w:rsidRDefault="00C9123C" w:rsidP="003950CB">
            <w:pPr>
              <w:rPr>
                <w:sz w:val="20"/>
                <w:lang w:eastAsia="ja-JP"/>
              </w:rPr>
            </w:pPr>
            <w:r w:rsidRPr="00F634F5">
              <w:rPr>
                <w:sz w:val="20"/>
                <w:lang w:eastAsia="ja-JP"/>
              </w:rPr>
              <w:t>Operations, administration and maintenance mechanism for MPLS-TP in packet transport networks</w:t>
            </w:r>
          </w:p>
        </w:tc>
      </w:tr>
      <w:tr w:rsidR="00C9123C" w:rsidRPr="00F634F5" w:rsidTr="00D55AC7">
        <w:trPr>
          <w:cantSplit/>
          <w:tblHeader/>
          <w:jc w:val="center"/>
        </w:trPr>
        <w:tc>
          <w:tcPr>
            <w:tcW w:w="981" w:type="pct"/>
          </w:tcPr>
          <w:p w:rsidR="00C9123C" w:rsidRPr="00F634F5" w:rsidRDefault="00C9123C" w:rsidP="003950CB">
            <w:pPr>
              <w:rPr>
                <w:sz w:val="20"/>
                <w:lang w:eastAsia="ja-JP"/>
              </w:rPr>
            </w:pPr>
            <w:r w:rsidRPr="00F634F5">
              <w:rPr>
                <w:sz w:val="20"/>
                <w:lang w:eastAsia="ja-JP"/>
              </w:rPr>
              <w:t>SG15(Q10/15)</w:t>
            </w:r>
          </w:p>
        </w:tc>
        <w:tc>
          <w:tcPr>
            <w:tcW w:w="1213" w:type="pct"/>
          </w:tcPr>
          <w:p w:rsidR="00C9123C" w:rsidRPr="00F634F5" w:rsidRDefault="00C9123C" w:rsidP="003950CB">
            <w:pPr>
              <w:rPr>
                <w:sz w:val="20"/>
                <w:lang w:eastAsia="ja-JP"/>
              </w:rPr>
            </w:pPr>
            <w:r w:rsidRPr="00F634F5">
              <w:rPr>
                <w:sz w:val="20"/>
                <w:lang w:eastAsia="ja-JP"/>
              </w:rPr>
              <w:t>G.8113.2/Y.1372.2</w:t>
            </w:r>
          </w:p>
        </w:tc>
        <w:tc>
          <w:tcPr>
            <w:tcW w:w="2806" w:type="pct"/>
          </w:tcPr>
          <w:p w:rsidR="00C9123C" w:rsidRPr="00F634F5" w:rsidRDefault="00C9123C" w:rsidP="003950CB">
            <w:pPr>
              <w:rPr>
                <w:sz w:val="20"/>
                <w:lang w:eastAsia="ja-JP"/>
              </w:rPr>
            </w:pPr>
            <w:r w:rsidRPr="00F634F5">
              <w:rPr>
                <w:sz w:val="20"/>
                <w:lang w:eastAsia="ja-JP"/>
              </w:rPr>
              <w:t>Operations, administration and maintenance mechanisms for MPLS-TP networks using the tools defined for MPLS</w:t>
            </w:r>
          </w:p>
        </w:tc>
      </w:tr>
      <w:tr w:rsidR="00C9123C" w:rsidRPr="00F634F5" w:rsidTr="00D55AC7">
        <w:trPr>
          <w:cantSplit/>
          <w:tblHeader/>
          <w:jc w:val="center"/>
        </w:trPr>
        <w:tc>
          <w:tcPr>
            <w:tcW w:w="981" w:type="pct"/>
          </w:tcPr>
          <w:p w:rsidR="00C9123C" w:rsidRPr="00F634F5" w:rsidRDefault="00C9123C" w:rsidP="003950CB">
            <w:pPr>
              <w:rPr>
                <w:sz w:val="20"/>
                <w:lang w:eastAsia="ja-JP"/>
              </w:rPr>
            </w:pPr>
            <w:r w:rsidRPr="00F634F5">
              <w:rPr>
                <w:sz w:val="20"/>
                <w:lang w:eastAsia="ja-JP"/>
              </w:rPr>
              <w:t>SG15(Q10/15)</w:t>
            </w:r>
          </w:p>
        </w:tc>
        <w:tc>
          <w:tcPr>
            <w:tcW w:w="1213" w:type="pct"/>
          </w:tcPr>
          <w:p w:rsidR="00C9123C" w:rsidRPr="00F634F5" w:rsidRDefault="00C9123C" w:rsidP="003950CB">
            <w:pPr>
              <w:rPr>
                <w:sz w:val="20"/>
                <w:lang w:eastAsia="ja-JP"/>
              </w:rPr>
            </w:pPr>
            <w:r w:rsidRPr="00F634F5">
              <w:rPr>
                <w:sz w:val="20"/>
                <w:lang w:eastAsia="ja-JP"/>
              </w:rPr>
              <w:t>G.8121/Y.1381</w:t>
            </w:r>
          </w:p>
        </w:tc>
        <w:tc>
          <w:tcPr>
            <w:tcW w:w="2806" w:type="pct"/>
          </w:tcPr>
          <w:p w:rsidR="00C9123C" w:rsidRPr="00F634F5" w:rsidRDefault="00C9123C" w:rsidP="003950CB">
            <w:pPr>
              <w:rPr>
                <w:sz w:val="20"/>
                <w:lang w:eastAsia="ja-JP"/>
              </w:rPr>
            </w:pPr>
            <w:r w:rsidRPr="00F634F5">
              <w:rPr>
                <w:sz w:val="20"/>
                <w:lang w:eastAsia="ja-JP"/>
              </w:rPr>
              <w:t>Characteristics of MPLS-TP equipment functional blocks</w:t>
            </w:r>
          </w:p>
        </w:tc>
      </w:tr>
      <w:tr w:rsidR="00F634F5" w:rsidRPr="00F634F5" w:rsidTr="00D55AC7">
        <w:trPr>
          <w:cantSplit/>
          <w:tblHeader/>
          <w:jc w:val="center"/>
        </w:trPr>
        <w:tc>
          <w:tcPr>
            <w:tcW w:w="981" w:type="pct"/>
          </w:tcPr>
          <w:p w:rsidR="00F634F5" w:rsidRPr="00F634F5" w:rsidRDefault="001F3DDE" w:rsidP="003950CB">
            <w:pPr>
              <w:rPr>
                <w:sz w:val="20"/>
                <w:lang w:eastAsia="ja-JP"/>
              </w:rPr>
            </w:pPr>
            <w:r w:rsidRPr="00F634F5">
              <w:rPr>
                <w:sz w:val="20"/>
                <w:lang w:eastAsia="ja-JP"/>
              </w:rPr>
              <w:t>SG15(Q10/15)</w:t>
            </w:r>
          </w:p>
        </w:tc>
        <w:tc>
          <w:tcPr>
            <w:tcW w:w="1213" w:type="pct"/>
          </w:tcPr>
          <w:p w:rsidR="00F634F5" w:rsidRPr="00F634F5" w:rsidRDefault="00F634F5" w:rsidP="003950CB">
            <w:pPr>
              <w:rPr>
                <w:sz w:val="20"/>
                <w:lang w:eastAsia="ja-JP"/>
              </w:rPr>
            </w:pPr>
            <w:r w:rsidRPr="00282356">
              <w:rPr>
                <w:sz w:val="20"/>
              </w:rPr>
              <w:t>G.8121.1/Y.1381.1</w:t>
            </w:r>
          </w:p>
        </w:tc>
        <w:tc>
          <w:tcPr>
            <w:tcW w:w="2806" w:type="pct"/>
          </w:tcPr>
          <w:p w:rsidR="00F634F5" w:rsidRPr="00F634F5" w:rsidRDefault="00F634F5" w:rsidP="003950CB">
            <w:pPr>
              <w:rPr>
                <w:sz w:val="20"/>
                <w:lang w:eastAsia="ja-JP"/>
              </w:rPr>
            </w:pPr>
            <w:r w:rsidRPr="00282356">
              <w:rPr>
                <w:sz w:val="20"/>
              </w:rPr>
              <w:t>Characteristics of MPLS-TP equipment functional blocks supporting ITU-T G.8113.1/Y.1372.1 OAM mechanisms</w:t>
            </w:r>
          </w:p>
        </w:tc>
      </w:tr>
      <w:tr w:rsidR="00F634F5" w:rsidRPr="00F634F5" w:rsidTr="00D55AC7">
        <w:trPr>
          <w:cantSplit/>
          <w:tblHeader/>
          <w:jc w:val="center"/>
        </w:trPr>
        <w:tc>
          <w:tcPr>
            <w:tcW w:w="981" w:type="pct"/>
          </w:tcPr>
          <w:p w:rsidR="00F634F5" w:rsidRPr="00F634F5" w:rsidRDefault="001F3DDE" w:rsidP="003950CB">
            <w:pPr>
              <w:rPr>
                <w:sz w:val="20"/>
                <w:lang w:eastAsia="ja-JP"/>
              </w:rPr>
            </w:pPr>
            <w:r w:rsidRPr="00F634F5">
              <w:rPr>
                <w:sz w:val="20"/>
                <w:lang w:eastAsia="ja-JP"/>
              </w:rPr>
              <w:t>SG15(Q10/15)</w:t>
            </w:r>
          </w:p>
        </w:tc>
        <w:tc>
          <w:tcPr>
            <w:tcW w:w="1213" w:type="pct"/>
          </w:tcPr>
          <w:p w:rsidR="00F634F5" w:rsidRPr="00F634F5" w:rsidRDefault="00F634F5" w:rsidP="003950CB">
            <w:pPr>
              <w:rPr>
                <w:sz w:val="20"/>
                <w:lang w:eastAsia="ja-JP"/>
              </w:rPr>
            </w:pPr>
            <w:r w:rsidRPr="00282356">
              <w:rPr>
                <w:sz w:val="20"/>
              </w:rPr>
              <w:t>G.8121.2/Y.1381.2</w:t>
            </w:r>
          </w:p>
        </w:tc>
        <w:tc>
          <w:tcPr>
            <w:tcW w:w="2806" w:type="pct"/>
          </w:tcPr>
          <w:p w:rsidR="00F634F5" w:rsidRPr="00F634F5" w:rsidRDefault="00F634F5" w:rsidP="003950CB">
            <w:pPr>
              <w:rPr>
                <w:sz w:val="20"/>
                <w:lang w:eastAsia="ja-JP"/>
              </w:rPr>
            </w:pPr>
            <w:r w:rsidRPr="00282356">
              <w:rPr>
                <w:sz w:val="20"/>
              </w:rPr>
              <w:t>Characteristics of MPLS-TP equipment functional blocks supporting ITU-T G.8113.2/Y.1372.2 OAM mechanisms</w:t>
            </w:r>
          </w:p>
        </w:tc>
      </w:tr>
      <w:tr w:rsidR="00F634F5" w:rsidRPr="00F634F5" w:rsidTr="00D55AC7">
        <w:trPr>
          <w:cantSplit/>
          <w:tblHeader/>
          <w:jc w:val="center"/>
        </w:trPr>
        <w:tc>
          <w:tcPr>
            <w:tcW w:w="981" w:type="pct"/>
          </w:tcPr>
          <w:p w:rsidR="00F634F5" w:rsidRPr="00F634F5" w:rsidRDefault="001F3DDE" w:rsidP="003950CB">
            <w:pPr>
              <w:rPr>
                <w:sz w:val="20"/>
                <w:lang w:eastAsia="ja-JP"/>
              </w:rPr>
            </w:pPr>
            <w:r>
              <w:rPr>
                <w:sz w:val="20"/>
                <w:lang w:eastAsia="ja-JP"/>
              </w:rPr>
              <w:t>SG15(Q</w:t>
            </w:r>
            <w:r>
              <w:rPr>
                <w:rFonts w:hint="eastAsia"/>
                <w:sz w:val="20"/>
                <w:lang w:eastAsia="ja-JP"/>
              </w:rPr>
              <w:t>9</w:t>
            </w:r>
            <w:r w:rsidRPr="00F634F5">
              <w:rPr>
                <w:sz w:val="20"/>
                <w:lang w:eastAsia="ja-JP"/>
              </w:rPr>
              <w:t>/15)</w:t>
            </w:r>
          </w:p>
        </w:tc>
        <w:tc>
          <w:tcPr>
            <w:tcW w:w="1213" w:type="pct"/>
          </w:tcPr>
          <w:p w:rsidR="00F634F5" w:rsidRPr="00F634F5" w:rsidRDefault="00F634F5">
            <w:pPr>
              <w:rPr>
                <w:sz w:val="20"/>
                <w:lang w:eastAsia="ja-JP"/>
              </w:rPr>
            </w:pPr>
            <w:r w:rsidRPr="00282356">
              <w:rPr>
                <w:sz w:val="20"/>
              </w:rPr>
              <w:t>G.8131/Y.1382</w:t>
            </w:r>
          </w:p>
        </w:tc>
        <w:tc>
          <w:tcPr>
            <w:tcW w:w="2806" w:type="pct"/>
          </w:tcPr>
          <w:p w:rsidR="00F634F5" w:rsidRPr="00F634F5" w:rsidRDefault="00F634F5" w:rsidP="003950CB">
            <w:pPr>
              <w:rPr>
                <w:sz w:val="20"/>
                <w:lang w:eastAsia="ja-JP"/>
              </w:rPr>
            </w:pPr>
            <w:r w:rsidRPr="00282356">
              <w:rPr>
                <w:sz w:val="20"/>
              </w:rPr>
              <w:t>Linear protection switching for MPLS transport profile</w:t>
            </w:r>
          </w:p>
        </w:tc>
      </w:tr>
      <w:tr w:rsidR="00F634F5" w:rsidRPr="00F634F5" w:rsidTr="00D55AC7">
        <w:trPr>
          <w:cantSplit/>
          <w:tblHeader/>
          <w:jc w:val="center"/>
        </w:trPr>
        <w:tc>
          <w:tcPr>
            <w:tcW w:w="981" w:type="pct"/>
          </w:tcPr>
          <w:p w:rsidR="00F634F5" w:rsidRPr="00F634F5" w:rsidRDefault="001F3DDE" w:rsidP="003950CB">
            <w:pPr>
              <w:rPr>
                <w:sz w:val="20"/>
                <w:lang w:eastAsia="ja-JP"/>
              </w:rPr>
            </w:pPr>
            <w:r w:rsidRPr="00F634F5">
              <w:rPr>
                <w:sz w:val="20"/>
                <w:lang w:eastAsia="ja-JP"/>
              </w:rPr>
              <w:t>SG15(Q14/15)</w:t>
            </w:r>
          </w:p>
        </w:tc>
        <w:tc>
          <w:tcPr>
            <w:tcW w:w="1213" w:type="pct"/>
          </w:tcPr>
          <w:p w:rsidR="00F634F5" w:rsidRPr="00F634F5" w:rsidRDefault="00F634F5">
            <w:pPr>
              <w:rPr>
                <w:sz w:val="20"/>
                <w:lang w:eastAsia="ja-JP"/>
              </w:rPr>
            </w:pPr>
            <w:r w:rsidRPr="00282356">
              <w:rPr>
                <w:sz w:val="20"/>
              </w:rPr>
              <w:t>G.8151/Y.1374</w:t>
            </w:r>
          </w:p>
        </w:tc>
        <w:tc>
          <w:tcPr>
            <w:tcW w:w="2806" w:type="pct"/>
          </w:tcPr>
          <w:p w:rsidR="00F634F5" w:rsidRPr="00F634F5" w:rsidRDefault="00F634F5" w:rsidP="003950CB">
            <w:pPr>
              <w:rPr>
                <w:sz w:val="20"/>
                <w:lang w:eastAsia="ja-JP"/>
              </w:rPr>
            </w:pPr>
            <w:r w:rsidRPr="00282356">
              <w:rPr>
                <w:sz w:val="20"/>
              </w:rPr>
              <w:t>Management aspects of the MPLS-TP network element</w:t>
            </w:r>
          </w:p>
        </w:tc>
      </w:tr>
    </w:tbl>
    <w:p w:rsidR="00C9123C" w:rsidRDefault="00C9123C" w:rsidP="00D55AC7">
      <w:pPr>
        <w:rPr>
          <w:ins w:id="4874" w:author="Morita" w:date="2016-09-27T23:02:00Z"/>
          <w:rFonts w:hint="eastAsia"/>
          <w:b/>
          <w:lang w:eastAsia="ja-JP"/>
        </w:rPr>
      </w:pPr>
    </w:p>
    <w:p w:rsidR="002C4FBE" w:rsidRDefault="002C4FBE" w:rsidP="00FA2491">
      <w:pPr>
        <w:pStyle w:val="2"/>
        <w:rPr>
          <w:ins w:id="4875" w:author="Morita" w:date="2016-09-27T23:02:00Z"/>
          <w:rFonts w:hint="eastAsia"/>
          <w:lang w:eastAsia="ja-JP"/>
        </w:rPr>
        <w:pPrChange w:id="4876" w:author="Morita" w:date="2016-09-27T23:16:00Z">
          <w:pPr/>
        </w:pPrChange>
      </w:pPr>
      <w:bookmarkStart w:id="4877" w:name="_Toc462786394"/>
      <w:ins w:id="4878" w:author="Morita" w:date="2016-09-27T23:02:00Z">
        <w:r>
          <w:rPr>
            <w:rFonts w:hint="eastAsia"/>
            <w:lang w:eastAsia="ja-JP"/>
          </w:rPr>
          <w:t xml:space="preserve">Standards </w:t>
        </w:r>
      </w:ins>
      <w:ins w:id="4879" w:author="Morita" w:date="2016-09-27T23:53:00Z">
        <w:r w:rsidR="005D787C">
          <w:rPr>
            <w:rFonts w:hint="eastAsia"/>
            <w:lang w:eastAsia="ja-JP"/>
          </w:rPr>
          <w:t>on</w:t>
        </w:r>
      </w:ins>
      <w:ins w:id="4880" w:author="Morita" w:date="2016-09-27T23:02:00Z">
        <w:r>
          <w:rPr>
            <w:rFonts w:hint="eastAsia"/>
            <w:lang w:eastAsia="ja-JP"/>
          </w:rPr>
          <w:t xml:space="preserve"> </w:t>
        </w:r>
      </w:ins>
      <w:bookmarkStart w:id="4881" w:name="_GoBack"/>
      <w:bookmarkEnd w:id="4881"/>
      <w:ins w:id="4882" w:author="Morita" w:date="2016-09-27T23:16:00Z">
        <w:r w:rsidR="00FA2491" w:rsidRPr="00FA2491">
          <w:rPr>
            <w:lang w:eastAsia="ja-JP"/>
          </w:rPr>
          <w:t>Synchronization</w:t>
        </w:r>
        <w:r w:rsidR="00FA2491">
          <w:rPr>
            <w:rFonts w:hint="eastAsia"/>
            <w:lang w:eastAsia="ja-JP"/>
          </w:rPr>
          <w:t xml:space="preserve"> [Newly introduced in 09/2016]</w:t>
        </w:r>
      </w:ins>
      <w:bookmarkEnd w:id="4877"/>
    </w:p>
    <w:p w:rsidR="002C4FBE" w:rsidRPr="002C4FBE" w:rsidRDefault="002C4FBE" w:rsidP="00D55AC7">
      <w:pPr>
        <w:rPr>
          <w:ins w:id="4883" w:author="Morita" w:date="2016-09-27T23:08:00Z"/>
          <w:rFonts w:hint="eastAsia"/>
          <w:rPrChange w:id="4884" w:author="Morita" w:date="2016-09-27T23:09:00Z">
            <w:rPr>
              <w:ins w:id="4885" w:author="Morita" w:date="2016-09-27T23:08:00Z"/>
              <w:rFonts w:hint="eastAsia"/>
              <w:b/>
              <w:lang w:eastAsia="ja-JP"/>
            </w:rPr>
          </w:rPrChange>
        </w:rPr>
      </w:pPr>
      <w:ins w:id="4886" w:author="Morita" w:date="2016-09-27T23:05:00Z">
        <w:r w:rsidRPr="002C4FBE">
          <w:rPr>
            <w:rFonts w:hint="eastAsia"/>
            <w:rPrChange w:id="4887" w:author="Morita" w:date="2016-09-27T23:09:00Z">
              <w:rPr>
                <w:rFonts w:hint="eastAsia"/>
                <w:b/>
                <w:lang w:eastAsia="ja-JP"/>
              </w:rPr>
            </w:rPrChange>
          </w:rPr>
          <w:t>T</w:t>
        </w:r>
        <w:r w:rsidRPr="002C4FBE">
          <w:rPr>
            <w:rPrChange w:id="4888" w:author="Morita" w:date="2016-09-27T23:09:00Z">
              <w:rPr>
                <w:b/>
                <w:lang w:eastAsia="ja-JP"/>
              </w:rPr>
            </w:rPrChange>
          </w:rPr>
          <w:t>h</w:t>
        </w:r>
        <w:r w:rsidRPr="002C4FBE">
          <w:rPr>
            <w:rFonts w:hint="eastAsia"/>
            <w:rPrChange w:id="4889" w:author="Morita" w:date="2016-09-27T23:09:00Z">
              <w:rPr>
                <w:rFonts w:hint="eastAsia"/>
                <w:b/>
                <w:lang w:eastAsia="ja-JP"/>
              </w:rPr>
            </w:rPrChange>
          </w:rPr>
          <w:t xml:space="preserve">e </w:t>
        </w:r>
        <w:r w:rsidRPr="002C4FBE">
          <w:rPr>
            <w:rPrChange w:id="4890" w:author="Morita" w:date="2016-09-27T23:09:00Z">
              <w:rPr>
                <w:b/>
                <w:lang w:eastAsia="ja-JP"/>
              </w:rPr>
            </w:rPrChange>
          </w:rPr>
          <w:t>series</w:t>
        </w:r>
        <w:r w:rsidRPr="002C4FBE">
          <w:rPr>
            <w:rFonts w:hint="eastAsia"/>
            <w:rPrChange w:id="4891" w:author="Morita" w:date="2016-09-27T23:09:00Z">
              <w:rPr>
                <w:rFonts w:hint="eastAsia"/>
                <w:b/>
                <w:lang w:eastAsia="ja-JP"/>
              </w:rPr>
            </w:rPrChange>
          </w:rPr>
          <w:t xml:space="preserve"> of </w:t>
        </w:r>
        <w:r w:rsidRPr="002C4FBE">
          <w:rPr>
            <w:rPrChange w:id="4892" w:author="Morita" w:date="2016-09-27T23:09:00Z">
              <w:rPr>
                <w:b/>
                <w:lang w:eastAsia="ja-JP"/>
              </w:rPr>
            </w:rPrChange>
          </w:rPr>
          <w:t>G.8200-G.8299</w:t>
        </w:r>
        <w:r w:rsidRPr="002C4FBE">
          <w:rPr>
            <w:rFonts w:hint="eastAsia"/>
            <w:rPrChange w:id="4893" w:author="Morita" w:date="2016-09-27T23:09:00Z">
              <w:rPr>
                <w:rFonts w:hint="eastAsia"/>
                <w:b/>
                <w:lang w:eastAsia="ja-JP"/>
              </w:rPr>
            </w:rPrChange>
          </w:rPr>
          <w:t xml:space="preserve"> </w:t>
        </w:r>
      </w:ins>
      <w:ins w:id="4894" w:author="Morita" w:date="2016-09-27T23:04:00Z">
        <w:r w:rsidRPr="002C4FBE">
          <w:rPr>
            <w:rFonts w:hint="eastAsia"/>
            <w:rPrChange w:id="4895" w:author="Morita" w:date="2016-09-27T23:09:00Z">
              <w:rPr>
                <w:rFonts w:hint="eastAsia"/>
                <w:b/>
                <w:lang w:eastAsia="ja-JP"/>
              </w:rPr>
            </w:rPrChange>
          </w:rPr>
          <w:t>ITU-T Recommendation</w:t>
        </w:r>
      </w:ins>
      <w:ins w:id="4896" w:author="Morita" w:date="2016-09-27T23:05:00Z">
        <w:r w:rsidRPr="002C4FBE">
          <w:rPr>
            <w:rFonts w:hint="eastAsia"/>
            <w:rPrChange w:id="4897" w:author="Morita" w:date="2016-09-27T23:09:00Z">
              <w:rPr>
                <w:rFonts w:hint="eastAsia"/>
                <w:b/>
                <w:lang w:eastAsia="ja-JP"/>
              </w:rPr>
            </w:rPrChange>
          </w:rPr>
          <w:t>s</w:t>
        </w:r>
      </w:ins>
      <w:ins w:id="4898" w:author="Morita" w:date="2016-09-27T23:04:00Z">
        <w:r w:rsidRPr="002C4FBE">
          <w:rPr>
            <w:rFonts w:hint="eastAsia"/>
            <w:rPrChange w:id="4899" w:author="Morita" w:date="2016-09-27T23:09:00Z">
              <w:rPr>
                <w:rFonts w:hint="eastAsia"/>
                <w:b/>
                <w:lang w:eastAsia="ja-JP"/>
              </w:rPr>
            </w:rPrChange>
          </w:rPr>
          <w:t xml:space="preserve"> are de</w:t>
        </w:r>
      </w:ins>
      <w:ins w:id="4900" w:author="Morita" w:date="2016-09-27T23:05:00Z">
        <w:r w:rsidRPr="002C4FBE">
          <w:rPr>
            <w:rFonts w:hint="eastAsia"/>
            <w:rPrChange w:id="4901" w:author="Morita" w:date="2016-09-27T23:09:00Z">
              <w:rPr>
                <w:rFonts w:hint="eastAsia"/>
                <w:b/>
                <w:lang w:eastAsia="ja-JP"/>
              </w:rPr>
            </w:rPrChange>
          </w:rPr>
          <w:t>dicated for</w:t>
        </w:r>
      </w:ins>
      <w:ins w:id="4902" w:author="Morita" w:date="2016-09-27T23:04:00Z">
        <w:r w:rsidRPr="002C4FBE">
          <w:rPr>
            <w:rPrChange w:id="4903" w:author="Morita" w:date="2016-09-27T23:09:00Z">
              <w:rPr>
                <w:b/>
                <w:lang w:eastAsia="ja-JP"/>
              </w:rPr>
            </w:rPrChange>
          </w:rPr>
          <w:t xml:space="preserve"> Synchronization, quality and availability targets</w:t>
        </w:r>
      </w:ins>
      <w:ins w:id="4904" w:author="Morita" w:date="2016-09-27T23:05:00Z">
        <w:r w:rsidRPr="002C4FBE">
          <w:rPr>
            <w:rFonts w:hint="eastAsia"/>
            <w:rPrChange w:id="4905" w:author="Morita" w:date="2016-09-27T23:09:00Z">
              <w:rPr>
                <w:rFonts w:hint="eastAsia"/>
                <w:b/>
                <w:lang w:eastAsia="ja-JP"/>
              </w:rPr>
            </w:rPrChange>
          </w:rPr>
          <w:t>.</w:t>
        </w:r>
      </w:ins>
      <w:ins w:id="4906" w:author="Morita" w:date="2016-09-27T23:07:00Z">
        <w:r w:rsidRPr="002C4FBE">
          <w:rPr>
            <w:rFonts w:hint="eastAsia"/>
            <w:rPrChange w:id="4907" w:author="Morita" w:date="2016-09-27T23:09:00Z">
              <w:rPr>
                <w:rFonts w:hint="eastAsia"/>
                <w:b/>
                <w:lang w:eastAsia="ja-JP"/>
              </w:rPr>
            </w:rPrChange>
          </w:rPr>
          <w:t xml:space="preserve"> </w:t>
        </w:r>
      </w:ins>
    </w:p>
    <w:p w:rsidR="00FA2491" w:rsidRDefault="00FA2491" w:rsidP="002C4FBE">
      <w:pPr>
        <w:rPr>
          <w:ins w:id="4908" w:author="Morita" w:date="2016-09-27T23:15:00Z"/>
          <w:rFonts w:hint="eastAsia"/>
          <w:lang w:eastAsia="ja-JP"/>
        </w:rPr>
      </w:pPr>
    </w:p>
    <w:p w:rsidR="00FA2491" w:rsidRDefault="00FA2491" w:rsidP="002C4FBE">
      <w:pPr>
        <w:rPr>
          <w:ins w:id="4909" w:author="Morita" w:date="2016-09-27T23:15:00Z"/>
          <w:rFonts w:hint="eastAsia"/>
          <w:lang w:eastAsia="ja-JP"/>
        </w:rPr>
      </w:pPr>
    </w:p>
    <w:p w:rsidR="00FA2491" w:rsidRDefault="00FA2491" w:rsidP="002C4FBE">
      <w:pPr>
        <w:rPr>
          <w:ins w:id="4910" w:author="Morita" w:date="2016-09-27T23:15:00Z"/>
          <w:rFonts w:hint="eastAsia"/>
          <w:lang w:eastAsia="ja-JP"/>
        </w:rPr>
      </w:pPr>
      <w:ins w:id="4911" w:author="Morita" w:date="2016-09-27T23:16:00Z">
        <w:r>
          <w:rPr>
            <w:rFonts w:hint="eastAsia"/>
            <w:lang w:eastAsia="ja-JP"/>
          </w:rPr>
          <w:t xml:space="preserve">Common aspects: </w:t>
        </w:r>
      </w:ins>
    </w:p>
    <w:p w:rsidR="002C4FBE" w:rsidRPr="002C4FBE" w:rsidRDefault="002C4FBE" w:rsidP="002C4FBE">
      <w:pPr>
        <w:rPr>
          <w:ins w:id="4912" w:author="Morita" w:date="2016-09-27T23:09:00Z"/>
          <w:rPrChange w:id="4913" w:author="Morita" w:date="2016-09-27T23:09:00Z">
            <w:rPr>
              <w:ins w:id="4914" w:author="Morita" w:date="2016-09-27T23:09:00Z"/>
              <w:b/>
              <w:lang w:val="en-US" w:eastAsia="ja-JP"/>
            </w:rPr>
          </w:rPrChange>
        </w:rPr>
      </w:pPr>
      <w:ins w:id="4915" w:author="Morita" w:date="2016-09-27T23:09:00Z">
        <w:r w:rsidRPr="002C4FBE">
          <w:rPr>
            <w:rPrChange w:id="4916" w:author="Morita" w:date="2016-09-27T23:09:00Z">
              <w:rPr>
                <w:b/>
                <w:lang w:val="en-US" w:eastAsia="ja-JP"/>
              </w:rPr>
            </w:rPrChange>
          </w:rPr>
          <w:lastRenderedPageBreak/>
          <w:t>G.8201: Error performance parameters and objectives for multi-operator international paths within optical transport networks</w:t>
        </w:r>
        <w:r w:rsidRPr="002C4FBE">
          <w:rPr>
            <w:rPrChange w:id="4917" w:author="Morita" w:date="2016-09-27T23:09:00Z">
              <w:rPr>
                <w:b/>
                <w:lang w:val="en-US" w:eastAsia="ja-JP"/>
              </w:rPr>
            </w:rPrChange>
          </w:rPr>
          <w:tab/>
        </w:r>
      </w:ins>
    </w:p>
    <w:p w:rsidR="002C4FBE" w:rsidRPr="002C4FBE" w:rsidRDefault="002C4FBE" w:rsidP="002C4FBE">
      <w:pPr>
        <w:rPr>
          <w:ins w:id="4918" w:author="Morita" w:date="2016-09-27T23:09:00Z"/>
          <w:rPrChange w:id="4919" w:author="Morita" w:date="2016-09-27T23:09:00Z">
            <w:rPr>
              <w:ins w:id="4920" w:author="Morita" w:date="2016-09-27T23:09:00Z"/>
              <w:b/>
              <w:lang w:val="en-US" w:eastAsia="ja-JP"/>
            </w:rPr>
          </w:rPrChange>
        </w:rPr>
      </w:pPr>
      <w:ins w:id="4921" w:author="Morita" w:date="2016-09-27T23:09:00Z">
        <w:r w:rsidRPr="002C4FBE">
          <w:rPr>
            <w:rPrChange w:id="4922" w:author="Morita" w:date="2016-09-27T23:09:00Z">
              <w:rPr>
                <w:b/>
                <w:lang w:val="en-US" w:eastAsia="ja-JP"/>
              </w:rPr>
            </w:rPrChange>
          </w:rPr>
          <w:t>G.8251: The control of jitter and wander within the optical transport network (OTN)</w:t>
        </w:r>
        <w:r w:rsidRPr="002C4FBE">
          <w:rPr>
            <w:rPrChange w:id="4923" w:author="Morita" w:date="2016-09-27T23:09:00Z">
              <w:rPr>
                <w:b/>
                <w:lang w:val="en-US" w:eastAsia="ja-JP"/>
              </w:rPr>
            </w:rPrChange>
          </w:rPr>
          <w:tab/>
        </w:r>
      </w:ins>
    </w:p>
    <w:p w:rsidR="002C4FBE" w:rsidRDefault="002C4FBE" w:rsidP="002C4FBE">
      <w:pPr>
        <w:rPr>
          <w:ins w:id="4924" w:author="Morita" w:date="2016-09-27T23:34:00Z"/>
          <w:rFonts w:hint="eastAsia"/>
          <w:lang w:eastAsia="ja-JP"/>
        </w:rPr>
      </w:pPr>
      <w:ins w:id="4925" w:author="Morita" w:date="2016-09-27T23:09:00Z">
        <w:r w:rsidRPr="002C4FBE">
          <w:rPr>
            <w:rPrChange w:id="4926" w:author="Morita" w:date="2016-09-27T23:09:00Z">
              <w:rPr>
                <w:b/>
                <w:lang w:val="en-US" w:eastAsia="ja-JP"/>
              </w:rPr>
            </w:rPrChange>
          </w:rPr>
          <w:t>G.8260: Definitions and terminology for synchronization in packet networks</w:t>
        </w:r>
        <w:r w:rsidRPr="002C4FBE">
          <w:rPr>
            <w:rPrChange w:id="4927" w:author="Morita" w:date="2016-09-27T23:09:00Z">
              <w:rPr>
                <w:b/>
                <w:lang w:val="en-US" w:eastAsia="ja-JP"/>
              </w:rPr>
            </w:rPrChange>
          </w:rPr>
          <w:tab/>
        </w:r>
      </w:ins>
    </w:p>
    <w:p w:rsidR="00575FF2" w:rsidRDefault="00575FF2" w:rsidP="002C4FBE">
      <w:pPr>
        <w:rPr>
          <w:ins w:id="4928" w:author="Morita" w:date="2016-09-27T23:10:00Z"/>
          <w:rFonts w:hint="eastAsia"/>
          <w:lang w:eastAsia="ja-JP"/>
        </w:rPr>
      </w:pPr>
    </w:p>
    <w:p w:rsidR="00575FF2" w:rsidRPr="00575FF2" w:rsidRDefault="00575FF2" w:rsidP="003E31AA">
      <w:pPr>
        <w:pStyle w:val="af"/>
        <w:rPr>
          <w:ins w:id="4929" w:author="Morita" w:date="2016-09-27T23:34:00Z"/>
          <w:rFonts w:hint="eastAsia"/>
          <w:lang w:eastAsia="ja-JP"/>
          <w:rPrChange w:id="4930" w:author="Morita" w:date="2016-09-27T23:34:00Z">
            <w:rPr>
              <w:ins w:id="4931" w:author="Morita" w:date="2016-09-27T23:34:00Z"/>
              <w:rFonts w:hint="eastAsia"/>
              <w:lang w:eastAsia="ja-JP"/>
            </w:rPr>
          </w:rPrChange>
        </w:rPr>
        <w:pPrChange w:id="4932" w:author="Morita" w:date="2016-09-27T23:47:00Z">
          <w:pPr/>
        </w:pPrChange>
      </w:pPr>
      <w:bookmarkStart w:id="4933" w:name="_Toc462783311"/>
      <w:ins w:id="4934" w:author="Morita" w:date="2016-09-27T23:34:00Z">
        <w:r>
          <w:t xml:space="preserve">Table </w:t>
        </w:r>
        <w:r>
          <w:fldChar w:fldCharType="begin"/>
        </w:r>
        <w:r>
          <w:instrText xml:space="preserve"> SEQ Table \* ARABIC </w:instrText>
        </w:r>
      </w:ins>
      <w:r>
        <w:fldChar w:fldCharType="separate"/>
      </w:r>
      <w:ins w:id="4935" w:author="Morita" w:date="2016-09-27T23:34:00Z">
        <w:r>
          <w:rPr>
            <w:noProof/>
          </w:rPr>
          <w:t>15</w:t>
        </w:r>
        <w:r>
          <w:fldChar w:fldCharType="end"/>
        </w:r>
        <w:r>
          <w:rPr>
            <w:rFonts w:hint="eastAsia"/>
            <w:lang w:eastAsia="ja-JP"/>
          </w:rPr>
          <w:t xml:space="preserve"> </w:t>
        </w:r>
        <w:r>
          <w:rPr>
            <w:lang w:eastAsia="ja-JP"/>
          </w:rPr>
          <w:t>–</w:t>
        </w:r>
        <w:r>
          <w:rPr>
            <w:rFonts w:hint="eastAsia"/>
            <w:lang w:eastAsia="ja-JP"/>
          </w:rPr>
          <w:t xml:space="preserve"> </w:t>
        </w:r>
        <w:proofErr w:type="spellStart"/>
        <w:r w:rsidRPr="00575FF2">
          <w:rPr>
            <w:lang w:eastAsia="ja-JP"/>
          </w:rPr>
          <w:t>Synchorozaion</w:t>
        </w:r>
        <w:proofErr w:type="spellEnd"/>
        <w:r w:rsidRPr="00575FF2">
          <w:rPr>
            <w:lang w:eastAsia="ja-JP"/>
          </w:rPr>
          <w:t>-related Recommendations</w:t>
        </w:r>
        <w:bookmarkEnd w:id="4933"/>
      </w:ins>
    </w:p>
    <w:tbl>
      <w:tblPr>
        <w:tblStyle w:val="afa"/>
        <w:tblW w:w="0" w:type="auto"/>
        <w:tblLook w:val="04A0" w:firstRow="1" w:lastRow="0" w:firstColumn="1" w:lastColumn="0" w:noHBand="0" w:noVBand="1"/>
        <w:tblPrChange w:id="4936" w:author="Morita" w:date="2016-09-27T23:11:00Z">
          <w:tblPr>
            <w:tblStyle w:val="afa"/>
            <w:tblW w:w="0" w:type="auto"/>
            <w:tblLook w:val="04A0" w:firstRow="1" w:lastRow="0" w:firstColumn="1" w:lastColumn="0" w:noHBand="0" w:noVBand="1"/>
          </w:tblPr>
        </w:tblPrChange>
      </w:tblPr>
      <w:tblGrid>
        <w:gridCol w:w="1377"/>
        <w:gridCol w:w="4115"/>
        <w:gridCol w:w="4365"/>
        <w:tblGridChange w:id="4937">
          <w:tblGrid>
            <w:gridCol w:w="2136"/>
            <w:gridCol w:w="2136"/>
            <w:gridCol w:w="2136"/>
          </w:tblGrid>
        </w:tblGridChange>
      </w:tblGrid>
      <w:tr w:rsidR="002C4FBE" w:rsidRPr="00055287" w:rsidTr="002C4FBE">
        <w:trPr>
          <w:ins w:id="4938" w:author="Morita" w:date="2016-09-27T23:10:00Z"/>
        </w:trPr>
        <w:tc>
          <w:tcPr>
            <w:tcW w:w="0" w:type="auto"/>
            <w:tcPrChange w:id="4939" w:author="Morita" w:date="2016-09-27T23:11:00Z">
              <w:tcPr>
                <w:tcW w:w="2136" w:type="dxa"/>
              </w:tcPr>
            </w:tcPrChange>
          </w:tcPr>
          <w:p w:rsidR="002C4FBE" w:rsidRPr="00055287" w:rsidRDefault="002C4FBE" w:rsidP="00E47CCE">
            <w:pPr>
              <w:tabs>
                <w:tab w:val="clear" w:pos="794"/>
                <w:tab w:val="clear" w:pos="1191"/>
                <w:tab w:val="clear" w:pos="1588"/>
                <w:tab w:val="clear" w:pos="1985"/>
              </w:tabs>
              <w:rPr>
                <w:ins w:id="4940" w:author="Morita" w:date="2016-09-27T23:10:00Z"/>
              </w:rPr>
            </w:pPr>
          </w:p>
        </w:tc>
        <w:tc>
          <w:tcPr>
            <w:tcW w:w="0" w:type="auto"/>
            <w:tcPrChange w:id="4941" w:author="Morita" w:date="2016-09-27T23:11:00Z">
              <w:tcPr>
                <w:tcW w:w="794" w:type="dxa"/>
              </w:tcPr>
            </w:tcPrChange>
          </w:tcPr>
          <w:p w:rsidR="002C4FBE" w:rsidRPr="00055287" w:rsidRDefault="002C4FBE" w:rsidP="00E47CCE">
            <w:pPr>
              <w:tabs>
                <w:tab w:val="clear" w:pos="794"/>
                <w:tab w:val="clear" w:pos="1191"/>
                <w:tab w:val="clear" w:pos="1588"/>
                <w:tab w:val="clear" w:pos="1985"/>
              </w:tabs>
              <w:rPr>
                <w:ins w:id="4942" w:author="Morita" w:date="2016-09-27T23:10:00Z"/>
                <w:rFonts w:hint="eastAsia"/>
                <w:lang w:eastAsia="ja-JP"/>
              </w:rPr>
            </w:pPr>
            <w:ins w:id="4943" w:author="Morita" w:date="2016-09-27T23:11:00Z">
              <w:r>
                <w:rPr>
                  <w:rFonts w:hint="eastAsia"/>
                  <w:lang w:eastAsia="ja-JP"/>
                </w:rPr>
                <w:t>Frequency</w:t>
              </w:r>
            </w:ins>
          </w:p>
        </w:tc>
        <w:tc>
          <w:tcPr>
            <w:tcW w:w="0" w:type="auto"/>
            <w:tcPrChange w:id="4944" w:author="Morita" w:date="2016-09-27T23:11:00Z">
              <w:tcPr>
                <w:tcW w:w="397" w:type="dxa"/>
              </w:tcPr>
            </w:tcPrChange>
          </w:tcPr>
          <w:p w:rsidR="002C4FBE" w:rsidRPr="00055287" w:rsidRDefault="002C4FBE" w:rsidP="00E47CCE">
            <w:pPr>
              <w:tabs>
                <w:tab w:val="clear" w:pos="794"/>
                <w:tab w:val="clear" w:pos="1191"/>
                <w:tab w:val="clear" w:pos="1588"/>
                <w:tab w:val="clear" w:pos="1985"/>
              </w:tabs>
              <w:rPr>
                <w:ins w:id="4945" w:author="Morita" w:date="2016-09-27T23:10:00Z"/>
                <w:rFonts w:hint="eastAsia"/>
                <w:lang w:eastAsia="ja-JP"/>
              </w:rPr>
            </w:pPr>
            <w:ins w:id="4946" w:author="Morita" w:date="2016-09-27T23:11:00Z">
              <w:r>
                <w:rPr>
                  <w:rFonts w:hint="eastAsia"/>
                  <w:lang w:eastAsia="ja-JP"/>
                </w:rPr>
                <w:t>Time and phase</w:t>
              </w:r>
            </w:ins>
          </w:p>
        </w:tc>
      </w:tr>
      <w:tr w:rsidR="002C4FBE" w:rsidRPr="00055287" w:rsidTr="002C4FBE">
        <w:trPr>
          <w:ins w:id="4947" w:author="Morita" w:date="2016-09-27T23:10:00Z"/>
        </w:trPr>
        <w:tc>
          <w:tcPr>
            <w:tcW w:w="0" w:type="auto"/>
            <w:tcPrChange w:id="4948" w:author="Morita" w:date="2016-09-27T23:11:00Z">
              <w:tcPr>
                <w:tcW w:w="2136" w:type="dxa"/>
              </w:tcPr>
            </w:tcPrChange>
          </w:tcPr>
          <w:p w:rsidR="002C4FBE" w:rsidRPr="00055287" w:rsidRDefault="00FA2491" w:rsidP="00E47CCE">
            <w:pPr>
              <w:tabs>
                <w:tab w:val="clear" w:pos="794"/>
                <w:tab w:val="clear" w:pos="1191"/>
                <w:tab w:val="clear" w:pos="1588"/>
                <w:tab w:val="clear" w:pos="1985"/>
              </w:tabs>
              <w:rPr>
                <w:ins w:id="4949" w:author="Morita" w:date="2016-09-27T23:10:00Z"/>
                <w:rFonts w:hint="eastAsia"/>
                <w:lang w:eastAsia="ja-JP"/>
              </w:rPr>
            </w:pPr>
            <w:ins w:id="4950" w:author="Morita" w:date="2016-09-27T23:15:00Z">
              <w:r>
                <w:rPr>
                  <w:rFonts w:hint="eastAsia"/>
                  <w:lang w:eastAsia="ja-JP"/>
                </w:rPr>
                <w:t>Network</w:t>
              </w:r>
            </w:ins>
          </w:p>
        </w:tc>
        <w:tc>
          <w:tcPr>
            <w:tcW w:w="0" w:type="auto"/>
            <w:tcPrChange w:id="4951" w:author="Morita" w:date="2016-09-27T23:11:00Z">
              <w:tcPr>
                <w:tcW w:w="794" w:type="dxa"/>
              </w:tcPr>
            </w:tcPrChange>
          </w:tcPr>
          <w:p w:rsidR="00FA2491" w:rsidRDefault="002C4FBE" w:rsidP="00E47CCE">
            <w:pPr>
              <w:tabs>
                <w:tab w:val="clear" w:pos="794"/>
                <w:tab w:val="clear" w:pos="1191"/>
                <w:tab w:val="clear" w:pos="1588"/>
                <w:tab w:val="clear" w:pos="1985"/>
              </w:tabs>
              <w:rPr>
                <w:ins w:id="4952" w:author="Morita" w:date="2016-09-27T23:15:00Z"/>
                <w:rFonts w:hint="eastAsia"/>
                <w:lang w:eastAsia="ja-JP"/>
              </w:rPr>
            </w:pPr>
            <w:ins w:id="4953" w:author="Morita" w:date="2016-09-27T23:10:00Z">
              <w:r w:rsidRPr="00055287">
                <w:t>G.8261/Y.1361: Timing and synchronization aspects in packet networks</w:t>
              </w:r>
            </w:ins>
            <w:ins w:id="4954" w:author="Morita" w:date="2016-09-27T23:15:00Z">
              <w:r w:rsidR="00FA2491" w:rsidRPr="00055287">
                <w:t xml:space="preserve"> </w:t>
              </w:r>
            </w:ins>
          </w:p>
          <w:p w:rsidR="002C4FBE" w:rsidRPr="00055287" w:rsidRDefault="00FA2491" w:rsidP="00E47CCE">
            <w:pPr>
              <w:tabs>
                <w:tab w:val="clear" w:pos="794"/>
                <w:tab w:val="clear" w:pos="1191"/>
                <w:tab w:val="clear" w:pos="1588"/>
                <w:tab w:val="clear" w:pos="1985"/>
              </w:tabs>
              <w:rPr>
                <w:ins w:id="4955" w:author="Morita" w:date="2016-09-27T23:10:00Z"/>
              </w:rPr>
            </w:pPr>
            <w:ins w:id="4956" w:author="Morita" w:date="2016-09-27T23:15:00Z">
              <w:r w:rsidRPr="00055287">
                <w:t>G.8261.1/Y.1361.1: Packet delay variation network limits applicable to packet-based methods (Frequency synchronization)</w:t>
              </w:r>
            </w:ins>
          </w:p>
        </w:tc>
        <w:tc>
          <w:tcPr>
            <w:tcW w:w="0" w:type="auto"/>
            <w:tcPrChange w:id="4957" w:author="Morita" w:date="2016-09-27T23:11:00Z">
              <w:tcPr>
                <w:tcW w:w="397" w:type="dxa"/>
              </w:tcPr>
            </w:tcPrChange>
          </w:tcPr>
          <w:p w:rsidR="00FA2491" w:rsidRDefault="002C4FBE" w:rsidP="00E47CCE">
            <w:pPr>
              <w:tabs>
                <w:tab w:val="clear" w:pos="794"/>
                <w:tab w:val="clear" w:pos="1191"/>
                <w:tab w:val="clear" w:pos="1588"/>
                <w:tab w:val="clear" w:pos="1985"/>
              </w:tabs>
              <w:rPr>
                <w:ins w:id="4958" w:author="Morita" w:date="2016-09-27T23:15:00Z"/>
                <w:rFonts w:hint="eastAsia"/>
                <w:lang w:eastAsia="ja-JP"/>
              </w:rPr>
            </w:pPr>
            <w:ins w:id="4959" w:author="Morita" w:date="2016-09-27T23:10:00Z">
              <w:r w:rsidRPr="00055287">
                <w:t>G.8271/Y.1366: Time and phase synchronization aspects of packet networks</w:t>
              </w:r>
            </w:ins>
          </w:p>
          <w:p w:rsidR="002C4FBE" w:rsidRPr="00055287" w:rsidRDefault="00FA2491" w:rsidP="00E47CCE">
            <w:pPr>
              <w:tabs>
                <w:tab w:val="clear" w:pos="794"/>
                <w:tab w:val="clear" w:pos="1191"/>
                <w:tab w:val="clear" w:pos="1588"/>
                <w:tab w:val="clear" w:pos="1985"/>
              </w:tabs>
              <w:rPr>
                <w:ins w:id="4960" w:author="Morita" w:date="2016-09-27T23:10:00Z"/>
              </w:rPr>
            </w:pPr>
            <w:ins w:id="4961" w:author="Morita" w:date="2016-09-27T23:15:00Z">
              <w:r w:rsidRPr="00055287">
                <w:t xml:space="preserve"> G.8271.1/Y.1366.1: Network limits for time synchronization in packet networks</w:t>
              </w:r>
            </w:ins>
          </w:p>
        </w:tc>
      </w:tr>
      <w:tr w:rsidR="002C4FBE" w:rsidRPr="00055287" w:rsidTr="002C4FBE">
        <w:trPr>
          <w:ins w:id="4962" w:author="Morita" w:date="2016-09-27T23:10:00Z"/>
        </w:trPr>
        <w:tc>
          <w:tcPr>
            <w:tcW w:w="0" w:type="auto"/>
            <w:tcPrChange w:id="4963" w:author="Morita" w:date="2016-09-27T23:11:00Z">
              <w:tcPr>
                <w:tcW w:w="2136" w:type="dxa"/>
              </w:tcPr>
            </w:tcPrChange>
          </w:tcPr>
          <w:p w:rsidR="002C4FBE" w:rsidRPr="00055287" w:rsidRDefault="00FA2491" w:rsidP="00E47CCE">
            <w:pPr>
              <w:tabs>
                <w:tab w:val="clear" w:pos="794"/>
                <w:tab w:val="clear" w:pos="1191"/>
                <w:tab w:val="clear" w:pos="1588"/>
                <w:tab w:val="clear" w:pos="1985"/>
              </w:tabs>
              <w:rPr>
                <w:ins w:id="4964" w:author="Morita" w:date="2016-09-27T23:10:00Z"/>
                <w:rFonts w:hint="eastAsia"/>
                <w:lang w:eastAsia="ja-JP"/>
              </w:rPr>
            </w:pPr>
            <w:ins w:id="4965" w:author="Morita" w:date="2016-09-27T23:12:00Z">
              <w:r>
                <w:rPr>
                  <w:rFonts w:hint="eastAsia"/>
                  <w:lang w:eastAsia="ja-JP"/>
                </w:rPr>
                <w:t>Clock</w:t>
              </w:r>
            </w:ins>
          </w:p>
        </w:tc>
        <w:tc>
          <w:tcPr>
            <w:tcW w:w="0" w:type="auto"/>
            <w:tcPrChange w:id="4966" w:author="Morita" w:date="2016-09-27T23:11:00Z">
              <w:tcPr>
                <w:tcW w:w="794" w:type="dxa"/>
              </w:tcPr>
            </w:tcPrChange>
          </w:tcPr>
          <w:p w:rsidR="00FA2491" w:rsidRDefault="002C4FBE" w:rsidP="00E47CCE">
            <w:pPr>
              <w:tabs>
                <w:tab w:val="clear" w:pos="794"/>
                <w:tab w:val="clear" w:pos="1191"/>
                <w:tab w:val="clear" w:pos="1588"/>
                <w:tab w:val="clear" w:pos="1985"/>
              </w:tabs>
              <w:rPr>
                <w:ins w:id="4967" w:author="Morita" w:date="2016-09-27T23:14:00Z"/>
                <w:rFonts w:hint="eastAsia"/>
                <w:lang w:eastAsia="ja-JP"/>
              </w:rPr>
            </w:pPr>
            <w:ins w:id="4968" w:author="Morita" w:date="2016-09-27T23:10:00Z">
              <w:r w:rsidRPr="00055287">
                <w:t>G.8262/Y.1362: Timing characteristics of a synchronous Ethernet equipment slave clock</w:t>
              </w:r>
            </w:ins>
            <w:ins w:id="4969" w:author="Morita" w:date="2016-09-27T23:14:00Z">
              <w:r w:rsidR="00FA2491" w:rsidRPr="00055287">
                <w:t xml:space="preserve"> </w:t>
              </w:r>
            </w:ins>
          </w:p>
          <w:p w:rsidR="002C4FBE" w:rsidRPr="00055287" w:rsidRDefault="00FA2491" w:rsidP="00E47CCE">
            <w:pPr>
              <w:tabs>
                <w:tab w:val="clear" w:pos="794"/>
                <w:tab w:val="clear" w:pos="1191"/>
                <w:tab w:val="clear" w:pos="1588"/>
                <w:tab w:val="clear" w:pos="1985"/>
              </w:tabs>
              <w:rPr>
                <w:ins w:id="4970" w:author="Morita" w:date="2016-09-27T23:10:00Z"/>
              </w:rPr>
            </w:pPr>
            <w:ins w:id="4971" w:author="Morita" w:date="2016-09-27T23:14:00Z">
              <w:r w:rsidRPr="00055287">
                <w:t>G.8263/Y.1363: Timing characteristics of packet-based equipment clocks</w:t>
              </w:r>
            </w:ins>
          </w:p>
        </w:tc>
        <w:tc>
          <w:tcPr>
            <w:tcW w:w="0" w:type="auto"/>
            <w:tcPrChange w:id="4972" w:author="Morita" w:date="2016-09-27T23:11:00Z">
              <w:tcPr>
                <w:tcW w:w="397" w:type="dxa"/>
              </w:tcPr>
            </w:tcPrChange>
          </w:tcPr>
          <w:p w:rsidR="002C4FBE" w:rsidRDefault="002C4FBE" w:rsidP="00E47CCE">
            <w:pPr>
              <w:tabs>
                <w:tab w:val="clear" w:pos="794"/>
                <w:tab w:val="clear" w:pos="1191"/>
                <w:tab w:val="clear" w:pos="1588"/>
                <w:tab w:val="clear" w:pos="1985"/>
              </w:tabs>
              <w:rPr>
                <w:ins w:id="4973" w:author="Morita" w:date="2016-09-27T23:14:00Z"/>
                <w:rFonts w:hint="eastAsia"/>
                <w:lang w:eastAsia="ja-JP"/>
              </w:rPr>
            </w:pPr>
            <w:ins w:id="4974" w:author="Morita" w:date="2016-09-27T23:10:00Z">
              <w:r w:rsidRPr="00055287">
                <w:t>G.8272/Y.1367: Timing characteristics of primary reference time clocks</w:t>
              </w:r>
            </w:ins>
          </w:p>
          <w:p w:rsidR="00FA2491" w:rsidRDefault="00FA2491" w:rsidP="00E47CCE">
            <w:pPr>
              <w:tabs>
                <w:tab w:val="clear" w:pos="794"/>
                <w:tab w:val="clear" w:pos="1191"/>
                <w:tab w:val="clear" w:pos="1588"/>
                <w:tab w:val="clear" w:pos="1985"/>
              </w:tabs>
              <w:rPr>
                <w:ins w:id="4975" w:author="Morita" w:date="2016-09-27T23:14:00Z"/>
                <w:rFonts w:hint="eastAsia"/>
                <w:lang w:eastAsia="ja-JP"/>
              </w:rPr>
            </w:pPr>
            <w:ins w:id="4976" w:author="Morita" w:date="2016-09-27T23:14:00Z">
              <w:r w:rsidRPr="00055287">
                <w:t>G.8273/Y.1368: Framework of phase and time clocks</w:t>
              </w:r>
            </w:ins>
          </w:p>
          <w:p w:rsidR="00FA2491" w:rsidRPr="00055287" w:rsidRDefault="00FA2491" w:rsidP="00E47CCE">
            <w:pPr>
              <w:tabs>
                <w:tab w:val="clear" w:pos="794"/>
                <w:tab w:val="clear" w:pos="1191"/>
                <w:tab w:val="clear" w:pos="1588"/>
                <w:tab w:val="clear" w:pos="1985"/>
              </w:tabs>
              <w:rPr>
                <w:ins w:id="4977" w:author="Morita" w:date="2016-09-27T23:10:00Z"/>
                <w:rFonts w:hint="eastAsia"/>
                <w:lang w:eastAsia="ja-JP"/>
              </w:rPr>
            </w:pPr>
            <w:ins w:id="4978" w:author="Morita" w:date="2016-09-27T23:14:00Z">
              <w:r w:rsidRPr="00055287">
                <w:t>G.8273.2/Y.1368.2: Timing characteristics of telecom boundary clocks and telecom time slave clocks</w:t>
              </w:r>
            </w:ins>
          </w:p>
        </w:tc>
      </w:tr>
      <w:tr w:rsidR="002C4FBE" w:rsidRPr="00055287" w:rsidTr="002C4FBE">
        <w:trPr>
          <w:ins w:id="4979" w:author="Morita" w:date="2016-09-27T23:10:00Z"/>
        </w:trPr>
        <w:tc>
          <w:tcPr>
            <w:tcW w:w="0" w:type="auto"/>
            <w:tcPrChange w:id="4980" w:author="Morita" w:date="2016-09-27T23:11:00Z">
              <w:tcPr>
                <w:tcW w:w="2136" w:type="dxa"/>
              </w:tcPr>
            </w:tcPrChange>
          </w:tcPr>
          <w:p w:rsidR="002C4FBE" w:rsidRPr="00055287" w:rsidRDefault="00FA2491" w:rsidP="00E47CCE">
            <w:pPr>
              <w:tabs>
                <w:tab w:val="clear" w:pos="794"/>
                <w:tab w:val="clear" w:pos="1191"/>
                <w:tab w:val="clear" w:pos="1588"/>
                <w:tab w:val="clear" w:pos="1985"/>
              </w:tabs>
              <w:rPr>
                <w:ins w:id="4981" w:author="Morita" w:date="2016-09-27T23:10:00Z"/>
                <w:rFonts w:hint="eastAsia"/>
                <w:lang w:eastAsia="ja-JP"/>
              </w:rPr>
            </w:pPr>
            <w:ins w:id="4982" w:author="Morita" w:date="2016-09-27T23:12:00Z">
              <w:r>
                <w:rPr>
                  <w:rFonts w:hint="eastAsia"/>
                  <w:lang w:eastAsia="ja-JP"/>
                </w:rPr>
                <w:t>Distribution</w:t>
              </w:r>
            </w:ins>
          </w:p>
        </w:tc>
        <w:tc>
          <w:tcPr>
            <w:tcW w:w="0" w:type="auto"/>
            <w:tcPrChange w:id="4983" w:author="Morita" w:date="2016-09-27T23:11:00Z">
              <w:tcPr>
                <w:tcW w:w="794" w:type="dxa"/>
              </w:tcPr>
            </w:tcPrChange>
          </w:tcPr>
          <w:p w:rsidR="002C4FBE" w:rsidRDefault="002C4FBE" w:rsidP="00E47CCE">
            <w:pPr>
              <w:tabs>
                <w:tab w:val="clear" w:pos="794"/>
                <w:tab w:val="clear" w:pos="1191"/>
                <w:tab w:val="clear" w:pos="1588"/>
                <w:tab w:val="clear" w:pos="1985"/>
              </w:tabs>
              <w:rPr>
                <w:ins w:id="4984" w:author="Morita" w:date="2016-09-27T23:13:00Z"/>
                <w:rFonts w:hint="eastAsia"/>
                <w:lang w:eastAsia="ja-JP"/>
              </w:rPr>
            </w:pPr>
            <w:ins w:id="4985" w:author="Morita" w:date="2016-09-27T23:10:00Z">
              <w:r w:rsidRPr="00055287">
                <w:t>G.8264/Y.1364: Distribution of timing information through packet networks</w:t>
              </w:r>
            </w:ins>
          </w:p>
          <w:p w:rsidR="00FA2491" w:rsidRDefault="00FA2491" w:rsidP="00E47CCE">
            <w:pPr>
              <w:tabs>
                <w:tab w:val="clear" w:pos="794"/>
                <w:tab w:val="clear" w:pos="1191"/>
                <w:tab w:val="clear" w:pos="1588"/>
                <w:tab w:val="clear" w:pos="1985"/>
              </w:tabs>
              <w:rPr>
                <w:ins w:id="4986" w:author="Morita" w:date="2016-09-27T23:13:00Z"/>
                <w:rFonts w:hint="eastAsia"/>
                <w:lang w:eastAsia="ja-JP"/>
              </w:rPr>
            </w:pPr>
            <w:ins w:id="4987" w:author="Morita" w:date="2016-09-27T23:13:00Z">
              <w:r w:rsidRPr="00055287">
                <w:t xml:space="preserve">G.8265: Architecture and requirements for packet-based frequency delivery </w:t>
              </w:r>
            </w:ins>
          </w:p>
          <w:p w:rsidR="00FA2491" w:rsidRPr="00055287" w:rsidRDefault="00FA2491" w:rsidP="00E47CCE">
            <w:pPr>
              <w:tabs>
                <w:tab w:val="clear" w:pos="794"/>
                <w:tab w:val="clear" w:pos="1191"/>
                <w:tab w:val="clear" w:pos="1588"/>
                <w:tab w:val="clear" w:pos="1985"/>
              </w:tabs>
              <w:rPr>
                <w:ins w:id="4988" w:author="Morita" w:date="2016-09-27T23:10:00Z"/>
                <w:rFonts w:hint="eastAsia"/>
                <w:lang w:eastAsia="ja-JP"/>
              </w:rPr>
            </w:pPr>
            <w:ins w:id="4989" w:author="Morita" w:date="2016-09-27T23:13:00Z">
              <w:r w:rsidRPr="00055287">
                <w:t>G.8265.1: Precision time protocol telecom profile for frequency synchronization</w:t>
              </w:r>
            </w:ins>
          </w:p>
        </w:tc>
        <w:tc>
          <w:tcPr>
            <w:tcW w:w="0" w:type="auto"/>
            <w:tcPrChange w:id="4990" w:author="Morita" w:date="2016-09-27T23:11:00Z">
              <w:tcPr>
                <w:tcW w:w="397" w:type="dxa"/>
              </w:tcPr>
            </w:tcPrChange>
          </w:tcPr>
          <w:p w:rsidR="002C4FBE" w:rsidRDefault="00FA2491" w:rsidP="00E47CCE">
            <w:pPr>
              <w:tabs>
                <w:tab w:val="clear" w:pos="794"/>
                <w:tab w:val="clear" w:pos="1191"/>
                <w:tab w:val="clear" w:pos="1588"/>
                <w:tab w:val="clear" w:pos="1985"/>
              </w:tabs>
              <w:rPr>
                <w:ins w:id="4991" w:author="Morita" w:date="2016-09-27T23:14:00Z"/>
                <w:rFonts w:hint="eastAsia"/>
                <w:lang w:eastAsia="ja-JP"/>
              </w:rPr>
            </w:pPr>
            <w:ins w:id="4992" w:author="Morita" w:date="2016-09-27T23:13:00Z">
              <w:r w:rsidRPr="00055287">
                <w:t>G.8275/Y.1369: Architecture and requirements for packet-based time and phase distribution</w:t>
              </w:r>
            </w:ins>
          </w:p>
          <w:p w:rsidR="00FA2491" w:rsidRDefault="00FA2491" w:rsidP="00E47CCE">
            <w:pPr>
              <w:tabs>
                <w:tab w:val="clear" w:pos="794"/>
                <w:tab w:val="clear" w:pos="1191"/>
                <w:tab w:val="clear" w:pos="1588"/>
                <w:tab w:val="clear" w:pos="1985"/>
              </w:tabs>
              <w:rPr>
                <w:ins w:id="4993" w:author="Morita" w:date="2016-09-27T23:14:00Z"/>
                <w:rFonts w:hint="eastAsia"/>
                <w:lang w:eastAsia="ja-JP"/>
              </w:rPr>
            </w:pPr>
            <w:ins w:id="4994" w:author="Morita" w:date="2016-09-27T23:14:00Z">
              <w:r w:rsidRPr="00055287">
                <w:t>G.8275.1/Y.1369.1: Precision time protocol telecom profile for phase/time synchronization with full timing support from the network</w:t>
              </w:r>
            </w:ins>
          </w:p>
          <w:p w:rsidR="00FA2491" w:rsidRPr="00055287" w:rsidRDefault="00FA2491" w:rsidP="00E47CCE">
            <w:pPr>
              <w:tabs>
                <w:tab w:val="clear" w:pos="794"/>
                <w:tab w:val="clear" w:pos="1191"/>
                <w:tab w:val="clear" w:pos="1588"/>
                <w:tab w:val="clear" w:pos="1985"/>
              </w:tabs>
              <w:rPr>
                <w:ins w:id="4995" w:author="Morita" w:date="2016-09-27T23:10:00Z"/>
                <w:rFonts w:hint="eastAsia"/>
                <w:lang w:eastAsia="ja-JP"/>
              </w:rPr>
            </w:pPr>
            <w:ins w:id="4996" w:author="Morita" w:date="2016-09-27T23:14:00Z">
              <w:r w:rsidRPr="00055287">
                <w:t>G.8275.2/Y.1369.2: Precision time protocol telecom profile for time/phase synchronization with partial timing support from the network</w:t>
              </w:r>
            </w:ins>
          </w:p>
        </w:tc>
      </w:tr>
    </w:tbl>
    <w:p w:rsidR="002C4FBE" w:rsidRDefault="002C4FBE" w:rsidP="00D55AC7">
      <w:pPr>
        <w:rPr>
          <w:b/>
          <w:lang w:eastAsia="ja-JP"/>
        </w:rPr>
      </w:pPr>
    </w:p>
    <w:p w:rsidR="00C9123C" w:rsidRPr="00ED115A" w:rsidDel="007A01D9" w:rsidRDefault="00C9123C" w:rsidP="00D55AC7">
      <w:pPr>
        <w:pStyle w:val="2"/>
        <w:rPr>
          <w:del w:id="4997" w:author="Morita" w:date="2016-09-25T15:41:00Z"/>
          <w:lang w:eastAsia="ja-JP"/>
        </w:rPr>
      </w:pPr>
      <w:bookmarkStart w:id="4998" w:name="_Toc404879753"/>
      <w:bookmarkStart w:id="4999" w:name="_Toc404880728"/>
      <w:bookmarkStart w:id="5000" w:name="_Toc405246252"/>
      <w:bookmarkStart w:id="5001" w:name="_Toc405248148"/>
      <w:bookmarkStart w:id="5002" w:name="_Toc462591834"/>
      <w:del w:id="5003" w:author="Morita" w:date="2016-09-25T15:41:00Z">
        <w:r w:rsidRPr="00ED115A" w:rsidDel="007A01D9">
          <w:rPr>
            <w:rFonts w:hint="eastAsia"/>
            <w:lang w:eastAsia="ja-JP"/>
          </w:rPr>
          <w:delText>Standards on the NGN</w:delText>
        </w:r>
        <w:bookmarkStart w:id="5004" w:name="_Toc462765423"/>
        <w:bookmarkStart w:id="5005" w:name="_Toc462766701"/>
        <w:bookmarkStart w:id="5006" w:name="_Toc462786395"/>
        <w:bookmarkEnd w:id="4998"/>
        <w:bookmarkEnd w:id="4999"/>
        <w:bookmarkEnd w:id="5000"/>
        <w:bookmarkEnd w:id="5001"/>
        <w:bookmarkEnd w:id="5002"/>
        <w:bookmarkEnd w:id="5004"/>
        <w:bookmarkEnd w:id="5005"/>
        <w:bookmarkEnd w:id="5006"/>
      </w:del>
    </w:p>
    <w:p w:rsidR="00C9123C" w:rsidRPr="00ED115A" w:rsidDel="007A01D9" w:rsidRDefault="00C9123C" w:rsidP="00C9123C">
      <w:pPr>
        <w:rPr>
          <w:del w:id="5007" w:author="Morita" w:date="2016-09-25T15:41:00Z"/>
          <w:lang w:eastAsia="ja-JP"/>
        </w:rPr>
      </w:pPr>
      <w:del w:id="5008" w:author="Morita" w:date="2016-09-25T15:41:00Z">
        <w:r w:rsidRPr="00ED115A" w:rsidDel="007A01D9">
          <w:delText xml:space="preserve">The following table lists ITU-T Recommendations specifically related to the </w:delText>
        </w:r>
        <w:r w:rsidRPr="00ED115A" w:rsidDel="007A01D9">
          <w:rPr>
            <w:rFonts w:hint="eastAsia"/>
            <w:lang w:eastAsia="ja-JP"/>
          </w:rPr>
          <w:delText>NGN</w:delText>
        </w:r>
        <w:r w:rsidRPr="00ED115A" w:rsidDel="007A01D9">
          <w:delText xml:space="preserve">. ITU-T Study Group 13 also maintains an NGN project management tool at URL </w:delText>
        </w:r>
        <w:r w:rsidR="00B56CDF" w:rsidDel="007A01D9">
          <w:fldChar w:fldCharType="begin"/>
        </w:r>
        <w:r w:rsidR="00B56CDF" w:rsidDel="007A01D9">
          <w:delInstrText xml:space="preserve"> HYPERLINK "http://www.itu.int/ngnproject" </w:delInstrText>
        </w:r>
        <w:r w:rsidR="00B56CDF" w:rsidDel="007A01D9">
          <w:fldChar w:fldCharType="separate"/>
        </w:r>
        <w:r w:rsidRPr="00ED115A" w:rsidDel="007A01D9">
          <w:rPr>
            <w:color w:val="0000FF"/>
            <w:u w:val="single"/>
          </w:rPr>
          <w:delText>http://www.itu.int/ngnproject/</w:delText>
        </w:r>
        <w:r w:rsidR="00B56CDF" w:rsidDel="007A01D9">
          <w:rPr>
            <w:color w:val="0000FF"/>
            <w:u w:val="single"/>
          </w:rPr>
          <w:fldChar w:fldCharType="end"/>
        </w:r>
        <w:r w:rsidRPr="00ED115A" w:rsidDel="007A01D9">
          <w:delText xml:space="preserve"> that contains the status of all items related to the NGN.</w:delText>
        </w:r>
        <w:bookmarkStart w:id="5009" w:name="_Toc462765424"/>
        <w:bookmarkStart w:id="5010" w:name="_Toc462766702"/>
        <w:bookmarkStart w:id="5011" w:name="_Toc462786396"/>
        <w:bookmarkEnd w:id="5009"/>
        <w:bookmarkEnd w:id="5010"/>
        <w:bookmarkEnd w:id="5011"/>
      </w:del>
    </w:p>
    <w:p w:rsidR="00C9123C" w:rsidRPr="00ED115A" w:rsidDel="007A01D9" w:rsidRDefault="00C9123C" w:rsidP="00C9123C">
      <w:pPr>
        <w:keepNext/>
        <w:keepLines/>
        <w:spacing w:before="360" w:after="120"/>
        <w:jc w:val="center"/>
        <w:rPr>
          <w:del w:id="5012" w:author="Morita" w:date="2016-09-25T15:41:00Z"/>
          <w:b/>
          <w:lang w:eastAsia="ja-JP"/>
        </w:rPr>
      </w:pPr>
      <w:del w:id="5013" w:author="Morita" w:date="2016-09-25T15:41:00Z">
        <w:r w:rsidRPr="00ED115A" w:rsidDel="007A01D9">
          <w:rPr>
            <w:rFonts w:hint="eastAsia"/>
            <w:b/>
            <w:lang w:eastAsia="ja-JP"/>
          </w:rPr>
          <w:delText>Table 7-</w:delText>
        </w:r>
        <w:r w:rsidR="00BD47E8" w:rsidRPr="00ED115A" w:rsidDel="007A01D9">
          <w:rPr>
            <w:b/>
            <w:lang w:eastAsia="ja-JP"/>
          </w:rPr>
          <w:delText>9 NGN</w:delText>
        </w:r>
        <w:r w:rsidRPr="00ED115A" w:rsidDel="007A01D9">
          <w:rPr>
            <w:rFonts w:hint="eastAsia"/>
            <w:b/>
            <w:lang w:eastAsia="ja-JP"/>
          </w:rPr>
          <w:delText xml:space="preserve"> related Recommendations</w:delText>
        </w:r>
        <w:bookmarkStart w:id="5014" w:name="_Toc462765425"/>
        <w:bookmarkStart w:id="5015" w:name="_Toc462766703"/>
        <w:bookmarkStart w:id="5016" w:name="_Toc462786397"/>
        <w:bookmarkEnd w:id="5014"/>
        <w:bookmarkEnd w:id="5015"/>
        <w:bookmarkEnd w:id="5016"/>
      </w:del>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528"/>
        <w:gridCol w:w="1185"/>
        <w:gridCol w:w="5707"/>
        <w:gridCol w:w="1437"/>
      </w:tblGrid>
      <w:tr w:rsidR="00C9123C" w:rsidRPr="00ED115A" w:rsidDel="007A01D9" w:rsidTr="00D55AC7">
        <w:trPr>
          <w:cantSplit/>
          <w:tblHeader/>
          <w:jc w:val="center"/>
          <w:del w:id="5017" w:author="Morita" w:date="2016-09-25T15:41:00Z"/>
        </w:trPr>
        <w:tc>
          <w:tcPr>
            <w:tcW w:w="775" w:type="pct"/>
          </w:tcPr>
          <w:p w:rsidR="00C9123C" w:rsidRPr="00ED115A" w:rsidDel="007A01D9" w:rsidRDefault="00C9123C" w:rsidP="003950CB">
            <w:pPr>
              <w:rPr>
                <w:del w:id="5018" w:author="Morita" w:date="2016-09-25T15:41:00Z"/>
                <w:b/>
                <w:sz w:val="20"/>
              </w:rPr>
            </w:pPr>
            <w:del w:id="5019" w:author="Morita" w:date="2016-09-25T15:41:00Z">
              <w:r w:rsidRPr="00ED115A" w:rsidDel="007A01D9">
                <w:rPr>
                  <w:b/>
                  <w:sz w:val="20"/>
                </w:rPr>
                <w:delText>Organisation (Subgroup responsible)</w:delText>
              </w:r>
              <w:bookmarkStart w:id="5020" w:name="_Toc462765426"/>
              <w:bookmarkStart w:id="5021" w:name="_Toc462766704"/>
              <w:bookmarkStart w:id="5022" w:name="_Toc462786398"/>
              <w:bookmarkEnd w:id="5020"/>
              <w:bookmarkEnd w:id="5021"/>
              <w:bookmarkEnd w:id="5022"/>
            </w:del>
          </w:p>
        </w:tc>
        <w:tc>
          <w:tcPr>
            <w:tcW w:w="601" w:type="pct"/>
          </w:tcPr>
          <w:p w:rsidR="00C9123C" w:rsidRPr="00ED115A" w:rsidDel="007A01D9" w:rsidRDefault="00C9123C" w:rsidP="003950CB">
            <w:pPr>
              <w:rPr>
                <w:del w:id="5023" w:author="Morita" w:date="2016-09-25T15:41:00Z"/>
                <w:b/>
                <w:sz w:val="20"/>
              </w:rPr>
            </w:pPr>
            <w:del w:id="5024" w:author="Morita" w:date="2016-09-25T15:41:00Z">
              <w:r w:rsidRPr="00ED115A" w:rsidDel="007A01D9">
                <w:rPr>
                  <w:b/>
                  <w:sz w:val="20"/>
                </w:rPr>
                <w:delText>Number</w:delText>
              </w:r>
              <w:bookmarkStart w:id="5025" w:name="_Toc462765427"/>
              <w:bookmarkStart w:id="5026" w:name="_Toc462766705"/>
              <w:bookmarkStart w:id="5027" w:name="_Toc462786399"/>
              <w:bookmarkEnd w:id="5025"/>
              <w:bookmarkEnd w:id="5026"/>
              <w:bookmarkEnd w:id="5027"/>
            </w:del>
          </w:p>
        </w:tc>
        <w:tc>
          <w:tcPr>
            <w:tcW w:w="2895" w:type="pct"/>
          </w:tcPr>
          <w:p w:rsidR="00C9123C" w:rsidRPr="00ED115A" w:rsidDel="007A01D9" w:rsidRDefault="00C9123C" w:rsidP="003950CB">
            <w:pPr>
              <w:rPr>
                <w:del w:id="5028" w:author="Morita" w:date="2016-09-25T15:41:00Z"/>
                <w:b/>
                <w:sz w:val="20"/>
              </w:rPr>
            </w:pPr>
            <w:del w:id="5029" w:author="Morita" w:date="2016-09-25T15:41:00Z">
              <w:r w:rsidRPr="00ED115A" w:rsidDel="007A01D9">
                <w:rPr>
                  <w:b/>
                  <w:sz w:val="20"/>
                </w:rPr>
                <w:delText>Title</w:delText>
              </w:r>
              <w:bookmarkStart w:id="5030" w:name="_Toc462765428"/>
              <w:bookmarkStart w:id="5031" w:name="_Toc462766706"/>
              <w:bookmarkStart w:id="5032" w:name="_Toc462786400"/>
              <w:bookmarkEnd w:id="5030"/>
              <w:bookmarkEnd w:id="5031"/>
              <w:bookmarkEnd w:id="5032"/>
            </w:del>
          </w:p>
        </w:tc>
        <w:tc>
          <w:tcPr>
            <w:tcW w:w="729" w:type="pct"/>
          </w:tcPr>
          <w:p w:rsidR="00C9123C" w:rsidRPr="00ED115A" w:rsidDel="007A01D9" w:rsidRDefault="00C9123C" w:rsidP="003950CB">
            <w:pPr>
              <w:rPr>
                <w:del w:id="5033" w:author="Morita" w:date="2016-09-25T15:41:00Z"/>
                <w:b/>
                <w:sz w:val="20"/>
              </w:rPr>
            </w:pPr>
            <w:del w:id="5034" w:author="Morita" w:date="2016-09-25T15:41:00Z">
              <w:r w:rsidRPr="00ED115A" w:rsidDel="007A01D9">
                <w:rPr>
                  <w:b/>
                  <w:sz w:val="20"/>
                </w:rPr>
                <w:delText>Publication Date</w:delText>
              </w:r>
              <w:bookmarkStart w:id="5035" w:name="_Toc462765429"/>
              <w:bookmarkStart w:id="5036" w:name="_Toc462766707"/>
              <w:bookmarkStart w:id="5037" w:name="_Toc462786401"/>
              <w:bookmarkEnd w:id="5035"/>
              <w:bookmarkEnd w:id="5036"/>
              <w:bookmarkEnd w:id="5037"/>
            </w:del>
          </w:p>
        </w:tc>
        <w:bookmarkStart w:id="5038" w:name="_Toc462765430"/>
        <w:bookmarkStart w:id="5039" w:name="_Toc462766708"/>
        <w:bookmarkStart w:id="5040" w:name="_Toc462786402"/>
        <w:bookmarkEnd w:id="5038"/>
        <w:bookmarkEnd w:id="5039"/>
        <w:bookmarkEnd w:id="5040"/>
      </w:tr>
      <w:tr w:rsidR="00C9123C" w:rsidRPr="00ED115A" w:rsidDel="007A01D9" w:rsidTr="00D55AC7">
        <w:trPr>
          <w:cantSplit/>
          <w:jc w:val="center"/>
          <w:del w:id="5041" w:author="Morita" w:date="2016-09-25T15:41:00Z"/>
        </w:trPr>
        <w:tc>
          <w:tcPr>
            <w:tcW w:w="775" w:type="pct"/>
          </w:tcPr>
          <w:p w:rsidR="00C9123C" w:rsidRPr="00ED115A" w:rsidDel="007A01D9" w:rsidRDefault="00C9123C" w:rsidP="003950CB">
            <w:pPr>
              <w:rPr>
                <w:del w:id="5042" w:author="Morita" w:date="2016-09-25T15:41:00Z"/>
                <w:sz w:val="20"/>
                <w:lang w:eastAsia="ja-JP"/>
              </w:rPr>
            </w:pPr>
            <w:del w:id="5043" w:author="Morita" w:date="2016-09-25T15:41:00Z">
              <w:r w:rsidRPr="00ED115A" w:rsidDel="007A01D9">
                <w:rPr>
                  <w:sz w:val="20"/>
                  <w:lang w:eastAsia="ja-JP"/>
                </w:rPr>
                <w:delText>SG3</w:delText>
              </w:r>
              <w:bookmarkStart w:id="5044" w:name="_Toc462765431"/>
              <w:bookmarkStart w:id="5045" w:name="_Toc462766709"/>
              <w:bookmarkStart w:id="5046" w:name="_Toc462786403"/>
              <w:bookmarkEnd w:id="5044"/>
              <w:bookmarkEnd w:id="5045"/>
              <w:bookmarkEnd w:id="5046"/>
            </w:del>
          </w:p>
        </w:tc>
        <w:tc>
          <w:tcPr>
            <w:tcW w:w="601" w:type="pct"/>
          </w:tcPr>
          <w:p w:rsidR="00C9123C" w:rsidRPr="00ED115A" w:rsidDel="007A01D9" w:rsidRDefault="00C9123C" w:rsidP="003950CB">
            <w:pPr>
              <w:rPr>
                <w:del w:id="5047" w:author="Morita" w:date="2016-09-25T15:41:00Z"/>
                <w:sz w:val="20"/>
                <w:lang w:eastAsia="ja-JP"/>
              </w:rPr>
            </w:pPr>
            <w:del w:id="5048" w:author="Morita" w:date="2016-09-25T15:41:00Z">
              <w:r w:rsidRPr="00ED115A" w:rsidDel="007A01D9">
                <w:rPr>
                  <w:sz w:val="20"/>
                  <w:lang w:eastAsia="ja-JP"/>
                </w:rPr>
                <w:delText>D.271</w:delText>
              </w:r>
              <w:bookmarkStart w:id="5049" w:name="_Toc462765432"/>
              <w:bookmarkStart w:id="5050" w:name="_Toc462766710"/>
              <w:bookmarkStart w:id="5051" w:name="_Toc462786404"/>
              <w:bookmarkEnd w:id="5049"/>
              <w:bookmarkEnd w:id="5050"/>
              <w:bookmarkEnd w:id="5051"/>
            </w:del>
          </w:p>
        </w:tc>
        <w:tc>
          <w:tcPr>
            <w:tcW w:w="2895" w:type="pct"/>
          </w:tcPr>
          <w:p w:rsidR="00C9123C" w:rsidRPr="00ED115A" w:rsidDel="007A01D9" w:rsidRDefault="00C9123C" w:rsidP="003950CB">
            <w:pPr>
              <w:rPr>
                <w:del w:id="5052" w:author="Morita" w:date="2016-09-25T15:41:00Z"/>
                <w:sz w:val="20"/>
                <w:lang w:eastAsia="ja-JP"/>
              </w:rPr>
            </w:pPr>
            <w:del w:id="5053" w:author="Morita" w:date="2016-09-25T15:41:00Z">
              <w:r w:rsidRPr="00ED115A" w:rsidDel="007A01D9">
                <w:rPr>
                  <w:sz w:val="20"/>
                  <w:lang w:eastAsia="ja-JP"/>
                </w:rPr>
                <w:delText xml:space="preserve">Charging and accounting principles for NGN  </w:delText>
              </w:r>
              <w:bookmarkStart w:id="5054" w:name="_Toc462765433"/>
              <w:bookmarkStart w:id="5055" w:name="_Toc462766711"/>
              <w:bookmarkStart w:id="5056" w:name="_Toc462786405"/>
              <w:bookmarkEnd w:id="5054"/>
              <w:bookmarkEnd w:id="5055"/>
              <w:bookmarkEnd w:id="5056"/>
            </w:del>
          </w:p>
        </w:tc>
        <w:tc>
          <w:tcPr>
            <w:tcW w:w="729" w:type="pct"/>
          </w:tcPr>
          <w:p w:rsidR="00C9123C" w:rsidRPr="00ED115A" w:rsidDel="007A01D9" w:rsidRDefault="00C9123C" w:rsidP="003950CB">
            <w:pPr>
              <w:rPr>
                <w:del w:id="5057" w:author="Morita" w:date="2016-09-25T15:41:00Z"/>
                <w:sz w:val="20"/>
                <w:lang w:eastAsia="ja-JP"/>
              </w:rPr>
            </w:pPr>
            <w:del w:id="5058" w:author="Morita" w:date="2016-09-25T15:41:00Z">
              <w:r w:rsidRPr="00ED115A" w:rsidDel="007A01D9">
                <w:rPr>
                  <w:sz w:val="20"/>
                  <w:lang w:eastAsia="ja-JP"/>
                </w:rPr>
                <w:delText>04/2008</w:delText>
              </w:r>
              <w:bookmarkStart w:id="5059" w:name="_Toc462765434"/>
              <w:bookmarkStart w:id="5060" w:name="_Toc462766712"/>
              <w:bookmarkStart w:id="5061" w:name="_Toc462786406"/>
              <w:bookmarkEnd w:id="5059"/>
              <w:bookmarkEnd w:id="5060"/>
              <w:bookmarkEnd w:id="5061"/>
            </w:del>
          </w:p>
        </w:tc>
        <w:bookmarkStart w:id="5062" w:name="_Toc462765435"/>
        <w:bookmarkStart w:id="5063" w:name="_Toc462766713"/>
        <w:bookmarkStart w:id="5064" w:name="_Toc462786407"/>
        <w:bookmarkEnd w:id="5062"/>
        <w:bookmarkEnd w:id="5063"/>
        <w:bookmarkEnd w:id="5064"/>
      </w:tr>
      <w:tr w:rsidR="00C9123C" w:rsidRPr="00ED115A" w:rsidDel="007A01D9" w:rsidTr="00D55AC7">
        <w:trPr>
          <w:cantSplit/>
          <w:jc w:val="center"/>
          <w:del w:id="5065" w:author="Morita" w:date="2016-09-25T15:41:00Z"/>
        </w:trPr>
        <w:tc>
          <w:tcPr>
            <w:tcW w:w="775" w:type="pct"/>
          </w:tcPr>
          <w:p w:rsidR="00C9123C" w:rsidRPr="00ED115A" w:rsidDel="007A01D9" w:rsidRDefault="00C9123C" w:rsidP="003950CB">
            <w:pPr>
              <w:rPr>
                <w:del w:id="5066" w:author="Morita" w:date="2016-09-25T15:41:00Z"/>
                <w:sz w:val="20"/>
                <w:lang w:eastAsia="ja-JP"/>
              </w:rPr>
            </w:pPr>
            <w:del w:id="5067" w:author="Morita" w:date="2016-09-25T15:41:00Z">
              <w:r w:rsidRPr="00ED115A" w:rsidDel="007A01D9">
                <w:rPr>
                  <w:sz w:val="20"/>
                  <w:lang w:eastAsia="ja-JP"/>
                </w:rPr>
                <w:delText>SG13</w:delText>
              </w:r>
              <w:bookmarkStart w:id="5068" w:name="_Toc462765436"/>
              <w:bookmarkStart w:id="5069" w:name="_Toc462766714"/>
              <w:bookmarkStart w:id="5070" w:name="_Toc462786408"/>
              <w:bookmarkEnd w:id="5068"/>
              <w:bookmarkEnd w:id="5069"/>
              <w:bookmarkEnd w:id="5070"/>
            </w:del>
          </w:p>
        </w:tc>
        <w:tc>
          <w:tcPr>
            <w:tcW w:w="601" w:type="pct"/>
          </w:tcPr>
          <w:p w:rsidR="00C9123C" w:rsidRPr="00ED115A" w:rsidDel="007A01D9" w:rsidRDefault="00C9123C" w:rsidP="003950CB">
            <w:pPr>
              <w:rPr>
                <w:del w:id="5071" w:author="Morita" w:date="2016-09-25T15:41:00Z"/>
                <w:sz w:val="20"/>
              </w:rPr>
            </w:pPr>
            <w:del w:id="5072" w:author="Morita" w:date="2016-09-25T15:41:00Z">
              <w:r w:rsidRPr="00ED115A" w:rsidDel="007A01D9">
                <w:rPr>
                  <w:sz w:val="20"/>
                  <w:lang w:eastAsia="ja-JP"/>
                </w:rPr>
                <w:delText>Y.2001</w:delText>
              </w:r>
              <w:bookmarkStart w:id="5073" w:name="_Toc462765437"/>
              <w:bookmarkStart w:id="5074" w:name="_Toc462766715"/>
              <w:bookmarkStart w:id="5075" w:name="_Toc462786409"/>
              <w:bookmarkEnd w:id="5073"/>
              <w:bookmarkEnd w:id="5074"/>
              <w:bookmarkEnd w:id="5075"/>
            </w:del>
          </w:p>
        </w:tc>
        <w:tc>
          <w:tcPr>
            <w:tcW w:w="2895" w:type="pct"/>
          </w:tcPr>
          <w:p w:rsidR="00C9123C" w:rsidRPr="00ED115A" w:rsidDel="007A01D9" w:rsidRDefault="00C9123C" w:rsidP="003950CB">
            <w:pPr>
              <w:rPr>
                <w:del w:id="5076" w:author="Morita" w:date="2016-09-25T15:41:00Z"/>
                <w:sz w:val="20"/>
              </w:rPr>
            </w:pPr>
            <w:del w:id="5077" w:author="Morita" w:date="2016-09-25T15:41:00Z">
              <w:r w:rsidRPr="00ED115A" w:rsidDel="007A01D9">
                <w:rPr>
                  <w:sz w:val="20"/>
                  <w:lang w:eastAsia="ja-JP"/>
                </w:rPr>
                <w:delText>General overview of NGN</w:delText>
              </w:r>
              <w:bookmarkStart w:id="5078" w:name="_Toc462765438"/>
              <w:bookmarkStart w:id="5079" w:name="_Toc462766716"/>
              <w:bookmarkStart w:id="5080" w:name="_Toc462786410"/>
              <w:bookmarkEnd w:id="5078"/>
              <w:bookmarkEnd w:id="5079"/>
              <w:bookmarkEnd w:id="5080"/>
            </w:del>
          </w:p>
        </w:tc>
        <w:tc>
          <w:tcPr>
            <w:tcW w:w="729" w:type="pct"/>
          </w:tcPr>
          <w:p w:rsidR="00C9123C" w:rsidRPr="00ED115A" w:rsidDel="007A01D9" w:rsidRDefault="00C9123C" w:rsidP="003950CB">
            <w:pPr>
              <w:rPr>
                <w:del w:id="5081" w:author="Morita" w:date="2016-09-25T15:41:00Z"/>
                <w:sz w:val="20"/>
                <w:lang w:eastAsia="ja-JP"/>
              </w:rPr>
            </w:pPr>
            <w:del w:id="5082" w:author="Morita" w:date="2016-09-25T15:41:00Z">
              <w:r w:rsidRPr="00ED115A" w:rsidDel="007A01D9">
                <w:rPr>
                  <w:sz w:val="20"/>
                  <w:lang w:eastAsia="ja-JP"/>
                </w:rPr>
                <w:delText>12/2004</w:delText>
              </w:r>
              <w:bookmarkStart w:id="5083" w:name="_Toc462765439"/>
              <w:bookmarkStart w:id="5084" w:name="_Toc462766717"/>
              <w:bookmarkStart w:id="5085" w:name="_Toc462786411"/>
              <w:bookmarkEnd w:id="5083"/>
              <w:bookmarkEnd w:id="5084"/>
              <w:bookmarkEnd w:id="5085"/>
            </w:del>
          </w:p>
        </w:tc>
        <w:bookmarkStart w:id="5086" w:name="_Toc462765440"/>
        <w:bookmarkStart w:id="5087" w:name="_Toc462766718"/>
        <w:bookmarkStart w:id="5088" w:name="_Toc462786412"/>
        <w:bookmarkEnd w:id="5086"/>
        <w:bookmarkEnd w:id="5087"/>
        <w:bookmarkEnd w:id="5088"/>
      </w:tr>
      <w:tr w:rsidR="00C9123C" w:rsidRPr="00ED115A" w:rsidDel="007A01D9" w:rsidTr="00D55AC7">
        <w:trPr>
          <w:cantSplit/>
          <w:jc w:val="center"/>
          <w:del w:id="5089" w:author="Morita" w:date="2016-09-25T15:41:00Z"/>
        </w:trPr>
        <w:tc>
          <w:tcPr>
            <w:tcW w:w="775" w:type="pct"/>
          </w:tcPr>
          <w:p w:rsidR="00C9123C" w:rsidRPr="00ED115A" w:rsidDel="007A01D9" w:rsidRDefault="00C9123C" w:rsidP="003950CB">
            <w:pPr>
              <w:rPr>
                <w:del w:id="5090" w:author="Morita" w:date="2016-09-25T15:41:00Z"/>
                <w:sz w:val="20"/>
                <w:lang w:eastAsia="ja-JP"/>
              </w:rPr>
            </w:pPr>
            <w:del w:id="5091" w:author="Morita" w:date="2016-09-25T15:41:00Z">
              <w:r w:rsidRPr="00ED115A" w:rsidDel="007A01D9">
                <w:rPr>
                  <w:sz w:val="20"/>
                  <w:lang w:eastAsia="ja-JP"/>
                </w:rPr>
                <w:delText>SG13</w:delText>
              </w:r>
              <w:bookmarkStart w:id="5092" w:name="_Toc462765441"/>
              <w:bookmarkStart w:id="5093" w:name="_Toc462766719"/>
              <w:bookmarkStart w:id="5094" w:name="_Toc462786413"/>
              <w:bookmarkEnd w:id="5092"/>
              <w:bookmarkEnd w:id="5093"/>
              <w:bookmarkEnd w:id="5094"/>
            </w:del>
          </w:p>
        </w:tc>
        <w:tc>
          <w:tcPr>
            <w:tcW w:w="601" w:type="pct"/>
          </w:tcPr>
          <w:p w:rsidR="00C9123C" w:rsidRPr="00ED115A" w:rsidDel="007A01D9" w:rsidRDefault="00C9123C" w:rsidP="003950CB">
            <w:pPr>
              <w:rPr>
                <w:del w:id="5095" w:author="Morita" w:date="2016-09-25T15:41:00Z"/>
                <w:sz w:val="20"/>
                <w:lang w:eastAsia="ja-JP"/>
              </w:rPr>
            </w:pPr>
            <w:del w:id="5096" w:author="Morita" w:date="2016-09-25T15:41:00Z">
              <w:r w:rsidRPr="00ED115A" w:rsidDel="007A01D9">
                <w:rPr>
                  <w:sz w:val="20"/>
                  <w:lang w:eastAsia="ja-JP"/>
                </w:rPr>
                <w:delText>Y.2006</w:delText>
              </w:r>
              <w:bookmarkStart w:id="5097" w:name="_Toc462765442"/>
              <w:bookmarkStart w:id="5098" w:name="_Toc462766720"/>
              <w:bookmarkStart w:id="5099" w:name="_Toc462786414"/>
              <w:bookmarkEnd w:id="5097"/>
              <w:bookmarkEnd w:id="5098"/>
              <w:bookmarkEnd w:id="5099"/>
            </w:del>
          </w:p>
        </w:tc>
        <w:tc>
          <w:tcPr>
            <w:tcW w:w="2895" w:type="pct"/>
          </w:tcPr>
          <w:p w:rsidR="00C9123C" w:rsidRPr="00ED115A" w:rsidDel="007A01D9" w:rsidRDefault="00C9123C" w:rsidP="003950CB">
            <w:pPr>
              <w:rPr>
                <w:del w:id="5100" w:author="Morita" w:date="2016-09-25T15:41:00Z"/>
                <w:sz w:val="20"/>
                <w:lang w:eastAsia="ja-JP"/>
              </w:rPr>
            </w:pPr>
            <w:del w:id="5101" w:author="Morita" w:date="2016-09-25T15:41:00Z">
              <w:r w:rsidRPr="00ED115A" w:rsidDel="007A01D9">
                <w:rPr>
                  <w:sz w:val="20"/>
                  <w:lang w:eastAsia="ja-JP"/>
                </w:rPr>
                <w:delText xml:space="preserve">Description of capability set 1 of NGN release 1  </w:delText>
              </w:r>
              <w:bookmarkStart w:id="5102" w:name="_Toc462765443"/>
              <w:bookmarkStart w:id="5103" w:name="_Toc462766721"/>
              <w:bookmarkStart w:id="5104" w:name="_Toc462786415"/>
              <w:bookmarkEnd w:id="5102"/>
              <w:bookmarkEnd w:id="5103"/>
              <w:bookmarkEnd w:id="5104"/>
            </w:del>
          </w:p>
        </w:tc>
        <w:tc>
          <w:tcPr>
            <w:tcW w:w="729" w:type="pct"/>
          </w:tcPr>
          <w:p w:rsidR="00C9123C" w:rsidRPr="00ED115A" w:rsidDel="007A01D9" w:rsidRDefault="00C9123C" w:rsidP="003950CB">
            <w:pPr>
              <w:rPr>
                <w:del w:id="5105" w:author="Morita" w:date="2016-09-25T15:41:00Z"/>
                <w:sz w:val="20"/>
                <w:lang w:eastAsia="ja-JP"/>
              </w:rPr>
            </w:pPr>
            <w:del w:id="5106" w:author="Morita" w:date="2016-09-25T15:41:00Z">
              <w:r w:rsidRPr="00ED115A" w:rsidDel="007A01D9">
                <w:rPr>
                  <w:sz w:val="20"/>
                  <w:lang w:eastAsia="ja-JP"/>
                </w:rPr>
                <w:delText>02/2008</w:delText>
              </w:r>
              <w:bookmarkStart w:id="5107" w:name="_Toc462765444"/>
              <w:bookmarkStart w:id="5108" w:name="_Toc462766722"/>
              <w:bookmarkStart w:id="5109" w:name="_Toc462786416"/>
              <w:bookmarkEnd w:id="5107"/>
              <w:bookmarkEnd w:id="5108"/>
              <w:bookmarkEnd w:id="5109"/>
            </w:del>
          </w:p>
        </w:tc>
        <w:bookmarkStart w:id="5110" w:name="_Toc462765445"/>
        <w:bookmarkStart w:id="5111" w:name="_Toc462766723"/>
        <w:bookmarkStart w:id="5112" w:name="_Toc462786417"/>
        <w:bookmarkEnd w:id="5110"/>
        <w:bookmarkEnd w:id="5111"/>
        <w:bookmarkEnd w:id="5112"/>
      </w:tr>
      <w:tr w:rsidR="00C9123C" w:rsidRPr="00ED115A" w:rsidDel="007A01D9" w:rsidTr="00D55AC7">
        <w:trPr>
          <w:cantSplit/>
          <w:jc w:val="center"/>
          <w:del w:id="5113" w:author="Morita" w:date="2016-09-25T15:41:00Z"/>
        </w:trPr>
        <w:tc>
          <w:tcPr>
            <w:tcW w:w="775" w:type="pct"/>
          </w:tcPr>
          <w:p w:rsidR="00C9123C" w:rsidRPr="00ED115A" w:rsidDel="007A01D9" w:rsidRDefault="00C9123C" w:rsidP="003950CB">
            <w:pPr>
              <w:rPr>
                <w:del w:id="5114" w:author="Morita" w:date="2016-09-25T15:41:00Z"/>
                <w:sz w:val="20"/>
                <w:lang w:eastAsia="ja-JP"/>
              </w:rPr>
            </w:pPr>
            <w:del w:id="5115" w:author="Morita" w:date="2016-09-25T15:41:00Z">
              <w:r w:rsidRPr="00ED115A" w:rsidDel="007A01D9">
                <w:rPr>
                  <w:sz w:val="20"/>
                  <w:lang w:eastAsia="ja-JP"/>
                </w:rPr>
                <w:delText>SG13</w:delText>
              </w:r>
              <w:bookmarkStart w:id="5116" w:name="_Toc462765446"/>
              <w:bookmarkStart w:id="5117" w:name="_Toc462766724"/>
              <w:bookmarkStart w:id="5118" w:name="_Toc462786418"/>
              <w:bookmarkEnd w:id="5116"/>
              <w:bookmarkEnd w:id="5117"/>
              <w:bookmarkEnd w:id="5118"/>
            </w:del>
          </w:p>
        </w:tc>
        <w:tc>
          <w:tcPr>
            <w:tcW w:w="601" w:type="pct"/>
          </w:tcPr>
          <w:p w:rsidR="00C9123C" w:rsidRPr="00ED115A" w:rsidDel="007A01D9" w:rsidRDefault="00C9123C" w:rsidP="003950CB">
            <w:pPr>
              <w:rPr>
                <w:del w:id="5119" w:author="Morita" w:date="2016-09-25T15:41:00Z"/>
                <w:sz w:val="20"/>
                <w:lang w:eastAsia="ja-JP"/>
              </w:rPr>
            </w:pPr>
            <w:del w:id="5120" w:author="Morita" w:date="2016-09-25T15:41:00Z">
              <w:r w:rsidRPr="00ED115A" w:rsidDel="007A01D9">
                <w:rPr>
                  <w:sz w:val="20"/>
                  <w:lang w:eastAsia="ja-JP"/>
                </w:rPr>
                <w:delText>Y.2011</w:delText>
              </w:r>
              <w:bookmarkStart w:id="5121" w:name="_Toc462765447"/>
              <w:bookmarkStart w:id="5122" w:name="_Toc462766725"/>
              <w:bookmarkStart w:id="5123" w:name="_Toc462786419"/>
              <w:bookmarkEnd w:id="5121"/>
              <w:bookmarkEnd w:id="5122"/>
              <w:bookmarkEnd w:id="5123"/>
            </w:del>
          </w:p>
        </w:tc>
        <w:tc>
          <w:tcPr>
            <w:tcW w:w="2895" w:type="pct"/>
          </w:tcPr>
          <w:p w:rsidR="00C9123C" w:rsidRPr="00ED115A" w:rsidDel="007A01D9" w:rsidRDefault="00C9123C" w:rsidP="003950CB">
            <w:pPr>
              <w:rPr>
                <w:del w:id="5124" w:author="Morita" w:date="2016-09-25T15:41:00Z"/>
                <w:sz w:val="20"/>
                <w:lang w:eastAsia="ja-JP"/>
              </w:rPr>
            </w:pPr>
            <w:del w:id="5125" w:author="Morita" w:date="2016-09-25T15:41:00Z">
              <w:r w:rsidRPr="00ED115A" w:rsidDel="007A01D9">
                <w:rPr>
                  <w:sz w:val="20"/>
                  <w:lang w:eastAsia="ja-JP"/>
                </w:rPr>
                <w:delText>General principles and general reference model for next generation networks</w:delText>
              </w:r>
              <w:bookmarkStart w:id="5126" w:name="_Toc462765448"/>
              <w:bookmarkStart w:id="5127" w:name="_Toc462766726"/>
              <w:bookmarkStart w:id="5128" w:name="_Toc462786420"/>
              <w:bookmarkEnd w:id="5126"/>
              <w:bookmarkEnd w:id="5127"/>
              <w:bookmarkEnd w:id="5128"/>
            </w:del>
          </w:p>
        </w:tc>
        <w:tc>
          <w:tcPr>
            <w:tcW w:w="729" w:type="pct"/>
          </w:tcPr>
          <w:p w:rsidR="00C9123C" w:rsidRPr="00ED115A" w:rsidDel="007A01D9" w:rsidRDefault="00C9123C" w:rsidP="003950CB">
            <w:pPr>
              <w:rPr>
                <w:del w:id="5129" w:author="Morita" w:date="2016-09-25T15:41:00Z"/>
                <w:sz w:val="20"/>
                <w:lang w:eastAsia="ja-JP"/>
              </w:rPr>
            </w:pPr>
            <w:del w:id="5130" w:author="Morita" w:date="2016-09-25T15:41:00Z">
              <w:r w:rsidRPr="00ED115A" w:rsidDel="007A01D9">
                <w:rPr>
                  <w:sz w:val="20"/>
                  <w:lang w:eastAsia="ja-JP"/>
                </w:rPr>
                <w:delText>10/2004</w:delText>
              </w:r>
              <w:bookmarkStart w:id="5131" w:name="_Toc462765449"/>
              <w:bookmarkStart w:id="5132" w:name="_Toc462766727"/>
              <w:bookmarkStart w:id="5133" w:name="_Toc462786421"/>
              <w:bookmarkEnd w:id="5131"/>
              <w:bookmarkEnd w:id="5132"/>
              <w:bookmarkEnd w:id="5133"/>
            </w:del>
          </w:p>
        </w:tc>
        <w:bookmarkStart w:id="5134" w:name="_Toc462765450"/>
        <w:bookmarkStart w:id="5135" w:name="_Toc462766728"/>
        <w:bookmarkStart w:id="5136" w:name="_Toc462786422"/>
        <w:bookmarkEnd w:id="5134"/>
        <w:bookmarkEnd w:id="5135"/>
        <w:bookmarkEnd w:id="5136"/>
      </w:tr>
      <w:tr w:rsidR="00C9123C" w:rsidRPr="00ED115A" w:rsidDel="007A01D9" w:rsidTr="00D55AC7">
        <w:trPr>
          <w:cantSplit/>
          <w:jc w:val="center"/>
          <w:del w:id="5137"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138" w:author="Morita" w:date="2016-09-25T15:41:00Z"/>
                <w:sz w:val="20"/>
                <w:lang w:eastAsia="ja-JP"/>
              </w:rPr>
            </w:pPr>
            <w:del w:id="5139" w:author="Morita" w:date="2016-09-25T15:41:00Z">
              <w:r w:rsidRPr="00ED115A" w:rsidDel="007A01D9">
                <w:rPr>
                  <w:sz w:val="20"/>
                  <w:lang w:eastAsia="ja-JP"/>
                </w:rPr>
                <w:delText>SG13</w:delText>
              </w:r>
              <w:bookmarkStart w:id="5140" w:name="_Toc462765451"/>
              <w:bookmarkStart w:id="5141" w:name="_Toc462766729"/>
              <w:bookmarkStart w:id="5142" w:name="_Toc462786423"/>
              <w:bookmarkEnd w:id="5140"/>
              <w:bookmarkEnd w:id="5141"/>
              <w:bookmarkEnd w:id="5142"/>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143" w:author="Morita" w:date="2016-09-25T15:41:00Z"/>
                <w:sz w:val="20"/>
                <w:lang w:eastAsia="ja-JP"/>
              </w:rPr>
            </w:pPr>
            <w:del w:id="5144" w:author="Morita" w:date="2016-09-25T15:41:00Z">
              <w:r w:rsidRPr="00ED115A" w:rsidDel="007A01D9">
                <w:rPr>
                  <w:sz w:val="20"/>
                  <w:lang w:eastAsia="ja-JP"/>
                </w:rPr>
                <w:delText>Y.2012</w:delText>
              </w:r>
              <w:bookmarkStart w:id="5145" w:name="_Toc462765452"/>
              <w:bookmarkStart w:id="5146" w:name="_Toc462766730"/>
              <w:bookmarkStart w:id="5147" w:name="_Toc462786424"/>
              <w:bookmarkEnd w:id="5145"/>
              <w:bookmarkEnd w:id="5146"/>
              <w:bookmarkEnd w:id="5147"/>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148" w:author="Morita" w:date="2016-09-25T15:41:00Z"/>
                <w:sz w:val="20"/>
                <w:lang w:eastAsia="ja-JP"/>
              </w:rPr>
            </w:pPr>
            <w:del w:id="5149" w:author="Morita" w:date="2016-09-25T15:41:00Z">
              <w:r w:rsidRPr="00ED115A" w:rsidDel="007A01D9">
                <w:rPr>
                  <w:sz w:val="20"/>
                  <w:lang w:eastAsia="ja-JP"/>
                </w:rPr>
                <w:delText>Functional requirements and architecture of the NGN release 1</w:delText>
              </w:r>
              <w:bookmarkStart w:id="5150" w:name="_Toc462765453"/>
              <w:bookmarkStart w:id="5151" w:name="_Toc462766731"/>
              <w:bookmarkStart w:id="5152" w:name="_Toc462786425"/>
              <w:bookmarkEnd w:id="5150"/>
              <w:bookmarkEnd w:id="5151"/>
              <w:bookmarkEnd w:id="5152"/>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153" w:author="Morita" w:date="2016-09-25T15:41:00Z"/>
                <w:sz w:val="20"/>
                <w:lang w:eastAsia="ja-JP"/>
              </w:rPr>
            </w:pPr>
            <w:del w:id="5154" w:author="Morita" w:date="2016-09-25T15:41:00Z">
              <w:r w:rsidRPr="00ED115A" w:rsidDel="007A01D9">
                <w:rPr>
                  <w:rFonts w:hint="eastAsia"/>
                  <w:sz w:val="20"/>
                  <w:lang w:eastAsia="ja-JP"/>
                </w:rPr>
                <w:delText>09/2006</w:delText>
              </w:r>
              <w:bookmarkStart w:id="5155" w:name="_Toc462765454"/>
              <w:bookmarkStart w:id="5156" w:name="_Toc462766732"/>
              <w:bookmarkStart w:id="5157" w:name="_Toc462786426"/>
              <w:bookmarkEnd w:id="5155"/>
              <w:bookmarkEnd w:id="5156"/>
              <w:bookmarkEnd w:id="5157"/>
            </w:del>
          </w:p>
        </w:tc>
        <w:bookmarkStart w:id="5158" w:name="_Toc462765455"/>
        <w:bookmarkStart w:id="5159" w:name="_Toc462766733"/>
        <w:bookmarkStart w:id="5160" w:name="_Toc462786427"/>
        <w:bookmarkEnd w:id="5158"/>
        <w:bookmarkEnd w:id="5159"/>
        <w:bookmarkEnd w:id="5160"/>
      </w:tr>
      <w:tr w:rsidR="00C9123C" w:rsidRPr="00ED115A" w:rsidDel="007A01D9" w:rsidTr="00D55AC7">
        <w:trPr>
          <w:cantSplit/>
          <w:jc w:val="center"/>
          <w:del w:id="5161"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162" w:author="Morita" w:date="2016-09-25T15:41:00Z"/>
                <w:sz w:val="20"/>
                <w:lang w:eastAsia="ja-JP"/>
              </w:rPr>
            </w:pPr>
            <w:del w:id="5163" w:author="Morita" w:date="2016-09-25T15:41:00Z">
              <w:r w:rsidRPr="00ED115A" w:rsidDel="007A01D9">
                <w:rPr>
                  <w:sz w:val="20"/>
                  <w:lang w:eastAsia="ja-JP"/>
                </w:rPr>
                <w:delText>SG13</w:delText>
              </w:r>
              <w:bookmarkStart w:id="5164" w:name="_Toc462765456"/>
              <w:bookmarkStart w:id="5165" w:name="_Toc462766734"/>
              <w:bookmarkStart w:id="5166" w:name="_Toc462786428"/>
              <w:bookmarkEnd w:id="5164"/>
              <w:bookmarkEnd w:id="5165"/>
              <w:bookmarkEnd w:id="5166"/>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167" w:author="Morita" w:date="2016-09-25T15:41:00Z"/>
                <w:sz w:val="20"/>
                <w:lang w:eastAsia="ja-JP"/>
              </w:rPr>
            </w:pPr>
            <w:del w:id="5168" w:author="Morita" w:date="2016-09-25T15:41:00Z">
              <w:r w:rsidRPr="00ED115A" w:rsidDel="007A01D9">
                <w:rPr>
                  <w:sz w:val="20"/>
                  <w:lang w:eastAsia="ja-JP"/>
                </w:rPr>
                <w:delText>Y.201</w:delText>
              </w:r>
              <w:r w:rsidRPr="00ED115A" w:rsidDel="007A01D9">
                <w:rPr>
                  <w:rFonts w:hint="eastAsia"/>
                  <w:sz w:val="20"/>
                  <w:lang w:eastAsia="ja-JP"/>
                </w:rPr>
                <w:delText>3</w:delText>
              </w:r>
              <w:bookmarkStart w:id="5169" w:name="_Toc462765457"/>
              <w:bookmarkStart w:id="5170" w:name="_Toc462766735"/>
              <w:bookmarkStart w:id="5171" w:name="_Toc462786429"/>
              <w:bookmarkEnd w:id="5169"/>
              <w:bookmarkEnd w:id="5170"/>
              <w:bookmarkEnd w:id="5171"/>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172" w:author="Morita" w:date="2016-09-25T15:41:00Z"/>
                <w:sz w:val="20"/>
                <w:lang w:eastAsia="ja-JP"/>
              </w:rPr>
            </w:pPr>
            <w:del w:id="5173" w:author="Morita" w:date="2016-09-25T15:41:00Z">
              <w:r w:rsidRPr="00ED115A" w:rsidDel="007A01D9">
                <w:rPr>
                  <w:sz w:val="20"/>
                  <w:lang w:eastAsia="ja-JP"/>
                </w:rPr>
                <w:delText>Converged services framework functional requirements and architecture</w:delText>
              </w:r>
              <w:bookmarkStart w:id="5174" w:name="_Toc462765458"/>
              <w:bookmarkStart w:id="5175" w:name="_Toc462766736"/>
              <w:bookmarkStart w:id="5176" w:name="_Toc462786430"/>
              <w:bookmarkEnd w:id="5174"/>
              <w:bookmarkEnd w:id="5175"/>
              <w:bookmarkEnd w:id="5176"/>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177" w:author="Morita" w:date="2016-09-25T15:41:00Z"/>
                <w:sz w:val="20"/>
                <w:lang w:eastAsia="ja-JP"/>
              </w:rPr>
            </w:pPr>
            <w:del w:id="5178" w:author="Morita" w:date="2016-09-25T15:41:00Z">
              <w:r w:rsidRPr="00ED115A" w:rsidDel="007A01D9">
                <w:rPr>
                  <w:rFonts w:hint="eastAsia"/>
                  <w:sz w:val="20"/>
                  <w:lang w:eastAsia="ja-JP"/>
                </w:rPr>
                <w:delText>12/2006</w:delText>
              </w:r>
              <w:bookmarkStart w:id="5179" w:name="_Toc462765459"/>
              <w:bookmarkStart w:id="5180" w:name="_Toc462766737"/>
              <w:bookmarkStart w:id="5181" w:name="_Toc462786431"/>
              <w:bookmarkEnd w:id="5179"/>
              <w:bookmarkEnd w:id="5180"/>
              <w:bookmarkEnd w:id="5181"/>
            </w:del>
          </w:p>
        </w:tc>
        <w:bookmarkStart w:id="5182" w:name="_Toc462765460"/>
        <w:bookmarkStart w:id="5183" w:name="_Toc462766738"/>
        <w:bookmarkStart w:id="5184" w:name="_Toc462786432"/>
        <w:bookmarkEnd w:id="5182"/>
        <w:bookmarkEnd w:id="5183"/>
        <w:bookmarkEnd w:id="5184"/>
      </w:tr>
      <w:tr w:rsidR="00C9123C" w:rsidRPr="00ED115A" w:rsidDel="007A01D9" w:rsidTr="00D55AC7">
        <w:trPr>
          <w:cantSplit/>
          <w:jc w:val="center"/>
          <w:del w:id="5185"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186" w:author="Morita" w:date="2016-09-25T15:41:00Z"/>
                <w:sz w:val="20"/>
                <w:lang w:eastAsia="ja-JP"/>
              </w:rPr>
            </w:pPr>
            <w:del w:id="5187" w:author="Morita" w:date="2016-09-25T15:41:00Z">
              <w:r w:rsidRPr="00ED115A" w:rsidDel="007A01D9">
                <w:rPr>
                  <w:sz w:val="20"/>
                  <w:lang w:eastAsia="ja-JP"/>
                </w:rPr>
                <w:delText>SG13</w:delText>
              </w:r>
              <w:bookmarkStart w:id="5188" w:name="_Toc462765461"/>
              <w:bookmarkStart w:id="5189" w:name="_Toc462766739"/>
              <w:bookmarkStart w:id="5190" w:name="_Toc462786433"/>
              <w:bookmarkEnd w:id="5188"/>
              <w:bookmarkEnd w:id="5189"/>
              <w:bookmarkEnd w:id="5190"/>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191" w:author="Morita" w:date="2016-09-25T15:41:00Z"/>
                <w:sz w:val="20"/>
                <w:lang w:eastAsia="ja-JP"/>
              </w:rPr>
            </w:pPr>
            <w:del w:id="5192" w:author="Morita" w:date="2016-09-25T15:41:00Z">
              <w:r w:rsidRPr="00ED115A" w:rsidDel="007A01D9">
                <w:rPr>
                  <w:sz w:val="20"/>
                  <w:lang w:eastAsia="ja-JP"/>
                </w:rPr>
                <w:delText>Y.2014</w:delText>
              </w:r>
              <w:bookmarkStart w:id="5193" w:name="_Toc462765462"/>
              <w:bookmarkStart w:id="5194" w:name="_Toc462766740"/>
              <w:bookmarkStart w:id="5195" w:name="_Toc462786434"/>
              <w:bookmarkEnd w:id="5193"/>
              <w:bookmarkEnd w:id="5194"/>
              <w:bookmarkEnd w:id="5195"/>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196" w:author="Morita" w:date="2016-09-25T15:41:00Z"/>
                <w:sz w:val="20"/>
                <w:lang w:eastAsia="ja-JP"/>
              </w:rPr>
            </w:pPr>
            <w:del w:id="5197" w:author="Morita" w:date="2016-09-25T15:41:00Z">
              <w:r w:rsidRPr="00ED115A" w:rsidDel="007A01D9">
                <w:rPr>
                  <w:sz w:val="20"/>
                  <w:lang w:eastAsia="ja-JP"/>
                </w:rPr>
                <w:delText xml:space="preserve">Network attachment control functions in next generation networks  </w:delText>
              </w:r>
              <w:bookmarkStart w:id="5198" w:name="_Toc462765463"/>
              <w:bookmarkStart w:id="5199" w:name="_Toc462766741"/>
              <w:bookmarkStart w:id="5200" w:name="_Toc462786435"/>
              <w:bookmarkEnd w:id="5198"/>
              <w:bookmarkEnd w:id="5199"/>
              <w:bookmarkEnd w:id="5200"/>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201" w:author="Morita" w:date="2016-09-25T15:41:00Z"/>
                <w:sz w:val="20"/>
                <w:lang w:eastAsia="ja-JP"/>
              </w:rPr>
            </w:pPr>
            <w:del w:id="5202" w:author="Morita" w:date="2016-09-25T15:41:00Z">
              <w:r w:rsidRPr="00ED115A" w:rsidDel="007A01D9">
                <w:rPr>
                  <w:sz w:val="20"/>
                  <w:lang w:eastAsia="ja-JP"/>
                </w:rPr>
                <w:delText>05/2008</w:delText>
              </w:r>
              <w:bookmarkStart w:id="5203" w:name="_Toc462765464"/>
              <w:bookmarkStart w:id="5204" w:name="_Toc462766742"/>
              <w:bookmarkStart w:id="5205" w:name="_Toc462786436"/>
              <w:bookmarkEnd w:id="5203"/>
              <w:bookmarkEnd w:id="5204"/>
              <w:bookmarkEnd w:id="5205"/>
            </w:del>
          </w:p>
        </w:tc>
        <w:bookmarkStart w:id="5206" w:name="_Toc462765465"/>
        <w:bookmarkStart w:id="5207" w:name="_Toc462766743"/>
        <w:bookmarkStart w:id="5208" w:name="_Toc462786437"/>
        <w:bookmarkEnd w:id="5206"/>
        <w:bookmarkEnd w:id="5207"/>
        <w:bookmarkEnd w:id="5208"/>
      </w:tr>
      <w:tr w:rsidR="00C9123C" w:rsidRPr="00ED115A" w:rsidDel="007A01D9" w:rsidTr="00D55AC7">
        <w:trPr>
          <w:cantSplit/>
          <w:jc w:val="center"/>
          <w:del w:id="5209"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210" w:author="Morita" w:date="2016-09-25T15:41:00Z"/>
                <w:sz w:val="20"/>
                <w:lang w:eastAsia="ja-JP"/>
              </w:rPr>
            </w:pPr>
            <w:del w:id="5211" w:author="Morita" w:date="2016-09-25T15:41:00Z">
              <w:r w:rsidRPr="00ED115A" w:rsidDel="007A01D9">
                <w:rPr>
                  <w:sz w:val="20"/>
                  <w:lang w:eastAsia="ja-JP"/>
                </w:rPr>
                <w:delText>SG13</w:delText>
              </w:r>
              <w:bookmarkStart w:id="5212" w:name="_Toc462765466"/>
              <w:bookmarkStart w:id="5213" w:name="_Toc462766744"/>
              <w:bookmarkStart w:id="5214" w:name="_Toc462786438"/>
              <w:bookmarkEnd w:id="5212"/>
              <w:bookmarkEnd w:id="5213"/>
              <w:bookmarkEnd w:id="5214"/>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215" w:author="Morita" w:date="2016-09-25T15:41:00Z"/>
                <w:sz w:val="20"/>
                <w:lang w:eastAsia="ja-JP"/>
              </w:rPr>
            </w:pPr>
            <w:del w:id="5216" w:author="Morita" w:date="2016-09-25T15:41:00Z">
              <w:r w:rsidRPr="00ED115A" w:rsidDel="007A01D9">
                <w:rPr>
                  <w:sz w:val="20"/>
                  <w:lang w:eastAsia="ja-JP"/>
                </w:rPr>
                <w:delText>Y.2015</w:delText>
              </w:r>
              <w:bookmarkStart w:id="5217" w:name="_Toc462765467"/>
              <w:bookmarkStart w:id="5218" w:name="_Toc462766745"/>
              <w:bookmarkStart w:id="5219" w:name="_Toc462786439"/>
              <w:bookmarkEnd w:id="5217"/>
              <w:bookmarkEnd w:id="5218"/>
              <w:bookmarkEnd w:id="5219"/>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220" w:author="Morita" w:date="2016-09-25T15:41:00Z"/>
                <w:sz w:val="20"/>
                <w:lang w:eastAsia="ja-JP"/>
              </w:rPr>
            </w:pPr>
            <w:del w:id="5221" w:author="Morita" w:date="2016-09-25T15:41:00Z">
              <w:r w:rsidRPr="00ED115A" w:rsidDel="007A01D9">
                <w:rPr>
                  <w:sz w:val="20"/>
                  <w:lang w:eastAsia="ja-JP"/>
                </w:rPr>
                <w:delText xml:space="preserve">General requirements for ID/locator separation in NGN  </w:delText>
              </w:r>
              <w:bookmarkStart w:id="5222" w:name="_Toc462765468"/>
              <w:bookmarkStart w:id="5223" w:name="_Toc462766746"/>
              <w:bookmarkStart w:id="5224" w:name="_Toc462786440"/>
              <w:bookmarkEnd w:id="5222"/>
              <w:bookmarkEnd w:id="5223"/>
              <w:bookmarkEnd w:id="5224"/>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225" w:author="Morita" w:date="2016-09-25T15:41:00Z"/>
                <w:sz w:val="20"/>
                <w:lang w:eastAsia="ja-JP"/>
              </w:rPr>
            </w:pPr>
            <w:del w:id="5226" w:author="Morita" w:date="2016-09-25T15:41:00Z">
              <w:r w:rsidRPr="00ED115A" w:rsidDel="007A01D9">
                <w:rPr>
                  <w:sz w:val="20"/>
                  <w:lang w:eastAsia="ja-JP"/>
                </w:rPr>
                <w:delText>01/2009</w:delText>
              </w:r>
              <w:bookmarkStart w:id="5227" w:name="_Toc462765469"/>
              <w:bookmarkStart w:id="5228" w:name="_Toc462766747"/>
              <w:bookmarkStart w:id="5229" w:name="_Toc462786441"/>
              <w:bookmarkEnd w:id="5227"/>
              <w:bookmarkEnd w:id="5228"/>
              <w:bookmarkEnd w:id="5229"/>
            </w:del>
          </w:p>
        </w:tc>
        <w:bookmarkStart w:id="5230" w:name="_Toc462765470"/>
        <w:bookmarkStart w:id="5231" w:name="_Toc462766748"/>
        <w:bookmarkStart w:id="5232" w:name="_Toc462786442"/>
        <w:bookmarkEnd w:id="5230"/>
        <w:bookmarkEnd w:id="5231"/>
        <w:bookmarkEnd w:id="5232"/>
      </w:tr>
      <w:tr w:rsidR="00C9123C" w:rsidRPr="00ED115A" w:rsidDel="007A01D9" w:rsidTr="00D55AC7">
        <w:trPr>
          <w:cantSplit/>
          <w:jc w:val="center"/>
          <w:del w:id="5233"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234" w:author="Morita" w:date="2016-09-25T15:41:00Z"/>
                <w:sz w:val="20"/>
                <w:lang w:eastAsia="ja-JP"/>
              </w:rPr>
            </w:pPr>
            <w:del w:id="5235" w:author="Morita" w:date="2016-09-25T15:41:00Z">
              <w:r w:rsidRPr="00ED115A" w:rsidDel="007A01D9">
                <w:rPr>
                  <w:sz w:val="20"/>
                  <w:lang w:eastAsia="ja-JP"/>
                </w:rPr>
                <w:delText>SG13</w:delText>
              </w:r>
              <w:bookmarkStart w:id="5236" w:name="_Toc462765471"/>
              <w:bookmarkStart w:id="5237" w:name="_Toc462766749"/>
              <w:bookmarkStart w:id="5238" w:name="_Toc462786443"/>
              <w:bookmarkEnd w:id="5236"/>
              <w:bookmarkEnd w:id="5237"/>
              <w:bookmarkEnd w:id="5238"/>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239" w:author="Morita" w:date="2016-09-25T15:41:00Z"/>
                <w:sz w:val="20"/>
                <w:lang w:eastAsia="ja-JP"/>
              </w:rPr>
            </w:pPr>
            <w:del w:id="5240" w:author="Morita" w:date="2016-09-25T15:41:00Z">
              <w:r w:rsidRPr="00ED115A" w:rsidDel="007A01D9">
                <w:rPr>
                  <w:sz w:val="20"/>
                  <w:lang w:eastAsia="ja-JP"/>
                </w:rPr>
                <w:delText>Y.2016</w:delText>
              </w:r>
              <w:bookmarkStart w:id="5241" w:name="_Toc462765472"/>
              <w:bookmarkStart w:id="5242" w:name="_Toc462766750"/>
              <w:bookmarkStart w:id="5243" w:name="_Toc462786444"/>
              <w:bookmarkEnd w:id="5241"/>
              <w:bookmarkEnd w:id="5242"/>
              <w:bookmarkEnd w:id="5243"/>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244" w:author="Morita" w:date="2016-09-25T15:41:00Z"/>
                <w:sz w:val="20"/>
                <w:lang w:eastAsia="ja-JP"/>
              </w:rPr>
            </w:pPr>
            <w:del w:id="5245" w:author="Morita" w:date="2016-09-25T15:41:00Z">
              <w:r w:rsidRPr="00ED115A" w:rsidDel="007A01D9">
                <w:rPr>
                  <w:sz w:val="20"/>
                  <w:lang w:eastAsia="ja-JP"/>
                </w:rPr>
                <w:delText xml:space="preserve">Functional requirements and architecture of the NGN for applications and services using tag-based identification  </w:delText>
              </w:r>
              <w:bookmarkStart w:id="5246" w:name="_Toc462765473"/>
              <w:bookmarkStart w:id="5247" w:name="_Toc462766751"/>
              <w:bookmarkStart w:id="5248" w:name="_Toc462786445"/>
              <w:bookmarkEnd w:id="5246"/>
              <w:bookmarkEnd w:id="5247"/>
              <w:bookmarkEnd w:id="5248"/>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249" w:author="Morita" w:date="2016-09-25T15:41:00Z"/>
                <w:sz w:val="20"/>
                <w:lang w:eastAsia="ja-JP"/>
              </w:rPr>
            </w:pPr>
            <w:del w:id="5250" w:author="Morita" w:date="2016-09-25T15:41:00Z">
              <w:r w:rsidRPr="00ED115A" w:rsidDel="007A01D9">
                <w:rPr>
                  <w:sz w:val="20"/>
                  <w:lang w:eastAsia="ja-JP"/>
                </w:rPr>
                <w:delText>08/2009</w:delText>
              </w:r>
              <w:bookmarkStart w:id="5251" w:name="_Toc462765474"/>
              <w:bookmarkStart w:id="5252" w:name="_Toc462766752"/>
              <w:bookmarkStart w:id="5253" w:name="_Toc462786446"/>
              <w:bookmarkEnd w:id="5251"/>
              <w:bookmarkEnd w:id="5252"/>
              <w:bookmarkEnd w:id="5253"/>
            </w:del>
          </w:p>
        </w:tc>
        <w:bookmarkStart w:id="5254" w:name="_Toc462765475"/>
        <w:bookmarkStart w:id="5255" w:name="_Toc462766753"/>
        <w:bookmarkStart w:id="5256" w:name="_Toc462786447"/>
        <w:bookmarkEnd w:id="5254"/>
        <w:bookmarkEnd w:id="5255"/>
        <w:bookmarkEnd w:id="5256"/>
      </w:tr>
      <w:tr w:rsidR="00C9123C" w:rsidRPr="00ED115A" w:rsidDel="007A01D9" w:rsidTr="00D55AC7">
        <w:trPr>
          <w:cantSplit/>
          <w:jc w:val="center"/>
          <w:del w:id="5257"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258" w:author="Morita" w:date="2016-09-25T15:41:00Z"/>
                <w:sz w:val="20"/>
                <w:lang w:eastAsia="ja-JP"/>
              </w:rPr>
            </w:pPr>
            <w:del w:id="5259" w:author="Morita" w:date="2016-09-25T15:41:00Z">
              <w:r w:rsidRPr="00ED115A" w:rsidDel="007A01D9">
                <w:rPr>
                  <w:sz w:val="20"/>
                  <w:lang w:eastAsia="ja-JP"/>
                </w:rPr>
                <w:delText>SG13</w:delText>
              </w:r>
              <w:bookmarkStart w:id="5260" w:name="_Toc462765476"/>
              <w:bookmarkStart w:id="5261" w:name="_Toc462766754"/>
              <w:bookmarkStart w:id="5262" w:name="_Toc462786448"/>
              <w:bookmarkEnd w:id="5260"/>
              <w:bookmarkEnd w:id="5261"/>
              <w:bookmarkEnd w:id="5262"/>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263" w:author="Morita" w:date="2016-09-25T15:41:00Z"/>
                <w:sz w:val="20"/>
                <w:lang w:eastAsia="ja-JP"/>
              </w:rPr>
            </w:pPr>
            <w:del w:id="5264" w:author="Morita" w:date="2016-09-25T15:41:00Z">
              <w:r w:rsidRPr="00ED115A" w:rsidDel="007A01D9">
                <w:rPr>
                  <w:sz w:val="20"/>
                  <w:lang w:eastAsia="ja-JP"/>
                </w:rPr>
                <w:delText>Y.2021</w:delText>
              </w:r>
              <w:bookmarkStart w:id="5265" w:name="_Toc462765477"/>
              <w:bookmarkStart w:id="5266" w:name="_Toc462766755"/>
              <w:bookmarkStart w:id="5267" w:name="_Toc462786449"/>
              <w:bookmarkEnd w:id="5265"/>
              <w:bookmarkEnd w:id="5266"/>
              <w:bookmarkEnd w:id="5267"/>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268" w:author="Morita" w:date="2016-09-25T15:41:00Z"/>
                <w:sz w:val="20"/>
                <w:lang w:eastAsia="ja-JP"/>
              </w:rPr>
            </w:pPr>
            <w:del w:id="5269" w:author="Morita" w:date="2016-09-25T15:41:00Z">
              <w:r w:rsidRPr="00ED115A" w:rsidDel="007A01D9">
                <w:rPr>
                  <w:sz w:val="20"/>
                  <w:lang w:eastAsia="ja-JP"/>
                </w:rPr>
                <w:delText>IMS for Next Generation Networks</w:delText>
              </w:r>
              <w:bookmarkStart w:id="5270" w:name="_Toc462765478"/>
              <w:bookmarkStart w:id="5271" w:name="_Toc462766756"/>
              <w:bookmarkStart w:id="5272" w:name="_Toc462786450"/>
              <w:bookmarkEnd w:id="5270"/>
              <w:bookmarkEnd w:id="5271"/>
              <w:bookmarkEnd w:id="5272"/>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273" w:author="Morita" w:date="2016-09-25T15:41:00Z"/>
                <w:sz w:val="20"/>
                <w:lang w:eastAsia="ja-JP"/>
              </w:rPr>
            </w:pPr>
            <w:del w:id="5274" w:author="Morita" w:date="2016-09-25T15:41:00Z">
              <w:r w:rsidRPr="00ED115A" w:rsidDel="007A01D9">
                <w:rPr>
                  <w:sz w:val="20"/>
                  <w:lang w:eastAsia="ja-JP"/>
                </w:rPr>
                <w:delText>09/2006</w:delText>
              </w:r>
              <w:bookmarkStart w:id="5275" w:name="_Toc462765479"/>
              <w:bookmarkStart w:id="5276" w:name="_Toc462766757"/>
              <w:bookmarkStart w:id="5277" w:name="_Toc462786451"/>
              <w:bookmarkEnd w:id="5275"/>
              <w:bookmarkEnd w:id="5276"/>
              <w:bookmarkEnd w:id="5277"/>
            </w:del>
          </w:p>
        </w:tc>
        <w:bookmarkStart w:id="5278" w:name="_Toc462765480"/>
        <w:bookmarkStart w:id="5279" w:name="_Toc462766758"/>
        <w:bookmarkStart w:id="5280" w:name="_Toc462786452"/>
        <w:bookmarkEnd w:id="5278"/>
        <w:bookmarkEnd w:id="5279"/>
        <w:bookmarkEnd w:id="5280"/>
      </w:tr>
      <w:tr w:rsidR="00C9123C" w:rsidRPr="00ED115A" w:rsidDel="007A01D9" w:rsidTr="00D55AC7">
        <w:trPr>
          <w:cantSplit/>
          <w:jc w:val="center"/>
          <w:del w:id="5281"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282" w:author="Morita" w:date="2016-09-25T15:41:00Z"/>
                <w:sz w:val="20"/>
                <w:lang w:eastAsia="ja-JP"/>
              </w:rPr>
            </w:pPr>
            <w:del w:id="5283" w:author="Morita" w:date="2016-09-25T15:41:00Z">
              <w:r w:rsidRPr="00ED115A" w:rsidDel="007A01D9">
                <w:rPr>
                  <w:sz w:val="20"/>
                  <w:lang w:eastAsia="ja-JP"/>
                </w:rPr>
                <w:delText>SG13</w:delText>
              </w:r>
              <w:bookmarkStart w:id="5284" w:name="_Toc462765481"/>
              <w:bookmarkStart w:id="5285" w:name="_Toc462766759"/>
              <w:bookmarkStart w:id="5286" w:name="_Toc462786453"/>
              <w:bookmarkEnd w:id="5284"/>
              <w:bookmarkEnd w:id="5285"/>
              <w:bookmarkEnd w:id="5286"/>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287" w:author="Morita" w:date="2016-09-25T15:41:00Z"/>
                <w:sz w:val="20"/>
                <w:lang w:eastAsia="ja-JP"/>
              </w:rPr>
            </w:pPr>
            <w:del w:id="5288" w:author="Morita" w:date="2016-09-25T15:41:00Z">
              <w:r w:rsidRPr="00ED115A" w:rsidDel="007A01D9">
                <w:rPr>
                  <w:sz w:val="20"/>
                  <w:lang w:eastAsia="ja-JP"/>
                </w:rPr>
                <w:delText>Y.2031</w:delText>
              </w:r>
              <w:bookmarkStart w:id="5289" w:name="_Toc462765482"/>
              <w:bookmarkStart w:id="5290" w:name="_Toc462766760"/>
              <w:bookmarkStart w:id="5291" w:name="_Toc462786454"/>
              <w:bookmarkEnd w:id="5289"/>
              <w:bookmarkEnd w:id="5290"/>
              <w:bookmarkEnd w:id="5291"/>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292" w:author="Morita" w:date="2016-09-25T15:41:00Z"/>
                <w:sz w:val="20"/>
                <w:lang w:eastAsia="ja-JP"/>
              </w:rPr>
            </w:pPr>
            <w:del w:id="5293" w:author="Morita" w:date="2016-09-25T15:41:00Z">
              <w:r w:rsidRPr="00ED115A" w:rsidDel="007A01D9">
                <w:rPr>
                  <w:sz w:val="20"/>
                  <w:lang w:eastAsia="ja-JP"/>
                </w:rPr>
                <w:delText>PSTN/ISDN emulation architecture</w:delText>
              </w:r>
              <w:bookmarkStart w:id="5294" w:name="_Toc462765483"/>
              <w:bookmarkStart w:id="5295" w:name="_Toc462766761"/>
              <w:bookmarkStart w:id="5296" w:name="_Toc462786455"/>
              <w:bookmarkEnd w:id="5294"/>
              <w:bookmarkEnd w:id="5295"/>
              <w:bookmarkEnd w:id="5296"/>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297" w:author="Morita" w:date="2016-09-25T15:41:00Z"/>
                <w:sz w:val="20"/>
                <w:lang w:eastAsia="ja-JP"/>
              </w:rPr>
            </w:pPr>
            <w:del w:id="5298" w:author="Morita" w:date="2016-09-25T15:41:00Z">
              <w:r w:rsidRPr="00ED115A" w:rsidDel="007A01D9">
                <w:rPr>
                  <w:sz w:val="20"/>
                  <w:lang w:eastAsia="ja-JP"/>
                </w:rPr>
                <w:delText>09/2006</w:delText>
              </w:r>
              <w:bookmarkStart w:id="5299" w:name="_Toc462765484"/>
              <w:bookmarkStart w:id="5300" w:name="_Toc462766762"/>
              <w:bookmarkStart w:id="5301" w:name="_Toc462786456"/>
              <w:bookmarkEnd w:id="5299"/>
              <w:bookmarkEnd w:id="5300"/>
              <w:bookmarkEnd w:id="5301"/>
            </w:del>
          </w:p>
        </w:tc>
        <w:bookmarkStart w:id="5302" w:name="_Toc462765485"/>
        <w:bookmarkStart w:id="5303" w:name="_Toc462766763"/>
        <w:bookmarkStart w:id="5304" w:name="_Toc462786457"/>
        <w:bookmarkEnd w:id="5302"/>
        <w:bookmarkEnd w:id="5303"/>
        <w:bookmarkEnd w:id="5304"/>
      </w:tr>
      <w:tr w:rsidR="00C9123C" w:rsidRPr="00ED115A" w:rsidDel="007A01D9" w:rsidTr="00D55AC7">
        <w:trPr>
          <w:cantSplit/>
          <w:jc w:val="center"/>
          <w:del w:id="5305"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306" w:author="Morita" w:date="2016-09-25T15:41:00Z"/>
                <w:sz w:val="20"/>
                <w:lang w:eastAsia="ja-JP"/>
              </w:rPr>
            </w:pPr>
            <w:del w:id="5307" w:author="Morita" w:date="2016-09-25T15:41:00Z">
              <w:r w:rsidRPr="00ED115A" w:rsidDel="007A01D9">
                <w:rPr>
                  <w:sz w:val="20"/>
                  <w:lang w:eastAsia="ja-JP"/>
                </w:rPr>
                <w:delText>SG13</w:delText>
              </w:r>
              <w:bookmarkStart w:id="5308" w:name="_Toc462765486"/>
              <w:bookmarkStart w:id="5309" w:name="_Toc462766764"/>
              <w:bookmarkStart w:id="5310" w:name="_Toc462786458"/>
              <w:bookmarkEnd w:id="5308"/>
              <w:bookmarkEnd w:id="5309"/>
              <w:bookmarkEnd w:id="5310"/>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311" w:author="Morita" w:date="2016-09-25T15:41:00Z"/>
                <w:sz w:val="20"/>
                <w:lang w:eastAsia="ja-JP"/>
              </w:rPr>
            </w:pPr>
            <w:del w:id="5312" w:author="Morita" w:date="2016-09-25T15:41:00Z">
              <w:r w:rsidRPr="00ED115A" w:rsidDel="007A01D9">
                <w:rPr>
                  <w:sz w:val="20"/>
                  <w:lang w:eastAsia="ja-JP"/>
                </w:rPr>
                <w:delText>Y.2091</w:delText>
              </w:r>
              <w:bookmarkStart w:id="5313" w:name="_Toc462765487"/>
              <w:bookmarkStart w:id="5314" w:name="_Toc462766765"/>
              <w:bookmarkStart w:id="5315" w:name="_Toc462786459"/>
              <w:bookmarkEnd w:id="5313"/>
              <w:bookmarkEnd w:id="5314"/>
              <w:bookmarkEnd w:id="5315"/>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316" w:author="Morita" w:date="2016-09-25T15:41:00Z"/>
                <w:sz w:val="20"/>
                <w:lang w:eastAsia="ja-JP"/>
              </w:rPr>
            </w:pPr>
            <w:del w:id="5317" w:author="Morita" w:date="2016-09-25T15:41:00Z">
              <w:r w:rsidRPr="00ED115A" w:rsidDel="007A01D9">
                <w:rPr>
                  <w:sz w:val="20"/>
                  <w:lang w:eastAsia="ja-JP"/>
                </w:rPr>
                <w:delText>Terms and definitions for Next Generation Networks</w:delText>
              </w:r>
              <w:bookmarkStart w:id="5318" w:name="_Toc462765488"/>
              <w:bookmarkStart w:id="5319" w:name="_Toc462766766"/>
              <w:bookmarkStart w:id="5320" w:name="_Toc462786460"/>
              <w:bookmarkEnd w:id="5318"/>
              <w:bookmarkEnd w:id="5319"/>
              <w:bookmarkEnd w:id="5320"/>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321" w:author="Morita" w:date="2016-09-25T15:41:00Z"/>
                <w:sz w:val="20"/>
                <w:lang w:eastAsia="ja-JP"/>
              </w:rPr>
            </w:pPr>
            <w:del w:id="5322" w:author="Morita" w:date="2016-09-25T15:41:00Z">
              <w:r w:rsidRPr="00ED115A" w:rsidDel="007A01D9">
                <w:rPr>
                  <w:sz w:val="20"/>
                  <w:lang w:eastAsia="ja-JP"/>
                </w:rPr>
                <w:delText>02/2008</w:delText>
              </w:r>
              <w:bookmarkStart w:id="5323" w:name="_Toc462765489"/>
              <w:bookmarkStart w:id="5324" w:name="_Toc462766767"/>
              <w:bookmarkStart w:id="5325" w:name="_Toc462786461"/>
              <w:bookmarkEnd w:id="5323"/>
              <w:bookmarkEnd w:id="5324"/>
              <w:bookmarkEnd w:id="5325"/>
            </w:del>
          </w:p>
        </w:tc>
        <w:bookmarkStart w:id="5326" w:name="_Toc462765490"/>
        <w:bookmarkStart w:id="5327" w:name="_Toc462766768"/>
        <w:bookmarkStart w:id="5328" w:name="_Toc462786462"/>
        <w:bookmarkEnd w:id="5326"/>
        <w:bookmarkEnd w:id="5327"/>
        <w:bookmarkEnd w:id="5328"/>
      </w:tr>
      <w:tr w:rsidR="00C9123C" w:rsidRPr="00ED115A" w:rsidDel="007A01D9" w:rsidTr="00D55AC7">
        <w:trPr>
          <w:cantSplit/>
          <w:jc w:val="center"/>
          <w:del w:id="5329"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330" w:author="Morita" w:date="2016-09-25T15:41:00Z"/>
                <w:sz w:val="20"/>
                <w:lang w:eastAsia="ja-JP"/>
              </w:rPr>
            </w:pPr>
            <w:del w:id="5331" w:author="Morita" w:date="2016-09-25T15:41:00Z">
              <w:r w:rsidRPr="00ED115A" w:rsidDel="007A01D9">
                <w:rPr>
                  <w:sz w:val="20"/>
                  <w:lang w:eastAsia="ja-JP"/>
                </w:rPr>
                <w:delText>SG13</w:delText>
              </w:r>
              <w:bookmarkStart w:id="5332" w:name="_Toc462765491"/>
              <w:bookmarkStart w:id="5333" w:name="_Toc462766769"/>
              <w:bookmarkStart w:id="5334" w:name="_Toc462786463"/>
              <w:bookmarkEnd w:id="5332"/>
              <w:bookmarkEnd w:id="5333"/>
              <w:bookmarkEnd w:id="5334"/>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335" w:author="Morita" w:date="2016-09-25T15:41:00Z"/>
                <w:sz w:val="20"/>
                <w:lang w:eastAsia="ja-JP"/>
              </w:rPr>
            </w:pPr>
            <w:del w:id="5336" w:author="Morita" w:date="2016-09-25T15:41:00Z">
              <w:r w:rsidRPr="00ED115A" w:rsidDel="007A01D9">
                <w:rPr>
                  <w:sz w:val="20"/>
                  <w:lang w:eastAsia="ja-JP"/>
                </w:rPr>
                <w:delText>Y.2111</w:delText>
              </w:r>
              <w:bookmarkStart w:id="5337" w:name="_Toc462765492"/>
              <w:bookmarkStart w:id="5338" w:name="_Toc462766770"/>
              <w:bookmarkStart w:id="5339" w:name="_Toc462786464"/>
              <w:bookmarkEnd w:id="5337"/>
              <w:bookmarkEnd w:id="5338"/>
              <w:bookmarkEnd w:id="5339"/>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340" w:author="Morita" w:date="2016-09-25T15:41:00Z"/>
                <w:sz w:val="20"/>
                <w:lang w:eastAsia="ja-JP"/>
              </w:rPr>
            </w:pPr>
            <w:del w:id="5341" w:author="Morita" w:date="2016-09-25T15:41:00Z">
              <w:r w:rsidRPr="00ED115A" w:rsidDel="007A01D9">
                <w:rPr>
                  <w:sz w:val="20"/>
                  <w:lang w:eastAsia="ja-JP"/>
                </w:rPr>
                <w:delText>Resource and admission control functions in Next Generation Networks</w:delText>
              </w:r>
              <w:bookmarkStart w:id="5342" w:name="_Toc462765493"/>
              <w:bookmarkStart w:id="5343" w:name="_Toc462766771"/>
              <w:bookmarkStart w:id="5344" w:name="_Toc462786465"/>
              <w:bookmarkEnd w:id="5342"/>
              <w:bookmarkEnd w:id="5343"/>
              <w:bookmarkEnd w:id="5344"/>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345" w:author="Morita" w:date="2016-09-25T15:41:00Z"/>
                <w:sz w:val="20"/>
                <w:lang w:eastAsia="ja-JP"/>
              </w:rPr>
            </w:pPr>
            <w:del w:id="5346" w:author="Morita" w:date="2016-09-25T15:41:00Z">
              <w:r w:rsidRPr="00ED115A" w:rsidDel="007A01D9">
                <w:rPr>
                  <w:sz w:val="20"/>
                  <w:lang w:eastAsia="ja-JP"/>
                </w:rPr>
                <w:delText>11/2008</w:delText>
              </w:r>
              <w:bookmarkStart w:id="5347" w:name="_Toc462765494"/>
              <w:bookmarkStart w:id="5348" w:name="_Toc462766772"/>
              <w:bookmarkStart w:id="5349" w:name="_Toc462786466"/>
              <w:bookmarkEnd w:id="5347"/>
              <w:bookmarkEnd w:id="5348"/>
              <w:bookmarkEnd w:id="5349"/>
            </w:del>
          </w:p>
        </w:tc>
        <w:bookmarkStart w:id="5350" w:name="_Toc462765495"/>
        <w:bookmarkStart w:id="5351" w:name="_Toc462766773"/>
        <w:bookmarkStart w:id="5352" w:name="_Toc462786467"/>
        <w:bookmarkEnd w:id="5350"/>
        <w:bookmarkEnd w:id="5351"/>
        <w:bookmarkEnd w:id="5352"/>
      </w:tr>
      <w:tr w:rsidR="00C9123C" w:rsidRPr="00ED115A" w:rsidDel="007A01D9" w:rsidTr="00D55AC7">
        <w:trPr>
          <w:cantSplit/>
          <w:jc w:val="center"/>
          <w:del w:id="5353"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354" w:author="Morita" w:date="2016-09-25T15:41:00Z"/>
                <w:sz w:val="20"/>
                <w:lang w:eastAsia="ja-JP"/>
              </w:rPr>
            </w:pPr>
            <w:del w:id="5355" w:author="Morita" w:date="2016-09-25T15:41:00Z">
              <w:r w:rsidRPr="00ED115A" w:rsidDel="007A01D9">
                <w:rPr>
                  <w:sz w:val="20"/>
                  <w:lang w:eastAsia="ja-JP"/>
                </w:rPr>
                <w:delText>SG13</w:delText>
              </w:r>
              <w:bookmarkStart w:id="5356" w:name="_Toc462765496"/>
              <w:bookmarkStart w:id="5357" w:name="_Toc462766774"/>
              <w:bookmarkStart w:id="5358" w:name="_Toc462786468"/>
              <w:bookmarkEnd w:id="5356"/>
              <w:bookmarkEnd w:id="5357"/>
              <w:bookmarkEnd w:id="5358"/>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359" w:author="Morita" w:date="2016-09-25T15:41:00Z"/>
                <w:sz w:val="20"/>
                <w:lang w:eastAsia="ja-JP"/>
              </w:rPr>
            </w:pPr>
            <w:del w:id="5360" w:author="Morita" w:date="2016-09-25T15:41:00Z">
              <w:r w:rsidRPr="00ED115A" w:rsidDel="007A01D9">
                <w:rPr>
                  <w:rFonts w:hint="eastAsia"/>
                  <w:sz w:val="20"/>
                  <w:lang w:eastAsia="ja-JP"/>
                </w:rPr>
                <w:delText>Y.2112</w:delText>
              </w:r>
              <w:bookmarkStart w:id="5361" w:name="_Toc462765497"/>
              <w:bookmarkStart w:id="5362" w:name="_Toc462766775"/>
              <w:bookmarkStart w:id="5363" w:name="_Toc462786469"/>
              <w:bookmarkEnd w:id="5361"/>
              <w:bookmarkEnd w:id="5362"/>
              <w:bookmarkEnd w:id="5363"/>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364" w:author="Morita" w:date="2016-09-25T15:41:00Z"/>
                <w:sz w:val="20"/>
                <w:lang w:eastAsia="ja-JP"/>
              </w:rPr>
            </w:pPr>
            <w:del w:id="5365" w:author="Morita" w:date="2016-09-25T15:41:00Z">
              <w:r w:rsidRPr="00ED115A" w:rsidDel="007A01D9">
                <w:rPr>
                  <w:sz w:val="20"/>
                  <w:lang w:eastAsia="ja-JP"/>
                </w:rPr>
                <w:delText>A QoS control architecture for Ethernet-based IP access network</w:delText>
              </w:r>
              <w:bookmarkStart w:id="5366" w:name="_Toc462765498"/>
              <w:bookmarkStart w:id="5367" w:name="_Toc462766776"/>
              <w:bookmarkStart w:id="5368" w:name="_Toc462786470"/>
              <w:bookmarkEnd w:id="5366"/>
              <w:bookmarkEnd w:id="5367"/>
              <w:bookmarkEnd w:id="5368"/>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369" w:author="Morita" w:date="2016-09-25T15:41:00Z"/>
                <w:sz w:val="20"/>
                <w:lang w:eastAsia="ja-JP"/>
              </w:rPr>
            </w:pPr>
            <w:del w:id="5370" w:author="Morita" w:date="2016-09-25T15:41:00Z">
              <w:r w:rsidRPr="00ED115A" w:rsidDel="007A01D9">
                <w:rPr>
                  <w:rFonts w:hint="eastAsia"/>
                  <w:sz w:val="20"/>
                  <w:lang w:eastAsia="ja-JP"/>
                </w:rPr>
                <w:delText>06/2007</w:delText>
              </w:r>
              <w:bookmarkStart w:id="5371" w:name="_Toc462765499"/>
              <w:bookmarkStart w:id="5372" w:name="_Toc462766777"/>
              <w:bookmarkStart w:id="5373" w:name="_Toc462786471"/>
              <w:bookmarkEnd w:id="5371"/>
              <w:bookmarkEnd w:id="5372"/>
              <w:bookmarkEnd w:id="5373"/>
            </w:del>
          </w:p>
        </w:tc>
        <w:bookmarkStart w:id="5374" w:name="_Toc462765500"/>
        <w:bookmarkStart w:id="5375" w:name="_Toc462766778"/>
        <w:bookmarkStart w:id="5376" w:name="_Toc462786472"/>
        <w:bookmarkEnd w:id="5374"/>
        <w:bookmarkEnd w:id="5375"/>
        <w:bookmarkEnd w:id="5376"/>
      </w:tr>
      <w:tr w:rsidR="00C9123C" w:rsidRPr="00ED115A" w:rsidDel="007A01D9" w:rsidTr="00D55AC7">
        <w:trPr>
          <w:cantSplit/>
          <w:jc w:val="center"/>
          <w:del w:id="5377"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378" w:author="Morita" w:date="2016-09-25T15:41:00Z"/>
                <w:sz w:val="20"/>
                <w:lang w:eastAsia="ja-JP"/>
              </w:rPr>
            </w:pPr>
            <w:del w:id="5379" w:author="Morita" w:date="2016-09-25T15:41:00Z">
              <w:r w:rsidRPr="00ED115A" w:rsidDel="007A01D9">
                <w:rPr>
                  <w:sz w:val="20"/>
                  <w:lang w:eastAsia="ja-JP"/>
                </w:rPr>
                <w:delText>SG13</w:delText>
              </w:r>
              <w:bookmarkStart w:id="5380" w:name="_Toc462765501"/>
              <w:bookmarkStart w:id="5381" w:name="_Toc462766779"/>
              <w:bookmarkStart w:id="5382" w:name="_Toc462786473"/>
              <w:bookmarkEnd w:id="5380"/>
              <w:bookmarkEnd w:id="5381"/>
              <w:bookmarkEnd w:id="5382"/>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383" w:author="Morita" w:date="2016-09-25T15:41:00Z"/>
                <w:sz w:val="20"/>
                <w:lang w:eastAsia="ja-JP"/>
              </w:rPr>
            </w:pPr>
            <w:del w:id="5384" w:author="Morita" w:date="2016-09-25T15:41:00Z">
              <w:r w:rsidRPr="00ED115A" w:rsidDel="007A01D9">
                <w:rPr>
                  <w:rFonts w:hint="eastAsia"/>
                  <w:sz w:val="20"/>
                  <w:lang w:eastAsia="ja-JP"/>
                </w:rPr>
                <w:delText>Y.211</w:delText>
              </w:r>
              <w:r w:rsidRPr="00ED115A" w:rsidDel="007A01D9">
                <w:rPr>
                  <w:sz w:val="20"/>
                  <w:lang w:eastAsia="ja-JP"/>
                </w:rPr>
                <w:delText>3</w:delText>
              </w:r>
              <w:bookmarkStart w:id="5385" w:name="_Toc462765502"/>
              <w:bookmarkStart w:id="5386" w:name="_Toc462766780"/>
              <w:bookmarkStart w:id="5387" w:name="_Toc462786474"/>
              <w:bookmarkEnd w:id="5385"/>
              <w:bookmarkEnd w:id="5386"/>
              <w:bookmarkEnd w:id="5387"/>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388" w:author="Morita" w:date="2016-09-25T15:41:00Z"/>
                <w:sz w:val="20"/>
                <w:lang w:eastAsia="ja-JP"/>
              </w:rPr>
            </w:pPr>
            <w:del w:id="5389" w:author="Morita" w:date="2016-09-25T15:41:00Z">
              <w:r w:rsidRPr="00ED115A" w:rsidDel="007A01D9">
                <w:rPr>
                  <w:sz w:val="20"/>
                  <w:lang w:eastAsia="ja-JP"/>
                </w:rPr>
                <w:delText xml:space="preserve">Ethernet QoS control for next generation networks  </w:delText>
              </w:r>
              <w:bookmarkStart w:id="5390" w:name="_Toc462765503"/>
              <w:bookmarkStart w:id="5391" w:name="_Toc462766781"/>
              <w:bookmarkStart w:id="5392" w:name="_Toc462786475"/>
              <w:bookmarkEnd w:id="5390"/>
              <w:bookmarkEnd w:id="5391"/>
              <w:bookmarkEnd w:id="5392"/>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393" w:author="Morita" w:date="2016-09-25T15:41:00Z"/>
                <w:sz w:val="20"/>
                <w:lang w:eastAsia="ja-JP"/>
              </w:rPr>
            </w:pPr>
            <w:del w:id="5394" w:author="Morita" w:date="2016-09-25T15:41:00Z">
              <w:r w:rsidRPr="00ED115A" w:rsidDel="007A01D9">
                <w:rPr>
                  <w:sz w:val="20"/>
                  <w:lang w:eastAsia="ja-JP"/>
                </w:rPr>
                <w:delText>01/2009</w:delText>
              </w:r>
              <w:bookmarkStart w:id="5395" w:name="_Toc462765504"/>
              <w:bookmarkStart w:id="5396" w:name="_Toc462766782"/>
              <w:bookmarkStart w:id="5397" w:name="_Toc462786476"/>
              <w:bookmarkEnd w:id="5395"/>
              <w:bookmarkEnd w:id="5396"/>
              <w:bookmarkEnd w:id="5397"/>
            </w:del>
          </w:p>
        </w:tc>
        <w:bookmarkStart w:id="5398" w:name="_Toc462765505"/>
        <w:bookmarkStart w:id="5399" w:name="_Toc462766783"/>
        <w:bookmarkStart w:id="5400" w:name="_Toc462786477"/>
        <w:bookmarkEnd w:id="5398"/>
        <w:bookmarkEnd w:id="5399"/>
        <w:bookmarkEnd w:id="5400"/>
      </w:tr>
      <w:tr w:rsidR="00C9123C" w:rsidRPr="00ED115A" w:rsidDel="007A01D9" w:rsidTr="00D55AC7">
        <w:trPr>
          <w:cantSplit/>
          <w:jc w:val="center"/>
          <w:del w:id="5401"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402" w:author="Morita" w:date="2016-09-25T15:41:00Z"/>
                <w:sz w:val="20"/>
                <w:lang w:eastAsia="ja-JP"/>
              </w:rPr>
            </w:pPr>
            <w:del w:id="5403" w:author="Morita" w:date="2016-09-25T15:41:00Z">
              <w:r w:rsidRPr="00ED115A" w:rsidDel="007A01D9">
                <w:rPr>
                  <w:sz w:val="20"/>
                  <w:lang w:eastAsia="ja-JP"/>
                </w:rPr>
                <w:delText>SG13</w:delText>
              </w:r>
              <w:bookmarkStart w:id="5404" w:name="_Toc462765506"/>
              <w:bookmarkStart w:id="5405" w:name="_Toc462766784"/>
              <w:bookmarkStart w:id="5406" w:name="_Toc462786478"/>
              <w:bookmarkEnd w:id="5404"/>
              <w:bookmarkEnd w:id="5405"/>
              <w:bookmarkEnd w:id="5406"/>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407" w:author="Morita" w:date="2016-09-25T15:41:00Z"/>
                <w:sz w:val="20"/>
                <w:lang w:eastAsia="ja-JP"/>
              </w:rPr>
            </w:pPr>
            <w:del w:id="5408" w:author="Morita" w:date="2016-09-25T15:41:00Z">
              <w:r w:rsidRPr="00ED115A" w:rsidDel="007A01D9">
                <w:rPr>
                  <w:rFonts w:hint="eastAsia"/>
                  <w:sz w:val="20"/>
                  <w:lang w:eastAsia="ja-JP"/>
                </w:rPr>
                <w:delText>Y.21</w:delText>
              </w:r>
              <w:r w:rsidRPr="00ED115A" w:rsidDel="007A01D9">
                <w:rPr>
                  <w:sz w:val="20"/>
                  <w:lang w:eastAsia="ja-JP"/>
                </w:rPr>
                <w:delText>21</w:delText>
              </w:r>
              <w:bookmarkStart w:id="5409" w:name="_Toc462765507"/>
              <w:bookmarkStart w:id="5410" w:name="_Toc462766785"/>
              <w:bookmarkStart w:id="5411" w:name="_Toc462786479"/>
              <w:bookmarkEnd w:id="5409"/>
              <w:bookmarkEnd w:id="5410"/>
              <w:bookmarkEnd w:id="5411"/>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412" w:author="Morita" w:date="2016-09-25T15:41:00Z"/>
                <w:sz w:val="20"/>
                <w:lang w:eastAsia="ja-JP"/>
              </w:rPr>
            </w:pPr>
            <w:del w:id="5413" w:author="Morita" w:date="2016-09-25T15:41:00Z">
              <w:r w:rsidRPr="00ED115A" w:rsidDel="007A01D9">
                <w:rPr>
                  <w:sz w:val="20"/>
                  <w:lang w:eastAsia="ja-JP"/>
                </w:rPr>
                <w:delText xml:space="preserve">Requirements for the support of flow-state-aware transport technology in NGN  </w:delText>
              </w:r>
              <w:bookmarkStart w:id="5414" w:name="_Toc462765508"/>
              <w:bookmarkStart w:id="5415" w:name="_Toc462766786"/>
              <w:bookmarkStart w:id="5416" w:name="_Toc462786480"/>
              <w:bookmarkEnd w:id="5414"/>
              <w:bookmarkEnd w:id="5415"/>
              <w:bookmarkEnd w:id="5416"/>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417" w:author="Morita" w:date="2016-09-25T15:41:00Z"/>
                <w:sz w:val="20"/>
                <w:lang w:eastAsia="ja-JP"/>
              </w:rPr>
            </w:pPr>
            <w:del w:id="5418" w:author="Morita" w:date="2016-09-25T15:41:00Z">
              <w:r w:rsidRPr="00ED115A" w:rsidDel="007A01D9">
                <w:rPr>
                  <w:sz w:val="20"/>
                  <w:lang w:eastAsia="ja-JP"/>
                </w:rPr>
                <w:delText>01/2008</w:delText>
              </w:r>
              <w:bookmarkStart w:id="5419" w:name="_Toc462765509"/>
              <w:bookmarkStart w:id="5420" w:name="_Toc462766787"/>
              <w:bookmarkStart w:id="5421" w:name="_Toc462786481"/>
              <w:bookmarkEnd w:id="5419"/>
              <w:bookmarkEnd w:id="5420"/>
              <w:bookmarkEnd w:id="5421"/>
            </w:del>
          </w:p>
        </w:tc>
        <w:bookmarkStart w:id="5422" w:name="_Toc462765510"/>
        <w:bookmarkStart w:id="5423" w:name="_Toc462766788"/>
        <w:bookmarkStart w:id="5424" w:name="_Toc462786482"/>
        <w:bookmarkEnd w:id="5422"/>
        <w:bookmarkEnd w:id="5423"/>
        <w:bookmarkEnd w:id="5424"/>
      </w:tr>
      <w:tr w:rsidR="00C9123C" w:rsidRPr="00ED115A" w:rsidDel="007A01D9" w:rsidTr="00D55AC7">
        <w:trPr>
          <w:cantSplit/>
          <w:jc w:val="center"/>
          <w:del w:id="5425"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426" w:author="Morita" w:date="2016-09-25T15:41:00Z"/>
                <w:sz w:val="20"/>
                <w:lang w:eastAsia="ja-JP"/>
              </w:rPr>
            </w:pPr>
            <w:del w:id="5427" w:author="Morita" w:date="2016-09-25T15:41:00Z">
              <w:r w:rsidRPr="00ED115A" w:rsidDel="007A01D9">
                <w:rPr>
                  <w:sz w:val="20"/>
                  <w:lang w:eastAsia="ja-JP"/>
                </w:rPr>
                <w:delText>SG13</w:delText>
              </w:r>
              <w:bookmarkStart w:id="5428" w:name="_Toc462765511"/>
              <w:bookmarkStart w:id="5429" w:name="_Toc462766789"/>
              <w:bookmarkStart w:id="5430" w:name="_Toc462786483"/>
              <w:bookmarkEnd w:id="5428"/>
              <w:bookmarkEnd w:id="5429"/>
              <w:bookmarkEnd w:id="5430"/>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431" w:author="Morita" w:date="2016-09-25T15:41:00Z"/>
                <w:sz w:val="20"/>
                <w:lang w:eastAsia="ja-JP"/>
              </w:rPr>
            </w:pPr>
            <w:del w:id="5432" w:author="Morita" w:date="2016-09-25T15:41:00Z">
              <w:r w:rsidRPr="00ED115A" w:rsidDel="007A01D9">
                <w:rPr>
                  <w:rFonts w:hint="eastAsia"/>
                  <w:sz w:val="20"/>
                  <w:lang w:eastAsia="ja-JP"/>
                </w:rPr>
                <w:delText>Y.21</w:delText>
              </w:r>
              <w:r w:rsidRPr="00ED115A" w:rsidDel="007A01D9">
                <w:rPr>
                  <w:sz w:val="20"/>
                  <w:lang w:eastAsia="ja-JP"/>
                </w:rPr>
                <w:delText>22</w:delText>
              </w:r>
              <w:bookmarkStart w:id="5433" w:name="_Toc462765512"/>
              <w:bookmarkStart w:id="5434" w:name="_Toc462766790"/>
              <w:bookmarkStart w:id="5435" w:name="_Toc462786484"/>
              <w:bookmarkEnd w:id="5433"/>
              <w:bookmarkEnd w:id="5434"/>
              <w:bookmarkEnd w:id="5435"/>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436" w:author="Morita" w:date="2016-09-25T15:41:00Z"/>
                <w:sz w:val="20"/>
                <w:lang w:eastAsia="ja-JP"/>
              </w:rPr>
            </w:pPr>
            <w:del w:id="5437" w:author="Morita" w:date="2016-09-25T15:41:00Z">
              <w:r w:rsidRPr="00ED115A" w:rsidDel="007A01D9">
                <w:rPr>
                  <w:sz w:val="20"/>
                  <w:lang w:eastAsia="ja-JP"/>
                </w:rPr>
                <w:delText xml:space="preserve">Flow aggregate information exchange functions in NGN  </w:delText>
              </w:r>
              <w:bookmarkStart w:id="5438" w:name="_Toc462765513"/>
              <w:bookmarkStart w:id="5439" w:name="_Toc462766791"/>
              <w:bookmarkStart w:id="5440" w:name="_Toc462786485"/>
              <w:bookmarkEnd w:id="5438"/>
              <w:bookmarkEnd w:id="5439"/>
              <w:bookmarkEnd w:id="5440"/>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441" w:author="Morita" w:date="2016-09-25T15:41:00Z"/>
                <w:sz w:val="20"/>
                <w:lang w:eastAsia="ja-JP"/>
              </w:rPr>
            </w:pPr>
            <w:del w:id="5442" w:author="Morita" w:date="2016-09-25T15:41:00Z">
              <w:r w:rsidRPr="00ED115A" w:rsidDel="007A01D9">
                <w:rPr>
                  <w:sz w:val="20"/>
                  <w:lang w:eastAsia="ja-JP"/>
                </w:rPr>
                <w:delText>06/2009</w:delText>
              </w:r>
              <w:bookmarkStart w:id="5443" w:name="_Toc462765514"/>
              <w:bookmarkStart w:id="5444" w:name="_Toc462766792"/>
              <w:bookmarkStart w:id="5445" w:name="_Toc462786486"/>
              <w:bookmarkEnd w:id="5443"/>
              <w:bookmarkEnd w:id="5444"/>
              <w:bookmarkEnd w:id="5445"/>
            </w:del>
          </w:p>
        </w:tc>
        <w:bookmarkStart w:id="5446" w:name="_Toc462765515"/>
        <w:bookmarkStart w:id="5447" w:name="_Toc462766793"/>
        <w:bookmarkStart w:id="5448" w:name="_Toc462786487"/>
        <w:bookmarkEnd w:id="5446"/>
        <w:bookmarkEnd w:id="5447"/>
        <w:bookmarkEnd w:id="5448"/>
      </w:tr>
      <w:tr w:rsidR="00C9123C" w:rsidRPr="00ED115A" w:rsidDel="007A01D9" w:rsidTr="00D55AC7">
        <w:trPr>
          <w:cantSplit/>
          <w:jc w:val="center"/>
          <w:del w:id="5449"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450" w:author="Morita" w:date="2016-09-25T15:41:00Z"/>
                <w:sz w:val="20"/>
                <w:lang w:eastAsia="ja-JP"/>
              </w:rPr>
            </w:pPr>
            <w:del w:id="5451" w:author="Morita" w:date="2016-09-25T15:41:00Z">
              <w:r w:rsidRPr="00ED115A" w:rsidDel="007A01D9">
                <w:rPr>
                  <w:sz w:val="20"/>
                  <w:lang w:eastAsia="ja-JP"/>
                </w:rPr>
                <w:delText>SG13</w:delText>
              </w:r>
              <w:bookmarkStart w:id="5452" w:name="_Toc462765516"/>
              <w:bookmarkStart w:id="5453" w:name="_Toc462766794"/>
              <w:bookmarkStart w:id="5454" w:name="_Toc462786488"/>
              <w:bookmarkEnd w:id="5452"/>
              <w:bookmarkEnd w:id="5453"/>
              <w:bookmarkEnd w:id="5454"/>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455" w:author="Morita" w:date="2016-09-25T15:41:00Z"/>
                <w:sz w:val="20"/>
                <w:lang w:eastAsia="ja-JP"/>
              </w:rPr>
            </w:pPr>
            <w:del w:id="5456" w:author="Morita" w:date="2016-09-25T15:41:00Z">
              <w:r w:rsidRPr="00ED115A" w:rsidDel="007A01D9">
                <w:rPr>
                  <w:sz w:val="20"/>
                  <w:lang w:eastAsia="ja-JP"/>
                </w:rPr>
                <w:delText>Y.2171</w:delText>
              </w:r>
              <w:bookmarkStart w:id="5457" w:name="_Toc462765517"/>
              <w:bookmarkStart w:id="5458" w:name="_Toc462766795"/>
              <w:bookmarkStart w:id="5459" w:name="_Toc462786489"/>
              <w:bookmarkEnd w:id="5457"/>
              <w:bookmarkEnd w:id="5458"/>
              <w:bookmarkEnd w:id="5459"/>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460" w:author="Morita" w:date="2016-09-25T15:41:00Z"/>
                <w:sz w:val="20"/>
                <w:lang w:eastAsia="ja-JP"/>
              </w:rPr>
            </w:pPr>
            <w:del w:id="5461" w:author="Morita" w:date="2016-09-25T15:41:00Z">
              <w:r w:rsidRPr="00ED115A" w:rsidDel="007A01D9">
                <w:rPr>
                  <w:sz w:val="20"/>
                  <w:lang w:eastAsia="ja-JP"/>
                </w:rPr>
                <w:delText>Admission control priority levels in Next Generation Networks</w:delText>
              </w:r>
              <w:bookmarkStart w:id="5462" w:name="_Toc462765518"/>
              <w:bookmarkStart w:id="5463" w:name="_Toc462766796"/>
              <w:bookmarkStart w:id="5464" w:name="_Toc462786490"/>
              <w:bookmarkEnd w:id="5462"/>
              <w:bookmarkEnd w:id="5463"/>
              <w:bookmarkEnd w:id="5464"/>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465" w:author="Morita" w:date="2016-09-25T15:41:00Z"/>
                <w:sz w:val="20"/>
                <w:lang w:eastAsia="ja-JP"/>
              </w:rPr>
            </w:pPr>
            <w:del w:id="5466" w:author="Morita" w:date="2016-09-25T15:41:00Z">
              <w:r w:rsidRPr="00ED115A" w:rsidDel="007A01D9">
                <w:rPr>
                  <w:sz w:val="20"/>
                  <w:lang w:eastAsia="ja-JP"/>
                </w:rPr>
                <w:delText>09/2006</w:delText>
              </w:r>
              <w:bookmarkStart w:id="5467" w:name="_Toc462765519"/>
              <w:bookmarkStart w:id="5468" w:name="_Toc462766797"/>
              <w:bookmarkStart w:id="5469" w:name="_Toc462786491"/>
              <w:bookmarkEnd w:id="5467"/>
              <w:bookmarkEnd w:id="5468"/>
              <w:bookmarkEnd w:id="5469"/>
            </w:del>
          </w:p>
        </w:tc>
        <w:bookmarkStart w:id="5470" w:name="_Toc462765520"/>
        <w:bookmarkStart w:id="5471" w:name="_Toc462766798"/>
        <w:bookmarkStart w:id="5472" w:name="_Toc462786492"/>
        <w:bookmarkEnd w:id="5470"/>
        <w:bookmarkEnd w:id="5471"/>
        <w:bookmarkEnd w:id="5472"/>
      </w:tr>
      <w:tr w:rsidR="00C9123C" w:rsidRPr="00ED115A" w:rsidDel="007A01D9" w:rsidTr="00D55AC7">
        <w:trPr>
          <w:cantSplit/>
          <w:jc w:val="center"/>
          <w:del w:id="5473"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474" w:author="Morita" w:date="2016-09-25T15:41:00Z"/>
                <w:sz w:val="20"/>
                <w:lang w:eastAsia="ja-JP"/>
              </w:rPr>
            </w:pPr>
            <w:del w:id="5475" w:author="Morita" w:date="2016-09-25T15:41:00Z">
              <w:r w:rsidRPr="00ED115A" w:rsidDel="007A01D9">
                <w:rPr>
                  <w:sz w:val="20"/>
                  <w:lang w:eastAsia="ja-JP"/>
                </w:rPr>
                <w:delText>SG13</w:delText>
              </w:r>
              <w:bookmarkStart w:id="5476" w:name="_Toc462765521"/>
              <w:bookmarkStart w:id="5477" w:name="_Toc462766799"/>
              <w:bookmarkStart w:id="5478" w:name="_Toc462786493"/>
              <w:bookmarkEnd w:id="5476"/>
              <w:bookmarkEnd w:id="5477"/>
              <w:bookmarkEnd w:id="5478"/>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479" w:author="Morita" w:date="2016-09-25T15:41:00Z"/>
                <w:sz w:val="20"/>
                <w:lang w:eastAsia="ja-JP"/>
              </w:rPr>
            </w:pPr>
            <w:del w:id="5480" w:author="Morita" w:date="2016-09-25T15:41:00Z">
              <w:r w:rsidRPr="00ED115A" w:rsidDel="007A01D9">
                <w:rPr>
                  <w:rFonts w:hint="eastAsia"/>
                  <w:sz w:val="20"/>
                  <w:lang w:eastAsia="ja-JP"/>
                </w:rPr>
                <w:delText>Y.2172</w:delText>
              </w:r>
              <w:bookmarkStart w:id="5481" w:name="_Toc462765522"/>
              <w:bookmarkStart w:id="5482" w:name="_Toc462766800"/>
              <w:bookmarkStart w:id="5483" w:name="_Toc462786494"/>
              <w:bookmarkEnd w:id="5481"/>
              <w:bookmarkEnd w:id="5482"/>
              <w:bookmarkEnd w:id="5483"/>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484" w:author="Morita" w:date="2016-09-25T15:41:00Z"/>
                <w:sz w:val="20"/>
                <w:lang w:eastAsia="ja-JP"/>
              </w:rPr>
            </w:pPr>
            <w:del w:id="5485" w:author="Morita" w:date="2016-09-25T15:41:00Z">
              <w:r w:rsidRPr="00ED115A" w:rsidDel="007A01D9">
                <w:rPr>
                  <w:sz w:val="20"/>
                  <w:lang w:eastAsia="ja-JP"/>
                </w:rPr>
                <w:delText>Service restoration priority levels in Next Generation Networks</w:delText>
              </w:r>
              <w:bookmarkStart w:id="5486" w:name="_Toc462765523"/>
              <w:bookmarkStart w:id="5487" w:name="_Toc462766801"/>
              <w:bookmarkStart w:id="5488" w:name="_Toc462786495"/>
              <w:bookmarkEnd w:id="5486"/>
              <w:bookmarkEnd w:id="5487"/>
              <w:bookmarkEnd w:id="5488"/>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489" w:author="Morita" w:date="2016-09-25T15:41:00Z"/>
                <w:sz w:val="20"/>
                <w:lang w:eastAsia="ja-JP"/>
              </w:rPr>
            </w:pPr>
            <w:del w:id="5490" w:author="Morita" w:date="2016-09-25T15:41:00Z">
              <w:r w:rsidRPr="00ED115A" w:rsidDel="007A01D9">
                <w:rPr>
                  <w:rFonts w:hint="eastAsia"/>
                  <w:sz w:val="20"/>
                  <w:lang w:eastAsia="ja-JP"/>
                </w:rPr>
                <w:delText>06/2007</w:delText>
              </w:r>
              <w:bookmarkStart w:id="5491" w:name="_Toc462765524"/>
              <w:bookmarkStart w:id="5492" w:name="_Toc462766802"/>
              <w:bookmarkStart w:id="5493" w:name="_Toc462786496"/>
              <w:bookmarkEnd w:id="5491"/>
              <w:bookmarkEnd w:id="5492"/>
              <w:bookmarkEnd w:id="5493"/>
            </w:del>
          </w:p>
        </w:tc>
        <w:bookmarkStart w:id="5494" w:name="_Toc462765525"/>
        <w:bookmarkStart w:id="5495" w:name="_Toc462766803"/>
        <w:bookmarkStart w:id="5496" w:name="_Toc462786497"/>
        <w:bookmarkEnd w:id="5494"/>
        <w:bookmarkEnd w:id="5495"/>
        <w:bookmarkEnd w:id="5496"/>
      </w:tr>
      <w:tr w:rsidR="00C9123C" w:rsidRPr="00ED115A" w:rsidDel="007A01D9" w:rsidTr="00D55AC7">
        <w:trPr>
          <w:cantSplit/>
          <w:jc w:val="center"/>
          <w:del w:id="5497"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498" w:author="Morita" w:date="2016-09-25T15:41:00Z"/>
                <w:sz w:val="20"/>
                <w:lang w:eastAsia="ja-JP"/>
              </w:rPr>
            </w:pPr>
            <w:del w:id="5499" w:author="Morita" w:date="2016-09-25T15:41:00Z">
              <w:r w:rsidRPr="00ED115A" w:rsidDel="007A01D9">
                <w:rPr>
                  <w:sz w:val="20"/>
                  <w:lang w:eastAsia="ja-JP"/>
                </w:rPr>
                <w:delText>SG13</w:delText>
              </w:r>
              <w:bookmarkStart w:id="5500" w:name="_Toc462765526"/>
              <w:bookmarkStart w:id="5501" w:name="_Toc462766804"/>
              <w:bookmarkStart w:id="5502" w:name="_Toc462786498"/>
              <w:bookmarkEnd w:id="5500"/>
              <w:bookmarkEnd w:id="5501"/>
              <w:bookmarkEnd w:id="5502"/>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503" w:author="Morita" w:date="2016-09-25T15:41:00Z"/>
                <w:sz w:val="20"/>
                <w:lang w:eastAsia="ja-JP"/>
              </w:rPr>
            </w:pPr>
            <w:del w:id="5504" w:author="Morita" w:date="2016-09-25T15:41:00Z">
              <w:r w:rsidRPr="00ED115A" w:rsidDel="007A01D9">
                <w:rPr>
                  <w:rFonts w:hint="eastAsia"/>
                  <w:sz w:val="20"/>
                  <w:lang w:eastAsia="ja-JP"/>
                </w:rPr>
                <w:delText>Y.217</w:delText>
              </w:r>
              <w:r w:rsidRPr="00ED115A" w:rsidDel="007A01D9">
                <w:rPr>
                  <w:sz w:val="20"/>
                  <w:lang w:eastAsia="ja-JP"/>
                </w:rPr>
                <w:delText>3</w:delText>
              </w:r>
              <w:bookmarkStart w:id="5505" w:name="_Toc462765527"/>
              <w:bookmarkStart w:id="5506" w:name="_Toc462766805"/>
              <w:bookmarkStart w:id="5507" w:name="_Toc462786499"/>
              <w:bookmarkEnd w:id="5505"/>
              <w:bookmarkEnd w:id="5506"/>
              <w:bookmarkEnd w:id="5507"/>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508" w:author="Morita" w:date="2016-09-25T15:41:00Z"/>
                <w:sz w:val="20"/>
                <w:lang w:eastAsia="ja-JP"/>
              </w:rPr>
            </w:pPr>
            <w:del w:id="5509" w:author="Morita" w:date="2016-09-25T15:41:00Z">
              <w:r w:rsidRPr="00ED115A" w:rsidDel="007A01D9">
                <w:rPr>
                  <w:sz w:val="20"/>
                  <w:lang w:eastAsia="ja-JP"/>
                </w:rPr>
                <w:delText xml:space="preserve">Management of performance measurement for NGN  </w:delText>
              </w:r>
              <w:bookmarkStart w:id="5510" w:name="_Toc462765528"/>
              <w:bookmarkStart w:id="5511" w:name="_Toc462766806"/>
              <w:bookmarkStart w:id="5512" w:name="_Toc462786500"/>
              <w:bookmarkEnd w:id="5510"/>
              <w:bookmarkEnd w:id="5511"/>
              <w:bookmarkEnd w:id="5512"/>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513" w:author="Morita" w:date="2016-09-25T15:41:00Z"/>
                <w:sz w:val="20"/>
                <w:lang w:eastAsia="ja-JP"/>
              </w:rPr>
            </w:pPr>
            <w:del w:id="5514" w:author="Morita" w:date="2016-09-25T15:41:00Z">
              <w:r w:rsidRPr="00ED115A" w:rsidDel="007A01D9">
                <w:rPr>
                  <w:sz w:val="20"/>
                  <w:lang w:eastAsia="ja-JP"/>
                </w:rPr>
                <w:delText>09/2008</w:delText>
              </w:r>
              <w:bookmarkStart w:id="5515" w:name="_Toc462765529"/>
              <w:bookmarkStart w:id="5516" w:name="_Toc462766807"/>
              <w:bookmarkStart w:id="5517" w:name="_Toc462786501"/>
              <w:bookmarkEnd w:id="5515"/>
              <w:bookmarkEnd w:id="5516"/>
              <w:bookmarkEnd w:id="5517"/>
            </w:del>
          </w:p>
        </w:tc>
        <w:bookmarkStart w:id="5518" w:name="_Toc462765530"/>
        <w:bookmarkStart w:id="5519" w:name="_Toc462766808"/>
        <w:bookmarkStart w:id="5520" w:name="_Toc462786502"/>
        <w:bookmarkEnd w:id="5518"/>
        <w:bookmarkEnd w:id="5519"/>
        <w:bookmarkEnd w:id="5520"/>
      </w:tr>
      <w:tr w:rsidR="00C9123C" w:rsidRPr="00ED115A" w:rsidDel="007A01D9" w:rsidTr="00D55AC7">
        <w:trPr>
          <w:cantSplit/>
          <w:jc w:val="center"/>
          <w:del w:id="5521"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522" w:author="Morita" w:date="2016-09-25T15:41:00Z"/>
                <w:sz w:val="20"/>
                <w:lang w:eastAsia="ja-JP"/>
              </w:rPr>
            </w:pPr>
            <w:del w:id="5523" w:author="Morita" w:date="2016-09-25T15:41:00Z">
              <w:r w:rsidRPr="00ED115A" w:rsidDel="007A01D9">
                <w:rPr>
                  <w:sz w:val="20"/>
                  <w:lang w:eastAsia="ja-JP"/>
                </w:rPr>
                <w:delText>SG13</w:delText>
              </w:r>
              <w:bookmarkStart w:id="5524" w:name="_Toc462765531"/>
              <w:bookmarkStart w:id="5525" w:name="_Toc462766809"/>
              <w:bookmarkStart w:id="5526" w:name="_Toc462786503"/>
              <w:bookmarkEnd w:id="5524"/>
              <w:bookmarkEnd w:id="5525"/>
              <w:bookmarkEnd w:id="5526"/>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527" w:author="Morita" w:date="2016-09-25T15:41:00Z"/>
                <w:sz w:val="20"/>
                <w:lang w:eastAsia="ja-JP"/>
              </w:rPr>
            </w:pPr>
            <w:del w:id="5528" w:author="Morita" w:date="2016-09-25T15:41:00Z">
              <w:r w:rsidRPr="00ED115A" w:rsidDel="007A01D9">
                <w:rPr>
                  <w:rFonts w:hint="eastAsia"/>
                  <w:sz w:val="20"/>
                  <w:lang w:eastAsia="ja-JP"/>
                </w:rPr>
                <w:delText>Y.2</w:delText>
              </w:r>
              <w:r w:rsidRPr="00ED115A" w:rsidDel="007A01D9">
                <w:rPr>
                  <w:sz w:val="20"/>
                  <w:lang w:eastAsia="ja-JP"/>
                </w:rPr>
                <w:delText>201</w:delText>
              </w:r>
              <w:bookmarkStart w:id="5529" w:name="_Toc462765532"/>
              <w:bookmarkStart w:id="5530" w:name="_Toc462766810"/>
              <w:bookmarkStart w:id="5531" w:name="_Toc462786504"/>
              <w:bookmarkEnd w:id="5529"/>
              <w:bookmarkEnd w:id="5530"/>
              <w:bookmarkEnd w:id="5531"/>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532" w:author="Morita" w:date="2016-09-25T15:41:00Z"/>
                <w:sz w:val="20"/>
                <w:lang w:eastAsia="ja-JP"/>
              </w:rPr>
            </w:pPr>
            <w:del w:id="5533" w:author="Morita" w:date="2016-09-25T15:41:00Z">
              <w:r w:rsidRPr="00ED115A" w:rsidDel="007A01D9">
                <w:rPr>
                  <w:sz w:val="20"/>
                  <w:lang w:eastAsia="ja-JP"/>
                </w:rPr>
                <w:delText xml:space="preserve">NGN release 1 requirements  </w:delText>
              </w:r>
              <w:bookmarkStart w:id="5534" w:name="_Toc462765533"/>
              <w:bookmarkStart w:id="5535" w:name="_Toc462766811"/>
              <w:bookmarkStart w:id="5536" w:name="_Toc462786505"/>
              <w:bookmarkEnd w:id="5534"/>
              <w:bookmarkEnd w:id="5535"/>
              <w:bookmarkEnd w:id="5536"/>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537" w:author="Morita" w:date="2016-09-25T15:41:00Z"/>
                <w:sz w:val="20"/>
                <w:lang w:eastAsia="ja-JP"/>
              </w:rPr>
            </w:pPr>
            <w:del w:id="5538" w:author="Morita" w:date="2016-09-25T15:41:00Z">
              <w:r w:rsidRPr="00ED115A" w:rsidDel="007A01D9">
                <w:rPr>
                  <w:sz w:val="20"/>
                  <w:lang w:eastAsia="ja-JP"/>
                </w:rPr>
                <w:delText>04/2007</w:delText>
              </w:r>
              <w:bookmarkStart w:id="5539" w:name="_Toc462765534"/>
              <w:bookmarkStart w:id="5540" w:name="_Toc462766812"/>
              <w:bookmarkStart w:id="5541" w:name="_Toc462786506"/>
              <w:bookmarkEnd w:id="5539"/>
              <w:bookmarkEnd w:id="5540"/>
              <w:bookmarkEnd w:id="5541"/>
            </w:del>
          </w:p>
        </w:tc>
        <w:bookmarkStart w:id="5542" w:name="_Toc462765535"/>
        <w:bookmarkStart w:id="5543" w:name="_Toc462766813"/>
        <w:bookmarkStart w:id="5544" w:name="_Toc462786507"/>
        <w:bookmarkEnd w:id="5542"/>
        <w:bookmarkEnd w:id="5543"/>
        <w:bookmarkEnd w:id="5544"/>
      </w:tr>
      <w:tr w:rsidR="00C9123C" w:rsidRPr="00ED115A" w:rsidDel="007A01D9" w:rsidTr="00D55AC7">
        <w:trPr>
          <w:cantSplit/>
          <w:jc w:val="center"/>
          <w:del w:id="5545"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546" w:author="Morita" w:date="2016-09-25T15:41:00Z"/>
                <w:sz w:val="20"/>
                <w:lang w:eastAsia="ja-JP"/>
              </w:rPr>
            </w:pPr>
            <w:del w:id="5547" w:author="Morita" w:date="2016-09-25T15:41:00Z">
              <w:r w:rsidRPr="00ED115A" w:rsidDel="007A01D9">
                <w:rPr>
                  <w:sz w:val="20"/>
                  <w:lang w:eastAsia="ja-JP"/>
                </w:rPr>
                <w:delText>SG13</w:delText>
              </w:r>
              <w:bookmarkStart w:id="5548" w:name="_Toc462765536"/>
              <w:bookmarkStart w:id="5549" w:name="_Toc462766814"/>
              <w:bookmarkStart w:id="5550" w:name="_Toc462786508"/>
              <w:bookmarkEnd w:id="5548"/>
              <w:bookmarkEnd w:id="5549"/>
              <w:bookmarkEnd w:id="5550"/>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551" w:author="Morita" w:date="2016-09-25T15:41:00Z"/>
                <w:sz w:val="20"/>
                <w:lang w:eastAsia="ja-JP"/>
              </w:rPr>
            </w:pPr>
            <w:del w:id="5552" w:author="Morita" w:date="2016-09-25T15:41:00Z">
              <w:r w:rsidRPr="00ED115A" w:rsidDel="007A01D9">
                <w:rPr>
                  <w:rFonts w:hint="eastAsia"/>
                  <w:sz w:val="20"/>
                  <w:lang w:eastAsia="ja-JP"/>
                </w:rPr>
                <w:delText>Y.2</w:delText>
              </w:r>
              <w:r w:rsidRPr="00ED115A" w:rsidDel="007A01D9">
                <w:rPr>
                  <w:sz w:val="20"/>
                  <w:lang w:eastAsia="ja-JP"/>
                </w:rPr>
                <w:delText>205</w:delText>
              </w:r>
              <w:bookmarkStart w:id="5553" w:name="_Toc462765537"/>
              <w:bookmarkStart w:id="5554" w:name="_Toc462766815"/>
              <w:bookmarkStart w:id="5555" w:name="_Toc462786509"/>
              <w:bookmarkEnd w:id="5553"/>
              <w:bookmarkEnd w:id="5554"/>
              <w:bookmarkEnd w:id="5555"/>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556" w:author="Morita" w:date="2016-09-25T15:41:00Z"/>
                <w:sz w:val="20"/>
                <w:lang w:eastAsia="ja-JP"/>
              </w:rPr>
            </w:pPr>
            <w:del w:id="5557" w:author="Morita" w:date="2016-09-25T15:41:00Z">
              <w:r w:rsidRPr="00ED115A" w:rsidDel="007A01D9">
                <w:rPr>
                  <w:sz w:val="20"/>
                  <w:lang w:eastAsia="ja-JP"/>
                </w:rPr>
                <w:delText xml:space="preserve">Next Generation Networks – Emergency telecommunications – Technical considerations  </w:delText>
              </w:r>
              <w:bookmarkStart w:id="5558" w:name="_Toc462765538"/>
              <w:bookmarkStart w:id="5559" w:name="_Toc462766816"/>
              <w:bookmarkStart w:id="5560" w:name="_Toc462786510"/>
              <w:bookmarkEnd w:id="5558"/>
              <w:bookmarkEnd w:id="5559"/>
              <w:bookmarkEnd w:id="5560"/>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561" w:author="Morita" w:date="2016-09-25T15:41:00Z"/>
                <w:sz w:val="20"/>
                <w:lang w:eastAsia="ja-JP"/>
              </w:rPr>
            </w:pPr>
            <w:bookmarkStart w:id="5562" w:name="_Toc462765539"/>
            <w:bookmarkStart w:id="5563" w:name="_Toc462766817"/>
            <w:bookmarkStart w:id="5564" w:name="_Toc462786511"/>
            <w:bookmarkEnd w:id="5562"/>
            <w:bookmarkEnd w:id="5563"/>
            <w:bookmarkEnd w:id="5564"/>
          </w:p>
        </w:tc>
        <w:bookmarkStart w:id="5565" w:name="_Toc462765540"/>
        <w:bookmarkStart w:id="5566" w:name="_Toc462766818"/>
        <w:bookmarkStart w:id="5567" w:name="_Toc462786512"/>
        <w:bookmarkEnd w:id="5565"/>
        <w:bookmarkEnd w:id="5566"/>
        <w:bookmarkEnd w:id="5567"/>
      </w:tr>
      <w:tr w:rsidR="00C9123C" w:rsidRPr="00ED115A" w:rsidDel="007A01D9" w:rsidTr="00D55AC7">
        <w:trPr>
          <w:cantSplit/>
          <w:jc w:val="center"/>
          <w:del w:id="5568"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569" w:author="Morita" w:date="2016-09-25T15:41:00Z"/>
                <w:sz w:val="20"/>
                <w:lang w:eastAsia="ja-JP"/>
              </w:rPr>
            </w:pPr>
            <w:del w:id="5570" w:author="Morita" w:date="2016-09-25T15:41:00Z">
              <w:r w:rsidRPr="00ED115A" w:rsidDel="007A01D9">
                <w:rPr>
                  <w:sz w:val="20"/>
                  <w:lang w:eastAsia="ja-JP"/>
                </w:rPr>
                <w:delText>SG13</w:delText>
              </w:r>
              <w:bookmarkStart w:id="5571" w:name="_Toc462765541"/>
              <w:bookmarkStart w:id="5572" w:name="_Toc462766819"/>
              <w:bookmarkStart w:id="5573" w:name="_Toc462786513"/>
              <w:bookmarkEnd w:id="5571"/>
              <w:bookmarkEnd w:id="5572"/>
              <w:bookmarkEnd w:id="5573"/>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574" w:author="Morita" w:date="2016-09-25T15:41:00Z"/>
                <w:sz w:val="20"/>
                <w:lang w:eastAsia="ja-JP"/>
              </w:rPr>
            </w:pPr>
            <w:del w:id="5575" w:author="Morita" w:date="2016-09-25T15:41:00Z">
              <w:r w:rsidRPr="00ED115A" w:rsidDel="007A01D9">
                <w:rPr>
                  <w:rFonts w:hint="eastAsia"/>
                  <w:sz w:val="20"/>
                  <w:lang w:eastAsia="ja-JP"/>
                </w:rPr>
                <w:delText>Y.2</w:delText>
              </w:r>
              <w:r w:rsidRPr="00ED115A" w:rsidDel="007A01D9">
                <w:rPr>
                  <w:sz w:val="20"/>
                  <w:lang w:eastAsia="ja-JP"/>
                </w:rPr>
                <w:delText>211</w:delText>
              </w:r>
              <w:bookmarkStart w:id="5576" w:name="_Toc462765542"/>
              <w:bookmarkStart w:id="5577" w:name="_Toc462766820"/>
              <w:bookmarkStart w:id="5578" w:name="_Toc462786514"/>
              <w:bookmarkEnd w:id="5576"/>
              <w:bookmarkEnd w:id="5577"/>
              <w:bookmarkEnd w:id="5578"/>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579" w:author="Morita" w:date="2016-09-25T15:41:00Z"/>
                <w:sz w:val="20"/>
                <w:lang w:eastAsia="ja-JP"/>
              </w:rPr>
            </w:pPr>
            <w:del w:id="5580" w:author="Morita" w:date="2016-09-25T15:41:00Z">
              <w:r w:rsidRPr="00ED115A" w:rsidDel="007A01D9">
                <w:rPr>
                  <w:sz w:val="20"/>
                  <w:lang w:eastAsia="ja-JP"/>
                </w:rPr>
                <w:delText xml:space="preserve">IMS-based real-time conversational multimedia services over NGN  </w:delText>
              </w:r>
              <w:bookmarkStart w:id="5581" w:name="_Toc462765543"/>
              <w:bookmarkStart w:id="5582" w:name="_Toc462766821"/>
              <w:bookmarkStart w:id="5583" w:name="_Toc462786515"/>
              <w:bookmarkEnd w:id="5581"/>
              <w:bookmarkEnd w:id="5582"/>
              <w:bookmarkEnd w:id="5583"/>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584" w:author="Morita" w:date="2016-09-25T15:41:00Z"/>
                <w:sz w:val="20"/>
                <w:lang w:eastAsia="ja-JP"/>
              </w:rPr>
            </w:pPr>
            <w:del w:id="5585" w:author="Morita" w:date="2016-09-25T15:41:00Z">
              <w:r w:rsidRPr="00ED115A" w:rsidDel="007A01D9">
                <w:rPr>
                  <w:sz w:val="20"/>
                  <w:lang w:eastAsia="ja-JP"/>
                </w:rPr>
                <w:delText>10/2007</w:delText>
              </w:r>
              <w:bookmarkStart w:id="5586" w:name="_Toc462765544"/>
              <w:bookmarkStart w:id="5587" w:name="_Toc462766822"/>
              <w:bookmarkStart w:id="5588" w:name="_Toc462786516"/>
              <w:bookmarkEnd w:id="5586"/>
              <w:bookmarkEnd w:id="5587"/>
              <w:bookmarkEnd w:id="5588"/>
            </w:del>
          </w:p>
        </w:tc>
        <w:bookmarkStart w:id="5589" w:name="_Toc462765545"/>
        <w:bookmarkStart w:id="5590" w:name="_Toc462766823"/>
        <w:bookmarkStart w:id="5591" w:name="_Toc462786517"/>
        <w:bookmarkEnd w:id="5589"/>
        <w:bookmarkEnd w:id="5590"/>
        <w:bookmarkEnd w:id="5591"/>
      </w:tr>
      <w:tr w:rsidR="00C9123C" w:rsidRPr="00ED115A" w:rsidDel="007A01D9" w:rsidTr="00D55AC7">
        <w:trPr>
          <w:cantSplit/>
          <w:jc w:val="center"/>
          <w:del w:id="5592"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593" w:author="Morita" w:date="2016-09-25T15:41:00Z"/>
                <w:sz w:val="20"/>
                <w:lang w:eastAsia="ja-JP"/>
              </w:rPr>
            </w:pPr>
            <w:del w:id="5594" w:author="Morita" w:date="2016-09-25T15:41:00Z">
              <w:r w:rsidRPr="00ED115A" w:rsidDel="007A01D9">
                <w:rPr>
                  <w:sz w:val="20"/>
                  <w:lang w:eastAsia="ja-JP"/>
                </w:rPr>
                <w:delText>SG13</w:delText>
              </w:r>
              <w:bookmarkStart w:id="5595" w:name="_Toc462765546"/>
              <w:bookmarkStart w:id="5596" w:name="_Toc462766824"/>
              <w:bookmarkStart w:id="5597" w:name="_Toc462786518"/>
              <w:bookmarkEnd w:id="5595"/>
              <w:bookmarkEnd w:id="5596"/>
              <w:bookmarkEnd w:id="5597"/>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598" w:author="Morita" w:date="2016-09-25T15:41:00Z"/>
                <w:sz w:val="20"/>
                <w:lang w:eastAsia="ja-JP"/>
              </w:rPr>
            </w:pPr>
            <w:del w:id="5599" w:author="Morita" w:date="2016-09-25T15:41:00Z">
              <w:r w:rsidRPr="00ED115A" w:rsidDel="007A01D9">
                <w:rPr>
                  <w:rFonts w:hint="eastAsia"/>
                  <w:sz w:val="20"/>
                  <w:lang w:eastAsia="ja-JP"/>
                </w:rPr>
                <w:delText>Y.2</w:delText>
              </w:r>
              <w:r w:rsidRPr="00ED115A" w:rsidDel="007A01D9">
                <w:rPr>
                  <w:sz w:val="20"/>
                  <w:lang w:eastAsia="ja-JP"/>
                </w:rPr>
                <w:delText>212</w:delText>
              </w:r>
              <w:bookmarkStart w:id="5600" w:name="_Toc462765547"/>
              <w:bookmarkStart w:id="5601" w:name="_Toc462766825"/>
              <w:bookmarkStart w:id="5602" w:name="_Toc462786519"/>
              <w:bookmarkEnd w:id="5600"/>
              <w:bookmarkEnd w:id="5601"/>
              <w:bookmarkEnd w:id="5602"/>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603" w:author="Morita" w:date="2016-09-25T15:41:00Z"/>
                <w:sz w:val="20"/>
                <w:lang w:eastAsia="ja-JP"/>
              </w:rPr>
            </w:pPr>
            <w:del w:id="5604" w:author="Morita" w:date="2016-09-25T15:41:00Z">
              <w:r w:rsidRPr="00ED115A" w:rsidDel="007A01D9">
                <w:rPr>
                  <w:sz w:val="20"/>
                  <w:lang w:eastAsia="ja-JP"/>
                </w:rPr>
                <w:delText xml:space="preserve">Requirements of managed delivery services  </w:delText>
              </w:r>
              <w:bookmarkStart w:id="5605" w:name="_Toc462765548"/>
              <w:bookmarkStart w:id="5606" w:name="_Toc462766826"/>
              <w:bookmarkStart w:id="5607" w:name="_Toc462786520"/>
              <w:bookmarkEnd w:id="5605"/>
              <w:bookmarkEnd w:id="5606"/>
              <w:bookmarkEnd w:id="5607"/>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608" w:author="Morita" w:date="2016-09-25T15:41:00Z"/>
                <w:sz w:val="20"/>
                <w:lang w:eastAsia="ja-JP"/>
              </w:rPr>
            </w:pPr>
            <w:del w:id="5609" w:author="Morita" w:date="2016-09-25T15:41:00Z">
              <w:r w:rsidRPr="00ED115A" w:rsidDel="007A01D9">
                <w:rPr>
                  <w:sz w:val="20"/>
                  <w:lang w:eastAsia="ja-JP"/>
                </w:rPr>
                <w:delText>02/2008</w:delText>
              </w:r>
              <w:bookmarkStart w:id="5610" w:name="_Toc462765549"/>
              <w:bookmarkStart w:id="5611" w:name="_Toc462766827"/>
              <w:bookmarkStart w:id="5612" w:name="_Toc462786521"/>
              <w:bookmarkEnd w:id="5610"/>
              <w:bookmarkEnd w:id="5611"/>
              <w:bookmarkEnd w:id="5612"/>
            </w:del>
          </w:p>
        </w:tc>
        <w:bookmarkStart w:id="5613" w:name="_Toc462765550"/>
        <w:bookmarkStart w:id="5614" w:name="_Toc462766828"/>
        <w:bookmarkStart w:id="5615" w:name="_Toc462786522"/>
        <w:bookmarkEnd w:id="5613"/>
        <w:bookmarkEnd w:id="5614"/>
        <w:bookmarkEnd w:id="5615"/>
      </w:tr>
      <w:tr w:rsidR="00C9123C" w:rsidRPr="00ED115A" w:rsidDel="007A01D9" w:rsidTr="00D55AC7">
        <w:trPr>
          <w:cantSplit/>
          <w:jc w:val="center"/>
          <w:del w:id="5616"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617" w:author="Morita" w:date="2016-09-25T15:41:00Z"/>
                <w:sz w:val="20"/>
                <w:lang w:eastAsia="ja-JP"/>
              </w:rPr>
            </w:pPr>
            <w:del w:id="5618" w:author="Morita" w:date="2016-09-25T15:41:00Z">
              <w:r w:rsidRPr="00ED115A" w:rsidDel="007A01D9">
                <w:rPr>
                  <w:sz w:val="20"/>
                  <w:lang w:eastAsia="ja-JP"/>
                </w:rPr>
                <w:delText>SG13</w:delText>
              </w:r>
              <w:bookmarkStart w:id="5619" w:name="_Toc462765551"/>
              <w:bookmarkStart w:id="5620" w:name="_Toc462766829"/>
              <w:bookmarkStart w:id="5621" w:name="_Toc462786523"/>
              <w:bookmarkEnd w:id="5619"/>
              <w:bookmarkEnd w:id="5620"/>
              <w:bookmarkEnd w:id="5621"/>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622" w:author="Morita" w:date="2016-09-25T15:41:00Z"/>
                <w:sz w:val="20"/>
                <w:lang w:eastAsia="ja-JP"/>
              </w:rPr>
            </w:pPr>
            <w:del w:id="5623" w:author="Morita" w:date="2016-09-25T15:41:00Z">
              <w:r w:rsidRPr="00ED115A" w:rsidDel="007A01D9">
                <w:rPr>
                  <w:rFonts w:hint="eastAsia"/>
                  <w:sz w:val="20"/>
                  <w:lang w:eastAsia="ja-JP"/>
                </w:rPr>
                <w:delText>Y.2</w:delText>
              </w:r>
              <w:r w:rsidRPr="00ED115A" w:rsidDel="007A01D9">
                <w:rPr>
                  <w:sz w:val="20"/>
                  <w:lang w:eastAsia="ja-JP"/>
                </w:rPr>
                <w:delText>213</w:delText>
              </w:r>
              <w:bookmarkStart w:id="5624" w:name="_Toc462765552"/>
              <w:bookmarkStart w:id="5625" w:name="_Toc462766830"/>
              <w:bookmarkStart w:id="5626" w:name="_Toc462786524"/>
              <w:bookmarkEnd w:id="5624"/>
              <w:bookmarkEnd w:id="5625"/>
              <w:bookmarkEnd w:id="5626"/>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627" w:author="Morita" w:date="2016-09-25T15:41:00Z"/>
                <w:sz w:val="20"/>
                <w:lang w:eastAsia="ja-JP"/>
              </w:rPr>
            </w:pPr>
            <w:del w:id="5628" w:author="Morita" w:date="2016-09-25T15:41:00Z">
              <w:r w:rsidRPr="00ED115A" w:rsidDel="007A01D9">
                <w:rPr>
                  <w:sz w:val="20"/>
                  <w:lang w:eastAsia="ja-JP"/>
                </w:rPr>
                <w:delText xml:space="preserve">NGN service requirements and capabilities for network aspects of applications and services using tag-based identification  </w:delText>
              </w:r>
              <w:bookmarkStart w:id="5629" w:name="_Toc462765553"/>
              <w:bookmarkStart w:id="5630" w:name="_Toc462766831"/>
              <w:bookmarkStart w:id="5631" w:name="_Toc462786525"/>
              <w:bookmarkEnd w:id="5629"/>
              <w:bookmarkEnd w:id="5630"/>
              <w:bookmarkEnd w:id="5631"/>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632" w:author="Morita" w:date="2016-09-25T15:41:00Z"/>
                <w:sz w:val="20"/>
                <w:lang w:eastAsia="ja-JP"/>
              </w:rPr>
            </w:pPr>
            <w:del w:id="5633" w:author="Morita" w:date="2016-09-25T15:41:00Z">
              <w:r w:rsidRPr="00ED115A" w:rsidDel="007A01D9">
                <w:rPr>
                  <w:sz w:val="20"/>
                  <w:lang w:eastAsia="ja-JP"/>
                </w:rPr>
                <w:delText>09/2008</w:delText>
              </w:r>
              <w:bookmarkStart w:id="5634" w:name="_Toc462765554"/>
              <w:bookmarkStart w:id="5635" w:name="_Toc462766832"/>
              <w:bookmarkStart w:id="5636" w:name="_Toc462786526"/>
              <w:bookmarkEnd w:id="5634"/>
              <w:bookmarkEnd w:id="5635"/>
              <w:bookmarkEnd w:id="5636"/>
            </w:del>
          </w:p>
        </w:tc>
        <w:bookmarkStart w:id="5637" w:name="_Toc462765555"/>
        <w:bookmarkStart w:id="5638" w:name="_Toc462766833"/>
        <w:bookmarkStart w:id="5639" w:name="_Toc462786527"/>
        <w:bookmarkEnd w:id="5637"/>
        <w:bookmarkEnd w:id="5638"/>
        <w:bookmarkEnd w:id="5639"/>
      </w:tr>
      <w:tr w:rsidR="00C9123C" w:rsidRPr="00ED115A" w:rsidDel="007A01D9" w:rsidTr="00D55AC7">
        <w:trPr>
          <w:cantSplit/>
          <w:jc w:val="center"/>
          <w:del w:id="5640"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641" w:author="Morita" w:date="2016-09-25T15:41:00Z"/>
                <w:sz w:val="20"/>
                <w:lang w:eastAsia="ja-JP"/>
              </w:rPr>
            </w:pPr>
            <w:del w:id="5642" w:author="Morita" w:date="2016-09-25T15:41:00Z">
              <w:r w:rsidRPr="00ED115A" w:rsidDel="007A01D9">
                <w:rPr>
                  <w:sz w:val="20"/>
                  <w:lang w:eastAsia="ja-JP"/>
                </w:rPr>
                <w:delText>SG13</w:delText>
              </w:r>
              <w:bookmarkStart w:id="5643" w:name="_Toc462765556"/>
              <w:bookmarkStart w:id="5644" w:name="_Toc462766834"/>
              <w:bookmarkStart w:id="5645" w:name="_Toc462786528"/>
              <w:bookmarkEnd w:id="5643"/>
              <w:bookmarkEnd w:id="5644"/>
              <w:bookmarkEnd w:id="5645"/>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646" w:author="Morita" w:date="2016-09-25T15:41:00Z"/>
                <w:sz w:val="20"/>
                <w:lang w:eastAsia="ja-JP"/>
              </w:rPr>
            </w:pPr>
            <w:del w:id="5647" w:author="Morita" w:date="2016-09-25T15:41:00Z">
              <w:r w:rsidRPr="00ED115A" w:rsidDel="007A01D9">
                <w:rPr>
                  <w:rFonts w:hint="eastAsia"/>
                  <w:sz w:val="20"/>
                  <w:lang w:eastAsia="ja-JP"/>
                </w:rPr>
                <w:delText>Y.2</w:delText>
              </w:r>
              <w:r w:rsidRPr="00ED115A" w:rsidDel="007A01D9">
                <w:rPr>
                  <w:sz w:val="20"/>
                  <w:lang w:eastAsia="ja-JP"/>
                </w:rPr>
                <w:delText>215</w:delText>
              </w:r>
              <w:bookmarkStart w:id="5648" w:name="_Toc462765557"/>
              <w:bookmarkStart w:id="5649" w:name="_Toc462766835"/>
              <w:bookmarkStart w:id="5650" w:name="_Toc462786529"/>
              <w:bookmarkEnd w:id="5648"/>
              <w:bookmarkEnd w:id="5649"/>
              <w:bookmarkEnd w:id="5650"/>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651" w:author="Morita" w:date="2016-09-25T15:41:00Z"/>
                <w:sz w:val="20"/>
                <w:lang w:eastAsia="ja-JP"/>
              </w:rPr>
            </w:pPr>
            <w:del w:id="5652" w:author="Morita" w:date="2016-09-25T15:41:00Z">
              <w:r w:rsidRPr="00ED115A" w:rsidDel="007A01D9">
                <w:rPr>
                  <w:sz w:val="20"/>
                  <w:lang w:eastAsia="ja-JP"/>
                </w:rPr>
                <w:delText xml:space="preserve">Requirements and framework for the support of VPN services in NGN, including the mobile environment  </w:delText>
              </w:r>
              <w:bookmarkStart w:id="5653" w:name="_Toc462765558"/>
              <w:bookmarkStart w:id="5654" w:name="_Toc462766836"/>
              <w:bookmarkStart w:id="5655" w:name="_Toc462786530"/>
              <w:bookmarkEnd w:id="5653"/>
              <w:bookmarkEnd w:id="5654"/>
              <w:bookmarkEnd w:id="5655"/>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656" w:author="Morita" w:date="2016-09-25T15:41:00Z"/>
                <w:sz w:val="20"/>
                <w:lang w:eastAsia="ja-JP"/>
              </w:rPr>
            </w:pPr>
            <w:del w:id="5657" w:author="Morita" w:date="2016-09-25T15:41:00Z">
              <w:r w:rsidRPr="00ED115A" w:rsidDel="007A01D9">
                <w:rPr>
                  <w:sz w:val="20"/>
                  <w:lang w:eastAsia="ja-JP"/>
                </w:rPr>
                <w:delText>06/2009</w:delText>
              </w:r>
              <w:bookmarkStart w:id="5658" w:name="_Toc462765559"/>
              <w:bookmarkStart w:id="5659" w:name="_Toc462766837"/>
              <w:bookmarkStart w:id="5660" w:name="_Toc462786531"/>
              <w:bookmarkEnd w:id="5658"/>
              <w:bookmarkEnd w:id="5659"/>
              <w:bookmarkEnd w:id="5660"/>
            </w:del>
          </w:p>
        </w:tc>
        <w:bookmarkStart w:id="5661" w:name="_Toc462765560"/>
        <w:bookmarkStart w:id="5662" w:name="_Toc462766838"/>
        <w:bookmarkStart w:id="5663" w:name="_Toc462786532"/>
        <w:bookmarkEnd w:id="5661"/>
        <w:bookmarkEnd w:id="5662"/>
        <w:bookmarkEnd w:id="5663"/>
      </w:tr>
      <w:tr w:rsidR="00C9123C" w:rsidRPr="00ED115A" w:rsidDel="007A01D9" w:rsidTr="00D55AC7">
        <w:trPr>
          <w:cantSplit/>
          <w:jc w:val="center"/>
          <w:del w:id="5664"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665" w:author="Morita" w:date="2016-09-25T15:41:00Z"/>
                <w:sz w:val="20"/>
                <w:lang w:eastAsia="ja-JP"/>
              </w:rPr>
            </w:pPr>
            <w:del w:id="5666" w:author="Morita" w:date="2016-09-25T15:41:00Z">
              <w:r w:rsidRPr="00ED115A" w:rsidDel="007A01D9">
                <w:rPr>
                  <w:sz w:val="20"/>
                  <w:lang w:eastAsia="ja-JP"/>
                </w:rPr>
                <w:delText>SG13</w:delText>
              </w:r>
              <w:bookmarkStart w:id="5667" w:name="_Toc462765561"/>
              <w:bookmarkStart w:id="5668" w:name="_Toc462766839"/>
              <w:bookmarkStart w:id="5669" w:name="_Toc462786533"/>
              <w:bookmarkEnd w:id="5667"/>
              <w:bookmarkEnd w:id="5668"/>
              <w:bookmarkEnd w:id="5669"/>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670" w:author="Morita" w:date="2016-09-25T15:41:00Z"/>
                <w:sz w:val="20"/>
                <w:lang w:eastAsia="ja-JP"/>
              </w:rPr>
            </w:pPr>
            <w:del w:id="5671" w:author="Morita" w:date="2016-09-25T15:41:00Z">
              <w:r w:rsidRPr="00ED115A" w:rsidDel="007A01D9">
                <w:rPr>
                  <w:rFonts w:hint="eastAsia"/>
                  <w:sz w:val="20"/>
                  <w:lang w:eastAsia="ja-JP"/>
                </w:rPr>
                <w:delText>Y.2</w:delText>
              </w:r>
              <w:r w:rsidRPr="00ED115A" w:rsidDel="007A01D9">
                <w:rPr>
                  <w:sz w:val="20"/>
                  <w:lang w:eastAsia="ja-JP"/>
                </w:rPr>
                <w:delText>232</w:delText>
              </w:r>
              <w:bookmarkStart w:id="5672" w:name="_Toc462765562"/>
              <w:bookmarkStart w:id="5673" w:name="_Toc462766840"/>
              <w:bookmarkStart w:id="5674" w:name="_Toc462786534"/>
              <w:bookmarkEnd w:id="5672"/>
              <w:bookmarkEnd w:id="5673"/>
              <w:bookmarkEnd w:id="5674"/>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675" w:author="Morita" w:date="2016-09-25T15:41:00Z"/>
                <w:sz w:val="20"/>
                <w:lang w:eastAsia="ja-JP"/>
              </w:rPr>
            </w:pPr>
            <w:del w:id="5676" w:author="Morita" w:date="2016-09-25T15:41:00Z">
              <w:r w:rsidRPr="00ED115A" w:rsidDel="007A01D9">
                <w:rPr>
                  <w:sz w:val="20"/>
                  <w:lang w:eastAsia="ja-JP"/>
                </w:rPr>
                <w:delText xml:space="preserve">NGN convergence service model and scenario using web services  </w:delText>
              </w:r>
              <w:bookmarkStart w:id="5677" w:name="_Toc462765563"/>
              <w:bookmarkStart w:id="5678" w:name="_Toc462766841"/>
              <w:bookmarkStart w:id="5679" w:name="_Toc462786535"/>
              <w:bookmarkEnd w:id="5677"/>
              <w:bookmarkEnd w:id="5678"/>
              <w:bookmarkEnd w:id="5679"/>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680" w:author="Morita" w:date="2016-09-25T15:41:00Z"/>
                <w:sz w:val="20"/>
                <w:lang w:eastAsia="ja-JP"/>
              </w:rPr>
            </w:pPr>
            <w:del w:id="5681" w:author="Morita" w:date="2016-09-25T15:41:00Z">
              <w:r w:rsidRPr="00ED115A" w:rsidDel="007A01D9">
                <w:rPr>
                  <w:sz w:val="20"/>
                  <w:lang w:eastAsia="ja-JP"/>
                </w:rPr>
                <w:delText>01/2008</w:delText>
              </w:r>
              <w:bookmarkStart w:id="5682" w:name="_Toc462765564"/>
              <w:bookmarkStart w:id="5683" w:name="_Toc462766842"/>
              <w:bookmarkStart w:id="5684" w:name="_Toc462786536"/>
              <w:bookmarkEnd w:id="5682"/>
              <w:bookmarkEnd w:id="5683"/>
              <w:bookmarkEnd w:id="5684"/>
            </w:del>
          </w:p>
        </w:tc>
        <w:bookmarkStart w:id="5685" w:name="_Toc462765565"/>
        <w:bookmarkStart w:id="5686" w:name="_Toc462766843"/>
        <w:bookmarkStart w:id="5687" w:name="_Toc462786537"/>
        <w:bookmarkEnd w:id="5685"/>
        <w:bookmarkEnd w:id="5686"/>
        <w:bookmarkEnd w:id="5687"/>
      </w:tr>
      <w:tr w:rsidR="00C9123C" w:rsidRPr="00ED115A" w:rsidDel="007A01D9" w:rsidTr="00D55AC7">
        <w:trPr>
          <w:cantSplit/>
          <w:jc w:val="center"/>
          <w:del w:id="5688"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689" w:author="Morita" w:date="2016-09-25T15:41:00Z"/>
                <w:sz w:val="20"/>
                <w:lang w:eastAsia="ja-JP"/>
              </w:rPr>
            </w:pPr>
            <w:del w:id="5690" w:author="Morita" w:date="2016-09-25T15:41:00Z">
              <w:r w:rsidRPr="00ED115A" w:rsidDel="007A01D9">
                <w:rPr>
                  <w:sz w:val="20"/>
                  <w:lang w:eastAsia="ja-JP"/>
                </w:rPr>
                <w:delText>SG13</w:delText>
              </w:r>
              <w:bookmarkStart w:id="5691" w:name="_Toc462765566"/>
              <w:bookmarkStart w:id="5692" w:name="_Toc462766844"/>
              <w:bookmarkStart w:id="5693" w:name="_Toc462786538"/>
              <w:bookmarkEnd w:id="5691"/>
              <w:bookmarkEnd w:id="5692"/>
              <w:bookmarkEnd w:id="5693"/>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694" w:author="Morita" w:date="2016-09-25T15:41:00Z"/>
                <w:sz w:val="20"/>
                <w:lang w:eastAsia="ja-JP"/>
              </w:rPr>
            </w:pPr>
            <w:del w:id="5695" w:author="Morita" w:date="2016-09-25T15:41:00Z">
              <w:r w:rsidRPr="00ED115A" w:rsidDel="007A01D9">
                <w:rPr>
                  <w:rFonts w:hint="eastAsia"/>
                  <w:sz w:val="20"/>
                  <w:lang w:eastAsia="ja-JP"/>
                </w:rPr>
                <w:delText>Y.2</w:delText>
              </w:r>
              <w:r w:rsidRPr="00ED115A" w:rsidDel="007A01D9">
                <w:rPr>
                  <w:sz w:val="20"/>
                  <w:lang w:eastAsia="ja-JP"/>
                </w:rPr>
                <w:delText>233</w:delText>
              </w:r>
              <w:bookmarkStart w:id="5696" w:name="_Toc462765567"/>
              <w:bookmarkStart w:id="5697" w:name="_Toc462766845"/>
              <w:bookmarkStart w:id="5698" w:name="_Toc462786539"/>
              <w:bookmarkEnd w:id="5696"/>
              <w:bookmarkEnd w:id="5697"/>
              <w:bookmarkEnd w:id="5698"/>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699" w:author="Morita" w:date="2016-09-25T15:41:00Z"/>
                <w:sz w:val="20"/>
                <w:lang w:eastAsia="ja-JP"/>
              </w:rPr>
            </w:pPr>
            <w:del w:id="5700" w:author="Morita" w:date="2016-09-25T15:41:00Z">
              <w:r w:rsidRPr="00ED115A" w:rsidDel="007A01D9">
                <w:rPr>
                  <w:sz w:val="20"/>
                  <w:lang w:eastAsia="ja-JP"/>
                </w:rPr>
                <w:delText xml:space="preserve">Requirements and framework allowing accounting and charging capabilities in NGN  </w:delText>
              </w:r>
              <w:bookmarkStart w:id="5701" w:name="_Toc462765568"/>
              <w:bookmarkStart w:id="5702" w:name="_Toc462766846"/>
              <w:bookmarkStart w:id="5703" w:name="_Toc462786540"/>
              <w:bookmarkEnd w:id="5701"/>
              <w:bookmarkEnd w:id="5702"/>
              <w:bookmarkEnd w:id="5703"/>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704" w:author="Morita" w:date="2016-09-25T15:41:00Z"/>
                <w:sz w:val="20"/>
                <w:lang w:eastAsia="ja-JP"/>
              </w:rPr>
            </w:pPr>
            <w:del w:id="5705" w:author="Morita" w:date="2016-09-25T15:41:00Z">
              <w:r w:rsidRPr="00ED115A" w:rsidDel="007A01D9">
                <w:rPr>
                  <w:sz w:val="20"/>
                  <w:lang w:eastAsia="ja-JP"/>
                </w:rPr>
                <w:delText>01/2008</w:delText>
              </w:r>
              <w:bookmarkStart w:id="5706" w:name="_Toc462765569"/>
              <w:bookmarkStart w:id="5707" w:name="_Toc462766847"/>
              <w:bookmarkStart w:id="5708" w:name="_Toc462786541"/>
              <w:bookmarkEnd w:id="5706"/>
              <w:bookmarkEnd w:id="5707"/>
              <w:bookmarkEnd w:id="5708"/>
            </w:del>
          </w:p>
        </w:tc>
        <w:bookmarkStart w:id="5709" w:name="_Toc462765570"/>
        <w:bookmarkStart w:id="5710" w:name="_Toc462766848"/>
        <w:bookmarkStart w:id="5711" w:name="_Toc462786542"/>
        <w:bookmarkEnd w:id="5709"/>
        <w:bookmarkEnd w:id="5710"/>
        <w:bookmarkEnd w:id="5711"/>
      </w:tr>
      <w:tr w:rsidR="00C9123C" w:rsidRPr="00ED115A" w:rsidDel="007A01D9" w:rsidTr="00D55AC7">
        <w:trPr>
          <w:cantSplit/>
          <w:jc w:val="center"/>
          <w:del w:id="5712"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713" w:author="Morita" w:date="2016-09-25T15:41:00Z"/>
                <w:sz w:val="20"/>
                <w:lang w:eastAsia="ja-JP"/>
              </w:rPr>
            </w:pPr>
            <w:del w:id="5714" w:author="Morita" w:date="2016-09-25T15:41:00Z">
              <w:r w:rsidRPr="00ED115A" w:rsidDel="007A01D9">
                <w:rPr>
                  <w:sz w:val="20"/>
                  <w:lang w:eastAsia="ja-JP"/>
                </w:rPr>
                <w:delText>SG13</w:delText>
              </w:r>
              <w:bookmarkStart w:id="5715" w:name="_Toc462765571"/>
              <w:bookmarkStart w:id="5716" w:name="_Toc462766849"/>
              <w:bookmarkStart w:id="5717" w:name="_Toc462786543"/>
              <w:bookmarkEnd w:id="5715"/>
              <w:bookmarkEnd w:id="5716"/>
              <w:bookmarkEnd w:id="5717"/>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718" w:author="Morita" w:date="2016-09-25T15:41:00Z"/>
                <w:sz w:val="20"/>
                <w:lang w:eastAsia="ja-JP"/>
              </w:rPr>
            </w:pPr>
            <w:del w:id="5719" w:author="Morita" w:date="2016-09-25T15:41:00Z">
              <w:r w:rsidRPr="00ED115A" w:rsidDel="007A01D9">
                <w:rPr>
                  <w:rFonts w:hint="eastAsia"/>
                  <w:sz w:val="20"/>
                  <w:lang w:eastAsia="ja-JP"/>
                </w:rPr>
                <w:delText>Y.2</w:delText>
              </w:r>
              <w:r w:rsidRPr="00ED115A" w:rsidDel="007A01D9">
                <w:rPr>
                  <w:sz w:val="20"/>
                  <w:lang w:eastAsia="ja-JP"/>
                </w:rPr>
                <w:delText>234</w:delText>
              </w:r>
              <w:bookmarkStart w:id="5720" w:name="_Toc462765572"/>
              <w:bookmarkStart w:id="5721" w:name="_Toc462766850"/>
              <w:bookmarkStart w:id="5722" w:name="_Toc462786544"/>
              <w:bookmarkEnd w:id="5720"/>
              <w:bookmarkEnd w:id="5721"/>
              <w:bookmarkEnd w:id="5722"/>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723" w:author="Morita" w:date="2016-09-25T15:41:00Z"/>
                <w:sz w:val="20"/>
                <w:lang w:eastAsia="ja-JP"/>
              </w:rPr>
            </w:pPr>
            <w:del w:id="5724" w:author="Morita" w:date="2016-09-25T15:41:00Z">
              <w:r w:rsidRPr="00ED115A" w:rsidDel="007A01D9">
                <w:rPr>
                  <w:sz w:val="20"/>
                  <w:lang w:eastAsia="ja-JP"/>
                </w:rPr>
                <w:delText xml:space="preserve">Open service environment capabilities for NGN  </w:delText>
              </w:r>
              <w:bookmarkStart w:id="5725" w:name="_Toc462765573"/>
              <w:bookmarkStart w:id="5726" w:name="_Toc462766851"/>
              <w:bookmarkStart w:id="5727" w:name="_Toc462786545"/>
              <w:bookmarkEnd w:id="5725"/>
              <w:bookmarkEnd w:id="5726"/>
              <w:bookmarkEnd w:id="5727"/>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728" w:author="Morita" w:date="2016-09-25T15:41:00Z"/>
                <w:sz w:val="20"/>
                <w:lang w:eastAsia="ja-JP"/>
              </w:rPr>
            </w:pPr>
            <w:del w:id="5729" w:author="Morita" w:date="2016-09-25T15:41:00Z">
              <w:r w:rsidRPr="00ED115A" w:rsidDel="007A01D9">
                <w:rPr>
                  <w:sz w:val="20"/>
                  <w:lang w:eastAsia="ja-JP"/>
                </w:rPr>
                <w:delText>09/2008</w:delText>
              </w:r>
              <w:bookmarkStart w:id="5730" w:name="_Toc462765574"/>
              <w:bookmarkStart w:id="5731" w:name="_Toc462766852"/>
              <w:bookmarkStart w:id="5732" w:name="_Toc462786546"/>
              <w:bookmarkEnd w:id="5730"/>
              <w:bookmarkEnd w:id="5731"/>
              <w:bookmarkEnd w:id="5732"/>
            </w:del>
          </w:p>
        </w:tc>
        <w:bookmarkStart w:id="5733" w:name="_Toc462765575"/>
        <w:bookmarkStart w:id="5734" w:name="_Toc462766853"/>
        <w:bookmarkStart w:id="5735" w:name="_Toc462786547"/>
        <w:bookmarkEnd w:id="5733"/>
        <w:bookmarkEnd w:id="5734"/>
        <w:bookmarkEnd w:id="5735"/>
      </w:tr>
      <w:tr w:rsidR="00C9123C" w:rsidRPr="00ED115A" w:rsidDel="007A01D9" w:rsidTr="00D55AC7">
        <w:trPr>
          <w:cantSplit/>
          <w:jc w:val="center"/>
          <w:del w:id="5736"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737" w:author="Morita" w:date="2016-09-25T15:41:00Z"/>
                <w:sz w:val="20"/>
                <w:lang w:eastAsia="ja-JP"/>
              </w:rPr>
            </w:pPr>
            <w:del w:id="5738" w:author="Morita" w:date="2016-09-25T15:41:00Z">
              <w:r w:rsidRPr="00ED115A" w:rsidDel="007A01D9">
                <w:rPr>
                  <w:sz w:val="20"/>
                  <w:lang w:eastAsia="ja-JP"/>
                </w:rPr>
                <w:delText>SG13</w:delText>
              </w:r>
              <w:bookmarkStart w:id="5739" w:name="_Toc462765576"/>
              <w:bookmarkStart w:id="5740" w:name="_Toc462766854"/>
              <w:bookmarkStart w:id="5741" w:name="_Toc462786548"/>
              <w:bookmarkEnd w:id="5739"/>
              <w:bookmarkEnd w:id="5740"/>
              <w:bookmarkEnd w:id="5741"/>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742" w:author="Morita" w:date="2016-09-25T15:41:00Z"/>
                <w:sz w:val="20"/>
                <w:lang w:eastAsia="ja-JP"/>
              </w:rPr>
            </w:pPr>
            <w:del w:id="5743" w:author="Morita" w:date="2016-09-25T15:41:00Z">
              <w:r w:rsidRPr="00ED115A" w:rsidDel="007A01D9">
                <w:rPr>
                  <w:rFonts w:hint="eastAsia"/>
                  <w:sz w:val="20"/>
                  <w:lang w:eastAsia="ja-JP"/>
                </w:rPr>
                <w:delText>Y.2</w:delText>
              </w:r>
              <w:r w:rsidRPr="00ED115A" w:rsidDel="007A01D9">
                <w:rPr>
                  <w:sz w:val="20"/>
                  <w:lang w:eastAsia="ja-JP"/>
                </w:rPr>
                <w:delText>235</w:delText>
              </w:r>
              <w:bookmarkStart w:id="5744" w:name="_Toc462765577"/>
              <w:bookmarkStart w:id="5745" w:name="_Toc462766855"/>
              <w:bookmarkStart w:id="5746" w:name="_Toc462786549"/>
              <w:bookmarkEnd w:id="5744"/>
              <w:bookmarkEnd w:id="5745"/>
              <w:bookmarkEnd w:id="5746"/>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747" w:author="Morita" w:date="2016-09-25T15:41:00Z"/>
                <w:sz w:val="20"/>
                <w:lang w:eastAsia="ja-JP"/>
              </w:rPr>
            </w:pPr>
            <w:del w:id="5748" w:author="Morita" w:date="2016-09-25T15:41:00Z">
              <w:r w:rsidRPr="00ED115A" w:rsidDel="007A01D9">
                <w:rPr>
                  <w:sz w:val="20"/>
                  <w:lang w:eastAsia="ja-JP"/>
                </w:rPr>
                <w:delText xml:space="preserve">Converged web-browsing service scenarios in NGN  </w:delText>
              </w:r>
              <w:bookmarkStart w:id="5749" w:name="_Toc462765578"/>
              <w:bookmarkStart w:id="5750" w:name="_Toc462766856"/>
              <w:bookmarkStart w:id="5751" w:name="_Toc462786550"/>
              <w:bookmarkEnd w:id="5749"/>
              <w:bookmarkEnd w:id="5750"/>
              <w:bookmarkEnd w:id="5751"/>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752" w:author="Morita" w:date="2016-09-25T15:41:00Z"/>
                <w:sz w:val="20"/>
                <w:lang w:eastAsia="ja-JP"/>
              </w:rPr>
            </w:pPr>
            <w:del w:id="5753" w:author="Morita" w:date="2016-09-25T15:41:00Z">
              <w:r w:rsidRPr="00ED115A" w:rsidDel="007A01D9">
                <w:rPr>
                  <w:sz w:val="20"/>
                  <w:lang w:eastAsia="ja-JP"/>
                </w:rPr>
                <w:delText>11/2008</w:delText>
              </w:r>
              <w:bookmarkStart w:id="5754" w:name="_Toc462765579"/>
              <w:bookmarkStart w:id="5755" w:name="_Toc462766857"/>
              <w:bookmarkStart w:id="5756" w:name="_Toc462786551"/>
              <w:bookmarkEnd w:id="5754"/>
              <w:bookmarkEnd w:id="5755"/>
              <w:bookmarkEnd w:id="5756"/>
            </w:del>
          </w:p>
        </w:tc>
        <w:bookmarkStart w:id="5757" w:name="_Toc462765580"/>
        <w:bookmarkStart w:id="5758" w:name="_Toc462766858"/>
        <w:bookmarkStart w:id="5759" w:name="_Toc462786552"/>
        <w:bookmarkEnd w:id="5757"/>
        <w:bookmarkEnd w:id="5758"/>
        <w:bookmarkEnd w:id="5759"/>
      </w:tr>
      <w:tr w:rsidR="00C9123C" w:rsidRPr="00ED115A" w:rsidDel="007A01D9" w:rsidTr="00D55AC7">
        <w:trPr>
          <w:cantSplit/>
          <w:jc w:val="center"/>
          <w:del w:id="5760"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761" w:author="Morita" w:date="2016-09-25T15:41:00Z"/>
                <w:sz w:val="20"/>
                <w:lang w:eastAsia="ja-JP"/>
              </w:rPr>
            </w:pPr>
            <w:del w:id="5762" w:author="Morita" w:date="2016-09-25T15:41:00Z">
              <w:r w:rsidRPr="00ED115A" w:rsidDel="007A01D9">
                <w:rPr>
                  <w:sz w:val="20"/>
                  <w:lang w:eastAsia="ja-JP"/>
                </w:rPr>
                <w:delText>SG13</w:delText>
              </w:r>
              <w:bookmarkStart w:id="5763" w:name="_Toc462765581"/>
              <w:bookmarkStart w:id="5764" w:name="_Toc462766859"/>
              <w:bookmarkStart w:id="5765" w:name="_Toc462786553"/>
              <w:bookmarkEnd w:id="5763"/>
              <w:bookmarkEnd w:id="5764"/>
              <w:bookmarkEnd w:id="5765"/>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766" w:author="Morita" w:date="2016-09-25T15:41:00Z"/>
                <w:sz w:val="20"/>
                <w:lang w:eastAsia="ja-JP"/>
              </w:rPr>
            </w:pPr>
            <w:del w:id="5767" w:author="Morita" w:date="2016-09-25T15:41:00Z">
              <w:r w:rsidRPr="00ED115A" w:rsidDel="007A01D9">
                <w:rPr>
                  <w:sz w:val="20"/>
                  <w:lang w:eastAsia="ja-JP"/>
                </w:rPr>
                <w:delText>Y.2261</w:delText>
              </w:r>
              <w:bookmarkStart w:id="5768" w:name="_Toc462765582"/>
              <w:bookmarkStart w:id="5769" w:name="_Toc462766860"/>
              <w:bookmarkStart w:id="5770" w:name="_Toc462786554"/>
              <w:bookmarkEnd w:id="5768"/>
              <w:bookmarkEnd w:id="5769"/>
              <w:bookmarkEnd w:id="5770"/>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771" w:author="Morita" w:date="2016-09-25T15:41:00Z"/>
                <w:sz w:val="20"/>
                <w:lang w:eastAsia="ja-JP"/>
              </w:rPr>
            </w:pPr>
            <w:del w:id="5772" w:author="Morita" w:date="2016-09-25T15:41:00Z">
              <w:r w:rsidRPr="00ED115A" w:rsidDel="007A01D9">
                <w:rPr>
                  <w:sz w:val="20"/>
                  <w:lang w:eastAsia="ja-JP"/>
                </w:rPr>
                <w:delText>PSTN/ISDN evolution to NGN</w:delText>
              </w:r>
              <w:bookmarkStart w:id="5773" w:name="_Toc462765583"/>
              <w:bookmarkStart w:id="5774" w:name="_Toc462766861"/>
              <w:bookmarkStart w:id="5775" w:name="_Toc462786555"/>
              <w:bookmarkEnd w:id="5773"/>
              <w:bookmarkEnd w:id="5774"/>
              <w:bookmarkEnd w:id="5775"/>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776" w:author="Morita" w:date="2016-09-25T15:41:00Z"/>
                <w:sz w:val="20"/>
                <w:lang w:eastAsia="ja-JP"/>
              </w:rPr>
            </w:pPr>
            <w:del w:id="5777" w:author="Morita" w:date="2016-09-25T15:41:00Z">
              <w:r w:rsidRPr="00ED115A" w:rsidDel="007A01D9">
                <w:rPr>
                  <w:sz w:val="20"/>
                  <w:lang w:eastAsia="ja-JP"/>
                </w:rPr>
                <w:delText>09/2006</w:delText>
              </w:r>
              <w:bookmarkStart w:id="5778" w:name="_Toc462765584"/>
              <w:bookmarkStart w:id="5779" w:name="_Toc462766862"/>
              <w:bookmarkStart w:id="5780" w:name="_Toc462786556"/>
              <w:bookmarkEnd w:id="5778"/>
              <w:bookmarkEnd w:id="5779"/>
              <w:bookmarkEnd w:id="5780"/>
            </w:del>
          </w:p>
        </w:tc>
        <w:bookmarkStart w:id="5781" w:name="_Toc462765585"/>
        <w:bookmarkStart w:id="5782" w:name="_Toc462766863"/>
        <w:bookmarkStart w:id="5783" w:name="_Toc462786557"/>
        <w:bookmarkEnd w:id="5781"/>
        <w:bookmarkEnd w:id="5782"/>
        <w:bookmarkEnd w:id="5783"/>
      </w:tr>
      <w:tr w:rsidR="00C9123C" w:rsidRPr="00ED115A" w:rsidDel="007A01D9" w:rsidTr="00D55AC7">
        <w:trPr>
          <w:cantSplit/>
          <w:jc w:val="center"/>
          <w:del w:id="5784"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785" w:author="Morita" w:date="2016-09-25T15:41:00Z"/>
                <w:sz w:val="20"/>
                <w:lang w:eastAsia="ja-JP"/>
              </w:rPr>
            </w:pPr>
            <w:del w:id="5786" w:author="Morita" w:date="2016-09-25T15:41:00Z">
              <w:r w:rsidRPr="00ED115A" w:rsidDel="007A01D9">
                <w:rPr>
                  <w:sz w:val="20"/>
                  <w:lang w:eastAsia="ja-JP"/>
                </w:rPr>
                <w:delText>SG13</w:delText>
              </w:r>
              <w:bookmarkStart w:id="5787" w:name="_Toc462765586"/>
              <w:bookmarkStart w:id="5788" w:name="_Toc462766864"/>
              <w:bookmarkStart w:id="5789" w:name="_Toc462786558"/>
              <w:bookmarkEnd w:id="5787"/>
              <w:bookmarkEnd w:id="5788"/>
              <w:bookmarkEnd w:id="5789"/>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790" w:author="Morita" w:date="2016-09-25T15:41:00Z"/>
                <w:sz w:val="20"/>
                <w:lang w:eastAsia="ja-JP"/>
              </w:rPr>
            </w:pPr>
            <w:del w:id="5791" w:author="Morita" w:date="2016-09-25T15:41:00Z">
              <w:r w:rsidRPr="00ED115A" w:rsidDel="007A01D9">
                <w:rPr>
                  <w:sz w:val="20"/>
                  <w:lang w:eastAsia="ja-JP"/>
                </w:rPr>
                <w:delText>Y.2271</w:delText>
              </w:r>
              <w:bookmarkStart w:id="5792" w:name="_Toc462765587"/>
              <w:bookmarkStart w:id="5793" w:name="_Toc462766865"/>
              <w:bookmarkStart w:id="5794" w:name="_Toc462786559"/>
              <w:bookmarkEnd w:id="5792"/>
              <w:bookmarkEnd w:id="5793"/>
              <w:bookmarkEnd w:id="5794"/>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795" w:author="Morita" w:date="2016-09-25T15:41:00Z"/>
                <w:sz w:val="20"/>
                <w:lang w:eastAsia="ja-JP"/>
              </w:rPr>
            </w:pPr>
            <w:del w:id="5796" w:author="Morita" w:date="2016-09-25T15:41:00Z">
              <w:r w:rsidRPr="00ED115A" w:rsidDel="007A01D9">
                <w:rPr>
                  <w:sz w:val="20"/>
                  <w:lang w:eastAsia="ja-JP"/>
                </w:rPr>
                <w:delText>Call server based PSTN/ISDN emulation</w:delText>
              </w:r>
              <w:bookmarkStart w:id="5797" w:name="_Toc462765588"/>
              <w:bookmarkStart w:id="5798" w:name="_Toc462766866"/>
              <w:bookmarkStart w:id="5799" w:name="_Toc462786560"/>
              <w:bookmarkEnd w:id="5797"/>
              <w:bookmarkEnd w:id="5798"/>
              <w:bookmarkEnd w:id="5799"/>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800" w:author="Morita" w:date="2016-09-25T15:41:00Z"/>
                <w:sz w:val="20"/>
                <w:lang w:eastAsia="ja-JP"/>
              </w:rPr>
            </w:pPr>
            <w:del w:id="5801" w:author="Morita" w:date="2016-09-25T15:41:00Z">
              <w:r w:rsidRPr="00ED115A" w:rsidDel="007A01D9">
                <w:rPr>
                  <w:sz w:val="20"/>
                  <w:lang w:eastAsia="ja-JP"/>
                </w:rPr>
                <w:delText>09/2006</w:delText>
              </w:r>
              <w:bookmarkStart w:id="5802" w:name="_Toc462765589"/>
              <w:bookmarkStart w:id="5803" w:name="_Toc462766867"/>
              <w:bookmarkStart w:id="5804" w:name="_Toc462786561"/>
              <w:bookmarkEnd w:id="5802"/>
              <w:bookmarkEnd w:id="5803"/>
              <w:bookmarkEnd w:id="5804"/>
            </w:del>
          </w:p>
        </w:tc>
        <w:bookmarkStart w:id="5805" w:name="_Toc462765590"/>
        <w:bookmarkStart w:id="5806" w:name="_Toc462766868"/>
        <w:bookmarkStart w:id="5807" w:name="_Toc462786562"/>
        <w:bookmarkEnd w:id="5805"/>
        <w:bookmarkEnd w:id="5806"/>
        <w:bookmarkEnd w:id="5807"/>
      </w:tr>
      <w:tr w:rsidR="00C9123C" w:rsidRPr="00ED115A" w:rsidDel="007A01D9" w:rsidTr="00D55AC7">
        <w:trPr>
          <w:cantSplit/>
          <w:jc w:val="center"/>
          <w:del w:id="5808"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809" w:author="Morita" w:date="2016-09-25T15:41:00Z"/>
                <w:sz w:val="20"/>
                <w:lang w:eastAsia="ja-JP"/>
              </w:rPr>
            </w:pPr>
            <w:del w:id="5810" w:author="Morita" w:date="2016-09-25T15:41:00Z">
              <w:r w:rsidRPr="00ED115A" w:rsidDel="007A01D9">
                <w:rPr>
                  <w:rFonts w:hint="eastAsia"/>
                  <w:sz w:val="20"/>
                  <w:lang w:eastAsia="ja-JP"/>
                </w:rPr>
                <w:delText>SG</w:delText>
              </w:r>
              <w:r w:rsidRPr="00ED115A" w:rsidDel="007A01D9">
                <w:rPr>
                  <w:sz w:val="20"/>
                  <w:lang w:eastAsia="ja-JP"/>
                </w:rPr>
                <w:delText>2</w:delText>
              </w:r>
              <w:bookmarkStart w:id="5811" w:name="_Toc462765591"/>
              <w:bookmarkStart w:id="5812" w:name="_Toc462766869"/>
              <w:bookmarkStart w:id="5813" w:name="_Toc462786563"/>
              <w:bookmarkEnd w:id="5811"/>
              <w:bookmarkEnd w:id="5812"/>
              <w:bookmarkEnd w:id="5813"/>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814" w:author="Morita" w:date="2016-09-25T15:41:00Z"/>
                <w:sz w:val="20"/>
                <w:lang w:eastAsia="ja-JP"/>
              </w:rPr>
            </w:pPr>
            <w:del w:id="5815" w:author="Morita" w:date="2016-09-25T15:41:00Z">
              <w:r w:rsidRPr="00ED115A" w:rsidDel="007A01D9">
                <w:rPr>
                  <w:sz w:val="20"/>
                  <w:lang w:eastAsia="ja-JP"/>
                </w:rPr>
                <w:delText xml:space="preserve">M.3060/ </w:delText>
              </w:r>
              <w:r w:rsidRPr="00ED115A" w:rsidDel="007A01D9">
                <w:rPr>
                  <w:rFonts w:hint="eastAsia"/>
                  <w:sz w:val="20"/>
                  <w:lang w:eastAsia="ja-JP"/>
                </w:rPr>
                <w:delText>Y.2401</w:delText>
              </w:r>
              <w:bookmarkStart w:id="5816" w:name="_Toc462765592"/>
              <w:bookmarkStart w:id="5817" w:name="_Toc462766870"/>
              <w:bookmarkStart w:id="5818" w:name="_Toc462786564"/>
              <w:bookmarkEnd w:id="5816"/>
              <w:bookmarkEnd w:id="5817"/>
              <w:bookmarkEnd w:id="5818"/>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819" w:author="Morita" w:date="2016-09-25T15:41:00Z"/>
                <w:sz w:val="20"/>
                <w:lang w:eastAsia="ja-JP"/>
              </w:rPr>
            </w:pPr>
            <w:del w:id="5820" w:author="Morita" w:date="2016-09-25T15:41:00Z">
              <w:r w:rsidRPr="00ED115A" w:rsidDel="007A01D9">
                <w:rPr>
                  <w:sz w:val="20"/>
                  <w:lang w:eastAsia="ja-JP"/>
                </w:rPr>
                <w:delText>Principles for the Management of the Next Generation Networks</w:delText>
              </w:r>
              <w:bookmarkStart w:id="5821" w:name="_Toc462765593"/>
              <w:bookmarkStart w:id="5822" w:name="_Toc462766871"/>
              <w:bookmarkStart w:id="5823" w:name="_Toc462786565"/>
              <w:bookmarkEnd w:id="5821"/>
              <w:bookmarkEnd w:id="5822"/>
              <w:bookmarkEnd w:id="5823"/>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824" w:author="Morita" w:date="2016-09-25T15:41:00Z"/>
                <w:sz w:val="20"/>
                <w:lang w:eastAsia="ja-JP"/>
              </w:rPr>
            </w:pPr>
            <w:del w:id="5825" w:author="Morita" w:date="2016-09-25T15:41:00Z">
              <w:r w:rsidRPr="00ED115A" w:rsidDel="007A01D9">
                <w:rPr>
                  <w:rFonts w:hint="eastAsia"/>
                  <w:sz w:val="20"/>
                  <w:lang w:eastAsia="ja-JP"/>
                </w:rPr>
                <w:delText>03/2006</w:delText>
              </w:r>
              <w:bookmarkStart w:id="5826" w:name="_Toc462765594"/>
              <w:bookmarkStart w:id="5827" w:name="_Toc462766872"/>
              <w:bookmarkStart w:id="5828" w:name="_Toc462786566"/>
              <w:bookmarkEnd w:id="5826"/>
              <w:bookmarkEnd w:id="5827"/>
              <w:bookmarkEnd w:id="5828"/>
            </w:del>
          </w:p>
        </w:tc>
        <w:bookmarkStart w:id="5829" w:name="_Toc462765595"/>
        <w:bookmarkStart w:id="5830" w:name="_Toc462766873"/>
        <w:bookmarkStart w:id="5831" w:name="_Toc462786567"/>
        <w:bookmarkEnd w:id="5829"/>
        <w:bookmarkEnd w:id="5830"/>
        <w:bookmarkEnd w:id="5831"/>
      </w:tr>
      <w:tr w:rsidR="00C9123C" w:rsidRPr="00ED115A" w:rsidDel="007A01D9" w:rsidTr="00D55AC7">
        <w:trPr>
          <w:cantSplit/>
          <w:jc w:val="center"/>
          <w:del w:id="5832"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833" w:author="Morita" w:date="2016-09-25T15:41:00Z"/>
                <w:sz w:val="20"/>
                <w:lang w:eastAsia="ja-JP"/>
              </w:rPr>
            </w:pPr>
            <w:del w:id="5834" w:author="Morita" w:date="2016-09-25T15:41:00Z">
              <w:r w:rsidRPr="00ED115A" w:rsidDel="007A01D9">
                <w:rPr>
                  <w:sz w:val="20"/>
                  <w:lang w:eastAsia="ja-JP"/>
                </w:rPr>
                <w:delText>SG13</w:delText>
              </w:r>
              <w:bookmarkStart w:id="5835" w:name="_Toc462765596"/>
              <w:bookmarkStart w:id="5836" w:name="_Toc462766874"/>
              <w:bookmarkStart w:id="5837" w:name="_Toc462786568"/>
              <w:bookmarkEnd w:id="5835"/>
              <w:bookmarkEnd w:id="5836"/>
              <w:bookmarkEnd w:id="5837"/>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838" w:author="Morita" w:date="2016-09-25T15:41:00Z"/>
                <w:sz w:val="20"/>
                <w:lang w:eastAsia="ja-JP"/>
              </w:rPr>
            </w:pPr>
            <w:del w:id="5839" w:author="Morita" w:date="2016-09-25T15:41:00Z">
              <w:r w:rsidRPr="00ED115A" w:rsidDel="007A01D9">
                <w:rPr>
                  <w:rFonts w:hint="eastAsia"/>
                  <w:sz w:val="20"/>
                  <w:lang w:eastAsia="ja-JP"/>
                </w:rPr>
                <w:delText>Y.2601</w:delText>
              </w:r>
              <w:bookmarkStart w:id="5840" w:name="_Toc462765597"/>
              <w:bookmarkStart w:id="5841" w:name="_Toc462766875"/>
              <w:bookmarkStart w:id="5842" w:name="_Toc462786569"/>
              <w:bookmarkEnd w:id="5840"/>
              <w:bookmarkEnd w:id="5841"/>
              <w:bookmarkEnd w:id="5842"/>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843" w:author="Morita" w:date="2016-09-25T15:41:00Z"/>
                <w:sz w:val="20"/>
                <w:lang w:eastAsia="ja-JP"/>
              </w:rPr>
            </w:pPr>
            <w:del w:id="5844" w:author="Morita" w:date="2016-09-25T15:41:00Z">
              <w:r w:rsidRPr="00ED115A" w:rsidDel="007A01D9">
                <w:rPr>
                  <w:sz w:val="20"/>
                  <w:lang w:eastAsia="ja-JP"/>
                </w:rPr>
                <w:delText>Fundamental characteristics and requirements of future packet based networks</w:delText>
              </w:r>
              <w:bookmarkStart w:id="5845" w:name="_Toc462765598"/>
              <w:bookmarkStart w:id="5846" w:name="_Toc462766876"/>
              <w:bookmarkStart w:id="5847" w:name="_Toc462786570"/>
              <w:bookmarkEnd w:id="5845"/>
              <w:bookmarkEnd w:id="5846"/>
              <w:bookmarkEnd w:id="5847"/>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848" w:author="Morita" w:date="2016-09-25T15:41:00Z"/>
                <w:sz w:val="20"/>
                <w:lang w:eastAsia="ja-JP"/>
              </w:rPr>
            </w:pPr>
            <w:del w:id="5849" w:author="Morita" w:date="2016-09-25T15:41:00Z">
              <w:r w:rsidRPr="00ED115A" w:rsidDel="007A01D9">
                <w:rPr>
                  <w:rFonts w:hint="eastAsia"/>
                  <w:sz w:val="20"/>
                  <w:lang w:eastAsia="ja-JP"/>
                </w:rPr>
                <w:delText>12/2006</w:delText>
              </w:r>
              <w:bookmarkStart w:id="5850" w:name="_Toc462765599"/>
              <w:bookmarkStart w:id="5851" w:name="_Toc462766877"/>
              <w:bookmarkStart w:id="5852" w:name="_Toc462786571"/>
              <w:bookmarkEnd w:id="5850"/>
              <w:bookmarkEnd w:id="5851"/>
              <w:bookmarkEnd w:id="5852"/>
            </w:del>
          </w:p>
        </w:tc>
        <w:bookmarkStart w:id="5853" w:name="_Toc462765600"/>
        <w:bookmarkStart w:id="5854" w:name="_Toc462766878"/>
        <w:bookmarkStart w:id="5855" w:name="_Toc462786572"/>
        <w:bookmarkEnd w:id="5853"/>
        <w:bookmarkEnd w:id="5854"/>
        <w:bookmarkEnd w:id="5855"/>
      </w:tr>
      <w:tr w:rsidR="00C9123C" w:rsidRPr="00ED115A" w:rsidDel="007A01D9" w:rsidTr="00D55AC7">
        <w:trPr>
          <w:cantSplit/>
          <w:jc w:val="center"/>
          <w:del w:id="5856"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857" w:author="Morita" w:date="2016-09-25T15:41:00Z"/>
                <w:sz w:val="20"/>
                <w:lang w:eastAsia="ja-JP"/>
              </w:rPr>
            </w:pPr>
            <w:del w:id="5858" w:author="Morita" w:date="2016-09-25T15:41:00Z">
              <w:r w:rsidRPr="00ED115A" w:rsidDel="007A01D9">
                <w:rPr>
                  <w:sz w:val="20"/>
                  <w:lang w:eastAsia="ja-JP"/>
                </w:rPr>
                <w:delText>SG13</w:delText>
              </w:r>
              <w:bookmarkStart w:id="5859" w:name="_Toc462765601"/>
              <w:bookmarkStart w:id="5860" w:name="_Toc462766879"/>
              <w:bookmarkStart w:id="5861" w:name="_Toc462786573"/>
              <w:bookmarkEnd w:id="5859"/>
              <w:bookmarkEnd w:id="5860"/>
              <w:bookmarkEnd w:id="5861"/>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862" w:author="Morita" w:date="2016-09-25T15:41:00Z"/>
                <w:sz w:val="20"/>
                <w:lang w:eastAsia="ja-JP"/>
              </w:rPr>
            </w:pPr>
            <w:del w:id="5863" w:author="Morita" w:date="2016-09-25T15:41:00Z">
              <w:r w:rsidRPr="00ED115A" w:rsidDel="007A01D9">
                <w:rPr>
                  <w:rFonts w:hint="eastAsia"/>
                  <w:sz w:val="20"/>
                  <w:lang w:eastAsia="ja-JP"/>
                </w:rPr>
                <w:delText>Y.2611</w:delText>
              </w:r>
              <w:bookmarkStart w:id="5864" w:name="_Toc462765602"/>
              <w:bookmarkStart w:id="5865" w:name="_Toc462766880"/>
              <w:bookmarkStart w:id="5866" w:name="_Toc462786574"/>
              <w:bookmarkEnd w:id="5864"/>
              <w:bookmarkEnd w:id="5865"/>
              <w:bookmarkEnd w:id="5866"/>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867" w:author="Morita" w:date="2016-09-25T15:41:00Z"/>
                <w:sz w:val="20"/>
                <w:lang w:eastAsia="ja-JP"/>
              </w:rPr>
            </w:pPr>
            <w:del w:id="5868" w:author="Morita" w:date="2016-09-25T15:41:00Z">
              <w:r w:rsidRPr="00ED115A" w:rsidDel="007A01D9">
                <w:rPr>
                  <w:sz w:val="20"/>
                  <w:lang w:eastAsia="ja-JP"/>
                </w:rPr>
                <w:delText>High level architecture of future packet based networks</w:delText>
              </w:r>
              <w:bookmarkStart w:id="5869" w:name="_Toc462765603"/>
              <w:bookmarkStart w:id="5870" w:name="_Toc462766881"/>
              <w:bookmarkStart w:id="5871" w:name="_Toc462786575"/>
              <w:bookmarkEnd w:id="5869"/>
              <w:bookmarkEnd w:id="5870"/>
              <w:bookmarkEnd w:id="5871"/>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872" w:author="Morita" w:date="2016-09-25T15:41:00Z"/>
                <w:sz w:val="20"/>
                <w:lang w:eastAsia="ja-JP"/>
              </w:rPr>
            </w:pPr>
            <w:del w:id="5873" w:author="Morita" w:date="2016-09-25T15:41:00Z">
              <w:r w:rsidRPr="00ED115A" w:rsidDel="007A01D9">
                <w:rPr>
                  <w:rFonts w:hint="eastAsia"/>
                  <w:sz w:val="20"/>
                  <w:lang w:eastAsia="ja-JP"/>
                </w:rPr>
                <w:delText>12/2006</w:delText>
              </w:r>
              <w:bookmarkStart w:id="5874" w:name="_Toc462765604"/>
              <w:bookmarkStart w:id="5875" w:name="_Toc462766882"/>
              <w:bookmarkStart w:id="5876" w:name="_Toc462786576"/>
              <w:bookmarkEnd w:id="5874"/>
              <w:bookmarkEnd w:id="5875"/>
              <w:bookmarkEnd w:id="5876"/>
            </w:del>
          </w:p>
        </w:tc>
        <w:bookmarkStart w:id="5877" w:name="_Toc462765605"/>
        <w:bookmarkStart w:id="5878" w:name="_Toc462766883"/>
        <w:bookmarkStart w:id="5879" w:name="_Toc462786577"/>
        <w:bookmarkEnd w:id="5877"/>
        <w:bookmarkEnd w:id="5878"/>
        <w:bookmarkEnd w:id="5879"/>
      </w:tr>
      <w:tr w:rsidR="00C9123C" w:rsidRPr="00ED115A" w:rsidDel="007A01D9" w:rsidTr="00D55AC7">
        <w:trPr>
          <w:cantSplit/>
          <w:jc w:val="center"/>
          <w:del w:id="5880"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881" w:author="Morita" w:date="2016-09-25T15:41:00Z"/>
                <w:sz w:val="20"/>
                <w:lang w:eastAsia="ja-JP"/>
              </w:rPr>
            </w:pPr>
            <w:del w:id="5882" w:author="Morita" w:date="2016-09-25T15:41:00Z">
              <w:r w:rsidRPr="00ED115A" w:rsidDel="007A01D9">
                <w:rPr>
                  <w:sz w:val="20"/>
                  <w:lang w:eastAsia="ja-JP"/>
                </w:rPr>
                <w:delText>SG13</w:delText>
              </w:r>
              <w:bookmarkStart w:id="5883" w:name="_Toc462765606"/>
              <w:bookmarkStart w:id="5884" w:name="_Toc462766884"/>
              <w:bookmarkStart w:id="5885" w:name="_Toc462786578"/>
              <w:bookmarkEnd w:id="5883"/>
              <w:bookmarkEnd w:id="5884"/>
              <w:bookmarkEnd w:id="5885"/>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886" w:author="Morita" w:date="2016-09-25T15:41:00Z"/>
                <w:sz w:val="20"/>
                <w:lang w:eastAsia="ja-JP"/>
              </w:rPr>
            </w:pPr>
            <w:del w:id="5887" w:author="Morita" w:date="2016-09-25T15:41:00Z">
              <w:r w:rsidRPr="00ED115A" w:rsidDel="007A01D9">
                <w:rPr>
                  <w:rFonts w:hint="eastAsia"/>
                  <w:sz w:val="20"/>
                  <w:lang w:eastAsia="ja-JP"/>
                </w:rPr>
                <w:delText>Y.261</w:delText>
              </w:r>
              <w:r w:rsidRPr="00ED115A" w:rsidDel="007A01D9">
                <w:rPr>
                  <w:sz w:val="20"/>
                  <w:lang w:eastAsia="ja-JP"/>
                </w:rPr>
                <w:delText>2</w:delText>
              </w:r>
              <w:bookmarkStart w:id="5888" w:name="_Toc462765607"/>
              <w:bookmarkStart w:id="5889" w:name="_Toc462766885"/>
              <w:bookmarkStart w:id="5890" w:name="_Toc462786579"/>
              <w:bookmarkEnd w:id="5888"/>
              <w:bookmarkEnd w:id="5889"/>
              <w:bookmarkEnd w:id="5890"/>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891" w:author="Morita" w:date="2016-09-25T15:41:00Z"/>
                <w:sz w:val="20"/>
                <w:lang w:eastAsia="ja-JP"/>
              </w:rPr>
            </w:pPr>
            <w:del w:id="5892" w:author="Morita" w:date="2016-09-25T15:41:00Z">
              <w:r w:rsidRPr="00ED115A" w:rsidDel="007A01D9">
                <w:rPr>
                  <w:sz w:val="20"/>
                  <w:lang w:eastAsia="ja-JP"/>
                </w:rPr>
                <w:delText>Generic requirements and framework of addressing, routing and forwarding in future, packet-based networks</w:delText>
              </w:r>
              <w:bookmarkStart w:id="5893" w:name="_Toc462765608"/>
              <w:bookmarkStart w:id="5894" w:name="_Toc462766886"/>
              <w:bookmarkStart w:id="5895" w:name="_Toc462786580"/>
              <w:bookmarkEnd w:id="5893"/>
              <w:bookmarkEnd w:id="5894"/>
              <w:bookmarkEnd w:id="5895"/>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896" w:author="Morita" w:date="2016-09-25T15:41:00Z"/>
                <w:sz w:val="20"/>
                <w:lang w:eastAsia="ja-JP"/>
              </w:rPr>
            </w:pPr>
            <w:del w:id="5897" w:author="Morita" w:date="2016-09-25T15:41:00Z">
              <w:r w:rsidRPr="00ED115A" w:rsidDel="007A01D9">
                <w:rPr>
                  <w:sz w:val="20"/>
                  <w:lang w:eastAsia="ja-JP"/>
                </w:rPr>
                <w:delText>01/2009</w:delText>
              </w:r>
              <w:bookmarkStart w:id="5898" w:name="_Toc462765609"/>
              <w:bookmarkStart w:id="5899" w:name="_Toc462766887"/>
              <w:bookmarkStart w:id="5900" w:name="_Toc462786581"/>
              <w:bookmarkEnd w:id="5898"/>
              <w:bookmarkEnd w:id="5899"/>
              <w:bookmarkEnd w:id="5900"/>
            </w:del>
          </w:p>
        </w:tc>
        <w:bookmarkStart w:id="5901" w:name="_Toc462765610"/>
        <w:bookmarkStart w:id="5902" w:name="_Toc462766888"/>
        <w:bookmarkStart w:id="5903" w:name="_Toc462786582"/>
        <w:bookmarkEnd w:id="5901"/>
        <w:bookmarkEnd w:id="5902"/>
        <w:bookmarkEnd w:id="5903"/>
      </w:tr>
      <w:tr w:rsidR="00C9123C" w:rsidRPr="00ED115A" w:rsidDel="007A01D9" w:rsidTr="00D55AC7">
        <w:trPr>
          <w:cantSplit/>
          <w:jc w:val="center"/>
          <w:del w:id="5904"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905" w:author="Morita" w:date="2016-09-25T15:41:00Z"/>
                <w:sz w:val="20"/>
                <w:lang w:eastAsia="ja-JP"/>
              </w:rPr>
            </w:pPr>
            <w:del w:id="5906" w:author="Morita" w:date="2016-09-25T15:41:00Z">
              <w:r w:rsidRPr="00ED115A" w:rsidDel="007A01D9">
                <w:rPr>
                  <w:rFonts w:hint="eastAsia"/>
                  <w:sz w:val="20"/>
                  <w:lang w:eastAsia="ja-JP"/>
                </w:rPr>
                <w:delText>SG13</w:delText>
              </w:r>
              <w:bookmarkStart w:id="5907" w:name="_Toc462765611"/>
              <w:bookmarkStart w:id="5908" w:name="_Toc462766889"/>
              <w:bookmarkStart w:id="5909" w:name="_Toc462786583"/>
              <w:bookmarkEnd w:id="5907"/>
              <w:bookmarkEnd w:id="5908"/>
              <w:bookmarkEnd w:id="5909"/>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910" w:author="Morita" w:date="2016-09-25T15:41:00Z"/>
                <w:sz w:val="20"/>
                <w:lang w:eastAsia="ja-JP"/>
              </w:rPr>
            </w:pPr>
            <w:del w:id="5911" w:author="Morita" w:date="2016-09-25T15:41:00Z">
              <w:r w:rsidRPr="00ED115A" w:rsidDel="007A01D9">
                <w:rPr>
                  <w:rFonts w:hint="eastAsia"/>
                  <w:sz w:val="20"/>
                  <w:lang w:eastAsia="ja-JP"/>
                </w:rPr>
                <w:delText>Y.2701</w:delText>
              </w:r>
              <w:bookmarkStart w:id="5912" w:name="_Toc462765612"/>
              <w:bookmarkStart w:id="5913" w:name="_Toc462766890"/>
              <w:bookmarkStart w:id="5914" w:name="_Toc462786584"/>
              <w:bookmarkEnd w:id="5912"/>
              <w:bookmarkEnd w:id="5913"/>
              <w:bookmarkEnd w:id="5914"/>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915" w:author="Morita" w:date="2016-09-25T15:41:00Z"/>
                <w:sz w:val="20"/>
                <w:lang w:eastAsia="ja-JP"/>
              </w:rPr>
            </w:pPr>
            <w:del w:id="5916" w:author="Morita" w:date="2016-09-25T15:41:00Z">
              <w:r w:rsidRPr="00ED115A" w:rsidDel="007A01D9">
                <w:rPr>
                  <w:sz w:val="20"/>
                  <w:lang w:eastAsia="ja-JP"/>
                </w:rPr>
                <w:delText>Security requirements for NGN release 1</w:delText>
              </w:r>
              <w:bookmarkStart w:id="5917" w:name="_Toc462765613"/>
              <w:bookmarkStart w:id="5918" w:name="_Toc462766891"/>
              <w:bookmarkStart w:id="5919" w:name="_Toc462786585"/>
              <w:bookmarkEnd w:id="5917"/>
              <w:bookmarkEnd w:id="5918"/>
              <w:bookmarkEnd w:id="5919"/>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920" w:author="Morita" w:date="2016-09-25T15:41:00Z"/>
                <w:sz w:val="20"/>
                <w:lang w:eastAsia="ja-JP"/>
              </w:rPr>
            </w:pPr>
            <w:del w:id="5921" w:author="Morita" w:date="2016-09-25T15:41:00Z">
              <w:r w:rsidRPr="00ED115A" w:rsidDel="007A01D9">
                <w:rPr>
                  <w:rFonts w:hint="eastAsia"/>
                  <w:sz w:val="20"/>
                  <w:lang w:eastAsia="ja-JP"/>
                </w:rPr>
                <w:delText>04/2007</w:delText>
              </w:r>
              <w:bookmarkStart w:id="5922" w:name="_Toc462765614"/>
              <w:bookmarkStart w:id="5923" w:name="_Toc462766892"/>
              <w:bookmarkStart w:id="5924" w:name="_Toc462786586"/>
              <w:bookmarkEnd w:id="5922"/>
              <w:bookmarkEnd w:id="5923"/>
              <w:bookmarkEnd w:id="5924"/>
            </w:del>
          </w:p>
        </w:tc>
        <w:bookmarkStart w:id="5925" w:name="_Toc462765615"/>
        <w:bookmarkStart w:id="5926" w:name="_Toc462766893"/>
        <w:bookmarkStart w:id="5927" w:name="_Toc462786587"/>
        <w:bookmarkEnd w:id="5925"/>
        <w:bookmarkEnd w:id="5926"/>
        <w:bookmarkEnd w:id="5927"/>
      </w:tr>
      <w:tr w:rsidR="00C9123C" w:rsidRPr="00ED115A" w:rsidDel="007A01D9" w:rsidTr="00D55AC7">
        <w:trPr>
          <w:cantSplit/>
          <w:jc w:val="center"/>
          <w:del w:id="5928"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929" w:author="Morita" w:date="2016-09-25T15:41:00Z"/>
                <w:sz w:val="20"/>
                <w:lang w:eastAsia="ja-JP"/>
              </w:rPr>
            </w:pPr>
            <w:del w:id="5930" w:author="Morita" w:date="2016-09-25T15:41:00Z">
              <w:r w:rsidRPr="00ED115A" w:rsidDel="007A01D9">
                <w:rPr>
                  <w:rFonts w:hint="eastAsia"/>
                  <w:sz w:val="20"/>
                  <w:lang w:eastAsia="ja-JP"/>
                </w:rPr>
                <w:delText>SG13</w:delText>
              </w:r>
              <w:bookmarkStart w:id="5931" w:name="_Toc462765616"/>
              <w:bookmarkStart w:id="5932" w:name="_Toc462766894"/>
              <w:bookmarkStart w:id="5933" w:name="_Toc462786588"/>
              <w:bookmarkEnd w:id="5931"/>
              <w:bookmarkEnd w:id="5932"/>
              <w:bookmarkEnd w:id="5933"/>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934" w:author="Morita" w:date="2016-09-25T15:41:00Z"/>
                <w:sz w:val="20"/>
                <w:lang w:eastAsia="ja-JP"/>
              </w:rPr>
            </w:pPr>
            <w:del w:id="5935" w:author="Morita" w:date="2016-09-25T15:41:00Z">
              <w:r w:rsidRPr="00ED115A" w:rsidDel="007A01D9">
                <w:rPr>
                  <w:rFonts w:hint="eastAsia"/>
                  <w:sz w:val="20"/>
                  <w:lang w:eastAsia="ja-JP"/>
                </w:rPr>
                <w:delText>Y.270</w:delText>
              </w:r>
              <w:r w:rsidRPr="00ED115A" w:rsidDel="007A01D9">
                <w:rPr>
                  <w:sz w:val="20"/>
                  <w:lang w:eastAsia="ja-JP"/>
                </w:rPr>
                <w:delText>2</w:delText>
              </w:r>
              <w:bookmarkStart w:id="5936" w:name="_Toc462765617"/>
              <w:bookmarkStart w:id="5937" w:name="_Toc462766895"/>
              <w:bookmarkStart w:id="5938" w:name="_Toc462786589"/>
              <w:bookmarkEnd w:id="5936"/>
              <w:bookmarkEnd w:id="5937"/>
              <w:bookmarkEnd w:id="5938"/>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939" w:author="Morita" w:date="2016-09-25T15:41:00Z"/>
                <w:sz w:val="20"/>
                <w:lang w:eastAsia="ja-JP"/>
              </w:rPr>
            </w:pPr>
            <w:del w:id="5940" w:author="Morita" w:date="2016-09-25T15:41:00Z">
              <w:r w:rsidRPr="00ED115A" w:rsidDel="007A01D9">
                <w:rPr>
                  <w:sz w:val="20"/>
                  <w:lang w:eastAsia="ja-JP"/>
                </w:rPr>
                <w:delText>Authentication and authorization requirements for NGN release 1</w:delText>
              </w:r>
              <w:bookmarkStart w:id="5941" w:name="_Toc462765618"/>
              <w:bookmarkStart w:id="5942" w:name="_Toc462766896"/>
              <w:bookmarkStart w:id="5943" w:name="_Toc462786590"/>
              <w:bookmarkEnd w:id="5941"/>
              <w:bookmarkEnd w:id="5942"/>
              <w:bookmarkEnd w:id="5943"/>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944" w:author="Morita" w:date="2016-09-25T15:41:00Z"/>
                <w:sz w:val="20"/>
                <w:lang w:eastAsia="ja-JP"/>
              </w:rPr>
            </w:pPr>
            <w:del w:id="5945" w:author="Morita" w:date="2016-09-25T15:41:00Z">
              <w:r w:rsidRPr="00ED115A" w:rsidDel="007A01D9">
                <w:rPr>
                  <w:sz w:val="20"/>
                  <w:lang w:eastAsia="ja-JP"/>
                </w:rPr>
                <w:delText>09/2008</w:delText>
              </w:r>
              <w:bookmarkStart w:id="5946" w:name="_Toc462765619"/>
              <w:bookmarkStart w:id="5947" w:name="_Toc462766897"/>
              <w:bookmarkStart w:id="5948" w:name="_Toc462786591"/>
              <w:bookmarkEnd w:id="5946"/>
              <w:bookmarkEnd w:id="5947"/>
              <w:bookmarkEnd w:id="5948"/>
            </w:del>
          </w:p>
        </w:tc>
        <w:bookmarkStart w:id="5949" w:name="_Toc462765620"/>
        <w:bookmarkStart w:id="5950" w:name="_Toc462766898"/>
        <w:bookmarkStart w:id="5951" w:name="_Toc462786592"/>
        <w:bookmarkEnd w:id="5949"/>
        <w:bookmarkEnd w:id="5950"/>
        <w:bookmarkEnd w:id="5951"/>
      </w:tr>
      <w:tr w:rsidR="00C9123C" w:rsidRPr="00ED115A" w:rsidDel="007A01D9" w:rsidTr="00D55AC7">
        <w:trPr>
          <w:cantSplit/>
          <w:jc w:val="center"/>
          <w:del w:id="5952"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953" w:author="Morita" w:date="2016-09-25T15:41:00Z"/>
                <w:sz w:val="20"/>
                <w:lang w:eastAsia="ja-JP"/>
              </w:rPr>
            </w:pPr>
            <w:del w:id="5954" w:author="Morita" w:date="2016-09-25T15:41:00Z">
              <w:r w:rsidRPr="00ED115A" w:rsidDel="007A01D9">
                <w:rPr>
                  <w:rFonts w:hint="eastAsia"/>
                  <w:sz w:val="20"/>
                  <w:lang w:eastAsia="ja-JP"/>
                </w:rPr>
                <w:delText>SG13</w:delText>
              </w:r>
              <w:bookmarkStart w:id="5955" w:name="_Toc462765621"/>
              <w:bookmarkStart w:id="5956" w:name="_Toc462766899"/>
              <w:bookmarkStart w:id="5957" w:name="_Toc462786593"/>
              <w:bookmarkEnd w:id="5955"/>
              <w:bookmarkEnd w:id="5956"/>
              <w:bookmarkEnd w:id="5957"/>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958" w:author="Morita" w:date="2016-09-25T15:41:00Z"/>
                <w:sz w:val="20"/>
                <w:lang w:eastAsia="ja-JP"/>
              </w:rPr>
            </w:pPr>
            <w:del w:id="5959" w:author="Morita" w:date="2016-09-25T15:41:00Z">
              <w:r w:rsidRPr="00ED115A" w:rsidDel="007A01D9">
                <w:rPr>
                  <w:rFonts w:hint="eastAsia"/>
                  <w:sz w:val="20"/>
                  <w:lang w:eastAsia="ja-JP"/>
                </w:rPr>
                <w:delText>Y.270</w:delText>
              </w:r>
              <w:r w:rsidRPr="00ED115A" w:rsidDel="007A01D9">
                <w:rPr>
                  <w:sz w:val="20"/>
                  <w:lang w:eastAsia="ja-JP"/>
                </w:rPr>
                <w:delText>3</w:delText>
              </w:r>
              <w:bookmarkStart w:id="5960" w:name="_Toc462765622"/>
              <w:bookmarkStart w:id="5961" w:name="_Toc462766900"/>
              <w:bookmarkStart w:id="5962" w:name="_Toc462786594"/>
              <w:bookmarkEnd w:id="5960"/>
              <w:bookmarkEnd w:id="5961"/>
              <w:bookmarkEnd w:id="5962"/>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963" w:author="Morita" w:date="2016-09-25T15:41:00Z"/>
                <w:sz w:val="20"/>
                <w:lang w:eastAsia="ja-JP"/>
              </w:rPr>
            </w:pPr>
            <w:del w:id="5964" w:author="Morita" w:date="2016-09-25T15:41:00Z">
              <w:r w:rsidRPr="00ED115A" w:rsidDel="007A01D9">
                <w:rPr>
                  <w:sz w:val="20"/>
                  <w:lang w:eastAsia="ja-JP"/>
                </w:rPr>
                <w:delText xml:space="preserve">The application of AAA service in NGN  </w:delText>
              </w:r>
              <w:bookmarkStart w:id="5965" w:name="_Toc462765623"/>
              <w:bookmarkStart w:id="5966" w:name="_Toc462766901"/>
              <w:bookmarkStart w:id="5967" w:name="_Toc462786595"/>
              <w:bookmarkEnd w:id="5965"/>
              <w:bookmarkEnd w:id="5966"/>
              <w:bookmarkEnd w:id="5967"/>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968" w:author="Morita" w:date="2016-09-25T15:41:00Z"/>
                <w:sz w:val="20"/>
                <w:lang w:eastAsia="ja-JP"/>
              </w:rPr>
            </w:pPr>
            <w:del w:id="5969" w:author="Morita" w:date="2016-09-25T15:41:00Z">
              <w:r w:rsidRPr="00ED115A" w:rsidDel="007A01D9">
                <w:rPr>
                  <w:sz w:val="20"/>
                  <w:lang w:eastAsia="ja-JP"/>
                </w:rPr>
                <w:delText>01/2009</w:delText>
              </w:r>
              <w:bookmarkStart w:id="5970" w:name="_Toc462765624"/>
              <w:bookmarkStart w:id="5971" w:name="_Toc462766902"/>
              <w:bookmarkStart w:id="5972" w:name="_Toc462786596"/>
              <w:bookmarkEnd w:id="5970"/>
              <w:bookmarkEnd w:id="5971"/>
              <w:bookmarkEnd w:id="5972"/>
            </w:del>
          </w:p>
        </w:tc>
        <w:bookmarkStart w:id="5973" w:name="_Toc462765625"/>
        <w:bookmarkStart w:id="5974" w:name="_Toc462766903"/>
        <w:bookmarkStart w:id="5975" w:name="_Toc462786597"/>
        <w:bookmarkEnd w:id="5973"/>
        <w:bookmarkEnd w:id="5974"/>
        <w:bookmarkEnd w:id="5975"/>
      </w:tr>
      <w:tr w:rsidR="00C9123C" w:rsidRPr="00ED115A" w:rsidDel="007A01D9" w:rsidTr="00D55AC7">
        <w:trPr>
          <w:cantSplit/>
          <w:jc w:val="center"/>
          <w:del w:id="5976"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977" w:author="Morita" w:date="2016-09-25T15:41:00Z"/>
                <w:sz w:val="20"/>
                <w:lang w:eastAsia="ja-JP"/>
              </w:rPr>
            </w:pPr>
            <w:del w:id="5978" w:author="Morita" w:date="2016-09-25T15:41:00Z">
              <w:r w:rsidRPr="00ED115A" w:rsidDel="007A01D9">
                <w:rPr>
                  <w:rFonts w:hint="eastAsia"/>
                  <w:sz w:val="20"/>
                  <w:lang w:eastAsia="ja-JP"/>
                </w:rPr>
                <w:delText>SG13</w:delText>
              </w:r>
              <w:bookmarkStart w:id="5979" w:name="_Toc462765626"/>
              <w:bookmarkStart w:id="5980" w:name="_Toc462766904"/>
              <w:bookmarkStart w:id="5981" w:name="_Toc462786598"/>
              <w:bookmarkEnd w:id="5979"/>
              <w:bookmarkEnd w:id="5980"/>
              <w:bookmarkEnd w:id="5981"/>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982" w:author="Morita" w:date="2016-09-25T15:41:00Z"/>
                <w:sz w:val="20"/>
                <w:lang w:eastAsia="ja-JP"/>
              </w:rPr>
            </w:pPr>
            <w:del w:id="5983" w:author="Morita" w:date="2016-09-25T15:41:00Z">
              <w:r w:rsidRPr="00ED115A" w:rsidDel="007A01D9">
                <w:rPr>
                  <w:rFonts w:hint="eastAsia"/>
                  <w:sz w:val="20"/>
                  <w:lang w:eastAsia="ja-JP"/>
                </w:rPr>
                <w:delText>Y.27</w:delText>
              </w:r>
              <w:r w:rsidRPr="00ED115A" w:rsidDel="007A01D9">
                <w:rPr>
                  <w:sz w:val="20"/>
                  <w:lang w:eastAsia="ja-JP"/>
                </w:rPr>
                <w:delText>20</w:delText>
              </w:r>
              <w:bookmarkStart w:id="5984" w:name="_Toc462765627"/>
              <w:bookmarkStart w:id="5985" w:name="_Toc462766905"/>
              <w:bookmarkStart w:id="5986" w:name="_Toc462786599"/>
              <w:bookmarkEnd w:id="5984"/>
              <w:bookmarkEnd w:id="5985"/>
              <w:bookmarkEnd w:id="5986"/>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987" w:author="Morita" w:date="2016-09-25T15:41:00Z"/>
                <w:sz w:val="20"/>
                <w:lang w:eastAsia="ja-JP"/>
              </w:rPr>
            </w:pPr>
            <w:del w:id="5988" w:author="Morita" w:date="2016-09-25T15:41:00Z">
              <w:r w:rsidRPr="00ED115A" w:rsidDel="007A01D9">
                <w:rPr>
                  <w:sz w:val="20"/>
                  <w:lang w:eastAsia="ja-JP"/>
                </w:rPr>
                <w:delText xml:space="preserve">NGN identity management framework  </w:delText>
              </w:r>
              <w:bookmarkStart w:id="5989" w:name="_Toc462765628"/>
              <w:bookmarkStart w:id="5990" w:name="_Toc462766906"/>
              <w:bookmarkStart w:id="5991" w:name="_Toc462786600"/>
              <w:bookmarkEnd w:id="5989"/>
              <w:bookmarkEnd w:id="5990"/>
              <w:bookmarkEnd w:id="5991"/>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5992" w:author="Morita" w:date="2016-09-25T15:41:00Z"/>
                <w:sz w:val="20"/>
                <w:lang w:eastAsia="ja-JP"/>
              </w:rPr>
            </w:pPr>
            <w:del w:id="5993" w:author="Morita" w:date="2016-09-25T15:41:00Z">
              <w:r w:rsidRPr="00ED115A" w:rsidDel="007A01D9">
                <w:rPr>
                  <w:sz w:val="20"/>
                  <w:lang w:eastAsia="ja-JP"/>
                </w:rPr>
                <w:delText>01/2009</w:delText>
              </w:r>
              <w:bookmarkStart w:id="5994" w:name="_Toc462765629"/>
              <w:bookmarkStart w:id="5995" w:name="_Toc462766907"/>
              <w:bookmarkStart w:id="5996" w:name="_Toc462786601"/>
              <w:bookmarkEnd w:id="5994"/>
              <w:bookmarkEnd w:id="5995"/>
              <w:bookmarkEnd w:id="5996"/>
            </w:del>
          </w:p>
        </w:tc>
        <w:bookmarkStart w:id="5997" w:name="_Toc462765630"/>
        <w:bookmarkStart w:id="5998" w:name="_Toc462766908"/>
        <w:bookmarkStart w:id="5999" w:name="_Toc462786602"/>
        <w:bookmarkEnd w:id="5997"/>
        <w:bookmarkEnd w:id="5998"/>
        <w:bookmarkEnd w:id="5999"/>
      </w:tr>
      <w:tr w:rsidR="00C9123C" w:rsidRPr="00ED115A" w:rsidDel="007A01D9" w:rsidTr="00D55AC7">
        <w:trPr>
          <w:cantSplit/>
          <w:jc w:val="center"/>
          <w:del w:id="6000"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001" w:author="Morita" w:date="2016-09-25T15:41:00Z"/>
                <w:sz w:val="20"/>
                <w:lang w:eastAsia="ja-JP"/>
              </w:rPr>
            </w:pPr>
            <w:del w:id="6002" w:author="Morita" w:date="2016-09-25T15:41:00Z">
              <w:r w:rsidRPr="00ED115A" w:rsidDel="007A01D9">
                <w:rPr>
                  <w:sz w:val="20"/>
                  <w:lang w:eastAsia="ja-JP"/>
                </w:rPr>
                <w:delText>SG13</w:delText>
              </w:r>
              <w:bookmarkStart w:id="6003" w:name="_Toc462765631"/>
              <w:bookmarkStart w:id="6004" w:name="_Toc462766909"/>
              <w:bookmarkStart w:id="6005" w:name="_Toc462786603"/>
              <w:bookmarkEnd w:id="6003"/>
              <w:bookmarkEnd w:id="6004"/>
              <w:bookmarkEnd w:id="6005"/>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006" w:author="Morita" w:date="2016-09-25T15:41:00Z"/>
                <w:sz w:val="20"/>
                <w:lang w:eastAsia="ja-JP"/>
              </w:rPr>
            </w:pPr>
            <w:del w:id="6007" w:author="Morita" w:date="2016-09-25T15:41:00Z">
              <w:r w:rsidRPr="00ED115A" w:rsidDel="007A01D9">
                <w:rPr>
                  <w:rFonts w:hint="eastAsia"/>
                  <w:sz w:val="20"/>
                  <w:lang w:eastAsia="ja-JP"/>
                </w:rPr>
                <w:delText>Y.2801</w:delText>
              </w:r>
              <w:bookmarkStart w:id="6008" w:name="_Toc462765632"/>
              <w:bookmarkStart w:id="6009" w:name="_Toc462766910"/>
              <w:bookmarkStart w:id="6010" w:name="_Toc462786604"/>
              <w:bookmarkEnd w:id="6008"/>
              <w:bookmarkEnd w:id="6009"/>
              <w:bookmarkEnd w:id="6010"/>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011" w:author="Morita" w:date="2016-09-25T15:41:00Z"/>
                <w:sz w:val="20"/>
                <w:lang w:eastAsia="ja-JP"/>
              </w:rPr>
            </w:pPr>
            <w:del w:id="6012" w:author="Morita" w:date="2016-09-25T15:41:00Z">
              <w:r w:rsidRPr="00ED115A" w:rsidDel="007A01D9">
                <w:rPr>
                  <w:sz w:val="20"/>
                  <w:lang w:eastAsia="ja-JP"/>
                </w:rPr>
                <w:delText>Mobility management requirements for NGN</w:delText>
              </w:r>
              <w:bookmarkStart w:id="6013" w:name="_Toc462765633"/>
              <w:bookmarkStart w:id="6014" w:name="_Toc462766911"/>
              <w:bookmarkStart w:id="6015" w:name="_Toc462786605"/>
              <w:bookmarkEnd w:id="6013"/>
              <w:bookmarkEnd w:id="6014"/>
              <w:bookmarkEnd w:id="6015"/>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016" w:author="Morita" w:date="2016-09-25T15:41:00Z"/>
                <w:sz w:val="20"/>
                <w:lang w:eastAsia="ja-JP"/>
              </w:rPr>
            </w:pPr>
            <w:del w:id="6017" w:author="Morita" w:date="2016-09-25T15:41:00Z">
              <w:r w:rsidRPr="00ED115A" w:rsidDel="007A01D9">
                <w:rPr>
                  <w:rFonts w:hint="eastAsia"/>
                  <w:sz w:val="20"/>
                  <w:lang w:eastAsia="ja-JP"/>
                </w:rPr>
                <w:delText>11/2006</w:delText>
              </w:r>
              <w:bookmarkStart w:id="6018" w:name="_Toc462765634"/>
              <w:bookmarkStart w:id="6019" w:name="_Toc462766912"/>
              <w:bookmarkStart w:id="6020" w:name="_Toc462786606"/>
              <w:bookmarkEnd w:id="6018"/>
              <w:bookmarkEnd w:id="6019"/>
              <w:bookmarkEnd w:id="6020"/>
            </w:del>
          </w:p>
        </w:tc>
        <w:bookmarkStart w:id="6021" w:name="_Toc462765635"/>
        <w:bookmarkStart w:id="6022" w:name="_Toc462766913"/>
        <w:bookmarkStart w:id="6023" w:name="_Toc462786607"/>
        <w:bookmarkEnd w:id="6021"/>
        <w:bookmarkEnd w:id="6022"/>
        <w:bookmarkEnd w:id="6023"/>
      </w:tr>
      <w:tr w:rsidR="00C9123C" w:rsidRPr="00ED115A" w:rsidDel="007A01D9" w:rsidTr="00D55AC7">
        <w:trPr>
          <w:cantSplit/>
          <w:jc w:val="center"/>
          <w:del w:id="6024"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025" w:author="Morita" w:date="2016-09-25T15:41:00Z"/>
                <w:sz w:val="20"/>
                <w:lang w:eastAsia="ja-JP"/>
              </w:rPr>
            </w:pPr>
            <w:del w:id="6026" w:author="Morita" w:date="2016-09-25T15:41:00Z">
              <w:r w:rsidRPr="00ED115A" w:rsidDel="007A01D9">
                <w:rPr>
                  <w:rFonts w:hint="eastAsia"/>
                  <w:sz w:val="20"/>
                  <w:lang w:eastAsia="ja-JP"/>
                </w:rPr>
                <w:delText>SG1</w:delText>
              </w:r>
              <w:r w:rsidRPr="00ED115A" w:rsidDel="007A01D9">
                <w:rPr>
                  <w:sz w:val="20"/>
                  <w:lang w:eastAsia="ja-JP"/>
                </w:rPr>
                <w:delText>3</w:delText>
              </w:r>
              <w:bookmarkStart w:id="6027" w:name="_Toc462765636"/>
              <w:bookmarkStart w:id="6028" w:name="_Toc462766914"/>
              <w:bookmarkStart w:id="6029" w:name="_Toc462786608"/>
              <w:bookmarkEnd w:id="6027"/>
              <w:bookmarkEnd w:id="6028"/>
              <w:bookmarkEnd w:id="6029"/>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030" w:author="Morita" w:date="2016-09-25T15:41:00Z"/>
                <w:sz w:val="20"/>
                <w:lang w:eastAsia="ja-JP"/>
              </w:rPr>
            </w:pPr>
            <w:del w:id="6031" w:author="Morita" w:date="2016-09-25T15:41:00Z">
              <w:r w:rsidRPr="00ED115A" w:rsidDel="007A01D9">
                <w:rPr>
                  <w:sz w:val="20"/>
                  <w:lang w:eastAsia="ja-JP"/>
                </w:rPr>
                <w:delText xml:space="preserve">Q.1762/ </w:delText>
              </w:r>
              <w:r w:rsidRPr="00ED115A" w:rsidDel="007A01D9">
                <w:rPr>
                  <w:rFonts w:hint="eastAsia"/>
                  <w:sz w:val="20"/>
                  <w:lang w:eastAsia="ja-JP"/>
                </w:rPr>
                <w:delText>Y.2802</w:delText>
              </w:r>
              <w:bookmarkStart w:id="6032" w:name="_Toc462765637"/>
              <w:bookmarkStart w:id="6033" w:name="_Toc462766915"/>
              <w:bookmarkStart w:id="6034" w:name="_Toc462786609"/>
              <w:bookmarkEnd w:id="6032"/>
              <w:bookmarkEnd w:id="6033"/>
              <w:bookmarkEnd w:id="6034"/>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035" w:author="Morita" w:date="2016-09-25T15:41:00Z"/>
                <w:sz w:val="20"/>
                <w:lang w:eastAsia="ja-JP"/>
              </w:rPr>
            </w:pPr>
            <w:del w:id="6036" w:author="Morita" w:date="2016-09-25T15:41:00Z">
              <w:r w:rsidRPr="00ED115A" w:rsidDel="007A01D9">
                <w:rPr>
                  <w:sz w:val="20"/>
                  <w:lang w:eastAsia="ja-JP"/>
                </w:rPr>
                <w:delText>Fixed-mobile convergence general requirements</w:delText>
              </w:r>
              <w:bookmarkStart w:id="6037" w:name="_Toc462765638"/>
              <w:bookmarkStart w:id="6038" w:name="_Toc462766916"/>
              <w:bookmarkStart w:id="6039" w:name="_Toc462786610"/>
              <w:bookmarkEnd w:id="6037"/>
              <w:bookmarkEnd w:id="6038"/>
              <w:bookmarkEnd w:id="6039"/>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040" w:author="Morita" w:date="2016-09-25T15:41:00Z"/>
                <w:sz w:val="20"/>
                <w:lang w:eastAsia="ja-JP"/>
              </w:rPr>
            </w:pPr>
            <w:del w:id="6041" w:author="Morita" w:date="2016-09-25T15:41:00Z">
              <w:r w:rsidRPr="00ED115A" w:rsidDel="007A01D9">
                <w:rPr>
                  <w:rFonts w:hint="eastAsia"/>
                  <w:sz w:val="20"/>
                  <w:lang w:eastAsia="ja-JP"/>
                </w:rPr>
                <w:delText>09/2007</w:delText>
              </w:r>
              <w:bookmarkStart w:id="6042" w:name="_Toc462765639"/>
              <w:bookmarkStart w:id="6043" w:name="_Toc462766917"/>
              <w:bookmarkStart w:id="6044" w:name="_Toc462786611"/>
              <w:bookmarkEnd w:id="6042"/>
              <w:bookmarkEnd w:id="6043"/>
              <w:bookmarkEnd w:id="6044"/>
            </w:del>
          </w:p>
        </w:tc>
        <w:bookmarkStart w:id="6045" w:name="_Toc462765640"/>
        <w:bookmarkStart w:id="6046" w:name="_Toc462766918"/>
        <w:bookmarkStart w:id="6047" w:name="_Toc462786612"/>
        <w:bookmarkEnd w:id="6045"/>
        <w:bookmarkEnd w:id="6046"/>
        <w:bookmarkEnd w:id="6047"/>
      </w:tr>
      <w:tr w:rsidR="00C9123C" w:rsidRPr="00ED115A" w:rsidDel="007A01D9" w:rsidTr="00D55AC7">
        <w:trPr>
          <w:cantSplit/>
          <w:jc w:val="center"/>
          <w:del w:id="6048"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049" w:author="Morita" w:date="2016-09-25T15:41:00Z"/>
                <w:sz w:val="20"/>
                <w:lang w:eastAsia="ja-JP"/>
              </w:rPr>
            </w:pPr>
            <w:del w:id="6050" w:author="Morita" w:date="2016-09-25T15:41:00Z">
              <w:r w:rsidRPr="00ED115A" w:rsidDel="007A01D9">
                <w:rPr>
                  <w:sz w:val="20"/>
                  <w:lang w:eastAsia="ja-JP"/>
                </w:rPr>
                <w:delText>SG13</w:delText>
              </w:r>
              <w:bookmarkStart w:id="6051" w:name="_Toc462765641"/>
              <w:bookmarkStart w:id="6052" w:name="_Toc462766919"/>
              <w:bookmarkStart w:id="6053" w:name="_Toc462786613"/>
              <w:bookmarkEnd w:id="6051"/>
              <w:bookmarkEnd w:id="6052"/>
              <w:bookmarkEnd w:id="6053"/>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054" w:author="Morita" w:date="2016-09-25T15:41:00Z"/>
                <w:sz w:val="20"/>
                <w:lang w:eastAsia="ja-JP"/>
              </w:rPr>
            </w:pPr>
            <w:del w:id="6055" w:author="Morita" w:date="2016-09-25T15:41:00Z">
              <w:r w:rsidRPr="00ED115A" w:rsidDel="007A01D9">
                <w:rPr>
                  <w:sz w:val="20"/>
                  <w:lang w:eastAsia="ja-JP"/>
                </w:rPr>
                <w:delText xml:space="preserve">Q.1763/ </w:delText>
              </w:r>
              <w:r w:rsidRPr="00ED115A" w:rsidDel="007A01D9">
                <w:rPr>
                  <w:rFonts w:hint="eastAsia"/>
                  <w:sz w:val="20"/>
                  <w:lang w:eastAsia="ja-JP"/>
                </w:rPr>
                <w:delText>Y.2803</w:delText>
              </w:r>
              <w:bookmarkStart w:id="6056" w:name="_Toc462765642"/>
              <w:bookmarkStart w:id="6057" w:name="_Toc462766920"/>
              <w:bookmarkStart w:id="6058" w:name="_Toc462786614"/>
              <w:bookmarkEnd w:id="6056"/>
              <w:bookmarkEnd w:id="6057"/>
              <w:bookmarkEnd w:id="6058"/>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059" w:author="Morita" w:date="2016-09-25T15:41:00Z"/>
                <w:sz w:val="20"/>
                <w:lang w:eastAsia="ja-JP"/>
              </w:rPr>
            </w:pPr>
            <w:del w:id="6060" w:author="Morita" w:date="2016-09-25T15:41:00Z">
              <w:r w:rsidRPr="00ED115A" w:rsidDel="007A01D9">
                <w:rPr>
                  <w:sz w:val="20"/>
                  <w:lang w:eastAsia="ja-JP"/>
                </w:rPr>
                <w:delText>FMC service using legacy PSTN or ISDN as the fixed access network for mobile network users</w:delText>
              </w:r>
              <w:bookmarkStart w:id="6061" w:name="_Toc462765643"/>
              <w:bookmarkStart w:id="6062" w:name="_Toc462766921"/>
              <w:bookmarkStart w:id="6063" w:name="_Toc462786615"/>
              <w:bookmarkEnd w:id="6061"/>
              <w:bookmarkEnd w:id="6062"/>
              <w:bookmarkEnd w:id="6063"/>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064" w:author="Morita" w:date="2016-09-25T15:41:00Z"/>
                <w:sz w:val="20"/>
                <w:lang w:eastAsia="ja-JP"/>
              </w:rPr>
            </w:pPr>
            <w:del w:id="6065" w:author="Morita" w:date="2016-09-25T15:41:00Z">
              <w:r w:rsidRPr="00ED115A" w:rsidDel="007A01D9">
                <w:rPr>
                  <w:rFonts w:hint="eastAsia"/>
                  <w:sz w:val="20"/>
                  <w:lang w:eastAsia="ja-JP"/>
                </w:rPr>
                <w:delText>10/2007</w:delText>
              </w:r>
              <w:bookmarkStart w:id="6066" w:name="_Toc462765644"/>
              <w:bookmarkStart w:id="6067" w:name="_Toc462766922"/>
              <w:bookmarkStart w:id="6068" w:name="_Toc462786616"/>
              <w:bookmarkEnd w:id="6066"/>
              <w:bookmarkEnd w:id="6067"/>
              <w:bookmarkEnd w:id="6068"/>
            </w:del>
          </w:p>
        </w:tc>
        <w:bookmarkStart w:id="6069" w:name="_Toc462765645"/>
        <w:bookmarkStart w:id="6070" w:name="_Toc462766923"/>
        <w:bookmarkStart w:id="6071" w:name="_Toc462786617"/>
        <w:bookmarkEnd w:id="6069"/>
        <w:bookmarkEnd w:id="6070"/>
        <w:bookmarkEnd w:id="6071"/>
      </w:tr>
      <w:tr w:rsidR="00C9123C" w:rsidRPr="00ED115A" w:rsidDel="007A01D9" w:rsidTr="00D55AC7">
        <w:trPr>
          <w:cantSplit/>
          <w:jc w:val="center"/>
          <w:del w:id="6072"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073" w:author="Morita" w:date="2016-09-25T15:41:00Z"/>
                <w:sz w:val="20"/>
                <w:lang w:eastAsia="ja-JP"/>
              </w:rPr>
            </w:pPr>
            <w:del w:id="6074" w:author="Morita" w:date="2016-09-25T15:41:00Z">
              <w:r w:rsidRPr="00ED115A" w:rsidDel="007A01D9">
                <w:rPr>
                  <w:sz w:val="20"/>
                  <w:lang w:eastAsia="ja-JP"/>
                </w:rPr>
                <w:delText>SG13</w:delText>
              </w:r>
              <w:bookmarkStart w:id="6075" w:name="_Toc462765646"/>
              <w:bookmarkStart w:id="6076" w:name="_Toc462766924"/>
              <w:bookmarkStart w:id="6077" w:name="_Toc462786618"/>
              <w:bookmarkEnd w:id="6075"/>
              <w:bookmarkEnd w:id="6076"/>
              <w:bookmarkEnd w:id="6077"/>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078" w:author="Morita" w:date="2016-09-25T15:41:00Z"/>
                <w:sz w:val="20"/>
                <w:lang w:eastAsia="ja-JP"/>
              </w:rPr>
            </w:pPr>
            <w:del w:id="6079" w:author="Morita" w:date="2016-09-25T15:41:00Z">
              <w:r w:rsidRPr="00ED115A" w:rsidDel="007A01D9">
                <w:rPr>
                  <w:sz w:val="20"/>
                  <w:lang w:eastAsia="ja-JP"/>
                </w:rPr>
                <w:delText>Q.1707/ Y.2804</w:delText>
              </w:r>
              <w:bookmarkStart w:id="6080" w:name="_Toc462765647"/>
              <w:bookmarkStart w:id="6081" w:name="_Toc462766925"/>
              <w:bookmarkStart w:id="6082" w:name="_Toc462786619"/>
              <w:bookmarkEnd w:id="6080"/>
              <w:bookmarkEnd w:id="6081"/>
              <w:bookmarkEnd w:id="6082"/>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083" w:author="Morita" w:date="2016-09-25T15:41:00Z"/>
                <w:sz w:val="20"/>
                <w:lang w:eastAsia="ja-JP"/>
              </w:rPr>
            </w:pPr>
            <w:del w:id="6084" w:author="Morita" w:date="2016-09-25T15:41:00Z">
              <w:r w:rsidRPr="00ED115A" w:rsidDel="007A01D9">
                <w:rPr>
                  <w:sz w:val="20"/>
                  <w:lang w:eastAsia="ja-JP"/>
                </w:rPr>
                <w:delText xml:space="preserve">Generic framework of mobility management for next generation networks  </w:delText>
              </w:r>
              <w:bookmarkStart w:id="6085" w:name="_Toc462765648"/>
              <w:bookmarkStart w:id="6086" w:name="_Toc462766926"/>
              <w:bookmarkStart w:id="6087" w:name="_Toc462786620"/>
              <w:bookmarkEnd w:id="6085"/>
              <w:bookmarkEnd w:id="6086"/>
              <w:bookmarkEnd w:id="6087"/>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088" w:author="Morita" w:date="2016-09-25T15:41:00Z"/>
                <w:sz w:val="20"/>
                <w:lang w:eastAsia="ja-JP"/>
              </w:rPr>
            </w:pPr>
            <w:del w:id="6089" w:author="Morita" w:date="2016-09-25T15:41:00Z">
              <w:r w:rsidRPr="00ED115A" w:rsidDel="007A01D9">
                <w:rPr>
                  <w:sz w:val="20"/>
                  <w:lang w:eastAsia="ja-JP"/>
                </w:rPr>
                <w:delText>02/2008</w:delText>
              </w:r>
              <w:bookmarkStart w:id="6090" w:name="_Toc462765649"/>
              <w:bookmarkStart w:id="6091" w:name="_Toc462766927"/>
              <w:bookmarkStart w:id="6092" w:name="_Toc462786621"/>
              <w:bookmarkEnd w:id="6090"/>
              <w:bookmarkEnd w:id="6091"/>
              <w:bookmarkEnd w:id="6092"/>
            </w:del>
          </w:p>
        </w:tc>
        <w:bookmarkStart w:id="6093" w:name="_Toc462765650"/>
        <w:bookmarkStart w:id="6094" w:name="_Toc462766928"/>
        <w:bookmarkStart w:id="6095" w:name="_Toc462786622"/>
        <w:bookmarkEnd w:id="6093"/>
        <w:bookmarkEnd w:id="6094"/>
        <w:bookmarkEnd w:id="6095"/>
      </w:tr>
      <w:tr w:rsidR="00C9123C" w:rsidRPr="00ED115A" w:rsidDel="007A01D9" w:rsidTr="00D55AC7">
        <w:trPr>
          <w:cantSplit/>
          <w:jc w:val="center"/>
          <w:del w:id="6096"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097" w:author="Morita" w:date="2016-09-25T15:41:00Z"/>
                <w:sz w:val="20"/>
                <w:lang w:eastAsia="ja-JP"/>
              </w:rPr>
            </w:pPr>
            <w:del w:id="6098" w:author="Morita" w:date="2016-09-25T15:41:00Z">
              <w:r w:rsidRPr="00ED115A" w:rsidDel="007A01D9">
                <w:rPr>
                  <w:sz w:val="20"/>
                  <w:lang w:eastAsia="ja-JP"/>
                </w:rPr>
                <w:delText>SG13</w:delText>
              </w:r>
              <w:bookmarkStart w:id="6099" w:name="_Toc462765651"/>
              <w:bookmarkStart w:id="6100" w:name="_Toc462766929"/>
              <w:bookmarkStart w:id="6101" w:name="_Toc462786623"/>
              <w:bookmarkEnd w:id="6099"/>
              <w:bookmarkEnd w:id="6100"/>
              <w:bookmarkEnd w:id="6101"/>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102" w:author="Morita" w:date="2016-09-25T15:41:00Z"/>
                <w:sz w:val="20"/>
                <w:lang w:eastAsia="ja-JP"/>
              </w:rPr>
            </w:pPr>
            <w:del w:id="6103" w:author="Morita" w:date="2016-09-25T15:41:00Z">
              <w:r w:rsidRPr="00ED115A" w:rsidDel="007A01D9">
                <w:rPr>
                  <w:sz w:val="20"/>
                  <w:lang w:eastAsia="ja-JP"/>
                </w:rPr>
                <w:delText>Q.1708/ Y.2805</w:delText>
              </w:r>
              <w:bookmarkStart w:id="6104" w:name="_Toc462765652"/>
              <w:bookmarkStart w:id="6105" w:name="_Toc462766930"/>
              <w:bookmarkStart w:id="6106" w:name="_Toc462786624"/>
              <w:bookmarkEnd w:id="6104"/>
              <w:bookmarkEnd w:id="6105"/>
              <w:bookmarkEnd w:id="6106"/>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107" w:author="Morita" w:date="2016-09-25T15:41:00Z"/>
                <w:sz w:val="20"/>
                <w:lang w:eastAsia="ja-JP"/>
              </w:rPr>
            </w:pPr>
            <w:del w:id="6108" w:author="Morita" w:date="2016-09-25T15:41:00Z">
              <w:r w:rsidRPr="00ED115A" w:rsidDel="007A01D9">
                <w:rPr>
                  <w:sz w:val="20"/>
                  <w:lang w:eastAsia="ja-JP"/>
                </w:rPr>
                <w:delText xml:space="preserve">Framework of location management for NGN  </w:delText>
              </w:r>
              <w:bookmarkStart w:id="6109" w:name="_Toc462765653"/>
              <w:bookmarkStart w:id="6110" w:name="_Toc462766931"/>
              <w:bookmarkStart w:id="6111" w:name="_Toc462786625"/>
              <w:bookmarkEnd w:id="6109"/>
              <w:bookmarkEnd w:id="6110"/>
              <w:bookmarkEnd w:id="6111"/>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112" w:author="Morita" w:date="2016-09-25T15:41:00Z"/>
                <w:sz w:val="20"/>
                <w:lang w:eastAsia="ja-JP"/>
              </w:rPr>
            </w:pPr>
            <w:del w:id="6113" w:author="Morita" w:date="2016-09-25T15:41:00Z">
              <w:r w:rsidRPr="00ED115A" w:rsidDel="007A01D9">
                <w:rPr>
                  <w:sz w:val="20"/>
                  <w:lang w:eastAsia="ja-JP"/>
                </w:rPr>
                <w:delText>10/2008</w:delText>
              </w:r>
              <w:bookmarkStart w:id="6114" w:name="_Toc462765654"/>
              <w:bookmarkStart w:id="6115" w:name="_Toc462766932"/>
              <w:bookmarkStart w:id="6116" w:name="_Toc462786626"/>
              <w:bookmarkEnd w:id="6114"/>
              <w:bookmarkEnd w:id="6115"/>
              <w:bookmarkEnd w:id="6116"/>
            </w:del>
          </w:p>
        </w:tc>
        <w:bookmarkStart w:id="6117" w:name="_Toc462765655"/>
        <w:bookmarkStart w:id="6118" w:name="_Toc462766933"/>
        <w:bookmarkStart w:id="6119" w:name="_Toc462786627"/>
        <w:bookmarkEnd w:id="6117"/>
        <w:bookmarkEnd w:id="6118"/>
        <w:bookmarkEnd w:id="6119"/>
      </w:tr>
      <w:tr w:rsidR="00C9123C" w:rsidRPr="00ED115A" w:rsidDel="007A01D9" w:rsidTr="00D55AC7">
        <w:trPr>
          <w:cantSplit/>
          <w:jc w:val="center"/>
          <w:del w:id="6120"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121" w:author="Morita" w:date="2016-09-25T15:41:00Z"/>
                <w:sz w:val="20"/>
                <w:lang w:eastAsia="ja-JP"/>
              </w:rPr>
            </w:pPr>
            <w:del w:id="6122" w:author="Morita" w:date="2016-09-25T15:41:00Z">
              <w:r w:rsidRPr="00ED115A" w:rsidDel="007A01D9">
                <w:rPr>
                  <w:sz w:val="20"/>
                  <w:lang w:eastAsia="ja-JP"/>
                </w:rPr>
                <w:delText>SG13</w:delText>
              </w:r>
              <w:bookmarkStart w:id="6123" w:name="_Toc462765656"/>
              <w:bookmarkStart w:id="6124" w:name="_Toc462766934"/>
              <w:bookmarkStart w:id="6125" w:name="_Toc462786628"/>
              <w:bookmarkEnd w:id="6123"/>
              <w:bookmarkEnd w:id="6124"/>
              <w:bookmarkEnd w:id="6125"/>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126" w:author="Morita" w:date="2016-09-25T15:41:00Z"/>
                <w:sz w:val="20"/>
                <w:lang w:eastAsia="ja-JP"/>
              </w:rPr>
            </w:pPr>
            <w:del w:id="6127" w:author="Morita" w:date="2016-09-25T15:41:00Z">
              <w:r w:rsidRPr="00ED115A" w:rsidDel="007A01D9">
                <w:rPr>
                  <w:sz w:val="20"/>
                  <w:lang w:eastAsia="ja-JP"/>
                </w:rPr>
                <w:delText>Q.1709/ Y.2806</w:delText>
              </w:r>
              <w:bookmarkStart w:id="6128" w:name="_Toc462765657"/>
              <w:bookmarkStart w:id="6129" w:name="_Toc462766935"/>
              <w:bookmarkStart w:id="6130" w:name="_Toc462786629"/>
              <w:bookmarkEnd w:id="6128"/>
              <w:bookmarkEnd w:id="6129"/>
              <w:bookmarkEnd w:id="6130"/>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131" w:author="Morita" w:date="2016-09-25T15:41:00Z"/>
                <w:sz w:val="20"/>
                <w:lang w:eastAsia="ja-JP"/>
              </w:rPr>
            </w:pPr>
            <w:del w:id="6132" w:author="Morita" w:date="2016-09-25T15:41:00Z">
              <w:r w:rsidRPr="00ED115A" w:rsidDel="007A01D9">
                <w:rPr>
                  <w:sz w:val="20"/>
                  <w:lang w:eastAsia="ja-JP"/>
                </w:rPr>
                <w:delText xml:space="preserve">Framework of handover control for NGN  </w:delText>
              </w:r>
              <w:bookmarkStart w:id="6133" w:name="_Toc462765658"/>
              <w:bookmarkStart w:id="6134" w:name="_Toc462766936"/>
              <w:bookmarkStart w:id="6135" w:name="_Toc462786630"/>
              <w:bookmarkEnd w:id="6133"/>
              <w:bookmarkEnd w:id="6134"/>
              <w:bookmarkEnd w:id="6135"/>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136" w:author="Morita" w:date="2016-09-25T15:41:00Z"/>
                <w:sz w:val="20"/>
                <w:lang w:eastAsia="ja-JP"/>
              </w:rPr>
            </w:pPr>
            <w:del w:id="6137" w:author="Morita" w:date="2016-09-25T15:41:00Z">
              <w:r w:rsidRPr="00ED115A" w:rsidDel="007A01D9">
                <w:rPr>
                  <w:sz w:val="20"/>
                  <w:lang w:eastAsia="ja-JP"/>
                </w:rPr>
                <w:delText>10/2008</w:delText>
              </w:r>
              <w:bookmarkStart w:id="6138" w:name="_Toc462765659"/>
              <w:bookmarkStart w:id="6139" w:name="_Toc462766937"/>
              <w:bookmarkStart w:id="6140" w:name="_Toc462786631"/>
              <w:bookmarkEnd w:id="6138"/>
              <w:bookmarkEnd w:id="6139"/>
              <w:bookmarkEnd w:id="6140"/>
            </w:del>
          </w:p>
        </w:tc>
        <w:bookmarkStart w:id="6141" w:name="_Toc462765660"/>
        <w:bookmarkStart w:id="6142" w:name="_Toc462766938"/>
        <w:bookmarkStart w:id="6143" w:name="_Toc462786632"/>
        <w:bookmarkEnd w:id="6141"/>
        <w:bookmarkEnd w:id="6142"/>
        <w:bookmarkEnd w:id="6143"/>
      </w:tr>
      <w:tr w:rsidR="00C9123C" w:rsidRPr="00ED115A" w:rsidDel="007A01D9" w:rsidTr="00D55AC7">
        <w:trPr>
          <w:cantSplit/>
          <w:jc w:val="center"/>
          <w:del w:id="6144"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145" w:author="Morita" w:date="2016-09-25T15:41:00Z"/>
                <w:sz w:val="20"/>
                <w:lang w:eastAsia="ja-JP"/>
              </w:rPr>
            </w:pPr>
            <w:del w:id="6146" w:author="Morita" w:date="2016-09-25T15:41:00Z">
              <w:r w:rsidRPr="00ED115A" w:rsidDel="007A01D9">
                <w:rPr>
                  <w:sz w:val="20"/>
                  <w:lang w:eastAsia="ja-JP"/>
                </w:rPr>
                <w:delText>SG13</w:delText>
              </w:r>
              <w:bookmarkStart w:id="6147" w:name="_Toc462765661"/>
              <w:bookmarkStart w:id="6148" w:name="_Toc462766939"/>
              <w:bookmarkStart w:id="6149" w:name="_Toc462786633"/>
              <w:bookmarkEnd w:id="6147"/>
              <w:bookmarkEnd w:id="6148"/>
              <w:bookmarkEnd w:id="6149"/>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150" w:author="Morita" w:date="2016-09-25T15:41:00Z"/>
                <w:sz w:val="20"/>
                <w:lang w:eastAsia="ja-JP"/>
              </w:rPr>
            </w:pPr>
            <w:del w:id="6151" w:author="Morita" w:date="2016-09-25T15:41:00Z">
              <w:r w:rsidRPr="00ED115A" w:rsidDel="007A01D9">
                <w:rPr>
                  <w:sz w:val="20"/>
                  <w:lang w:eastAsia="ja-JP"/>
                </w:rPr>
                <w:delText>Y.2807</w:delText>
              </w:r>
              <w:bookmarkStart w:id="6152" w:name="_Toc462765662"/>
              <w:bookmarkStart w:id="6153" w:name="_Toc462766940"/>
              <w:bookmarkStart w:id="6154" w:name="_Toc462786634"/>
              <w:bookmarkEnd w:id="6152"/>
              <w:bookmarkEnd w:id="6153"/>
              <w:bookmarkEnd w:id="6154"/>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155" w:author="Morita" w:date="2016-09-25T15:41:00Z"/>
                <w:sz w:val="20"/>
                <w:lang w:eastAsia="ja-JP"/>
              </w:rPr>
            </w:pPr>
            <w:del w:id="6156" w:author="Morita" w:date="2016-09-25T15:41:00Z">
              <w:r w:rsidRPr="00ED115A" w:rsidDel="007A01D9">
                <w:rPr>
                  <w:sz w:val="20"/>
                  <w:lang w:eastAsia="ja-JP"/>
                </w:rPr>
                <w:delText xml:space="preserve">MPLS-based mobility capabilities in NGN  </w:delText>
              </w:r>
              <w:bookmarkStart w:id="6157" w:name="_Toc462765663"/>
              <w:bookmarkStart w:id="6158" w:name="_Toc462766941"/>
              <w:bookmarkStart w:id="6159" w:name="_Toc462786635"/>
              <w:bookmarkEnd w:id="6157"/>
              <w:bookmarkEnd w:id="6158"/>
              <w:bookmarkEnd w:id="6159"/>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160" w:author="Morita" w:date="2016-09-25T15:41:00Z"/>
                <w:sz w:val="20"/>
                <w:lang w:eastAsia="ja-JP"/>
              </w:rPr>
            </w:pPr>
            <w:del w:id="6161" w:author="Morita" w:date="2016-09-25T15:41:00Z">
              <w:r w:rsidRPr="00ED115A" w:rsidDel="007A01D9">
                <w:rPr>
                  <w:sz w:val="20"/>
                  <w:lang w:eastAsia="ja-JP"/>
                </w:rPr>
                <w:delText>01/2009</w:delText>
              </w:r>
              <w:bookmarkStart w:id="6162" w:name="_Toc462765664"/>
              <w:bookmarkStart w:id="6163" w:name="_Toc462766942"/>
              <w:bookmarkStart w:id="6164" w:name="_Toc462786636"/>
              <w:bookmarkEnd w:id="6162"/>
              <w:bookmarkEnd w:id="6163"/>
              <w:bookmarkEnd w:id="6164"/>
            </w:del>
          </w:p>
        </w:tc>
        <w:bookmarkStart w:id="6165" w:name="_Toc462765665"/>
        <w:bookmarkStart w:id="6166" w:name="_Toc462766943"/>
        <w:bookmarkStart w:id="6167" w:name="_Toc462786637"/>
        <w:bookmarkEnd w:id="6165"/>
        <w:bookmarkEnd w:id="6166"/>
        <w:bookmarkEnd w:id="6167"/>
      </w:tr>
      <w:tr w:rsidR="00C9123C" w:rsidRPr="00ED115A" w:rsidDel="007A01D9" w:rsidTr="00D55AC7">
        <w:trPr>
          <w:cantSplit/>
          <w:jc w:val="center"/>
          <w:del w:id="6168"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169" w:author="Morita" w:date="2016-09-25T15:41:00Z"/>
                <w:sz w:val="20"/>
                <w:lang w:eastAsia="ja-JP"/>
              </w:rPr>
            </w:pPr>
            <w:del w:id="6170" w:author="Morita" w:date="2016-09-25T15:41:00Z">
              <w:r w:rsidRPr="00ED115A" w:rsidDel="007A01D9">
                <w:rPr>
                  <w:sz w:val="20"/>
                  <w:lang w:eastAsia="ja-JP"/>
                </w:rPr>
                <w:delText>SG13</w:delText>
              </w:r>
              <w:bookmarkStart w:id="6171" w:name="_Toc462765666"/>
              <w:bookmarkStart w:id="6172" w:name="_Toc462766944"/>
              <w:bookmarkStart w:id="6173" w:name="_Toc462786638"/>
              <w:bookmarkEnd w:id="6171"/>
              <w:bookmarkEnd w:id="6172"/>
              <w:bookmarkEnd w:id="6173"/>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174" w:author="Morita" w:date="2016-09-25T15:41:00Z"/>
                <w:sz w:val="20"/>
                <w:lang w:eastAsia="ja-JP"/>
              </w:rPr>
            </w:pPr>
            <w:del w:id="6175" w:author="Morita" w:date="2016-09-25T15:41:00Z">
              <w:r w:rsidRPr="00ED115A" w:rsidDel="007A01D9">
                <w:rPr>
                  <w:rFonts w:hint="eastAsia"/>
                  <w:sz w:val="20"/>
                  <w:lang w:eastAsia="ja-JP"/>
                </w:rPr>
                <w:delText>Y.2901</w:delText>
              </w:r>
              <w:bookmarkStart w:id="6176" w:name="_Toc462765667"/>
              <w:bookmarkStart w:id="6177" w:name="_Toc462766945"/>
              <w:bookmarkStart w:id="6178" w:name="_Toc462786639"/>
              <w:bookmarkEnd w:id="6176"/>
              <w:bookmarkEnd w:id="6177"/>
              <w:bookmarkEnd w:id="6178"/>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179" w:author="Morita" w:date="2016-09-25T15:41:00Z"/>
                <w:sz w:val="20"/>
                <w:lang w:eastAsia="ja-JP"/>
              </w:rPr>
            </w:pPr>
            <w:del w:id="6180" w:author="Morita" w:date="2016-09-25T15:41:00Z">
              <w:r w:rsidRPr="00ED115A" w:rsidDel="007A01D9">
                <w:rPr>
                  <w:sz w:val="20"/>
                  <w:lang w:eastAsia="ja-JP"/>
                </w:rPr>
                <w:delText>The carrier grade open environment reference model</w:delText>
              </w:r>
              <w:bookmarkStart w:id="6181" w:name="_Toc462765668"/>
              <w:bookmarkStart w:id="6182" w:name="_Toc462766946"/>
              <w:bookmarkStart w:id="6183" w:name="_Toc462786640"/>
              <w:bookmarkEnd w:id="6181"/>
              <w:bookmarkEnd w:id="6182"/>
              <w:bookmarkEnd w:id="6183"/>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184" w:author="Morita" w:date="2016-09-25T15:41:00Z"/>
                <w:sz w:val="20"/>
                <w:lang w:eastAsia="ja-JP"/>
              </w:rPr>
            </w:pPr>
            <w:del w:id="6185" w:author="Morita" w:date="2016-09-25T15:41:00Z">
              <w:r w:rsidRPr="00ED115A" w:rsidDel="007A01D9">
                <w:rPr>
                  <w:rFonts w:hint="eastAsia"/>
                  <w:sz w:val="20"/>
                  <w:lang w:eastAsia="ja-JP"/>
                </w:rPr>
                <w:delText>12/2006</w:delText>
              </w:r>
              <w:bookmarkStart w:id="6186" w:name="_Toc462765669"/>
              <w:bookmarkStart w:id="6187" w:name="_Toc462766947"/>
              <w:bookmarkStart w:id="6188" w:name="_Toc462786641"/>
              <w:bookmarkEnd w:id="6186"/>
              <w:bookmarkEnd w:id="6187"/>
              <w:bookmarkEnd w:id="6188"/>
            </w:del>
          </w:p>
        </w:tc>
        <w:bookmarkStart w:id="6189" w:name="_Toc462765670"/>
        <w:bookmarkStart w:id="6190" w:name="_Toc462766948"/>
        <w:bookmarkStart w:id="6191" w:name="_Toc462786642"/>
        <w:bookmarkEnd w:id="6189"/>
        <w:bookmarkEnd w:id="6190"/>
        <w:bookmarkEnd w:id="6191"/>
      </w:tr>
      <w:tr w:rsidR="00C9123C" w:rsidRPr="00ED115A" w:rsidDel="007A01D9" w:rsidTr="00D55AC7">
        <w:trPr>
          <w:cantSplit/>
          <w:jc w:val="center"/>
          <w:del w:id="6192"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193" w:author="Morita" w:date="2016-09-25T15:41:00Z"/>
                <w:sz w:val="20"/>
                <w:lang w:eastAsia="ja-JP"/>
              </w:rPr>
            </w:pPr>
            <w:del w:id="6194" w:author="Morita" w:date="2016-09-25T15:41:00Z">
              <w:r w:rsidRPr="00ED115A" w:rsidDel="007A01D9">
                <w:rPr>
                  <w:sz w:val="20"/>
                  <w:lang w:eastAsia="ja-JP"/>
                </w:rPr>
                <w:delText>SG13</w:delText>
              </w:r>
              <w:bookmarkStart w:id="6195" w:name="_Toc462765671"/>
              <w:bookmarkStart w:id="6196" w:name="_Toc462766949"/>
              <w:bookmarkStart w:id="6197" w:name="_Toc462786643"/>
              <w:bookmarkEnd w:id="6195"/>
              <w:bookmarkEnd w:id="6196"/>
              <w:bookmarkEnd w:id="6197"/>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198" w:author="Morita" w:date="2016-09-25T15:41:00Z"/>
                <w:sz w:val="20"/>
                <w:lang w:eastAsia="ja-JP"/>
              </w:rPr>
            </w:pPr>
            <w:del w:id="6199" w:author="Morita" w:date="2016-09-25T15:41:00Z">
              <w:r w:rsidRPr="00ED115A" w:rsidDel="007A01D9">
                <w:rPr>
                  <w:rFonts w:hint="eastAsia"/>
                  <w:sz w:val="20"/>
                  <w:lang w:eastAsia="ja-JP"/>
                </w:rPr>
                <w:delText>Y.2902</w:delText>
              </w:r>
              <w:bookmarkStart w:id="6200" w:name="_Toc462765672"/>
              <w:bookmarkStart w:id="6201" w:name="_Toc462766950"/>
              <w:bookmarkStart w:id="6202" w:name="_Toc462786644"/>
              <w:bookmarkEnd w:id="6200"/>
              <w:bookmarkEnd w:id="6201"/>
              <w:bookmarkEnd w:id="6202"/>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203" w:author="Morita" w:date="2016-09-25T15:41:00Z"/>
                <w:sz w:val="20"/>
                <w:lang w:eastAsia="ja-JP"/>
              </w:rPr>
            </w:pPr>
            <w:del w:id="6204" w:author="Morita" w:date="2016-09-25T15:41:00Z">
              <w:r w:rsidRPr="00ED115A" w:rsidDel="007A01D9">
                <w:rPr>
                  <w:sz w:val="20"/>
                  <w:lang w:eastAsia="ja-JP"/>
                </w:rPr>
                <w:delText>Carrier grade open environment components</w:delText>
              </w:r>
              <w:bookmarkStart w:id="6205" w:name="_Toc462765673"/>
              <w:bookmarkStart w:id="6206" w:name="_Toc462766951"/>
              <w:bookmarkStart w:id="6207" w:name="_Toc462786645"/>
              <w:bookmarkEnd w:id="6205"/>
              <w:bookmarkEnd w:id="6206"/>
              <w:bookmarkEnd w:id="6207"/>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208" w:author="Morita" w:date="2016-09-25T15:41:00Z"/>
                <w:sz w:val="20"/>
                <w:lang w:eastAsia="ja-JP"/>
              </w:rPr>
            </w:pPr>
            <w:del w:id="6209" w:author="Morita" w:date="2016-09-25T15:41:00Z">
              <w:r w:rsidRPr="00ED115A" w:rsidDel="007A01D9">
                <w:rPr>
                  <w:sz w:val="20"/>
                  <w:lang w:eastAsia="ja-JP"/>
                </w:rPr>
                <w:delText>11/2008</w:delText>
              </w:r>
              <w:bookmarkStart w:id="6210" w:name="_Toc462765674"/>
              <w:bookmarkStart w:id="6211" w:name="_Toc462766952"/>
              <w:bookmarkStart w:id="6212" w:name="_Toc462786646"/>
              <w:bookmarkEnd w:id="6210"/>
              <w:bookmarkEnd w:id="6211"/>
              <w:bookmarkEnd w:id="6212"/>
            </w:del>
          </w:p>
        </w:tc>
        <w:bookmarkStart w:id="6213" w:name="_Toc462765675"/>
        <w:bookmarkStart w:id="6214" w:name="_Toc462766953"/>
        <w:bookmarkStart w:id="6215" w:name="_Toc462786647"/>
        <w:bookmarkEnd w:id="6213"/>
        <w:bookmarkEnd w:id="6214"/>
        <w:bookmarkEnd w:id="6215"/>
      </w:tr>
      <w:tr w:rsidR="00C9123C" w:rsidRPr="00ED115A" w:rsidDel="007A01D9" w:rsidTr="00D55AC7">
        <w:trPr>
          <w:cantSplit/>
          <w:jc w:val="center"/>
          <w:del w:id="6216"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217" w:author="Morita" w:date="2016-09-25T15:41:00Z"/>
                <w:sz w:val="20"/>
                <w:lang w:eastAsia="ja-JP"/>
              </w:rPr>
            </w:pPr>
            <w:del w:id="6218" w:author="Morita" w:date="2016-09-25T15:41:00Z">
              <w:r w:rsidRPr="00ED115A" w:rsidDel="007A01D9">
                <w:rPr>
                  <w:sz w:val="20"/>
                  <w:lang w:eastAsia="ja-JP"/>
                </w:rPr>
                <w:delText>SG13</w:delText>
              </w:r>
              <w:bookmarkStart w:id="6219" w:name="_Toc462765676"/>
              <w:bookmarkStart w:id="6220" w:name="_Toc462766954"/>
              <w:bookmarkStart w:id="6221" w:name="_Toc462786648"/>
              <w:bookmarkEnd w:id="6219"/>
              <w:bookmarkEnd w:id="6220"/>
              <w:bookmarkEnd w:id="6221"/>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222" w:author="Morita" w:date="2016-09-25T15:41:00Z"/>
                <w:sz w:val="20"/>
                <w:lang w:eastAsia="ja-JP"/>
              </w:rPr>
            </w:pPr>
            <w:del w:id="6223" w:author="Morita" w:date="2016-09-25T15:41:00Z">
              <w:r w:rsidRPr="00ED115A" w:rsidDel="007A01D9">
                <w:rPr>
                  <w:rFonts w:hint="eastAsia"/>
                  <w:sz w:val="20"/>
                  <w:lang w:eastAsia="ja-JP"/>
                </w:rPr>
                <w:delText>Y. Sup1</w:delText>
              </w:r>
              <w:bookmarkStart w:id="6224" w:name="_Toc462765677"/>
              <w:bookmarkStart w:id="6225" w:name="_Toc462766955"/>
              <w:bookmarkStart w:id="6226" w:name="_Toc462786649"/>
              <w:bookmarkEnd w:id="6224"/>
              <w:bookmarkEnd w:id="6225"/>
              <w:bookmarkEnd w:id="6226"/>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227" w:author="Morita" w:date="2016-09-25T15:41:00Z"/>
                <w:sz w:val="20"/>
                <w:lang w:eastAsia="ja-JP"/>
              </w:rPr>
            </w:pPr>
            <w:del w:id="6228" w:author="Morita" w:date="2016-09-25T15:41:00Z">
              <w:r w:rsidRPr="00ED115A" w:rsidDel="007A01D9">
                <w:rPr>
                  <w:sz w:val="20"/>
                  <w:lang w:eastAsia="ja-JP"/>
                </w:rPr>
                <w:delText>NGN release 1 scope</w:delText>
              </w:r>
              <w:bookmarkStart w:id="6229" w:name="_Toc462765678"/>
              <w:bookmarkStart w:id="6230" w:name="_Toc462766956"/>
              <w:bookmarkStart w:id="6231" w:name="_Toc462786650"/>
              <w:bookmarkEnd w:id="6229"/>
              <w:bookmarkEnd w:id="6230"/>
              <w:bookmarkEnd w:id="6231"/>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232" w:author="Morita" w:date="2016-09-25T15:41:00Z"/>
                <w:sz w:val="20"/>
                <w:lang w:eastAsia="ja-JP"/>
              </w:rPr>
            </w:pPr>
            <w:del w:id="6233" w:author="Morita" w:date="2016-09-25T15:41:00Z">
              <w:r w:rsidRPr="00ED115A" w:rsidDel="007A01D9">
                <w:rPr>
                  <w:rFonts w:hint="eastAsia"/>
                  <w:sz w:val="20"/>
                  <w:lang w:eastAsia="ja-JP"/>
                </w:rPr>
                <w:delText>07/2006</w:delText>
              </w:r>
              <w:bookmarkStart w:id="6234" w:name="_Toc462765679"/>
              <w:bookmarkStart w:id="6235" w:name="_Toc462766957"/>
              <w:bookmarkStart w:id="6236" w:name="_Toc462786651"/>
              <w:bookmarkEnd w:id="6234"/>
              <w:bookmarkEnd w:id="6235"/>
              <w:bookmarkEnd w:id="6236"/>
            </w:del>
          </w:p>
        </w:tc>
        <w:bookmarkStart w:id="6237" w:name="_Toc462765680"/>
        <w:bookmarkStart w:id="6238" w:name="_Toc462766958"/>
        <w:bookmarkStart w:id="6239" w:name="_Toc462786652"/>
        <w:bookmarkEnd w:id="6237"/>
        <w:bookmarkEnd w:id="6238"/>
        <w:bookmarkEnd w:id="6239"/>
      </w:tr>
      <w:tr w:rsidR="00C9123C" w:rsidRPr="00ED115A" w:rsidDel="007A01D9" w:rsidTr="00D55AC7">
        <w:trPr>
          <w:cantSplit/>
          <w:jc w:val="center"/>
          <w:del w:id="6240"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241" w:author="Morita" w:date="2016-09-25T15:41:00Z"/>
                <w:sz w:val="20"/>
                <w:lang w:eastAsia="ja-JP"/>
              </w:rPr>
            </w:pPr>
            <w:del w:id="6242" w:author="Morita" w:date="2016-09-25T15:41:00Z">
              <w:r w:rsidRPr="00ED115A" w:rsidDel="007A01D9">
                <w:rPr>
                  <w:sz w:val="20"/>
                  <w:lang w:eastAsia="ja-JP"/>
                </w:rPr>
                <w:delText>SG13</w:delText>
              </w:r>
              <w:bookmarkStart w:id="6243" w:name="_Toc462765681"/>
              <w:bookmarkStart w:id="6244" w:name="_Toc462766959"/>
              <w:bookmarkStart w:id="6245" w:name="_Toc462786653"/>
              <w:bookmarkEnd w:id="6243"/>
              <w:bookmarkEnd w:id="6244"/>
              <w:bookmarkEnd w:id="6245"/>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246" w:author="Morita" w:date="2016-09-25T15:41:00Z"/>
                <w:sz w:val="20"/>
                <w:lang w:eastAsia="ja-JP"/>
              </w:rPr>
            </w:pPr>
            <w:del w:id="6247" w:author="Morita" w:date="2016-09-25T15:41:00Z">
              <w:r w:rsidRPr="00ED115A" w:rsidDel="007A01D9">
                <w:rPr>
                  <w:sz w:val="20"/>
                  <w:lang w:eastAsia="ja-JP"/>
                </w:rPr>
                <w:delText>Y.Sup6</w:delText>
              </w:r>
              <w:bookmarkStart w:id="6248" w:name="_Toc462765682"/>
              <w:bookmarkStart w:id="6249" w:name="_Toc462766960"/>
              <w:bookmarkStart w:id="6250" w:name="_Toc462786654"/>
              <w:bookmarkEnd w:id="6248"/>
              <w:bookmarkEnd w:id="6249"/>
              <w:bookmarkEnd w:id="6250"/>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251" w:author="Morita" w:date="2016-09-25T15:41:00Z"/>
                <w:sz w:val="20"/>
                <w:lang w:eastAsia="ja-JP"/>
              </w:rPr>
            </w:pPr>
            <w:del w:id="6252" w:author="Morita" w:date="2016-09-25T15:41:00Z">
              <w:r w:rsidRPr="00ED115A" w:rsidDel="007A01D9">
                <w:rPr>
                  <w:sz w:val="20"/>
                  <w:lang w:eastAsia="ja-JP"/>
                </w:rPr>
                <w:delText>Use of DSL-based systems in next generation networks</w:delText>
              </w:r>
              <w:bookmarkStart w:id="6253" w:name="_Toc462765683"/>
              <w:bookmarkStart w:id="6254" w:name="_Toc462766961"/>
              <w:bookmarkStart w:id="6255" w:name="_Toc462786655"/>
              <w:bookmarkEnd w:id="6253"/>
              <w:bookmarkEnd w:id="6254"/>
              <w:bookmarkEnd w:id="6255"/>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256" w:author="Morita" w:date="2016-09-25T15:41:00Z"/>
                <w:sz w:val="20"/>
                <w:lang w:eastAsia="ja-JP"/>
              </w:rPr>
            </w:pPr>
            <w:del w:id="6257" w:author="Morita" w:date="2016-09-25T15:41:00Z">
              <w:r w:rsidRPr="00ED115A" w:rsidDel="007A01D9">
                <w:rPr>
                  <w:sz w:val="20"/>
                  <w:lang w:eastAsia="ja-JP"/>
                </w:rPr>
                <w:delText>09/2008</w:delText>
              </w:r>
              <w:bookmarkStart w:id="6258" w:name="_Toc462765684"/>
              <w:bookmarkStart w:id="6259" w:name="_Toc462766962"/>
              <w:bookmarkStart w:id="6260" w:name="_Toc462786656"/>
              <w:bookmarkEnd w:id="6258"/>
              <w:bookmarkEnd w:id="6259"/>
              <w:bookmarkEnd w:id="6260"/>
            </w:del>
          </w:p>
        </w:tc>
        <w:bookmarkStart w:id="6261" w:name="_Toc462765685"/>
        <w:bookmarkStart w:id="6262" w:name="_Toc462766963"/>
        <w:bookmarkStart w:id="6263" w:name="_Toc462786657"/>
        <w:bookmarkEnd w:id="6261"/>
        <w:bookmarkEnd w:id="6262"/>
        <w:bookmarkEnd w:id="6263"/>
      </w:tr>
      <w:tr w:rsidR="00C9123C" w:rsidRPr="00ED115A" w:rsidDel="007A01D9" w:rsidTr="00D55AC7">
        <w:trPr>
          <w:cantSplit/>
          <w:jc w:val="center"/>
          <w:del w:id="6264"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265" w:author="Morita" w:date="2016-09-25T15:41:00Z"/>
                <w:sz w:val="20"/>
                <w:lang w:eastAsia="ja-JP"/>
              </w:rPr>
            </w:pPr>
            <w:del w:id="6266" w:author="Morita" w:date="2016-09-25T15:41:00Z">
              <w:r w:rsidRPr="00ED115A" w:rsidDel="007A01D9">
                <w:rPr>
                  <w:sz w:val="20"/>
                  <w:lang w:eastAsia="ja-JP"/>
                </w:rPr>
                <w:delText>SG13</w:delText>
              </w:r>
              <w:bookmarkStart w:id="6267" w:name="_Toc462765686"/>
              <w:bookmarkStart w:id="6268" w:name="_Toc462766964"/>
              <w:bookmarkStart w:id="6269" w:name="_Toc462786658"/>
              <w:bookmarkEnd w:id="6267"/>
              <w:bookmarkEnd w:id="6268"/>
              <w:bookmarkEnd w:id="6269"/>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270" w:author="Morita" w:date="2016-09-25T15:41:00Z"/>
                <w:sz w:val="20"/>
                <w:lang w:eastAsia="ja-JP"/>
              </w:rPr>
            </w:pPr>
            <w:del w:id="6271" w:author="Morita" w:date="2016-09-25T15:41:00Z">
              <w:r w:rsidRPr="00ED115A" w:rsidDel="007A01D9">
                <w:rPr>
                  <w:sz w:val="20"/>
                  <w:lang w:eastAsia="ja-JP"/>
                </w:rPr>
                <w:delText>Y.Sup7</w:delText>
              </w:r>
              <w:bookmarkStart w:id="6272" w:name="_Toc462765687"/>
              <w:bookmarkStart w:id="6273" w:name="_Toc462766965"/>
              <w:bookmarkStart w:id="6274" w:name="_Toc462786659"/>
              <w:bookmarkEnd w:id="6272"/>
              <w:bookmarkEnd w:id="6273"/>
              <w:bookmarkEnd w:id="6274"/>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275" w:author="Morita" w:date="2016-09-25T15:41:00Z"/>
                <w:sz w:val="20"/>
                <w:lang w:eastAsia="ja-JP"/>
              </w:rPr>
            </w:pPr>
            <w:del w:id="6276" w:author="Morita" w:date="2016-09-25T15:41:00Z">
              <w:r w:rsidRPr="00ED115A" w:rsidDel="007A01D9">
                <w:rPr>
                  <w:sz w:val="20"/>
                  <w:lang w:eastAsia="ja-JP"/>
                </w:rPr>
                <w:delText>NGN release 2 scope</w:delText>
              </w:r>
              <w:bookmarkStart w:id="6277" w:name="_Toc462765688"/>
              <w:bookmarkStart w:id="6278" w:name="_Toc462766966"/>
              <w:bookmarkStart w:id="6279" w:name="_Toc462786660"/>
              <w:bookmarkEnd w:id="6277"/>
              <w:bookmarkEnd w:id="6278"/>
              <w:bookmarkEnd w:id="6279"/>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280" w:author="Morita" w:date="2016-09-25T15:41:00Z"/>
                <w:sz w:val="20"/>
                <w:lang w:eastAsia="ja-JP"/>
              </w:rPr>
            </w:pPr>
            <w:del w:id="6281" w:author="Morita" w:date="2016-09-25T15:41:00Z">
              <w:r w:rsidRPr="00ED115A" w:rsidDel="007A01D9">
                <w:rPr>
                  <w:sz w:val="20"/>
                  <w:lang w:eastAsia="ja-JP"/>
                </w:rPr>
                <w:delText>09/2008</w:delText>
              </w:r>
              <w:bookmarkStart w:id="6282" w:name="_Toc462765689"/>
              <w:bookmarkStart w:id="6283" w:name="_Toc462766967"/>
              <w:bookmarkStart w:id="6284" w:name="_Toc462786661"/>
              <w:bookmarkEnd w:id="6282"/>
              <w:bookmarkEnd w:id="6283"/>
              <w:bookmarkEnd w:id="6284"/>
            </w:del>
          </w:p>
        </w:tc>
        <w:bookmarkStart w:id="6285" w:name="_Toc462765690"/>
        <w:bookmarkStart w:id="6286" w:name="_Toc462766968"/>
        <w:bookmarkStart w:id="6287" w:name="_Toc462786662"/>
        <w:bookmarkEnd w:id="6285"/>
        <w:bookmarkEnd w:id="6286"/>
        <w:bookmarkEnd w:id="6287"/>
      </w:tr>
      <w:tr w:rsidR="00C9123C" w:rsidRPr="00ED115A" w:rsidDel="007A01D9" w:rsidTr="00D55AC7">
        <w:trPr>
          <w:cantSplit/>
          <w:jc w:val="center"/>
          <w:del w:id="6288" w:author="Morita" w:date="2016-09-25T15:41:00Z"/>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289" w:author="Morita" w:date="2016-09-25T15:41:00Z"/>
                <w:sz w:val="20"/>
                <w:lang w:eastAsia="ja-JP"/>
              </w:rPr>
            </w:pPr>
            <w:del w:id="6290" w:author="Morita" w:date="2016-09-25T15:41:00Z">
              <w:r w:rsidRPr="00ED115A" w:rsidDel="007A01D9">
                <w:rPr>
                  <w:sz w:val="20"/>
                  <w:lang w:eastAsia="ja-JP"/>
                </w:rPr>
                <w:delText>SG11</w:delText>
              </w:r>
              <w:bookmarkStart w:id="6291" w:name="_Toc462765691"/>
              <w:bookmarkStart w:id="6292" w:name="_Toc462766969"/>
              <w:bookmarkStart w:id="6293" w:name="_Toc462786663"/>
              <w:bookmarkEnd w:id="6291"/>
              <w:bookmarkEnd w:id="6292"/>
              <w:bookmarkEnd w:id="6293"/>
            </w:del>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294" w:author="Morita" w:date="2016-09-25T15:41:00Z"/>
                <w:sz w:val="20"/>
                <w:lang w:eastAsia="ja-JP"/>
              </w:rPr>
            </w:pPr>
            <w:del w:id="6295" w:author="Morita" w:date="2016-09-25T15:41:00Z">
              <w:r w:rsidRPr="00ED115A" w:rsidDel="007A01D9">
                <w:rPr>
                  <w:sz w:val="20"/>
                  <w:lang w:eastAsia="ja-JP"/>
                </w:rPr>
                <w:delText>Q.3900</w:delText>
              </w:r>
              <w:bookmarkStart w:id="6296" w:name="_Toc462765692"/>
              <w:bookmarkStart w:id="6297" w:name="_Toc462766970"/>
              <w:bookmarkStart w:id="6298" w:name="_Toc462786664"/>
              <w:bookmarkEnd w:id="6296"/>
              <w:bookmarkEnd w:id="6297"/>
              <w:bookmarkEnd w:id="6298"/>
            </w:del>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299" w:author="Morita" w:date="2016-09-25T15:41:00Z"/>
                <w:sz w:val="20"/>
                <w:lang w:eastAsia="ja-JP"/>
              </w:rPr>
            </w:pPr>
            <w:del w:id="6300" w:author="Morita" w:date="2016-09-25T15:41:00Z">
              <w:r w:rsidRPr="00ED115A" w:rsidDel="007A01D9">
                <w:rPr>
                  <w:sz w:val="20"/>
                  <w:lang w:eastAsia="ja-JP"/>
                </w:rPr>
                <w:delText>Methods of testing and model network architecture for NGN technical means testing as applied to public telecommunication networks</w:delText>
              </w:r>
              <w:bookmarkStart w:id="6301" w:name="_Toc462765693"/>
              <w:bookmarkStart w:id="6302" w:name="_Toc462766971"/>
              <w:bookmarkStart w:id="6303" w:name="_Toc462786665"/>
              <w:bookmarkEnd w:id="6301"/>
              <w:bookmarkEnd w:id="6302"/>
              <w:bookmarkEnd w:id="6303"/>
            </w:del>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Del="007A01D9" w:rsidRDefault="00C9123C" w:rsidP="003950CB">
            <w:pPr>
              <w:rPr>
                <w:del w:id="6304" w:author="Morita" w:date="2016-09-25T15:41:00Z"/>
                <w:sz w:val="20"/>
                <w:lang w:eastAsia="ja-JP"/>
              </w:rPr>
            </w:pPr>
            <w:del w:id="6305" w:author="Morita" w:date="2016-09-25T15:41:00Z">
              <w:r w:rsidRPr="00ED115A" w:rsidDel="007A01D9">
                <w:rPr>
                  <w:sz w:val="20"/>
                  <w:lang w:eastAsia="ja-JP"/>
                </w:rPr>
                <w:delText>09/2006</w:delText>
              </w:r>
              <w:bookmarkStart w:id="6306" w:name="_Toc462765694"/>
              <w:bookmarkStart w:id="6307" w:name="_Toc462766972"/>
              <w:bookmarkStart w:id="6308" w:name="_Toc462786666"/>
              <w:bookmarkEnd w:id="6306"/>
              <w:bookmarkEnd w:id="6307"/>
              <w:bookmarkEnd w:id="6308"/>
            </w:del>
          </w:p>
        </w:tc>
        <w:bookmarkStart w:id="6309" w:name="_Toc462765695"/>
        <w:bookmarkStart w:id="6310" w:name="_Toc462766973"/>
        <w:bookmarkStart w:id="6311" w:name="_Toc462786667"/>
        <w:bookmarkEnd w:id="6309"/>
        <w:bookmarkEnd w:id="6310"/>
        <w:bookmarkEnd w:id="6311"/>
      </w:tr>
    </w:tbl>
    <w:p w:rsidR="00C9123C" w:rsidRPr="00ED115A" w:rsidRDefault="00C9123C" w:rsidP="00D55AC7">
      <w:pPr>
        <w:pStyle w:val="1"/>
      </w:pPr>
      <w:bookmarkStart w:id="6312" w:name="_Toc404879754"/>
      <w:bookmarkStart w:id="6313" w:name="_Toc404880729"/>
      <w:bookmarkStart w:id="6314" w:name="_Toc405246253"/>
      <w:bookmarkStart w:id="6315" w:name="_Toc405248149"/>
      <w:bookmarkStart w:id="6316" w:name="_Toc462786668"/>
      <w:r w:rsidRPr="00ED115A">
        <w:t>Overview of existing holes</w:t>
      </w:r>
      <w:r w:rsidR="00660E88">
        <w:rPr>
          <w:rFonts w:hint="eastAsia"/>
          <w:lang w:eastAsia="ja-JP"/>
        </w:rPr>
        <w:t xml:space="preserve">, </w:t>
      </w:r>
      <w:r w:rsidRPr="00ED115A">
        <w:t>overlaps</w:t>
      </w:r>
      <w:r w:rsidR="00660E88">
        <w:rPr>
          <w:rFonts w:hint="eastAsia"/>
          <w:lang w:eastAsia="ja-JP"/>
        </w:rPr>
        <w:t xml:space="preserve">, and </w:t>
      </w:r>
      <w:r w:rsidRPr="00ED115A">
        <w:t>conflicts</w:t>
      </w:r>
      <w:bookmarkEnd w:id="4557"/>
      <w:bookmarkEnd w:id="6312"/>
      <w:bookmarkEnd w:id="6313"/>
      <w:bookmarkEnd w:id="6314"/>
      <w:bookmarkEnd w:id="6315"/>
      <w:bookmarkEnd w:id="6316"/>
    </w:p>
    <w:p w:rsidR="00C9123C" w:rsidRPr="00ED115A" w:rsidRDefault="00C9123C" w:rsidP="00D55AC7">
      <w:pPr>
        <w:jc w:val="both"/>
      </w:pPr>
      <w:r w:rsidRPr="00ED115A">
        <w:t>Considering the number and diversity of different organizations working on standardising aspects of OTNT, it is inevitable that some areas will be missed.  For the same reasons, some aspects will be addressed in multiple groups, resulting in possible conflicts based on different applications, priorities, or technical expertise.  These items need to be identified and addressed as appropriate.  The following table lists those that have been identified, the recommended action, and the status of that action.</w:t>
      </w:r>
    </w:p>
    <w:p w:rsidR="00C9123C" w:rsidRPr="00ED115A" w:rsidRDefault="00C9123C" w:rsidP="00C9123C">
      <w:pPr>
        <w:tabs>
          <w:tab w:val="clear" w:pos="794"/>
          <w:tab w:val="clear" w:pos="1191"/>
          <w:tab w:val="clear" w:pos="1588"/>
          <w:tab w:val="clear" w:pos="1985"/>
          <w:tab w:val="left" w:pos="5954"/>
          <w:tab w:val="right" w:pos="9639"/>
        </w:tabs>
        <w:spacing w:before="0"/>
        <w:jc w:val="center"/>
        <w:rPr>
          <w:b/>
          <w:caps/>
          <w:sz w:val="16"/>
        </w:rPr>
      </w:pPr>
    </w:p>
    <w:p w:rsidR="00C9123C" w:rsidRPr="00ED115A" w:rsidDel="00575FF2"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del w:id="6317" w:author="Morita" w:date="2016-09-27T23:34:00Z"/>
          <w:b/>
          <w:sz w:val="20"/>
          <w:lang w:eastAsia="ja-JP"/>
        </w:rPr>
      </w:pPr>
      <w:del w:id="6318" w:author="Morita" w:date="2016-09-27T23:34:00Z">
        <w:r w:rsidRPr="00ED115A" w:rsidDel="00575FF2">
          <w:rPr>
            <w:b/>
            <w:sz w:val="20"/>
          </w:rPr>
          <w:lastRenderedPageBreak/>
          <w:delText xml:space="preserve">TABLE 8-1/OTNT:  Known OTNT </w:delText>
        </w:r>
        <w:r w:rsidR="00660E88" w:rsidDel="00575FF2">
          <w:rPr>
            <w:rFonts w:hint="eastAsia"/>
            <w:b/>
            <w:sz w:val="20"/>
            <w:lang w:eastAsia="ja-JP"/>
          </w:rPr>
          <w:delText>s</w:delText>
        </w:r>
        <w:r w:rsidRPr="00ED115A" w:rsidDel="00575FF2">
          <w:rPr>
            <w:b/>
            <w:sz w:val="20"/>
          </w:rPr>
          <w:delText xml:space="preserve">tandardization </w:delText>
        </w:r>
        <w:r w:rsidR="00660E88" w:rsidDel="00575FF2">
          <w:rPr>
            <w:rFonts w:hint="eastAsia"/>
            <w:b/>
            <w:sz w:val="20"/>
            <w:lang w:eastAsia="ja-JP"/>
          </w:rPr>
          <w:delText>h</w:delText>
        </w:r>
        <w:r w:rsidR="00660E88" w:rsidRPr="00ED115A" w:rsidDel="00575FF2">
          <w:rPr>
            <w:b/>
            <w:sz w:val="20"/>
          </w:rPr>
          <w:delText>oles</w:delText>
        </w:r>
        <w:r w:rsidR="00660E88" w:rsidDel="00575FF2">
          <w:rPr>
            <w:rFonts w:hint="eastAsia"/>
            <w:b/>
            <w:sz w:val="20"/>
            <w:lang w:eastAsia="ja-JP"/>
          </w:rPr>
          <w:delText>, o</w:delText>
        </w:r>
        <w:r w:rsidRPr="00ED115A" w:rsidDel="00575FF2">
          <w:rPr>
            <w:b/>
            <w:sz w:val="20"/>
          </w:rPr>
          <w:delText>verlaps</w:delText>
        </w:r>
        <w:r w:rsidR="00660E88" w:rsidDel="00575FF2">
          <w:rPr>
            <w:rFonts w:hint="eastAsia"/>
            <w:b/>
            <w:sz w:val="20"/>
            <w:lang w:eastAsia="ja-JP"/>
          </w:rPr>
          <w:delText>, c</w:delText>
        </w:r>
        <w:r w:rsidRPr="00ED115A" w:rsidDel="00575FF2">
          <w:rPr>
            <w:b/>
            <w:sz w:val="20"/>
          </w:rPr>
          <w:delText>onflicts</w:delText>
        </w:r>
        <w:r w:rsidR="001F3DDE" w:rsidDel="00575FF2">
          <w:rPr>
            <w:rFonts w:hint="eastAsia"/>
            <w:b/>
            <w:sz w:val="20"/>
            <w:lang w:eastAsia="ja-JP"/>
          </w:rPr>
          <w:delText xml:space="preserve"> (as of 07/2015)</w:delText>
        </w:r>
      </w:del>
    </w:p>
    <w:p w:rsidR="00C9123C" w:rsidRPr="00ED115A" w:rsidRDefault="00C9123C" w:rsidP="00C9123C">
      <w:pPr>
        <w:keepNext/>
        <w:tabs>
          <w:tab w:val="clear" w:pos="794"/>
          <w:tab w:val="clear" w:pos="1191"/>
          <w:tab w:val="clear" w:pos="1588"/>
          <w:tab w:val="clear" w:pos="1985"/>
          <w:tab w:val="left" w:pos="5954"/>
          <w:tab w:val="right" w:pos="9639"/>
        </w:tabs>
        <w:spacing w:before="0"/>
        <w:rPr>
          <w:caps/>
          <w:sz w:val="16"/>
        </w:rPr>
      </w:pPr>
    </w:p>
    <w:p w:rsidR="00575FF2" w:rsidRPr="00575FF2" w:rsidRDefault="00575FF2" w:rsidP="003E31AA">
      <w:pPr>
        <w:pStyle w:val="af"/>
        <w:rPr>
          <w:ins w:id="6319" w:author="Morita" w:date="2016-09-27T23:34:00Z"/>
          <w:rFonts w:hint="eastAsia"/>
          <w:lang w:eastAsia="ja-JP"/>
          <w:rPrChange w:id="6320" w:author="Morita" w:date="2016-09-27T23:34:00Z">
            <w:rPr>
              <w:ins w:id="6321" w:author="Morita" w:date="2016-09-27T23:34:00Z"/>
              <w:rFonts w:hint="eastAsia"/>
              <w:lang w:eastAsia="ja-JP"/>
            </w:rPr>
          </w:rPrChange>
        </w:rPr>
        <w:pPrChange w:id="6322" w:author="Morita" w:date="2016-09-27T23:47:00Z">
          <w:pPr/>
        </w:pPrChange>
      </w:pPr>
      <w:bookmarkStart w:id="6323" w:name="_Toc462783312"/>
      <w:ins w:id="6324" w:author="Morita" w:date="2016-09-27T23:34:00Z">
        <w:r>
          <w:t xml:space="preserve">Table </w:t>
        </w:r>
        <w:r>
          <w:fldChar w:fldCharType="begin"/>
        </w:r>
        <w:r>
          <w:instrText xml:space="preserve"> SEQ Table \* ARABIC </w:instrText>
        </w:r>
      </w:ins>
      <w:r>
        <w:fldChar w:fldCharType="separate"/>
      </w:r>
      <w:ins w:id="6325" w:author="Morita" w:date="2016-09-27T23:34:00Z">
        <w:r>
          <w:rPr>
            <w:noProof/>
          </w:rPr>
          <w:t>16</w:t>
        </w:r>
        <w:r>
          <w:fldChar w:fldCharType="end"/>
        </w:r>
        <w:r>
          <w:rPr>
            <w:rFonts w:hint="eastAsia"/>
            <w:lang w:eastAsia="ja-JP"/>
          </w:rPr>
          <w:t xml:space="preserve"> </w:t>
        </w:r>
        <w:r>
          <w:rPr>
            <w:lang w:eastAsia="ja-JP"/>
          </w:rPr>
          <w:t>–</w:t>
        </w:r>
        <w:r>
          <w:rPr>
            <w:rFonts w:hint="eastAsia"/>
            <w:lang w:eastAsia="ja-JP"/>
          </w:rPr>
          <w:t xml:space="preserve"> </w:t>
        </w:r>
        <w:r w:rsidRPr="00575FF2">
          <w:rPr>
            <w:lang w:eastAsia="ja-JP"/>
          </w:rPr>
          <w:t>Known OTNT standardization holes, overlaps, conflicts (as of 07/2015)</w:t>
        </w:r>
        <w:bookmarkEnd w:id="6323"/>
      </w:ins>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7" w:type="dxa"/>
          <w:right w:w="107" w:type="dxa"/>
        </w:tblCellMar>
        <w:tblLook w:val="00A0" w:firstRow="1" w:lastRow="0" w:firstColumn="1" w:lastColumn="0" w:noHBand="0" w:noVBand="0"/>
      </w:tblPr>
      <w:tblGrid>
        <w:gridCol w:w="459"/>
        <w:gridCol w:w="6051"/>
        <w:gridCol w:w="2188"/>
        <w:gridCol w:w="1157"/>
      </w:tblGrid>
      <w:tr w:rsidR="00FF3B74" w:rsidRPr="00563E79" w:rsidTr="00563E79">
        <w:trPr>
          <w:cantSplit/>
          <w:tblHeader/>
          <w:jc w:val="center"/>
        </w:trPr>
        <w:tc>
          <w:tcPr>
            <w:tcW w:w="0" w:type="auto"/>
            <w:tcBorders>
              <w:top w:val="single" w:sz="6" w:space="0" w:color="000000"/>
              <w:left w:val="single" w:sz="6" w:space="0" w:color="000000"/>
              <w:bottom w:val="single" w:sz="6" w:space="0" w:color="000000"/>
              <w:right w:val="single" w:sz="6" w:space="0" w:color="000000"/>
            </w:tcBorders>
            <w:shd w:val="clear" w:color="auto" w:fill="DBE5F1" w:themeFill="accent1" w:themeFillTint="33"/>
          </w:tcPr>
          <w:p w:rsidR="009225BB" w:rsidRPr="00D55AC7" w:rsidRDefault="009225BB" w:rsidP="00D55AC7">
            <w:pPr>
              <w:rPr>
                <w:b/>
                <w:color w:val="17365D" w:themeColor="text2" w:themeShade="BF"/>
                <w:sz w:val="20"/>
              </w:rPr>
            </w:pPr>
            <w:r w:rsidRPr="00D55AC7">
              <w:rPr>
                <w:b/>
                <w:color w:val="17365D" w:themeColor="text2" w:themeShade="BF"/>
                <w:sz w:val="20"/>
              </w:rPr>
              <w:t>No</w:t>
            </w:r>
          </w:p>
        </w:tc>
        <w:tc>
          <w:tcPr>
            <w:tcW w:w="0" w:type="auto"/>
            <w:tcBorders>
              <w:top w:val="single" w:sz="6" w:space="0" w:color="000000"/>
              <w:left w:val="single" w:sz="6" w:space="0" w:color="000000"/>
              <w:bottom w:val="single" w:sz="6" w:space="0" w:color="000000"/>
              <w:right w:val="single" w:sz="6" w:space="0" w:color="000000"/>
            </w:tcBorders>
            <w:shd w:val="clear" w:color="auto" w:fill="DBE5F1" w:themeFill="accent1" w:themeFillTint="33"/>
          </w:tcPr>
          <w:p w:rsidR="009225BB" w:rsidRPr="00D55AC7" w:rsidRDefault="009225BB" w:rsidP="00D55AC7">
            <w:pPr>
              <w:rPr>
                <w:b/>
                <w:color w:val="17365D" w:themeColor="text2" w:themeShade="BF"/>
                <w:sz w:val="20"/>
              </w:rPr>
            </w:pPr>
            <w:r w:rsidRPr="00D55AC7">
              <w:rPr>
                <w:b/>
                <w:color w:val="17365D" w:themeColor="text2" w:themeShade="BF"/>
                <w:sz w:val="20"/>
              </w:rPr>
              <w:t>Issue</w:t>
            </w:r>
          </w:p>
        </w:tc>
        <w:tc>
          <w:tcPr>
            <w:tcW w:w="0" w:type="auto"/>
            <w:tcBorders>
              <w:top w:val="single" w:sz="6" w:space="0" w:color="000000"/>
              <w:left w:val="single" w:sz="6" w:space="0" w:color="000000"/>
              <w:bottom w:val="single" w:sz="6" w:space="0" w:color="000000"/>
              <w:right w:val="single" w:sz="6" w:space="0" w:color="000000"/>
            </w:tcBorders>
            <w:shd w:val="clear" w:color="auto" w:fill="DBE5F1" w:themeFill="accent1" w:themeFillTint="33"/>
          </w:tcPr>
          <w:p w:rsidR="009225BB" w:rsidRPr="00D55AC7" w:rsidRDefault="009225BB" w:rsidP="00D55AC7">
            <w:pPr>
              <w:rPr>
                <w:b/>
                <w:color w:val="17365D" w:themeColor="text2" w:themeShade="BF"/>
                <w:sz w:val="20"/>
              </w:rPr>
            </w:pPr>
            <w:r w:rsidRPr="00D55AC7">
              <w:rPr>
                <w:b/>
                <w:color w:val="17365D" w:themeColor="text2" w:themeShade="BF"/>
                <w:sz w:val="20"/>
              </w:rPr>
              <w:t>Action</w:t>
            </w:r>
          </w:p>
        </w:tc>
        <w:tc>
          <w:tcPr>
            <w:tcW w:w="0" w:type="auto"/>
            <w:tcBorders>
              <w:top w:val="single" w:sz="6" w:space="0" w:color="000000"/>
              <w:left w:val="single" w:sz="6" w:space="0" w:color="000000"/>
              <w:bottom w:val="single" w:sz="6" w:space="0" w:color="000000"/>
              <w:right w:val="single" w:sz="6" w:space="0" w:color="000000"/>
            </w:tcBorders>
            <w:shd w:val="clear" w:color="auto" w:fill="DBE5F1" w:themeFill="accent1" w:themeFillTint="33"/>
          </w:tcPr>
          <w:p w:rsidR="009225BB" w:rsidRPr="00D55AC7" w:rsidRDefault="009225BB" w:rsidP="00D55AC7">
            <w:pPr>
              <w:rPr>
                <w:b/>
                <w:color w:val="17365D" w:themeColor="text2" w:themeShade="BF"/>
                <w:sz w:val="20"/>
              </w:rPr>
            </w:pPr>
            <w:r w:rsidRPr="00D55AC7">
              <w:rPr>
                <w:b/>
                <w:color w:val="17365D" w:themeColor="text2" w:themeShade="BF"/>
                <w:sz w:val="20"/>
              </w:rPr>
              <w:t>Status</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1.</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BD47E8" w:rsidP="00D55AC7">
            <w:pPr>
              <w:rPr>
                <w:sz w:val="20"/>
              </w:rPr>
            </w:pPr>
            <w:r w:rsidRPr="00D55AC7">
              <w:rPr>
                <w:sz w:val="20"/>
              </w:rPr>
              <w:t>WSON (</w:t>
            </w:r>
            <w:r w:rsidR="009225BB" w:rsidRPr="00D55AC7">
              <w:rPr>
                <w:sz w:val="20"/>
              </w:rPr>
              <w:t xml:space="preserve">wavelength switched optical network) is now under discussion between IETF </w:t>
            </w:r>
            <w:proofErr w:type="spellStart"/>
            <w:r w:rsidR="009225BB" w:rsidRPr="00D55AC7">
              <w:rPr>
                <w:sz w:val="20"/>
              </w:rPr>
              <w:t>ccamp</w:t>
            </w:r>
            <w:proofErr w:type="spellEnd"/>
            <w:r w:rsidR="009225BB" w:rsidRPr="00D55AC7">
              <w:rPr>
                <w:sz w:val="20"/>
              </w:rPr>
              <w:t xml:space="preserve"> and ITU-T SG15. While ITU-T SG15 is specifying architecture and transport plane aspects, IETF </w:t>
            </w:r>
            <w:proofErr w:type="spellStart"/>
            <w:r w:rsidR="009225BB" w:rsidRPr="00D55AC7">
              <w:rPr>
                <w:sz w:val="20"/>
              </w:rPr>
              <w:t>ccamp</w:t>
            </w:r>
            <w:proofErr w:type="spellEnd"/>
            <w:r w:rsidR="009225BB" w:rsidRPr="00D55AC7">
              <w:rPr>
                <w:sz w:val="20"/>
              </w:rPr>
              <w:t xml:space="preserve"> is specifying control plane standard</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 xml:space="preserve">Liaisons to and from the IETF </w:t>
            </w:r>
            <w:proofErr w:type="spellStart"/>
            <w:r w:rsidRPr="00D55AC7">
              <w:rPr>
                <w:sz w:val="20"/>
              </w:rPr>
              <w:t>ccamp</w:t>
            </w:r>
            <w:proofErr w:type="spellEnd"/>
            <w:r w:rsidRPr="00D55AC7">
              <w:rPr>
                <w:sz w:val="20"/>
              </w:rPr>
              <w:t xml:space="preserve">, continuing work by </w:t>
            </w:r>
            <w:r w:rsidR="00BD47E8" w:rsidRPr="00D55AC7">
              <w:rPr>
                <w:sz w:val="20"/>
              </w:rPr>
              <w:t>Q6</w:t>
            </w:r>
            <w:r w:rsidRPr="00D55AC7">
              <w:rPr>
                <w:sz w:val="20"/>
              </w:rPr>
              <w:t xml:space="preserve"> &amp; 12/15</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 xml:space="preserve">Resolved </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2</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b/>
                <w:sz w:val="20"/>
              </w:rPr>
            </w:pPr>
            <w:r w:rsidRPr="00D55AC7">
              <w:rPr>
                <w:b/>
                <w:sz w:val="20"/>
              </w:rPr>
              <w:t>Interconnection of core &amp; access transport of time &amp; SSM issues</w:t>
            </w:r>
          </w:p>
          <w:p w:rsidR="009225BB" w:rsidRPr="00D55AC7" w:rsidRDefault="009225BB" w:rsidP="00D55AC7">
            <w:pPr>
              <w:rPr>
                <w:sz w:val="20"/>
              </w:rPr>
            </w:pPr>
            <w:r w:rsidRPr="00D55AC7">
              <w:rPr>
                <w:sz w:val="20"/>
              </w:rPr>
              <w:t>Timing distribution method over access technologies such as GPON/</w:t>
            </w:r>
            <w:proofErr w:type="spellStart"/>
            <w:r w:rsidRPr="00D55AC7">
              <w:rPr>
                <w:sz w:val="20"/>
              </w:rPr>
              <w:t>xPON</w:t>
            </w:r>
            <w:proofErr w:type="spellEnd"/>
            <w:r w:rsidRPr="00D55AC7">
              <w:rPr>
                <w:sz w:val="20"/>
              </w:rPr>
              <w:t xml:space="preserve"> and XDSL for directly passing time and phase information from the ONU to the base stations are requested and investigated. Both frequency synchronization aspect and time synchronization aspect are discussed. </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 xml:space="preserve">Possible proposals should be considered in </w:t>
            </w:r>
            <w:r w:rsidR="00BD47E8" w:rsidRPr="00D55AC7">
              <w:rPr>
                <w:sz w:val="20"/>
              </w:rPr>
              <w:t>Q2</w:t>
            </w:r>
            <w:r w:rsidRPr="00D55AC7">
              <w:rPr>
                <w:sz w:val="20"/>
              </w:rPr>
              <w:t>/15, Q4/15 and Q13/15</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lang w:eastAsia="ja-JP"/>
              </w:rPr>
            </w:pPr>
            <w:r w:rsidRPr="00D55AC7">
              <w:rPr>
                <w:sz w:val="20"/>
              </w:rPr>
              <w:t>On-going</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3</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Ethernet over OTN (E-OTN) issues</w:t>
            </w:r>
          </w:p>
          <w:p w:rsidR="009225BB" w:rsidRPr="00D55AC7" w:rsidRDefault="009225BB" w:rsidP="00D55AC7">
            <w:pPr>
              <w:rPr>
                <w:sz w:val="20"/>
              </w:rPr>
            </w:pPr>
            <w:r w:rsidRPr="00D55AC7">
              <w:rPr>
                <w:sz w:val="20"/>
              </w:rPr>
              <w:t>The use of Ethernet technology in PTN requires an extension of the tagging option defined in 802.1Q to support VC, VP, VS stacking in single and multi-domain scenarios. The necessity of the new transport tag option, PTN Layer Hierarchy (the 3 packet layer) and the role of each layer are still under discussion. PB and PBB models are also need to be considered.</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Liaisons to and from the IEEE 802.1, continuing work by Q.9/15 and Q12/15</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Resolved</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4</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b/>
                <w:sz w:val="20"/>
              </w:rPr>
            </w:pPr>
            <w:r w:rsidRPr="00D55AC7">
              <w:rPr>
                <w:b/>
                <w:sz w:val="20"/>
              </w:rPr>
              <w:t>Transport of CPRI interface over OTN</w:t>
            </w:r>
          </w:p>
          <w:p w:rsidR="009225BB" w:rsidRPr="00D55AC7" w:rsidRDefault="009225BB" w:rsidP="00D55AC7">
            <w:pPr>
              <w:rPr>
                <w:sz w:val="20"/>
              </w:rPr>
            </w:pPr>
            <w:r w:rsidRPr="00D55AC7">
              <w:rPr>
                <w:sz w:val="20"/>
              </w:rPr>
              <w:t>Transport of CPRI over OTN is proposed. A definition of the applicable OTN hypothetical reference model (HRM) is required. Further clarifications of the requirements are undergoing discussion.</w:t>
            </w:r>
          </w:p>
        </w:tc>
        <w:tc>
          <w:tcPr>
            <w:tcW w:w="0" w:type="auto"/>
            <w:tcBorders>
              <w:top w:val="single" w:sz="6" w:space="0" w:color="000000"/>
              <w:left w:val="single" w:sz="6" w:space="0" w:color="000000"/>
              <w:bottom w:val="single" w:sz="6" w:space="0" w:color="000000"/>
              <w:right w:val="single" w:sz="6" w:space="0" w:color="000000"/>
            </w:tcBorders>
          </w:tcPr>
          <w:p w:rsidR="009225BB" w:rsidRDefault="009225BB" w:rsidP="00D55AC7">
            <w:pPr>
              <w:rPr>
                <w:sz w:val="20"/>
                <w:lang w:eastAsia="ja-JP"/>
              </w:rPr>
            </w:pPr>
            <w:r w:rsidRPr="00D55AC7">
              <w:rPr>
                <w:sz w:val="20"/>
              </w:rPr>
              <w:t>Contribution is invited in Q11 and Q13</w:t>
            </w:r>
          </w:p>
          <w:p w:rsidR="003A650E" w:rsidRPr="00D55AC7" w:rsidRDefault="002F70E3" w:rsidP="003A650E">
            <w:pPr>
              <w:rPr>
                <w:sz w:val="20"/>
                <w:lang w:eastAsia="ja-JP"/>
              </w:rPr>
            </w:pPr>
            <w:proofErr w:type="spellStart"/>
            <w:r>
              <w:rPr>
                <w:rFonts w:hint="eastAsia"/>
                <w:sz w:val="20"/>
                <w:lang w:eastAsia="ja-JP"/>
              </w:rPr>
              <w:t>G.SupCPRI</w:t>
            </w:r>
            <w:proofErr w:type="spellEnd"/>
            <w:r>
              <w:rPr>
                <w:rFonts w:hint="eastAsia"/>
                <w:sz w:val="20"/>
                <w:lang w:eastAsia="ja-JP"/>
              </w:rPr>
              <w:t xml:space="preserve"> was </w:t>
            </w:r>
            <w:r>
              <w:rPr>
                <w:sz w:val="20"/>
                <w:lang w:eastAsia="ja-JP"/>
              </w:rPr>
              <w:t>produced</w:t>
            </w:r>
            <w:r>
              <w:rPr>
                <w:rFonts w:hint="eastAsia"/>
                <w:sz w:val="20"/>
                <w:lang w:eastAsia="ja-JP"/>
              </w:rPr>
              <w:t xml:space="preserve"> in July 2015.</w:t>
            </w:r>
          </w:p>
        </w:tc>
        <w:tc>
          <w:tcPr>
            <w:tcW w:w="0" w:type="auto"/>
            <w:tcBorders>
              <w:top w:val="single" w:sz="6" w:space="0" w:color="000000"/>
              <w:left w:val="single" w:sz="6" w:space="0" w:color="000000"/>
              <w:bottom w:val="single" w:sz="6" w:space="0" w:color="000000"/>
              <w:right w:val="single" w:sz="6" w:space="0" w:color="000000"/>
            </w:tcBorders>
          </w:tcPr>
          <w:p w:rsidR="002F70E3" w:rsidRPr="00D55AC7" w:rsidRDefault="009225BB" w:rsidP="00D55AC7">
            <w:pPr>
              <w:rPr>
                <w:sz w:val="20"/>
                <w:lang w:eastAsia="ja-JP"/>
              </w:rPr>
            </w:pPr>
            <w:r w:rsidRPr="00D55AC7">
              <w:rPr>
                <w:sz w:val="20"/>
              </w:rPr>
              <w:t>On-going</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5</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b/>
                <w:sz w:val="20"/>
              </w:rPr>
            </w:pPr>
            <w:r w:rsidRPr="00D55AC7">
              <w:rPr>
                <w:b/>
                <w:sz w:val="20"/>
              </w:rPr>
              <w:t>OTN beyond 100G</w:t>
            </w:r>
          </w:p>
          <w:p w:rsidR="009225BB" w:rsidRPr="00D55AC7" w:rsidRDefault="00630CAF" w:rsidP="00D55AC7">
            <w:pPr>
              <w:rPr>
                <w:sz w:val="20"/>
              </w:rPr>
            </w:pPr>
            <w:r w:rsidRPr="00630CAF">
              <w:rPr>
                <w:sz w:val="20"/>
              </w:rPr>
              <w:t>Possible additions to G.709 for standardization of interfaces at rates beyond 100G are being developed.  Proposals are being considered and working assumptions are being collected in preparation for standardization.  Final specification of an interoperable inter-domain interface is awaiting stability in the definition of 400GbE by the IEEE. Other SG15 Questions are being consulted, but the current work is focused in Q11.</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lang w:eastAsia="ja-JP"/>
              </w:rPr>
            </w:pPr>
            <w:r w:rsidRPr="00D55AC7">
              <w:rPr>
                <w:sz w:val="20"/>
              </w:rPr>
              <w:t>Contribution is invited in Q</w:t>
            </w:r>
            <w:r w:rsidR="00630CAF">
              <w:rPr>
                <w:rFonts w:hint="eastAsia"/>
                <w:sz w:val="20"/>
                <w:lang w:eastAsia="ja-JP"/>
              </w:rPr>
              <w:t>11</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630CAF" w:rsidP="00D55AC7">
            <w:pPr>
              <w:rPr>
                <w:sz w:val="20"/>
                <w:lang w:eastAsia="ja-JP"/>
              </w:rPr>
            </w:pPr>
            <w:r>
              <w:rPr>
                <w:rFonts w:hint="eastAsia"/>
                <w:sz w:val="20"/>
                <w:lang w:eastAsia="ja-JP"/>
              </w:rPr>
              <w:t>On-going</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6</w:t>
            </w:r>
          </w:p>
        </w:tc>
        <w:tc>
          <w:tcPr>
            <w:tcW w:w="0" w:type="auto"/>
            <w:tcBorders>
              <w:top w:val="single" w:sz="6" w:space="0" w:color="000000"/>
              <w:left w:val="single" w:sz="6" w:space="0" w:color="000000"/>
              <w:bottom w:val="single" w:sz="6" w:space="0" w:color="000000"/>
              <w:right w:val="single" w:sz="6" w:space="0" w:color="000000"/>
            </w:tcBorders>
          </w:tcPr>
          <w:p w:rsidR="00630CAF" w:rsidRPr="00D55AC7" w:rsidRDefault="00630CAF" w:rsidP="00630CAF">
            <w:pPr>
              <w:rPr>
                <w:b/>
                <w:sz w:val="20"/>
              </w:rPr>
            </w:pPr>
            <w:r w:rsidRPr="00D55AC7">
              <w:rPr>
                <w:b/>
                <w:sz w:val="20"/>
              </w:rPr>
              <w:t>Software Defined Networking in transport networks</w:t>
            </w:r>
          </w:p>
          <w:p w:rsidR="009225BB" w:rsidRPr="00D55AC7" w:rsidRDefault="00630CAF" w:rsidP="00D55AC7">
            <w:pPr>
              <w:rPr>
                <w:sz w:val="20"/>
              </w:rPr>
            </w:pPr>
            <w:r w:rsidRPr="00630CAF">
              <w:rPr>
                <w:sz w:val="20"/>
              </w:rPr>
              <w:t>SG15 has responsibility for transport aspects of SDN. Two Recommendations have started in jointly in Q12 and Q14, and there is ongoing co</w:t>
            </w:r>
            <w:r>
              <w:rPr>
                <w:sz w:val="20"/>
              </w:rPr>
              <w:t>ordination with JCA-SDN and ONF</w:t>
            </w:r>
            <w:r w:rsidR="00FF3B74">
              <w:rPr>
                <w:rFonts w:hint="eastAsia"/>
                <w:sz w:val="20"/>
                <w:lang w:eastAsia="ja-JP"/>
              </w:rPr>
              <w:t>.</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Contributions are invited in Q12 and Q14</w:t>
            </w:r>
          </w:p>
          <w:p w:rsidR="009225BB" w:rsidRPr="00D55AC7" w:rsidRDefault="009225BB" w:rsidP="00D55AC7">
            <w:pPr>
              <w:rPr>
                <w:sz w:val="20"/>
              </w:rPr>
            </w:pPr>
          </w:p>
          <w:p w:rsidR="009225BB" w:rsidRPr="00D55AC7" w:rsidRDefault="002F70E3">
            <w:pPr>
              <w:rPr>
                <w:sz w:val="20"/>
                <w:lang w:eastAsia="ja-JP"/>
              </w:rPr>
            </w:pPr>
            <w:r>
              <w:rPr>
                <w:rFonts w:hint="eastAsia"/>
                <w:sz w:val="20"/>
                <w:lang w:eastAsia="ja-JP"/>
              </w:rPr>
              <w:t>Representatives from SG15 p</w:t>
            </w:r>
            <w:r w:rsidR="00630CAF" w:rsidRPr="00630CAF">
              <w:rPr>
                <w:sz w:val="20"/>
              </w:rPr>
              <w:t>articipate in JCA-SDN</w:t>
            </w:r>
            <w:r>
              <w:rPr>
                <w:rFonts w:hint="eastAsia"/>
                <w:sz w:val="20"/>
                <w:lang w:eastAsia="ja-JP"/>
              </w:rPr>
              <w:t>.</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On-going</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7</w:t>
            </w:r>
          </w:p>
        </w:tc>
        <w:tc>
          <w:tcPr>
            <w:tcW w:w="0" w:type="auto"/>
            <w:tcBorders>
              <w:top w:val="single" w:sz="6" w:space="0" w:color="000000"/>
              <w:left w:val="single" w:sz="6" w:space="0" w:color="000000"/>
              <w:bottom w:val="single" w:sz="6" w:space="0" w:color="000000"/>
              <w:right w:val="single" w:sz="6" w:space="0" w:color="000000"/>
            </w:tcBorders>
          </w:tcPr>
          <w:p w:rsidR="00630CAF" w:rsidRPr="00282356" w:rsidRDefault="009225BB" w:rsidP="00D55AC7">
            <w:r w:rsidRPr="00D55AC7">
              <w:rPr>
                <w:b/>
                <w:sz w:val="20"/>
              </w:rPr>
              <w:t xml:space="preserve">Terminology </w:t>
            </w:r>
            <w:r w:rsidR="00630CAF" w:rsidRPr="00D55AC7">
              <w:rPr>
                <w:b/>
                <w:sz w:val="20"/>
                <w:lang w:eastAsia="ja-JP"/>
              </w:rPr>
              <w:t>update on OTN</w:t>
            </w:r>
            <w:r w:rsidR="002F70E3">
              <w:rPr>
                <w:rFonts w:hint="eastAsia"/>
                <w:b/>
                <w:sz w:val="20"/>
                <w:lang w:eastAsia="ja-JP"/>
              </w:rPr>
              <w:t xml:space="preserve"> and refinement of modelling</w:t>
            </w:r>
          </w:p>
          <w:p w:rsidR="00630CAF" w:rsidRPr="00630CAF" w:rsidRDefault="00630CAF" w:rsidP="00630CAF">
            <w:pPr>
              <w:rPr>
                <w:sz w:val="20"/>
                <w:lang w:eastAsia="ja-JP"/>
              </w:rPr>
            </w:pPr>
            <w:r w:rsidRPr="00630CAF">
              <w:rPr>
                <w:sz w:val="20"/>
                <w:lang w:eastAsia="ja-JP"/>
              </w:rPr>
              <w:t>OTN terminology is being updated to be more precise and consistent across multiple Recommendations under the scopes of Q6, Q11, Q12, and Q14/15.</w:t>
            </w:r>
          </w:p>
          <w:p w:rsidR="009225BB" w:rsidRPr="00D55AC7" w:rsidRDefault="00630CAF" w:rsidP="00D55AC7">
            <w:pPr>
              <w:rPr>
                <w:sz w:val="20"/>
              </w:rPr>
            </w:pPr>
            <w:r w:rsidRPr="00630CAF">
              <w:rPr>
                <w:sz w:val="20"/>
                <w:lang w:eastAsia="ja-JP"/>
              </w:rPr>
              <w:t>The SG15 Questions are collaborating to select new terms that are consistent with the scopes of the Questions defining them and the Recommendations where they are used.  The new terms and revisions to incorporate them should make OTN Recommendations easier to read while possibly reducing overlap across the document scopes.</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630CAF" w:rsidP="00D55AC7">
            <w:pPr>
              <w:rPr>
                <w:sz w:val="20"/>
              </w:rPr>
            </w:pPr>
            <w:r w:rsidRPr="00630CAF">
              <w:rPr>
                <w:sz w:val="20"/>
                <w:lang w:eastAsia="ja-JP"/>
              </w:rPr>
              <w:t>Contributions are invited in Q11, Q12, and Q14/15.</w:t>
            </w:r>
          </w:p>
        </w:tc>
        <w:tc>
          <w:tcPr>
            <w:tcW w:w="0" w:type="auto"/>
            <w:tcBorders>
              <w:top w:val="single" w:sz="6" w:space="0" w:color="000000"/>
              <w:left w:val="single" w:sz="6" w:space="0" w:color="000000"/>
              <w:bottom w:val="single" w:sz="6" w:space="0" w:color="000000"/>
              <w:right w:val="single" w:sz="6" w:space="0" w:color="000000"/>
            </w:tcBorders>
          </w:tcPr>
          <w:p w:rsidR="00FF3B74" w:rsidRDefault="00FF3B74" w:rsidP="00D55AC7">
            <w:pPr>
              <w:rPr>
                <w:sz w:val="20"/>
                <w:lang w:eastAsia="ja-JP"/>
              </w:rPr>
            </w:pPr>
            <w:r>
              <w:rPr>
                <w:rFonts w:hint="eastAsia"/>
                <w:sz w:val="20"/>
                <w:lang w:eastAsia="ja-JP"/>
              </w:rPr>
              <w:t>Identified in Nov. 2014.</w:t>
            </w:r>
          </w:p>
          <w:p w:rsidR="009225BB" w:rsidRPr="00D55AC7" w:rsidRDefault="009225BB" w:rsidP="00FF3B74">
            <w:pPr>
              <w:rPr>
                <w:sz w:val="20"/>
              </w:rPr>
            </w:pPr>
            <w:r w:rsidRPr="00D55AC7">
              <w:rPr>
                <w:sz w:val="20"/>
              </w:rPr>
              <w:t>On-going</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lastRenderedPageBreak/>
              <w:t>8</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b/>
                <w:sz w:val="20"/>
              </w:rPr>
            </w:pPr>
            <w:r w:rsidRPr="00D55AC7">
              <w:rPr>
                <w:b/>
                <w:sz w:val="20"/>
              </w:rPr>
              <w:t xml:space="preserve">Management of synchronization network </w:t>
            </w:r>
          </w:p>
          <w:p w:rsidR="009225BB" w:rsidRPr="00D55AC7" w:rsidRDefault="009225BB" w:rsidP="00D55AC7">
            <w:pPr>
              <w:pStyle w:val="af9"/>
              <w:numPr>
                <w:ilvl w:val="0"/>
                <w:numId w:val="57"/>
              </w:numPr>
              <w:ind w:leftChars="0"/>
              <w:rPr>
                <w:sz w:val="20"/>
              </w:rPr>
            </w:pPr>
            <w:r w:rsidRPr="00D55AC7">
              <w:rPr>
                <w:sz w:val="20"/>
              </w:rPr>
              <w:t>Configuration of the synchronization network</w:t>
            </w:r>
          </w:p>
          <w:p w:rsidR="009225BB" w:rsidRPr="00D55AC7" w:rsidRDefault="009225BB" w:rsidP="00D55AC7">
            <w:pPr>
              <w:pStyle w:val="af9"/>
              <w:numPr>
                <w:ilvl w:val="0"/>
                <w:numId w:val="57"/>
              </w:numPr>
              <w:ind w:leftChars="0"/>
              <w:rPr>
                <w:sz w:val="20"/>
              </w:rPr>
            </w:pPr>
            <w:r w:rsidRPr="00D55AC7">
              <w:rPr>
                <w:sz w:val="20"/>
              </w:rPr>
              <w:t>Performance monitoring and related OAM tools</w:t>
            </w:r>
          </w:p>
          <w:p w:rsidR="009225BB" w:rsidRPr="00D55AC7" w:rsidRDefault="009225BB" w:rsidP="00D55AC7">
            <w:pPr>
              <w:pStyle w:val="af9"/>
              <w:numPr>
                <w:ilvl w:val="0"/>
                <w:numId w:val="57"/>
              </w:numPr>
              <w:ind w:leftChars="0"/>
              <w:rPr>
                <w:sz w:val="20"/>
              </w:rPr>
            </w:pPr>
            <w:r w:rsidRPr="00D55AC7">
              <w:rPr>
                <w:sz w:val="20"/>
              </w:rPr>
              <w:t>Information modelling</w:t>
            </w:r>
          </w:p>
          <w:p w:rsidR="009225BB" w:rsidRPr="00D55AC7" w:rsidRDefault="009225BB" w:rsidP="00D55AC7">
            <w:pPr>
              <w:pStyle w:val="af9"/>
              <w:numPr>
                <w:ilvl w:val="0"/>
                <w:numId w:val="57"/>
              </w:numPr>
              <w:ind w:leftChars="0"/>
              <w:rPr>
                <w:sz w:val="20"/>
                <w:lang w:eastAsia="ja-JP"/>
              </w:rPr>
            </w:pPr>
            <w:r w:rsidRPr="00D55AC7">
              <w:rPr>
                <w:sz w:val="20"/>
              </w:rPr>
              <w:t>SDN control of synchronization network.</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Q10, 13, 14</w:t>
            </w:r>
          </w:p>
        </w:tc>
        <w:tc>
          <w:tcPr>
            <w:tcW w:w="0" w:type="auto"/>
            <w:tcBorders>
              <w:top w:val="single" w:sz="6" w:space="0" w:color="000000"/>
              <w:left w:val="single" w:sz="6" w:space="0" w:color="000000"/>
              <w:bottom w:val="single" w:sz="6" w:space="0" w:color="000000"/>
              <w:right w:val="single" w:sz="6" w:space="0" w:color="000000"/>
            </w:tcBorders>
          </w:tcPr>
          <w:p w:rsidR="00FF3B74" w:rsidRDefault="00FF3B74" w:rsidP="00FF3B74">
            <w:pPr>
              <w:rPr>
                <w:sz w:val="20"/>
                <w:lang w:eastAsia="ja-JP"/>
              </w:rPr>
            </w:pPr>
            <w:r>
              <w:rPr>
                <w:rFonts w:hint="eastAsia"/>
                <w:sz w:val="20"/>
                <w:lang w:eastAsia="ja-JP"/>
              </w:rPr>
              <w:t>Identified in Nov. 2014.</w:t>
            </w:r>
          </w:p>
          <w:p w:rsidR="009225BB" w:rsidRPr="00D55AC7" w:rsidRDefault="009225BB" w:rsidP="00D55AC7">
            <w:pPr>
              <w:rPr>
                <w:sz w:val="20"/>
                <w:lang w:eastAsia="ja-JP"/>
              </w:rPr>
            </w:pPr>
            <w:r w:rsidRPr="00D55AC7">
              <w:rPr>
                <w:sz w:val="20"/>
              </w:rPr>
              <w:t>On-going</w:t>
            </w:r>
            <w:r w:rsidR="00FF3B74">
              <w:rPr>
                <w:rFonts w:hint="eastAsia"/>
                <w:sz w:val="20"/>
                <w:lang w:eastAsia="ja-JP"/>
              </w:rPr>
              <w:t>.</w:t>
            </w:r>
          </w:p>
        </w:tc>
      </w:tr>
    </w:tbl>
    <w:p w:rsidR="00C9123C" w:rsidRPr="00ED115A" w:rsidRDefault="00C9123C" w:rsidP="00C9123C">
      <w:pPr>
        <w:keepNext/>
        <w:keepLines/>
        <w:spacing w:before="360"/>
        <w:ind w:left="794" w:hanging="794"/>
        <w:outlineLvl w:val="0"/>
        <w:rPr>
          <w:b/>
          <w:lang w:eastAsia="ja-JP"/>
        </w:rPr>
        <w:sectPr w:rsidR="00C9123C" w:rsidRPr="00ED115A" w:rsidSect="005A54E2">
          <w:headerReference w:type="default" r:id="rId51"/>
          <w:footerReference w:type="first" r:id="rId52"/>
          <w:pgSz w:w="11909" w:h="16834" w:code="9"/>
          <w:pgMar w:top="1417" w:right="1134" w:bottom="1417" w:left="1134" w:header="720" w:footer="720" w:gutter="0"/>
          <w:cols w:space="720"/>
          <w:docGrid w:linePitch="326"/>
        </w:sectPr>
      </w:pPr>
    </w:p>
    <w:p w:rsidR="00C9123C" w:rsidRPr="00D55AC7" w:rsidRDefault="00C9123C" w:rsidP="00D55AC7">
      <w:pPr>
        <w:pStyle w:val="1"/>
        <w:numPr>
          <w:ilvl w:val="0"/>
          <w:numId w:val="0"/>
        </w:numPr>
        <w:jc w:val="center"/>
        <w:rPr>
          <w:b w:val="0"/>
          <w:sz w:val="32"/>
        </w:rPr>
      </w:pPr>
      <w:bookmarkStart w:id="6328" w:name="_Toc528123601"/>
      <w:bookmarkStart w:id="6329" w:name="_Toc10880901"/>
      <w:bookmarkStart w:id="6330" w:name="_Toc404879755"/>
      <w:bookmarkStart w:id="6331" w:name="_Toc404880730"/>
      <w:bookmarkStart w:id="6332" w:name="_Toc405246254"/>
      <w:bookmarkStart w:id="6333" w:name="_Toc405248150"/>
      <w:bookmarkStart w:id="6334" w:name="_Toc462786669"/>
      <w:r w:rsidRPr="00D55AC7">
        <w:rPr>
          <w:sz w:val="32"/>
        </w:rPr>
        <w:lastRenderedPageBreak/>
        <w:t xml:space="preserve">Annex </w:t>
      </w:r>
      <w:proofErr w:type="gramStart"/>
      <w:r w:rsidRPr="00D55AC7">
        <w:rPr>
          <w:sz w:val="32"/>
        </w:rPr>
        <w:t>A</w:t>
      </w:r>
      <w:proofErr w:type="gramEnd"/>
      <w:r w:rsidRPr="00D55AC7">
        <w:rPr>
          <w:sz w:val="32"/>
        </w:rPr>
        <w:t xml:space="preserve"> - Terminology Mapping</w:t>
      </w:r>
      <w:bookmarkEnd w:id="6328"/>
      <w:bookmarkEnd w:id="6329"/>
      <w:bookmarkEnd w:id="6330"/>
      <w:bookmarkEnd w:id="6331"/>
      <w:bookmarkEnd w:id="6332"/>
      <w:bookmarkEnd w:id="6333"/>
      <w:bookmarkEnd w:id="6334"/>
    </w:p>
    <w:p w:rsidR="00C9123C" w:rsidRPr="00ED115A" w:rsidRDefault="00C9123C" w:rsidP="00C9123C">
      <w:pPr>
        <w:tabs>
          <w:tab w:val="clear" w:pos="794"/>
          <w:tab w:val="clear" w:pos="1191"/>
          <w:tab w:val="clear" w:pos="1588"/>
          <w:tab w:val="clear" w:pos="1985"/>
          <w:tab w:val="left" w:pos="5954"/>
          <w:tab w:val="right" w:pos="9639"/>
        </w:tabs>
        <w:spacing w:before="0"/>
        <w:rPr>
          <w:caps/>
          <w:sz w:val="16"/>
        </w:rPr>
      </w:pPr>
    </w:p>
    <w:p w:rsidR="00C9123C" w:rsidRDefault="00C9123C" w:rsidP="00D55AC7">
      <w:pPr>
        <w:jc w:val="both"/>
        <w:rPr>
          <w:lang w:eastAsia="ja-JP"/>
        </w:rPr>
      </w:pPr>
      <w:r w:rsidRPr="00ED115A">
        <w:t>The terminology used by different organizations working on similar or overlapping technical areas of standardization has complicated attempts to co-ordinate work between different groups.  The same terms are often used, with different meanings by multiple organizations.  Question 3 of ITU-T Study Group 15 is responsible for maintaining “Terms and definitions” Recommendations on a number of established major categories of optical networks and technologies, as listed in Table 7</w:t>
      </w:r>
      <w:r w:rsidRPr="00ED115A">
        <w:noBreakHyphen/>
        <w:t>1</w:t>
      </w:r>
      <w:r w:rsidRPr="00ED115A">
        <w:noBreakHyphen/>
        <w:t>1.  Readers are warned to verify the definitions before assuming a common understanding of the terms.  Specific appendices have been included in ITU-T Recommendations G.7713.x to assist the reader in mapping signalling protocol terminology used in those document to the similar terms used in other well know references.</w:t>
      </w:r>
      <w:r w:rsidRPr="00ED115A">
        <w:rPr>
          <w:rFonts w:hint="eastAsia"/>
          <w:lang w:eastAsia="ja-JP"/>
        </w:rPr>
        <w:t xml:space="preserve"> Documents for terminology mapping in IETF such as RFC4397 and </w:t>
      </w:r>
      <w:r w:rsidRPr="00ED115A">
        <w:t>draft-</w:t>
      </w:r>
      <w:proofErr w:type="spellStart"/>
      <w:r w:rsidRPr="00ED115A">
        <w:t>ietf</w:t>
      </w:r>
      <w:proofErr w:type="spellEnd"/>
      <w:r w:rsidRPr="00ED115A">
        <w:t>-</w:t>
      </w:r>
      <w:proofErr w:type="spellStart"/>
      <w:r w:rsidRPr="00ED115A">
        <w:t>mpls</w:t>
      </w:r>
      <w:proofErr w:type="spellEnd"/>
      <w:r w:rsidRPr="00ED115A">
        <w:t>-</w:t>
      </w:r>
      <w:proofErr w:type="spellStart"/>
      <w:r w:rsidRPr="00ED115A">
        <w:t>tp</w:t>
      </w:r>
      <w:proofErr w:type="spellEnd"/>
      <w:r w:rsidRPr="00ED115A">
        <w:t>-</w:t>
      </w:r>
      <w:proofErr w:type="spellStart"/>
      <w:r w:rsidRPr="00ED115A">
        <w:t>rosetta</w:t>
      </w:r>
      <w:proofErr w:type="spellEnd"/>
      <w:r w:rsidRPr="00ED115A">
        <w:t>-stone</w:t>
      </w:r>
      <w:r w:rsidRPr="00ED115A">
        <w:rPr>
          <w:rFonts w:hint="eastAsia"/>
          <w:lang w:eastAsia="ja-JP"/>
        </w:rPr>
        <w:t xml:space="preserve"> can also be referred. </w:t>
      </w:r>
    </w:p>
    <w:p w:rsidR="00C755C8" w:rsidRDefault="00C755C8">
      <w:pPr>
        <w:tabs>
          <w:tab w:val="clear" w:pos="794"/>
          <w:tab w:val="clear" w:pos="1191"/>
          <w:tab w:val="clear" w:pos="1588"/>
          <w:tab w:val="clear" w:pos="1985"/>
        </w:tabs>
        <w:overflowPunct/>
        <w:autoSpaceDE/>
        <w:autoSpaceDN/>
        <w:adjustRightInd/>
        <w:spacing w:before="0"/>
        <w:textAlignment w:val="auto"/>
        <w:rPr>
          <w:lang w:eastAsia="ja-JP"/>
        </w:rPr>
      </w:pPr>
      <w:r>
        <w:rPr>
          <w:lang w:eastAsia="ja-JP"/>
        </w:rPr>
        <w:br w:type="page"/>
      </w:r>
    </w:p>
    <w:p w:rsidR="00C755C8" w:rsidRPr="00D55AC7" w:rsidRDefault="00C755C8" w:rsidP="00D55AC7">
      <w:pPr>
        <w:pStyle w:val="1"/>
        <w:numPr>
          <w:ilvl w:val="0"/>
          <w:numId w:val="0"/>
        </w:numPr>
        <w:ind w:left="425" w:hanging="425"/>
        <w:jc w:val="center"/>
        <w:rPr>
          <w:sz w:val="32"/>
          <w:lang w:eastAsia="ja-JP"/>
        </w:rPr>
      </w:pPr>
      <w:bookmarkStart w:id="6335" w:name="_Toc405246255"/>
      <w:bookmarkStart w:id="6336" w:name="_Toc405248151"/>
      <w:bookmarkStart w:id="6337" w:name="_Toc462786670"/>
      <w:r w:rsidRPr="00D55AC7">
        <w:rPr>
          <w:sz w:val="32"/>
          <w:lang w:eastAsia="ja-JP"/>
        </w:rPr>
        <w:lastRenderedPageBreak/>
        <w:t xml:space="preserve">Annex B – </w:t>
      </w:r>
      <w:r w:rsidRPr="00D55AC7">
        <w:rPr>
          <w:sz w:val="32"/>
        </w:rPr>
        <w:t>Routing Area Reorganization</w:t>
      </w:r>
      <w:r w:rsidRPr="00D55AC7">
        <w:rPr>
          <w:sz w:val="32"/>
          <w:lang w:eastAsia="ja-JP"/>
        </w:rPr>
        <w:t xml:space="preserve"> in IETF (as of Nov. 2014)</w:t>
      </w:r>
      <w:bookmarkEnd w:id="6335"/>
      <w:bookmarkEnd w:id="6336"/>
      <w:bookmarkEnd w:id="6337"/>
    </w:p>
    <w:p w:rsidR="00E91992" w:rsidRDefault="00E91992" w:rsidP="00C755C8">
      <w:pPr>
        <w:rPr>
          <w:lang w:val="en-US" w:eastAsia="ja-JP"/>
        </w:rPr>
      </w:pPr>
    </w:p>
    <w:p w:rsidR="00C755C8" w:rsidRDefault="00C755C8" w:rsidP="00C755C8">
      <w:pPr>
        <w:rPr>
          <w:lang w:val="en-US" w:eastAsia="ja-JP"/>
        </w:rPr>
      </w:pPr>
      <w:r w:rsidRPr="00C5364A">
        <w:rPr>
          <w:lang w:val="en-US"/>
        </w:rPr>
        <w:t xml:space="preserve">The </w:t>
      </w:r>
      <w:r>
        <w:rPr>
          <w:lang w:val="en-US"/>
        </w:rPr>
        <w:t xml:space="preserve">IETF’s Routing Area Directors have proposed and received agreement to reorganize the Routing area.  This directly impacts a number of the working groups that have liaised with ITU-T in the past.  </w:t>
      </w:r>
    </w:p>
    <w:p w:rsidR="00C755C8" w:rsidRDefault="00C755C8" w:rsidP="00C755C8">
      <w:pPr>
        <w:rPr>
          <w:lang w:val="en-US"/>
        </w:rPr>
      </w:pPr>
      <w:r>
        <w:rPr>
          <w:lang w:val="en-US"/>
        </w:rPr>
        <w:t xml:space="preserve">  </w:t>
      </w:r>
    </w:p>
    <w:p w:rsidR="00C755C8" w:rsidRDefault="00C755C8" w:rsidP="00C755C8">
      <w:pPr>
        <w:rPr>
          <w:lang w:val="en-US"/>
        </w:rPr>
      </w:pPr>
      <w:r>
        <w:rPr>
          <w:lang w:val="en-US"/>
        </w:rPr>
        <w:t>A summary of the restructuring is as follows:</w:t>
      </w:r>
    </w:p>
    <w:p w:rsidR="00C755C8" w:rsidRDefault="00C755C8" w:rsidP="00C755C8">
      <w:pPr>
        <w:rPr>
          <w:lang w:val="en-US"/>
        </w:rPr>
      </w:pPr>
      <w:r>
        <w:rPr>
          <w:lang w:val="en-US"/>
        </w:rPr>
        <w:t>L2VPN, L3VPN and PWE3 are closed, with active work shuffled based on topic into two new working groups:</w:t>
      </w:r>
    </w:p>
    <w:p w:rsidR="00C755C8" w:rsidRDefault="00C755C8" w:rsidP="00C755C8">
      <w:pPr>
        <w:ind w:left="567"/>
        <w:rPr>
          <w:lang w:val="en-US"/>
        </w:rPr>
      </w:pPr>
      <w:r>
        <w:rPr>
          <w:lang w:val="en-US"/>
        </w:rPr>
        <w:t>BESS: BGP Enabled Services</w:t>
      </w:r>
      <w:r>
        <w:rPr>
          <w:lang w:val="en-US"/>
        </w:rPr>
        <w:br/>
        <w:t>PALS: Pseudo-wire and LDP-enabled Services</w:t>
      </w:r>
    </w:p>
    <w:p w:rsidR="00C755C8" w:rsidRDefault="00C755C8" w:rsidP="00C755C8">
      <w:pPr>
        <w:rPr>
          <w:lang w:val="en-US"/>
        </w:rPr>
      </w:pPr>
      <w:r>
        <w:rPr>
          <w:lang w:val="en-US"/>
        </w:rPr>
        <w:t>NVO3’s charter will be adjusted with some of the work moving to BESS and PALS.</w:t>
      </w:r>
    </w:p>
    <w:p w:rsidR="00C755C8" w:rsidRDefault="00C755C8" w:rsidP="00C755C8">
      <w:pPr>
        <w:rPr>
          <w:lang w:val="en-US"/>
        </w:rPr>
      </w:pPr>
      <w:r>
        <w:rPr>
          <w:lang w:val="en-US"/>
        </w:rPr>
        <w:t>Traffic Engineering aspects in CCAMP, MPLS and PCE are moved into a new working group:</w:t>
      </w:r>
    </w:p>
    <w:p w:rsidR="00C755C8" w:rsidRDefault="00C755C8" w:rsidP="00C755C8">
      <w:pPr>
        <w:ind w:left="567"/>
        <w:rPr>
          <w:lang w:val="en-US"/>
        </w:rPr>
      </w:pPr>
      <w:r>
        <w:rPr>
          <w:lang w:val="en-US"/>
        </w:rPr>
        <w:t>TEAS: Traffic Engineering Architecture and Signaling</w:t>
      </w:r>
    </w:p>
    <w:p w:rsidR="00C755C8" w:rsidRDefault="00C755C8" w:rsidP="00C755C8">
      <w:pPr>
        <w:rPr>
          <w:lang w:val="en-US"/>
        </w:rPr>
      </w:pPr>
      <w:r>
        <w:rPr>
          <w:lang w:val="en-US"/>
        </w:rPr>
        <w:t xml:space="preserve">Charters for the BESS and PALS working groups have been completed and are found on the IETF list of working groups found here: </w:t>
      </w:r>
      <w:hyperlink r:id="rId53" w:history="1">
        <w:r w:rsidRPr="007176E4">
          <w:rPr>
            <w:rStyle w:val="ac"/>
            <w:lang w:val="en-US"/>
          </w:rPr>
          <w:t>http://datatracker.ietf.org/wg/</w:t>
        </w:r>
      </w:hyperlink>
    </w:p>
    <w:p w:rsidR="00C755C8" w:rsidRDefault="00C755C8" w:rsidP="00C755C8">
      <w:pPr>
        <w:rPr>
          <w:lang w:val="en-US"/>
        </w:rPr>
      </w:pPr>
      <w:proofErr w:type="gramStart"/>
      <w:r>
        <w:rPr>
          <w:lang w:val="en-US"/>
        </w:rPr>
        <w:t>A charter for TEAS as well as revised charters for CCAMP, MPLS and PCE are</w:t>
      </w:r>
      <w:proofErr w:type="gramEnd"/>
      <w:r>
        <w:rPr>
          <w:lang w:val="en-US"/>
        </w:rPr>
        <w:t xml:space="preserve"> under development.</w:t>
      </w:r>
    </w:p>
    <w:p w:rsidR="00C755C8" w:rsidRDefault="00C755C8" w:rsidP="00C755C8">
      <w:pPr>
        <w:rPr>
          <w:lang w:val="en-US"/>
        </w:rPr>
      </w:pPr>
      <w:r>
        <w:rPr>
          <w:lang w:val="en-US"/>
        </w:rPr>
        <w:t xml:space="preserve">No changes are made to the remaining Routing Area working Groups (BFD, FORCES, I2RS, IDR, ISIS, MANET, OSPF, PIM, ROLL, RTWG, SFC, SIDR, </w:t>
      </w:r>
      <w:proofErr w:type="gramStart"/>
      <w:r>
        <w:rPr>
          <w:lang w:val="en-US"/>
        </w:rPr>
        <w:t>SPRING</w:t>
      </w:r>
      <w:proofErr w:type="gramEnd"/>
      <w:r>
        <w:rPr>
          <w:lang w:val="en-US"/>
        </w:rPr>
        <w:t>).</w:t>
      </w:r>
    </w:p>
    <w:p w:rsidR="00C755C8" w:rsidRDefault="00C755C8" w:rsidP="00C755C8">
      <w:pPr>
        <w:rPr>
          <w:lang w:val="en-US" w:eastAsia="ja-JP"/>
        </w:rPr>
      </w:pPr>
      <w:r>
        <w:rPr>
          <w:rFonts w:hint="eastAsia"/>
          <w:lang w:val="en-US" w:eastAsia="ja-JP"/>
        </w:rPr>
        <w:t>T</w:t>
      </w:r>
      <w:r>
        <w:rPr>
          <w:lang w:val="en-US"/>
        </w:rPr>
        <w:t>he restructuring is scheduled to take effect after the IETF91</w:t>
      </w:r>
      <w:r>
        <w:rPr>
          <w:rFonts w:hint="eastAsia"/>
          <w:lang w:val="en-US" w:eastAsia="ja-JP"/>
        </w:rPr>
        <w:t xml:space="preserve"> (Nov. 2014).</w:t>
      </w:r>
    </w:p>
    <w:p w:rsidR="00861ED2" w:rsidRDefault="00861ED2">
      <w:pPr>
        <w:tabs>
          <w:tab w:val="clear" w:pos="794"/>
          <w:tab w:val="clear" w:pos="1191"/>
          <w:tab w:val="clear" w:pos="1588"/>
          <w:tab w:val="clear" w:pos="1985"/>
        </w:tabs>
        <w:overflowPunct/>
        <w:autoSpaceDE/>
        <w:autoSpaceDN/>
        <w:adjustRightInd/>
        <w:spacing w:before="0"/>
        <w:textAlignment w:val="auto"/>
        <w:rPr>
          <w:lang w:val="en-US" w:eastAsia="ja-JP"/>
        </w:rPr>
      </w:pPr>
      <w:r>
        <w:rPr>
          <w:lang w:val="en-US" w:eastAsia="ja-JP"/>
        </w:rPr>
        <w:br w:type="page"/>
      </w:r>
    </w:p>
    <w:p w:rsidR="00861ED2" w:rsidRPr="00D55AC7" w:rsidRDefault="00861ED2" w:rsidP="00861ED2">
      <w:pPr>
        <w:pStyle w:val="1"/>
        <w:numPr>
          <w:ilvl w:val="0"/>
          <w:numId w:val="0"/>
        </w:numPr>
        <w:ind w:left="425" w:hanging="425"/>
        <w:jc w:val="center"/>
        <w:rPr>
          <w:sz w:val="32"/>
          <w:lang w:eastAsia="ja-JP"/>
        </w:rPr>
      </w:pPr>
      <w:bookmarkStart w:id="6338" w:name="_Toc462786671"/>
      <w:r>
        <w:rPr>
          <w:sz w:val="32"/>
          <w:lang w:eastAsia="ja-JP"/>
        </w:rPr>
        <w:lastRenderedPageBreak/>
        <w:t xml:space="preserve">Annex </w:t>
      </w:r>
      <w:r>
        <w:rPr>
          <w:rFonts w:hint="eastAsia"/>
          <w:sz w:val="32"/>
          <w:lang w:eastAsia="ja-JP"/>
        </w:rPr>
        <w:t>C</w:t>
      </w:r>
      <w:r w:rsidRPr="00D55AC7">
        <w:rPr>
          <w:sz w:val="32"/>
          <w:lang w:eastAsia="ja-JP"/>
        </w:rPr>
        <w:t xml:space="preserve"> – </w:t>
      </w:r>
      <w:r>
        <w:rPr>
          <w:rFonts w:hint="eastAsia"/>
          <w:sz w:val="32"/>
          <w:lang w:eastAsia="ja-JP"/>
        </w:rPr>
        <w:t xml:space="preserve">IETF </w:t>
      </w:r>
      <w:r>
        <w:rPr>
          <w:sz w:val="32"/>
          <w:lang w:eastAsia="ja-JP"/>
        </w:rPr>
        <w:t>transport</w:t>
      </w:r>
      <w:r>
        <w:rPr>
          <w:rFonts w:hint="eastAsia"/>
          <w:sz w:val="32"/>
          <w:lang w:eastAsia="ja-JP"/>
        </w:rPr>
        <w:t xml:space="preserve"> </w:t>
      </w:r>
      <w:r>
        <w:rPr>
          <w:sz w:val="32"/>
          <w:lang w:eastAsia="ja-JP"/>
        </w:rPr>
        <w:t>network</w:t>
      </w:r>
      <w:r>
        <w:rPr>
          <w:rFonts w:hint="eastAsia"/>
          <w:sz w:val="32"/>
          <w:lang w:eastAsia="ja-JP"/>
        </w:rPr>
        <w:t xml:space="preserve"> management</w:t>
      </w:r>
      <w:r w:rsidRPr="00D55AC7">
        <w:rPr>
          <w:sz w:val="32"/>
          <w:lang w:eastAsia="ja-JP"/>
        </w:rPr>
        <w:t xml:space="preserve"> (as of </w:t>
      </w:r>
      <w:r>
        <w:rPr>
          <w:rFonts w:hint="eastAsia"/>
          <w:sz w:val="32"/>
          <w:lang w:eastAsia="ja-JP"/>
        </w:rPr>
        <w:t>July</w:t>
      </w:r>
      <w:r w:rsidRPr="00D55AC7">
        <w:rPr>
          <w:sz w:val="32"/>
          <w:lang w:eastAsia="ja-JP"/>
        </w:rPr>
        <w:t xml:space="preserve"> 201</w:t>
      </w:r>
      <w:r>
        <w:rPr>
          <w:rFonts w:hint="eastAsia"/>
          <w:sz w:val="32"/>
          <w:lang w:eastAsia="ja-JP"/>
        </w:rPr>
        <w:t>5</w:t>
      </w:r>
      <w:r w:rsidRPr="00D55AC7">
        <w:rPr>
          <w:sz w:val="32"/>
          <w:lang w:eastAsia="ja-JP"/>
        </w:rPr>
        <w:t>)</w:t>
      </w:r>
      <w:bookmarkEnd w:id="6338"/>
    </w:p>
    <w:p w:rsidR="00861ED2" w:rsidRDefault="00861ED2" w:rsidP="00861ED2">
      <w:pPr>
        <w:rPr>
          <w:lang w:val="en-US" w:eastAsia="ja-JP"/>
        </w:rPr>
      </w:pPr>
    </w:p>
    <w:p w:rsidR="00861ED2" w:rsidRPr="0091462F" w:rsidRDefault="00861ED2" w:rsidP="00861ED2">
      <w:pPr>
        <w:rPr>
          <w:lang w:val="en-US"/>
        </w:rPr>
      </w:pPr>
      <w:r w:rsidRPr="0091462F">
        <w:rPr>
          <w:lang w:val="en-US"/>
        </w:rPr>
        <w:t xml:space="preserve">This </w:t>
      </w:r>
      <w:r>
        <w:rPr>
          <w:rFonts w:hint="eastAsia"/>
          <w:lang w:val="en-US" w:eastAsia="ja-JP"/>
        </w:rPr>
        <w:t>Annex</w:t>
      </w:r>
      <w:r>
        <w:rPr>
          <w:lang w:val="en-US"/>
        </w:rPr>
        <w:t xml:space="preserve"> reports on the</w:t>
      </w:r>
      <w:r w:rsidRPr="0091462F">
        <w:rPr>
          <w:lang w:val="en-US"/>
        </w:rPr>
        <w:t xml:space="preserve"> status </w:t>
      </w:r>
      <w:r>
        <w:rPr>
          <w:lang w:val="en-US"/>
        </w:rPr>
        <w:t xml:space="preserve">of </w:t>
      </w:r>
      <w:r w:rsidRPr="0091462F">
        <w:rPr>
          <w:lang w:val="en-US"/>
        </w:rPr>
        <w:t>the transport management related activities in IETF.</w:t>
      </w:r>
    </w:p>
    <w:p w:rsidR="00861ED2" w:rsidRPr="00861ED2" w:rsidRDefault="00861ED2">
      <w:pPr>
        <w:pStyle w:val="2"/>
        <w:numPr>
          <w:ilvl w:val="0"/>
          <w:numId w:val="0"/>
        </w:numPr>
        <w:rPr>
          <w:lang w:val="en-US"/>
        </w:rPr>
        <w:pPrChange w:id="6339" w:author="Morita" w:date="2016-09-27T18:50:00Z">
          <w:pPr>
            <w:pStyle w:val="1"/>
            <w:numPr>
              <w:numId w:val="62"/>
            </w:numPr>
          </w:pPr>
        </w:pPrChange>
      </w:pPr>
      <w:bookmarkStart w:id="6340" w:name="_Toc462786672"/>
      <w:r w:rsidRPr="00861ED2">
        <w:rPr>
          <w:lang w:val="en-US"/>
        </w:rPr>
        <w:t>Layer Independent OAM Management in the Multi-Layer Environment (lime)</w:t>
      </w:r>
      <w:bookmarkEnd w:id="6340"/>
      <w:r w:rsidRPr="00861ED2">
        <w:rPr>
          <w:lang w:val="en-US"/>
        </w:rPr>
        <w:t xml:space="preserve"> </w:t>
      </w:r>
    </w:p>
    <w:p w:rsidR="00861ED2" w:rsidRPr="00544F79" w:rsidRDefault="00861ED2">
      <w:pPr>
        <w:pStyle w:val="10"/>
        <w:tabs>
          <w:tab w:val="clear" w:pos="794"/>
          <w:tab w:val="clear" w:pos="1191"/>
          <w:tab w:val="clear" w:pos="1588"/>
          <w:tab w:val="clear" w:pos="1985"/>
        </w:tabs>
        <w:ind w:left="720"/>
        <w:rPr>
          <w:highlight w:val="yellow"/>
          <w:lang w:val="en-US"/>
        </w:rPr>
      </w:pPr>
      <w:r w:rsidRPr="00445D0A">
        <w:rPr>
          <w:lang w:val="en-US"/>
        </w:rPr>
        <w:t>The LIME working group will concentrate on the operational challenges in consistent handling of end-to-end OAM and coordination of OAM within underlying network layers. This work will enable consistent configuration, reporting, and presentation for the OAM mechanisms used to manage the network, regardless of the layers and technologies, including management mechanisms to facilitate better mapping between information reported from OAM mechanisms that operate in different network layers. It will also produce architectural guidelines for the development of new OAM tools and protocols in both management plane and data plane so that they may be coherent with these mechanisms and more easily integrated from operational points of view.</w:t>
      </w:r>
      <w:r>
        <w:rPr>
          <w:lang w:val="en-US"/>
        </w:rPr>
        <w:t xml:space="preserve"> The</w:t>
      </w:r>
      <w:r w:rsidRPr="00AC1E2B">
        <w:rPr>
          <w:lang w:val="en-US"/>
        </w:rPr>
        <w:t xml:space="preserve"> charter </w:t>
      </w:r>
      <w:r>
        <w:rPr>
          <w:lang w:val="en-US"/>
        </w:rPr>
        <w:t xml:space="preserve">of the Working Group </w:t>
      </w:r>
      <w:r w:rsidRPr="00AC1E2B">
        <w:rPr>
          <w:lang w:val="en-US"/>
        </w:rPr>
        <w:t xml:space="preserve">can be found at </w:t>
      </w:r>
      <w:hyperlink r:id="rId54" w:history="1">
        <w:r w:rsidRPr="006112EF">
          <w:rPr>
            <w:rStyle w:val="ac"/>
            <w:lang w:val="en-US"/>
          </w:rPr>
          <w:t>http://datatracker.ietf.org/wg/lime/charter/</w:t>
        </w:r>
      </w:hyperlink>
      <w:r>
        <w:rPr>
          <w:lang w:val="en-US"/>
        </w:rPr>
        <w:t>.</w:t>
      </w:r>
      <w:r w:rsidRPr="00544F79">
        <w:rPr>
          <w:highlight w:val="yellow"/>
          <w:lang w:val="en-US"/>
        </w:rPr>
        <w:t xml:space="preserve">  </w:t>
      </w:r>
    </w:p>
    <w:p w:rsidR="00861ED2" w:rsidRPr="00C1566F" w:rsidRDefault="00861ED2">
      <w:pPr>
        <w:pStyle w:val="2"/>
        <w:numPr>
          <w:ilvl w:val="0"/>
          <w:numId w:val="0"/>
        </w:numPr>
        <w:rPr>
          <w:lang w:val="en-US"/>
        </w:rPr>
        <w:pPrChange w:id="6341" w:author="Morita" w:date="2016-09-27T18:50:00Z">
          <w:pPr>
            <w:pStyle w:val="1"/>
          </w:pPr>
        </w:pPrChange>
      </w:pPr>
      <w:bookmarkStart w:id="6342" w:name="_Toc462786673"/>
      <w:r w:rsidRPr="00C1566F">
        <w:rPr>
          <w:lang w:val="en-US"/>
        </w:rPr>
        <w:t>Network Configuration Protocol (</w:t>
      </w:r>
      <w:proofErr w:type="spellStart"/>
      <w:r w:rsidRPr="00C1566F">
        <w:rPr>
          <w:lang w:val="en-US"/>
        </w:rPr>
        <w:t>netconf</w:t>
      </w:r>
      <w:proofErr w:type="spellEnd"/>
      <w:r w:rsidRPr="00C1566F">
        <w:rPr>
          <w:lang w:val="en-US"/>
        </w:rPr>
        <w:t>)</w:t>
      </w:r>
      <w:bookmarkEnd w:id="6342"/>
    </w:p>
    <w:p w:rsidR="00861ED2" w:rsidRPr="000E643D" w:rsidRDefault="00861ED2">
      <w:pPr>
        <w:pStyle w:val="10"/>
        <w:tabs>
          <w:tab w:val="clear" w:pos="794"/>
          <w:tab w:val="clear" w:pos="1191"/>
          <w:tab w:val="clear" w:pos="1588"/>
          <w:tab w:val="clear" w:pos="1985"/>
        </w:tabs>
        <w:ind w:left="720"/>
        <w:rPr>
          <w:lang w:val="en-US"/>
        </w:rPr>
      </w:pPr>
      <w:r w:rsidRPr="00C1566F">
        <w:rPr>
          <w:lang w:val="en-US"/>
        </w:rPr>
        <w:t>The NETCONF protocol (RFC 6241) provides mechanisms to install, manipulate, and delete the configuration of network devices. NETCONF is based on the secure transport (SSH is mandatory to implement while TLS is an optional transport) and uses an XML-based data representation. The NETCONF protocol is data modeling language independent, but YANG</w:t>
      </w:r>
      <w:r w:rsidRPr="00785BB8">
        <w:rPr>
          <w:lang w:val="en-US"/>
        </w:rPr>
        <w:t xml:space="preserve"> (RFC 6020) is the recommended NETCONF modeling language, which introduces advanced language featur</w:t>
      </w:r>
      <w:r>
        <w:rPr>
          <w:lang w:val="en-US"/>
        </w:rPr>
        <w:t>es for configuration management</w:t>
      </w:r>
      <w:r w:rsidRPr="000E643D">
        <w:rPr>
          <w:lang w:val="en-US"/>
        </w:rPr>
        <w:t>.</w:t>
      </w:r>
    </w:p>
    <w:p w:rsidR="00861ED2" w:rsidRDefault="00861ED2">
      <w:pPr>
        <w:pStyle w:val="10"/>
        <w:tabs>
          <w:tab w:val="clear" w:pos="794"/>
          <w:tab w:val="clear" w:pos="1191"/>
          <w:tab w:val="clear" w:pos="1588"/>
          <w:tab w:val="clear" w:pos="1985"/>
        </w:tabs>
        <w:ind w:left="720"/>
        <w:rPr>
          <w:lang w:val="en-US"/>
        </w:rPr>
      </w:pPr>
      <w:r w:rsidRPr="000E643D">
        <w:rPr>
          <w:lang w:val="en-US"/>
        </w:rPr>
        <w:t>In the current phase of the incremental development of NETCONF the</w:t>
      </w:r>
      <w:r>
        <w:rPr>
          <w:lang w:val="en-US"/>
        </w:rPr>
        <w:t xml:space="preserve"> WG </w:t>
      </w:r>
      <w:r w:rsidRPr="000E643D">
        <w:rPr>
          <w:lang w:val="en-US"/>
        </w:rPr>
        <w:t>will focus on following items:</w:t>
      </w:r>
    </w:p>
    <w:p w:rsidR="00861ED2" w:rsidRPr="00785BB8" w:rsidRDefault="00861ED2">
      <w:pPr>
        <w:tabs>
          <w:tab w:val="clear" w:pos="794"/>
          <w:tab w:val="clear" w:pos="1191"/>
          <w:tab w:val="clear" w:pos="1588"/>
          <w:tab w:val="clear" w:pos="1985"/>
          <w:tab w:val="left" w:pos="1260"/>
        </w:tabs>
        <w:ind w:left="900"/>
        <w:rPr>
          <w:lang w:val="en-US"/>
        </w:rPr>
        <w:pPrChange w:id="6343" w:author="Morita" w:date="2016-09-27T18:50:00Z">
          <w:pPr>
            <w:numPr>
              <w:ilvl w:val="2"/>
              <w:numId w:val="61"/>
            </w:numPr>
            <w:tabs>
              <w:tab w:val="clear" w:pos="794"/>
              <w:tab w:val="clear" w:pos="1191"/>
              <w:tab w:val="clear" w:pos="1588"/>
              <w:tab w:val="clear" w:pos="1985"/>
              <w:tab w:val="left" w:pos="1260"/>
            </w:tabs>
            <w:ind w:left="1260" w:hanging="360"/>
          </w:pPr>
        </w:pPrChange>
      </w:pPr>
      <w:r w:rsidRPr="00785BB8">
        <w:rPr>
          <w:lang w:val="en-US"/>
        </w:rPr>
        <w:t>Develop the call home mechanism for the mandatory SSH binding (Reverse SSH) providing a server-initiated session establishment.</w:t>
      </w:r>
    </w:p>
    <w:p w:rsidR="00861ED2" w:rsidRPr="00785BB8" w:rsidRDefault="00861ED2">
      <w:pPr>
        <w:tabs>
          <w:tab w:val="clear" w:pos="794"/>
          <w:tab w:val="clear" w:pos="1191"/>
          <w:tab w:val="clear" w:pos="1588"/>
          <w:tab w:val="clear" w:pos="1985"/>
          <w:tab w:val="left" w:pos="1260"/>
        </w:tabs>
        <w:ind w:left="900"/>
        <w:rPr>
          <w:lang w:val="en-US"/>
        </w:rPr>
        <w:pPrChange w:id="6344" w:author="Morita" w:date="2016-09-27T18:50:00Z">
          <w:pPr>
            <w:numPr>
              <w:ilvl w:val="2"/>
              <w:numId w:val="61"/>
            </w:numPr>
            <w:tabs>
              <w:tab w:val="clear" w:pos="794"/>
              <w:tab w:val="clear" w:pos="1191"/>
              <w:tab w:val="clear" w:pos="1588"/>
              <w:tab w:val="clear" w:pos="1985"/>
              <w:tab w:val="left" w:pos="1260"/>
            </w:tabs>
            <w:ind w:left="1260" w:hanging="360"/>
          </w:pPr>
        </w:pPrChange>
      </w:pPr>
      <w:r w:rsidRPr="00785BB8">
        <w:rPr>
          <w:lang w:val="en-US"/>
        </w:rPr>
        <w:t>Develop a zero touch configuration document (a technique to establish a secure network management relationship between a newly delivered network device configured with just its factory default settings, and the Network Management System), specific to the NETCONF use case.</w:t>
      </w:r>
    </w:p>
    <w:p w:rsidR="00861ED2" w:rsidRPr="00785BB8" w:rsidRDefault="00861ED2">
      <w:pPr>
        <w:tabs>
          <w:tab w:val="clear" w:pos="794"/>
          <w:tab w:val="clear" w:pos="1191"/>
          <w:tab w:val="clear" w:pos="1588"/>
          <w:tab w:val="clear" w:pos="1985"/>
          <w:tab w:val="left" w:pos="1260"/>
        </w:tabs>
        <w:ind w:left="900"/>
        <w:rPr>
          <w:lang w:val="en-US"/>
        </w:rPr>
        <w:pPrChange w:id="6345" w:author="Morita" w:date="2016-09-27T18:50:00Z">
          <w:pPr>
            <w:numPr>
              <w:ilvl w:val="2"/>
              <w:numId w:val="61"/>
            </w:numPr>
            <w:tabs>
              <w:tab w:val="clear" w:pos="794"/>
              <w:tab w:val="clear" w:pos="1191"/>
              <w:tab w:val="clear" w:pos="1588"/>
              <w:tab w:val="clear" w:pos="1985"/>
              <w:tab w:val="left" w:pos="1260"/>
            </w:tabs>
            <w:ind w:left="1260" w:hanging="360"/>
          </w:pPr>
        </w:pPrChange>
      </w:pPr>
      <w:r w:rsidRPr="00785BB8">
        <w:rPr>
          <w:lang w:val="en-US"/>
        </w:rPr>
        <w:t>Advance NETCONF over TLS to be in-line with NETCONF 1.1 (i.e., update RFC 5539) and add the call home mechanism to provide a server-initiated session establishment.</w:t>
      </w:r>
    </w:p>
    <w:p w:rsidR="00861ED2" w:rsidRPr="00785BB8" w:rsidRDefault="00861ED2">
      <w:pPr>
        <w:tabs>
          <w:tab w:val="clear" w:pos="794"/>
          <w:tab w:val="clear" w:pos="1191"/>
          <w:tab w:val="clear" w:pos="1588"/>
          <w:tab w:val="clear" w:pos="1985"/>
          <w:tab w:val="left" w:pos="1260"/>
        </w:tabs>
        <w:ind w:left="900"/>
        <w:rPr>
          <w:lang w:val="en-US"/>
        </w:rPr>
        <w:pPrChange w:id="6346" w:author="Morita" w:date="2016-09-27T18:50:00Z">
          <w:pPr>
            <w:numPr>
              <w:ilvl w:val="2"/>
              <w:numId w:val="61"/>
            </w:numPr>
            <w:tabs>
              <w:tab w:val="clear" w:pos="794"/>
              <w:tab w:val="clear" w:pos="1191"/>
              <w:tab w:val="clear" w:pos="1588"/>
              <w:tab w:val="clear" w:pos="1985"/>
              <w:tab w:val="left" w:pos="1260"/>
            </w:tabs>
            <w:ind w:left="1260" w:hanging="360"/>
          </w:pPr>
        </w:pPrChange>
      </w:pPr>
      <w:r w:rsidRPr="00785BB8">
        <w:rPr>
          <w:lang w:val="en-US"/>
        </w:rPr>
        <w:t>Combine the server configuration data models from Reverse SSH and RFC5539bis drafts in a separate call home YANG module.</w:t>
      </w:r>
    </w:p>
    <w:p w:rsidR="00861ED2" w:rsidRPr="000E643D" w:rsidRDefault="00861ED2">
      <w:pPr>
        <w:tabs>
          <w:tab w:val="clear" w:pos="794"/>
          <w:tab w:val="clear" w:pos="1191"/>
          <w:tab w:val="clear" w:pos="1588"/>
          <w:tab w:val="clear" w:pos="1985"/>
          <w:tab w:val="left" w:pos="1260"/>
        </w:tabs>
        <w:ind w:left="900"/>
        <w:rPr>
          <w:lang w:val="en-US"/>
        </w:rPr>
        <w:pPrChange w:id="6347" w:author="Morita" w:date="2016-09-27T18:50:00Z">
          <w:pPr>
            <w:numPr>
              <w:ilvl w:val="2"/>
              <w:numId w:val="61"/>
            </w:numPr>
            <w:tabs>
              <w:tab w:val="clear" w:pos="794"/>
              <w:tab w:val="clear" w:pos="1191"/>
              <w:tab w:val="clear" w:pos="1588"/>
              <w:tab w:val="clear" w:pos="1985"/>
              <w:tab w:val="left" w:pos="1260"/>
            </w:tabs>
            <w:ind w:left="1260" w:hanging="360"/>
          </w:pPr>
        </w:pPrChange>
      </w:pPr>
      <w:r w:rsidRPr="00785BB8">
        <w:rPr>
          <w:lang w:val="en-US"/>
        </w:rPr>
        <w:t xml:space="preserve">Develop RESTCONF, a protocol based on NETCONF in terms of capabilities, but over HTTP and with some REST characteristics, for accessing YANG data using the </w:t>
      </w:r>
      <w:proofErr w:type="spellStart"/>
      <w:r w:rsidRPr="00785BB8">
        <w:rPr>
          <w:lang w:val="en-US"/>
        </w:rPr>
        <w:t>datastores</w:t>
      </w:r>
      <w:proofErr w:type="spellEnd"/>
      <w:r w:rsidRPr="00785BB8">
        <w:rPr>
          <w:lang w:val="en-US"/>
        </w:rPr>
        <w:t xml:space="preserve"> defined in NETCONF. An "ordered edit list" approach is needed (the YANG patch) to provide client developers with a simpler edit request format that can be more efficient and also allow more precise client control of the transaction procedure than existing mechanisms. The YANG patch operation, based on the HTTP PATCH method, will be prepared in a separate draft. RESTCONF should not deviate from the NETCONF capabilities unless proper justification is provided and documented. The RESTCONF work will consider requirements suggested by the other working groups (for example I2RS).</w:t>
      </w:r>
    </w:p>
    <w:p w:rsidR="00861ED2" w:rsidRPr="00451B4A" w:rsidRDefault="00861ED2">
      <w:pPr>
        <w:tabs>
          <w:tab w:val="clear" w:pos="794"/>
          <w:tab w:val="clear" w:pos="1191"/>
          <w:tab w:val="clear" w:pos="1588"/>
          <w:tab w:val="clear" w:pos="1985"/>
        </w:tabs>
        <w:ind w:left="720"/>
        <w:rPr>
          <w:lang w:val="en-US" w:eastAsia="zh-CN"/>
        </w:rPr>
      </w:pPr>
      <w:r>
        <w:rPr>
          <w:lang w:val="en-US" w:eastAsia="zh-CN"/>
        </w:rPr>
        <w:lastRenderedPageBreak/>
        <w:t xml:space="preserve">RFC published since December 2014: </w:t>
      </w:r>
    </w:p>
    <w:p w:rsidR="00861ED2" w:rsidRPr="00451B4A" w:rsidRDefault="00ED4C25">
      <w:pPr>
        <w:tabs>
          <w:tab w:val="clear" w:pos="794"/>
          <w:tab w:val="clear" w:pos="1191"/>
          <w:tab w:val="clear" w:pos="1588"/>
          <w:tab w:val="clear" w:pos="1985"/>
        </w:tabs>
        <w:ind w:left="900"/>
        <w:rPr>
          <w:lang w:val="en-US"/>
        </w:rPr>
        <w:pPrChange w:id="6348" w:author="Morita" w:date="2016-09-27T18:50:00Z">
          <w:pPr>
            <w:numPr>
              <w:ilvl w:val="1"/>
              <w:numId w:val="59"/>
            </w:numPr>
            <w:tabs>
              <w:tab w:val="clear" w:pos="794"/>
              <w:tab w:val="clear" w:pos="1191"/>
              <w:tab w:val="clear" w:pos="1588"/>
              <w:tab w:val="clear" w:pos="1985"/>
              <w:tab w:val="num" w:pos="1260"/>
            </w:tabs>
            <w:ind w:left="1260" w:hanging="360"/>
          </w:pPr>
        </w:pPrChange>
      </w:pPr>
      <w:r>
        <w:fldChar w:fldCharType="begin"/>
      </w:r>
      <w:r>
        <w:instrText xml:space="preserve"> HYPERLINK "http://datatracker.ietf.org/doc/rfc7589/" </w:instrText>
      </w:r>
      <w:r>
        <w:fldChar w:fldCharType="separate"/>
      </w:r>
      <w:r w:rsidR="00861ED2" w:rsidRPr="00B06E6C">
        <w:rPr>
          <w:rStyle w:val="ac"/>
          <w:lang w:val="en-US"/>
        </w:rPr>
        <w:t>RFC7589</w:t>
      </w:r>
      <w:r>
        <w:rPr>
          <w:rStyle w:val="ac"/>
          <w:lang w:val="en-US"/>
        </w:rPr>
        <w:fldChar w:fldCharType="end"/>
      </w:r>
      <w:r w:rsidR="00861ED2">
        <w:rPr>
          <w:lang w:val="en-US"/>
        </w:rPr>
        <w:t xml:space="preserve"> (Proposed Standard 2015.06) </w:t>
      </w:r>
      <w:proofErr w:type="gramStart"/>
      <w:r w:rsidR="00861ED2" w:rsidRPr="00B06E6C">
        <w:rPr>
          <w:u w:val="single"/>
          <w:lang w:val="en-US"/>
        </w:rPr>
        <w:t>Using</w:t>
      </w:r>
      <w:proofErr w:type="gramEnd"/>
      <w:r w:rsidR="00861ED2" w:rsidRPr="00B06E6C">
        <w:rPr>
          <w:u w:val="single"/>
          <w:lang w:val="en-US"/>
        </w:rPr>
        <w:t xml:space="preserve"> the NETCONF Protocol over Transport Layer Security (TLS) with Mutual X.509 Authentication</w:t>
      </w:r>
      <w:r w:rsidR="00861ED2">
        <w:rPr>
          <w:u w:val="single"/>
          <w:lang w:val="en-US"/>
        </w:rPr>
        <w:t xml:space="preserve"> </w:t>
      </w:r>
      <w:r w:rsidR="00861ED2" w:rsidRPr="00B06E6C">
        <w:rPr>
          <w:lang w:val="en-US"/>
        </w:rPr>
        <w:t xml:space="preserve">(former title: </w:t>
      </w:r>
      <w:r w:rsidR="00861ED2" w:rsidRPr="00C1566F">
        <w:rPr>
          <w:u w:val="single"/>
          <w:lang w:val="en-US"/>
        </w:rPr>
        <w:t>NETCONF Over Transport Layer Security (TLS)</w:t>
      </w:r>
      <w:r w:rsidR="00861ED2" w:rsidRPr="00B06E6C">
        <w:rPr>
          <w:lang w:val="en-US"/>
        </w:rPr>
        <w:t>)</w:t>
      </w:r>
      <w:r w:rsidR="00861ED2" w:rsidRPr="00206BD1">
        <w:rPr>
          <w:lang w:val="en-US"/>
        </w:rPr>
        <w:t>. This document describes how to use the Transport Layer Security (TLS) protocol to secure the exchange of NETCONF messages.  This document obsoletes RFC 5539</w:t>
      </w:r>
      <w:r w:rsidR="00861ED2">
        <w:rPr>
          <w:lang w:val="en-US"/>
        </w:rPr>
        <w:t>.</w:t>
      </w:r>
    </w:p>
    <w:p w:rsidR="00861ED2" w:rsidRPr="0091462F" w:rsidRDefault="00861ED2">
      <w:pPr>
        <w:pStyle w:val="22"/>
        <w:rPr>
          <w:lang w:val="en-US"/>
        </w:rPr>
      </w:pPr>
      <w:r w:rsidRPr="00194A00">
        <w:rPr>
          <w:lang w:val="en-US"/>
        </w:rPr>
        <w:t>Full details of the work of the Network Configuration (</w:t>
      </w:r>
      <w:proofErr w:type="spellStart"/>
      <w:r w:rsidRPr="00194A00">
        <w:rPr>
          <w:lang w:val="en-US"/>
        </w:rPr>
        <w:t>netconf</w:t>
      </w:r>
      <w:proofErr w:type="spellEnd"/>
      <w:r w:rsidRPr="00194A00">
        <w:rPr>
          <w:lang w:val="en-US"/>
        </w:rPr>
        <w:t xml:space="preserve">) WG, including the published RFCs and Internet-Drafts, can be found at </w:t>
      </w:r>
      <w:hyperlink r:id="rId55" w:history="1">
        <w:r w:rsidRPr="00194A00">
          <w:rPr>
            <w:rStyle w:val="ac"/>
            <w:lang w:val="en-US"/>
          </w:rPr>
          <w:t>http://www.ietf.org/dyn/wg/charter/netconf-charter.html</w:t>
        </w:r>
      </w:hyperlink>
      <w:r>
        <w:rPr>
          <w:lang w:val="en-US"/>
        </w:rPr>
        <w:t xml:space="preserve"> and </w:t>
      </w:r>
      <w:hyperlink r:id="rId56" w:history="1">
        <w:r w:rsidRPr="003A6AA5">
          <w:rPr>
            <w:rStyle w:val="ac"/>
            <w:lang w:val="en-US"/>
          </w:rPr>
          <w:t>http://datatracker.ietf.org/wg/netconf/</w:t>
        </w:r>
      </w:hyperlink>
      <w:r>
        <w:rPr>
          <w:lang w:val="en-US"/>
        </w:rPr>
        <w:t>.</w:t>
      </w:r>
    </w:p>
    <w:p w:rsidR="00861ED2" w:rsidRPr="0091462F" w:rsidRDefault="00861ED2">
      <w:pPr>
        <w:pStyle w:val="2"/>
        <w:numPr>
          <w:ilvl w:val="0"/>
          <w:numId w:val="0"/>
        </w:numPr>
        <w:rPr>
          <w:lang w:val="en-US"/>
        </w:rPr>
        <w:pPrChange w:id="6349" w:author="Morita" w:date="2016-09-27T18:50:00Z">
          <w:pPr>
            <w:pStyle w:val="1"/>
          </w:pPr>
        </w:pPrChange>
      </w:pPr>
      <w:bookmarkStart w:id="6350" w:name="_Toc462786674"/>
      <w:r w:rsidRPr="0091462F">
        <w:rPr>
          <w:lang w:val="en-US"/>
        </w:rPr>
        <w:t>Network Configuration Data Modeling Language (</w:t>
      </w:r>
      <w:proofErr w:type="spellStart"/>
      <w:r w:rsidRPr="0091462F">
        <w:rPr>
          <w:lang w:val="en-US"/>
        </w:rPr>
        <w:t>netmod</w:t>
      </w:r>
      <w:proofErr w:type="spellEnd"/>
      <w:r w:rsidRPr="0091462F">
        <w:rPr>
          <w:lang w:val="en-US"/>
        </w:rPr>
        <w:t>)</w:t>
      </w:r>
      <w:bookmarkEnd w:id="6350"/>
      <w:r w:rsidRPr="0091462F">
        <w:rPr>
          <w:lang w:val="en-US"/>
        </w:rPr>
        <w:t xml:space="preserve"> </w:t>
      </w:r>
    </w:p>
    <w:p w:rsidR="00861ED2" w:rsidRPr="00194A00" w:rsidRDefault="00861ED2">
      <w:pPr>
        <w:pStyle w:val="10"/>
        <w:tabs>
          <w:tab w:val="clear" w:pos="794"/>
          <w:tab w:val="clear" w:pos="1191"/>
          <w:tab w:val="clear" w:pos="1588"/>
          <w:tab w:val="clear" w:pos="1985"/>
        </w:tabs>
        <w:ind w:left="720"/>
        <w:rPr>
          <w:lang w:val="en-US"/>
        </w:rPr>
      </w:pPr>
      <w:r w:rsidRPr="00194A00">
        <w:rPr>
          <w:lang w:val="en-US"/>
        </w:rPr>
        <w:t>The Network Configuration</w:t>
      </w:r>
      <w:r w:rsidRPr="00194A00">
        <w:rPr>
          <w:b/>
          <w:bCs/>
          <w:lang w:val="en-US"/>
        </w:rPr>
        <w:t xml:space="preserve"> </w:t>
      </w:r>
      <w:r w:rsidRPr="00194A00">
        <w:rPr>
          <w:lang w:val="en-US"/>
        </w:rPr>
        <w:t>Data Modeling Language (</w:t>
      </w:r>
      <w:proofErr w:type="spellStart"/>
      <w:r w:rsidRPr="00194A00">
        <w:rPr>
          <w:lang w:val="en-US"/>
        </w:rPr>
        <w:t>netmod</w:t>
      </w:r>
      <w:proofErr w:type="spellEnd"/>
      <w:r w:rsidRPr="00194A00">
        <w:rPr>
          <w:lang w:val="en-US"/>
        </w:rPr>
        <w:t xml:space="preserve">) WG is chartered to define a modeling language or accompanying rules that can be used to model the management information that is to be configured using NETCONF, including defining the semantics of operational data, configuration data, notifications, and operations. This language will be used to serve as the normative description of NETCONF data models.   </w:t>
      </w:r>
    </w:p>
    <w:p w:rsidR="00861ED2" w:rsidRPr="00194A00" w:rsidRDefault="00861ED2">
      <w:pPr>
        <w:tabs>
          <w:tab w:val="clear" w:pos="794"/>
          <w:tab w:val="clear" w:pos="1191"/>
          <w:tab w:val="clear" w:pos="1588"/>
          <w:tab w:val="clear" w:pos="1985"/>
        </w:tabs>
        <w:ind w:left="720"/>
        <w:rPr>
          <w:lang w:val="en-US" w:eastAsia="zh-CN"/>
        </w:rPr>
      </w:pPr>
      <w:r>
        <w:rPr>
          <w:lang w:val="en-US" w:eastAsia="zh-CN"/>
        </w:rPr>
        <w:t>The most recently published RFC is</w:t>
      </w:r>
      <w:r w:rsidRPr="00194A00">
        <w:rPr>
          <w:lang w:val="en-US" w:eastAsia="zh-CN"/>
        </w:rPr>
        <w:t xml:space="preserve">: </w:t>
      </w:r>
    </w:p>
    <w:p w:rsidR="00861ED2" w:rsidRPr="008F0166" w:rsidRDefault="00ED4C25">
      <w:pPr>
        <w:tabs>
          <w:tab w:val="clear" w:pos="794"/>
          <w:tab w:val="clear" w:pos="1191"/>
          <w:tab w:val="clear" w:pos="1588"/>
          <w:tab w:val="clear" w:pos="1985"/>
        </w:tabs>
        <w:ind w:left="900"/>
        <w:rPr>
          <w:lang w:val="en-US"/>
        </w:rPr>
        <w:pPrChange w:id="6351" w:author="Morita" w:date="2016-09-27T18:50:00Z">
          <w:pPr>
            <w:numPr>
              <w:ilvl w:val="1"/>
              <w:numId w:val="58"/>
            </w:numPr>
            <w:tabs>
              <w:tab w:val="clear" w:pos="794"/>
              <w:tab w:val="clear" w:pos="1191"/>
              <w:tab w:val="clear" w:pos="1588"/>
              <w:tab w:val="clear" w:pos="1985"/>
              <w:tab w:val="num" w:pos="1260"/>
            </w:tabs>
            <w:ind w:left="1260" w:hanging="360"/>
          </w:pPr>
        </w:pPrChange>
      </w:pPr>
      <w:r>
        <w:fldChar w:fldCharType="begin"/>
      </w:r>
      <w:r>
        <w:instrText xml:space="preserve"> HYPERLINK "http://datatracker.ietf.org/doc/rfc7407/" </w:instrText>
      </w:r>
      <w:r>
        <w:fldChar w:fldCharType="separate"/>
      </w:r>
      <w:proofErr w:type="gramStart"/>
      <w:r w:rsidR="00861ED2" w:rsidRPr="00036548">
        <w:rPr>
          <w:rStyle w:val="ac"/>
          <w:lang w:val="en-US"/>
        </w:rPr>
        <w:t>RFC-7407</w:t>
      </w:r>
      <w:r>
        <w:rPr>
          <w:rStyle w:val="ac"/>
          <w:lang w:val="en-US"/>
        </w:rPr>
        <w:fldChar w:fldCharType="end"/>
      </w:r>
      <w:r w:rsidR="00861ED2" w:rsidRPr="00036548">
        <w:rPr>
          <w:lang w:val="en-US"/>
        </w:rPr>
        <w:t xml:space="preserve"> </w:t>
      </w:r>
      <w:r w:rsidR="00861ED2" w:rsidRPr="00D75296">
        <w:rPr>
          <w:u w:val="single"/>
          <w:lang w:val="en-US"/>
        </w:rPr>
        <w:t>A</w:t>
      </w:r>
      <w:proofErr w:type="gramEnd"/>
      <w:r w:rsidR="00861ED2" w:rsidRPr="00D75296">
        <w:rPr>
          <w:u w:val="single"/>
          <w:lang w:val="en-US"/>
        </w:rPr>
        <w:t xml:space="preserve"> YANG Data Model for SNMP Configuration</w:t>
      </w:r>
      <w:r w:rsidR="00861ED2" w:rsidRPr="00D75296">
        <w:rPr>
          <w:lang w:val="en-US"/>
        </w:rPr>
        <w:t>: This document defines a collection of YANG definitions for configuring SNMP engines. (2014.</w:t>
      </w:r>
      <w:r w:rsidR="00861ED2">
        <w:rPr>
          <w:lang w:val="en-US"/>
        </w:rPr>
        <w:t>12</w:t>
      </w:r>
      <w:r w:rsidR="00861ED2" w:rsidRPr="00D75296">
        <w:rPr>
          <w:lang w:val="en-US"/>
        </w:rPr>
        <w:t>).</w:t>
      </w:r>
    </w:p>
    <w:p w:rsidR="00861ED2" w:rsidRDefault="00861ED2">
      <w:pPr>
        <w:pStyle w:val="22"/>
        <w:rPr>
          <w:lang w:val="en-US"/>
        </w:rPr>
      </w:pPr>
      <w:r w:rsidRPr="00B73F2F">
        <w:rPr>
          <w:lang w:val="en-US"/>
        </w:rPr>
        <w:t>Full details of the work of the NETCONF Data Modeling Language (</w:t>
      </w:r>
      <w:proofErr w:type="spellStart"/>
      <w:r w:rsidRPr="00B73F2F">
        <w:rPr>
          <w:lang w:val="en-US"/>
        </w:rPr>
        <w:t>netmod</w:t>
      </w:r>
      <w:proofErr w:type="spellEnd"/>
      <w:r w:rsidRPr="00B73F2F">
        <w:rPr>
          <w:lang w:val="en-US"/>
        </w:rPr>
        <w:t xml:space="preserve">) WG, including the published RFCs and Internet-Drafts, can be found at </w:t>
      </w:r>
      <w:hyperlink r:id="rId57" w:history="1">
        <w:r w:rsidRPr="00B73F2F">
          <w:rPr>
            <w:rStyle w:val="ac"/>
            <w:lang w:val="en-US"/>
          </w:rPr>
          <w:t>http://www.ietf.org/dyn/wg/charter/netmod-charter.html</w:t>
        </w:r>
      </w:hyperlink>
      <w:r>
        <w:rPr>
          <w:lang w:val="en-US"/>
        </w:rPr>
        <w:t xml:space="preserve"> and </w:t>
      </w:r>
      <w:hyperlink r:id="rId58" w:history="1">
        <w:r w:rsidRPr="003A6AA5">
          <w:rPr>
            <w:rStyle w:val="ac"/>
            <w:lang w:val="en-US"/>
          </w:rPr>
          <w:t>http://datatracker.ietf.org/wg/netmod/</w:t>
        </w:r>
      </w:hyperlink>
      <w:r>
        <w:rPr>
          <w:lang w:val="en-US"/>
        </w:rPr>
        <w:t xml:space="preserve">. </w:t>
      </w:r>
    </w:p>
    <w:p w:rsidR="00861ED2" w:rsidRPr="0091462F" w:rsidRDefault="00861ED2">
      <w:pPr>
        <w:pStyle w:val="2"/>
        <w:numPr>
          <w:ilvl w:val="0"/>
          <w:numId w:val="0"/>
        </w:numPr>
        <w:rPr>
          <w:lang w:val="en-US"/>
        </w:rPr>
        <w:pPrChange w:id="6352" w:author="Morita" w:date="2016-09-27T18:50:00Z">
          <w:pPr>
            <w:pStyle w:val="1"/>
          </w:pPr>
        </w:pPrChange>
      </w:pPr>
      <w:bookmarkStart w:id="6353" w:name="_Toc462786675"/>
      <w:r w:rsidRPr="00A55F81">
        <w:rPr>
          <w:lang w:val="en-US"/>
        </w:rPr>
        <w:t>Traffic Engineering Architecture and Signaling</w:t>
      </w:r>
      <w:r w:rsidRPr="0091462F">
        <w:rPr>
          <w:lang w:val="en-US"/>
        </w:rPr>
        <w:t>-related work</w:t>
      </w:r>
      <w:r>
        <w:rPr>
          <w:lang w:val="en-US"/>
        </w:rPr>
        <w:t xml:space="preserve"> (TEAS)</w:t>
      </w:r>
      <w:bookmarkEnd w:id="6353"/>
    </w:p>
    <w:p w:rsidR="00861ED2" w:rsidRPr="00090A00" w:rsidRDefault="00861ED2">
      <w:pPr>
        <w:pStyle w:val="22"/>
        <w:rPr>
          <w:lang w:val="en-US"/>
        </w:rPr>
      </w:pPr>
      <w:r w:rsidRPr="00A55F81">
        <w:rPr>
          <w:lang w:val="en-US"/>
        </w:rPr>
        <w:t>The Traffic Engineering Architecture and Signaling (TEAS) Working</w:t>
      </w:r>
      <w:r>
        <w:rPr>
          <w:lang w:val="en-US"/>
        </w:rPr>
        <w:t xml:space="preserve"> </w:t>
      </w:r>
      <w:r w:rsidRPr="00A55F81">
        <w:rPr>
          <w:lang w:val="en-US"/>
        </w:rPr>
        <w:t>Group</w:t>
      </w:r>
      <w:r>
        <w:rPr>
          <w:lang w:val="en-US"/>
        </w:rPr>
        <w:t>, recently transitioning in charter work from the MPLS and CCAMP WGs,</w:t>
      </w:r>
      <w:r w:rsidRPr="00A55F81">
        <w:rPr>
          <w:lang w:val="en-US"/>
        </w:rPr>
        <w:t xml:space="preserve"> is responsible for defining MPLS and GMPLS traffic</w:t>
      </w:r>
      <w:r>
        <w:rPr>
          <w:lang w:val="en-US"/>
        </w:rPr>
        <w:t xml:space="preserve"> </w:t>
      </w:r>
      <w:r w:rsidRPr="00A55F81">
        <w:rPr>
          <w:lang w:val="en-US"/>
        </w:rPr>
        <w:t>engineering architecture, standardizing the RSVP-TE signaling</w:t>
      </w:r>
      <w:r>
        <w:rPr>
          <w:lang w:val="en-US"/>
        </w:rPr>
        <w:t xml:space="preserve"> </w:t>
      </w:r>
      <w:r w:rsidRPr="00A55F81">
        <w:rPr>
          <w:lang w:val="en-US"/>
        </w:rPr>
        <w:t>protocol, and identifying required related control-protocol</w:t>
      </w:r>
      <w:r>
        <w:rPr>
          <w:lang w:val="en-US"/>
        </w:rPr>
        <w:t xml:space="preserve"> </w:t>
      </w:r>
      <w:r w:rsidRPr="00A55F81">
        <w:rPr>
          <w:lang w:val="en-US"/>
        </w:rPr>
        <w:t>functions, i.e., routing and path computation element functions.</w:t>
      </w:r>
      <w:r>
        <w:rPr>
          <w:lang w:val="en-US"/>
        </w:rPr>
        <w:t xml:space="preserve"> </w:t>
      </w:r>
      <w:r w:rsidRPr="00A55F81">
        <w:rPr>
          <w:lang w:val="en-US"/>
        </w:rPr>
        <w:t>Traffic Engineering (TE) is the term used to refer to techniques</w:t>
      </w:r>
      <w:r>
        <w:rPr>
          <w:lang w:val="en-US"/>
        </w:rPr>
        <w:t xml:space="preserve"> </w:t>
      </w:r>
      <w:r w:rsidRPr="00A55F81">
        <w:rPr>
          <w:lang w:val="en-US"/>
        </w:rPr>
        <w:t>that enable operators to control how specific traffic flows are</w:t>
      </w:r>
      <w:r>
        <w:rPr>
          <w:lang w:val="en-US"/>
        </w:rPr>
        <w:t xml:space="preserve"> </w:t>
      </w:r>
      <w:r w:rsidRPr="00A55F81">
        <w:rPr>
          <w:lang w:val="en-US"/>
        </w:rPr>
        <w:t>treated within their networks. TE is applied to packet networks</w:t>
      </w:r>
      <w:r>
        <w:rPr>
          <w:lang w:val="en-US"/>
        </w:rPr>
        <w:t xml:space="preserve"> </w:t>
      </w:r>
      <w:r w:rsidRPr="00A55F81">
        <w:rPr>
          <w:lang w:val="en-US"/>
        </w:rPr>
        <w:t>via MPLS TE tunnels and LSPs. The MPLS-TE control plane was</w:t>
      </w:r>
      <w:r>
        <w:rPr>
          <w:lang w:val="en-US"/>
        </w:rPr>
        <w:t xml:space="preserve"> </w:t>
      </w:r>
      <w:r w:rsidRPr="00A55F81">
        <w:rPr>
          <w:lang w:val="en-US"/>
        </w:rPr>
        <w:t>generalized to additionally support non-packet technologies via</w:t>
      </w:r>
      <w:r>
        <w:rPr>
          <w:lang w:val="en-US"/>
        </w:rPr>
        <w:t xml:space="preserve"> </w:t>
      </w:r>
      <w:r w:rsidRPr="00A55F81">
        <w:rPr>
          <w:lang w:val="en-US"/>
        </w:rPr>
        <w:t>GMPLS. RSVP-TE is the signaling protocol used for both MPLS-TE</w:t>
      </w:r>
      <w:r>
        <w:rPr>
          <w:lang w:val="en-US"/>
        </w:rPr>
        <w:t xml:space="preserve"> </w:t>
      </w:r>
      <w:r w:rsidRPr="00A55F81">
        <w:rPr>
          <w:lang w:val="en-US"/>
        </w:rPr>
        <w:t>and GMPLS.</w:t>
      </w:r>
    </w:p>
    <w:p w:rsidR="00861ED2" w:rsidRPr="00090A00" w:rsidRDefault="00861ED2">
      <w:pPr>
        <w:pStyle w:val="22"/>
        <w:tabs>
          <w:tab w:val="left" w:pos="1191"/>
          <w:tab w:val="left" w:pos="1588"/>
          <w:tab w:val="left" w:pos="1985"/>
        </w:tabs>
        <w:rPr>
          <w:lang w:val="en-US"/>
        </w:rPr>
      </w:pPr>
      <w:r w:rsidRPr="00090A00">
        <w:rPr>
          <w:lang w:val="en-US"/>
        </w:rPr>
        <w:t xml:space="preserve">The </w:t>
      </w:r>
      <w:r>
        <w:rPr>
          <w:lang w:val="en-US"/>
        </w:rPr>
        <w:t>TEAS</w:t>
      </w:r>
      <w:r w:rsidRPr="00090A00">
        <w:rPr>
          <w:lang w:val="en-US"/>
        </w:rPr>
        <w:t xml:space="preserve"> WG has recently published the following RFC:</w:t>
      </w:r>
    </w:p>
    <w:p w:rsidR="00861ED2" w:rsidRPr="00611769" w:rsidRDefault="00ED4C25">
      <w:pPr>
        <w:tabs>
          <w:tab w:val="clear" w:pos="794"/>
          <w:tab w:val="clear" w:pos="1191"/>
          <w:tab w:val="clear" w:pos="1588"/>
          <w:tab w:val="clear" w:pos="1985"/>
        </w:tabs>
        <w:ind w:left="900"/>
        <w:rPr>
          <w:lang w:val="en-US"/>
        </w:rPr>
        <w:pPrChange w:id="6354" w:author="Morita" w:date="2016-09-27T18:50:00Z">
          <w:pPr>
            <w:numPr>
              <w:ilvl w:val="1"/>
              <w:numId w:val="58"/>
            </w:numPr>
            <w:tabs>
              <w:tab w:val="clear" w:pos="794"/>
              <w:tab w:val="clear" w:pos="1191"/>
              <w:tab w:val="clear" w:pos="1588"/>
              <w:tab w:val="clear" w:pos="1985"/>
              <w:tab w:val="num" w:pos="1260"/>
            </w:tabs>
            <w:ind w:left="1260" w:hanging="360"/>
          </w:pPr>
        </w:pPrChange>
      </w:pPr>
      <w:r>
        <w:fldChar w:fldCharType="begin"/>
      </w:r>
      <w:r>
        <w:instrText xml:space="preserve"> HYPERLINK "http://datatracker.ietf.org/doc/rfc7551/" </w:instrText>
      </w:r>
      <w:r>
        <w:fldChar w:fldCharType="separate"/>
      </w:r>
      <w:r w:rsidR="00861ED2" w:rsidRPr="00611769">
        <w:rPr>
          <w:rStyle w:val="ac"/>
          <w:lang w:val="en-US"/>
        </w:rPr>
        <w:t>RFC 7551</w:t>
      </w:r>
      <w:r>
        <w:rPr>
          <w:rStyle w:val="ac"/>
          <w:lang w:val="en-US"/>
        </w:rPr>
        <w:fldChar w:fldCharType="end"/>
      </w:r>
      <w:r w:rsidR="00861ED2" w:rsidRPr="00611769">
        <w:rPr>
          <w:lang w:val="en-US"/>
        </w:rPr>
        <w:t xml:space="preserve"> (</w:t>
      </w:r>
      <w:r w:rsidR="00861ED2" w:rsidRPr="00493D4A">
        <w:t>Proposed Standard</w:t>
      </w:r>
      <w:r w:rsidR="00861ED2" w:rsidRPr="00611769">
        <w:rPr>
          <w:lang w:val="en-US"/>
        </w:rPr>
        <w:t xml:space="preserve">) </w:t>
      </w:r>
      <w:r w:rsidR="00861ED2" w:rsidRPr="00611769">
        <w:rPr>
          <w:u w:val="single"/>
          <w:lang w:val="en-US"/>
        </w:rPr>
        <w:t>RSVP-TE Extensions for Associated Bidirectional Label Switched Paths (LSPs)</w:t>
      </w:r>
      <w:r w:rsidR="00861ED2" w:rsidRPr="00611769">
        <w:rPr>
          <w:lang w:val="en-US"/>
        </w:rPr>
        <w:t xml:space="preserve">: This document describes Resource Reservation Protocol (RSVP)   extensions to bind two point-to-point unidirectional Label Switched Paths (LSPs) into an associated bidirectional LSP.  The association is achieved by defining new Association Types for use in ASSOCIATION and in Extended ASSOCIATION Objects.  One of these types enables independent provisioning of the associated bidirectional LSPs on both sides, while the other enables single-sided provisioning.  The REVERSE_LSP Object is also defined to enable a single endpoint to trigger creation of the reverse LSP and to specify parameters of the reverse LSP in the single-sided provisioning case. </w:t>
      </w:r>
      <w:r w:rsidR="00861ED2">
        <w:rPr>
          <w:lang w:val="en-US"/>
        </w:rPr>
        <w:t>(2015.05)</w:t>
      </w:r>
    </w:p>
    <w:p w:rsidR="00861ED2" w:rsidRPr="0091462F" w:rsidRDefault="00861ED2">
      <w:pPr>
        <w:pStyle w:val="22"/>
        <w:rPr>
          <w:lang w:val="en-US"/>
        </w:rPr>
      </w:pPr>
      <w:r w:rsidRPr="00090A00">
        <w:rPr>
          <w:lang w:val="en-US"/>
        </w:rPr>
        <w:t xml:space="preserve">Full details of the work of the </w:t>
      </w:r>
      <w:r w:rsidRPr="00A55F81">
        <w:rPr>
          <w:lang w:val="en-US"/>
        </w:rPr>
        <w:t xml:space="preserve">Traffic Engineering Architecture and Signaling (TEAS) </w:t>
      </w:r>
      <w:r w:rsidRPr="00090A00">
        <w:rPr>
          <w:lang w:val="en-US"/>
        </w:rPr>
        <w:t xml:space="preserve">WG, including the published RFCs and </w:t>
      </w:r>
      <w:r>
        <w:rPr>
          <w:lang w:val="en-US"/>
        </w:rPr>
        <w:t xml:space="preserve">individual </w:t>
      </w:r>
      <w:r w:rsidRPr="00090A00">
        <w:rPr>
          <w:lang w:val="en-US"/>
        </w:rPr>
        <w:t xml:space="preserve">Internet-Drafts, can be found at </w:t>
      </w:r>
      <w:hyperlink r:id="rId59" w:history="1">
        <w:r w:rsidRPr="009D517E">
          <w:rPr>
            <w:rStyle w:val="ac"/>
            <w:lang w:val="en-US"/>
          </w:rPr>
          <w:t>http://datatracker.ietf.org/wg/teas/charter/</w:t>
        </w:r>
      </w:hyperlink>
      <w:r>
        <w:rPr>
          <w:lang w:val="en-US"/>
        </w:rPr>
        <w:t>.</w:t>
      </w:r>
    </w:p>
    <w:p w:rsidR="00861ED2" w:rsidRPr="0091462F" w:rsidRDefault="00861ED2">
      <w:pPr>
        <w:pStyle w:val="2"/>
        <w:numPr>
          <w:ilvl w:val="0"/>
          <w:numId w:val="0"/>
        </w:numPr>
        <w:rPr>
          <w:lang w:val="en-US"/>
        </w:rPr>
        <w:pPrChange w:id="6355" w:author="Morita" w:date="2016-09-27T18:50:00Z">
          <w:pPr>
            <w:pStyle w:val="1"/>
          </w:pPr>
        </w:pPrChange>
      </w:pPr>
      <w:bookmarkStart w:id="6356" w:name="_Toc462786676"/>
      <w:r w:rsidRPr="0091462F">
        <w:rPr>
          <w:lang w:val="en-US"/>
        </w:rPr>
        <w:lastRenderedPageBreak/>
        <w:t>GMPLS management-related work</w:t>
      </w:r>
      <w:r>
        <w:rPr>
          <w:lang w:val="en-US"/>
        </w:rPr>
        <w:t xml:space="preserve"> (CCAMP)</w:t>
      </w:r>
      <w:bookmarkEnd w:id="6356"/>
    </w:p>
    <w:p w:rsidR="00861ED2" w:rsidRPr="00090A00" w:rsidRDefault="00861ED2">
      <w:pPr>
        <w:pStyle w:val="22"/>
        <w:rPr>
          <w:lang w:val="en-US"/>
        </w:rPr>
      </w:pPr>
      <w:r w:rsidRPr="008D0D50">
        <w:rPr>
          <w:lang w:val="en-US"/>
        </w:rPr>
        <w:t>The CCAMP working group is responsible for standardizing a common</w:t>
      </w:r>
      <w:r>
        <w:rPr>
          <w:lang w:val="en-US"/>
        </w:rPr>
        <w:t xml:space="preserve"> </w:t>
      </w:r>
      <w:r w:rsidRPr="008D0D50">
        <w:rPr>
          <w:lang w:val="en-US"/>
        </w:rPr>
        <w:t>control plane and a separate common measurement plane for non-packet</w:t>
      </w:r>
      <w:r>
        <w:rPr>
          <w:lang w:val="en-US"/>
        </w:rPr>
        <w:t xml:space="preserve"> </w:t>
      </w:r>
      <w:r w:rsidRPr="008D0D50">
        <w:rPr>
          <w:lang w:val="en-US"/>
        </w:rPr>
        <w:t>technologies found in the Internet and in the networks of telecom</w:t>
      </w:r>
      <w:r>
        <w:rPr>
          <w:lang w:val="en-US"/>
        </w:rPr>
        <w:t xml:space="preserve"> </w:t>
      </w:r>
      <w:r w:rsidRPr="008D0D50">
        <w:rPr>
          <w:lang w:val="en-US"/>
        </w:rPr>
        <w:t>service providers (ISPs and SPs). Examples of the devices in such</w:t>
      </w:r>
      <w:r>
        <w:rPr>
          <w:lang w:val="en-US"/>
        </w:rPr>
        <w:t xml:space="preserve"> </w:t>
      </w:r>
      <w:r w:rsidRPr="008D0D50">
        <w:rPr>
          <w:lang w:val="en-US"/>
        </w:rPr>
        <w:t>networks include photonic cross-connects, OEO switches, ROADMs, TDM</w:t>
      </w:r>
      <w:r>
        <w:rPr>
          <w:lang w:val="en-US"/>
        </w:rPr>
        <w:t xml:space="preserve"> </w:t>
      </w:r>
      <w:r w:rsidRPr="008D0D50">
        <w:rPr>
          <w:lang w:val="en-US"/>
        </w:rPr>
        <w:t>switches, microwave links, and Ethernet switches.</w:t>
      </w:r>
    </w:p>
    <w:p w:rsidR="00861ED2" w:rsidRPr="00090A00" w:rsidRDefault="00861ED2">
      <w:pPr>
        <w:pStyle w:val="22"/>
        <w:tabs>
          <w:tab w:val="left" w:pos="1191"/>
          <w:tab w:val="left" w:pos="1588"/>
          <w:tab w:val="left" w:pos="1985"/>
        </w:tabs>
        <w:rPr>
          <w:lang w:val="en-US"/>
        </w:rPr>
      </w:pPr>
      <w:r w:rsidRPr="00090A00">
        <w:rPr>
          <w:lang w:val="en-US"/>
        </w:rPr>
        <w:t xml:space="preserve">The </w:t>
      </w:r>
      <w:r>
        <w:rPr>
          <w:lang w:val="en-US"/>
        </w:rPr>
        <w:t>CCAMP</w:t>
      </w:r>
      <w:r w:rsidRPr="00090A00">
        <w:rPr>
          <w:lang w:val="en-US"/>
        </w:rPr>
        <w:t xml:space="preserve"> WG has recently published the following management-related RFC:</w:t>
      </w:r>
    </w:p>
    <w:p w:rsidR="00861ED2" w:rsidRPr="008D0D50" w:rsidRDefault="00ED4C25">
      <w:pPr>
        <w:tabs>
          <w:tab w:val="clear" w:pos="794"/>
          <w:tab w:val="clear" w:pos="1191"/>
          <w:tab w:val="clear" w:pos="1588"/>
          <w:tab w:val="clear" w:pos="1985"/>
        </w:tabs>
        <w:ind w:left="900"/>
        <w:rPr>
          <w:lang w:val="en-US"/>
        </w:rPr>
        <w:pPrChange w:id="6357" w:author="Morita" w:date="2016-09-27T18:50:00Z">
          <w:pPr>
            <w:numPr>
              <w:ilvl w:val="1"/>
              <w:numId w:val="58"/>
            </w:numPr>
            <w:tabs>
              <w:tab w:val="clear" w:pos="794"/>
              <w:tab w:val="clear" w:pos="1191"/>
              <w:tab w:val="clear" w:pos="1588"/>
              <w:tab w:val="clear" w:pos="1985"/>
              <w:tab w:val="num" w:pos="1260"/>
            </w:tabs>
            <w:ind w:left="1260" w:hanging="360"/>
          </w:pPr>
        </w:pPrChange>
      </w:pPr>
      <w:r>
        <w:fldChar w:fldCharType="begin"/>
      </w:r>
      <w:r>
        <w:instrText xml:space="preserve"> HYPERLINK "http://datatracker.ietf.org/doc/rfc7446/" </w:instrText>
      </w:r>
      <w:r>
        <w:fldChar w:fldCharType="separate"/>
      </w:r>
      <w:r w:rsidR="00861ED2" w:rsidRPr="008D0D50">
        <w:rPr>
          <w:rStyle w:val="ac"/>
          <w:lang w:val="en-US"/>
        </w:rPr>
        <w:t>RFC 7446</w:t>
      </w:r>
      <w:r>
        <w:rPr>
          <w:rStyle w:val="ac"/>
          <w:lang w:val="en-US"/>
        </w:rPr>
        <w:fldChar w:fldCharType="end"/>
      </w:r>
      <w:r w:rsidR="00861ED2" w:rsidRPr="008D0D50">
        <w:rPr>
          <w:lang w:val="en-US"/>
        </w:rPr>
        <w:t xml:space="preserve"> (</w:t>
      </w:r>
      <w:r w:rsidR="00861ED2" w:rsidRPr="00493D4A">
        <w:t>Proposed Standard</w:t>
      </w:r>
      <w:r w:rsidR="00861ED2" w:rsidRPr="008D0D50">
        <w:rPr>
          <w:lang w:val="en-US"/>
        </w:rPr>
        <w:t xml:space="preserve">) </w:t>
      </w:r>
      <w:r w:rsidR="00861ED2" w:rsidRPr="008D0D50">
        <w:rPr>
          <w:u w:val="single"/>
          <w:lang w:val="en-US"/>
        </w:rPr>
        <w:t>Routing and Wavelength Assignment Information Model for Wavelength Switched Optical Networks</w:t>
      </w:r>
      <w:r w:rsidR="00861ED2" w:rsidRPr="008D0D50">
        <w:rPr>
          <w:lang w:val="en-US"/>
        </w:rPr>
        <w:t>: This document provides a model of information needed by the Routing and Wavelength Assignment (RWA) process in Wavelength Switched Optical Networks (WSONs).  The purpose of the information described in this model is to facilitate constrained optical path computation in WSONs.  This model takes into account compatibility constraints between WSON signal attributes and network elements but does not include constraints due to optical impairments.  Aspects of this information that may be of use to other technologies utilizing a GMPLS control plane are discussed</w:t>
      </w:r>
      <w:proofErr w:type="gramStart"/>
      <w:r w:rsidR="00861ED2" w:rsidRPr="008D0D50">
        <w:rPr>
          <w:lang w:val="en-US"/>
        </w:rPr>
        <w:t>.</w:t>
      </w:r>
      <w:r w:rsidR="00861ED2">
        <w:rPr>
          <w:lang w:val="en-US"/>
        </w:rPr>
        <w:t>(</w:t>
      </w:r>
      <w:proofErr w:type="gramEnd"/>
      <w:r w:rsidR="00861ED2">
        <w:rPr>
          <w:lang w:val="en-US"/>
        </w:rPr>
        <w:t>2015.02)</w:t>
      </w:r>
    </w:p>
    <w:p w:rsidR="00861ED2" w:rsidRPr="008D0D50" w:rsidRDefault="00ED4C25">
      <w:pPr>
        <w:tabs>
          <w:tab w:val="clear" w:pos="794"/>
          <w:tab w:val="clear" w:pos="1191"/>
          <w:tab w:val="clear" w:pos="1588"/>
          <w:tab w:val="clear" w:pos="1985"/>
        </w:tabs>
        <w:ind w:left="900"/>
        <w:rPr>
          <w:lang w:val="en-US"/>
        </w:rPr>
        <w:pPrChange w:id="6358" w:author="Morita" w:date="2016-09-27T18:50:00Z">
          <w:pPr>
            <w:numPr>
              <w:ilvl w:val="1"/>
              <w:numId w:val="58"/>
            </w:numPr>
            <w:tabs>
              <w:tab w:val="clear" w:pos="794"/>
              <w:tab w:val="clear" w:pos="1191"/>
              <w:tab w:val="clear" w:pos="1588"/>
              <w:tab w:val="clear" w:pos="1985"/>
              <w:tab w:val="num" w:pos="1260"/>
            </w:tabs>
            <w:ind w:left="1260" w:hanging="360"/>
          </w:pPr>
        </w:pPrChange>
      </w:pPr>
      <w:r>
        <w:fldChar w:fldCharType="begin"/>
      </w:r>
      <w:r>
        <w:instrText xml:space="preserve"> HYPERLINK "http://datatracker.ietf.org/doc/rfc7487/" </w:instrText>
      </w:r>
      <w:r>
        <w:fldChar w:fldCharType="separate"/>
      </w:r>
      <w:r w:rsidR="00861ED2" w:rsidRPr="008D0D50">
        <w:rPr>
          <w:rStyle w:val="ac"/>
          <w:lang w:val="en-US"/>
        </w:rPr>
        <w:t>RFC 7487</w:t>
      </w:r>
      <w:r>
        <w:rPr>
          <w:rStyle w:val="ac"/>
          <w:lang w:val="en-US"/>
        </w:rPr>
        <w:fldChar w:fldCharType="end"/>
      </w:r>
      <w:r w:rsidR="00861ED2" w:rsidRPr="008D0D50">
        <w:rPr>
          <w:lang w:val="en-US"/>
        </w:rPr>
        <w:t xml:space="preserve"> (</w:t>
      </w:r>
      <w:r w:rsidR="00861ED2" w:rsidRPr="008D0D50">
        <w:t>Proposed Standard</w:t>
      </w:r>
      <w:r w:rsidR="00861ED2" w:rsidRPr="008D0D50">
        <w:rPr>
          <w:lang w:val="en-US"/>
        </w:rPr>
        <w:t xml:space="preserve">) </w:t>
      </w:r>
      <w:r w:rsidR="00861ED2" w:rsidRPr="008D0D50">
        <w:rPr>
          <w:u w:val="single"/>
          <w:lang w:val="en-US"/>
        </w:rPr>
        <w:t>Configuration of pro-active MPLS-TP Operations, Administration, and Maintenance (OAM) Functions for MPLS-based Transport Network Using RSVP-TE</w:t>
      </w:r>
      <w:r w:rsidR="00861ED2" w:rsidRPr="008D0D50">
        <w:rPr>
          <w:lang w:val="en-US"/>
        </w:rPr>
        <w:t xml:space="preserve">: This specification describes the configuration of pro-active MPLS-TP OAM Functions for a given LSP using a common set of TLVs that can be carried on RSVP-TE protocol. </w:t>
      </w:r>
      <w:r w:rsidR="00861ED2">
        <w:rPr>
          <w:lang w:val="en-US"/>
        </w:rPr>
        <w:t>(2015.03)</w:t>
      </w:r>
    </w:p>
    <w:p w:rsidR="00861ED2" w:rsidRPr="0091462F" w:rsidRDefault="00861ED2">
      <w:pPr>
        <w:pStyle w:val="22"/>
        <w:rPr>
          <w:lang w:val="en-US"/>
        </w:rPr>
      </w:pPr>
      <w:r w:rsidRPr="00090A00">
        <w:rPr>
          <w:lang w:val="en-US"/>
        </w:rPr>
        <w:t>Full details of the work of the Common Control and Measurement Plane (</w:t>
      </w:r>
      <w:proofErr w:type="spellStart"/>
      <w:r w:rsidRPr="00090A00">
        <w:rPr>
          <w:lang w:val="en-US"/>
        </w:rPr>
        <w:t>ccamp</w:t>
      </w:r>
      <w:proofErr w:type="spellEnd"/>
      <w:r w:rsidRPr="00090A00">
        <w:rPr>
          <w:lang w:val="en-US"/>
        </w:rPr>
        <w:t xml:space="preserve">) WG, including the published RFCs and </w:t>
      </w:r>
      <w:r>
        <w:rPr>
          <w:lang w:val="en-US"/>
        </w:rPr>
        <w:t xml:space="preserve">individual </w:t>
      </w:r>
      <w:r w:rsidRPr="00090A00">
        <w:rPr>
          <w:lang w:val="en-US"/>
        </w:rPr>
        <w:t xml:space="preserve">Internet-Drafts, can be found at </w:t>
      </w:r>
      <w:hyperlink r:id="rId60" w:history="1">
        <w:r w:rsidRPr="00090A00">
          <w:rPr>
            <w:rStyle w:val="ac"/>
            <w:lang w:val="en-US"/>
          </w:rPr>
          <w:t>http://www.ietf.org/dyn/wg/charter/ccamp-charter.html</w:t>
        </w:r>
      </w:hyperlink>
      <w:r>
        <w:rPr>
          <w:lang w:val="en-US"/>
        </w:rPr>
        <w:t xml:space="preserve"> and </w:t>
      </w:r>
      <w:hyperlink r:id="rId61" w:history="1">
        <w:r w:rsidRPr="003A6AA5">
          <w:rPr>
            <w:rStyle w:val="ac"/>
            <w:lang w:val="en-US"/>
          </w:rPr>
          <w:t>http://datatracker.ietf.org/wg/ccamp/</w:t>
        </w:r>
      </w:hyperlink>
      <w:r>
        <w:rPr>
          <w:lang w:val="en-US"/>
        </w:rPr>
        <w:t xml:space="preserve"> </w:t>
      </w:r>
    </w:p>
    <w:p w:rsidR="00861ED2" w:rsidRPr="0091462F" w:rsidRDefault="00861ED2">
      <w:pPr>
        <w:pStyle w:val="2"/>
        <w:numPr>
          <w:ilvl w:val="0"/>
          <w:numId w:val="0"/>
        </w:numPr>
        <w:rPr>
          <w:lang w:val="en-US"/>
        </w:rPr>
        <w:pPrChange w:id="6359" w:author="Morita" w:date="2016-09-27T18:50:00Z">
          <w:pPr>
            <w:pStyle w:val="1"/>
          </w:pPr>
        </w:pPrChange>
      </w:pPr>
      <w:bookmarkStart w:id="6360" w:name="_Toc462786677"/>
      <w:r w:rsidRPr="0091462F">
        <w:rPr>
          <w:lang w:val="en-US"/>
        </w:rPr>
        <w:t>MPLS management-related work</w:t>
      </w:r>
      <w:r>
        <w:rPr>
          <w:lang w:val="en-US"/>
        </w:rPr>
        <w:t xml:space="preserve"> (MPLS)</w:t>
      </w:r>
      <w:bookmarkEnd w:id="6360"/>
    </w:p>
    <w:p w:rsidR="00861ED2" w:rsidRDefault="00861ED2">
      <w:pPr>
        <w:pStyle w:val="22"/>
        <w:rPr>
          <w:lang w:val="en-US"/>
        </w:rPr>
      </w:pPr>
      <w:r w:rsidRPr="007A3C8A">
        <w:rPr>
          <w:lang w:val="en-US"/>
        </w:rPr>
        <w:t>The MPLS working group is responsible for standardizing</w:t>
      </w:r>
      <w:r>
        <w:rPr>
          <w:lang w:val="en-US"/>
        </w:rPr>
        <w:t xml:space="preserve"> </w:t>
      </w:r>
      <w:r w:rsidRPr="007A3C8A">
        <w:rPr>
          <w:lang w:val="en-US"/>
        </w:rPr>
        <w:t>technology for label switching and for the implementation of</w:t>
      </w:r>
      <w:r>
        <w:rPr>
          <w:lang w:val="en-US"/>
        </w:rPr>
        <w:t xml:space="preserve"> </w:t>
      </w:r>
      <w:r w:rsidRPr="007A3C8A">
        <w:rPr>
          <w:lang w:val="en-US"/>
        </w:rPr>
        <w:t>label-switched paths over packet based link-level</w:t>
      </w:r>
      <w:r>
        <w:rPr>
          <w:lang w:val="en-US"/>
        </w:rPr>
        <w:t xml:space="preserve"> </w:t>
      </w:r>
      <w:r w:rsidRPr="007A3C8A">
        <w:rPr>
          <w:lang w:val="en-US"/>
        </w:rPr>
        <w:t>technologies.</w:t>
      </w:r>
    </w:p>
    <w:p w:rsidR="00861ED2" w:rsidRPr="00090A00" w:rsidRDefault="00861ED2">
      <w:pPr>
        <w:pStyle w:val="22"/>
        <w:tabs>
          <w:tab w:val="left" w:pos="1191"/>
          <w:tab w:val="left" w:pos="1588"/>
          <w:tab w:val="left" w:pos="1985"/>
        </w:tabs>
        <w:rPr>
          <w:lang w:val="en-US"/>
        </w:rPr>
      </w:pPr>
      <w:r w:rsidRPr="00090A00">
        <w:rPr>
          <w:lang w:val="en-US"/>
        </w:rPr>
        <w:t>The MPLS WG has recently published the following management-related RFC:</w:t>
      </w:r>
    </w:p>
    <w:p w:rsidR="00861ED2" w:rsidRDefault="00ED4C25">
      <w:pPr>
        <w:tabs>
          <w:tab w:val="clear" w:pos="794"/>
          <w:tab w:val="clear" w:pos="1191"/>
          <w:tab w:val="clear" w:pos="1588"/>
          <w:tab w:val="clear" w:pos="1985"/>
        </w:tabs>
        <w:ind w:left="900"/>
        <w:rPr>
          <w:lang w:val="en-US"/>
        </w:rPr>
        <w:pPrChange w:id="6361" w:author="Morita" w:date="2016-09-27T18:50:00Z">
          <w:pPr>
            <w:numPr>
              <w:ilvl w:val="1"/>
              <w:numId w:val="58"/>
            </w:numPr>
            <w:tabs>
              <w:tab w:val="clear" w:pos="794"/>
              <w:tab w:val="clear" w:pos="1191"/>
              <w:tab w:val="clear" w:pos="1588"/>
              <w:tab w:val="clear" w:pos="1985"/>
              <w:tab w:val="num" w:pos="1260"/>
            </w:tabs>
            <w:ind w:left="1260" w:hanging="360"/>
          </w:pPr>
        </w:pPrChange>
      </w:pPr>
      <w:r>
        <w:fldChar w:fldCharType="begin"/>
      </w:r>
      <w:r>
        <w:instrText xml:space="preserve"> HYPERLINK "http://datatracker.ietf.org/doc/rfc7506/" </w:instrText>
      </w:r>
      <w:r>
        <w:fldChar w:fldCharType="separate"/>
      </w:r>
      <w:proofErr w:type="gramStart"/>
      <w:r w:rsidR="00861ED2" w:rsidRPr="004F5C4C">
        <w:rPr>
          <w:rStyle w:val="ac"/>
          <w:lang w:val="en-US"/>
        </w:rPr>
        <w:t>RFC 7</w:t>
      </w:r>
      <w:r w:rsidR="00861ED2">
        <w:rPr>
          <w:rStyle w:val="ac"/>
          <w:lang w:val="en-US"/>
        </w:rPr>
        <w:t>506</w:t>
      </w:r>
      <w:r>
        <w:rPr>
          <w:rStyle w:val="ac"/>
          <w:lang w:val="en-US"/>
        </w:rPr>
        <w:fldChar w:fldCharType="end"/>
      </w:r>
      <w:r w:rsidR="00861ED2" w:rsidRPr="004F5C4C">
        <w:rPr>
          <w:lang w:val="en-US"/>
        </w:rPr>
        <w:t xml:space="preserve"> (Proposed Standard) </w:t>
      </w:r>
      <w:r w:rsidR="00861ED2" w:rsidRPr="007A3C8A">
        <w:rPr>
          <w:u w:val="single"/>
          <w:lang w:val="en-US"/>
        </w:rPr>
        <w:t>IPv6 Router Alert Option for MPLS Operations, Administration, and Maintenance (OAM)</w:t>
      </w:r>
      <w:r w:rsidR="00861ED2" w:rsidRPr="004F5C4C">
        <w:rPr>
          <w:lang w:val="en-US"/>
        </w:rPr>
        <w:t>.</w:t>
      </w:r>
      <w:proofErr w:type="gramEnd"/>
      <w:r w:rsidR="00861ED2" w:rsidRPr="004F5C4C">
        <w:rPr>
          <w:lang w:val="en-US"/>
        </w:rPr>
        <w:t xml:space="preserve"> </w:t>
      </w:r>
      <w:r w:rsidR="00861ED2">
        <w:rPr>
          <w:lang w:val="en-US"/>
        </w:rPr>
        <w:t>(2015.04)</w:t>
      </w:r>
      <w:r w:rsidR="00861ED2" w:rsidRPr="004F5C4C">
        <w:rPr>
          <w:lang w:val="en-US"/>
        </w:rPr>
        <w:t>.</w:t>
      </w:r>
    </w:p>
    <w:p w:rsidR="00861ED2" w:rsidRDefault="00ED4C25">
      <w:pPr>
        <w:tabs>
          <w:tab w:val="clear" w:pos="794"/>
          <w:tab w:val="clear" w:pos="1191"/>
          <w:tab w:val="clear" w:pos="1588"/>
          <w:tab w:val="clear" w:pos="1985"/>
        </w:tabs>
        <w:ind w:left="900"/>
        <w:rPr>
          <w:lang w:val="en-US"/>
        </w:rPr>
        <w:pPrChange w:id="6362" w:author="Morita" w:date="2016-09-27T18:50:00Z">
          <w:pPr>
            <w:numPr>
              <w:ilvl w:val="1"/>
              <w:numId w:val="58"/>
            </w:numPr>
            <w:tabs>
              <w:tab w:val="clear" w:pos="794"/>
              <w:tab w:val="clear" w:pos="1191"/>
              <w:tab w:val="clear" w:pos="1588"/>
              <w:tab w:val="clear" w:pos="1985"/>
              <w:tab w:val="num" w:pos="1260"/>
            </w:tabs>
            <w:ind w:left="1260" w:hanging="360"/>
          </w:pPr>
        </w:pPrChange>
      </w:pPr>
      <w:r>
        <w:fldChar w:fldCharType="begin"/>
      </w:r>
      <w:r>
        <w:instrText xml:space="preserve"> HYPERLINK "http://datatracker.ietf.org/doc/rfc7453/" </w:instrText>
      </w:r>
      <w:r>
        <w:fldChar w:fldCharType="separate"/>
      </w:r>
      <w:r w:rsidR="00861ED2" w:rsidRPr="007A3C8A">
        <w:rPr>
          <w:rStyle w:val="ac"/>
          <w:lang w:val="en-US"/>
        </w:rPr>
        <w:t>RFC-7453</w:t>
      </w:r>
      <w:r>
        <w:rPr>
          <w:rStyle w:val="ac"/>
          <w:lang w:val="en-US"/>
        </w:rPr>
        <w:fldChar w:fldCharType="end"/>
      </w:r>
      <w:r w:rsidR="00861ED2" w:rsidRPr="007A3C8A">
        <w:rPr>
          <w:lang w:val="en-US"/>
        </w:rPr>
        <w:t xml:space="preserve"> (Proposed Standard) </w:t>
      </w:r>
      <w:r w:rsidR="00861ED2" w:rsidRPr="007A3C8A">
        <w:rPr>
          <w:u w:val="single"/>
          <w:lang w:val="en-US"/>
        </w:rPr>
        <w:t>MPLS Transport Profile (MPLS-TP) Traffic Engineering (TE) Management Information Base (MIB)</w:t>
      </w:r>
      <w:r w:rsidR="00861ED2" w:rsidRPr="007A3C8A">
        <w:rPr>
          <w:lang w:val="en-US"/>
        </w:rPr>
        <w:t>: This memo defines a portion of the Management Information Base (MIB) for use with network management protocols in the Internet community. In particular, it describes additional managed objects and textual conventions for tunnels, identifiers, and Label Switching Routers to support multiprotocol Label Switching (MPLS) MIB modules for transport networks</w:t>
      </w:r>
      <w:proofErr w:type="gramStart"/>
      <w:r w:rsidR="00861ED2" w:rsidRPr="007A3C8A">
        <w:rPr>
          <w:lang w:val="en-US"/>
        </w:rPr>
        <w:t>.</w:t>
      </w:r>
      <w:r w:rsidR="00861ED2">
        <w:rPr>
          <w:lang w:val="en-US"/>
        </w:rPr>
        <w:t>(</w:t>
      </w:r>
      <w:proofErr w:type="gramEnd"/>
      <w:r w:rsidR="00861ED2">
        <w:rPr>
          <w:lang w:val="en-US"/>
        </w:rPr>
        <w:t>2015.02)</w:t>
      </w:r>
    </w:p>
    <w:p w:rsidR="00861ED2" w:rsidRPr="007A3C8A" w:rsidRDefault="00ED4C25">
      <w:pPr>
        <w:tabs>
          <w:tab w:val="clear" w:pos="794"/>
          <w:tab w:val="clear" w:pos="1191"/>
          <w:tab w:val="clear" w:pos="1588"/>
          <w:tab w:val="clear" w:pos="1985"/>
        </w:tabs>
        <w:ind w:left="900"/>
        <w:rPr>
          <w:lang w:val="en-US"/>
        </w:rPr>
        <w:pPrChange w:id="6363" w:author="Morita" w:date="2016-09-27T18:50:00Z">
          <w:pPr>
            <w:numPr>
              <w:ilvl w:val="1"/>
              <w:numId w:val="58"/>
            </w:numPr>
            <w:tabs>
              <w:tab w:val="clear" w:pos="794"/>
              <w:tab w:val="clear" w:pos="1191"/>
              <w:tab w:val="clear" w:pos="1588"/>
              <w:tab w:val="clear" w:pos="1985"/>
              <w:tab w:val="num" w:pos="1260"/>
            </w:tabs>
            <w:ind w:left="1260" w:hanging="360"/>
          </w:pPr>
        </w:pPrChange>
      </w:pPr>
      <w:r>
        <w:fldChar w:fldCharType="begin"/>
      </w:r>
      <w:r>
        <w:instrText xml:space="preserve"> HYPERLINK "http://datatracker.ietf.org/doc/rfc7412/" </w:instrText>
      </w:r>
      <w:r>
        <w:fldChar w:fldCharType="separate"/>
      </w:r>
      <w:r w:rsidR="00861ED2" w:rsidRPr="007A3C8A">
        <w:rPr>
          <w:rStyle w:val="ac"/>
          <w:lang w:val="en-US"/>
        </w:rPr>
        <w:t>RFC-7412</w:t>
      </w:r>
      <w:r>
        <w:rPr>
          <w:rStyle w:val="ac"/>
          <w:lang w:val="en-US"/>
        </w:rPr>
        <w:fldChar w:fldCharType="end"/>
      </w:r>
      <w:r w:rsidR="00861ED2" w:rsidRPr="007A3C8A">
        <w:rPr>
          <w:lang w:val="en-US"/>
        </w:rPr>
        <w:t xml:space="preserve"> (Proposed Standard) </w:t>
      </w:r>
      <w:r w:rsidR="00861ED2" w:rsidRPr="007A3C8A">
        <w:rPr>
          <w:u w:val="single"/>
          <w:lang w:val="en-US"/>
        </w:rPr>
        <w:t>Requirements for MPLS Transport Profile (MPLS-TP) Shared Mesh Protection</w:t>
      </w:r>
      <w:r w:rsidR="00861ED2" w:rsidRPr="007A3C8A">
        <w:rPr>
          <w:lang w:val="en-US"/>
        </w:rPr>
        <w:t>: This document presents the basic network objectives for the behavior of Shared Mesh Protection (SMP) that are not based on control-plane support.  This document provides an expansion of the basic requirements presented in RFC 5654 ("Requirements of an MPLS Transport Profile") and RFC 6372 ("MPLS Transport Profile (MPLS-TP) Survivability Framework").  This document provides requirements for any mechanism that would be used to implement SMP for MPLS-TP data paths, in networks that delegate protection switch coordination to the data plane.</w:t>
      </w:r>
      <w:r w:rsidR="00861ED2">
        <w:rPr>
          <w:lang w:val="en-US"/>
        </w:rPr>
        <w:t xml:space="preserve"> (2014.12)</w:t>
      </w:r>
    </w:p>
    <w:p w:rsidR="00861ED2" w:rsidRPr="0091462F" w:rsidRDefault="00861ED2">
      <w:pPr>
        <w:tabs>
          <w:tab w:val="clear" w:pos="794"/>
          <w:tab w:val="clear" w:pos="1191"/>
          <w:tab w:val="clear" w:pos="1588"/>
          <w:tab w:val="clear" w:pos="1985"/>
        </w:tabs>
        <w:ind w:left="720"/>
        <w:rPr>
          <w:lang w:val="en-US"/>
        </w:rPr>
      </w:pPr>
      <w:r w:rsidRPr="002A04DD">
        <w:rPr>
          <w:lang w:val="en-US"/>
        </w:rPr>
        <w:lastRenderedPageBreak/>
        <w:t>Full details of the work of the MPLS (</w:t>
      </w:r>
      <w:proofErr w:type="spellStart"/>
      <w:r w:rsidRPr="002A04DD">
        <w:rPr>
          <w:lang w:val="en-US"/>
        </w:rPr>
        <w:t>mpls</w:t>
      </w:r>
      <w:proofErr w:type="spellEnd"/>
      <w:r w:rsidRPr="002A04DD">
        <w:rPr>
          <w:lang w:val="en-US"/>
        </w:rPr>
        <w:t xml:space="preserve">) WG, including the published RFCs and Internet-Drafts, can be found at </w:t>
      </w:r>
      <w:hyperlink r:id="rId62" w:history="1">
        <w:r w:rsidRPr="00D11FBF">
          <w:rPr>
            <w:rStyle w:val="ac"/>
            <w:lang w:val="en-US"/>
          </w:rPr>
          <w:t>http://www.ietf.org/dyn/wg/charter/mpls-charter.html</w:t>
        </w:r>
      </w:hyperlink>
      <w:r>
        <w:rPr>
          <w:lang w:val="en-US"/>
        </w:rPr>
        <w:t xml:space="preserve"> and </w:t>
      </w:r>
      <w:hyperlink r:id="rId63" w:history="1">
        <w:r w:rsidRPr="003A6AA5">
          <w:rPr>
            <w:rStyle w:val="ac"/>
            <w:lang w:val="en-US"/>
          </w:rPr>
          <w:t>http://datatracker.ietf.org/wg/mpls/</w:t>
        </w:r>
      </w:hyperlink>
      <w:r>
        <w:rPr>
          <w:lang w:val="en-US"/>
        </w:rPr>
        <w:t xml:space="preserve">. </w:t>
      </w:r>
    </w:p>
    <w:p w:rsidR="00861ED2" w:rsidRPr="0091462F" w:rsidDel="003E31AA" w:rsidRDefault="00861ED2">
      <w:pPr>
        <w:pStyle w:val="10"/>
        <w:rPr>
          <w:del w:id="6364" w:author="Morita" w:date="2016-09-27T23:46:00Z"/>
          <w:lang w:val="en-US"/>
        </w:rPr>
      </w:pPr>
    </w:p>
    <w:p w:rsidR="00DC3643" w:rsidRDefault="00DC3643">
      <w:pPr>
        <w:widowControl w:val="0"/>
        <w:spacing w:before="0"/>
        <w:rPr>
          <w:ins w:id="6365" w:author="Morita" w:date="2016-09-27T23:46:00Z"/>
          <w:rFonts w:hint="eastAsia"/>
          <w:lang w:eastAsia="ja-JP"/>
        </w:rPr>
      </w:pPr>
    </w:p>
    <w:p w:rsidR="003E31AA" w:rsidRPr="003E31AA" w:rsidRDefault="003E31AA">
      <w:pPr>
        <w:widowControl w:val="0"/>
        <w:spacing w:before="0"/>
        <w:rPr>
          <w:ins w:id="6366" w:author="Morita" w:date="2016-09-27T23:46:00Z"/>
          <w:rFonts w:hint="eastAsia"/>
          <w:lang w:eastAsia="ja-JP"/>
          <w:rPrChange w:id="6367" w:author="Morita" w:date="2016-09-27T23:49:00Z">
            <w:rPr>
              <w:ins w:id="6368" w:author="Morita" w:date="2016-09-27T23:46:00Z"/>
              <w:rFonts w:hint="eastAsia"/>
              <w:lang w:eastAsia="ja-JP"/>
            </w:rPr>
          </w:rPrChange>
        </w:rPr>
      </w:pPr>
    </w:p>
    <w:p w:rsidR="003E31AA" w:rsidRPr="00DC3643" w:rsidRDefault="003E31AA">
      <w:pPr>
        <w:widowControl w:val="0"/>
        <w:spacing w:before="0"/>
        <w:rPr>
          <w:lang w:eastAsia="ja-JP"/>
        </w:rPr>
      </w:pPr>
    </w:p>
    <w:p w:rsidR="00762E0E" w:rsidRPr="009A1DE8" w:rsidRDefault="00ED115A">
      <w:pPr>
        <w:jc w:val="center"/>
        <w:rPr>
          <w:lang w:eastAsia="ja-JP"/>
        </w:rPr>
      </w:pPr>
      <w:r w:rsidRPr="00ED115A">
        <w:t>________________________</w:t>
      </w:r>
    </w:p>
    <w:sectPr w:rsidR="00762E0E" w:rsidRPr="009A1DE8" w:rsidSect="0014522B">
      <w:headerReference w:type="even" r:id="rId64"/>
      <w:headerReference w:type="first" r:id="rId65"/>
      <w:footerReference w:type="first" r:id="rId66"/>
      <w:pgSz w:w="11907" w:h="16840"/>
      <w:pgMar w:top="1417" w:right="1134" w:bottom="1417"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B0C" w:rsidRDefault="00494B0C">
      <w:r>
        <w:separator/>
      </w:r>
    </w:p>
    <w:p w:rsidR="00494B0C" w:rsidRDefault="00494B0C"/>
  </w:endnote>
  <w:endnote w:type="continuationSeparator" w:id="0">
    <w:p w:rsidR="00494B0C" w:rsidRDefault="00494B0C">
      <w:r>
        <w:continuationSeparator/>
      </w:r>
    </w:p>
    <w:p w:rsidR="00494B0C" w:rsidRDefault="00494B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ＭＳ Ｐ明朝">
    <w:altName w:val="MS PMincho"/>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3E31AA" w:rsidRPr="0014522B" w:rsidTr="0014522B">
      <w:trPr>
        <w:cantSplit/>
        <w:trHeight w:val="204"/>
        <w:jc w:val="center"/>
      </w:trPr>
      <w:tc>
        <w:tcPr>
          <w:tcW w:w="1617" w:type="dxa"/>
          <w:tcBorders>
            <w:top w:val="single" w:sz="12" w:space="0" w:color="auto"/>
          </w:tcBorders>
        </w:tcPr>
        <w:p w:rsidR="003E31AA" w:rsidRPr="0014522B" w:rsidRDefault="003E31AA" w:rsidP="0014522B">
          <w:pPr>
            <w:rPr>
              <w:b/>
              <w:bCs/>
              <w:sz w:val="22"/>
            </w:rPr>
          </w:pPr>
          <w:bookmarkStart w:id="6326" w:name="dcontact"/>
          <w:bookmarkStart w:id="6327" w:name="dcontent1" w:colFirst="1" w:colLast="1"/>
          <w:r w:rsidRPr="0014522B">
            <w:rPr>
              <w:b/>
              <w:bCs/>
              <w:sz w:val="22"/>
            </w:rPr>
            <w:t>Contact:</w:t>
          </w:r>
        </w:p>
      </w:tc>
      <w:tc>
        <w:tcPr>
          <w:tcW w:w="4394" w:type="dxa"/>
          <w:tcBorders>
            <w:top w:val="single" w:sz="12" w:space="0" w:color="auto"/>
          </w:tcBorders>
        </w:tcPr>
        <w:p w:rsidR="003E31AA" w:rsidRPr="0014522B" w:rsidRDefault="003E31AA" w:rsidP="0014522B">
          <w:pPr>
            <w:rPr>
              <w:sz w:val="22"/>
              <w:lang w:eastAsia="ja-JP"/>
            </w:rPr>
          </w:pPr>
          <w:r w:rsidRPr="0014522B">
            <w:rPr>
              <w:rFonts w:hint="eastAsia"/>
              <w:sz w:val="22"/>
              <w:lang w:eastAsia="ja-JP"/>
            </w:rPr>
            <w:t>Naotaka Morita</w:t>
          </w:r>
        </w:p>
        <w:p w:rsidR="003E31AA" w:rsidRPr="0014522B" w:rsidRDefault="003E31AA" w:rsidP="0014522B">
          <w:pPr>
            <w:spacing w:before="0"/>
            <w:rPr>
              <w:sz w:val="22"/>
              <w:lang w:eastAsia="ja-JP"/>
            </w:rPr>
          </w:pPr>
          <w:r w:rsidRPr="0014522B">
            <w:rPr>
              <w:rFonts w:hint="eastAsia"/>
              <w:sz w:val="22"/>
              <w:lang w:eastAsia="ja-JP"/>
            </w:rPr>
            <w:t>NTT</w:t>
          </w:r>
        </w:p>
        <w:p w:rsidR="003E31AA" w:rsidRPr="0014522B" w:rsidRDefault="003E31AA" w:rsidP="0014522B">
          <w:pPr>
            <w:spacing w:before="0"/>
            <w:rPr>
              <w:sz w:val="22"/>
              <w:lang w:eastAsia="ja-JP"/>
            </w:rPr>
          </w:pPr>
          <w:r w:rsidRPr="0014522B">
            <w:rPr>
              <w:rFonts w:hint="eastAsia"/>
              <w:sz w:val="22"/>
              <w:lang w:eastAsia="ja-JP"/>
            </w:rPr>
            <w:t>Japan</w:t>
          </w:r>
        </w:p>
      </w:tc>
      <w:tc>
        <w:tcPr>
          <w:tcW w:w="3912" w:type="dxa"/>
          <w:tcBorders>
            <w:top w:val="single" w:sz="12" w:space="0" w:color="auto"/>
          </w:tcBorders>
        </w:tcPr>
        <w:p w:rsidR="003E31AA" w:rsidRPr="0014522B" w:rsidRDefault="003E31AA" w:rsidP="0014522B">
          <w:pPr>
            <w:rPr>
              <w:sz w:val="22"/>
              <w:lang w:eastAsia="ja-JP"/>
            </w:rPr>
          </w:pPr>
          <w:r w:rsidRPr="0014522B">
            <w:rPr>
              <w:sz w:val="22"/>
            </w:rPr>
            <w:t>Tel:</w:t>
          </w:r>
          <w:r w:rsidRPr="0014522B">
            <w:rPr>
              <w:rFonts w:hint="eastAsia"/>
              <w:sz w:val="22"/>
              <w:lang w:eastAsia="ja-JP"/>
            </w:rPr>
            <w:t xml:space="preserve"> +81 422 36 7502</w:t>
          </w:r>
        </w:p>
        <w:p w:rsidR="003E31AA" w:rsidRPr="0014522B" w:rsidRDefault="003E31AA" w:rsidP="0014522B">
          <w:pPr>
            <w:spacing w:before="0"/>
            <w:rPr>
              <w:sz w:val="22"/>
              <w:lang w:eastAsia="ja-JP"/>
            </w:rPr>
          </w:pPr>
          <w:r w:rsidRPr="0014522B">
            <w:rPr>
              <w:sz w:val="22"/>
            </w:rPr>
            <w:t>Email:</w:t>
          </w:r>
          <w:r w:rsidRPr="0014522B">
            <w:rPr>
              <w:rFonts w:hint="eastAsia"/>
              <w:sz w:val="22"/>
              <w:lang w:eastAsia="ja-JP"/>
            </w:rPr>
            <w:t xml:space="preserve"> </w:t>
          </w:r>
          <w:hyperlink r:id="rId1" w:history="1">
            <w:r w:rsidRPr="0014522B">
              <w:rPr>
                <w:rStyle w:val="ac"/>
                <w:rFonts w:hint="eastAsia"/>
                <w:sz w:val="22"/>
                <w:lang w:eastAsia="ja-JP"/>
              </w:rPr>
              <w:t>n</w:t>
            </w:r>
            <w:r w:rsidRPr="0014522B">
              <w:rPr>
                <w:rStyle w:val="ac"/>
                <w:sz w:val="22"/>
                <w:lang w:eastAsia="ja-JP"/>
              </w:rPr>
              <w:t>aotaka</w:t>
            </w:r>
            <w:r w:rsidRPr="0014522B">
              <w:rPr>
                <w:rStyle w:val="ac"/>
                <w:rFonts w:hint="eastAsia"/>
                <w:sz w:val="22"/>
                <w:lang w:eastAsia="ja-JP"/>
              </w:rPr>
              <w:t>.morita</w:t>
            </w:r>
            <w:r w:rsidRPr="0014522B">
              <w:rPr>
                <w:rStyle w:val="ac"/>
                <w:sz w:val="22"/>
                <w:lang w:eastAsia="ja-JP"/>
              </w:rPr>
              <w:t>@</w:t>
            </w:r>
            <w:r w:rsidRPr="0014522B">
              <w:rPr>
                <w:rStyle w:val="ac"/>
                <w:rFonts w:hint="eastAsia"/>
                <w:sz w:val="22"/>
                <w:lang w:eastAsia="ja-JP"/>
              </w:rPr>
              <w:t>ntt-at.co.jp</w:t>
            </w:r>
          </w:hyperlink>
          <w:r w:rsidRPr="0014522B">
            <w:rPr>
              <w:sz w:val="22"/>
              <w:lang w:eastAsia="ja-JP"/>
            </w:rPr>
            <w:t xml:space="preserve"> </w:t>
          </w:r>
        </w:p>
      </w:tc>
    </w:tr>
    <w:bookmarkEnd w:id="6326"/>
    <w:bookmarkEnd w:id="6327"/>
    <w:tr w:rsidR="003E31AA" w:rsidRPr="0014522B" w:rsidTr="0014522B">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3E31AA" w:rsidRPr="0014522B" w:rsidRDefault="003E31AA" w:rsidP="0014522B">
          <w:pPr>
            <w:spacing w:before="0"/>
            <w:rPr>
              <w:sz w:val="18"/>
            </w:rPr>
          </w:pPr>
          <w:r w:rsidRPr="0014522B">
            <w:rPr>
              <w:b/>
              <w:bCs/>
              <w:sz w:val="18"/>
            </w:rPr>
            <w:t>Attention:</w:t>
          </w:r>
          <w:r w:rsidRPr="0014522B">
            <w:rPr>
              <w:sz w:val="18"/>
            </w:rPr>
            <w:t xml:space="preserve"> This is not a publication made available to the public, but </w:t>
          </w:r>
          <w:r w:rsidRPr="0014522B">
            <w:rPr>
              <w:b/>
              <w:bCs/>
              <w:sz w:val="18"/>
            </w:rPr>
            <w:t>an internal ITU-T Document</w:t>
          </w:r>
          <w:r w:rsidRPr="0014522B">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3E31AA" w:rsidRPr="0014522B" w:rsidRDefault="003E31AA" w:rsidP="0014522B">
    <w:pPr>
      <w:spacing w:before="0"/>
      <w:rPr>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3E31AA" w:rsidRPr="00132939">
      <w:trPr>
        <w:cantSplit/>
        <w:trHeight w:val="204"/>
        <w:jc w:val="center"/>
      </w:trPr>
      <w:tc>
        <w:tcPr>
          <w:tcW w:w="1617" w:type="dxa"/>
          <w:tcBorders>
            <w:top w:val="single" w:sz="12" w:space="0" w:color="auto"/>
          </w:tcBorders>
        </w:tcPr>
        <w:p w:rsidR="003E31AA" w:rsidRPr="00F53070" w:rsidRDefault="003E31AA" w:rsidP="002F7BD3">
          <w:pPr>
            <w:rPr>
              <w:b/>
              <w:bCs/>
              <w:sz w:val="22"/>
            </w:rPr>
          </w:pPr>
          <w:r w:rsidRPr="00F53070">
            <w:rPr>
              <w:b/>
              <w:bCs/>
              <w:sz w:val="22"/>
            </w:rPr>
            <w:t>Contact:</w:t>
          </w:r>
        </w:p>
      </w:tc>
      <w:tc>
        <w:tcPr>
          <w:tcW w:w="4394" w:type="dxa"/>
          <w:tcBorders>
            <w:top w:val="single" w:sz="12" w:space="0" w:color="auto"/>
          </w:tcBorders>
        </w:tcPr>
        <w:p w:rsidR="003E31AA" w:rsidRPr="00F53070" w:rsidRDefault="003E31AA" w:rsidP="002F7BD3">
          <w:pPr>
            <w:rPr>
              <w:sz w:val="22"/>
            </w:rPr>
          </w:pPr>
          <w:r w:rsidRPr="00F53070">
            <w:rPr>
              <w:sz w:val="22"/>
            </w:rPr>
            <w:t>George Young</w:t>
          </w:r>
        </w:p>
        <w:p w:rsidR="003E31AA" w:rsidRPr="00F53070" w:rsidRDefault="003E31AA" w:rsidP="002F7BD3">
          <w:pPr>
            <w:spacing w:before="0"/>
            <w:rPr>
              <w:sz w:val="22"/>
            </w:rPr>
          </w:pPr>
          <w:r w:rsidRPr="00F53070">
            <w:rPr>
              <w:sz w:val="22"/>
            </w:rPr>
            <w:t>AT&amp;T</w:t>
          </w:r>
        </w:p>
        <w:p w:rsidR="003E31AA" w:rsidRPr="00F53070" w:rsidRDefault="003E31AA" w:rsidP="002F7BD3">
          <w:pPr>
            <w:spacing w:before="0"/>
            <w:rPr>
              <w:sz w:val="22"/>
            </w:rPr>
          </w:pPr>
          <w:smartTag w:uri="urn:schemas-microsoft-com:office:smarttags" w:element="place">
            <w:smartTag w:uri="urn:schemas-microsoft-com:office:smarttags" w:element="country-region">
              <w:r w:rsidRPr="00F53070">
                <w:rPr>
                  <w:sz w:val="22"/>
                </w:rPr>
                <w:t>USA</w:t>
              </w:r>
            </w:smartTag>
          </w:smartTag>
        </w:p>
      </w:tc>
      <w:tc>
        <w:tcPr>
          <w:tcW w:w="3912" w:type="dxa"/>
          <w:tcBorders>
            <w:top w:val="single" w:sz="12" w:space="0" w:color="auto"/>
          </w:tcBorders>
        </w:tcPr>
        <w:p w:rsidR="003E31AA" w:rsidRPr="00132939" w:rsidRDefault="003E31AA" w:rsidP="002F7BD3">
          <w:pPr>
            <w:rPr>
              <w:sz w:val="22"/>
              <w:lang w:val="fr-FR"/>
            </w:rPr>
          </w:pPr>
          <w:r w:rsidRPr="00132939">
            <w:rPr>
              <w:sz w:val="22"/>
              <w:lang w:val="fr-FR"/>
            </w:rPr>
            <w:t>Tel: +1 312 220 8202</w:t>
          </w:r>
        </w:p>
        <w:p w:rsidR="003E31AA" w:rsidRPr="00132939" w:rsidRDefault="003E31AA" w:rsidP="002F7BD3">
          <w:pPr>
            <w:spacing w:before="0"/>
            <w:rPr>
              <w:sz w:val="22"/>
              <w:lang w:val="fr-FR"/>
            </w:rPr>
          </w:pPr>
          <w:r w:rsidRPr="00132939">
            <w:rPr>
              <w:sz w:val="22"/>
              <w:lang w:val="fr-FR"/>
            </w:rPr>
            <w:t>Email: george_young@labs.att.com</w:t>
          </w:r>
        </w:p>
      </w:tc>
    </w:tr>
    <w:tr w:rsidR="003E31AA" w:rsidRPr="00132939">
      <w:trPr>
        <w:cantSplit/>
        <w:trHeight w:val="204"/>
        <w:jc w:val="center"/>
      </w:trPr>
      <w:tc>
        <w:tcPr>
          <w:tcW w:w="1617" w:type="dxa"/>
          <w:tcBorders>
            <w:top w:val="single" w:sz="12" w:space="0" w:color="auto"/>
          </w:tcBorders>
        </w:tcPr>
        <w:p w:rsidR="003E31AA" w:rsidRPr="00F53070" w:rsidRDefault="003E31AA" w:rsidP="002F7BD3">
          <w:pPr>
            <w:rPr>
              <w:b/>
              <w:bCs/>
              <w:sz w:val="22"/>
            </w:rPr>
          </w:pPr>
          <w:r w:rsidRPr="00F53070">
            <w:rPr>
              <w:b/>
              <w:bCs/>
              <w:sz w:val="22"/>
            </w:rPr>
            <w:t>Contact:</w:t>
          </w:r>
        </w:p>
      </w:tc>
      <w:tc>
        <w:tcPr>
          <w:tcW w:w="4394" w:type="dxa"/>
          <w:tcBorders>
            <w:top w:val="single" w:sz="12" w:space="0" w:color="auto"/>
          </w:tcBorders>
        </w:tcPr>
        <w:p w:rsidR="003E31AA" w:rsidRPr="00F53070" w:rsidRDefault="003E31AA" w:rsidP="002F7BD3">
          <w:pPr>
            <w:rPr>
              <w:sz w:val="22"/>
            </w:rPr>
          </w:pPr>
          <w:r w:rsidRPr="00F53070">
            <w:rPr>
              <w:sz w:val="22"/>
            </w:rPr>
            <w:t>Yoshinori Koike</w:t>
          </w:r>
        </w:p>
        <w:p w:rsidR="003E31AA" w:rsidRPr="00F53070" w:rsidRDefault="003E31AA" w:rsidP="002F7BD3">
          <w:pPr>
            <w:spacing w:before="0"/>
            <w:rPr>
              <w:sz w:val="22"/>
            </w:rPr>
          </w:pPr>
          <w:r w:rsidRPr="00F53070">
            <w:rPr>
              <w:sz w:val="22"/>
            </w:rPr>
            <w:t>NTT</w:t>
          </w:r>
        </w:p>
        <w:p w:rsidR="003E31AA" w:rsidRPr="00F53070" w:rsidRDefault="003E31AA" w:rsidP="002F7BD3">
          <w:pPr>
            <w:spacing w:before="0"/>
            <w:rPr>
              <w:sz w:val="22"/>
            </w:rPr>
          </w:pPr>
          <w:smartTag w:uri="urn:schemas-microsoft-com:office:smarttags" w:element="place">
            <w:smartTag w:uri="urn:schemas-microsoft-com:office:smarttags" w:element="country-region">
              <w:r w:rsidRPr="00F53070">
                <w:rPr>
                  <w:sz w:val="22"/>
                </w:rPr>
                <w:t>Japan</w:t>
              </w:r>
            </w:smartTag>
          </w:smartTag>
        </w:p>
      </w:tc>
      <w:tc>
        <w:tcPr>
          <w:tcW w:w="3912" w:type="dxa"/>
          <w:tcBorders>
            <w:top w:val="single" w:sz="12" w:space="0" w:color="auto"/>
          </w:tcBorders>
        </w:tcPr>
        <w:p w:rsidR="003E31AA" w:rsidRPr="00132939" w:rsidRDefault="003E31AA" w:rsidP="002F7BD3">
          <w:pPr>
            <w:rPr>
              <w:sz w:val="22"/>
              <w:lang w:val="fr-FR"/>
            </w:rPr>
          </w:pPr>
          <w:r w:rsidRPr="00132939">
            <w:rPr>
              <w:sz w:val="22"/>
              <w:lang w:val="fr-FR"/>
            </w:rPr>
            <w:t>Tel: +81 422596723</w:t>
          </w:r>
        </w:p>
        <w:p w:rsidR="003E31AA" w:rsidRPr="00132939" w:rsidRDefault="003E31AA" w:rsidP="002F7BD3">
          <w:pPr>
            <w:spacing w:before="0"/>
            <w:rPr>
              <w:sz w:val="22"/>
              <w:lang w:val="fr-FR"/>
            </w:rPr>
          </w:pPr>
          <w:r w:rsidRPr="00132939">
            <w:rPr>
              <w:sz w:val="22"/>
              <w:lang w:val="fr-FR"/>
            </w:rPr>
            <w:t>Email: koike.yoshinori@lab.ntt.co.jp</w:t>
          </w:r>
        </w:p>
      </w:tc>
    </w:tr>
    <w:tr w:rsidR="003E31AA" w:rsidRPr="00F53070">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3E31AA" w:rsidRPr="00F53070" w:rsidRDefault="003E31AA" w:rsidP="002F7BD3">
          <w:pPr>
            <w:spacing w:before="0"/>
            <w:rPr>
              <w:sz w:val="18"/>
            </w:rPr>
          </w:pPr>
          <w:r w:rsidRPr="00F53070">
            <w:rPr>
              <w:b/>
              <w:bCs/>
              <w:sz w:val="18"/>
            </w:rPr>
            <w:t>Attention:</w:t>
          </w:r>
          <w:r w:rsidRPr="00F53070">
            <w:rPr>
              <w:sz w:val="18"/>
            </w:rPr>
            <w:t xml:space="preserve"> This is not a publication made available to the public, but </w:t>
          </w:r>
          <w:r w:rsidRPr="00F53070">
            <w:rPr>
              <w:b/>
              <w:bCs/>
              <w:sz w:val="18"/>
            </w:rPr>
            <w:t>an internal ITU-T Document</w:t>
          </w:r>
          <w:r w:rsidRPr="00F53070">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3E31AA" w:rsidRPr="00F53070" w:rsidRDefault="003E31AA" w:rsidP="002F7BD3">
    <w:pPr>
      <w:spacing w:before="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B0C" w:rsidRDefault="00494B0C">
      <w:r>
        <w:separator/>
      </w:r>
    </w:p>
    <w:p w:rsidR="00494B0C" w:rsidRDefault="00494B0C"/>
  </w:footnote>
  <w:footnote w:type="continuationSeparator" w:id="0">
    <w:p w:rsidR="00494B0C" w:rsidRDefault="00494B0C">
      <w:r>
        <w:continuationSeparator/>
      </w:r>
    </w:p>
    <w:p w:rsidR="00494B0C" w:rsidRDefault="00494B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1AA" w:rsidRPr="004444D4" w:rsidRDefault="003E31AA" w:rsidP="005A54E2">
    <w:pPr>
      <w:pStyle w:val="a8"/>
    </w:pPr>
    <w:r w:rsidRPr="004444D4">
      <w:t xml:space="preserve">- </w:t>
    </w:r>
    <w:r w:rsidRPr="004444D4">
      <w:fldChar w:fldCharType="begin"/>
    </w:r>
    <w:r w:rsidRPr="004444D4">
      <w:instrText xml:space="preserve"> PAGE  \* MERGEFORMAT </w:instrText>
    </w:r>
    <w:r w:rsidRPr="004444D4">
      <w:fldChar w:fldCharType="separate"/>
    </w:r>
    <w:r w:rsidR="005D787C">
      <w:rPr>
        <w:noProof/>
      </w:rPr>
      <w:t>51</w:t>
    </w:r>
    <w:r w:rsidRPr="004444D4">
      <w:fldChar w:fldCharType="end"/>
    </w:r>
    <w:r w:rsidRPr="004444D4">
      <w:t xml:space="preserve"> -</w:t>
    </w:r>
  </w:p>
  <w:p w:rsidR="003E31AA" w:rsidRPr="005A54E2" w:rsidRDefault="003E31AA" w:rsidP="005A54E2">
    <w:pPr>
      <w:pStyle w:val="a8"/>
      <w:spacing w:after="240"/>
    </w:pPr>
    <w:r w:rsidRPr="00282356">
      <w:t>O</w:t>
    </w:r>
    <w:r>
      <w:t>TNT_Standardization_WorkPlan_V21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1AA" w:rsidRDefault="003E31AA">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1AA" w:rsidRDefault="003E31A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4072A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51E052F"/>
    <w:multiLevelType w:val="hybridMultilevel"/>
    <w:tmpl w:val="5A18E87C"/>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5F65D8E"/>
    <w:multiLevelType w:val="hybridMultilevel"/>
    <w:tmpl w:val="B186EC58"/>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06E541C9"/>
    <w:multiLevelType w:val="hybridMultilevel"/>
    <w:tmpl w:val="22440D84"/>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0B5A39CD"/>
    <w:multiLevelType w:val="hybridMultilevel"/>
    <w:tmpl w:val="76FAC38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0BC40AA2"/>
    <w:multiLevelType w:val="hybridMultilevel"/>
    <w:tmpl w:val="24B8040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0E0A4CCB"/>
    <w:multiLevelType w:val="hybridMultilevel"/>
    <w:tmpl w:val="68D05FA4"/>
    <w:lvl w:ilvl="0" w:tplc="0148939A">
      <w:start w:val="1"/>
      <w:numFmt w:val="bullet"/>
      <w:lvlText w:val=""/>
      <w:lvlJc w:val="left"/>
      <w:pPr>
        <w:tabs>
          <w:tab w:val="num" w:pos="457"/>
        </w:tabs>
        <w:ind w:left="457" w:hanging="397"/>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8">
    <w:nsid w:val="0E4A52CA"/>
    <w:multiLevelType w:val="hybridMultilevel"/>
    <w:tmpl w:val="ABB4C10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0EFB6C43"/>
    <w:multiLevelType w:val="hybridMultilevel"/>
    <w:tmpl w:val="19F8C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F4D2F2D"/>
    <w:multiLevelType w:val="hybridMultilevel"/>
    <w:tmpl w:val="24FAE1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10485F50"/>
    <w:multiLevelType w:val="hybridMultilevel"/>
    <w:tmpl w:val="BB2653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1384AC0"/>
    <w:multiLevelType w:val="singleLevel"/>
    <w:tmpl w:val="D5F47234"/>
    <w:lvl w:ilvl="0">
      <w:start w:val="7"/>
      <w:numFmt w:val="decimal"/>
      <w:lvlText w:val="%1."/>
      <w:lvlJc w:val="left"/>
      <w:pPr>
        <w:tabs>
          <w:tab w:val="num" w:pos="720"/>
        </w:tabs>
        <w:ind w:left="720" w:hanging="720"/>
      </w:pPr>
      <w:rPr>
        <w:rFonts w:hint="default"/>
      </w:rPr>
    </w:lvl>
  </w:abstractNum>
  <w:abstractNum w:abstractNumId="13">
    <w:nsid w:val="12C36B37"/>
    <w:multiLevelType w:val="hybridMultilevel"/>
    <w:tmpl w:val="A66C03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13560574"/>
    <w:multiLevelType w:val="hybridMultilevel"/>
    <w:tmpl w:val="47D067BE"/>
    <w:lvl w:ilvl="0" w:tplc="DE6EB5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15B329F9"/>
    <w:multiLevelType w:val="hybridMultilevel"/>
    <w:tmpl w:val="D20E184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183720DC"/>
    <w:multiLevelType w:val="hybridMultilevel"/>
    <w:tmpl w:val="878EE87A"/>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1A086293"/>
    <w:multiLevelType w:val="hybridMultilevel"/>
    <w:tmpl w:val="7AF6C87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1D562765"/>
    <w:multiLevelType w:val="hybridMultilevel"/>
    <w:tmpl w:val="EFECF2B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1E821291"/>
    <w:multiLevelType w:val="hybridMultilevel"/>
    <w:tmpl w:val="F4D8BF64"/>
    <w:lvl w:ilvl="0" w:tplc="5FD03D2C">
      <w:start w:val="1"/>
      <w:numFmt w:val="bullet"/>
      <w:lvlText w:val=""/>
      <w:lvlJc w:val="left"/>
      <w:pPr>
        <w:tabs>
          <w:tab w:val="num" w:pos="845"/>
        </w:tabs>
        <w:ind w:left="845" w:hanging="420"/>
      </w:pPr>
      <w:rPr>
        <w:rFonts w:ascii="Symbol" w:hAnsi="Symbol" w:hint="default"/>
        <w:color w:val="auto"/>
      </w:rPr>
    </w:lvl>
    <w:lvl w:ilvl="1" w:tplc="0409000B">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20">
    <w:nsid w:val="1F6800F0"/>
    <w:multiLevelType w:val="hybridMultilevel"/>
    <w:tmpl w:val="E88A8752"/>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1FF365A4"/>
    <w:multiLevelType w:val="hybridMultilevel"/>
    <w:tmpl w:val="2F04FDC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204B24BB"/>
    <w:multiLevelType w:val="multilevel"/>
    <w:tmpl w:val="84506A94"/>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3">
    <w:nsid w:val="208E1A06"/>
    <w:multiLevelType w:val="hybridMultilevel"/>
    <w:tmpl w:val="3CDC0DFE"/>
    <w:lvl w:ilvl="0" w:tplc="10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nsid w:val="24115D32"/>
    <w:multiLevelType w:val="hybridMultilevel"/>
    <w:tmpl w:val="3118D8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nsid w:val="24686B9D"/>
    <w:multiLevelType w:val="hybridMultilevel"/>
    <w:tmpl w:val="84506A9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nsid w:val="26247A5B"/>
    <w:multiLevelType w:val="hybridMultilevel"/>
    <w:tmpl w:val="9B940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nsid w:val="27B866A8"/>
    <w:multiLevelType w:val="hybridMultilevel"/>
    <w:tmpl w:val="0268C856"/>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293F2337"/>
    <w:multiLevelType w:val="hybridMultilevel"/>
    <w:tmpl w:val="2D12787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nsid w:val="2AC90E75"/>
    <w:multiLevelType w:val="hybridMultilevel"/>
    <w:tmpl w:val="84CCE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2C100E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316F23AB"/>
    <w:multiLevelType w:val="hybridMultilevel"/>
    <w:tmpl w:val="2196F3D2"/>
    <w:lvl w:ilvl="0" w:tplc="6A0E3D8A">
      <w:start w:val="1"/>
      <w:numFmt w:val="bullet"/>
      <w:lvlText w:val=""/>
      <w:lvlJc w:val="left"/>
      <w:pPr>
        <w:tabs>
          <w:tab w:val="num" w:pos="420"/>
        </w:tabs>
        <w:ind w:left="420" w:hanging="420"/>
      </w:pPr>
      <w:rPr>
        <w:rFonts w:ascii="Symbol" w:hAnsi="Symbol" w:hint="default"/>
        <w:color w:val="auto"/>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37782ACA"/>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3">
    <w:nsid w:val="3A76703C"/>
    <w:multiLevelType w:val="hybridMultilevel"/>
    <w:tmpl w:val="035AF26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nsid w:val="3ABF7B36"/>
    <w:multiLevelType w:val="hybridMultilevel"/>
    <w:tmpl w:val="B422F630"/>
    <w:lvl w:ilvl="0" w:tplc="0409000F">
      <w:start w:val="1"/>
      <w:numFmt w:val="decimal"/>
      <w:lvlText w:val="%1."/>
      <w:lvlJc w:val="left"/>
      <w:pPr>
        <w:ind w:left="2775" w:hanging="360"/>
      </w:pPr>
    </w:lvl>
    <w:lvl w:ilvl="1" w:tplc="04090019" w:tentative="1">
      <w:start w:val="1"/>
      <w:numFmt w:val="lowerLetter"/>
      <w:lvlText w:val="%2."/>
      <w:lvlJc w:val="left"/>
      <w:pPr>
        <w:ind w:left="3495" w:hanging="360"/>
      </w:pPr>
    </w:lvl>
    <w:lvl w:ilvl="2" w:tplc="0409000F">
      <w:start w:val="1"/>
      <w:numFmt w:val="decimal"/>
      <w:lvlText w:val="%3."/>
      <w:lvlJc w:val="left"/>
      <w:pPr>
        <w:ind w:left="4215" w:hanging="180"/>
      </w:pPr>
    </w:lvl>
    <w:lvl w:ilvl="3" w:tplc="0409000F">
      <w:start w:val="1"/>
      <w:numFmt w:val="decimal"/>
      <w:lvlText w:val="%4."/>
      <w:lvlJc w:val="left"/>
      <w:pPr>
        <w:ind w:left="4935" w:hanging="360"/>
      </w:pPr>
    </w:lvl>
    <w:lvl w:ilvl="4" w:tplc="04090019" w:tentative="1">
      <w:start w:val="1"/>
      <w:numFmt w:val="lowerLetter"/>
      <w:lvlText w:val="%5."/>
      <w:lvlJc w:val="left"/>
      <w:pPr>
        <w:ind w:left="5655" w:hanging="360"/>
      </w:pPr>
    </w:lvl>
    <w:lvl w:ilvl="5" w:tplc="0409001B" w:tentative="1">
      <w:start w:val="1"/>
      <w:numFmt w:val="lowerRoman"/>
      <w:lvlText w:val="%6."/>
      <w:lvlJc w:val="right"/>
      <w:pPr>
        <w:ind w:left="6375" w:hanging="180"/>
      </w:pPr>
    </w:lvl>
    <w:lvl w:ilvl="6" w:tplc="0409000F" w:tentative="1">
      <w:start w:val="1"/>
      <w:numFmt w:val="decimal"/>
      <w:lvlText w:val="%7."/>
      <w:lvlJc w:val="left"/>
      <w:pPr>
        <w:ind w:left="7095" w:hanging="360"/>
      </w:pPr>
    </w:lvl>
    <w:lvl w:ilvl="7" w:tplc="04090019" w:tentative="1">
      <w:start w:val="1"/>
      <w:numFmt w:val="lowerLetter"/>
      <w:lvlText w:val="%8."/>
      <w:lvlJc w:val="left"/>
      <w:pPr>
        <w:ind w:left="7815" w:hanging="360"/>
      </w:pPr>
    </w:lvl>
    <w:lvl w:ilvl="8" w:tplc="0409001B" w:tentative="1">
      <w:start w:val="1"/>
      <w:numFmt w:val="lowerRoman"/>
      <w:lvlText w:val="%9."/>
      <w:lvlJc w:val="right"/>
      <w:pPr>
        <w:ind w:left="8535" w:hanging="180"/>
      </w:pPr>
    </w:lvl>
  </w:abstractNum>
  <w:abstractNum w:abstractNumId="35">
    <w:nsid w:val="3D8C539C"/>
    <w:multiLevelType w:val="hybridMultilevel"/>
    <w:tmpl w:val="85126A2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nsid w:val="40011E24"/>
    <w:multiLevelType w:val="multilevel"/>
    <w:tmpl w:val="0F3604C6"/>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7">
    <w:nsid w:val="41341EC1"/>
    <w:multiLevelType w:val="hybridMultilevel"/>
    <w:tmpl w:val="319808B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nsid w:val="43043F31"/>
    <w:multiLevelType w:val="hybridMultilevel"/>
    <w:tmpl w:val="F762EADA"/>
    <w:lvl w:ilvl="0" w:tplc="457AC8A0">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nsid w:val="432B1BBC"/>
    <w:multiLevelType w:val="multilevel"/>
    <w:tmpl w:val="A392C070"/>
    <w:lvl w:ilvl="0">
      <w:numFmt w:val="bullet"/>
      <w:lvlText w:val="■"/>
      <w:lvlJc w:val="left"/>
      <w:pPr>
        <w:tabs>
          <w:tab w:val="num" w:pos="360"/>
        </w:tabs>
        <w:ind w:left="340" w:hanging="340"/>
      </w:pPr>
      <w:rPr>
        <w:rFonts w:ascii="ＭＳ 明朝" w:eastAsia="ＭＳ 明朝" w:hAnsi="ＭＳ 明朝" w:hint="eastAsia"/>
        <w:spacing w:val="0"/>
        <w:kern w:val="16"/>
        <w:position w:val="0"/>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0">
    <w:nsid w:val="4AA90B67"/>
    <w:multiLevelType w:val="hybridMultilevel"/>
    <w:tmpl w:val="5E32380E"/>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nsid w:val="4B4021E0"/>
    <w:multiLevelType w:val="hybridMultilevel"/>
    <w:tmpl w:val="59A0D94A"/>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42">
    <w:nsid w:val="4BB46D30"/>
    <w:multiLevelType w:val="hybridMultilevel"/>
    <w:tmpl w:val="4BDE00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3">
    <w:nsid w:val="4DCD6F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nsid w:val="4EBD7CF7"/>
    <w:multiLevelType w:val="hybridMultilevel"/>
    <w:tmpl w:val="B5A873BE"/>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nsid w:val="4F913C11"/>
    <w:multiLevelType w:val="hybridMultilevel"/>
    <w:tmpl w:val="4E2EC8E0"/>
    <w:lvl w:ilvl="0" w:tplc="38D234BE">
      <w:start w:val="1"/>
      <w:numFmt w:val="bullet"/>
      <w:lvlText w:val=""/>
      <w:lvlJc w:val="left"/>
      <w:pPr>
        <w:tabs>
          <w:tab w:val="num" w:pos="420"/>
        </w:tabs>
        <w:ind w:left="420" w:hanging="420"/>
      </w:pPr>
      <w:rPr>
        <w:rFonts w:ascii="Symbol" w:hAnsi="Symbol" w:hint="default"/>
        <w:color w:val="auto"/>
      </w:rPr>
    </w:lvl>
    <w:lvl w:ilvl="1" w:tplc="D52A431C">
      <w:start w:val="7"/>
      <w:numFmt w:val="bullet"/>
      <w:lvlText w:val="-"/>
      <w:lvlJc w:val="left"/>
      <w:pPr>
        <w:tabs>
          <w:tab w:val="num" w:pos="780"/>
        </w:tabs>
        <w:ind w:left="780" w:hanging="360"/>
      </w:pPr>
      <w:rPr>
        <w:rFonts w:ascii="Times New Roman Bold" w:eastAsia="ＭＳ Ｐ明朝" w:hAnsi="Times New Roman Bold" w:cs="Times New Roman Bold"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nsid w:val="51D81775"/>
    <w:multiLevelType w:val="multilevel"/>
    <w:tmpl w:val="F6E8D9E2"/>
    <w:lvl w:ilvl="0">
      <w:start w:val="1"/>
      <w:numFmt w:val="decimal"/>
      <w:pStyle w:val="1"/>
      <w:lvlText w:val="%1"/>
      <w:lvlJc w:val="left"/>
      <w:pPr>
        <w:ind w:left="425" w:hanging="425"/>
      </w:pPr>
      <w:rPr>
        <w:rFonts w:hint="eastAsia"/>
      </w:rPr>
    </w:lvl>
    <w:lvl w:ilvl="1">
      <w:start w:val="1"/>
      <w:numFmt w:val="decimal"/>
      <w:pStyle w:val="2"/>
      <w:lvlText w:val="%1.%2"/>
      <w:lvlJc w:val="left"/>
      <w:pPr>
        <w:ind w:left="425" w:hanging="425"/>
      </w:pPr>
      <w:rPr>
        <w:rFonts w:hint="eastAsia"/>
      </w:rPr>
    </w:lvl>
    <w:lvl w:ilvl="2">
      <w:start w:val="1"/>
      <w:numFmt w:val="decimal"/>
      <w:pStyle w:val="3"/>
      <w:lvlText w:val="%1.%2.%3"/>
      <w:lvlJc w:val="left"/>
      <w:pPr>
        <w:ind w:left="425" w:hanging="425"/>
      </w:pPr>
      <w:rPr>
        <w:rFonts w:hint="eastAsia"/>
      </w:rPr>
    </w:lvl>
    <w:lvl w:ilvl="3">
      <w:start w:val="1"/>
      <w:numFmt w:val="decimal"/>
      <w:pStyle w:val="4"/>
      <w:lvlText w:val="%1.%2.%3.%4"/>
      <w:lvlJc w:val="left"/>
      <w:pPr>
        <w:ind w:left="425" w:hanging="425"/>
      </w:pPr>
      <w:rPr>
        <w:rFonts w:hint="eastAsia"/>
      </w:rPr>
    </w:lvl>
    <w:lvl w:ilvl="4">
      <w:start w:val="1"/>
      <w:numFmt w:val="decimal"/>
      <w:lvlText w:val="%1.%2.%3.%4.%5"/>
      <w:lvlJc w:val="left"/>
      <w:pPr>
        <w:ind w:left="425" w:hanging="425"/>
      </w:pPr>
      <w:rPr>
        <w:rFonts w:hint="eastAsia"/>
      </w:rPr>
    </w:lvl>
    <w:lvl w:ilvl="5">
      <w:start w:val="1"/>
      <w:numFmt w:val="decimal"/>
      <w:lvlText w:val="%1.%2.%3.%4.%5.%6"/>
      <w:lvlJc w:val="left"/>
      <w:pPr>
        <w:ind w:left="425" w:hanging="425"/>
      </w:pPr>
      <w:rPr>
        <w:rFonts w:hint="eastAsia"/>
      </w:rPr>
    </w:lvl>
    <w:lvl w:ilvl="6">
      <w:start w:val="1"/>
      <w:numFmt w:val="decimal"/>
      <w:lvlText w:val="%1.%2.%3.%4.%5.%6.%7"/>
      <w:lvlJc w:val="left"/>
      <w:pPr>
        <w:ind w:left="425" w:hanging="425"/>
      </w:pPr>
      <w:rPr>
        <w:rFonts w:hint="eastAsia"/>
      </w:rPr>
    </w:lvl>
    <w:lvl w:ilvl="7">
      <w:start w:val="1"/>
      <w:numFmt w:val="decimal"/>
      <w:lvlText w:val="%1.%2.%3.%4.%5.%6.%7.%8"/>
      <w:lvlJc w:val="left"/>
      <w:pPr>
        <w:ind w:left="425" w:hanging="425"/>
      </w:pPr>
      <w:rPr>
        <w:rFonts w:hint="eastAsia"/>
      </w:rPr>
    </w:lvl>
    <w:lvl w:ilvl="8">
      <w:start w:val="1"/>
      <w:numFmt w:val="decimal"/>
      <w:lvlText w:val="%1.%2.%3.%4.%5.%6.%7.%8.%9"/>
      <w:lvlJc w:val="left"/>
      <w:pPr>
        <w:ind w:left="425" w:hanging="425"/>
      </w:pPr>
      <w:rPr>
        <w:rFonts w:hint="eastAsia"/>
      </w:rPr>
    </w:lvl>
  </w:abstractNum>
  <w:abstractNum w:abstractNumId="47">
    <w:nsid w:val="5339084D"/>
    <w:multiLevelType w:val="hybridMultilevel"/>
    <w:tmpl w:val="557A89F2"/>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nsid w:val="543C4E3B"/>
    <w:multiLevelType w:val="hybridMultilevel"/>
    <w:tmpl w:val="794E2E9A"/>
    <w:lvl w:ilvl="0" w:tplc="FFFFFFFF">
      <w:start w:val="1"/>
      <w:numFmt w:val="bullet"/>
      <w:lvlText w:val=""/>
      <w:lvlJc w:val="left"/>
      <w:pPr>
        <w:tabs>
          <w:tab w:val="num" w:pos="720"/>
        </w:tabs>
        <w:ind w:left="720" w:hanging="360"/>
      </w:pPr>
      <w:rPr>
        <w:rFonts w:ascii="Symbol" w:hAnsi="Symbol" w:hint="default"/>
      </w:rPr>
    </w:lvl>
    <w:lvl w:ilvl="1" w:tplc="2D6264E4">
      <w:numFmt w:val="bullet"/>
      <w:lvlText w:val="•"/>
      <w:lvlJc w:val="left"/>
      <w:pPr>
        <w:ind w:left="2265" w:hanging="1185"/>
      </w:pPr>
      <w:rPr>
        <w:rFonts w:ascii="ＭＳ 明朝" w:eastAsia="ＭＳ 明朝" w:hAnsi="ＭＳ 明朝" w:cs="Times New Roman" w:hint="eastAsia"/>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571F7CCC"/>
    <w:multiLevelType w:val="hybridMultilevel"/>
    <w:tmpl w:val="EA32244C"/>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50">
    <w:nsid w:val="5838353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1">
    <w:nsid w:val="597F2B28"/>
    <w:multiLevelType w:val="hybridMultilevel"/>
    <w:tmpl w:val="B5065DBA"/>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59B95B75"/>
    <w:multiLevelType w:val="hybridMultilevel"/>
    <w:tmpl w:val="B6BE410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nsid w:val="5C915E58"/>
    <w:multiLevelType w:val="hybridMultilevel"/>
    <w:tmpl w:val="1C0E918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nsid w:val="5D4C7C6E"/>
    <w:multiLevelType w:val="hybridMultilevel"/>
    <w:tmpl w:val="A1D0148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nsid w:val="5E35649B"/>
    <w:multiLevelType w:val="hybridMultilevel"/>
    <w:tmpl w:val="B626649A"/>
    <w:lvl w:ilvl="0" w:tplc="5FD03D2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6">
    <w:nsid w:val="5EA12421"/>
    <w:multiLevelType w:val="hybridMultilevel"/>
    <w:tmpl w:val="B0F09E92"/>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57">
    <w:nsid w:val="620401EF"/>
    <w:multiLevelType w:val="hybridMultilevel"/>
    <w:tmpl w:val="5F6E99A8"/>
    <w:lvl w:ilvl="0" w:tplc="0148939A">
      <w:start w:val="1"/>
      <w:numFmt w:val="bullet"/>
      <w:lvlText w:val=""/>
      <w:lvlJc w:val="left"/>
      <w:pPr>
        <w:tabs>
          <w:tab w:val="num" w:pos="457"/>
        </w:tabs>
        <w:ind w:left="457" w:hanging="397"/>
      </w:pPr>
      <w:rPr>
        <w:rFonts w:ascii="Symbol" w:hAnsi="Symbol" w:hint="default"/>
        <w:color w:val="auto"/>
      </w:rPr>
    </w:lvl>
    <w:lvl w:ilvl="1" w:tplc="0409000B">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58">
    <w:nsid w:val="639F230C"/>
    <w:multiLevelType w:val="hybridMultilevel"/>
    <w:tmpl w:val="6E8C6D4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9">
    <w:nsid w:val="683A51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0">
    <w:nsid w:val="6ADE0F35"/>
    <w:multiLevelType w:val="hybridMultilevel"/>
    <w:tmpl w:val="398C07D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1">
    <w:nsid w:val="6BC65346"/>
    <w:multiLevelType w:val="hybridMultilevel"/>
    <w:tmpl w:val="8CD655E0"/>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2">
    <w:nsid w:val="6C8B69B5"/>
    <w:multiLevelType w:val="hybridMultilevel"/>
    <w:tmpl w:val="2F5C35E4"/>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9AEC12C">
      <w:start w:val="1"/>
      <w:numFmt w:val="bullet"/>
      <w:lvlText w:val=""/>
      <w:lvlJc w:val="left"/>
      <w:pPr>
        <w:tabs>
          <w:tab w:val="num" w:pos="1260"/>
        </w:tabs>
        <w:ind w:left="1260" w:hanging="420"/>
      </w:pPr>
      <w:rPr>
        <w:rFonts w:ascii="Symbol" w:hAnsi="Symbol" w:hint="default"/>
        <w:color w:val="auto"/>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3">
    <w:nsid w:val="6D7311AA"/>
    <w:multiLevelType w:val="hybridMultilevel"/>
    <w:tmpl w:val="A434EFC4"/>
    <w:lvl w:ilvl="0" w:tplc="5FD03D2C">
      <w:start w:val="1"/>
      <w:numFmt w:val="bullet"/>
      <w:lvlText w:val=""/>
      <w:lvlJc w:val="left"/>
      <w:pPr>
        <w:tabs>
          <w:tab w:val="num" w:pos="420"/>
        </w:tabs>
        <w:ind w:left="420" w:hanging="420"/>
      </w:pPr>
      <w:rPr>
        <w:rFonts w:ascii="Symbol" w:hAnsi="Symbol"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4">
    <w:nsid w:val="6E7254CE"/>
    <w:multiLevelType w:val="multilevel"/>
    <w:tmpl w:val="7A3819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EC556A9"/>
    <w:multiLevelType w:val="hybridMultilevel"/>
    <w:tmpl w:val="A392C070"/>
    <w:lvl w:ilvl="0" w:tplc="FA646452">
      <w:numFmt w:val="bullet"/>
      <w:lvlText w:val="■"/>
      <w:lvlJc w:val="left"/>
      <w:pPr>
        <w:tabs>
          <w:tab w:val="num" w:pos="360"/>
        </w:tabs>
        <w:ind w:left="340" w:hanging="340"/>
      </w:pPr>
      <w:rPr>
        <w:rFonts w:ascii="ＭＳ 明朝" w:eastAsia="ＭＳ 明朝" w:hAnsi="ＭＳ 明朝" w:hint="eastAsia"/>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6">
    <w:nsid w:val="78116EF0"/>
    <w:multiLevelType w:val="hybridMultilevel"/>
    <w:tmpl w:val="60A4F69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nsid w:val="7D5C03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8">
    <w:nsid w:val="7E71151C"/>
    <w:multiLevelType w:val="hybridMultilevel"/>
    <w:tmpl w:val="EF6E01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25"/>
  </w:num>
  <w:num w:numId="7">
    <w:abstractNumId w:val="22"/>
  </w:num>
  <w:num w:numId="8">
    <w:abstractNumId w:val="55"/>
  </w:num>
  <w:num w:numId="9">
    <w:abstractNumId w:val="60"/>
  </w:num>
  <w:num w:numId="10">
    <w:abstractNumId w:val="63"/>
  </w:num>
  <w:num w:numId="11">
    <w:abstractNumId w:val="36"/>
  </w:num>
  <w:num w:numId="12">
    <w:abstractNumId w:val="59"/>
  </w:num>
  <w:num w:numId="13">
    <w:abstractNumId w:val="30"/>
  </w:num>
  <w:num w:numId="14">
    <w:abstractNumId w:val="67"/>
  </w:num>
  <w:num w:numId="15">
    <w:abstractNumId w:val="1"/>
  </w:num>
  <w:num w:numId="16">
    <w:abstractNumId w:val="43"/>
  </w:num>
  <w:num w:numId="17">
    <w:abstractNumId w:val="12"/>
  </w:num>
  <w:num w:numId="18">
    <w:abstractNumId w:val="10"/>
  </w:num>
  <w:num w:numId="19">
    <w:abstractNumId w:val="48"/>
  </w:num>
  <w:num w:numId="20">
    <w:abstractNumId w:val="65"/>
  </w:num>
  <w:num w:numId="21">
    <w:abstractNumId w:val="39"/>
  </w:num>
  <w:num w:numId="22">
    <w:abstractNumId w:val="31"/>
  </w:num>
  <w:num w:numId="23">
    <w:abstractNumId w:val="19"/>
  </w:num>
  <w:num w:numId="24">
    <w:abstractNumId w:val="20"/>
  </w:num>
  <w:num w:numId="25">
    <w:abstractNumId w:val="45"/>
  </w:num>
  <w:num w:numId="26">
    <w:abstractNumId w:val="62"/>
  </w:num>
  <w:num w:numId="27">
    <w:abstractNumId w:val="57"/>
  </w:num>
  <w:num w:numId="28">
    <w:abstractNumId w:val="7"/>
  </w:num>
  <w:num w:numId="29">
    <w:abstractNumId w:val="28"/>
  </w:num>
  <w:num w:numId="30">
    <w:abstractNumId w:val="66"/>
  </w:num>
  <w:num w:numId="31">
    <w:abstractNumId w:val="56"/>
  </w:num>
  <w:num w:numId="32">
    <w:abstractNumId w:val="41"/>
  </w:num>
  <w:num w:numId="33">
    <w:abstractNumId w:val="49"/>
  </w:num>
  <w:num w:numId="34">
    <w:abstractNumId w:val="61"/>
  </w:num>
  <w:num w:numId="35">
    <w:abstractNumId w:val="54"/>
  </w:num>
  <w:num w:numId="36">
    <w:abstractNumId w:val="47"/>
  </w:num>
  <w:num w:numId="37">
    <w:abstractNumId w:val="4"/>
  </w:num>
  <w:num w:numId="38">
    <w:abstractNumId w:val="5"/>
  </w:num>
  <w:num w:numId="39">
    <w:abstractNumId w:val="16"/>
  </w:num>
  <w:num w:numId="40">
    <w:abstractNumId w:val="58"/>
  </w:num>
  <w:num w:numId="41">
    <w:abstractNumId w:val="40"/>
  </w:num>
  <w:num w:numId="42">
    <w:abstractNumId w:val="35"/>
  </w:num>
  <w:num w:numId="43">
    <w:abstractNumId w:val="38"/>
  </w:num>
  <w:num w:numId="44">
    <w:abstractNumId w:val="17"/>
  </w:num>
  <w:num w:numId="45">
    <w:abstractNumId w:val="29"/>
  </w:num>
  <w:num w:numId="46">
    <w:abstractNumId w:val="8"/>
  </w:num>
  <w:num w:numId="47">
    <w:abstractNumId w:val="6"/>
  </w:num>
  <w:num w:numId="48">
    <w:abstractNumId w:val="37"/>
  </w:num>
  <w:num w:numId="49">
    <w:abstractNumId w:val="33"/>
  </w:num>
  <w:num w:numId="50">
    <w:abstractNumId w:val="24"/>
  </w:num>
  <w:num w:numId="51">
    <w:abstractNumId w:val="44"/>
  </w:num>
  <w:num w:numId="52">
    <w:abstractNumId w:val="26"/>
  </w:num>
  <w:num w:numId="53">
    <w:abstractNumId w:val="46"/>
  </w:num>
  <w:num w:numId="54">
    <w:abstractNumId w:val="68"/>
  </w:num>
  <w:num w:numId="55">
    <w:abstractNumId w:val="53"/>
  </w:num>
  <w:num w:numId="56">
    <w:abstractNumId w:val="3"/>
  </w:num>
  <w:num w:numId="57">
    <w:abstractNumId w:val="52"/>
  </w:num>
  <w:num w:numId="58">
    <w:abstractNumId w:val="2"/>
  </w:num>
  <w:num w:numId="59">
    <w:abstractNumId w:val="51"/>
  </w:num>
  <w:num w:numId="60">
    <w:abstractNumId w:val="27"/>
  </w:num>
  <w:num w:numId="61">
    <w:abstractNumId w:val="34"/>
  </w:num>
  <w:num w:numId="6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5"/>
  </w:num>
  <w:num w:numId="64">
    <w:abstractNumId w:val="18"/>
  </w:num>
  <w:num w:numId="65">
    <w:abstractNumId w:val="21"/>
  </w:num>
  <w:num w:numId="66">
    <w:abstractNumId w:val="64"/>
  </w:num>
  <w:num w:numId="67">
    <w:abstractNumId w:val="14"/>
  </w:num>
  <w:num w:numId="68">
    <w:abstractNumId w:val="32"/>
  </w:num>
  <w:num w:numId="69">
    <w:abstractNumId w:val="50"/>
  </w:num>
  <w:num w:numId="7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3"/>
  </w:num>
  <w:num w:numId="72">
    <w:abstractNumId w:val="11"/>
  </w:num>
  <w:num w:numId="73">
    <w:abstractNumId w:val="9"/>
  </w:num>
  <w:num w:numId="74">
    <w:abstractNumId w:val="23"/>
  </w:num>
  <w:num w:numId="75">
    <w:abstractNumId w:val="4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embedSystemFonts/>
  <w:bordersDoNotSurroundHeader/>
  <w:bordersDoNotSurroundFooter/>
  <w:hideSpellingErrors/>
  <w:activeWritingStyle w:appName="MSWord" w:lang="en-GB" w:vendorID="64" w:dllVersion="131078" w:nlCheck="1" w:checkStyle="1"/>
  <w:activeWritingStyle w:appName="MSWord" w:lang="en-US" w:vendorID="64" w:dllVersion="131078" w:nlCheck="1" w:checkStyle="1"/>
  <w:activeWritingStyle w:appName="MSWord" w:lang="ja-JP"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fr-CA" w:vendorID="64" w:dllVersion="131078" w:nlCheck="1" w:checkStyle="1"/>
  <w:activeWritingStyle w:appName="MSWord" w:lang="es-ES" w:vendorID="64" w:dllVersion="131078" w:nlCheck="1" w:checkStyle="1"/>
  <w:activeWritingStyle w:appName="MSWord" w:lang="es-CO" w:vendorID="64" w:dllVersion="131078" w:nlCheck="1" w:checkStyle="1"/>
  <w:activeWritingStyle w:appName="MSWord" w:lang="de-DE" w:vendorID="9" w:dllVersion="512"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E0E"/>
    <w:rsid w:val="00003090"/>
    <w:rsid w:val="00014FAB"/>
    <w:rsid w:val="00016126"/>
    <w:rsid w:val="00016E24"/>
    <w:rsid w:val="000223C2"/>
    <w:rsid w:val="000234BD"/>
    <w:rsid w:val="000328A4"/>
    <w:rsid w:val="000371E8"/>
    <w:rsid w:val="00053DE0"/>
    <w:rsid w:val="000558D0"/>
    <w:rsid w:val="000612DF"/>
    <w:rsid w:val="00062684"/>
    <w:rsid w:val="000636F8"/>
    <w:rsid w:val="00063ED9"/>
    <w:rsid w:val="00094A49"/>
    <w:rsid w:val="000A0B37"/>
    <w:rsid w:val="000B0340"/>
    <w:rsid w:val="000B3311"/>
    <w:rsid w:val="000B5BF3"/>
    <w:rsid w:val="000C05CD"/>
    <w:rsid w:val="000D554D"/>
    <w:rsid w:val="000D70D0"/>
    <w:rsid w:val="000E20DB"/>
    <w:rsid w:val="000F2EE1"/>
    <w:rsid w:val="000F5C80"/>
    <w:rsid w:val="0010114C"/>
    <w:rsid w:val="001039F6"/>
    <w:rsid w:val="00104AED"/>
    <w:rsid w:val="00106133"/>
    <w:rsid w:val="00110889"/>
    <w:rsid w:val="0011416F"/>
    <w:rsid w:val="00116535"/>
    <w:rsid w:val="0011786F"/>
    <w:rsid w:val="001319F6"/>
    <w:rsid w:val="00132939"/>
    <w:rsid w:val="00140C14"/>
    <w:rsid w:val="00143FD0"/>
    <w:rsid w:val="0014522B"/>
    <w:rsid w:val="001505DA"/>
    <w:rsid w:val="00152A70"/>
    <w:rsid w:val="00163E68"/>
    <w:rsid w:val="0016592E"/>
    <w:rsid w:val="00172D90"/>
    <w:rsid w:val="001753FF"/>
    <w:rsid w:val="00175694"/>
    <w:rsid w:val="001839EC"/>
    <w:rsid w:val="00186FA8"/>
    <w:rsid w:val="001925AD"/>
    <w:rsid w:val="00192E31"/>
    <w:rsid w:val="00196060"/>
    <w:rsid w:val="001A112F"/>
    <w:rsid w:val="001A28BB"/>
    <w:rsid w:val="001A2FB7"/>
    <w:rsid w:val="001A7E51"/>
    <w:rsid w:val="001B0988"/>
    <w:rsid w:val="001C2B8E"/>
    <w:rsid w:val="001C4A42"/>
    <w:rsid w:val="001D179B"/>
    <w:rsid w:val="001D5BD9"/>
    <w:rsid w:val="001D7722"/>
    <w:rsid w:val="001D7C64"/>
    <w:rsid w:val="001E1E85"/>
    <w:rsid w:val="001E3BD6"/>
    <w:rsid w:val="001E49D0"/>
    <w:rsid w:val="001E66FA"/>
    <w:rsid w:val="001E7C89"/>
    <w:rsid w:val="001F3DDE"/>
    <w:rsid w:val="001F5A71"/>
    <w:rsid w:val="00201400"/>
    <w:rsid w:val="00202F25"/>
    <w:rsid w:val="00216D0E"/>
    <w:rsid w:val="00225F5B"/>
    <w:rsid w:val="0024067C"/>
    <w:rsid w:val="00247D3D"/>
    <w:rsid w:val="002507CD"/>
    <w:rsid w:val="002559CE"/>
    <w:rsid w:val="002678CE"/>
    <w:rsid w:val="00270B59"/>
    <w:rsid w:val="002724E2"/>
    <w:rsid w:val="00272C16"/>
    <w:rsid w:val="002747E3"/>
    <w:rsid w:val="00276DD6"/>
    <w:rsid w:val="00282356"/>
    <w:rsid w:val="00284623"/>
    <w:rsid w:val="00295FC2"/>
    <w:rsid w:val="002A110F"/>
    <w:rsid w:val="002A3DA7"/>
    <w:rsid w:val="002A461C"/>
    <w:rsid w:val="002A4770"/>
    <w:rsid w:val="002B0972"/>
    <w:rsid w:val="002B1064"/>
    <w:rsid w:val="002B3149"/>
    <w:rsid w:val="002B3BD8"/>
    <w:rsid w:val="002C063D"/>
    <w:rsid w:val="002C4333"/>
    <w:rsid w:val="002C4FBE"/>
    <w:rsid w:val="002C571C"/>
    <w:rsid w:val="002C58EE"/>
    <w:rsid w:val="002C64E5"/>
    <w:rsid w:val="002D1E92"/>
    <w:rsid w:val="002D2A97"/>
    <w:rsid w:val="002D4B34"/>
    <w:rsid w:val="002E144A"/>
    <w:rsid w:val="002F70E3"/>
    <w:rsid w:val="002F7BD3"/>
    <w:rsid w:val="00300FE7"/>
    <w:rsid w:val="003050CE"/>
    <w:rsid w:val="00310F77"/>
    <w:rsid w:val="0031262E"/>
    <w:rsid w:val="0031401C"/>
    <w:rsid w:val="00320C3E"/>
    <w:rsid w:val="00326BC1"/>
    <w:rsid w:val="00344B9E"/>
    <w:rsid w:val="00364511"/>
    <w:rsid w:val="003673B2"/>
    <w:rsid w:val="00367E6C"/>
    <w:rsid w:val="00376B0D"/>
    <w:rsid w:val="00381314"/>
    <w:rsid w:val="00387DD0"/>
    <w:rsid w:val="003903FE"/>
    <w:rsid w:val="0039465B"/>
    <w:rsid w:val="003950CB"/>
    <w:rsid w:val="00396521"/>
    <w:rsid w:val="003A2878"/>
    <w:rsid w:val="003A3332"/>
    <w:rsid w:val="003A376F"/>
    <w:rsid w:val="003A3C57"/>
    <w:rsid w:val="003A650E"/>
    <w:rsid w:val="003A6E6A"/>
    <w:rsid w:val="003A7DD5"/>
    <w:rsid w:val="003B2014"/>
    <w:rsid w:val="003C442F"/>
    <w:rsid w:val="003D42E4"/>
    <w:rsid w:val="003E2D7B"/>
    <w:rsid w:val="003E31AA"/>
    <w:rsid w:val="003F0386"/>
    <w:rsid w:val="003F085F"/>
    <w:rsid w:val="003F44E3"/>
    <w:rsid w:val="003F6424"/>
    <w:rsid w:val="0040115D"/>
    <w:rsid w:val="004076CB"/>
    <w:rsid w:val="00430671"/>
    <w:rsid w:val="004425D8"/>
    <w:rsid w:val="004444D4"/>
    <w:rsid w:val="00453538"/>
    <w:rsid w:val="00454DF1"/>
    <w:rsid w:val="00462203"/>
    <w:rsid w:val="0046295B"/>
    <w:rsid w:val="00477D91"/>
    <w:rsid w:val="0049135E"/>
    <w:rsid w:val="00491908"/>
    <w:rsid w:val="00493B39"/>
    <w:rsid w:val="00494B0C"/>
    <w:rsid w:val="0049784C"/>
    <w:rsid w:val="004A7F51"/>
    <w:rsid w:val="004B17AF"/>
    <w:rsid w:val="004B2565"/>
    <w:rsid w:val="004C0EDA"/>
    <w:rsid w:val="004C204C"/>
    <w:rsid w:val="004C76B4"/>
    <w:rsid w:val="004C7EB8"/>
    <w:rsid w:val="004D2194"/>
    <w:rsid w:val="004D7A01"/>
    <w:rsid w:val="004E1487"/>
    <w:rsid w:val="004E6E3D"/>
    <w:rsid w:val="004F415A"/>
    <w:rsid w:val="004F50B8"/>
    <w:rsid w:val="004F7680"/>
    <w:rsid w:val="005038A7"/>
    <w:rsid w:val="00526D5A"/>
    <w:rsid w:val="00532512"/>
    <w:rsid w:val="00536F31"/>
    <w:rsid w:val="00540479"/>
    <w:rsid w:val="00546A27"/>
    <w:rsid w:val="00554B8C"/>
    <w:rsid w:val="0055589B"/>
    <w:rsid w:val="00560F9C"/>
    <w:rsid w:val="0056200D"/>
    <w:rsid w:val="00563C88"/>
    <w:rsid w:val="00563E79"/>
    <w:rsid w:val="005667ED"/>
    <w:rsid w:val="005672D3"/>
    <w:rsid w:val="00567DEF"/>
    <w:rsid w:val="00575FF2"/>
    <w:rsid w:val="005766D3"/>
    <w:rsid w:val="00577DDC"/>
    <w:rsid w:val="005950EA"/>
    <w:rsid w:val="005A1530"/>
    <w:rsid w:val="005A5339"/>
    <w:rsid w:val="005A54E2"/>
    <w:rsid w:val="005A578D"/>
    <w:rsid w:val="005A5C15"/>
    <w:rsid w:val="005A76F1"/>
    <w:rsid w:val="005A7EF4"/>
    <w:rsid w:val="005B13E3"/>
    <w:rsid w:val="005B7AB5"/>
    <w:rsid w:val="005C3B9C"/>
    <w:rsid w:val="005C762A"/>
    <w:rsid w:val="005D02FE"/>
    <w:rsid w:val="005D05DD"/>
    <w:rsid w:val="005D366D"/>
    <w:rsid w:val="005D37EF"/>
    <w:rsid w:val="005D787C"/>
    <w:rsid w:val="005E42A8"/>
    <w:rsid w:val="005E4B52"/>
    <w:rsid w:val="005F6B3A"/>
    <w:rsid w:val="006031A3"/>
    <w:rsid w:val="0061050C"/>
    <w:rsid w:val="00610F22"/>
    <w:rsid w:val="00615166"/>
    <w:rsid w:val="006173DE"/>
    <w:rsid w:val="0062182D"/>
    <w:rsid w:val="00623B77"/>
    <w:rsid w:val="006279F5"/>
    <w:rsid w:val="00630390"/>
    <w:rsid w:val="00630CAF"/>
    <w:rsid w:val="006329D0"/>
    <w:rsid w:val="00641862"/>
    <w:rsid w:val="006431A0"/>
    <w:rsid w:val="0064368E"/>
    <w:rsid w:val="00647D1F"/>
    <w:rsid w:val="00654D3F"/>
    <w:rsid w:val="00660E88"/>
    <w:rsid w:val="00662A08"/>
    <w:rsid w:val="00662F19"/>
    <w:rsid w:val="00663F6F"/>
    <w:rsid w:val="006663F3"/>
    <w:rsid w:val="00670D94"/>
    <w:rsid w:val="0067589E"/>
    <w:rsid w:val="0068326B"/>
    <w:rsid w:val="00683391"/>
    <w:rsid w:val="00684476"/>
    <w:rsid w:val="006935B2"/>
    <w:rsid w:val="00695ACC"/>
    <w:rsid w:val="006A1D19"/>
    <w:rsid w:val="006A4214"/>
    <w:rsid w:val="006B1EC0"/>
    <w:rsid w:val="006B432E"/>
    <w:rsid w:val="006B4586"/>
    <w:rsid w:val="006C17FA"/>
    <w:rsid w:val="006E02D6"/>
    <w:rsid w:val="006E4148"/>
    <w:rsid w:val="006F1333"/>
    <w:rsid w:val="006F298E"/>
    <w:rsid w:val="006F67B8"/>
    <w:rsid w:val="006F7F0D"/>
    <w:rsid w:val="007040DE"/>
    <w:rsid w:val="0071319B"/>
    <w:rsid w:val="00714168"/>
    <w:rsid w:val="00733EA2"/>
    <w:rsid w:val="007356F9"/>
    <w:rsid w:val="00737365"/>
    <w:rsid w:val="00744184"/>
    <w:rsid w:val="00747916"/>
    <w:rsid w:val="0075714E"/>
    <w:rsid w:val="00762E0E"/>
    <w:rsid w:val="00763480"/>
    <w:rsid w:val="007659AD"/>
    <w:rsid w:val="00766C20"/>
    <w:rsid w:val="00770EA6"/>
    <w:rsid w:val="00776D9F"/>
    <w:rsid w:val="00783164"/>
    <w:rsid w:val="00783820"/>
    <w:rsid w:val="007A01D9"/>
    <w:rsid w:val="007A65A6"/>
    <w:rsid w:val="007B29F2"/>
    <w:rsid w:val="007B40E0"/>
    <w:rsid w:val="007B5250"/>
    <w:rsid w:val="007D0CE4"/>
    <w:rsid w:val="007D6459"/>
    <w:rsid w:val="007D7CB1"/>
    <w:rsid w:val="007E4AA9"/>
    <w:rsid w:val="007E7400"/>
    <w:rsid w:val="007F0E8B"/>
    <w:rsid w:val="007F2332"/>
    <w:rsid w:val="007F5595"/>
    <w:rsid w:val="008117D3"/>
    <w:rsid w:val="00813453"/>
    <w:rsid w:val="00813AB7"/>
    <w:rsid w:val="008163F9"/>
    <w:rsid w:val="008271A1"/>
    <w:rsid w:val="00831071"/>
    <w:rsid w:val="008362BA"/>
    <w:rsid w:val="00837725"/>
    <w:rsid w:val="0085003E"/>
    <w:rsid w:val="00854E07"/>
    <w:rsid w:val="00855D62"/>
    <w:rsid w:val="00861ED2"/>
    <w:rsid w:val="00867B46"/>
    <w:rsid w:val="00880DA6"/>
    <w:rsid w:val="0088720B"/>
    <w:rsid w:val="00890C45"/>
    <w:rsid w:val="008A02B6"/>
    <w:rsid w:val="008A3379"/>
    <w:rsid w:val="008A717A"/>
    <w:rsid w:val="008B05AB"/>
    <w:rsid w:val="008B0C7B"/>
    <w:rsid w:val="008B6A50"/>
    <w:rsid w:val="008C40FB"/>
    <w:rsid w:val="008D085C"/>
    <w:rsid w:val="008D17C5"/>
    <w:rsid w:val="008D5395"/>
    <w:rsid w:val="008E5C6D"/>
    <w:rsid w:val="008E6F78"/>
    <w:rsid w:val="008F0166"/>
    <w:rsid w:val="00901771"/>
    <w:rsid w:val="0090240A"/>
    <w:rsid w:val="00903DF3"/>
    <w:rsid w:val="00905638"/>
    <w:rsid w:val="009067DC"/>
    <w:rsid w:val="009068A1"/>
    <w:rsid w:val="00911B1E"/>
    <w:rsid w:val="009128D0"/>
    <w:rsid w:val="009225BB"/>
    <w:rsid w:val="0092375B"/>
    <w:rsid w:val="00931850"/>
    <w:rsid w:val="00935232"/>
    <w:rsid w:val="009356FC"/>
    <w:rsid w:val="00945DAB"/>
    <w:rsid w:val="0096163E"/>
    <w:rsid w:val="00965783"/>
    <w:rsid w:val="00972D24"/>
    <w:rsid w:val="00986747"/>
    <w:rsid w:val="00990E0D"/>
    <w:rsid w:val="00992D51"/>
    <w:rsid w:val="009A122C"/>
    <w:rsid w:val="009A1DE8"/>
    <w:rsid w:val="009A4423"/>
    <w:rsid w:val="009A75D7"/>
    <w:rsid w:val="009A7DC7"/>
    <w:rsid w:val="009B0460"/>
    <w:rsid w:val="009C6175"/>
    <w:rsid w:val="009D1C90"/>
    <w:rsid w:val="009D53CD"/>
    <w:rsid w:val="009E14FD"/>
    <w:rsid w:val="009E5E52"/>
    <w:rsid w:val="009F1EC1"/>
    <w:rsid w:val="009F3363"/>
    <w:rsid w:val="009F5421"/>
    <w:rsid w:val="00A05700"/>
    <w:rsid w:val="00A11115"/>
    <w:rsid w:val="00A13160"/>
    <w:rsid w:val="00A1736C"/>
    <w:rsid w:val="00A2397E"/>
    <w:rsid w:val="00A377EC"/>
    <w:rsid w:val="00A401AE"/>
    <w:rsid w:val="00A41032"/>
    <w:rsid w:val="00A46402"/>
    <w:rsid w:val="00A6536D"/>
    <w:rsid w:val="00A6721F"/>
    <w:rsid w:val="00A702BD"/>
    <w:rsid w:val="00A81C43"/>
    <w:rsid w:val="00A82625"/>
    <w:rsid w:val="00A84B59"/>
    <w:rsid w:val="00A84C8D"/>
    <w:rsid w:val="00A905C4"/>
    <w:rsid w:val="00A916BA"/>
    <w:rsid w:val="00A9727A"/>
    <w:rsid w:val="00A976DE"/>
    <w:rsid w:val="00AA2D9B"/>
    <w:rsid w:val="00AA44C5"/>
    <w:rsid w:val="00AA5555"/>
    <w:rsid w:val="00AA7BCC"/>
    <w:rsid w:val="00AB19C0"/>
    <w:rsid w:val="00AB40A5"/>
    <w:rsid w:val="00AC3FE7"/>
    <w:rsid w:val="00AC66E7"/>
    <w:rsid w:val="00AE2424"/>
    <w:rsid w:val="00AF5AB2"/>
    <w:rsid w:val="00B05010"/>
    <w:rsid w:val="00B0608F"/>
    <w:rsid w:val="00B13B5F"/>
    <w:rsid w:val="00B16BC5"/>
    <w:rsid w:val="00B21A11"/>
    <w:rsid w:val="00B2317A"/>
    <w:rsid w:val="00B25AEB"/>
    <w:rsid w:val="00B4066C"/>
    <w:rsid w:val="00B40F90"/>
    <w:rsid w:val="00B504E6"/>
    <w:rsid w:val="00B50774"/>
    <w:rsid w:val="00B51F1F"/>
    <w:rsid w:val="00B56CDF"/>
    <w:rsid w:val="00B701A5"/>
    <w:rsid w:val="00B71739"/>
    <w:rsid w:val="00B94052"/>
    <w:rsid w:val="00B95E36"/>
    <w:rsid w:val="00B9731C"/>
    <w:rsid w:val="00BA311A"/>
    <w:rsid w:val="00BB308D"/>
    <w:rsid w:val="00BB3420"/>
    <w:rsid w:val="00BB4EEB"/>
    <w:rsid w:val="00BB7173"/>
    <w:rsid w:val="00BB74F6"/>
    <w:rsid w:val="00BB7F77"/>
    <w:rsid w:val="00BC2268"/>
    <w:rsid w:val="00BC6B79"/>
    <w:rsid w:val="00BD1AA5"/>
    <w:rsid w:val="00BD47E8"/>
    <w:rsid w:val="00BE2CAB"/>
    <w:rsid w:val="00BE41A7"/>
    <w:rsid w:val="00BE74C9"/>
    <w:rsid w:val="00BF17E8"/>
    <w:rsid w:val="00BF1825"/>
    <w:rsid w:val="00BF309F"/>
    <w:rsid w:val="00C01360"/>
    <w:rsid w:val="00C01384"/>
    <w:rsid w:val="00C122A4"/>
    <w:rsid w:val="00C1522C"/>
    <w:rsid w:val="00C15A70"/>
    <w:rsid w:val="00C2369C"/>
    <w:rsid w:val="00C243FA"/>
    <w:rsid w:val="00C25BA6"/>
    <w:rsid w:val="00C3229A"/>
    <w:rsid w:val="00C34298"/>
    <w:rsid w:val="00C3471A"/>
    <w:rsid w:val="00C34ECF"/>
    <w:rsid w:val="00C35868"/>
    <w:rsid w:val="00C51A2E"/>
    <w:rsid w:val="00C559EC"/>
    <w:rsid w:val="00C600AB"/>
    <w:rsid w:val="00C71A06"/>
    <w:rsid w:val="00C755C8"/>
    <w:rsid w:val="00C819D9"/>
    <w:rsid w:val="00C84303"/>
    <w:rsid w:val="00C8496F"/>
    <w:rsid w:val="00C9123C"/>
    <w:rsid w:val="00C9182A"/>
    <w:rsid w:val="00C94DA1"/>
    <w:rsid w:val="00CA0D1E"/>
    <w:rsid w:val="00CA1C1C"/>
    <w:rsid w:val="00CC02F7"/>
    <w:rsid w:val="00CC54ED"/>
    <w:rsid w:val="00CC5AA2"/>
    <w:rsid w:val="00CC5C52"/>
    <w:rsid w:val="00CD0BAC"/>
    <w:rsid w:val="00CD13B3"/>
    <w:rsid w:val="00CD1D9B"/>
    <w:rsid w:val="00CD4228"/>
    <w:rsid w:val="00CD49CA"/>
    <w:rsid w:val="00CD4FB1"/>
    <w:rsid w:val="00CD6D50"/>
    <w:rsid w:val="00CE3146"/>
    <w:rsid w:val="00CE3278"/>
    <w:rsid w:val="00CE6DF6"/>
    <w:rsid w:val="00CE73EA"/>
    <w:rsid w:val="00D00B12"/>
    <w:rsid w:val="00D04C96"/>
    <w:rsid w:val="00D1327B"/>
    <w:rsid w:val="00D158E2"/>
    <w:rsid w:val="00D16CC9"/>
    <w:rsid w:val="00D244E3"/>
    <w:rsid w:val="00D2582C"/>
    <w:rsid w:val="00D3271D"/>
    <w:rsid w:val="00D33B14"/>
    <w:rsid w:val="00D36451"/>
    <w:rsid w:val="00D41D3B"/>
    <w:rsid w:val="00D50ED7"/>
    <w:rsid w:val="00D55AC7"/>
    <w:rsid w:val="00D618D4"/>
    <w:rsid w:val="00D619AE"/>
    <w:rsid w:val="00D62F2F"/>
    <w:rsid w:val="00D631E7"/>
    <w:rsid w:val="00D65C0F"/>
    <w:rsid w:val="00D671A9"/>
    <w:rsid w:val="00D67759"/>
    <w:rsid w:val="00D70DDF"/>
    <w:rsid w:val="00D73E93"/>
    <w:rsid w:val="00D84C06"/>
    <w:rsid w:val="00D84CEE"/>
    <w:rsid w:val="00D856EB"/>
    <w:rsid w:val="00D92051"/>
    <w:rsid w:val="00D94357"/>
    <w:rsid w:val="00D97BE9"/>
    <w:rsid w:val="00D97C29"/>
    <w:rsid w:val="00DA64E7"/>
    <w:rsid w:val="00DC0C93"/>
    <w:rsid w:val="00DC1FBD"/>
    <w:rsid w:val="00DC2D9E"/>
    <w:rsid w:val="00DC3643"/>
    <w:rsid w:val="00DE15DE"/>
    <w:rsid w:val="00DE272D"/>
    <w:rsid w:val="00DE7142"/>
    <w:rsid w:val="00DE7557"/>
    <w:rsid w:val="00DE7E93"/>
    <w:rsid w:val="00DF3011"/>
    <w:rsid w:val="00DF35CE"/>
    <w:rsid w:val="00DF5C67"/>
    <w:rsid w:val="00E00BBE"/>
    <w:rsid w:val="00E02A7A"/>
    <w:rsid w:val="00E04F62"/>
    <w:rsid w:val="00E075C6"/>
    <w:rsid w:val="00E100D5"/>
    <w:rsid w:val="00E13DD5"/>
    <w:rsid w:val="00E2681D"/>
    <w:rsid w:val="00E3372D"/>
    <w:rsid w:val="00E33932"/>
    <w:rsid w:val="00E41E10"/>
    <w:rsid w:val="00E4342A"/>
    <w:rsid w:val="00E450D5"/>
    <w:rsid w:val="00E467DE"/>
    <w:rsid w:val="00E47098"/>
    <w:rsid w:val="00E47CCE"/>
    <w:rsid w:val="00E51736"/>
    <w:rsid w:val="00E51984"/>
    <w:rsid w:val="00E52049"/>
    <w:rsid w:val="00E53F8C"/>
    <w:rsid w:val="00E56939"/>
    <w:rsid w:val="00E5788B"/>
    <w:rsid w:val="00E70120"/>
    <w:rsid w:val="00E70E74"/>
    <w:rsid w:val="00E72753"/>
    <w:rsid w:val="00E81131"/>
    <w:rsid w:val="00E85855"/>
    <w:rsid w:val="00E862F4"/>
    <w:rsid w:val="00E91992"/>
    <w:rsid w:val="00E93D02"/>
    <w:rsid w:val="00E961FE"/>
    <w:rsid w:val="00E96EE4"/>
    <w:rsid w:val="00EA773A"/>
    <w:rsid w:val="00EB6B62"/>
    <w:rsid w:val="00EB775B"/>
    <w:rsid w:val="00EC4056"/>
    <w:rsid w:val="00ED115A"/>
    <w:rsid w:val="00ED1942"/>
    <w:rsid w:val="00ED4C25"/>
    <w:rsid w:val="00EE3917"/>
    <w:rsid w:val="00EF3172"/>
    <w:rsid w:val="00EF3430"/>
    <w:rsid w:val="00EF6B00"/>
    <w:rsid w:val="00F01605"/>
    <w:rsid w:val="00F05C04"/>
    <w:rsid w:val="00F10286"/>
    <w:rsid w:val="00F12351"/>
    <w:rsid w:val="00F147C0"/>
    <w:rsid w:val="00F16A4B"/>
    <w:rsid w:val="00F16A5E"/>
    <w:rsid w:val="00F20A4B"/>
    <w:rsid w:val="00F20EA1"/>
    <w:rsid w:val="00F37C08"/>
    <w:rsid w:val="00F433BA"/>
    <w:rsid w:val="00F449F3"/>
    <w:rsid w:val="00F52DB1"/>
    <w:rsid w:val="00F533FC"/>
    <w:rsid w:val="00F542B8"/>
    <w:rsid w:val="00F54CC6"/>
    <w:rsid w:val="00F571CB"/>
    <w:rsid w:val="00F57E5A"/>
    <w:rsid w:val="00F61EB7"/>
    <w:rsid w:val="00F634F5"/>
    <w:rsid w:val="00F65F96"/>
    <w:rsid w:val="00F6745B"/>
    <w:rsid w:val="00F674E8"/>
    <w:rsid w:val="00F7070D"/>
    <w:rsid w:val="00F726FE"/>
    <w:rsid w:val="00F73B8B"/>
    <w:rsid w:val="00F74716"/>
    <w:rsid w:val="00F8480B"/>
    <w:rsid w:val="00F91BB0"/>
    <w:rsid w:val="00F9313C"/>
    <w:rsid w:val="00F95F66"/>
    <w:rsid w:val="00F9727D"/>
    <w:rsid w:val="00FA1FAC"/>
    <w:rsid w:val="00FA2491"/>
    <w:rsid w:val="00FA7E6E"/>
    <w:rsid w:val="00FB75BA"/>
    <w:rsid w:val="00FC2BD3"/>
    <w:rsid w:val="00FC6065"/>
    <w:rsid w:val="00FD38D6"/>
    <w:rsid w:val="00FE7A1B"/>
    <w:rsid w:val="00FF3B74"/>
    <w:rsid w:val="00FF53B2"/>
    <w:rsid w:val="00FF68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lace"/>
  <w:smartTagType w:namespaceuri="urn:schemas-microsoft-com:office:smarttags" w:name="country-region"/>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EC1"/>
    <w:pPr>
      <w:tabs>
        <w:tab w:val="left" w:pos="794"/>
        <w:tab w:val="left" w:pos="1191"/>
        <w:tab w:val="left" w:pos="1588"/>
        <w:tab w:val="left" w:pos="1985"/>
      </w:tabs>
      <w:overflowPunct w:val="0"/>
      <w:autoSpaceDE w:val="0"/>
      <w:autoSpaceDN w:val="0"/>
      <w:adjustRightInd w:val="0"/>
      <w:spacing w:before="120"/>
      <w:textAlignment w:val="baseline"/>
    </w:pPr>
    <w:rPr>
      <w:sz w:val="24"/>
      <w:lang w:val="en-GB" w:eastAsia="en-US"/>
    </w:rPr>
  </w:style>
  <w:style w:type="paragraph" w:styleId="1">
    <w:name w:val="heading 1"/>
    <w:aliases w:val="le1,1"/>
    <w:basedOn w:val="a"/>
    <w:next w:val="a"/>
    <w:qFormat/>
    <w:rsid w:val="009F1EC1"/>
    <w:pPr>
      <w:keepNext/>
      <w:keepLines/>
      <w:numPr>
        <w:numId w:val="53"/>
      </w:numPr>
      <w:spacing w:before="360"/>
      <w:outlineLvl w:val="0"/>
    </w:pPr>
    <w:rPr>
      <w:b/>
    </w:rPr>
  </w:style>
  <w:style w:type="paragraph" w:styleId="2">
    <w:name w:val="heading 2"/>
    <w:aliases w:val="UNDERRUBRIK 1-2,le2,h2,2nd level,l2,heading 2+ Indent: Left 0.25 in,2,section,H2"/>
    <w:basedOn w:val="1"/>
    <w:next w:val="a"/>
    <w:qFormat/>
    <w:rsid w:val="009F1EC1"/>
    <w:pPr>
      <w:numPr>
        <w:ilvl w:val="1"/>
      </w:numPr>
      <w:spacing w:before="240"/>
      <w:outlineLvl w:val="1"/>
    </w:pPr>
  </w:style>
  <w:style w:type="paragraph" w:styleId="3">
    <w:name w:val="heading 3"/>
    <w:aliases w:val="3"/>
    <w:basedOn w:val="1"/>
    <w:next w:val="a"/>
    <w:qFormat/>
    <w:rsid w:val="009F1EC1"/>
    <w:pPr>
      <w:numPr>
        <w:ilvl w:val="2"/>
      </w:numPr>
      <w:spacing w:before="160"/>
      <w:outlineLvl w:val="2"/>
    </w:pPr>
  </w:style>
  <w:style w:type="paragraph" w:styleId="4">
    <w:name w:val="heading 4"/>
    <w:aliases w:val="4"/>
    <w:basedOn w:val="3"/>
    <w:next w:val="a"/>
    <w:qFormat/>
    <w:rsid w:val="009F1EC1"/>
    <w:pPr>
      <w:numPr>
        <w:ilvl w:val="3"/>
      </w:numPr>
      <w:tabs>
        <w:tab w:val="clear" w:pos="794"/>
        <w:tab w:val="left" w:pos="1021"/>
      </w:tabs>
      <w:outlineLvl w:val="3"/>
    </w:pPr>
  </w:style>
  <w:style w:type="paragraph" w:styleId="5">
    <w:name w:val="heading 5"/>
    <w:aliases w:val="5"/>
    <w:basedOn w:val="4"/>
    <w:next w:val="a"/>
    <w:qFormat/>
    <w:rsid w:val="009F1EC1"/>
    <w:pPr>
      <w:outlineLvl w:val="4"/>
    </w:pPr>
  </w:style>
  <w:style w:type="paragraph" w:styleId="6">
    <w:name w:val="heading 6"/>
    <w:aliases w:val="6,Criteria,Requirement"/>
    <w:basedOn w:val="4"/>
    <w:next w:val="a"/>
    <w:qFormat/>
    <w:rsid w:val="009F1EC1"/>
    <w:pPr>
      <w:tabs>
        <w:tab w:val="clear" w:pos="1021"/>
        <w:tab w:val="clear" w:pos="1191"/>
      </w:tabs>
      <w:ind w:left="1588" w:hanging="1588"/>
      <w:outlineLvl w:val="5"/>
    </w:pPr>
  </w:style>
  <w:style w:type="paragraph" w:styleId="7">
    <w:name w:val="heading 7"/>
    <w:aliases w:val="Figure caption,7,Objective"/>
    <w:basedOn w:val="6"/>
    <w:next w:val="a"/>
    <w:qFormat/>
    <w:rsid w:val="009F1EC1"/>
    <w:pPr>
      <w:outlineLvl w:val="6"/>
    </w:pPr>
  </w:style>
  <w:style w:type="paragraph" w:styleId="8">
    <w:name w:val="heading 8"/>
    <w:aliases w:val="Table caption,8,Condition"/>
    <w:basedOn w:val="6"/>
    <w:next w:val="a"/>
    <w:qFormat/>
    <w:rsid w:val="009F1EC1"/>
    <w:pPr>
      <w:outlineLvl w:val="7"/>
    </w:pPr>
  </w:style>
  <w:style w:type="paragraph" w:styleId="9">
    <w:name w:val="heading 9"/>
    <w:aliases w:val="9,Cond'l Reqt."/>
    <w:basedOn w:val="6"/>
    <w:next w:val="a"/>
    <w:qFormat/>
    <w:rsid w:val="009F1EC1"/>
    <w:pPr>
      <w:outlineLvl w:val="8"/>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nnexNotitle">
    <w:name w:val="Annex_No &amp; title"/>
    <w:basedOn w:val="a"/>
    <w:next w:val="a"/>
    <w:rsid w:val="009F1EC1"/>
    <w:pPr>
      <w:keepNext/>
      <w:keepLines/>
      <w:spacing w:before="480"/>
      <w:jc w:val="center"/>
    </w:pPr>
    <w:rPr>
      <w:b/>
      <w:sz w:val="28"/>
    </w:rPr>
  </w:style>
  <w:style w:type="character" w:customStyle="1" w:styleId="Appdef">
    <w:name w:val="App_def"/>
    <w:rsid w:val="009F1EC1"/>
    <w:rPr>
      <w:rFonts w:ascii="Times New Roman" w:hAnsi="Times New Roman"/>
      <w:b/>
    </w:rPr>
  </w:style>
  <w:style w:type="character" w:customStyle="1" w:styleId="Appref">
    <w:name w:val="App_ref"/>
    <w:basedOn w:val="a0"/>
    <w:rsid w:val="009F1EC1"/>
  </w:style>
  <w:style w:type="paragraph" w:customStyle="1" w:styleId="AppendixNotitle">
    <w:name w:val="Appendix_No &amp; title"/>
    <w:basedOn w:val="AnnexNotitle"/>
    <w:next w:val="a"/>
    <w:rsid w:val="009F1EC1"/>
  </w:style>
  <w:style w:type="character" w:customStyle="1" w:styleId="Artdef">
    <w:name w:val="Art_def"/>
    <w:rsid w:val="009F1EC1"/>
    <w:rPr>
      <w:rFonts w:ascii="Times New Roman" w:hAnsi="Times New Roman"/>
      <w:b/>
    </w:rPr>
  </w:style>
  <w:style w:type="paragraph" w:customStyle="1" w:styleId="Artheading">
    <w:name w:val="Art_heading"/>
    <w:basedOn w:val="a"/>
    <w:next w:val="a"/>
    <w:rsid w:val="009F1EC1"/>
    <w:pPr>
      <w:spacing w:before="480"/>
      <w:jc w:val="center"/>
    </w:pPr>
    <w:rPr>
      <w:b/>
      <w:sz w:val="28"/>
    </w:rPr>
  </w:style>
  <w:style w:type="paragraph" w:customStyle="1" w:styleId="ArtNo">
    <w:name w:val="Art_No"/>
    <w:basedOn w:val="a"/>
    <w:next w:val="a"/>
    <w:rsid w:val="009F1EC1"/>
    <w:pPr>
      <w:keepNext/>
      <w:keepLines/>
      <w:spacing w:before="480"/>
      <w:jc w:val="center"/>
    </w:pPr>
    <w:rPr>
      <w:caps/>
      <w:sz w:val="28"/>
    </w:rPr>
  </w:style>
  <w:style w:type="character" w:customStyle="1" w:styleId="Artref">
    <w:name w:val="Art_ref"/>
    <w:basedOn w:val="a0"/>
    <w:rsid w:val="009F1EC1"/>
  </w:style>
  <w:style w:type="paragraph" w:customStyle="1" w:styleId="Arttitle">
    <w:name w:val="Art_title"/>
    <w:basedOn w:val="a"/>
    <w:next w:val="a"/>
    <w:rsid w:val="009F1EC1"/>
    <w:pPr>
      <w:keepNext/>
      <w:keepLines/>
      <w:spacing w:before="240"/>
      <w:jc w:val="center"/>
    </w:pPr>
    <w:rPr>
      <w:b/>
      <w:sz w:val="28"/>
    </w:rPr>
  </w:style>
  <w:style w:type="paragraph" w:customStyle="1" w:styleId="ASN1">
    <w:name w:val="ASN.1"/>
    <w:basedOn w:val="a"/>
    <w:rsid w:val="009F1EC1"/>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a"/>
    <w:next w:val="a"/>
    <w:rsid w:val="009F1EC1"/>
    <w:pPr>
      <w:keepNext/>
      <w:keepLines/>
      <w:spacing w:before="160"/>
      <w:ind w:left="794"/>
    </w:pPr>
    <w:rPr>
      <w:i/>
    </w:rPr>
  </w:style>
  <w:style w:type="paragraph" w:customStyle="1" w:styleId="ChapNo">
    <w:name w:val="Chap_No"/>
    <w:basedOn w:val="a"/>
    <w:next w:val="a"/>
    <w:rsid w:val="009F1EC1"/>
    <w:pPr>
      <w:keepNext/>
      <w:keepLines/>
      <w:spacing w:before="480"/>
      <w:jc w:val="center"/>
    </w:pPr>
    <w:rPr>
      <w:b/>
      <w:caps/>
      <w:sz w:val="28"/>
    </w:rPr>
  </w:style>
  <w:style w:type="paragraph" w:customStyle="1" w:styleId="Chaptitle">
    <w:name w:val="Chap_title"/>
    <w:basedOn w:val="a"/>
    <w:next w:val="a"/>
    <w:rsid w:val="009F1EC1"/>
    <w:pPr>
      <w:keepNext/>
      <w:keepLines/>
      <w:spacing w:before="240"/>
      <w:jc w:val="center"/>
    </w:pPr>
    <w:rPr>
      <w:b/>
      <w:sz w:val="28"/>
    </w:rPr>
  </w:style>
  <w:style w:type="character" w:styleId="a3">
    <w:name w:val="endnote reference"/>
    <w:semiHidden/>
    <w:rsid w:val="009F1EC1"/>
    <w:rPr>
      <w:vertAlign w:val="superscript"/>
    </w:rPr>
  </w:style>
  <w:style w:type="paragraph" w:customStyle="1" w:styleId="enumlev1">
    <w:name w:val="enumlev1"/>
    <w:basedOn w:val="a"/>
    <w:rsid w:val="009F1EC1"/>
    <w:pPr>
      <w:spacing w:before="80"/>
      <w:ind w:left="794" w:hanging="794"/>
    </w:pPr>
  </w:style>
  <w:style w:type="paragraph" w:customStyle="1" w:styleId="enumlev2">
    <w:name w:val="enumlev2"/>
    <w:basedOn w:val="enumlev1"/>
    <w:rsid w:val="009F1EC1"/>
    <w:pPr>
      <w:ind w:left="1191" w:hanging="397"/>
    </w:pPr>
  </w:style>
  <w:style w:type="paragraph" w:customStyle="1" w:styleId="enumlev3">
    <w:name w:val="enumlev3"/>
    <w:basedOn w:val="enumlev2"/>
    <w:rsid w:val="009F1EC1"/>
    <w:pPr>
      <w:ind w:left="1588"/>
    </w:pPr>
  </w:style>
  <w:style w:type="paragraph" w:customStyle="1" w:styleId="Equation">
    <w:name w:val="Equation"/>
    <w:basedOn w:val="a"/>
    <w:rsid w:val="009F1EC1"/>
    <w:pPr>
      <w:tabs>
        <w:tab w:val="clear" w:pos="1191"/>
        <w:tab w:val="clear" w:pos="1588"/>
        <w:tab w:val="clear" w:pos="1985"/>
        <w:tab w:val="center" w:pos="4820"/>
        <w:tab w:val="right" w:pos="9639"/>
      </w:tabs>
    </w:pPr>
  </w:style>
  <w:style w:type="paragraph" w:customStyle="1" w:styleId="Equationlegend">
    <w:name w:val="Equation_legend"/>
    <w:basedOn w:val="a"/>
    <w:rsid w:val="009F1EC1"/>
    <w:pPr>
      <w:tabs>
        <w:tab w:val="clear" w:pos="794"/>
        <w:tab w:val="clear" w:pos="1191"/>
        <w:tab w:val="clear" w:pos="1588"/>
        <w:tab w:val="right" w:pos="1814"/>
      </w:tabs>
      <w:spacing w:before="80"/>
      <w:ind w:left="1985" w:hanging="1985"/>
    </w:pPr>
  </w:style>
  <w:style w:type="paragraph" w:customStyle="1" w:styleId="Figure">
    <w:name w:val="Figure"/>
    <w:basedOn w:val="a"/>
    <w:next w:val="a"/>
    <w:rsid w:val="009F1EC1"/>
    <w:pPr>
      <w:keepNext/>
      <w:keepLines/>
      <w:spacing w:before="240" w:after="120"/>
      <w:jc w:val="center"/>
    </w:pPr>
  </w:style>
  <w:style w:type="paragraph" w:customStyle="1" w:styleId="Figurelegend">
    <w:name w:val="Figure_legend"/>
    <w:basedOn w:val="a"/>
    <w:rsid w:val="009F1EC1"/>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a"/>
    <w:next w:val="a"/>
    <w:rsid w:val="009F1EC1"/>
    <w:pPr>
      <w:keepLines/>
      <w:spacing w:before="240" w:after="120"/>
      <w:jc w:val="center"/>
    </w:pPr>
    <w:rPr>
      <w:b/>
    </w:rPr>
  </w:style>
  <w:style w:type="paragraph" w:customStyle="1" w:styleId="FigureNoBR">
    <w:name w:val="Figure_No_BR"/>
    <w:basedOn w:val="a"/>
    <w:next w:val="a"/>
    <w:rsid w:val="009F1EC1"/>
    <w:pPr>
      <w:keepNext/>
      <w:keepLines/>
      <w:spacing w:before="480" w:after="120"/>
      <w:jc w:val="center"/>
    </w:pPr>
    <w:rPr>
      <w:caps/>
    </w:rPr>
  </w:style>
  <w:style w:type="paragraph" w:customStyle="1" w:styleId="TabletitleBR">
    <w:name w:val="Table_title_BR"/>
    <w:basedOn w:val="a"/>
    <w:next w:val="a"/>
    <w:rsid w:val="009F1EC1"/>
    <w:pPr>
      <w:keepNext/>
      <w:keepLines/>
      <w:spacing w:before="0" w:after="120"/>
      <w:jc w:val="center"/>
    </w:pPr>
    <w:rPr>
      <w:b/>
    </w:rPr>
  </w:style>
  <w:style w:type="paragraph" w:customStyle="1" w:styleId="FiguretitleBR">
    <w:name w:val="Figure_title_BR"/>
    <w:basedOn w:val="TabletitleBR"/>
    <w:next w:val="a"/>
    <w:rsid w:val="009F1EC1"/>
    <w:pPr>
      <w:keepNext w:val="0"/>
      <w:spacing w:after="480"/>
    </w:pPr>
  </w:style>
  <w:style w:type="paragraph" w:customStyle="1" w:styleId="Figurewithouttitle">
    <w:name w:val="Figure_without_title"/>
    <w:basedOn w:val="a"/>
    <w:next w:val="a"/>
    <w:rsid w:val="009F1EC1"/>
    <w:pPr>
      <w:keepLines/>
      <w:spacing w:before="240" w:after="120"/>
      <w:jc w:val="center"/>
    </w:pPr>
  </w:style>
  <w:style w:type="paragraph" w:styleId="a4">
    <w:name w:val="footer"/>
    <w:basedOn w:val="a"/>
    <w:rsid w:val="009F1EC1"/>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a4"/>
    <w:rsid w:val="009F1EC1"/>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a"/>
    <w:rsid w:val="009F1EC1"/>
    <w:pPr>
      <w:tabs>
        <w:tab w:val="clear" w:pos="794"/>
        <w:tab w:val="clear" w:pos="1191"/>
        <w:tab w:val="clear" w:pos="1588"/>
        <w:tab w:val="clear" w:pos="1985"/>
        <w:tab w:val="left" w:pos="907"/>
        <w:tab w:val="right" w:pos="8789"/>
        <w:tab w:val="right" w:pos="9639"/>
      </w:tabs>
      <w:spacing w:before="0"/>
    </w:pPr>
    <w:rPr>
      <w:b/>
      <w:sz w:val="22"/>
    </w:rPr>
  </w:style>
  <w:style w:type="character" w:styleId="a5">
    <w:name w:val="footnote reference"/>
    <w:semiHidden/>
    <w:rsid w:val="009F1EC1"/>
    <w:rPr>
      <w:position w:val="6"/>
      <w:sz w:val="18"/>
    </w:rPr>
  </w:style>
  <w:style w:type="paragraph" w:customStyle="1" w:styleId="Note">
    <w:name w:val="Note"/>
    <w:basedOn w:val="a"/>
    <w:rsid w:val="009F1EC1"/>
    <w:pPr>
      <w:spacing w:before="80"/>
    </w:pPr>
  </w:style>
  <w:style w:type="paragraph" w:styleId="a6">
    <w:name w:val="footnote text"/>
    <w:basedOn w:val="Note"/>
    <w:link w:val="a7"/>
    <w:semiHidden/>
    <w:rsid w:val="009F1EC1"/>
    <w:pPr>
      <w:keepLines/>
      <w:tabs>
        <w:tab w:val="left" w:pos="255"/>
      </w:tabs>
      <w:ind w:left="255" w:hanging="255"/>
    </w:pPr>
  </w:style>
  <w:style w:type="paragraph" w:customStyle="1" w:styleId="Formal">
    <w:name w:val="Formal"/>
    <w:basedOn w:val="ASN1"/>
    <w:rsid w:val="009F1EC1"/>
    <w:rPr>
      <w:b w:val="0"/>
    </w:rPr>
  </w:style>
  <w:style w:type="paragraph" w:styleId="a8">
    <w:name w:val="header"/>
    <w:aliases w:val="h,Header/Footer"/>
    <w:basedOn w:val="a"/>
    <w:link w:val="a9"/>
    <w:rsid w:val="009F1EC1"/>
    <w:pPr>
      <w:tabs>
        <w:tab w:val="clear" w:pos="794"/>
        <w:tab w:val="clear" w:pos="1191"/>
        <w:tab w:val="clear" w:pos="1588"/>
        <w:tab w:val="clear" w:pos="1985"/>
      </w:tabs>
      <w:spacing w:before="0"/>
      <w:jc w:val="center"/>
    </w:pPr>
    <w:rPr>
      <w:sz w:val="18"/>
    </w:rPr>
  </w:style>
  <w:style w:type="paragraph" w:customStyle="1" w:styleId="Headingb">
    <w:name w:val="Heading_b"/>
    <w:basedOn w:val="a"/>
    <w:next w:val="a"/>
    <w:rsid w:val="009F1EC1"/>
    <w:pPr>
      <w:keepNext/>
      <w:spacing w:before="160"/>
    </w:pPr>
    <w:rPr>
      <w:b/>
    </w:rPr>
  </w:style>
  <w:style w:type="paragraph" w:customStyle="1" w:styleId="Headingi">
    <w:name w:val="Heading_i"/>
    <w:basedOn w:val="a"/>
    <w:next w:val="a"/>
    <w:rsid w:val="009F1EC1"/>
    <w:pPr>
      <w:keepNext/>
      <w:spacing w:before="160"/>
    </w:pPr>
    <w:rPr>
      <w:i/>
    </w:rPr>
  </w:style>
  <w:style w:type="paragraph" w:styleId="10">
    <w:name w:val="index 1"/>
    <w:basedOn w:val="a"/>
    <w:next w:val="a"/>
    <w:semiHidden/>
    <w:rsid w:val="009F1EC1"/>
  </w:style>
  <w:style w:type="paragraph" w:styleId="20">
    <w:name w:val="index 2"/>
    <w:basedOn w:val="a"/>
    <w:next w:val="a"/>
    <w:semiHidden/>
    <w:rsid w:val="009F1EC1"/>
    <w:pPr>
      <w:ind w:left="283"/>
    </w:pPr>
  </w:style>
  <w:style w:type="paragraph" w:styleId="30">
    <w:name w:val="index 3"/>
    <w:basedOn w:val="a"/>
    <w:next w:val="a"/>
    <w:semiHidden/>
    <w:rsid w:val="009F1EC1"/>
    <w:pPr>
      <w:ind w:left="566"/>
    </w:pPr>
  </w:style>
  <w:style w:type="paragraph" w:customStyle="1" w:styleId="Normalaftertitle">
    <w:name w:val="Normal_after_title"/>
    <w:basedOn w:val="a"/>
    <w:next w:val="a"/>
    <w:rsid w:val="009F1EC1"/>
    <w:pPr>
      <w:spacing w:before="360"/>
    </w:pPr>
  </w:style>
  <w:style w:type="character" w:styleId="aa">
    <w:name w:val="page number"/>
    <w:basedOn w:val="a0"/>
    <w:rsid w:val="009F1EC1"/>
  </w:style>
  <w:style w:type="paragraph" w:customStyle="1" w:styleId="PartNo">
    <w:name w:val="Part_No"/>
    <w:basedOn w:val="a"/>
    <w:next w:val="a"/>
    <w:rsid w:val="009F1EC1"/>
    <w:pPr>
      <w:keepNext/>
      <w:keepLines/>
      <w:spacing w:before="480" w:after="80"/>
      <w:jc w:val="center"/>
    </w:pPr>
    <w:rPr>
      <w:caps/>
      <w:sz w:val="28"/>
    </w:rPr>
  </w:style>
  <w:style w:type="paragraph" w:customStyle="1" w:styleId="Partref">
    <w:name w:val="Part_ref"/>
    <w:basedOn w:val="a"/>
    <w:next w:val="a"/>
    <w:rsid w:val="009F1EC1"/>
    <w:pPr>
      <w:keepNext/>
      <w:keepLines/>
      <w:spacing w:before="280"/>
      <w:jc w:val="center"/>
    </w:pPr>
  </w:style>
  <w:style w:type="paragraph" w:customStyle="1" w:styleId="Parttitle">
    <w:name w:val="Part_title"/>
    <w:basedOn w:val="a"/>
    <w:next w:val="Normalaftertitle"/>
    <w:rsid w:val="009F1EC1"/>
    <w:pPr>
      <w:keepNext/>
      <w:keepLines/>
      <w:spacing w:before="240" w:after="280"/>
      <w:jc w:val="center"/>
    </w:pPr>
    <w:rPr>
      <w:b/>
      <w:sz w:val="28"/>
    </w:rPr>
  </w:style>
  <w:style w:type="paragraph" w:customStyle="1" w:styleId="Recdate">
    <w:name w:val="Rec_date"/>
    <w:basedOn w:val="a"/>
    <w:next w:val="Normalaftertitle"/>
    <w:rsid w:val="009F1EC1"/>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9F1EC1"/>
  </w:style>
  <w:style w:type="paragraph" w:customStyle="1" w:styleId="RecNo">
    <w:name w:val="Rec_No"/>
    <w:basedOn w:val="a"/>
    <w:next w:val="a"/>
    <w:rsid w:val="009F1EC1"/>
    <w:pPr>
      <w:keepNext/>
      <w:keepLines/>
      <w:spacing w:before="0"/>
    </w:pPr>
    <w:rPr>
      <w:b/>
      <w:sz w:val="28"/>
    </w:rPr>
  </w:style>
  <w:style w:type="paragraph" w:customStyle="1" w:styleId="QuestionNo">
    <w:name w:val="Question_No"/>
    <w:basedOn w:val="RecNo"/>
    <w:next w:val="a"/>
    <w:rsid w:val="009F1EC1"/>
  </w:style>
  <w:style w:type="paragraph" w:customStyle="1" w:styleId="RecNoBR">
    <w:name w:val="Rec_No_BR"/>
    <w:basedOn w:val="a"/>
    <w:next w:val="a"/>
    <w:rsid w:val="009F1EC1"/>
    <w:pPr>
      <w:keepNext/>
      <w:keepLines/>
      <w:spacing w:before="480"/>
      <w:jc w:val="center"/>
    </w:pPr>
    <w:rPr>
      <w:caps/>
      <w:sz w:val="28"/>
    </w:rPr>
  </w:style>
  <w:style w:type="paragraph" w:customStyle="1" w:styleId="QuestionNoBR">
    <w:name w:val="Question_No_BR"/>
    <w:basedOn w:val="RecNoBR"/>
    <w:next w:val="a"/>
    <w:rsid w:val="009F1EC1"/>
  </w:style>
  <w:style w:type="paragraph" w:customStyle="1" w:styleId="Recref">
    <w:name w:val="Rec_ref"/>
    <w:basedOn w:val="a"/>
    <w:next w:val="Recdate"/>
    <w:rsid w:val="009F1EC1"/>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9F1EC1"/>
  </w:style>
  <w:style w:type="paragraph" w:customStyle="1" w:styleId="Rectitle">
    <w:name w:val="Rec_title"/>
    <w:basedOn w:val="a"/>
    <w:next w:val="Normalaftertitle"/>
    <w:rsid w:val="009F1EC1"/>
    <w:pPr>
      <w:keepNext/>
      <w:keepLines/>
      <w:spacing w:before="360"/>
      <w:jc w:val="center"/>
    </w:pPr>
    <w:rPr>
      <w:b/>
      <w:sz w:val="28"/>
    </w:rPr>
  </w:style>
  <w:style w:type="paragraph" w:customStyle="1" w:styleId="Questiontitle">
    <w:name w:val="Question_title"/>
    <w:basedOn w:val="Rectitle"/>
    <w:next w:val="Questionref"/>
    <w:rsid w:val="009F1EC1"/>
  </w:style>
  <w:style w:type="character" w:customStyle="1" w:styleId="Recdef">
    <w:name w:val="Rec_def"/>
    <w:rsid w:val="009F1EC1"/>
    <w:rPr>
      <w:b/>
    </w:rPr>
  </w:style>
  <w:style w:type="paragraph" w:customStyle="1" w:styleId="Reftext">
    <w:name w:val="Ref_text"/>
    <w:basedOn w:val="a"/>
    <w:rsid w:val="009F1EC1"/>
    <w:pPr>
      <w:ind w:left="794" w:hanging="794"/>
    </w:pPr>
  </w:style>
  <w:style w:type="paragraph" w:customStyle="1" w:styleId="Reftitle">
    <w:name w:val="Ref_title"/>
    <w:basedOn w:val="a"/>
    <w:next w:val="Reftext"/>
    <w:rsid w:val="009F1EC1"/>
    <w:pPr>
      <w:spacing w:before="480"/>
      <w:jc w:val="center"/>
    </w:pPr>
    <w:rPr>
      <w:b/>
    </w:rPr>
  </w:style>
  <w:style w:type="paragraph" w:customStyle="1" w:styleId="Repdate">
    <w:name w:val="Rep_date"/>
    <w:basedOn w:val="Recdate"/>
    <w:next w:val="Normalaftertitle"/>
    <w:rsid w:val="009F1EC1"/>
  </w:style>
  <w:style w:type="paragraph" w:customStyle="1" w:styleId="RepNo">
    <w:name w:val="Rep_No"/>
    <w:basedOn w:val="RecNo"/>
    <w:next w:val="a"/>
    <w:rsid w:val="009F1EC1"/>
  </w:style>
  <w:style w:type="paragraph" w:customStyle="1" w:styleId="RepNoBR">
    <w:name w:val="Rep_No_BR"/>
    <w:basedOn w:val="RecNoBR"/>
    <w:next w:val="a"/>
    <w:rsid w:val="009F1EC1"/>
  </w:style>
  <w:style w:type="paragraph" w:customStyle="1" w:styleId="Repref">
    <w:name w:val="Rep_ref"/>
    <w:basedOn w:val="Recref"/>
    <w:next w:val="Repdate"/>
    <w:rsid w:val="009F1EC1"/>
  </w:style>
  <w:style w:type="paragraph" w:customStyle="1" w:styleId="Reptitle">
    <w:name w:val="Rep_title"/>
    <w:basedOn w:val="Rectitle"/>
    <w:next w:val="Repref"/>
    <w:rsid w:val="009F1EC1"/>
  </w:style>
  <w:style w:type="paragraph" w:customStyle="1" w:styleId="Resdate">
    <w:name w:val="Res_date"/>
    <w:basedOn w:val="Recdate"/>
    <w:next w:val="Normalaftertitle"/>
    <w:rsid w:val="009F1EC1"/>
  </w:style>
  <w:style w:type="character" w:customStyle="1" w:styleId="Resdef">
    <w:name w:val="Res_def"/>
    <w:rsid w:val="009F1EC1"/>
    <w:rPr>
      <w:rFonts w:ascii="Times New Roman" w:hAnsi="Times New Roman"/>
      <w:b/>
    </w:rPr>
  </w:style>
  <w:style w:type="paragraph" w:customStyle="1" w:styleId="ResNo">
    <w:name w:val="Res_No"/>
    <w:basedOn w:val="RecNo"/>
    <w:next w:val="a"/>
    <w:rsid w:val="009F1EC1"/>
  </w:style>
  <w:style w:type="paragraph" w:customStyle="1" w:styleId="ResNoBR">
    <w:name w:val="Res_No_BR"/>
    <w:basedOn w:val="RecNoBR"/>
    <w:next w:val="a"/>
    <w:rsid w:val="009F1EC1"/>
  </w:style>
  <w:style w:type="paragraph" w:customStyle="1" w:styleId="Resref">
    <w:name w:val="Res_ref"/>
    <w:basedOn w:val="Recref"/>
    <w:next w:val="Resdate"/>
    <w:rsid w:val="009F1EC1"/>
  </w:style>
  <w:style w:type="paragraph" w:customStyle="1" w:styleId="Restitle">
    <w:name w:val="Res_title"/>
    <w:basedOn w:val="Rectitle"/>
    <w:next w:val="Resref"/>
    <w:rsid w:val="009F1EC1"/>
  </w:style>
  <w:style w:type="paragraph" w:customStyle="1" w:styleId="Section1">
    <w:name w:val="Section_1"/>
    <w:basedOn w:val="a"/>
    <w:next w:val="a"/>
    <w:rsid w:val="009F1EC1"/>
    <w:pPr>
      <w:tabs>
        <w:tab w:val="clear" w:pos="794"/>
        <w:tab w:val="clear" w:pos="1191"/>
        <w:tab w:val="clear" w:pos="1588"/>
        <w:tab w:val="clear" w:pos="1985"/>
      </w:tabs>
      <w:spacing w:before="624"/>
      <w:jc w:val="center"/>
    </w:pPr>
    <w:rPr>
      <w:b/>
    </w:rPr>
  </w:style>
  <w:style w:type="paragraph" w:customStyle="1" w:styleId="Section2">
    <w:name w:val="Section_2"/>
    <w:basedOn w:val="a"/>
    <w:next w:val="a"/>
    <w:rsid w:val="009F1EC1"/>
    <w:pPr>
      <w:tabs>
        <w:tab w:val="clear" w:pos="794"/>
        <w:tab w:val="clear" w:pos="1191"/>
        <w:tab w:val="clear" w:pos="1588"/>
        <w:tab w:val="clear" w:pos="1985"/>
      </w:tabs>
      <w:spacing w:before="240"/>
      <w:jc w:val="center"/>
    </w:pPr>
    <w:rPr>
      <w:i/>
    </w:rPr>
  </w:style>
  <w:style w:type="paragraph" w:customStyle="1" w:styleId="SectionNo">
    <w:name w:val="Section_No"/>
    <w:basedOn w:val="a"/>
    <w:next w:val="a"/>
    <w:rsid w:val="009F1EC1"/>
    <w:pPr>
      <w:keepNext/>
      <w:keepLines/>
      <w:spacing w:before="480" w:after="80"/>
      <w:jc w:val="center"/>
    </w:pPr>
    <w:rPr>
      <w:caps/>
      <w:sz w:val="28"/>
    </w:rPr>
  </w:style>
  <w:style w:type="paragraph" w:customStyle="1" w:styleId="Sectiontitle">
    <w:name w:val="Section_title"/>
    <w:basedOn w:val="a"/>
    <w:next w:val="Normalaftertitle"/>
    <w:rsid w:val="009F1EC1"/>
    <w:pPr>
      <w:keepNext/>
      <w:keepLines/>
      <w:spacing w:before="480" w:after="280"/>
      <w:jc w:val="center"/>
    </w:pPr>
    <w:rPr>
      <w:b/>
      <w:sz w:val="28"/>
    </w:rPr>
  </w:style>
  <w:style w:type="paragraph" w:customStyle="1" w:styleId="Source">
    <w:name w:val="Source"/>
    <w:basedOn w:val="a"/>
    <w:next w:val="Normalaftertitle"/>
    <w:rsid w:val="009F1EC1"/>
    <w:pPr>
      <w:spacing w:before="840" w:after="200"/>
      <w:jc w:val="center"/>
    </w:pPr>
    <w:rPr>
      <w:b/>
      <w:sz w:val="28"/>
    </w:rPr>
  </w:style>
  <w:style w:type="paragraph" w:customStyle="1" w:styleId="SpecialFooter">
    <w:name w:val="Special Footer"/>
    <w:basedOn w:val="a4"/>
    <w:rsid w:val="009F1EC1"/>
    <w:pPr>
      <w:tabs>
        <w:tab w:val="left" w:pos="567"/>
        <w:tab w:val="left" w:pos="1134"/>
        <w:tab w:val="left" w:pos="1701"/>
        <w:tab w:val="left" w:pos="2268"/>
        <w:tab w:val="left" w:pos="2835"/>
      </w:tabs>
      <w:jc w:val="both"/>
    </w:pPr>
    <w:rPr>
      <w:caps w:val="0"/>
      <w:noProof w:val="0"/>
    </w:rPr>
  </w:style>
  <w:style w:type="character" w:customStyle="1" w:styleId="Tablefreq">
    <w:name w:val="Table_freq"/>
    <w:rsid w:val="009F1EC1"/>
    <w:rPr>
      <w:b/>
      <w:color w:val="auto"/>
    </w:rPr>
  </w:style>
  <w:style w:type="paragraph" w:customStyle="1" w:styleId="Tablehead">
    <w:name w:val="Table_head"/>
    <w:basedOn w:val="a"/>
    <w:next w:val="a"/>
    <w:rsid w:val="009F1EC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a"/>
    <w:rsid w:val="009F1EC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a"/>
    <w:next w:val="Tablehead"/>
    <w:rsid w:val="009F1EC1"/>
    <w:pPr>
      <w:keepNext/>
      <w:keepLines/>
      <w:spacing w:before="360" w:after="120"/>
      <w:jc w:val="center"/>
    </w:pPr>
    <w:rPr>
      <w:b/>
    </w:rPr>
  </w:style>
  <w:style w:type="paragraph" w:customStyle="1" w:styleId="TableNoBR">
    <w:name w:val="Table_No_BR"/>
    <w:basedOn w:val="a"/>
    <w:next w:val="TabletitleBR"/>
    <w:rsid w:val="009F1EC1"/>
    <w:pPr>
      <w:keepNext/>
      <w:spacing w:before="560" w:after="120"/>
      <w:jc w:val="center"/>
    </w:pPr>
    <w:rPr>
      <w:caps/>
    </w:rPr>
  </w:style>
  <w:style w:type="paragraph" w:customStyle="1" w:styleId="Tableref">
    <w:name w:val="Table_ref"/>
    <w:basedOn w:val="a"/>
    <w:next w:val="TabletitleBR"/>
    <w:rsid w:val="009F1EC1"/>
    <w:pPr>
      <w:keepNext/>
      <w:spacing w:before="0" w:after="120"/>
      <w:jc w:val="center"/>
    </w:pPr>
  </w:style>
  <w:style w:type="paragraph" w:customStyle="1" w:styleId="Tabletext">
    <w:name w:val="Table_text"/>
    <w:basedOn w:val="a"/>
    <w:rsid w:val="009F1EC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a"/>
    <w:rsid w:val="009F1E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a"/>
    <w:rsid w:val="009F1EC1"/>
  </w:style>
  <w:style w:type="paragraph" w:customStyle="1" w:styleId="Title3">
    <w:name w:val="Title 3"/>
    <w:basedOn w:val="Title2"/>
    <w:next w:val="a"/>
    <w:rsid w:val="009F1EC1"/>
    <w:rPr>
      <w:caps w:val="0"/>
    </w:rPr>
  </w:style>
  <w:style w:type="paragraph" w:customStyle="1" w:styleId="Title4">
    <w:name w:val="Title 4"/>
    <w:basedOn w:val="Title3"/>
    <w:next w:val="1"/>
    <w:rsid w:val="009F1EC1"/>
    <w:rPr>
      <w:b/>
    </w:rPr>
  </w:style>
  <w:style w:type="paragraph" w:customStyle="1" w:styleId="toc0">
    <w:name w:val="toc 0"/>
    <w:basedOn w:val="a"/>
    <w:next w:val="11"/>
    <w:rsid w:val="009F1EC1"/>
    <w:pPr>
      <w:tabs>
        <w:tab w:val="clear" w:pos="794"/>
        <w:tab w:val="clear" w:pos="1191"/>
        <w:tab w:val="clear" w:pos="1588"/>
        <w:tab w:val="clear" w:pos="1985"/>
        <w:tab w:val="right" w:pos="9639"/>
      </w:tabs>
    </w:pPr>
    <w:rPr>
      <w:b/>
    </w:rPr>
  </w:style>
  <w:style w:type="paragraph" w:styleId="11">
    <w:name w:val="toc 1"/>
    <w:basedOn w:val="a"/>
    <w:uiPriority w:val="39"/>
    <w:qFormat/>
    <w:rsid w:val="009F1EC1"/>
    <w:pPr>
      <w:tabs>
        <w:tab w:val="clear" w:pos="794"/>
        <w:tab w:val="clear" w:pos="1191"/>
        <w:tab w:val="clear" w:pos="1588"/>
        <w:tab w:val="clear" w:pos="1985"/>
      </w:tabs>
      <w:spacing w:before="360"/>
    </w:pPr>
    <w:rPr>
      <w:rFonts w:asciiTheme="majorHAnsi" w:hAnsiTheme="majorHAnsi" w:cstheme="majorHAnsi"/>
      <w:b/>
      <w:bCs/>
      <w:caps/>
      <w:szCs w:val="24"/>
    </w:rPr>
  </w:style>
  <w:style w:type="paragraph" w:styleId="21">
    <w:name w:val="toc 2"/>
    <w:basedOn w:val="11"/>
    <w:uiPriority w:val="39"/>
    <w:qFormat/>
    <w:rsid w:val="009F1EC1"/>
    <w:pPr>
      <w:spacing w:before="240"/>
    </w:pPr>
    <w:rPr>
      <w:rFonts w:asciiTheme="minorHAnsi" w:hAnsiTheme="minorHAnsi" w:cs="Times New Roman"/>
      <w:caps w:val="0"/>
      <w:sz w:val="20"/>
      <w:szCs w:val="20"/>
    </w:rPr>
  </w:style>
  <w:style w:type="paragraph" w:styleId="31">
    <w:name w:val="toc 3"/>
    <w:basedOn w:val="21"/>
    <w:uiPriority w:val="39"/>
    <w:qFormat/>
    <w:rsid w:val="009F1EC1"/>
    <w:pPr>
      <w:spacing w:before="0"/>
      <w:ind w:left="240"/>
    </w:pPr>
    <w:rPr>
      <w:b w:val="0"/>
      <w:bCs w:val="0"/>
    </w:rPr>
  </w:style>
  <w:style w:type="paragraph" w:styleId="40">
    <w:name w:val="toc 4"/>
    <w:basedOn w:val="31"/>
    <w:uiPriority w:val="39"/>
    <w:rsid w:val="009F1EC1"/>
    <w:pPr>
      <w:ind w:left="480"/>
    </w:pPr>
  </w:style>
  <w:style w:type="paragraph" w:styleId="50">
    <w:name w:val="toc 5"/>
    <w:basedOn w:val="40"/>
    <w:uiPriority w:val="39"/>
    <w:rsid w:val="009F1EC1"/>
    <w:pPr>
      <w:ind w:left="720"/>
    </w:pPr>
  </w:style>
  <w:style w:type="paragraph" w:styleId="60">
    <w:name w:val="toc 6"/>
    <w:basedOn w:val="40"/>
    <w:semiHidden/>
    <w:rsid w:val="009F1EC1"/>
    <w:pPr>
      <w:ind w:left="960"/>
    </w:pPr>
  </w:style>
  <w:style w:type="paragraph" w:styleId="70">
    <w:name w:val="toc 7"/>
    <w:basedOn w:val="40"/>
    <w:semiHidden/>
    <w:rsid w:val="009F1EC1"/>
    <w:pPr>
      <w:ind w:left="1200"/>
    </w:pPr>
  </w:style>
  <w:style w:type="paragraph" w:styleId="80">
    <w:name w:val="toc 8"/>
    <w:basedOn w:val="40"/>
    <w:semiHidden/>
    <w:rsid w:val="009F1EC1"/>
    <w:pPr>
      <w:ind w:left="1440"/>
    </w:pPr>
  </w:style>
  <w:style w:type="paragraph" w:customStyle="1" w:styleId="TableText0">
    <w:name w:val="Table_Text"/>
    <w:basedOn w:val="a"/>
    <w:rsid w:val="001329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Style1">
    <w:name w:val="Style1"/>
    <w:basedOn w:val="a"/>
    <w:rsid w:val="00132939"/>
    <w:pPr>
      <w:keepNext/>
      <w:keepLines/>
      <w:tabs>
        <w:tab w:val="clear" w:pos="794"/>
        <w:tab w:val="clear" w:pos="1191"/>
        <w:tab w:val="clear" w:pos="1588"/>
        <w:tab w:val="clear" w:pos="1985"/>
      </w:tabs>
      <w:spacing w:before="0" w:after="120"/>
      <w:ind w:firstLine="32"/>
      <w:jc w:val="center"/>
    </w:pPr>
    <w:rPr>
      <w:b/>
      <w:sz w:val="20"/>
    </w:rPr>
  </w:style>
  <w:style w:type="paragraph" w:customStyle="1" w:styleId="Tabletitle">
    <w:name w:val="Table_title"/>
    <w:basedOn w:val="a"/>
    <w:next w:val="Tabletext"/>
    <w:rsid w:val="00132939"/>
    <w:pPr>
      <w:keepNext/>
      <w:keepLines/>
      <w:spacing w:before="0" w:after="120"/>
      <w:jc w:val="center"/>
    </w:pPr>
    <w:rPr>
      <w:rFonts w:ascii="Times New Roman Bold" w:hAnsi="Times New Roman Bold"/>
      <w:b/>
    </w:rPr>
  </w:style>
  <w:style w:type="paragraph" w:customStyle="1" w:styleId="Standard">
    <w:name w:val="Standard"/>
    <w:rsid w:val="00132939"/>
    <w:pPr>
      <w:widowControl w:val="0"/>
      <w:overflowPunct w:val="0"/>
      <w:autoSpaceDE w:val="0"/>
      <w:autoSpaceDN w:val="0"/>
      <w:adjustRightInd w:val="0"/>
      <w:textAlignment w:val="baseline"/>
    </w:pPr>
    <w:rPr>
      <w:lang w:val="de-DE" w:eastAsia="en-US"/>
    </w:rPr>
  </w:style>
  <w:style w:type="paragraph" w:customStyle="1" w:styleId="Infodoc">
    <w:name w:val="Infodoc"/>
    <w:basedOn w:val="a"/>
    <w:rsid w:val="00132939"/>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headingb0">
    <w:name w:val="heading_b"/>
    <w:basedOn w:val="3"/>
    <w:next w:val="a"/>
    <w:rsid w:val="00132939"/>
    <w:pPr>
      <w:tabs>
        <w:tab w:val="clear" w:pos="1191"/>
        <w:tab w:val="clear" w:pos="1588"/>
        <w:tab w:val="clear" w:pos="1985"/>
        <w:tab w:val="num" w:pos="432"/>
        <w:tab w:val="left" w:pos="2127"/>
        <w:tab w:val="left" w:pos="2410"/>
        <w:tab w:val="left" w:pos="2921"/>
        <w:tab w:val="left" w:pos="3261"/>
      </w:tabs>
      <w:overflowPunct/>
      <w:autoSpaceDE/>
      <w:autoSpaceDN/>
      <w:adjustRightInd/>
      <w:ind w:left="0" w:firstLine="0"/>
      <w:jc w:val="both"/>
      <w:textAlignment w:val="auto"/>
      <w:outlineLvl w:val="9"/>
    </w:pPr>
    <w:rPr>
      <w:lang w:val="en-US"/>
    </w:rPr>
  </w:style>
  <w:style w:type="paragraph" w:customStyle="1" w:styleId="TableTitle0">
    <w:name w:val="Table_Title"/>
    <w:basedOn w:val="Table"/>
    <w:next w:val="TableText0"/>
    <w:rsid w:val="00132939"/>
    <w:pPr>
      <w:keepLines/>
      <w:spacing w:before="0"/>
    </w:pPr>
    <w:rPr>
      <w:b/>
      <w:caps w:val="0"/>
    </w:rPr>
  </w:style>
  <w:style w:type="paragraph" w:customStyle="1" w:styleId="Table">
    <w:name w:val="Table_#"/>
    <w:basedOn w:val="a"/>
    <w:next w:val="TableTitle0"/>
    <w:rsid w:val="00132939"/>
    <w:pPr>
      <w:keepNext/>
      <w:overflowPunct/>
      <w:autoSpaceDE/>
      <w:autoSpaceDN/>
      <w:adjustRightInd/>
      <w:spacing w:before="560" w:after="120"/>
      <w:jc w:val="center"/>
      <w:textAlignment w:val="auto"/>
    </w:pPr>
    <w:rPr>
      <w:caps/>
    </w:rPr>
  </w:style>
  <w:style w:type="paragraph" w:styleId="ab">
    <w:name w:val="Plain Text"/>
    <w:basedOn w:val="a"/>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ＭＳ 明朝" w:hAnsi="Courier New"/>
      <w:kern w:val="2"/>
      <w:sz w:val="21"/>
      <w:lang w:val="en-US" w:eastAsia="ja-JP"/>
    </w:rPr>
  </w:style>
  <w:style w:type="paragraph" w:customStyle="1" w:styleId="Standard1">
    <w:name w:val="Standard1"/>
    <w:rsid w:val="00132939"/>
    <w:pPr>
      <w:widowControl w:val="0"/>
      <w:tabs>
        <w:tab w:val="left" w:pos="794"/>
        <w:tab w:val="left" w:pos="1191"/>
        <w:tab w:val="left" w:pos="1588"/>
        <w:tab w:val="left" w:pos="1985"/>
      </w:tabs>
      <w:spacing w:before="136"/>
    </w:pPr>
    <w:rPr>
      <w:sz w:val="24"/>
      <w:lang w:val="de-DE" w:eastAsia="en-US"/>
    </w:rPr>
  </w:style>
  <w:style w:type="character" w:styleId="ac">
    <w:name w:val="Hyperlink"/>
    <w:uiPriority w:val="99"/>
    <w:rsid w:val="00132939"/>
    <w:rPr>
      <w:color w:val="0000FF"/>
      <w:sz w:val="20"/>
      <w:u w:val="single"/>
    </w:rPr>
  </w:style>
  <w:style w:type="paragraph" w:customStyle="1" w:styleId="AnnexNo">
    <w:name w:val="Annex_No"/>
    <w:basedOn w:val="a"/>
    <w:next w:val="Annexref"/>
    <w:rsid w:val="00132939"/>
    <w:pPr>
      <w:keepNext/>
      <w:keepLines/>
      <w:spacing w:before="480" w:after="80"/>
      <w:jc w:val="center"/>
    </w:pPr>
    <w:rPr>
      <w:caps/>
      <w:sz w:val="28"/>
    </w:rPr>
  </w:style>
  <w:style w:type="paragraph" w:customStyle="1" w:styleId="Annexref">
    <w:name w:val="Annex_ref"/>
    <w:basedOn w:val="a"/>
    <w:next w:val="Annextitle"/>
    <w:rsid w:val="00132939"/>
    <w:pPr>
      <w:keepNext/>
      <w:keepLines/>
      <w:spacing w:after="280"/>
      <w:jc w:val="center"/>
    </w:pPr>
  </w:style>
  <w:style w:type="paragraph" w:customStyle="1" w:styleId="Annextitle">
    <w:name w:val="Annex_title"/>
    <w:basedOn w:val="a"/>
    <w:next w:val="Normalaftertitle0"/>
    <w:rsid w:val="00132939"/>
    <w:pPr>
      <w:keepNext/>
      <w:keepLines/>
      <w:spacing w:before="240" w:after="280"/>
      <w:jc w:val="center"/>
    </w:pPr>
    <w:rPr>
      <w:rFonts w:ascii="Times New Roman Bold" w:hAnsi="Times New Roman Bold"/>
      <w:b/>
      <w:sz w:val="28"/>
    </w:rPr>
  </w:style>
  <w:style w:type="paragraph" w:customStyle="1" w:styleId="Normalaftertitle0">
    <w:name w:val="Normal after title"/>
    <w:basedOn w:val="a"/>
    <w:next w:val="a"/>
    <w:rsid w:val="00132939"/>
    <w:pPr>
      <w:spacing w:before="280"/>
    </w:pPr>
  </w:style>
  <w:style w:type="paragraph" w:customStyle="1" w:styleId="AnnexTitle0">
    <w:name w:val="Annex_Title"/>
    <w:basedOn w:val="a"/>
    <w:next w:val="Normalaftertitle0"/>
    <w:rsid w:val="00132939"/>
    <w:pPr>
      <w:keepNext/>
      <w:keepLines/>
      <w:overflowPunct/>
      <w:autoSpaceDE/>
      <w:autoSpaceDN/>
      <w:adjustRightInd/>
      <w:spacing w:before="240" w:after="280"/>
      <w:jc w:val="center"/>
      <w:textAlignment w:val="auto"/>
    </w:pPr>
    <w:rPr>
      <w:b/>
    </w:rPr>
  </w:style>
  <w:style w:type="paragraph" w:styleId="ad">
    <w:name w:val="Date"/>
    <w:basedOn w:val="a"/>
    <w:next w:val="a"/>
    <w:rsid w:val="00132939"/>
    <w:pPr>
      <w:jc w:val="both"/>
    </w:pPr>
    <w:rPr>
      <w:lang w:eastAsia="ja-JP"/>
    </w:rPr>
  </w:style>
  <w:style w:type="paragraph" w:customStyle="1" w:styleId="Title10">
    <w:name w:val="Title1"/>
    <w:basedOn w:val="a"/>
    <w:rsid w:val="00132939"/>
    <w:pPr>
      <w:keepNext/>
      <w:tabs>
        <w:tab w:val="clear" w:pos="794"/>
        <w:tab w:val="clear" w:pos="1191"/>
        <w:tab w:val="clear" w:pos="1588"/>
        <w:tab w:val="clear" w:pos="1985"/>
      </w:tabs>
      <w:overflowPunct/>
      <w:autoSpaceDE/>
      <w:autoSpaceDN/>
      <w:adjustRightInd/>
      <w:spacing w:before="0"/>
      <w:jc w:val="center"/>
      <w:textAlignment w:val="auto"/>
      <w:outlineLvl w:val="0"/>
    </w:pPr>
    <w:rPr>
      <w:rFonts w:ascii="Arial" w:hAnsi="Arial"/>
      <w:b/>
      <w:sz w:val="28"/>
      <w:lang w:val="en-US"/>
    </w:rPr>
  </w:style>
  <w:style w:type="paragraph" w:styleId="ae">
    <w:name w:val="Subtitle"/>
    <w:basedOn w:val="a"/>
    <w:qFormat/>
    <w:rsid w:val="00132939"/>
    <w:pPr>
      <w:tabs>
        <w:tab w:val="clear" w:pos="794"/>
        <w:tab w:val="clear" w:pos="1191"/>
        <w:tab w:val="clear" w:pos="1588"/>
        <w:tab w:val="clear" w:pos="1985"/>
        <w:tab w:val="left" w:pos="5040"/>
      </w:tabs>
      <w:overflowPunct/>
      <w:autoSpaceDE/>
      <w:autoSpaceDN/>
      <w:adjustRightInd/>
      <w:spacing w:before="0"/>
      <w:textAlignment w:val="auto"/>
    </w:pPr>
    <w:rPr>
      <w:rFonts w:ascii="Arial" w:hAnsi="Arial"/>
      <w:sz w:val="28"/>
      <w:lang w:val="en-US"/>
    </w:rPr>
  </w:style>
  <w:style w:type="paragraph" w:customStyle="1" w:styleId="RFCHeading">
    <w:name w:val="RFC Heading"/>
    <w:basedOn w:val="a"/>
    <w:next w:val="RFCText"/>
    <w:autoRedefine/>
    <w:rsid w:val="00132939"/>
    <w:pPr>
      <w:tabs>
        <w:tab w:val="clear" w:pos="794"/>
        <w:tab w:val="clear" w:pos="1191"/>
        <w:tab w:val="clear" w:pos="1588"/>
        <w:tab w:val="clear" w:pos="1985"/>
        <w:tab w:val="num" w:pos="432"/>
      </w:tabs>
      <w:overflowPunct/>
      <w:autoSpaceDE/>
      <w:autoSpaceDN/>
      <w:adjustRightInd/>
      <w:spacing w:before="240" w:after="240" w:line="240" w:lineRule="exact"/>
      <w:ind w:left="432"/>
      <w:textAlignment w:val="auto"/>
    </w:pPr>
    <w:rPr>
      <w:rFonts w:ascii="Courier New" w:hAnsi="Courier New"/>
      <w:sz w:val="20"/>
      <w:lang w:val="en-US"/>
    </w:rPr>
  </w:style>
  <w:style w:type="paragraph" w:customStyle="1" w:styleId="RFCText">
    <w:name w:val="RFC Text"/>
    <w:basedOn w:val="a"/>
    <w:rsid w:val="00132939"/>
    <w:pPr>
      <w:tabs>
        <w:tab w:val="clear" w:pos="794"/>
        <w:tab w:val="clear" w:pos="1191"/>
        <w:tab w:val="clear" w:pos="1588"/>
        <w:tab w:val="clear" w:pos="1985"/>
      </w:tabs>
      <w:overflowPunct/>
      <w:autoSpaceDE/>
      <w:autoSpaceDN/>
      <w:adjustRightInd/>
      <w:spacing w:before="0" w:line="240" w:lineRule="exact"/>
      <w:ind w:left="432"/>
      <w:textAlignment w:val="auto"/>
    </w:pPr>
    <w:rPr>
      <w:rFonts w:ascii="Courier New" w:hAnsi="Courier New"/>
      <w:sz w:val="20"/>
      <w:lang w:val="en-US"/>
    </w:rPr>
  </w:style>
  <w:style w:type="paragraph" w:customStyle="1" w:styleId="RFCHeadingLevel2">
    <w:name w:val="RFC Heading Level 2"/>
    <w:basedOn w:val="RFCHeading"/>
    <w:rsid w:val="00132939"/>
    <w:pPr>
      <w:ind w:hanging="432"/>
    </w:pPr>
  </w:style>
  <w:style w:type="paragraph" w:customStyle="1" w:styleId="MLJTitle1">
    <w:name w:val="MLJ Title1"/>
    <w:basedOn w:val="a"/>
    <w:rsid w:val="00132939"/>
    <w:pPr>
      <w:keepNext/>
      <w:tabs>
        <w:tab w:val="clear" w:pos="794"/>
        <w:tab w:val="clear" w:pos="1191"/>
        <w:tab w:val="clear" w:pos="1588"/>
        <w:tab w:val="clear" w:pos="1985"/>
      </w:tabs>
      <w:overflowPunct/>
      <w:autoSpaceDE/>
      <w:autoSpaceDN/>
      <w:adjustRightInd/>
      <w:spacing w:before="0"/>
      <w:jc w:val="center"/>
      <w:textAlignment w:val="auto"/>
    </w:pPr>
    <w:rPr>
      <w:rFonts w:ascii="Arial" w:hAnsi="Arial"/>
      <w:b/>
      <w:sz w:val="28"/>
      <w:lang w:val="en-US"/>
    </w:rPr>
  </w:style>
  <w:style w:type="paragraph" w:styleId="af">
    <w:name w:val="caption"/>
    <w:basedOn w:val="a"/>
    <w:next w:val="a"/>
    <w:qFormat/>
    <w:rsid w:val="003E31AA"/>
    <w:pPr>
      <w:keepNext/>
      <w:tabs>
        <w:tab w:val="clear" w:pos="794"/>
        <w:tab w:val="clear" w:pos="1191"/>
        <w:tab w:val="clear" w:pos="1588"/>
        <w:tab w:val="clear" w:pos="1985"/>
      </w:tabs>
      <w:overflowPunct/>
      <w:autoSpaceDE/>
      <w:autoSpaceDN/>
      <w:adjustRightInd/>
      <w:spacing w:after="120"/>
      <w:jc w:val="center"/>
      <w:textAlignment w:val="auto"/>
    </w:pPr>
    <w:rPr>
      <w:b/>
      <w:sz w:val="20"/>
      <w:lang w:val="en-US"/>
    </w:rPr>
  </w:style>
  <w:style w:type="paragraph" w:customStyle="1" w:styleId="Figure0">
    <w:name w:val="Figure_#"/>
    <w:basedOn w:val="a"/>
    <w:next w:val="FigureTitle"/>
    <w:rsid w:val="00132939"/>
    <w:pPr>
      <w:keepNext/>
      <w:overflowPunct/>
      <w:autoSpaceDE/>
      <w:autoSpaceDN/>
      <w:adjustRightInd/>
      <w:spacing w:before="480" w:after="120"/>
      <w:jc w:val="center"/>
      <w:textAlignment w:val="auto"/>
    </w:pPr>
    <w:rPr>
      <w:caps/>
    </w:rPr>
  </w:style>
  <w:style w:type="paragraph" w:customStyle="1" w:styleId="FigureTitle">
    <w:name w:val="Figure_Title"/>
    <w:basedOn w:val="a"/>
    <w:next w:val="a"/>
    <w:rsid w:val="00132939"/>
    <w:pPr>
      <w:keepLines/>
      <w:overflowPunct/>
      <w:autoSpaceDE/>
      <w:autoSpaceDN/>
      <w:adjustRightInd/>
      <w:spacing w:before="0" w:after="480"/>
      <w:jc w:val="center"/>
      <w:textAlignment w:val="auto"/>
    </w:pPr>
    <w:rPr>
      <w:b/>
    </w:rPr>
  </w:style>
  <w:style w:type="paragraph" w:customStyle="1" w:styleId="Head">
    <w:name w:val="Head"/>
    <w:basedOn w:val="a"/>
    <w:rsid w:val="00132939"/>
    <w:pPr>
      <w:tabs>
        <w:tab w:val="clear" w:pos="794"/>
        <w:tab w:val="clear" w:pos="1191"/>
        <w:tab w:val="clear" w:pos="1588"/>
        <w:tab w:val="clear" w:pos="1985"/>
        <w:tab w:val="left" w:pos="6663"/>
      </w:tabs>
      <w:overflowPunct/>
      <w:autoSpaceDE/>
      <w:autoSpaceDN/>
      <w:adjustRightInd/>
      <w:spacing w:before="0"/>
      <w:textAlignment w:val="auto"/>
    </w:pPr>
  </w:style>
  <w:style w:type="paragraph" w:styleId="af0">
    <w:name w:val="Title"/>
    <w:basedOn w:val="a"/>
    <w:qFormat/>
    <w:rsid w:val="00132939"/>
    <w:pPr>
      <w:tabs>
        <w:tab w:val="clear" w:pos="794"/>
        <w:tab w:val="clear" w:pos="1191"/>
        <w:tab w:val="clear" w:pos="1588"/>
        <w:tab w:val="clear" w:pos="1985"/>
      </w:tabs>
      <w:overflowPunct/>
      <w:autoSpaceDE/>
      <w:autoSpaceDN/>
      <w:adjustRightInd/>
      <w:spacing w:before="0"/>
      <w:jc w:val="center"/>
      <w:textAlignment w:val="auto"/>
    </w:pPr>
    <w:rPr>
      <w:rFonts w:ascii="Arial" w:hAnsi="Arial"/>
      <w:b/>
      <w:color w:val="0000FF"/>
      <w:sz w:val="20"/>
      <w:lang w:val="en-US"/>
    </w:rPr>
  </w:style>
  <w:style w:type="paragraph" w:styleId="Web">
    <w:name w:val="Normal (Web)"/>
    <w:basedOn w:val="a"/>
    <w:uiPriority w:val="99"/>
    <w:rsid w:val="00132939"/>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styleId="af1">
    <w:name w:val="FollowedHyperlink"/>
    <w:rsid w:val="00132939"/>
    <w:rPr>
      <w:color w:val="606420"/>
      <w:u w:val="single"/>
    </w:rPr>
  </w:style>
  <w:style w:type="paragraph" w:styleId="HTML">
    <w:name w:val="HTML Preformatted"/>
    <w:basedOn w:val="a"/>
    <w:rsid w:val="00132939"/>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Courier New" w:hAnsi="Courier New"/>
      <w:sz w:val="20"/>
      <w:lang w:val="en-US"/>
    </w:rPr>
  </w:style>
  <w:style w:type="character" w:styleId="af2">
    <w:name w:val="Strong"/>
    <w:qFormat/>
    <w:rsid w:val="00132939"/>
    <w:rPr>
      <w:b/>
      <w:bCs/>
    </w:rPr>
  </w:style>
  <w:style w:type="paragraph" w:customStyle="1" w:styleId="TableHead0">
    <w:name w:val="Table_Head"/>
    <w:basedOn w:val="TableText0"/>
    <w:rsid w:val="00132939"/>
    <w:pPr>
      <w:overflowPunct w:val="0"/>
      <w:autoSpaceDE w:val="0"/>
      <w:autoSpaceDN w:val="0"/>
      <w:adjustRightInd w:val="0"/>
      <w:spacing w:before="80" w:after="80"/>
      <w:jc w:val="center"/>
      <w:textAlignment w:val="baseline"/>
    </w:pPr>
    <w:rPr>
      <w:b/>
    </w:rPr>
  </w:style>
  <w:style w:type="paragraph" w:customStyle="1" w:styleId="CharCharCharCharCharCharCharCharChar">
    <w:name w:val="Char Char Char Char Char (文字) (文字) Char Char (文字) (文字) Char Char (文字) (文字)"/>
    <w:basedOn w:val="a"/>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Tahoma" w:eastAsia="SimSun" w:hAnsi="Tahoma"/>
      <w:kern w:val="2"/>
      <w:lang w:val="en-US" w:eastAsia="zh-CN"/>
    </w:rPr>
  </w:style>
  <w:style w:type="paragraph" w:styleId="af3">
    <w:name w:val="Balloon Text"/>
    <w:basedOn w:val="a"/>
    <w:semiHidden/>
    <w:rsid w:val="004E6E3D"/>
    <w:rPr>
      <w:rFonts w:ascii="Arial" w:eastAsia="ＭＳ ゴシック" w:hAnsi="Arial"/>
      <w:sz w:val="18"/>
      <w:szCs w:val="18"/>
    </w:rPr>
  </w:style>
  <w:style w:type="character" w:customStyle="1" w:styleId="style3">
    <w:name w:val="style3"/>
    <w:basedOn w:val="a0"/>
    <w:rsid w:val="00C3471A"/>
  </w:style>
  <w:style w:type="character" w:styleId="af4">
    <w:name w:val="annotation reference"/>
    <w:rsid w:val="007B40E0"/>
    <w:rPr>
      <w:sz w:val="18"/>
      <w:szCs w:val="18"/>
    </w:rPr>
  </w:style>
  <w:style w:type="paragraph" w:styleId="af5">
    <w:name w:val="annotation text"/>
    <w:basedOn w:val="a"/>
    <w:link w:val="af6"/>
    <w:rsid w:val="007B40E0"/>
  </w:style>
  <w:style w:type="character" w:customStyle="1" w:styleId="af6">
    <w:name w:val="コメント文字列 (文字)"/>
    <w:link w:val="af5"/>
    <w:rsid w:val="007B40E0"/>
    <w:rPr>
      <w:sz w:val="24"/>
      <w:lang w:val="en-GB" w:eastAsia="en-US"/>
    </w:rPr>
  </w:style>
  <w:style w:type="paragraph" w:styleId="af7">
    <w:name w:val="annotation subject"/>
    <w:basedOn w:val="af5"/>
    <w:next w:val="af5"/>
    <w:link w:val="af8"/>
    <w:rsid w:val="007B40E0"/>
    <w:rPr>
      <w:b/>
      <w:bCs/>
    </w:rPr>
  </w:style>
  <w:style w:type="character" w:customStyle="1" w:styleId="af8">
    <w:name w:val="コメント内容 (文字)"/>
    <w:link w:val="af7"/>
    <w:rsid w:val="007B40E0"/>
    <w:rPr>
      <w:b/>
      <w:bCs/>
      <w:sz w:val="24"/>
      <w:lang w:val="en-GB" w:eastAsia="en-US"/>
    </w:rPr>
  </w:style>
  <w:style w:type="paragraph" w:styleId="af9">
    <w:name w:val="List Paragraph"/>
    <w:basedOn w:val="a"/>
    <w:uiPriority w:val="34"/>
    <w:qFormat/>
    <w:rsid w:val="008A3379"/>
    <w:pPr>
      <w:ind w:leftChars="400" w:left="840"/>
    </w:pPr>
  </w:style>
  <w:style w:type="paragraph" w:styleId="90">
    <w:name w:val="toc 9"/>
    <w:basedOn w:val="a"/>
    <w:next w:val="a"/>
    <w:autoRedefine/>
    <w:rsid w:val="000B3311"/>
    <w:pPr>
      <w:tabs>
        <w:tab w:val="clear" w:pos="794"/>
        <w:tab w:val="clear" w:pos="1191"/>
        <w:tab w:val="clear" w:pos="1588"/>
        <w:tab w:val="clear" w:pos="1985"/>
      </w:tabs>
      <w:spacing w:before="0"/>
      <w:ind w:left="1680"/>
    </w:pPr>
    <w:rPr>
      <w:rFonts w:asciiTheme="minorHAnsi" w:hAnsiTheme="minorHAnsi"/>
      <w:sz w:val="20"/>
    </w:rPr>
  </w:style>
  <w:style w:type="table" w:styleId="afa">
    <w:name w:val="Table Grid"/>
    <w:basedOn w:val="a1"/>
    <w:rsid w:val="00FC2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TOC Heading"/>
    <w:basedOn w:val="1"/>
    <w:next w:val="a"/>
    <w:uiPriority w:val="39"/>
    <w:semiHidden/>
    <w:unhideWhenUsed/>
    <w:qFormat/>
    <w:rsid w:val="00DA64E7"/>
    <w:pPr>
      <w:numPr>
        <w:numId w:val="0"/>
      </w:numPr>
      <w:tabs>
        <w:tab w:val="clear" w:pos="794"/>
        <w:tab w:val="clear" w:pos="1191"/>
        <w:tab w:val="clear" w:pos="1588"/>
        <w:tab w:val="clear" w:pos="1985"/>
      </w:tabs>
      <w:overflowPunct/>
      <w:autoSpaceDE/>
      <w:autoSpaceDN/>
      <w:adjustRightInd/>
      <w:spacing w:before="480" w:line="276" w:lineRule="auto"/>
      <w:textAlignment w:val="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22">
    <w:name w:val="Body Text Indent 2"/>
    <w:basedOn w:val="a"/>
    <w:link w:val="23"/>
    <w:rsid w:val="00861ED2"/>
    <w:pPr>
      <w:tabs>
        <w:tab w:val="clear" w:pos="794"/>
        <w:tab w:val="clear" w:pos="1191"/>
        <w:tab w:val="clear" w:pos="1588"/>
        <w:tab w:val="clear" w:pos="1985"/>
      </w:tabs>
      <w:ind w:left="720"/>
    </w:pPr>
    <w:rPr>
      <w:rFonts w:eastAsia="SimSun"/>
    </w:rPr>
  </w:style>
  <w:style w:type="character" w:customStyle="1" w:styleId="23">
    <w:name w:val="本文インデント 2 (文字)"/>
    <w:basedOn w:val="a0"/>
    <w:link w:val="22"/>
    <w:rsid w:val="00861ED2"/>
    <w:rPr>
      <w:rFonts w:eastAsia="SimSun"/>
      <w:sz w:val="24"/>
      <w:lang w:val="en-GB" w:eastAsia="en-US"/>
    </w:rPr>
  </w:style>
  <w:style w:type="paragraph" w:customStyle="1" w:styleId="Docnumber">
    <w:name w:val="Docnumber"/>
    <w:basedOn w:val="a"/>
    <w:link w:val="DocnumberChar"/>
    <w:rsid w:val="00861ED2"/>
    <w:pPr>
      <w:jc w:val="right"/>
    </w:pPr>
    <w:rPr>
      <w:rFonts w:eastAsia="SimSun"/>
      <w:b/>
      <w:bCs/>
      <w:sz w:val="40"/>
    </w:rPr>
  </w:style>
  <w:style w:type="character" w:customStyle="1" w:styleId="DocnumberChar">
    <w:name w:val="Docnumber Char"/>
    <w:link w:val="Docnumber"/>
    <w:rsid w:val="00861ED2"/>
    <w:rPr>
      <w:rFonts w:eastAsia="SimSun"/>
      <w:b/>
      <w:bCs/>
      <w:sz w:val="40"/>
      <w:lang w:val="en-GB" w:eastAsia="en-US"/>
    </w:rPr>
  </w:style>
  <w:style w:type="character" w:customStyle="1" w:styleId="apple-converted-space">
    <w:name w:val="apple-converted-space"/>
    <w:rsid w:val="00EF3430"/>
  </w:style>
  <w:style w:type="paragraph" w:customStyle="1" w:styleId="hg">
    <w:name w:val="hg"/>
    <w:basedOn w:val="a"/>
    <w:rsid w:val="006173DE"/>
    <w:pPr>
      <w:tabs>
        <w:tab w:val="clear" w:pos="794"/>
        <w:tab w:val="clear" w:pos="1191"/>
        <w:tab w:val="clear" w:pos="1588"/>
        <w:tab w:val="clear" w:pos="1985"/>
      </w:tabs>
      <w:overflowPunct/>
      <w:autoSpaceDE/>
      <w:autoSpaceDN/>
      <w:adjustRightInd/>
      <w:spacing w:before="0" w:after="120"/>
      <w:ind w:left="480" w:hanging="480"/>
      <w:textAlignment w:val="auto"/>
    </w:pPr>
    <w:rPr>
      <w:szCs w:val="24"/>
      <w:lang w:val="en-US" w:eastAsia="ja-JP" w:bidi="he-IL"/>
    </w:rPr>
  </w:style>
  <w:style w:type="character" w:customStyle="1" w:styleId="a9">
    <w:name w:val="ヘッダー (文字)"/>
    <w:aliases w:val="h (文字),Header/Footer (文字)"/>
    <w:basedOn w:val="a0"/>
    <w:link w:val="a8"/>
    <w:rsid w:val="005A54E2"/>
    <w:rPr>
      <w:sz w:val="18"/>
      <w:lang w:val="en-GB" w:eastAsia="en-US"/>
    </w:rPr>
  </w:style>
  <w:style w:type="table" w:styleId="51">
    <w:name w:val="Medium Shading 2 Accent 5"/>
    <w:basedOn w:val="a1"/>
    <w:uiPriority w:val="64"/>
    <w:rsid w:val="009A122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FigureNoTitle0">
    <w:name w:val="Figure_NoTitle"/>
    <w:basedOn w:val="a"/>
    <w:next w:val="Normalaftertitle"/>
    <w:rsid w:val="00BB308D"/>
    <w:pPr>
      <w:keepLines/>
      <w:spacing w:before="240" w:after="120"/>
      <w:jc w:val="center"/>
    </w:pPr>
    <w:rPr>
      <w:b/>
    </w:rPr>
  </w:style>
  <w:style w:type="character" w:customStyle="1" w:styleId="a7">
    <w:name w:val="脚注文字列 (文字)"/>
    <w:link w:val="a6"/>
    <w:semiHidden/>
    <w:rsid w:val="00BB308D"/>
    <w:rPr>
      <w:sz w:val="24"/>
      <w:lang w:val="en-GB" w:eastAsia="en-US"/>
    </w:rPr>
  </w:style>
  <w:style w:type="paragraph" w:styleId="afc">
    <w:name w:val="table of figures"/>
    <w:basedOn w:val="a"/>
    <w:next w:val="a"/>
    <w:uiPriority w:val="99"/>
    <w:unhideWhenUsed/>
    <w:rsid w:val="00575FF2"/>
    <w:pPr>
      <w:tabs>
        <w:tab w:val="clear" w:pos="794"/>
        <w:tab w:val="clear" w:pos="1191"/>
        <w:tab w:val="clear" w:pos="1588"/>
        <w:tab w:val="clear" w:pos="1985"/>
      </w:tabs>
      <w:ind w:leftChars="200" w:hangingChars="200" w:hanging="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EC1"/>
    <w:pPr>
      <w:tabs>
        <w:tab w:val="left" w:pos="794"/>
        <w:tab w:val="left" w:pos="1191"/>
        <w:tab w:val="left" w:pos="1588"/>
        <w:tab w:val="left" w:pos="1985"/>
      </w:tabs>
      <w:overflowPunct w:val="0"/>
      <w:autoSpaceDE w:val="0"/>
      <w:autoSpaceDN w:val="0"/>
      <w:adjustRightInd w:val="0"/>
      <w:spacing w:before="120"/>
      <w:textAlignment w:val="baseline"/>
    </w:pPr>
    <w:rPr>
      <w:sz w:val="24"/>
      <w:lang w:val="en-GB" w:eastAsia="en-US"/>
    </w:rPr>
  </w:style>
  <w:style w:type="paragraph" w:styleId="1">
    <w:name w:val="heading 1"/>
    <w:aliases w:val="le1,1"/>
    <w:basedOn w:val="a"/>
    <w:next w:val="a"/>
    <w:qFormat/>
    <w:rsid w:val="009F1EC1"/>
    <w:pPr>
      <w:keepNext/>
      <w:keepLines/>
      <w:numPr>
        <w:numId w:val="53"/>
      </w:numPr>
      <w:spacing w:before="360"/>
      <w:outlineLvl w:val="0"/>
    </w:pPr>
    <w:rPr>
      <w:b/>
    </w:rPr>
  </w:style>
  <w:style w:type="paragraph" w:styleId="2">
    <w:name w:val="heading 2"/>
    <w:aliases w:val="UNDERRUBRIK 1-2,le2,h2,2nd level,l2,heading 2+ Indent: Left 0.25 in,2,section,H2"/>
    <w:basedOn w:val="1"/>
    <w:next w:val="a"/>
    <w:qFormat/>
    <w:rsid w:val="009F1EC1"/>
    <w:pPr>
      <w:numPr>
        <w:ilvl w:val="1"/>
      </w:numPr>
      <w:spacing w:before="240"/>
      <w:outlineLvl w:val="1"/>
    </w:pPr>
  </w:style>
  <w:style w:type="paragraph" w:styleId="3">
    <w:name w:val="heading 3"/>
    <w:aliases w:val="3"/>
    <w:basedOn w:val="1"/>
    <w:next w:val="a"/>
    <w:qFormat/>
    <w:rsid w:val="009F1EC1"/>
    <w:pPr>
      <w:numPr>
        <w:ilvl w:val="2"/>
      </w:numPr>
      <w:spacing w:before="160"/>
      <w:outlineLvl w:val="2"/>
    </w:pPr>
  </w:style>
  <w:style w:type="paragraph" w:styleId="4">
    <w:name w:val="heading 4"/>
    <w:aliases w:val="4"/>
    <w:basedOn w:val="3"/>
    <w:next w:val="a"/>
    <w:qFormat/>
    <w:rsid w:val="009F1EC1"/>
    <w:pPr>
      <w:numPr>
        <w:ilvl w:val="3"/>
      </w:numPr>
      <w:tabs>
        <w:tab w:val="clear" w:pos="794"/>
        <w:tab w:val="left" w:pos="1021"/>
      </w:tabs>
      <w:outlineLvl w:val="3"/>
    </w:pPr>
  </w:style>
  <w:style w:type="paragraph" w:styleId="5">
    <w:name w:val="heading 5"/>
    <w:aliases w:val="5"/>
    <w:basedOn w:val="4"/>
    <w:next w:val="a"/>
    <w:qFormat/>
    <w:rsid w:val="009F1EC1"/>
    <w:pPr>
      <w:outlineLvl w:val="4"/>
    </w:pPr>
  </w:style>
  <w:style w:type="paragraph" w:styleId="6">
    <w:name w:val="heading 6"/>
    <w:aliases w:val="6,Criteria,Requirement"/>
    <w:basedOn w:val="4"/>
    <w:next w:val="a"/>
    <w:qFormat/>
    <w:rsid w:val="009F1EC1"/>
    <w:pPr>
      <w:tabs>
        <w:tab w:val="clear" w:pos="1021"/>
        <w:tab w:val="clear" w:pos="1191"/>
      </w:tabs>
      <w:ind w:left="1588" w:hanging="1588"/>
      <w:outlineLvl w:val="5"/>
    </w:pPr>
  </w:style>
  <w:style w:type="paragraph" w:styleId="7">
    <w:name w:val="heading 7"/>
    <w:aliases w:val="Figure caption,7,Objective"/>
    <w:basedOn w:val="6"/>
    <w:next w:val="a"/>
    <w:qFormat/>
    <w:rsid w:val="009F1EC1"/>
    <w:pPr>
      <w:outlineLvl w:val="6"/>
    </w:pPr>
  </w:style>
  <w:style w:type="paragraph" w:styleId="8">
    <w:name w:val="heading 8"/>
    <w:aliases w:val="Table caption,8,Condition"/>
    <w:basedOn w:val="6"/>
    <w:next w:val="a"/>
    <w:qFormat/>
    <w:rsid w:val="009F1EC1"/>
    <w:pPr>
      <w:outlineLvl w:val="7"/>
    </w:pPr>
  </w:style>
  <w:style w:type="paragraph" w:styleId="9">
    <w:name w:val="heading 9"/>
    <w:aliases w:val="9,Cond'l Reqt."/>
    <w:basedOn w:val="6"/>
    <w:next w:val="a"/>
    <w:qFormat/>
    <w:rsid w:val="009F1EC1"/>
    <w:pPr>
      <w:outlineLvl w:val="8"/>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nnexNotitle">
    <w:name w:val="Annex_No &amp; title"/>
    <w:basedOn w:val="a"/>
    <w:next w:val="a"/>
    <w:rsid w:val="009F1EC1"/>
    <w:pPr>
      <w:keepNext/>
      <w:keepLines/>
      <w:spacing w:before="480"/>
      <w:jc w:val="center"/>
    </w:pPr>
    <w:rPr>
      <w:b/>
      <w:sz w:val="28"/>
    </w:rPr>
  </w:style>
  <w:style w:type="character" w:customStyle="1" w:styleId="Appdef">
    <w:name w:val="App_def"/>
    <w:rsid w:val="009F1EC1"/>
    <w:rPr>
      <w:rFonts w:ascii="Times New Roman" w:hAnsi="Times New Roman"/>
      <w:b/>
    </w:rPr>
  </w:style>
  <w:style w:type="character" w:customStyle="1" w:styleId="Appref">
    <w:name w:val="App_ref"/>
    <w:basedOn w:val="a0"/>
    <w:rsid w:val="009F1EC1"/>
  </w:style>
  <w:style w:type="paragraph" w:customStyle="1" w:styleId="AppendixNotitle">
    <w:name w:val="Appendix_No &amp; title"/>
    <w:basedOn w:val="AnnexNotitle"/>
    <w:next w:val="a"/>
    <w:rsid w:val="009F1EC1"/>
  </w:style>
  <w:style w:type="character" w:customStyle="1" w:styleId="Artdef">
    <w:name w:val="Art_def"/>
    <w:rsid w:val="009F1EC1"/>
    <w:rPr>
      <w:rFonts w:ascii="Times New Roman" w:hAnsi="Times New Roman"/>
      <w:b/>
    </w:rPr>
  </w:style>
  <w:style w:type="paragraph" w:customStyle="1" w:styleId="Artheading">
    <w:name w:val="Art_heading"/>
    <w:basedOn w:val="a"/>
    <w:next w:val="a"/>
    <w:rsid w:val="009F1EC1"/>
    <w:pPr>
      <w:spacing w:before="480"/>
      <w:jc w:val="center"/>
    </w:pPr>
    <w:rPr>
      <w:b/>
      <w:sz w:val="28"/>
    </w:rPr>
  </w:style>
  <w:style w:type="paragraph" w:customStyle="1" w:styleId="ArtNo">
    <w:name w:val="Art_No"/>
    <w:basedOn w:val="a"/>
    <w:next w:val="a"/>
    <w:rsid w:val="009F1EC1"/>
    <w:pPr>
      <w:keepNext/>
      <w:keepLines/>
      <w:spacing w:before="480"/>
      <w:jc w:val="center"/>
    </w:pPr>
    <w:rPr>
      <w:caps/>
      <w:sz w:val="28"/>
    </w:rPr>
  </w:style>
  <w:style w:type="character" w:customStyle="1" w:styleId="Artref">
    <w:name w:val="Art_ref"/>
    <w:basedOn w:val="a0"/>
    <w:rsid w:val="009F1EC1"/>
  </w:style>
  <w:style w:type="paragraph" w:customStyle="1" w:styleId="Arttitle">
    <w:name w:val="Art_title"/>
    <w:basedOn w:val="a"/>
    <w:next w:val="a"/>
    <w:rsid w:val="009F1EC1"/>
    <w:pPr>
      <w:keepNext/>
      <w:keepLines/>
      <w:spacing w:before="240"/>
      <w:jc w:val="center"/>
    </w:pPr>
    <w:rPr>
      <w:b/>
      <w:sz w:val="28"/>
    </w:rPr>
  </w:style>
  <w:style w:type="paragraph" w:customStyle="1" w:styleId="ASN1">
    <w:name w:val="ASN.1"/>
    <w:basedOn w:val="a"/>
    <w:rsid w:val="009F1EC1"/>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a"/>
    <w:next w:val="a"/>
    <w:rsid w:val="009F1EC1"/>
    <w:pPr>
      <w:keepNext/>
      <w:keepLines/>
      <w:spacing w:before="160"/>
      <w:ind w:left="794"/>
    </w:pPr>
    <w:rPr>
      <w:i/>
    </w:rPr>
  </w:style>
  <w:style w:type="paragraph" w:customStyle="1" w:styleId="ChapNo">
    <w:name w:val="Chap_No"/>
    <w:basedOn w:val="a"/>
    <w:next w:val="a"/>
    <w:rsid w:val="009F1EC1"/>
    <w:pPr>
      <w:keepNext/>
      <w:keepLines/>
      <w:spacing w:before="480"/>
      <w:jc w:val="center"/>
    </w:pPr>
    <w:rPr>
      <w:b/>
      <w:caps/>
      <w:sz w:val="28"/>
    </w:rPr>
  </w:style>
  <w:style w:type="paragraph" w:customStyle="1" w:styleId="Chaptitle">
    <w:name w:val="Chap_title"/>
    <w:basedOn w:val="a"/>
    <w:next w:val="a"/>
    <w:rsid w:val="009F1EC1"/>
    <w:pPr>
      <w:keepNext/>
      <w:keepLines/>
      <w:spacing w:before="240"/>
      <w:jc w:val="center"/>
    </w:pPr>
    <w:rPr>
      <w:b/>
      <w:sz w:val="28"/>
    </w:rPr>
  </w:style>
  <w:style w:type="character" w:styleId="a3">
    <w:name w:val="endnote reference"/>
    <w:semiHidden/>
    <w:rsid w:val="009F1EC1"/>
    <w:rPr>
      <w:vertAlign w:val="superscript"/>
    </w:rPr>
  </w:style>
  <w:style w:type="paragraph" w:customStyle="1" w:styleId="enumlev1">
    <w:name w:val="enumlev1"/>
    <w:basedOn w:val="a"/>
    <w:rsid w:val="009F1EC1"/>
    <w:pPr>
      <w:spacing w:before="80"/>
      <w:ind w:left="794" w:hanging="794"/>
    </w:pPr>
  </w:style>
  <w:style w:type="paragraph" w:customStyle="1" w:styleId="enumlev2">
    <w:name w:val="enumlev2"/>
    <w:basedOn w:val="enumlev1"/>
    <w:rsid w:val="009F1EC1"/>
    <w:pPr>
      <w:ind w:left="1191" w:hanging="397"/>
    </w:pPr>
  </w:style>
  <w:style w:type="paragraph" w:customStyle="1" w:styleId="enumlev3">
    <w:name w:val="enumlev3"/>
    <w:basedOn w:val="enumlev2"/>
    <w:rsid w:val="009F1EC1"/>
    <w:pPr>
      <w:ind w:left="1588"/>
    </w:pPr>
  </w:style>
  <w:style w:type="paragraph" w:customStyle="1" w:styleId="Equation">
    <w:name w:val="Equation"/>
    <w:basedOn w:val="a"/>
    <w:rsid w:val="009F1EC1"/>
    <w:pPr>
      <w:tabs>
        <w:tab w:val="clear" w:pos="1191"/>
        <w:tab w:val="clear" w:pos="1588"/>
        <w:tab w:val="clear" w:pos="1985"/>
        <w:tab w:val="center" w:pos="4820"/>
        <w:tab w:val="right" w:pos="9639"/>
      </w:tabs>
    </w:pPr>
  </w:style>
  <w:style w:type="paragraph" w:customStyle="1" w:styleId="Equationlegend">
    <w:name w:val="Equation_legend"/>
    <w:basedOn w:val="a"/>
    <w:rsid w:val="009F1EC1"/>
    <w:pPr>
      <w:tabs>
        <w:tab w:val="clear" w:pos="794"/>
        <w:tab w:val="clear" w:pos="1191"/>
        <w:tab w:val="clear" w:pos="1588"/>
        <w:tab w:val="right" w:pos="1814"/>
      </w:tabs>
      <w:spacing w:before="80"/>
      <w:ind w:left="1985" w:hanging="1985"/>
    </w:pPr>
  </w:style>
  <w:style w:type="paragraph" w:customStyle="1" w:styleId="Figure">
    <w:name w:val="Figure"/>
    <w:basedOn w:val="a"/>
    <w:next w:val="a"/>
    <w:rsid w:val="009F1EC1"/>
    <w:pPr>
      <w:keepNext/>
      <w:keepLines/>
      <w:spacing w:before="240" w:after="120"/>
      <w:jc w:val="center"/>
    </w:pPr>
  </w:style>
  <w:style w:type="paragraph" w:customStyle="1" w:styleId="Figurelegend">
    <w:name w:val="Figure_legend"/>
    <w:basedOn w:val="a"/>
    <w:rsid w:val="009F1EC1"/>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a"/>
    <w:next w:val="a"/>
    <w:rsid w:val="009F1EC1"/>
    <w:pPr>
      <w:keepLines/>
      <w:spacing w:before="240" w:after="120"/>
      <w:jc w:val="center"/>
    </w:pPr>
    <w:rPr>
      <w:b/>
    </w:rPr>
  </w:style>
  <w:style w:type="paragraph" w:customStyle="1" w:styleId="FigureNoBR">
    <w:name w:val="Figure_No_BR"/>
    <w:basedOn w:val="a"/>
    <w:next w:val="a"/>
    <w:rsid w:val="009F1EC1"/>
    <w:pPr>
      <w:keepNext/>
      <w:keepLines/>
      <w:spacing w:before="480" w:after="120"/>
      <w:jc w:val="center"/>
    </w:pPr>
    <w:rPr>
      <w:caps/>
    </w:rPr>
  </w:style>
  <w:style w:type="paragraph" w:customStyle="1" w:styleId="TabletitleBR">
    <w:name w:val="Table_title_BR"/>
    <w:basedOn w:val="a"/>
    <w:next w:val="a"/>
    <w:rsid w:val="009F1EC1"/>
    <w:pPr>
      <w:keepNext/>
      <w:keepLines/>
      <w:spacing w:before="0" w:after="120"/>
      <w:jc w:val="center"/>
    </w:pPr>
    <w:rPr>
      <w:b/>
    </w:rPr>
  </w:style>
  <w:style w:type="paragraph" w:customStyle="1" w:styleId="FiguretitleBR">
    <w:name w:val="Figure_title_BR"/>
    <w:basedOn w:val="TabletitleBR"/>
    <w:next w:val="a"/>
    <w:rsid w:val="009F1EC1"/>
    <w:pPr>
      <w:keepNext w:val="0"/>
      <w:spacing w:after="480"/>
    </w:pPr>
  </w:style>
  <w:style w:type="paragraph" w:customStyle="1" w:styleId="Figurewithouttitle">
    <w:name w:val="Figure_without_title"/>
    <w:basedOn w:val="a"/>
    <w:next w:val="a"/>
    <w:rsid w:val="009F1EC1"/>
    <w:pPr>
      <w:keepLines/>
      <w:spacing w:before="240" w:after="120"/>
      <w:jc w:val="center"/>
    </w:pPr>
  </w:style>
  <w:style w:type="paragraph" w:styleId="a4">
    <w:name w:val="footer"/>
    <w:basedOn w:val="a"/>
    <w:rsid w:val="009F1EC1"/>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a4"/>
    <w:rsid w:val="009F1EC1"/>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a"/>
    <w:rsid w:val="009F1EC1"/>
    <w:pPr>
      <w:tabs>
        <w:tab w:val="clear" w:pos="794"/>
        <w:tab w:val="clear" w:pos="1191"/>
        <w:tab w:val="clear" w:pos="1588"/>
        <w:tab w:val="clear" w:pos="1985"/>
        <w:tab w:val="left" w:pos="907"/>
        <w:tab w:val="right" w:pos="8789"/>
        <w:tab w:val="right" w:pos="9639"/>
      </w:tabs>
      <w:spacing w:before="0"/>
    </w:pPr>
    <w:rPr>
      <w:b/>
      <w:sz w:val="22"/>
    </w:rPr>
  </w:style>
  <w:style w:type="character" w:styleId="a5">
    <w:name w:val="footnote reference"/>
    <w:semiHidden/>
    <w:rsid w:val="009F1EC1"/>
    <w:rPr>
      <w:position w:val="6"/>
      <w:sz w:val="18"/>
    </w:rPr>
  </w:style>
  <w:style w:type="paragraph" w:customStyle="1" w:styleId="Note">
    <w:name w:val="Note"/>
    <w:basedOn w:val="a"/>
    <w:rsid w:val="009F1EC1"/>
    <w:pPr>
      <w:spacing w:before="80"/>
    </w:pPr>
  </w:style>
  <w:style w:type="paragraph" w:styleId="a6">
    <w:name w:val="footnote text"/>
    <w:basedOn w:val="Note"/>
    <w:link w:val="a7"/>
    <w:semiHidden/>
    <w:rsid w:val="009F1EC1"/>
    <w:pPr>
      <w:keepLines/>
      <w:tabs>
        <w:tab w:val="left" w:pos="255"/>
      </w:tabs>
      <w:ind w:left="255" w:hanging="255"/>
    </w:pPr>
  </w:style>
  <w:style w:type="paragraph" w:customStyle="1" w:styleId="Formal">
    <w:name w:val="Formal"/>
    <w:basedOn w:val="ASN1"/>
    <w:rsid w:val="009F1EC1"/>
    <w:rPr>
      <w:b w:val="0"/>
    </w:rPr>
  </w:style>
  <w:style w:type="paragraph" w:styleId="a8">
    <w:name w:val="header"/>
    <w:aliases w:val="h,Header/Footer"/>
    <w:basedOn w:val="a"/>
    <w:link w:val="a9"/>
    <w:rsid w:val="009F1EC1"/>
    <w:pPr>
      <w:tabs>
        <w:tab w:val="clear" w:pos="794"/>
        <w:tab w:val="clear" w:pos="1191"/>
        <w:tab w:val="clear" w:pos="1588"/>
        <w:tab w:val="clear" w:pos="1985"/>
      </w:tabs>
      <w:spacing w:before="0"/>
      <w:jc w:val="center"/>
    </w:pPr>
    <w:rPr>
      <w:sz w:val="18"/>
    </w:rPr>
  </w:style>
  <w:style w:type="paragraph" w:customStyle="1" w:styleId="Headingb">
    <w:name w:val="Heading_b"/>
    <w:basedOn w:val="a"/>
    <w:next w:val="a"/>
    <w:rsid w:val="009F1EC1"/>
    <w:pPr>
      <w:keepNext/>
      <w:spacing w:before="160"/>
    </w:pPr>
    <w:rPr>
      <w:b/>
    </w:rPr>
  </w:style>
  <w:style w:type="paragraph" w:customStyle="1" w:styleId="Headingi">
    <w:name w:val="Heading_i"/>
    <w:basedOn w:val="a"/>
    <w:next w:val="a"/>
    <w:rsid w:val="009F1EC1"/>
    <w:pPr>
      <w:keepNext/>
      <w:spacing w:before="160"/>
    </w:pPr>
    <w:rPr>
      <w:i/>
    </w:rPr>
  </w:style>
  <w:style w:type="paragraph" w:styleId="10">
    <w:name w:val="index 1"/>
    <w:basedOn w:val="a"/>
    <w:next w:val="a"/>
    <w:semiHidden/>
    <w:rsid w:val="009F1EC1"/>
  </w:style>
  <w:style w:type="paragraph" w:styleId="20">
    <w:name w:val="index 2"/>
    <w:basedOn w:val="a"/>
    <w:next w:val="a"/>
    <w:semiHidden/>
    <w:rsid w:val="009F1EC1"/>
    <w:pPr>
      <w:ind w:left="283"/>
    </w:pPr>
  </w:style>
  <w:style w:type="paragraph" w:styleId="30">
    <w:name w:val="index 3"/>
    <w:basedOn w:val="a"/>
    <w:next w:val="a"/>
    <w:semiHidden/>
    <w:rsid w:val="009F1EC1"/>
    <w:pPr>
      <w:ind w:left="566"/>
    </w:pPr>
  </w:style>
  <w:style w:type="paragraph" w:customStyle="1" w:styleId="Normalaftertitle">
    <w:name w:val="Normal_after_title"/>
    <w:basedOn w:val="a"/>
    <w:next w:val="a"/>
    <w:rsid w:val="009F1EC1"/>
    <w:pPr>
      <w:spacing w:before="360"/>
    </w:pPr>
  </w:style>
  <w:style w:type="character" w:styleId="aa">
    <w:name w:val="page number"/>
    <w:basedOn w:val="a0"/>
    <w:rsid w:val="009F1EC1"/>
  </w:style>
  <w:style w:type="paragraph" w:customStyle="1" w:styleId="PartNo">
    <w:name w:val="Part_No"/>
    <w:basedOn w:val="a"/>
    <w:next w:val="a"/>
    <w:rsid w:val="009F1EC1"/>
    <w:pPr>
      <w:keepNext/>
      <w:keepLines/>
      <w:spacing w:before="480" w:after="80"/>
      <w:jc w:val="center"/>
    </w:pPr>
    <w:rPr>
      <w:caps/>
      <w:sz w:val="28"/>
    </w:rPr>
  </w:style>
  <w:style w:type="paragraph" w:customStyle="1" w:styleId="Partref">
    <w:name w:val="Part_ref"/>
    <w:basedOn w:val="a"/>
    <w:next w:val="a"/>
    <w:rsid w:val="009F1EC1"/>
    <w:pPr>
      <w:keepNext/>
      <w:keepLines/>
      <w:spacing w:before="280"/>
      <w:jc w:val="center"/>
    </w:pPr>
  </w:style>
  <w:style w:type="paragraph" w:customStyle="1" w:styleId="Parttitle">
    <w:name w:val="Part_title"/>
    <w:basedOn w:val="a"/>
    <w:next w:val="Normalaftertitle"/>
    <w:rsid w:val="009F1EC1"/>
    <w:pPr>
      <w:keepNext/>
      <w:keepLines/>
      <w:spacing w:before="240" w:after="280"/>
      <w:jc w:val="center"/>
    </w:pPr>
    <w:rPr>
      <w:b/>
      <w:sz w:val="28"/>
    </w:rPr>
  </w:style>
  <w:style w:type="paragraph" w:customStyle="1" w:styleId="Recdate">
    <w:name w:val="Rec_date"/>
    <w:basedOn w:val="a"/>
    <w:next w:val="Normalaftertitle"/>
    <w:rsid w:val="009F1EC1"/>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9F1EC1"/>
  </w:style>
  <w:style w:type="paragraph" w:customStyle="1" w:styleId="RecNo">
    <w:name w:val="Rec_No"/>
    <w:basedOn w:val="a"/>
    <w:next w:val="a"/>
    <w:rsid w:val="009F1EC1"/>
    <w:pPr>
      <w:keepNext/>
      <w:keepLines/>
      <w:spacing w:before="0"/>
    </w:pPr>
    <w:rPr>
      <w:b/>
      <w:sz w:val="28"/>
    </w:rPr>
  </w:style>
  <w:style w:type="paragraph" w:customStyle="1" w:styleId="QuestionNo">
    <w:name w:val="Question_No"/>
    <w:basedOn w:val="RecNo"/>
    <w:next w:val="a"/>
    <w:rsid w:val="009F1EC1"/>
  </w:style>
  <w:style w:type="paragraph" w:customStyle="1" w:styleId="RecNoBR">
    <w:name w:val="Rec_No_BR"/>
    <w:basedOn w:val="a"/>
    <w:next w:val="a"/>
    <w:rsid w:val="009F1EC1"/>
    <w:pPr>
      <w:keepNext/>
      <w:keepLines/>
      <w:spacing w:before="480"/>
      <w:jc w:val="center"/>
    </w:pPr>
    <w:rPr>
      <w:caps/>
      <w:sz w:val="28"/>
    </w:rPr>
  </w:style>
  <w:style w:type="paragraph" w:customStyle="1" w:styleId="QuestionNoBR">
    <w:name w:val="Question_No_BR"/>
    <w:basedOn w:val="RecNoBR"/>
    <w:next w:val="a"/>
    <w:rsid w:val="009F1EC1"/>
  </w:style>
  <w:style w:type="paragraph" w:customStyle="1" w:styleId="Recref">
    <w:name w:val="Rec_ref"/>
    <w:basedOn w:val="a"/>
    <w:next w:val="Recdate"/>
    <w:rsid w:val="009F1EC1"/>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9F1EC1"/>
  </w:style>
  <w:style w:type="paragraph" w:customStyle="1" w:styleId="Rectitle">
    <w:name w:val="Rec_title"/>
    <w:basedOn w:val="a"/>
    <w:next w:val="Normalaftertitle"/>
    <w:rsid w:val="009F1EC1"/>
    <w:pPr>
      <w:keepNext/>
      <w:keepLines/>
      <w:spacing w:before="360"/>
      <w:jc w:val="center"/>
    </w:pPr>
    <w:rPr>
      <w:b/>
      <w:sz w:val="28"/>
    </w:rPr>
  </w:style>
  <w:style w:type="paragraph" w:customStyle="1" w:styleId="Questiontitle">
    <w:name w:val="Question_title"/>
    <w:basedOn w:val="Rectitle"/>
    <w:next w:val="Questionref"/>
    <w:rsid w:val="009F1EC1"/>
  </w:style>
  <w:style w:type="character" w:customStyle="1" w:styleId="Recdef">
    <w:name w:val="Rec_def"/>
    <w:rsid w:val="009F1EC1"/>
    <w:rPr>
      <w:b/>
    </w:rPr>
  </w:style>
  <w:style w:type="paragraph" w:customStyle="1" w:styleId="Reftext">
    <w:name w:val="Ref_text"/>
    <w:basedOn w:val="a"/>
    <w:rsid w:val="009F1EC1"/>
    <w:pPr>
      <w:ind w:left="794" w:hanging="794"/>
    </w:pPr>
  </w:style>
  <w:style w:type="paragraph" w:customStyle="1" w:styleId="Reftitle">
    <w:name w:val="Ref_title"/>
    <w:basedOn w:val="a"/>
    <w:next w:val="Reftext"/>
    <w:rsid w:val="009F1EC1"/>
    <w:pPr>
      <w:spacing w:before="480"/>
      <w:jc w:val="center"/>
    </w:pPr>
    <w:rPr>
      <w:b/>
    </w:rPr>
  </w:style>
  <w:style w:type="paragraph" w:customStyle="1" w:styleId="Repdate">
    <w:name w:val="Rep_date"/>
    <w:basedOn w:val="Recdate"/>
    <w:next w:val="Normalaftertitle"/>
    <w:rsid w:val="009F1EC1"/>
  </w:style>
  <w:style w:type="paragraph" w:customStyle="1" w:styleId="RepNo">
    <w:name w:val="Rep_No"/>
    <w:basedOn w:val="RecNo"/>
    <w:next w:val="a"/>
    <w:rsid w:val="009F1EC1"/>
  </w:style>
  <w:style w:type="paragraph" w:customStyle="1" w:styleId="RepNoBR">
    <w:name w:val="Rep_No_BR"/>
    <w:basedOn w:val="RecNoBR"/>
    <w:next w:val="a"/>
    <w:rsid w:val="009F1EC1"/>
  </w:style>
  <w:style w:type="paragraph" w:customStyle="1" w:styleId="Repref">
    <w:name w:val="Rep_ref"/>
    <w:basedOn w:val="Recref"/>
    <w:next w:val="Repdate"/>
    <w:rsid w:val="009F1EC1"/>
  </w:style>
  <w:style w:type="paragraph" w:customStyle="1" w:styleId="Reptitle">
    <w:name w:val="Rep_title"/>
    <w:basedOn w:val="Rectitle"/>
    <w:next w:val="Repref"/>
    <w:rsid w:val="009F1EC1"/>
  </w:style>
  <w:style w:type="paragraph" w:customStyle="1" w:styleId="Resdate">
    <w:name w:val="Res_date"/>
    <w:basedOn w:val="Recdate"/>
    <w:next w:val="Normalaftertitle"/>
    <w:rsid w:val="009F1EC1"/>
  </w:style>
  <w:style w:type="character" w:customStyle="1" w:styleId="Resdef">
    <w:name w:val="Res_def"/>
    <w:rsid w:val="009F1EC1"/>
    <w:rPr>
      <w:rFonts w:ascii="Times New Roman" w:hAnsi="Times New Roman"/>
      <w:b/>
    </w:rPr>
  </w:style>
  <w:style w:type="paragraph" w:customStyle="1" w:styleId="ResNo">
    <w:name w:val="Res_No"/>
    <w:basedOn w:val="RecNo"/>
    <w:next w:val="a"/>
    <w:rsid w:val="009F1EC1"/>
  </w:style>
  <w:style w:type="paragraph" w:customStyle="1" w:styleId="ResNoBR">
    <w:name w:val="Res_No_BR"/>
    <w:basedOn w:val="RecNoBR"/>
    <w:next w:val="a"/>
    <w:rsid w:val="009F1EC1"/>
  </w:style>
  <w:style w:type="paragraph" w:customStyle="1" w:styleId="Resref">
    <w:name w:val="Res_ref"/>
    <w:basedOn w:val="Recref"/>
    <w:next w:val="Resdate"/>
    <w:rsid w:val="009F1EC1"/>
  </w:style>
  <w:style w:type="paragraph" w:customStyle="1" w:styleId="Restitle">
    <w:name w:val="Res_title"/>
    <w:basedOn w:val="Rectitle"/>
    <w:next w:val="Resref"/>
    <w:rsid w:val="009F1EC1"/>
  </w:style>
  <w:style w:type="paragraph" w:customStyle="1" w:styleId="Section1">
    <w:name w:val="Section_1"/>
    <w:basedOn w:val="a"/>
    <w:next w:val="a"/>
    <w:rsid w:val="009F1EC1"/>
    <w:pPr>
      <w:tabs>
        <w:tab w:val="clear" w:pos="794"/>
        <w:tab w:val="clear" w:pos="1191"/>
        <w:tab w:val="clear" w:pos="1588"/>
        <w:tab w:val="clear" w:pos="1985"/>
      </w:tabs>
      <w:spacing w:before="624"/>
      <w:jc w:val="center"/>
    </w:pPr>
    <w:rPr>
      <w:b/>
    </w:rPr>
  </w:style>
  <w:style w:type="paragraph" w:customStyle="1" w:styleId="Section2">
    <w:name w:val="Section_2"/>
    <w:basedOn w:val="a"/>
    <w:next w:val="a"/>
    <w:rsid w:val="009F1EC1"/>
    <w:pPr>
      <w:tabs>
        <w:tab w:val="clear" w:pos="794"/>
        <w:tab w:val="clear" w:pos="1191"/>
        <w:tab w:val="clear" w:pos="1588"/>
        <w:tab w:val="clear" w:pos="1985"/>
      </w:tabs>
      <w:spacing w:before="240"/>
      <w:jc w:val="center"/>
    </w:pPr>
    <w:rPr>
      <w:i/>
    </w:rPr>
  </w:style>
  <w:style w:type="paragraph" w:customStyle="1" w:styleId="SectionNo">
    <w:name w:val="Section_No"/>
    <w:basedOn w:val="a"/>
    <w:next w:val="a"/>
    <w:rsid w:val="009F1EC1"/>
    <w:pPr>
      <w:keepNext/>
      <w:keepLines/>
      <w:spacing w:before="480" w:after="80"/>
      <w:jc w:val="center"/>
    </w:pPr>
    <w:rPr>
      <w:caps/>
      <w:sz w:val="28"/>
    </w:rPr>
  </w:style>
  <w:style w:type="paragraph" w:customStyle="1" w:styleId="Sectiontitle">
    <w:name w:val="Section_title"/>
    <w:basedOn w:val="a"/>
    <w:next w:val="Normalaftertitle"/>
    <w:rsid w:val="009F1EC1"/>
    <w:pPr>
      <w:keepNext/>
      <w:keepLines/>
      <w:spacing w:before="480" w:after="280"/>
      <w:jc w:val="center"/>
    </w:pPr>
    <w:rPr>
      <w:b/>
      <w:sz w:val="28"/>
    </w:rPr>
  </w:style>
  <w:style w:type="paragraph" w:customStyle="1" w:styleId="Source">
    <w:name w:val="Source"/>
    <w:basedOn w:val="a"/>
    <w:next w:val="Normalaftertitle"/>
    <w:rsid w:val="009F1EC1"/>
    <w:pPr>
      <w:spacing w:before="840" w:after="200"/>
      <w:jc w:val="center"/>
    </w:pPr>
    <w:rPr>
      <w:b/>
      <w:sz w:val="28"/>
    </w:rPr>
  </w:style>
  <w:style w:type="paragraph" w:customStyle="1" w:styleId="SpecialFooter">
    <w:name w:val="Special Footer"/>
    <w:basedOn w:val="a4"/>
    <w:rsid w:val="009F1EC1"/>
    <w:pPr>
      <w:tabs>
        <w:tab w:val="left" w:pos="567"/>
        <w:tab w:val="left" w:pos="1134"/>
        <w:tab w:val="left" w:pos="1701"/>
        <w:tab w:val="left" w:pos="2268"/>
        <w:tab w:val="left" w:pos="2835"/>
      </w:tabs>
      <w:jc w:val="both"/>
    </w:pPr>
    <w:rPr>
      <w:caps w:val="0"/>
      <w:noProof w:val="0"/>
    </w:rPr>
  </w:style>
  <w:style w:type="character" w:customStyle="1" w:styleId="Tablefreq">
    <w:name w:val="Table_freq"/>
    <w:rsid w:val="009F1EC1"/>
    <w:rPr>
      <w:b/>
      <w:color w:val="auto"/>
    </w:rPr>
  </w:style>
  <w:style w:type="paragraph" w:customStyle="1" w:styleId="Tablehead">
    <w:name w:val="Table_head"/>
    <w:basedOn w:val="a"/>
    <w:next w:val="a"/>
    <w:rsid w:val="009F1EC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a"/>
    <w:rsid w:val="009F1EC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a"/>
    <w:next w:val="Tablehead"/>
    <w:rsid w:val="009F1EC1"/>
    <w:pPr>
      <w:keepNext/>
      <w:keepLines/>
      <w:spacing w:before="360" w:after="120"/>
      <w:jc w:val="center"/>
    </w:pPr>
    <w:rPr>
      <w:b/>
    </w:rPr>
  </w:style>
  <w:style w:type="paragraph" w:customStyle="1" w:styleId="TableNoBR">
    <w:name w:val="Table_No_BR"/>
    <w:basedOn w:val="a"/>
    <w:next w:val="TabletitleBR"/>
    <w:rsid w:val="009F1EC1"/>
    <w:pPr>
      <w:keepNext/>
      <w:spacing w:before="560" w:after="120"/>
      <w:jc w:val="center"/>
    </w:pPr>
    <w:rPr>
      <w:caps/>
    </w:rPr>
  </w:style>
  <w:style w:type="paragraph" w:customStyle="1" w:styleId="Tableref">
    <w:name w:val="Table_ref"/>
    <w:basedOn w:val="a"/>
    <w:next w:val="TabletitleBR"/>
    <w:rsid w:val="009F1EC1"/>
    <w:pPr>
      <w:keepNext/>
      <w:spacing w:before="0" w:after="120"/>
      <w:jc w:val="center"/>
    </w:pPr>
  </w:style>
  <w:style w:type="paragraph" w:customStyle="1" w:styleId="Tabletext">
    <w:name w:val="Table_text"/>
    <w:basedOn w:val="a"/>
    <w:rsid w:val="009F1EC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a"/>
    <w:rsid w:val="009F1E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a"/>
    <w:rsid w:val="009F1EC1"/>
  </w:style>
  <w:style w:type="paragraph" w:customStyle="1" w:styleId="Title3">
    <w:name w:val="Title 3"/>
    <w:basedOn w:val="Title2"/>
    <w:next w:val="a"/>
    <w:rsid w:val="009F1EC1"/>
    <w:rPr>
      <w:caps w:val="0"/>
    </w:rPr>
  </w:style>
  <w:style w:type="paragraph" w:customStyle="1" w:styleId="Title4">
    <w:name w:val="Title 4"/>
    <w:basedOn w:val="Title3"/>
    <w:next w:val="1"/>
    <w:rsid w:val="009F1EC1"/>
    <w:rPr>
      <w:b/>
    </w:rPr>
  </w:style>
  <w:style w:type="paragraph" w:customStyle="1" w:styleId="toc0">
    <w:name w:val="toc 0"/>
    <w:basedOn w:val="a"/>
    <w:next w:val="11"/>
    <w:rsid w:val="009F1EC1"/>
    <w:pPr>
      <w:tabs>
        <w:tab w:val="clear" w:pos="794"/>
        <w:tab w:val="clear" w:pos="1191"/>
        <w:tab w:val="clear" w:pos="1588"/>
        <w:tab w:val="clear" w:pos="1985"/>
        <w:tab w:val="right" w:pos="9639"/>
      </w:tabs>
    </w:pPr>
    <w:rPr>
      <w:b/>
    </w:rPr>
  </w:style>
  <w:style w:type="paragraph" w:styleId="11">
    <w:name w:val="toc 1"/>
    <w:basedOn w:val="a"/>
    <w:uiPriority w:val="39"/>
    <w:qFormat/>
    <w:rsid w:val="009F1EC1"/>
    <w:pPr>
      <w:tabs>
        <w:tab w:val="clear" w:pos="794"/>
        <w:tab w:val="clear" w:pos="1191"/>
        <w:tab w:val="clear" w:pos="1588"/>
        <w:tab w:val="clear" w:pos="1985"/>
      </w:tabs>
      <w:spacing w:before="360"/>
    </w:pPr>
    <w:rPr>
      <w:rFonts w:asciiTheme="majorHAnsi" w:hAnsiTheme="majorHAnsi" w:cstheme="majorHAnsi"/>
      <w:b/>
      <w:bCs/>
      <w:caps/>
      <w:szCs w:val="24"/>
    </w:rPr>
  </w:style>
  <w:style w:type="paragraph" w:styleId="21">
    <w:name w:val="toc 2"/>
    <w:basedOn w:val="11"/>
    <w:uiPriority w:val="39"/>
    <w:qFormat/>
    <w:rsid w:val="009F1EC1"/>
    <w:pPr>
      <w:spacing w:before="240"/>
    </w:pPr>
    <w:rPr>
      <w:rFonts w:asciiTheme="minorHAnsi" w:hAnsiTheme="minorHAnsi" w:cs="Times New Roman"/>
      <w:caps w:val="0"/>
      <w:sz w:val="20"/>
      <w:szCs w:val="20"/>
    </w:rPr>
  </w:style>
  <w:style w:type="paragraph" w:styleId="31">
    <w:name w:val="toc 3"/>
    <w:basedOn w:val="21"/>
    <w:uiPriority w:val="39"/>
    <w:qFormat/>
    <w:rsid w:val="009F1EC1"/>
    <w:pPr>
      <w:spacing w:before="0"/>
      <w:ind w:left="240"/>
    </w:pPr>
    <w:rPr>
      <w:b w:val="0"/>
      <w:bCs w:val="0"/>
    </w:rPr>
  </w:style>
  <w:style w:type="paragraph" w:styleId="40">
    <w:name w:val="toc 4"/>
    <w:basedOn w:val="31"/>
    <w:uiPriority w:val="39"/>
    <w:rsid w:val="009F1EC1"/>
    <w:pPr>
      <w:ind w:left="480"/>
    </w:pPr>
  </w:style>
  <w:style w:type="paragraph" w:styleId="50">
    <w:name w:val="toc 5"/>
    <w:basedOn w:val="40"/>
    <w:uiPriority w:val="39"/>
    <w:rsid w:val="009F1EC1"/>
    <w:pPr>
      <w:ind w:left="720"/>
    </w:pPr>
  </w:style>
  <w:style w:type="paragraph" w:styleId="60">
    <w:name w:val="toc 6"/>
    <w:basedOn w:val="40"/>
    <w:semiHidden/>
    <w:rsid w:val="009F1EC1"/>
    <w:pPr>
      <w:ind w:left="960"/>
    </w:pPr>
  </w:style>
  <w:style w:type="paragraph" w:styleId="70">
    <w:name w:val="toc 7"/>
    <w:basedOn w:val="40"/>
    <w:semiHidden/>
    <w:rsid w:val="009F1EC1"/>
    <w:pPr>
      <w:ind w:left="1200"/>
    </w:pPr>
  </w:style>
  <w:style w:type="paragraph" w:styleId="80">
    <w:name w:val="toc 8"/>
    <w:basedOn w:val="40"/>
    <w:semiHidden/>
    <w:rsid w:val="009F1EC1"/>
    <w:pPr>
      <w:ind w:left="1440"/>
    </w:pPr>
  </w:style>
  <w:style w:type="paragraph" w:customStyle="1" w:styleId="TableText0">
    <w:name w:val="Table_Text"/>
    <w:basedOn w:val="a"/>
    <w:rsid w:val="001329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Style1">
    <w:name w:val="Style1"/>
    <w:basedOn w:val="a"/>
    <w:rsid w:val="00132939"/>
    <w:pPr>
      <w:keepNext/>
      <w:keepLines/>
      <w:tabs>
        <w:tab w:val="clear" w:pos="794"/>
        <w:tab w:val="clear" w:pos="1191"/>
        <w:tab w:val="clear" w:pos="1588"/>
        <w:tab w:val="clear" w:pos="1985"/>
      </w:tabs>
      <w:spacing w:before="0" w:after="120"/>
      <w:ind w:firstLine="32"/>
      <w:jc w:val="center"/>
    </w:pPr>
    <w:rPr>
      <w:b/>
      <w:sz w:val="20"/>
    </w:rPr>
  </w:style>
  <w:style w:type="paragraph" w:customStyle="1" w:styleId="Tabletitle">
    <w:name w:val="Table_title"/>
    <w:basedOn w:val="a"/>
    <w:next w:val="Tabletext"/>
    <w:rsid w:val="00132939"/>
    <w:pPr>
      <w:keepNext/>
      <w:keepLines/>
      <w:spacing w:before="0" w:after="120"/>
      <w:jc w:val="center"/>
    </w:pPr>
    <w:rPr>
      <w:rFonts w:ascii="Times New Roman Bold" w:hAnsi="Times New Roman Bold"/>
      <w:b/>
    </w:rPr>
  </w:style>
  <w:style w:type="paragraph" w:customStyle="1" w:styleId="Standard">
    <w:name w:val="Standard"/>
    <w:rsid w:val="00132939"/>
    <w:pPr>
      <w:widowControl w:val="0"/>
      <w:overflowPunct w:val="0"/>
      <w:autoSpaceDE w:val="0"/>
      <w:autoSpaceDN w:val="0"/>
      <w:adjustRightInd w:val="0"/>
      <w:textAlignment w:val="baseline"/>
    </w:pPr>
    <w:rPr>
      <w:lang w:val="de-DE" w:eastAsia="en-US"/>
    </w:rPr>
  </w:style>
  <w:style w:type="paragraph" w:customStyle="1" w:styleId="Infodoc">
    <w:name w:val="Infodoc"/>
    <w:basedOn w:val="a"/>
    <w:rsid w:val="00132939"/>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headingb0">
    <w:name w:val="heading_b"/>
    <w:basedOn w:val="3"/>
    <w:next w:val="a"/>
    <w:rsid w:val="00132939"/>
    <w:pPr>
      <w:tabs>
        <w:tab w:val="clear" w:pos="1191"/>
        <w:tab w:val="clear" w:pos="1588"/>
        <w:tab w:val="clear" w:pos="1985"/>
        <w:tab w:val="num" w:pos="432"/>
        <w:tab w:val="left" w:pos="2127"/>
        <w:tab w:val="left" w:pos="2410"/>
        <w:tab w:val="left" w:pos="2921"/>
        <w:tab w:val="left" w:pos="3261"/>
      </w:tabs>
      <w:overflowPunct/>
      <w:autoSpaceDE/>
      <w:autoSpaceDN/>
      <w:adjustRightInd/>
      <w:ind w:left="0" w:firstLine="0"/>
      <w:jc w:val="both"/>
      <w:textAlignment w:val="auto"/>
      <w:outlineLvl w:val="9"/>
    </w:pPr>
    <w:rPr>
      <w:lang w:val="en-US"/>
    </w:rPr>
  </w:style>
  <w:style w:type="paragraph" w:customStyle="1" w:styleId="TableTitle0">
    <w:name w:val="Table_Title"/>
    <w:basedOn w:val="Table"/>
    <w:next w:val="TableText0"/>
    <w:rsid w:val="00132939"/>
    <w:pPr>
      <w:keepLines/>
      <w:spacing w:before="0"/>
    </w:pPr>
    <w:rPr>
      <w:b/>
      <w:caps w:val="0"/>
    </w:rPr>
  </w:style>
  <w:style w:type="paragraph" w:customStyle="1" w:styleId="Table">
    <w:name w:val="Table_#"/>
    <w:basedOn w:val="a"/>
    <w:next w:val="TableTitle0"/>
    <w:rsid w:val="00132939"/>
    <w:pPr>
      <w:keepNext/>
      <w:overflowPunct/>
      <w:autoSpaceDE/>
      <w:autoSpaceDN/>
      <w:adjustRightInd/>
      <w:spacing w:before="560" w:after="120"/>
      <w:jc w:val="center"/>
      <w:textAlignment w:val="auto"/>
    </w:pPr>
    <w:rPr>
      <w:caps/>
    </w:rPr>
  </w:style>
  <w:style w:type="paragraph" w:styleId="ab">
    <w:name w:val="Plain Text"/>
    <w:basedOn w:val="a"/>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ＭＳ 明朝" w:hAnsi="Courier New"/>
      <w:kern w:val="2"/>
      <w:sz w:val="21"/>
      <w:lang w:val="en-US" w:eastAsia="ja-JP"/>
    </w:rPr>
  </w:style>
  <w:style w:type="paragraph" w:customStyle="1" w:styleId="Standard1">
    <w:name w:val="Standard1"/>
    <w:rsid w:val="00132939"/>
    <w:pPr>
      <w:widowControl w:val="0"/>
      <w:tabs>
        <w:tab w:val="left" w:pos="794"/>
        <w:tab w:val="left" w:pos="1191"/>
        <w:tab w:val="left" w:pos="1588"/>
        <w:tab w:val="left" w:pos="1985"/>
      </w:tabs>
      <w:spacing w:before="136"/>
    </w:pPr>
    <w:rPr>
      <w:sz w:val="24"/>
      <w:lang w:val="de-DE" w:eastAsia="en-US"/>
    </w:rPr>
  </w:style>
  <w:style w:type="character" w:styleId="ac">
    <w:name w:val="Hyperlink"/>
    <w:uiPriority w:val="99"/>
    <w:rsid w:val="00132939"/>
    <w:rPr>
      <w:color w:val="0000FF"/>
      <w:sz w:val="20"/>
      <w:u w:val="single"/>
    </w:rPr>
  </w:style>
  <w:style w:type="paragraph" w:customStyle="1" w:styleId="AnnexNo">
    <w:name w:val="Annex_No"/>
    <w:basedOn w:val="a"/>
    <w:next w:val="Annexref"/>
    <w:rsid w:val="00132939"/>
    <w:pPr>
      <w:keepNext/>
      <w:keepLines/>
      <w:spacing w:before="480" w:after="80"/>
      <w:jc w:val="center"/>
    </w:pPr>
    <w:rPr>
      <w:caps/>
      <w:sz w:val="28"/>
    </w:rPr>
  </w:style>
  <w:style w:type="paragraph" w:customStyle="1" w:styleId="Annexref">
    <w:name w:val="Annex_ref"/>
    <w:basedOn w:val="a"/>
    <w:next w:val="Annextitle"/>
    <w:rsid w:val="00132939"/>
    <w:pPr>
      <w:keepNext/>
      <w:keepLines/>
      <w:spacing w:after="280"/>
      <w:jc w:val="center"/>
    </w:pPr>
  </w:style>
  <w:style w:type="paragraph" w:customStyle="1" w:styleId="Annextitle">
    <w:name w:val="Annex_title"/>
    <w:basedOn w:val="a"/>
    <w:next w:val="Normalaftertitle0"/>
    <w:rsid w:val="00132939"/>
    <w:pPr>
      <w:keepNext/>
      <w:keepLines/>
      <w:spacing w:before="240" w:after="280"/>
      <w:jc w:val="center"/>
    </w:pPr>
    <w:rPr>
      <w:rFonts w:ascii="Times New Roman Bold" w:hAnsi="Times New Roman Bold"/>
      <w:b/>
      <w:sz w:val="28"/>
    </w:rPr>
  </w:style>
  <w:style w:type="paragraph" w:customStyle="1" w:styleId="Normalaftertitle0">
    <w:name w:val="Normal after title"/>
    <w:basedOn w:val="a"/>
    <w:next w:val="a"/>
    <w:rsid w:val="00132939"/>
    <w:pPr>
      <w:spacing w:before="280"/>
    </w:pPr>
  </w:style>
  <w:style w:type="paragraph" w:customStyle="1" w:styleId="AnnexTitle0">
    <w:name w:val="Annex_Title"/>
    <w:basedOn w:val="a"/>
    <w:next w:val="Normalaftertitle0"/>
    <w:rsid w:val="00132939"/>
    <w:pPr>
      <w:keepNext/>
      <w:keepLines/>
      <w:overflowPunct/>
      <w:autoSpaceDE/>
      <w:autoSpaceDN/>
      <w:adjustRightInd/>
      <w:spacing w:before="240" w:after="280"/>
      <w:jc w:val="center"/>
      <w:textAlignment w:val="auto"/>
    </w:pPr>
    <w:rPr>
      <w:b/>
    </w:rPr>
  </w:style>
  <w:style w:type="paragraph" w:styleId="ad">
    <w:name w:val="Date"/>
    <w:basedOn w:val="a"/>
    <w:next w:val="a"/>
    <w:rsid w:val="00132939"/>
    <w:pPr>
      <w:jc w:val="both"/>
    </w:pPr>
    <w:rPr>
      <w:lang w:eastAsia="ja-JP"/>
    </w:rPr>
  </w:style>
  <w:style w:type="paragraph" w:customStyle="1" w:styleId="Title10">
    <w:name w:val="Title1"/>
    <w:basedOn w:val="a"/>
    <w:rsid w:val="00132939"/>
    <w:pPr>
      <w:keepNext/>
      <w:tabs>
        <w:tab w:val="clear" w:pos="794"/>
        <w:tab w:val="clear" w:pos="1191"/>
        <w:tab w:val="clear" w:pos="1588"/>
        <w:tab w:val="clear" w:pos="1985"/>
      </w:tabs>
      <w:overflowPunct/>
      <w:autoSpaceDE/>
      <w:autoSpaceDN/>
      <w:adjustRightInd/>
      <w:spacing w:before="0"/>
      <w:jc w:val="center"/>
      <w:textAlignment w:val="auto"/>
      <w:outlineLvl w:val="0"/>
    </w:pPr>
    <w:rPr>
      <w:rFonts w:ascii="Arial" w:hAnsi="Arial"/>
      <w:b/>
      <w:sz w:val="28"/>
      <w:lang w:val="en-US"/>
    </w:rPr>
  </w:style>
  <w:style w:type="paragraph" w:styleId="ae">
    <w:name w:val="Subtitle"/>
    <w:basedOn w:val="a"/>
    <w:qFormat/>
    <w:rsid w:val="00132939"/>
    <w:pPr>
      <w:tabs>
        <w:tab w:val="clear" w:pos="794"/>
        <w:tab w:val="clear" w:pos="1191"/>
        <w:tab w:val="clear" w:pos="1588"/>
        <w:tab w:val="clear" w:pos="1985"/>
        <w:tab w:val="left" w:pos="5040"/>
      </w:tabs>
      <w:overflowPunct/>
      <w:autoSpaceDE/>
      <w:autoSpaceDN/>
      <w:adjustRightInd/>
      <w:spacing w:before="0"/>
      <w:textAlignment w:val="auto"/>
    </w:pPr>
    <w:rPr>
      <w:rFonts w:ascii="Arial" w:hAnsi="Arial"/>
      <w:sz w:val="28"/>
      <w:lang w:val="en-US"/>
    </w:rPr>
  </w:style>
  <w:style w:type="paragraph" w:customStyle="1" w:styleId="RFCHeading">
    <w:name w:val="RFC Heading"/>
    <w:basedOn w:val="a"/>
    <w:next w:val="RFCText"/>
    <w:autoRedefine/>
    <w:rsid w:val="00132939"/>
    <w:pPr>
      <w:tabs>
        <w:tab w:val="clear" w:pos="794"/>
        <w:tab w:val="clear" w:pos="1191"/>
        <w:tab w:val="clear" w:pos="1588"/>
        <w:tab w:val="clear" w:pos="1985"/>
        <w:tab w:val="num" w:pos="432"/>
      </w:tabs>
      <w:overflowPunct/>
      <w:autoSpaceDE/>
      <w:autoSpaceDN/>
      <w:adjustRightInd/>
      <w:spacing w:before="240" w:after="240" w:line="240" w:lineRule="exact"/>
      <w:ind w:left="432"/>
      <w:textAlignment w:val="auto"/>
    </w:pPr>
    <w:rPr>
      <w:rFonts w:ascii="Courier New" w:hAnsi="Courier New"/>
      <w:sz w:val="20"/>
      <w:lang w:val="en-US"/>
    </w:rPr>
  </w:style>
  <w:style w:type="paragraph" w:customStyle="1" w:styleId="RFCText">
    <w:name w:val="RFC Text"/>
    <w:basedOn w:val="a"/>
    <w:rsid w:val="00132939"/>
    <w:pPr>
      <w:tabs>
        <w:tab w:val="clear" w:pos="794"/>
        <w:tab w:val="clear" w:pos="1191"/>
        <w:tab w:val="clear" w:pos="1588"/>
        <w:tab w:val="clear" w:pos="1985"/>
      </w:tabs>
      <w:overflowPunct/>
      <w:autoSpaceDE/>
      <w:autoSpaceDN/>
      <w:adjustRightInd/>
      <w:spacing w:before="0" w:line="240" w:lineRule="exact"/>
      <w:ind w:left="432"/>
      <w:textAlignment w:val="auto"/>
    </w:pPr>
    <w:rPr>
      <w:rFonts w:ascii="Courier New" w:hAnsi="Courier New"/>
      <w:sz w:val="20"/>
      <w:lang w:val="en-US"/>
    </w:rPr>
  </w:style>
  <w:style w:type="paragraph" w:customStyle="1" w:styleId="RFCHeadingLevel2">
    <w:name w:val="RFC Heading Level 2"/>
    <w:basedOn w:val="RFCHeading"/>
    <w:rsid w:val="00132939"/>
    <w:pPr>
      <w:ind w:hanging="432"/>
    </w:pPr>
  </w:style>
  <w:style w:type="paragraph" w:customStyle="1" w:styleId="MLJTitle1">
    <w:name w:val="MLJ Title1"/>
    <w:basedOn w:val="a"/>
    <w:rsid w:val="00132939"/>
    <w:pPr>
      <w:keepNext/>
      <w:tabs>
        <w:tab w:val="clear" w:pos="794"/>
        <w:tab w:val="clear" w:pos="1191"/>
        <w:tab w:val="clear" w:pos="1588"/>
        <w:tab w:val="clear" w:pos="1985"/>
      </w:tabs>
      <w:overflowPunct/>
      <w:autoSpaceDE/>
      <w:autoSpaceDN/>
      <w:adjustRightInd/>
      <w:spacing w:before="0"/>
      <w:jc w:val="center"/>
      <w:textAlignment w:val="auto"/>
    </w:pPr>
    <w:rPr>
      <w:rFonts w:ascii="Arial" w:hAnsi="Arial"/>
      <w:b/>
      <w:sz w:val="28"/>
      <w:lang w:val="en-US"/>
    </w:rPr>
  </w:style>
  <w:style w:type="paragraph" w:styleId="af">
    <w:name w:val="caption"/>
    <w:basedOn w:val="a"/>
    <w:next w:val="a"/>
    <w:qFormat/>
    <w:rsid w:val="003E31AA"/>
    <w:pPr>
      <w:keepNext/>
      <w:tabs>
        <w:tab w:val="clear" w:pos="794"/>
        <w:tab w:val="clear" w:pos="1191"/>
        <w:tab w:val="clear" w:pos="1588"/>
        <w:tab w:val="clear" w:pos="1985"/>
      </w:tabs>
      <w:overflowPunct/>
      <w:autoSpaceDE/>
      <w:autoSpaceDN/>
      <w:adjustRightInd/>
      <w:spacing w:after="120"/>
      <w:jc w:val="center"/>
      <w:textAlignment w:val="auto"/>
    </w:pPr>
    <w:rPr>
      <w:b/>
      <w:sz w:val="20"/>
      <w:lang w:val="en-US"/>
    </w:rPr>
  </w:style>
  <w:style w:type="paragraph" w:customStyle="1" w:styleId="Figure0">
    <w:name w:val="Figure_#"/>
    <w:basedOn w:val="a"/>
    <w:next w:val="FigureTitle"/>
    <w:rsid w:val="00132939"/>
    <w:pPr>
      <w:keepNext/>
      <w:overflowPunct/>
      <w:autoSpaceDE/>
      <w:autoSpaceDN/>
      <w:adjustRightInd/>
      <w:spacing w:before="480" w:after="120"/>
      <w:jc w:val="center"/>
      <w:textAlignment w:val="auto"/>
    </w:pPr>
    <w:rPr>
      <w:caps/>
    </w:rPr>
  </w:style>
  <w:style w:type="paragraph" w:customStyle="1" w:styleId="FigureTitle">
    <w:name w:val="Figure_Title"/>
    <w:basedOn w:val="a"/>
    <w:next w:val="a"/>
    <w:rsid w:val="00132939"/>
    <w:pPr>
      <w:keepLines/>
      <w:overflowPunct/>
      <w:autoSpaceDE/>
      <w:autoSpaceDN/>
      <w:adjustRightInd/>
      <w:spacing w:before="0" w:after="480"/>
      <w:jc w:val="center"/>
      <w:textAlignment w:val="auto"/>
    </w:pPr>
    <w:rPr>
      <w:b/>
    </w:rPr>
  </w:style>
  <w:style w:type="paragraph" w:customStyle="1" w:styleId="Head">
    <w:name w:val="Head"/>
    <w:basedOn w:val="a"/>
    <w:rsid w:val="00132939"/>
    <w:pPr>
      <w:tabs>
        <w:tab w:val="clear" w:pos="794"/>
        <w:tab w:val="clear" w:pos="1191"/>
        <w:tab w:val="clear" w:pos="1588"/>
        <w:tab w:val="clear" w:pos="1985"/>
        <w:tab w:val="left" w:pos="6663"/>
      </w:tabs>
      <w:overflowPunct/>
      <w:autoSpaceDE/>
      <w:autoSpaceDN/>
      <w:adjustRightInd/>
      <w:spacing w:before="0"/>
      <w:textAlignment w:val="auto"/>
    </w:pPr>
  </w:style>
  <w:style w:type="paragraph" w:styleId="af0">
    <w:name w:val="Title"/>
    <w:basedOn w:val="a"/>
    <w:qFormat/>
    <w:rsid w:val="00132939"/>
    <w:pPr>
      <w:tabs>
        <w:tab w:val="clear" w:pos="794"/>
        <w:tab w:val="clear" w:pos="1191"/>
        <w:tab w:val="clear" w:pos="1588"/>
        <w:tab w:val="clear" w:pos="1985"/>
      </w:tabs>
      <w:overflowPunct/>
      <w:autoSpaceDE/>
      <w:autoSpaceDN/>
      <w:adjustRightInd/>
      <w:spacing w:before="0"/>
      <w:jc w:val="center"/>
      <w:textAlignment w:val="auto"/>
    </w:pPr>
    <w:rPr>
      <w:rFonts w:ascii="Arial" w:hAnsi="Arial"/>
      <w:b/>
      <w:color w:val="0000FF"/>
      <w:sz w:val="20"/>
      <w:lang w:val="en-US"/>
    </w:rPr>
  </w:style>
  <w:style w:type="paragraph" w:styleId="Web">
    <w:name w:val="Normal (Web)"/>
    <w:basedOn w:val="a"/>
    <w:uiPriority w:val="99"/>
    <w:rsid w:val="00132939"/>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styleId="af1">
    <w:name w:val="FollowedHyperlink"/>
    <w:rsid w:val="00132939"/>
    <w:rPr>
      <w:color w:val="606420"/>
      <w:u w:val="single"/>
    </w:rPr>
  </w:style>
  <w:style w:type="paragraph" w:styleId="HTML">
    <w:name w:val="HTML Preformatted"/>
    <w:basedOn w:val="a"/>
    <w:rsid w:val="00132939"/>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Courier New" w:hAnsi="Courier New"/>
      <w:sz w:val="20"/>
      <w:lang w:val="en-US"/>
    </w:rPr>
  </w:style>
  <w:style w:type="character" w:styleId="af2">
    <w:name w:val="Strong"/>
    <w:qFormat/>
    <w:rsid w:val="00132939"/>
    <w:rPr>
      <w:b/>
      <w:bCs/>
    </w:rPr>
  </w:style>
  <w:style w:type="paragraph" w:customStyle="1" w:styleId="TableHead0">
    <w:name w:val="Table_Head"/>
    <w:basedOn w:val="TableText0"/>
    <w:rsid w:val="00132939"/>
    <w:pPr>
      <w:overflowPunct w:val="0"/>
      <w:autoSpaceDE w:val="0"/>
      <w:autoSpaceDN w:val="0"/>
      <w:adjustRightInd w:val="0"/>
      <w:spacing w:before="80" w:after="80"/>
      <w:jc w:val="center"/>
      <w:textAlignment w:val="baseline"/>
    </w:pPr>
    <w:rPr>
      <w:b/>
    </w:rPr>
  </w:style>
  <w:style w:type="paragraph" w:customStyle="1" w:styleId="CharCharCharCharCharCharCharCharChar">
    <w:name w:val="Char Char Char Char Char (文字) (文字) Char Char (文字) (文字) Char Char (文字) (文字)"/>
    <w:basedOn w:val="a"/>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Tahoma" w:eastAsia="SimSun" w:hAnsi="Tahoma"/>
      <w:kern w:val="2"/>
      <w:lang w:val="en-US" w:eastAsia="zh-CN"/>
    </w:rPr>
  </w:style>
  <w:style w:type="paragraph" w:styleId="af3">
    <w:name w:val="Balloon Text"/>
    <w:basedOn w:val="a"/>
    <w:semiHidden/>
    <w:rsid w:val="004E6E3D"/>
    <w:rPr>
      <w:rFonts w:ascii="Arial" w:eastAsia="ＭＳ ゴシック" w:hAnsi="Arial"/>
      <w:sz w:val="18"/>
      <w:szCs w:val="18"/>
    </w:rPr>
  </w:style>
  <w:style w:type="character" w:customStyle="1" w:styleId="style3">
    <w:name w:val="style3"/>
    <w:basedOn w:val="a0"/>
    <w:rsid w:val="00C3471A"/>
  </w:style>
  <w:style w:type="character" w:styleId="af4">
    <w:name w:val="annotation reference"/>
    <w:rsid w:val="007B40E0"/>
    <w:rPr>
      <w:sz w:val="18"/>
      <w:szCs w:val="18"/>
    </w:rPr>
  </w:style>
  <w:style w:type="paragraph" w:styleId="af5">
    <w:name w:val="annotation text"/>
    <w:basedOn w:val="a"/>
    <w:link w:val="af6"/>
    <w:rsid w:val="007B40E0"/>
  </w:style>
  <w:style w:type="character" w:customStyle="1" w:styleId="af6">
    <w:name w:val="コメント文字列 (文字)"/>
    <w:link w:val="af5"/>
    <w:rsid w:val="007B40E0"/>
    <w:rPr>
      <w:sz w:val="24"/>
      <w:lang w:val="en-GB" w:eastAsia="en-US"/>
    </w:rPr>
  </w:style>
  <w:style w:type="paragraph" w:styleId="af7">
    <w:name w:val="annotation subject"/>
    <w:basedOn w:val="af5"/>
    <w:next w:val="af5"/>
    <w:link w:val="af8"/>
    <w:rsid w:val="007B40E0"/>
    <w:rPr>
      <w:b/>
      <w:bCs/>
    </w:rPr>
  </w:style>
  <w:style w:type="character" w:customStyle="1" w:styleId="af8">
    <w:name w:val="コメント内容 (文字)"/>
    <w:link w:val="af7"/>
    <w:rsid w:val="007B40E0"/>
    <w:rPr>
      <w:b/>
      <w:bCs/>
      <w:sz w:val="24"/>
      <w:lang w:val="en-GB" w:eastAsia="en-US"/>
    </w:rPr>
  </w:style>
  <w:style w:type="paragraph" w:styleId="af9">
    <w:name w:val="List Paragraph"/>
    <w:basedOn w:val="a"/>
    <w:uiPriority w:val="34"/>
    <w:qFormat/>
    <w:rsid w:val="008A3379"/>
    <w:pPr>
      <w:ind w:leftChars="400" w:left="840"/>
    </w:pPr>
  </w:style>
  <w:style w:type="paragraph" w:styleId="90">
    <w:name w:val="toc 9"/>
    <w:basedOn w:val="a"/>
    <w:next w:val="a"/>
    <w:autoRedefine/>
    <w:rsid w:val="000B3311"/>
    <w:pPr>
      <w:tabs>
        <w:tab w:val="clear" w:pos="794"/>
        <w:tab w:val="clear" w:pos="1191"/>
        <w:tab w:val="clear" w:pos="1588"/>
        <w:tab w:val="clear" w:pos="1985"/>
      </w:tabs>
      <w:spacing w:before="0"/>
      <w:ind w:left="1680"/>
    </w:pPr>
    <w:rPr>
      <w:rFonts w:asciiTheme="minorHAnsi" w:hAnsiTheme="minorHAnsi"/>
      <w:sz w:val="20"/>
    </w:rPr>
  </w:style>
  <w:style w:type="table" w:styleId="afa">
    <w:name w:val="Table Grid"/>
    <w:basedOn w:val="a1"/>
    <w:rsid w:val="00FC2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TOC Heading"/>
    <w:basedOn w:val="1"/>
    <w:next w:val="a"/>
    <w:uiPriority w:val="39"/>
    <w:semiHidden/>
    <w:unhideWhenUsed/>
    <w:qFormat/>
    <w:rsid w:val="00DA64E7"/>
    <w:pPr>
      <w:numPr>
        <w:numId w:val="0"/>
      </w:numPr>
      <w:tabs>
        <w:tab w:val="clear" w:pos="794"/>
        <w:tab w:val="clear" w:pos="1191"/>
        <w:tab w:val="clear" w:pos="1588"/>
        <w:tab w:val="clear" w:pos="1985"/>
      </w:tabs>
      <w:overflowPunct/>
      <w:autoSpaceDE/>
      <w:autoSpaceDN/>
      <w:adjustRightInd/>
      <w:spacing w:before="480" w:line="276" w:lineRule="auto"/>
      <w:textAlignment w:val="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22">
    <w:name w:val="Body Text Indent 2"/>
    <w:basedOn w:val="a"/>
    <w:link w:val="23"/>
    <w:rsid w:val="00861ED2"/>
    <w:pPr>
      <w:tabs>
        <w:tab w:val="clear" w:pos="794"/>
        <w:tab w:val="clear" w:pos="1191"/>
        <w:tab w:val="clear" w:pos="1588"/>
        <w:tab w:val="clear" w:pos="1985"/>
      </w:tabs>
      <w:ind w:left="720"/>
    </w:pPr>
    <w:rPr>
      <w:rFonts w:eastAsia="SimSun"/>
    </w:rPr>
  </w:style>
  <w:style w:type="character" w:customStyle="1" w:styleId="23">
    <w:name w:val="本文インデント 2 (文字)"/>
    <w:basedOn w:val="a0"/>
    <w:link w:val="22"/>
    <w:rsid w:val="00861ED2"/>
    <w:rPr>
      <w:rFonts w:eastAsia="SimSun"/>
      <w:sz w:val="24"/>
      <w:lang w:val="en-GB" w:eastAsia="en-US"/>
    </w:rPr>
  </w:style>
  <w:style w:type="paragraph" w:customStyle="1" w:styleId="Docnumber">
    <w:name w:val="Docnumber"/>
    <w:basedOn w:val="a"/>
    <w:link w:val="DocnumberChar"/>
    <w:rsid w:val="00861ED2"/>
    <w:pPr>
      <w:jc w:val="right"/>
    </w:pPr>
    <w:rPr>
      <w:rFonts w:eastAsia="SimSun"/>
      <w:b/>
      <w:bCs/>
      <w:sz w:val="40"/>
    </w:rPr>
  </w:style>
  <w:style w:type="character" w:customStyle="1" w:styleId="DocnumberChar">
    <w:name w:val="Docnumber Char"/>
    <w:link w:val="Docnumber"/>
    <w:rsid w:val="00861ED2"/>
    <w:rPr>
      <w:rFonts w:eastAsia="SimSun"/>
      <w:b/>
      <w:bCs/>
      <w:sz w:val="40"/>
      <w:lang w:val="en-GB" w:eastAsia="en-US"/>
    </w:rPr>
  </w:style>
  <w:style w:type="character" w:customStyle="1" w:styleId="apple-converted-space">
    <w:name w:val="apple-converted-space"/>
    <w:rsid w:val="00EF3430"/>
  </w:style>
  <w:style w:type="paragraph" w:customStyle="1" w:styleId="hg">
    <w:name w:val="hg"/>
    <w:basedOn w:val="a"/>
    <w:rsid w:val="006173DE"/>
    <w:pPr>
      <w:tabs>
        <w:tab w:val="clear" w:pos="794"/>
        <w:tab w:val="clear" w:pos="1191"/>
        <w:tab w:val="clear" w:pos="1588"/>
        <w:tab w:val="clear" w:pos="1985"/>
      </w:tabs>
      <w:overflowPunct/>
      <w:autoSpaceDE/>
      <w:autoSpaceDN/>
      <w:adjustRightInd/>
      <w:spacing w:before="0" w:after="120"/>
      <w:ind w:left="480" w:hanging="480"/>
      <w:textAlignment w:val="auto"/>
    </w:pPr>
    <w:rPr>
      <w:szCs w:val="24"/>
      <w:lang w:val="en-US" w:eastAsia="ja-JP" w:bidi="he-IL"/>
    </w:rPr>
  </w:style>
  <w:style w:type="character" w:customStyle="1" w:styleId="a9">
    <w:name w:val="ヘッダー (文字)"/>
    <w:aliases w:val="h (文字),Header/Footer (文字)"/>
    <w:basedOn w:val="a0"/>
    <w:link w:val="a8"/>
    <w:rsid w:val="005A54E2"/>
    <w:rPr>
      <w:sz w:val="18"/>
      <w:lang w:val="en-GB" w:eastAsia="en-US"/>
    </w:rPr>
  </w:style>
  <w:style w:type="table" w:styleId="51">
    <w:name w:val="Medium Shading 2 Accent 5"/>
    <w:basedOn w:val="a1"/>
    <w:uiPriority w:val="64"/>
    <w:rsid w:val="009A122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FigureNoTitle0">
    <w:name w:val="Figure_NoTitle"/>
    <w:basedOn w:val="a"/>
    <w:next w:val="Normalaftertitle"/>
    <w:rsid w:val="00BB308D"/>
    <w:pPr>
      <w:keepLines/>
      <w:spacing w:before="240" w:after="120"/>
      <w:jc w:val="center"/>
    </w:pPr>
    <w:rPr>
      <w:b/>
    </w:rPr>
  </w:style>
  <w:style w:type="character" w:customStyle="1" w:styleId="a7">
    <w:name w:val="脚注文字列 (文字)"/>
    <w:link w:val="a6"/>
    <w:semiHidden/>
    <w:rsid w:val="00BB308D"/>
    <w:rPr>
      <w:sz w:val="24"/>
      <w:lang w:val="en-GB" w:eastAsia="en-US"/>
    </w:rPr>
  </w:style>
  <w:style w:type="paragraph" w:styleId="afc">
    <w:name w:val="table of figures"/>
    <w:basedOn w:val="a"/>
    <w:next w:val="a"/>
    <w:uiPriority w:val="99"/>
    <w:unhideWhenUsed/>
    <w:rsid w:val="00575FF2"/>
    <w:pPr>
      <w:tabs>
        <w:tab w:val="clear" w:pos="794"/>
        <w:tab w:val="clear" w:pos="1191"/>
        <w:tab w:val="clear" w:pos="1588"/>
        <w:tab w:val="clear" w:pos="1985"/>
      </w:tabs>
      <w:ind w:leftChars="200" w:hangingChars="200" w:hanging="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21050">
      <w:bodyDiv w:val="1"/>
      <w:marLeft w:val="0"/>
      <w:marRight w:val="0"/>
      <w:marTop w:val="0"/>
      <w:marBottom w:val="0"/>
      <w:divBdr>
        <w:top w:val="none" w:sz="0" w:space="0" w:color="auto"/>
        <w:left w:val="none" w:sz="0" w:space="0" w:color="auto"/>
        <w:bottom w:val="none" w:sz="0" w:space="0" w:color="auto"/>
        <w:right w:val="none" w:sz="0" w:space="0" w:color="auto"/>
      </w:divBdr>
    </w:div>
    <w:div w:id="407384976">
      <w:bodyDiv w:val="1"/>
      <w:marLeft w:val="100"/>
      <w:marRight w:val="100"/>
      <w:marTop w:val="100"/>
      <w:marBottom w:val="100"/>
      <w:divBdr>
        <w:top w:val="none" w:sz="0" w:space="0" w:color="auto"/>
        <w:left w:val="none" w:sz="0" w:space="0" w:color="auto"/>
        <w:bottom w:val="none" w:sz="0" w:space="0" w:color="auto"/>
        <w:right w:val="none" w:sz="0" w:space="0" w:color="auto"/>
      </w:divBdr>
    </w:div>
    <w:div w:id="672534795">
      <w:bodyDiv w:val="1"/>
      <w:marLeft w:val="100"/>
      <w:marRight w:val="100"/>
      <w:marTop w:val="100"/>
      <w:marBottom w:val="100"/>
      <w:divBdr>
        <w:top w:val="none" w:sz="0" w:space="0" w:color="auto"/>
        <w:left w:val="none" w:sz="0" w:space="0" w:color="auto"/>
        <w:bottom w:val="none" w:sz="0" w:space="0" w:color="auto"/>
        <w:right w:val="none" w:sz="0" w:space="0" w:color="auto"/>
      </w:divBdr>
    </w:div>
    <w:div w:id="718633859">
      <w:bodyDiv w:val="1"/>
      <w:marLeft w:val="0"/>
      <w:marRight w:val="0"/>
      <w:marTop w:val="0"/>
      <w:marBottom w:val="0"/>
      <w:divBdr>
        <w:top w:val="none" w:sz="0" w:space="0" w:color="auto"/>
        <w:left w:val="none" w:sz="0" w:space="0" w:color="auto"/>
        <w:bottom w:val="none" w:sz="0" w:space="0" w:color="auto"/>
        <w:right w:val="none" w:sz="0" w:space="0" w:color="auto"/>
      </w:divBdr>
    </w:div>
    <w:div w:id="910505509">
      <w:bodyDiv w:val="1"/>
      <w:marLeft w:val="158"/>
      <w:marRight w:val="158"/>
      <w:marTop w:val="158"/>
      <w:marBottom w:val="158"/>
      <w:divBdr>
        <w:top w:val="none" w:sz="0" w:space="0" w:color="auto"/>
        <w:left w:val="none" w:sz="0" w:space="0" w:color="auto"/>
        <w:bottom w:val="none" w:sz="0" w:space="0" w:color="auto"/>
        <w:right w:val="none" w:sz="0" w:space="0" w:color="auto"/>
      </w:divBdr>
    </w:div>
    <w:div w:id="981470691">
      <w:bodyDiv w:val="1"/>
      <w:marLeft w:val="0"/>
      <w:marRight w:val="0"/>
      <w:marTop w:val="0"/>
      <w:marBottom w:val="0"/>
      <w:divBdr>
        <w:top w:val="none" w:sz="0" w:space="0" w:color="auto"/>
        <w:left w:val="none" w:sz="0" w:space="0" w:color="auto"/>
        <w:bottom w:val="none" w:sz="0" w:space="0" w:color="auto"/>
        <w:right w:val="none" w:sz="0" w:space="0" w:color="auto"/>
      </w:divBdr>
    </w:div>
    <w:div w:id="1044597198">
      <w:bodyDiv w:val="1"/>
      <w:marLeft w:val="0"/>
      <w:marRight w:val="0"/>
      <w:marTop w:val="0"/>
      <w:marBottom w:val="0"/>
      <w:divBdr>
        <w:top w:val="none" w:sz="0" w:space="0" w:color="auto"/>
        <w:left w:val="none" w:sz="0" w:space="0" w:color="auto"/>
        <w:bottom w:val="none" w:sz="0" w:space="0" w:color="auto"/>
        <w:right w:val="none" w:sz="0" w:space="0" w:color="auto"/>
      </w:divBdr>
    </w:div>
    <w:div w:id="1056666482">
      <w:bodyDiv w:val="1"/>
      <w:marLeft w:val="0"/>
      <w:marRight w:val="0"/>
      <w:marTop w:val="0"/>
      <w:marBottom w:val="0"/>
      <w:divBdr>
        <w:top w:val="none" w:sz="0" w:space="0" w:color="auto"/>
        <w:left w:val="none" w:sz="0" w:space="0" w:color="auto"/>
        <w:bottom w:val="none" w:sz="0" w:space="0" w:color="auto"/>
        <w:right w:val="none" w:sz="0" w:space="0" w:color="auto"/>
      </w:divBdr>
    </w:div>
    <w:div w:id="1092312304">
      <w:bodyDiv w:val="1"/>
      <w:marLeft w:val="0"/>
      <w:marRight w:val="0"/>
      <w:marTop w:val="0"/>
      <w:marBottom w:val="0"/>
      <w:divBdr>
        <w:top w:val="none" w:sz="0" w:space="0" w:color="auto"/>
        <w:left w:val="none" w:sz="0" w:space="0" w:color="auto"/>
        <w:bottom w:val="none" w:sz="0" w:space="0" w:color="auto"/>
        <w:right w:val="none" w:sz="0" w:space="0" w:color="auto"/>
      </w:divBdr>
    </w:div>
    <w:div w:id="1126462345">
      <w:bodyDiv w:val="1"/>
      <w:marLeft w:val="0"/>
      <w:marRight w:val="0"/>
      <w:marTop w:val="0"/>
      <w:marBottom w:val="0"/>
      <w:divBdr>
        <w:top w:val="none" w:sz="0" w:space="0" w:color="auto"/>
        <w:left w:val="none" w:sz="0" w:space="0" w:color="auto"/>
        <w:bottom w:val="none" w:sz="0" w:space="0" w:color="auto"/>
        <w:right w:val="none" w:sz="0" w:space="0" w:color="auto"/>
      </w:divBdr>
    </w:div>
    <w:div w:id="1174733290">
      <w:bodyDiv w:val="1"/>
      <w:marLeft w:val="0"/>
      <w:marRight w:val="0"/>
      <w:marTop w:val="0"/>
      <w:marBottom w:val="0"/>
      <w:divBdr>
        <w:top w:val="none" w:sz="0" w:space="0" w:color="auto"/>
        <w:left w:val="none" w:sz="0" w:space="0" w:color="auto"/>
        <w:bottom w:val="none" w:sz="0" w:space="0" w:color="auto"/>
        <w:right w:val="none" w:sz="0" w:space="0" w:color="auto"/>
      </w:divBdr>
    </w:div>
    <w:div w:id="1274438863">
      <w:bodyDiv w:val="1"/>
      <w:marLeft w:val="0"/>
      <w:marRight w:val="0"/>
      <w:marTop w:val="0"/>
      <w:marBottom w:val="0"/>
      <w:divBdr>
        <w:top w:val="none" w:sz="0" w:space="0" w:color="auto"/>
        <w:left w:val="none" w:sz="0" w:space="0" w:color="auto"/>
        <w:bottom w:val="none" w:sz="0" w:space="0" w:color="auto"/>
        <w:right w:val="none" w:sz="0" w:space="0" w:color="auto"/>
      </w:divBdr>
    </w:div>
    <w:div w:id="1394084967">
      <w:bodyDiv w:val="1"/>
      <w:marLeft w:val="0"/>
      <w:marRight w:val="0"/>
      <w:marTop w:val="0"/>
      <w:marBottom w:val="0"/>
      <w:divBdr>
        <w:top w:val="none" w:sz="0" w:space="0" w:color="auto"/>
        <w:left w:val="none" w:sz="0" w:space="0" w:color="auto"/>
        <w:bottom w:val="none" w:sz="0" w:space="0" w:color="auto"/>
        <w:right w:val="none" w:sz="0" w:space="0" w:color="auto"/>
      </w:divBdr>
      <w:divsChild>
        <w:div w:id="1194728325">
          <w:marLeft w:val="0"/>
          <w:marRight w:val="0"/>
          <w:marTop w:val="0"/>
          <w:marBottom w:val="0"/>
          <w:divBdr>
            <w:top w:val="none" w:sz="0" w:space="0" w:color="auto"/>
            <w:left w:val="none" w:sz="0" w:space="0" w:color="auto"/>
            <w:bottom w:val="none" w:sz="0" w:space="0" w:color="auto"/>
            <w:right w:val="none" w:sz="0" w:space="0" w:color="auto"/>
          </w:divBdr>
          <w:divsChild>
            <w:div w:id="127824943">
              <w:marLeft w:val="0"/>
              <w:marRight w:val="0"/>
              <w:marTop w:val="0"/>
              <w:marBottom w:val="0"/>
              <w:divBdr>
                <w:top w:val="none" w:sz="0" w:space="0" w:color="auto"/>
                <w:left w:val="none" w:sz="0" w:space="0" w:color="auto"/>
                <w:bottom w:val="none" w:sz="0" w:space="0" w:color="auto"/>
                <w:right w:val="none" w:sz="0" w:space="0" w:color="auto"/>
              </w:divBdr>
              <w:divsChild>
                <w:div w:id="8363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885204">
      <w:bodyDiv w:val="1"/>
      <w:marLeft w:val="0"/>
      <w:marRight w:val="0"/>
      <w:marTop w:val="0"/>
      <w:marBottom w:val="0"/>
      <w:divBdr>
        <w:top w:val="none" w:sz="0" w:space="0" w:color="auto"/>
        <w:left w:val="none" w:sz="0" w:space="0" w:color="auto"/>
        <w:bottom w:val="none" w:sz="0" w:space="0" w:color="auto"/>
        <w:right w:val="none" w:sz="0" w:space="0" w:color="auto"/>
      </w:divBdr>
    </w:div>
    <w:div w:id="1756052609">
      <w:bodyDiv w:val="1"/>
      <w:marLeft w:val="0"/>
      <w:marRight w:val="0"/>
      <w:marTop w:val="0"/>
      <w:marBottom w:val="0"/>
      <w:divBdr>
        <w:top w:val="none" w:sz="0" w:space="0" w:color="auto"/>
        <w:left w:val="none" w:sz="0" w:space="0" w:color="auto"/>
        <w:bottom w:val="none" w:sz="0" w:space="0" w:color="auto"/>
        <w:right w:val="none" w:sz="0" w:space="0" w:color="auto"/>
      </w:divBdr>
    </w:div>
    <w:div w:id="1917008141">
      <w:bodyDiv w:val="1"/>
      <w:marLeft w:val="150"/>
      <w:marRight w:val="150"/>
      <w:marTop w:val="150"/>
      <w:marBottom w:val="150"/>
      <w:divBdr>
        <w:top w:val="none" w:sz="0" w:space="0" w:color="auto"/>
        <w:left w:val="none" w:sz="0" w:space="0" w:color="auto"/>
        <w:bottom w:val="none" w:sz="0" w:space="0" w:color="auto"/>
        <w:right w:val="none" w:sz="0" w:space="0" w:color="auto"/>
      </w:divBdr>
    </w:div>
    <w:div w:id="1972900918">
      <w:bodyDiv w:val="1"/>
      <w:marLeft w:val="100"/>
      <w:marRight w:val="100"/>
      <w:marTop w:val="100"/>
      <w:marBottom w:val="100"/>
      <w:divBdr>
        <w:top w:val="none" w:sz="0" w:space="0" w:color="auto"/>
        <w:left w:val="none" w:sz="0" w:space="0" w:color="auto"/>
        <w:bottom w:val="none" w:sz="0" w:space="0" w:color="auto"/>
        <w:right w:val="none" w:sz="0" w:space="0" w:color="auto"/>
      </w:divBdr>
    </w:div>
    <w:div w:id="1999075028">
      <w:bodyDiv w:val="1"/>
      <w:marLeft w:val="0"/>
      <w:marRight w:val="0"/>
      <w:marTop w:val="0"/>
      <w:marBottom w:val="0"/>
      <w:divBdr>
        <w:top w:val="none" w:sz="0" w:space="0" w:color="auto"/>
        <w:left w:val="none" w:sz="0" w:space="0" w:color="auto"/>
        <w:bottom w:val="none" w:sz="0" w:space="0" w:color="auto"/>
        <w:right w:val="none" w:sz="0" w:space="0" w:color="auto"/>
      </w:divBdr>
    </w:div>
    <w:div w:id="2135321815">
      <w:bodyDiv w:val="1"/>
      <w:marLeft w:val="0"/>
      <w:marRight w:val="0"/>
      <w:marTop w:val="0"/>
      <w:marBottom w:val="0"/>
      <w:divBdr>
        <w:top w:val="none" w:sz="0" w:space="0" w:color="auto"/>
        <w:left w:val="none" w:sz="0" w:space="0" w:color="auto"/>
        <w:bottom w:val="none" w:sz="0" w:space="0" w:color="auto"/>
        <w:right w:val="none" w:sz="0" w:space="0" w:color="auto"/>
      </w:divBdr>
      <w:divsChild>
        <w:div w:id="1198395687">
          <w:marLeft w:val="0"/>
          <w:marRight w:val="0"/>
          <w:marTop w:val="0"/>
          <w:marBottom w:val="408"/>
          <w:divBdr>
            <w:top w:val="none" w:sz="0" w:space="0" w:color="auto"/>
            <w:left w:val="none" w:sz="0" w:space="0" w:color="auto"/>
            <w:bottom w:val="none" w:sz="0" w:space="0" w:color="auto"/>
            <w:right w:val="none" w:sz="0" w:space="0" w:color="auto"/>
          </w:divBdr>
        </w:div>
        <w:div w:id="21426500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andards.ieee.org/getieee802/" TargetMode="External"/><Relationship Id="rId18" Type="http://schemas.openxmlformats.org/officeDocument/2006/relationships/hyperlink" Target="http://www.ieee802.org/1/pages/802.1ck.html" TargetMode="External"/><Relationship Id="rId26" Type="http://schemas.openxmlformats.org/officeDocument/2006/relationships/hyperlink" Target="http://www.ieee802.org/1/pages/802.1AC-rev.html" TargetMode="External"/><Relationship Id="rId39" Type="http://schemas.openxmlformats.org/officeDocument/2006/relationships/hyperlink" Target="http://ties.itu.int/ftp/public/itu-t/ahtmpls/readandwrite/doc_exchange/overview/MPLS-TP_overview-22.ppt" TargetMode="External"/><Relationship Id="rId21" Type="http://schemas.openxmlformats.org/officeDocument/2006/relationships/hyperlink" Target="http://www.ieee802.org/1/pages/802.1AS-rev.html" TargetMode="External"/><Relationship Id="rId34" Type="http://schemas.openxmlformats.org/officeDocument/2006/relationships/hyperlink" Target="https://mentor.ieee.org/omniran/bp/StartPage" TargetMode="External"/><Relationship Id="rId42" Type="http://schemas.openxmlformats.org/officeDocument/2006/relationships/hyperlink" Target="http://www.atis.org" TargetMode="External"/><Relationship Id="rId47" Type="http://schemas.openxmlformats.org/officeDocument/2006/relationships/hyperlink" Target="http://datatracker.ietf.org/doc/rfc7271/" TargetMode="External"/><Relationship Id="rId50" Type="http://schemas.openxmlformats.org/officeDocument/2006/relationships/image" Target="media/image4.emf"/><Relationship Id="rId55" Type="http://schemas.openxmlformats.org/officeDocument/2006/relationships/hyperlink" Target="http://www.ietf.org/dyn/wg/charter/netconf-charter.html" TargetMode="External"/><Relationship Id="rId63" Type="http://schemas.openxmlformats.org/officeDocument/2006/relationships/hyperlink" Target="http://datatracker.ietf.org/wg/mpls/" TargetMode="External"/><Relationship Id="rId68" Type="http://schemas.openxmlformats.org/officeDocument/2006/relationships/theme" Target="theme/theme1.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hyperlink" Target="http://www.ieee802.org/1/pages/802.1arce.html" TargetMode="External"/><Relationship Id="rId29" Type="http://schemas.openxmlformats.org/officeDocument/2006/relationships/hyperlink" Target="http://www.ieee802.org/1/pages/802.1cp.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ieee802.org/1/pages/802.1ch.html" TargetMode="External"/><Relationship Id="rId32" Type="http://schemas.openxmlformats.org/officeDocument/2006/relationships/hyperlink" Target="http://www.ieee802.org/1/pages/802.1cn.html" TargetMode="External"/><Relationship Id="rId37" Type="http://schemas.openxmlformats.org/officeDocument/2006/relationships/hyperlink" Target="http://www.itu.int/ITU-T/studygroups/com12/index.asp" TargetMode="External"/><Relationship Id="rId40" Type="http://schemas.openxmlformats.org/officeDocument/2006/relationships/hyperlink" Target="http://www.itu.int/ITU-T/studygroups/com15/index.asp" TargetMode="External"/><Relationship Id="rId45" Type="http://schemas.openxmlformats.org/officeDocument/2006/relationships/hyperlink" Target="http://www.ietf.org" TargetMode="External"/><Relationship Id="rId53" Type="http://schemas.openxmlformats.org/officeDocument/2006/relationships/hyperlink" Target="http://datatracker.ietf.org/wg/" TargetMode="External"/><Relationship Id="rId58" Type="http://schemas.openxmlformats.org/officeDocument/2006/relationships/hyperlink" Target="http://datatracker.ietf.org/wg/netmod/" TargetMode="External"/><Relationship Id="rId66"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ieee802.org/1/pages/802.1xbx.html" TargetMode="External"/><Relationship Id="rId23" Type="http://schemas.openxmlformats.org/officeDocument/2006/relationships/hyperlink" Target="http://www.ieee802.org/1/pages/802.1cc.html" TargetMode="External"/><Relationship Id="rId28" Type="http://schemas.openxmlformats.org/officeDocument/2006/relationships/hyperlink" Target="http://www.ieee802.org/1/pages/802.1cj.html" TargetMode="External"/><Relationship Id="rId36" Type="http://schemas.openxmlformats.org/officeDocument/2006/relationships/hyperlink" Target="http://www.ieee802.org/1/maint.html" TargetMode="External"/><Relationship Id="rId49" Type="http://schemas.openxmlformats.org/officeDocument/2006/relationships/hyperlink" Target="http://www.ietf.org/internet-drafts/draft-ietf-ccamp-rwa-info-00.txt" TargetMode="External"/><Relationship Id="rId57" Type="http://schemas.openxmlformats.org/officeDocument/2006/relationships/hyperlink" Target="http://www.ietf.org/dyn/wg/charter/netmod-charter.html" TargetMode="External"/><Relationship Id="rId61" Type="http://schemas.openxmlformats.org/officeDocument/2006/relationships/hyperlink" Target="http://datatracker.ietf.org/wg/ccamp/" TargetMode="External"/><Relationship Id="rId10" Type="http://schemas.openxmlformats.org/officeDocument/2006/relationships/footnotes" Target="footnotes.xml"/><Relationship Id="rId19" Type="http://schemas.openxmlformats.org/officeDocument/2006/relationships/hyperlink" Target="http://www.ieee802.org/1/pages/802e.html" TargetMode="External"/><Relationship Id="rId31" Type="http://schemas.openxmlformats.org/officeDocument/2006/relationships/hyperlink" Target="http://www.ieee802.org/1/pages/802.1cd.html" TargetMode="External"/><Relationship Id="rId44" Type="http://schemas.openxmlformats.org/officeDocument/2006/relationships/hyperlink" Target="http://www.iec.ch/" TargetMode="External"/><Relationship Id="rId52" Type="http://schemas.openxmlformats.org/officeDocument/2006/relationships/footer" Target="footer1.xml"/><Relationship Id="rId60" Type="http://schemas.openxmlformats.org/officeDocument/2006/relationships/hyperlink" Target="http://www.ietf.org/dyn/wg/charter/ccamp-charter.html" TargetMode="External"/><Relationship Id="rId65"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echstreet.com/ieee/subgroups/38361" TargetMode="External"/><Relationship Id="rId22" Type="http://schemas.openxmlformats.org/officeDocument/2006/relationships/hyperlink" Target="http://www.ieee802.org/1/pages/802.1cb.html" TargetMode="External"/><Relationship Id="rId27" Type="http://schemas.openxmlformats.org/officeDocument/2006/relationships/hyperlink" Target="http://www.ieee802.org/1/pages/802.1cm.html" TargetMode="External"/><Relationship Id="rId30" Type="http://schemas.openxmlformats.org/officeDocument/2006/relationships/hyperlink" Target="http://www.ieee802.org/1/pages/dcbridges.html" TargetMode="External"/><Relationship Id="rId35" Type="http://schemas.openxmlformats.org/officeDocument/2006/relationships/hyperlink" Target="http://www.ieee802.org/1/pages/802.1cf.html" TargetMode="External"/><Relationship Id="rId43" Type="http://schemas.openxmlformats.org/officeDocument/2006/relationships/hyperlink" Target="http://www.tiaonline.org" TargetMode="External"/><Relationship Id="rId48" Type="http://schemas.openxmlformats.org/officeDocument/2006/relationships/hyperlink" Target="http://www.ietf.org/internet-drafts/draft-ietf-ccamp-gmpls-g-694-lambda-labels-02.txt" TargetMode="External"/><Relationship Id="rId56" Type="http://schemas.openxmlformats.org/officeDocument/2006/relationships/hyperlink" Target="http://datatracker.ietf.org/wg/netconf/" TargetMode="External"/><Relationship Id="rId64" Type="http://schemas.openxmlformats.org/officeDocument/2006/relationships/header" Target="header2.xml"/><Relationship Id="rId8" Type="http://schemas.openxmlformats.org/officeDocument/2006/relationships/settings" Target="settings.xml"/><Relationship Id="rId51"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www.ieee802.org/1/pages/802.1aecg.html" TargetMode="External"/><Relationship Id="rId25" Type="http://schemas.openxmlformats.org/officeDocument/2006/relationships/hyperlink" Target="http://www.ieee802.org/1/pages/802.1ci.html" TargetMode="External"/><Relationship Id="rId33" Type="http://schemas.openxmlformats.org/officeDocument/2006/relationships/hyperlink" Target="http://www.ieee802.org/1/pages/802c.html" TargetMode="External"/><Relationship Id="rId38" Type="http://schemas.openxmlformats.org/officeDocument/2006/relationships/image" Target="media/image2.emf"/><Relationship Id="rId46" Type="http://schemas.openxmlformats.org/officeDocument/2006/relationships/hyperlink" Target="http://www.tmforum.org/browse.aspx" TargetMode="External"/><Relationship Id="rId59" Type="http://schemas.openxmlformats.org/officeDocument/2006/relationships/hyperlink" Target="http://datatracker.ietf.org/wg/teas/charter/" TargetMode="External"/><Relationship Id="rId67" Type="http://schemas.openxmlformats.org/officeDocument/2006/relationships/fontTable" Target="fontTable.xml"/><Relationship Id="rId20" Type="http://schemas.openxmlformats.org/officeDocument/2006/relationships/hyperlink" Target="http://www.ieee802.org/1/pages/tsn.html" TargetMode="External"/><Relationship Id="rId41" Type="http://schemas.openxmlformats.org/officeDocument/2006/relationships/image" Target="media/image3.wmf"/><Relationship Id="rId54" Type="http://schemas.openxmlformats.org/officeDocument/2006/relationships/hyperlink" Target="http://datatracker.ietf.org/wg/lime/charter/" TargetMode="External"/><Relationship Id="rId62" Type="http://schemas.openxmlformats.org/officeDocument/2006/relationships/hyperlink" Target="http://www.ietf.org/dyn/wg/charter/mpls-charter.htm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naotaka.morita@ntt-at.co.j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ravail\Word\SauveGarde\Anglais\ItutBasic-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22FAA19C1BA747A2BEAE244B89E0F9" ma:contentTypeVersion="1" ma:contentTypeDescription="Create a new document." ma:contentTypeScope="" ma:versionID="2f685481bc109046e311ac2e99fc42fe">
  <xsd:schema xmlns:xsd="http://www.w3.org/2001/XMLSchema" xmlns:xs="http://www.w3.org/2001/XMLSchema" xmlns:p="http://schemas.microsoft.com/office/2006/metadata/properties" xmlns:ns1="http://schemas.microsoft.com/sharepoint/v3" targetNamespace="http://schemas.microsoft.com/office/2006/metadata/properties" ma:root="true" ma:fieldsID="1df9d31df6866959356609bd283d30a6"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D58858-07C9-4221-9E9F-170F2BBE8AEF}">
  <ds:schemaRefs>
    <ds:schemaRef ds:uri="http://schemas.microsoft.com/sharepoint/v3/contenttype/forms"/>
  </ds:schemaRefs>
</ds:datastoreItem>
</file>

<file path=customXml/itemProps2.xml><?xml version="1.0" encoding="utf-8"?>
<ds:datastoreItem xmlns:ds="http://schemas.openxmlformats.org/officeDocument/2006/customXml" ds:itemID="{3D4D5120-3965-4BA3-9427-E097F0B47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33C16C-325A-4DF8-9F55-1E8499BC55C1}">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A98E5D8-5DFA-4265-9797-037CB58EC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ItutBasic-Template</Template>
  <TotalTime>309</TotalTime>
  <Pages>59</Pages>
  <Words>24656</Words>
  <Characters>140542</Characters>
  <Application>Microsoft Office Word</Application>
  <DocSecurity>0</DocSecurity>
  <Lines>1171</Lines>
  <Paragraphs>329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Optical Transport Networks &amp; Technologies Standardization Work Plan (version 21) (for Agreement, 26 February 2016)</vt:lpstr>
    </vt:vector>
  </TitlesOfParts>
  <Manager>ITU-T</Manager>
  <Company>International Telecommunication Union (ITU)</Company>
  <LinksUpToDate>false</LinksUpToDate>
  <CharactersWithSpaces>164869</CharactersWithSpaces>
  <SharedDoc>false</SharedDoc>
  <HLinks>
    <vt:vector size="120" baseType="variant">
      <vt:variant>
        <vt:i4>8257570</vt:i4>
      </vt:variant>
      <vt:variant>
        <vt:i4>54</vt:i4>
      </vt:variant>
      <vt:variant>
        <vt:i4>0</vt:i4>
      </vt:variant>
      <vt:variant>
        <vt:i4>5</vt:i4>
      </vt:variant>
      <vt:variant>
        <vt:lpwstr>http://www.itu.int/ngnproject/</vt:lpwstr>
      </vt:variant>
      <vt:variant>
        <vt:lpwstr/>
      </vt:variant>
      <vt:variant>
        <vt:i4>3997749</vt:i4>
      </vt:variant>
      <vt:variant>
        <vt:i4>51</vt:i4>
      </vt:variant>
      <vt:variant>
        <vt:i4>0</vt:i4>
      </vt:variant>
      <vt:variant>
        <vt:i4>5</vt:i4>
      </vt:variant>
      <vt:variant>
        <vt:lpwstr>http://standards.ieee.org/getieee802/download/802.1ap-2008.pdf</vt:lpwstr>
      </vt:variant>
      <vt:variant>
        <vt:lpwstr/>
      </vt:variant>
      <vt:variant>
        <vt:i4>4390980</vt:i4>
      </vt:variant>
      <vt:variant>
        <vt:i4>48</vt:i4>
      </vt:variant>
      <vt:variant>
        <vt:i4>0</vt:i4>
      </vt:variant>
      <vt:variant>
        <vt:i4>5</vt:i4>
      </vt:variant>
      <vt:variant>
        <vt:lpwstr>http://www.ietf.org/internet-drafts/draft-ietf-ccamp-rwa-info-00.txt</vt:lpwstr>
      </vt:variant>
      <vt:variant>
        <vt:lpwstr/>
      </vt:variant>
      <vt:variant>
        <vt:i4>1703943</vt:i4>
      </vt:variant>
      <vt:variant>
        <vt:i4>45</vt:i4>
      </vt:variant>
      <vt:variant>
        <vt:i4>0</vt:i4>
      </vt:variant>
      <vt:variant>
        <vt:i4>5</vt:i4>
      </vt:variant>
      <vt:variant>
        <vt:lpwstr>http://www.ietf.org/internet-drafts/draft-ietf-ccamp-gmpls-g-694-lambda-labels-02.txt</vt:lpwstr>
      </vt:variant>
      <vt:variant>
        <vt:lpwstr/>
      </vt:variant>
      <vt:variant>
        <vt:i4>7667749</vt:i4>
      </vt:variant>
      <vt:variant>
        <vt:i4>42</vt:i4>
      </vt:variant>
      <vt:variant>
        <vt:i4>0</vt:i4>
      </vt:variant>
      <vt:variant>
        <vt:i4>5</vt:i4>
      </vt:variant>
      <vt:variant>
        <vt:lpwstr>http://www.tmforum.org/browse.aspx</vt:lpwstr>
      </vt:variant>
      <vt:variant>
        <vt:lpwstr/>
      </vt:variant>
      <vt:variant>
        <vt:i4>4522075</vt:i4>
      </vt:variant>
      <vt:variant>
        <vt:i4>39</vt:i4>
      </vt:variant>
      <vt:variant>
        <vt:i4>0</vt:i4>
      </vt:variant>
      <vt:variant>
        <vt:i4>5</vt:i4>
      </vt:variant>
      <vt:variant>
        <vt:lpwstr>http://www.ietf.org/</vt:lpwstr>
      </vt:variant>
      <vt:variant>
        <vt:lpwstr/>
      </vt:variant>
      <vt:variant>
        <vt:i4>7143539</vt:i4>
      </vt:variant>
      <vt:variant>
        <vt:i4>36</vt:i4>
      </vt:variant>
      <vt:variant>
        <vt:i4>0</vt:i4>
      </vt:variant>
      <vt:variant>
        <vt:i4>5</vt:i4>
      </vt:variant>
      <vt:variant>
        <vt:lpwstr>http://www.iec.ch/</vt:lpwstr>
      </vt:variant>
      <vt:variant>
        <vt:lpwstr/>
      </vt:variant>
      <vt:variant>
        <vt:i4>5505032</vt:i4>
      </vt:variant>
      <vt:variant>
        <vt:i4>33</vt:i4>
      </vt:variant>
      <vt:variant>
        <vt:i4>0</vt:i4>
      </vt:variant>
      <vt:variant>
        <vt:i4>5</vt:i4>
      </vt:variant>
      <vt:variant>
        <vt:lpwstr>http://www.tiaonline.org/</vt:lpwstr>
      </vt:variant>
      <vt:variant>
        <vt:lpwstr/>
      </vt:variant>
      <vt:variant>
        <vt:i4>5242975</vt:i4>
      </vt:variant>
      <vt:variant>
        <vt:i4>30</vt:i4>
      </vt:variant>
      <vt:variant>
        <vt:i4>0</vt:i4>
      </vt:variant>
      <vt:variant>
        <vt:i4>5</vt:i4>
      </vt:variant>
      <vt:variant>
        <vt:lpwstr>http://www.atis.org/</vt:lpwstr>
      </vt:variant>
      <vt:variant>
        <vt:lpwstr/>
      </vt:variant>
      <vt:variant>
        <vt:i4>1179741</vt:i4>
      </vt:variant>
      <vt:variant>
        <vt:i4>27</vt:i4>
      </vt:variant>
      <vt:variant>
        <vt:i4>0</vt:i4>
      </vt:variant>
      <vt:variant>
        <vt:i4>5</vt:i4>
      </vt:variant>
      <vt:variant>
        <vt:lpwstr>http://www.itu.int/ITU-T/studygroups/com11/index.asp</vt:lpwstr>
      </vt:variant>
      <vt:variant>
        <vt:lpwstr/>
      </vt:variant>
      <vt:variant>
        <vt:i4>1048669</vt:i4>
      </vt:variant>
      <vt:variant>
        <vt:i4>24</vt:i4>
      </vt:variant>
      <vt:variant>
        <vt:i4>0</vt:i4>
      </vt:variant>
      <vt:variant>
        <vt:i4>5</vt:i4>
      </vt:variant>
      <vt:variant>
        <vt:lpwstr>http://www.itu.int/ITU-T/studygroups/com13/index.asp</vt:lpwstr>
      </vt:variant>
      <vt:variant>
        <vt:lpwstr/>
      </vt:variant>
      <vt:variant>
        <vt:i4>1441885</vt:i4>
      </vt:variant>
      <vt:variant>
        <vt:i4>21</vt:i4>
      </vt:variant>
      <vt:variant>
        <vt:i4>0</vt:i4>
      </vt:variant>
      <vt:variant>
        <vt:i4>5</vt:i4>
      </vt:variant>
      <vt:variant>
        <vt:lpwstr>http://www.itu.int/ITU-T/studygroups/com15/index.asp</vt:lpwstr>
      </vt:variant>
      <vt:variant>
        <vt:lpwstr/>
      </vt:variant>
      <vt:variant>
        <vt:i4>2883692</vt:i4>
      </vt:variant>
      <vt:variant>
        <vt:i4>18</vt:i4>
      </vt:variant>
      <vt:variant>
        <vt:i4>0</vt:i4>
      </vt:variant>
      <vt:variant>
        <vt:i4>5</vt:i4>
      </vt:variant>
      <vt:variant>
        <vt:lpwstr>http://ties.itu.int/ftp/public/itu-t/ahtmpls/readandwrite/doc_exchange/overview/MPLS-TP_overview-22.ppt</vt:lpwstr>
      </vt:variant>
      <vt:variant>
        <vt:lpwstr/>
      </vt:variant>
      <vt:variant>
        <vt:i4>4128812</vt:i4>
      </vt:variant>
      <vt:variant>
        <vt:i4>15</vt:i4>
      </vt:variant>
      <vt:variant>
        <vt:i4>0</vt:i4>
      </vt:variant>
      <vt:variant>
        <vt:i4>5</vt:i4>
      </vt:variant>
      <vt:variant>
        <vt:lpwstr>http://www.metroethernetforum.org/</vt:lpwstr>
      </vt:variant>
      <vt:variant>
        <vt:lpwstr/>
      </vt:variant>
      <vt:variant>
        <vt:i4>4522075</vt:i4>
      </vt:variant>
      <vt:variant>
        <vt:i4>12</vt:i4>
      </vt:variant>
      <vt:variant>
        <vt:i4>0</vt:i4>
      </vt:variant>
      <vt:variant>
        <vt:i4>5</vt:i4>
      </vt:variant>
      <vt:variant>
        <vt:lpwstr>http://www.ietf.org/</vt:lpwstr>
      </vt:variant>
      <vt:variant>
        <vt:lpwstr/>
      </vt:variant>
      <vt:variant>
        <vt:i4>1441811</vt:i4>
      </vt:variant>
      <vt:variant>
        <vt:i4>9</vt:i4>
      </vt:variant>
      <vt:variant>
        <vt:i4>0</vt:i4>
      </vt:variant>
      <vt:variant>
        <vt:i4>5</vt:i4>
      </vt:variant>
      <vt:variant>
        <vt:lpwstr>http://www.ieee802.org/3/</vt:lpwstr>
      </vt:variant>
      <vt:variant>
        <vt:lpwstr/>
      </vt:variant>
      <vt:variant>
        <vt:i4>1310739</vt:i4>
      </vt:variant>
      <vt:variant>
        <vt:i4>6</vt:i4>
      </vt:variant>
      <vt:variant>
        <vt:i4>0</vt:i4>
      </vt:variant>
      <vt:variant>
        <vt:i4>5</vt:i4>
      </vt:variant>
      <vt:variant>
        <vt:lpwstr>http://www.ieee802.org/1/</vt:lpwstr>
      </vt:variant>
      <vt:variant>
        <vt:lpwstr/>
      </vt:variant>
      <vt:variant>
        <vt:i4>1441885</vt:i4>
      </vt:variant>
      <vt:variant>
        <vt:i4>3</vt:i4>
      </vt:variant>
      <vt:variant>
        <vt:i4>0</vt:i4>
      </vt:variant>
      <vt:variant>
        <vt:i4>5</vt:i4>
      </vt:variant>
      <vt:variant>
        <vt:lpwstr>http://www.itu.int/ITU-T/studygroups/com15/index.asp</vt:lpwstr>
      </vt:variant>
      <vt:variant>
        <vt:lpwstr/>
      </vt:variant>
      <vt:variant>
        <vt:i4>1048669</vt:i4>
      </vt:variant>
      <vt:variant>
        <vt:i4>0</vt:i4>
      </vt:variant>
      <vt:variant>
        <vt:i4>0</vt:i4>
      </vt:variant>
      <vt:variant>
        <vt:i4>5</vt:i4>
      </vt:variant>
      <vt:variant>
        <vt:lpwstr>http://www.itu.int/ITU-T/studygroups/com13/index.asp</vt:lpwstr>
      </vt:variant>
      <vt:variant>
        <vt:lpwstr/>
      </vt:variant>
      <vt:variant>
        <vt:i4>4784171</vt:i4>
      </vt:variant>
      <vt:variant>
        <vt:i4>3</vt:i4>
      </vt:variant>
      <vt:variant>
        <vt:i4>0</vt:i4>
      </vt:variant>
      <vt:variant>
        <vt:i4>5</vt:i4>
      </vt:variant>
      <vt:variant>
        <vt:lpwstr>mailto:koike.yoshinori@lab.ntt.co.jp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Rapporteur Q3/15</dc:creator>
  <cp:keywords/>
  <dc:description>OTNT_Work_Plan_v21.docx  For: _x000d_Document date: _x000d_Saved by ITU51010110 at 11:33:04 on 02/03/16</dc:description>
  <cp:lastModifiedBy>Morita</cp:lastModifiedBy>
  <cp:revision>36</cp:revision>
  <cp:lastPrinted>2014-12-01T12:40:00Z</cp:lastPrinted>
  <dcterms:created xsi:type="dcterms:W3CDTF">2016-02-24T15:46:00Z</dcterms:created>
  <dcterms:modified xsi:type="dcterms:W3CDTF">2016-09-27T14:53:00Z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OTNT_Work_Plan_v21.docx</vt:lpwstr>
  </property>
  <property fmtid="{D5CDD505-2E9C-101B-9397-08002B2CF9AE}" pid="3" name="Docdate">
    <vt:lpwstr/>
  </property>
  <property fmtid="{D5CDD505-2E9C-101B-9397-08002B2CF9AE}" pid="4" name="Docorlang">
    <vt:lpwstr/>
  </property>
  <property fmtid="{D5CDD505-2E9C-101B-9397-08002B2CF9AE}" pid="5" name="Docbluepink">
    <vt:lpwstr/>
  </property>
  <property fmtid="{D5CDD505-2E9C-101B-9397-08002B2CF9AE}" pid="6" name="Docdest">
    <vt:lpwstr/>
  </property>
  <property fmtid="{D5CDD505-2E9C-101B-9397-08002B2CF9AE}" pid="7" name="Docauthor">
    <vt:lpwstr/>
  </property>
  <property fmtid="{D5CDD505-2E9C-101B-9397-08002B2CF9AE}" pid="8" name="ContentTypeId">
    <vt:lpwstr>0x010100AB22FAA19C1BA747A2BEAE244B89E0F9</vt:lpwstr>
  </property>
</Properties>
</file>