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41F3" w:rsidRDefault="001E41F3">
      <w:pPr>
        <w:pStyle w:val="CRCoverPage"/>
        <w:tabs>
          <w:tab w:val="right" w:pos="9639"/>
        </w:tabs>
        <w:spacing w:after="0"/>
        <w:rPr>
          <w:b/>
          <w:i/>
          <w:noProof/>
          <w:sz w:val="28"/>
          <w:lang w:eastAsia="ja-JP"/>
        </w:rPr>
      </w:pPr>
      <w:r>
        <w:rPr>
          <w:b/>
          <w:noProof/>
          <w:sz w:val="24"/>
        </w:rPr>
        <w:t>3GPP TSG-</w:t>
      </w:r>
      <w:r w:rsidR="00DD1D17">
        <w:fldChar w:fldCharType="begin"/>
      </w:r>
      <w:r w:rsidR="00DD1D17">
        <w:instrText xml:space="preserve"> DOCPROPERTY  TSG/WGRef  \* MERGEFORMAT </w:instrText>
      </w:r>
      <w:r w:rsidR="00DD1D17">
        <w:fldChar w:fldCharType="separate"/>
      </w:r>
      <w:r w:rsidR="003609EF">
        <w:rPr>
          <w:b/>
          <w:noProof/>
          <w:sz w:val="24"/>
        </w:rPr>
        <w:t>RAN4</w:t>
      </w:r>
      <w:r w:rsidR="00DD1D17">
        <w:rPr>
          <w:b/>
          <w:noProof/>
          <w:sz w:val="24"/>
        </w:rPr>
        <w:fldChar w:fldCharType="end"/>
      </w:r>
      <w:r w:rsidR="00C66BA2">
        <w:rPr>
          <w:b/>
          <w:noProof/>
          <w:sz w:val="24"/>
        </w:rPr>
        <w:t xml:space="preserve"> </w:t>
      </w:r>
      <w:r>
        <w:rPr>
          <w:b/>
          <w:noProof/>
          <w:sz w:val="24"/>
        </w:rPr>
        <w:t>Meeting #</w:t>
      </w:r>
      <w:r w:rsidR="00DD1D17">
        <w:fldChar w:fldCharType="begin"/>
      </w:r>
      <w:r w:rsidR="00DD1D17">
        <w:instrText xml:space="preserve"> DOCPROPERTY  MtgSeq  \* MERGEFORMAT </w:instrText>
      </w:r>
      <w:r w:rsidR="00DD1D17">
        <w:fldChar w:fldCharType="separate"/>
      </w:r>
      <w:r w:rsidR="003609EF" w:rsidRPr="00BA51D9">
        <w:rPr>
          <w:b/>
          <w:noProof/>
          <w:sz w:val="24"/>
        </w:rPr>
        <w:t>79</w:t>
      </w:r>
      <w:r w:rsidR="00DD1D17">
        <w:rPr>
          <w:b/>
          <w:noProof/>
          <w:sz w:val="24"/>
        </w:rPr>
        <w:fldChar w:fldCharType="end"/>
      </w:r>
      <w:r>
        <w:rPr>
          <w:b/>
          <w:i/>
          <w:noProof/>
          <w:sz w:val="28"/>
        </w:rPr>
        <w:tab/>
      </w:r>
      <w:r w:rsidR="00DD1D17">
        <w:fldChar w:fldCharType="begin"/>
      </w:r>
      <w:r w:rsidR="00DD1D17">
        <w:instrText xml:space="preserve"> DOCPROPERTY  Tdoc#  \* MERGEFORMAT </w:instrText>
      </w:r>
      <w:r w:rsidR="00DD1D17">
        <w:fldChar w:fldCharType="separate"/>
      </w:r>
      <w:r w:rsidR="00E13F3D" w:rsidRPr="00E13F3D">
        <w:rPr>
          <w:b/>
          <w:i/>
          <w:noProof/>
          <w:sz w:val="28"/>
        </w:rPr>
        <w:t>R4-16</w:t>
      </w:r>
      <w:r w:rsidR="00DD1D17">
        <w:rPr>
          <w:b/>
          <w:i/>
          <w:noProof/>
          <w:sz w:val="28"/>
        </w:rPr>
        <w:fldChar w:fldCharType="end"/>
      </w:r>
      <w:r w:rsidR="00464CB8">
        <w:rPr>
          <w:rFonts w:hint="eastAsia"/>
          <w:b/>
          <w:i/>
          <w:noProof/>
          <w:sz w:val="28"/>
          <w:lang w:eastAsia="ja-JP"/>
        </w:rPr>
        <w:t>3850</w:t>
      </w:r>
    </w:p>
    <w:p w:rsidR="001E41F3" w:rsidRDefault="00DD1D17" w:rsidP="005E2C44">
      <w:pPr>
        <w:pStyle w:val="CRCoverPage"/>
        <w:outlineLvl w:val="0"/>
        <w:rPr>
          <w:b/>
          <w:noProof/>
          <w:sz w:val="24"/>
        </w:rPr>
      </w:pPr>
      <w:r>
        <w:fldChar w:fldCharType="begin"/>
      </w:r>
      <w:r>
        <w:instrText xml:space="preserve"> DOCPROPERTY  Location  \* MERGEFORMAT </w:instrText>
      </w:r>
      <w:r>
        <w:fldChar w:fldCharType="separate"/>
      </w:r>
      <w:r w:rsidR="003609EF" w:rsidRPr="00BA51D9">
        <w:rPr>
          <w:b/>
          <w:noProof/>
          <w:sz w:val="24"/>
        </w:rPr>
        <w:t>Nanjing</w:t>
      </w:r>
      <w:r>
        <w:rPr>
          <w:b/>
          <w:noProof/>
          <w:sz w:val="24"/>
        </w:rPr>
        <w:fldChar w:fldCharType="end"/>
      </w:r>
      <w:r w:rsidR="001E41F3">
        <w:rPr>
          <w:b/>
          <w:noProof/>
          <w:sz w:val="24"/>
        </w:rPr>
        <w:t xml:space="preserve">, </w:t>
      </w:r>
      <w:r>
        <w:fldChar w:fldCharType="begin"/>
      </w:r>
      <w:r>
        <w:instrText xml:space="preserve"> DOCPROPERTY  Country  \* MERGEFORMAT </w:instrText>
      </w:r>
      <w:r>
        <w:fldChar w:fldCharType="separate"/>
      </w:r>
      <w:r w:rsidR="003609EF" w:rsidRPr="00BA51D9">
        <w:rPr>
          <w:b/>
          <w:noProof/>
          <w:sz w:val="24"/>
        </w:rPr>
        <w:t>China</w:t>
      </w:r>
      <w:r>
        <w:rPr>
          <w:b/>
          <w:noProof/>
          <w:sz w:val="24"/>
        </w:rPr>
        <w:fldChar w:fldCharType="end"/>
      </w:r>
      <w:r w:rsidR="001E41F3">
        <w:rPr>
          <w:b/>
          <w:noProof/>
          <w:sz w:val="24"/>
        </w:rPr>
        <w:t xml:space="preserve">, </w:t>
      </w:r>
      <w:r>
        <w:fldChar w:fldCharType="begin"/>
      </w:r>
      <w:r>
        <w:instrText xml:space="preserve"> DOCPROPERTY  StartDate  \* MERGEFORMAT </w:instrText>
      </w:r>
      <w:r>
        <w:fldChar w:fldCharType="separate"/>
      </w:r>
      <w:r w:rsidR="003609EF" w:rsidRPr="00BA51D9">
        <w:rPr>
          <w:b/>
          <w:noProof/>
          <w:sz w:val="24"/>
        </w:rPr>
        <w:t>23rd May 2016</w:t>
      </w:r>
      <w:r>
        <w:rPr>
          <w:b/>
          <w:noProof/>
          <w:sz w:val="24"/>
        </w:rPr>
        <w:fldChar w:fldCharType="end"/>
      </w:r>
      <w:r w:rsidR="00547111">
        <w:rPr>
          <w:b/>
          <w:noProof/>
          <w:sz w:val="24"/>
        </w:rPr>
        <w:t xml:space="preserve"> - </w:t>
      </w:r>
      <w:r>
        <w:fldChar w:fldCharType="begin"/>
      </w:r>
      <w:r>
        <w:instrText xml:space="preserve"> DOCPROPERTY  EndDate  \* MERGEFORMAT </w:instrText>
      </w:r>
      <w:r>
        <w:fldChar w:fldCharType="separate"/>
      </w:r>
      <w:r w:rsidR="003609EF" w:rsidRPr="00BA51D9">
        <w:rPr>
          <w:b/>
          <w:noProof/>
          <w:sz w:val="24"/>
        </w:rPr>
        <w:t>27th May 2016</w:t>
      </w:r>
      <w:r>
        <w:rPr>
          <w:b/>
          <w:noProof/>
          <w:sz w:val="24"/>
        </w:rPr>
        <w:fldChar w:fldCharType="end"/>
      </w:r>
    </w:p>
    <w:tbl>
      <w:tblPr>
        <w:tblW w:w="9641" w:type="dxa"/>
        <w:tblInd w:w="42" w:type="dxa"/>
        <w:tblLayout w:type="fixed"/>
        <w:tblCellMar>
          <w:left w:w="42" w:type="dxa"/>
          <w:right w:w="42" w:type="dxa"/>
        </w:tblCellMar>
        <w:tblLook w:val="0000" w:firstRow="0" w:lastRow="0" w:firstColumn="0" w:lastColumn="0" w:noHBand="0" w:noVBand="0"/>
      </w:tblPr>
      <w:tblGrid>
        <w:gridCol w:w="142"/>
        <w:gridCol w:w="1559"/>
        <w:gridCol w:w="709"/>
        <w:gridCol w:w="1276"/>
        <w:gridCol w:w="709"/>
        <w:gridCol w:w="992"/>
        <w:gridCol w:w="2410"/>
        <w:gridCol w:w="1701"/>
        <w:gridCol w:w="143"/>
      </w:tblGrid>
      <w:tr w:rsidR="001E41F3" w:rsidTr="00547111">
        <w:tc>
          <w:tcPr>
            <w:tcW w:w="9641" w:type="dxa"/>
            <w:gridSpan w:val="9"/>
            <w:tcBorders>
              <w:top w:val="single" w:sz="4" w:space="0" w:color="auto"/>
              <w:left w:val="single" w:sz="4" w:space="0" w:color="auto"/>
              <w:right w:val="single" w:sz="4" w:space="0" w:color="auto"/>
            </w:tcBorders>
          </w:tcPr>
          <w:p w:rsidR="001E41F3" w:rsidRDefault="00305409">
            <w:pPr>
              <w:pStyle w:val="CRCoverPage"/>
              <w:spacing w:after="0"/>
              <w:jc w:val="right"/>
              <w:rPr>
                <w:i/>
                <w:noProof/>
              </w:rPr>
            </w:pPr>
            <w:r>
              <w:rPr>
                <w:i/>
                <w:noProof/>
                <w:sz w:val="14"/>
              </w:rPr>
              <w:t>CR-Form-v</w:t>
            </w:r>
            <w:r w:rsidR="00BA3EC5">
              <w:rPr>
                <w:i/>
                <w:noProof/>
                <w:sz w:val="14"/>
              </w:rPr>
              <w:t>1</w:t>
            </w:r>
            <w:r w:rsidR="001B7A65">
              <w:rPr>
                <w:i/>
                <w:noProof/>
                <w:sz w:val="14"/>
              </w:rPr>
              <w:t>1</w:t>
            </w:r>
            <w:r w:rsidR="00BD6BB8">
              <w:rPr>
                <w:i/>
                <w:noProof/>
                <w:sz w:val="14"/>
              </w:rPr>
              <w:t>.1</w:t>
            </w:r>
          </w:p>
        </w:tc>
      </w:tr>
      <w:tr w:rsidR="001E41F3" w:rsidTr="00547111">
        <w:tc>
          <w:tcPr>
            <w:tcW w:w="9641" w:type="dxa"/>
            <w:gridSpan w:val="9"/>
            <w:tcBorders>
              <w:left w:val="single" w:sz="4" w:space="0" w:color="auto"/>
              <w:right w:val="single" w:sz="4" w:space="0" w:color="auto"/>
            </w:tcBorders>
          </w:tcPr>
          <w:p w:rsidR="001E41F3" w:rsidRDefault="001E41F3">
            <w:pPr>
              <w:pStyle w:val="CRCoverPage"/>
              <w:spacing w:after="0"/>
              <w:jc w:val="center"/>
              <w:rPr>
                <w:noProof/>
              </w:rPr>
            </w:pPr>
            <w:r>
              <w:rPr>
                <w:b/>
                <w:noProof/>
                <w:sz w:val="32"/>
              </w:rPr>
              <w:t>CHANGE REQUEST</w:t>
            </w:r>
          </w:p>
        </w:tc>
      </w:tr>
      <w:tr w:rsidR="001E41F3" w:rsidTr="00547111">
        <w:tc>
          <w:tcPr>
            <w:tcW w:w="9641" w:type="dxa"/>
            <w:gridSpan w:val="9"/>
            <w:tcBorders>
              <w:left w:val="single" w:sz="4" w:space="0" w:color="auto"/>
              <w:right w:val="single" w:sz="4" w:space="0" w:color="auto"/>
            </w:tcBorders>
          </w:tcPr>
          <w:p w:rsidR="001E41F3" w:rsidRDefault="001E41F3">
            <w:pPr>
              <w:pStyle w:val="CRCoverPage"/>
              <w:spacing w:after="0"/>
              <w:rPr>
                <w:noProof/>
                <w:sz w:val="8"/>
                <w:szCs w:val="8"/>
              </w:rPr>
            </w:pPr>
          </w:p>
        </w:tc>
      </w:tr>
      <w:tr w:rsidR="001E41F3" w:rsidTr="00547111">
        <w:tc>
          <w:tcPr>
            <w:tcW w:w="142" w:type="dxa"/>
            <w:tcBorders>
              <w:left w:val="single" w:sz="4" w:space="0" w:color="auto"/>
            </w:tcBorders>
          </w:tcPr>
          <w:p w:rsidR="001E41F3" w:rsidRDefault="001E41F3">
            <w:pPr>
              <w:pStyle w:val="CRCoverPage"/>
              <w:spacing w:after="0"/>
              <w:jc w:val="right"/>
              <w:rPr>
                <w:noProof/>
              </w:rPr>
            </w:pPr>
          </w:p>
        </w:tc>
        <w:tc>
          <w:tcPr>
            <w:tcW w:w="1559" w:type="dxa"/>
            <w:shd w:val="pct30" w:color="FFFF00" w:fill="auto"/>
          </w:tcPr>
          <w:p w:rsidR="001E41F3" w:rsidRPr="00410371" w:rsidRDefault="00DD1D17" w:rsidP="00E13F3D">
            <w:pPr>
              <w:pStyle w:val="CRCoverPage"/>
              <w:spacing w:after="0"/>
              <w:jc w:val="right"/>
              <w:rPr>
                <w:b/>
                <w:noProof/>
                <w:sz w:val="28"/>
              </w:rPr>
            </w:pPr>
            <w:r>
              <w:fldChar w:fldCharType="begin"/>
            </w:r>
            <w:r>
              <w:instrText xml:space="preserve"> DOCPROPERTY  Spec#  \* MERGEFORMAT </w:instrText>
            </w:r>
            <w:r>
              <w:fldChar w:fldCharType="separate"/>
            </w:r>
            <w:r w:rsidR="00E13F3D" w:rsidRPr="00410371">
              <w:rPr>
                <w:b/>
                <w:noProof/>
                <w:sz w:val="28"/>
              </w:rPr>
              <w:t>36.101</w:t>
            </w:r>
            <w:r>
              <w:rPr>
                <w:b/>
                <w:noProof/>
                <w:sz w:val="28"/>
              </w:rPr>
              <w:fldChar w:fldCharType="end"/>
            </w:r>
          </w:p>
        </w:tc>
        <w:tc>
          <w:tcPr>
            <w:tcW w:w="709" w:type="dxa"/>
          </w:tcPr>
          <w:p w:rsidR="001E41F3" w:rsidRDefault="001E41F3">
            <w:pPr>
              <w:pStyle w:val="CRCoverPage"/>
              <w:spacing w:after="0"/>
              <w:jc w:val="center"/>
              <w:rPr>
                <w:noProof/>
              </w:rPr>
            </w:pPr>
            <w:r>
              <w:rPr>
                <w:b/>
                <w:noProof/>
                <w:sz w:val="28"/>
              </w:rPr>
              <w:t>CR</w:t>
            </w:r>
          </w:p>
        </w:tc>
        <w:tc>
          <w:tcPr>
            <w:tcW w:w="1276" w:type="dxa"/>
            <w:shd w:val="pct30" w:color="FFFF00" w:fill="auto"/>
          </w:tcPr>
          <w:p w:rsidR="001E41F3" w:rsidRPr="00410371" w:rsidRDefault="00464CB8" w:rsidP="00464CB8">
            <w:pPr>
              <w:pStyle w:val="CRCoverPage"/>
              <w:spacing w:after="0"/>
              <w:jc w:val="right"/>
              <w:rPr>
                <w:noProof/>
              </w:rPr>
            </w:pPr>
            <w:r w:rsidRPr="00464CB8">
              <w:rPr>
                <w:b/>
                <w:noProof/>
                <w:sz w:val="28"/>
              </w:rPr>
              <w:t>3590</w:t>
            </w:r>
          </w:p>
        </w:tc>
        <w:tc>
          <w:tcPr>
            <w:tcW w:w="709" w:type="dxa"/>
          </w:tcPr>
          <w:p w:rsidR="001E41F3" w:rsidRDefault="001E41F3" w:rsidP="0051580D">
            <w:pPr>
              <w:pStyle w:val="CRCoverPage"/>
              <w:tabs>
                <w:tab w:val="right" w:pos="625"/>
              </w:tabs>
              <w:spacing w:after="0"/>
              <w:jc w:val="center"/>
              <w:rPr>
                <w:noProof/>
              </w:rPr>
            </w:pPr>
            <w:r>
              <w:rPr>
                <w:b/>
                <w:bCs/>
                <w:noProof/>
                <w:sz w:val="28"/>
              </w:rPr>
              <w:t>rev</w:t>
            </w:r>
          </w:p>
        </w:tc>
        <w:tc>
          <w:tcPr>
            <w:tcW w:w="992" w:type="dxa"/>
            <w:shd w:val="pct30" w:color="FFFF00" w:fill="auto"/>
          </w:tcPr>
          <w:p w:rsidR="001E41F3" w:rsidRPr="00410371" w:rsidRDefault="00DD1D17" w:rsidP="00E13F3D">
            <w:pPr>
              <w:pStyle w:val="CRCoverPage"/>
              <w:spacing w:after="0"/>
              <w:jc w:val="center"/>
              <w:rPr>
                <w:b/>
                <w:noProof/>
              </w:rPr>
            </w:pPr>
            <w:r>
              <w:fldChar w:fldCharType="begin"/>
            </w:r>
            <w:r>
              <w:instrText xml:space="preserve"> DOCPROPERTY  Revision  \* MERGEFORMAT </w:instrText>
            </w:r>
            <w:r>
              <w:fldChar w:fldCharType="separate"/>
            </w:r>
            <w:r w:rsidR="00E13F3D" w:rsidRPr="00410371">
              <w:rPr>
                <w:b/>
                <w:noProof/>
                <w:sz w:val="28"/>
              </w:rPr>
              <w:t>-</w:t>
            </w:r>
            <w:r>
              <w:rPr>
                <w:b/>
                <w:noProof/>
                <w:sz w:val="28"/>
              </w:rPr>
              <w:fldChar w:fldCharType="end"/>
            </w:r>
          </w:p>
        </w:tc>
        <w:tc>
          <w:tcPr>
            <w:tcW w:w="2410" w:type="dxa"/>
          </w:tcPr>
          <w:p w:rsidR="001E41F3" w:rsidRDefault="001E41F3" w:rsidP="0051580D">
            <w:pPr>
              <w:pStyle w:val="CRCoverPage"/>
              <w:tabs>
                <w:tab w:val="right" w:pos="1825"/>
              </w:tabs>
              <w:spacing w:after="0"/>
              <w:jc w:val="center"/>
              <w:rPr>
                <w:noProof/>
              </w:rPr>
            </w:pPr>
            <w:r w:rsidRPr="006B46FB">
              <w:rPr>
                <w:b/>
                <w:noProof/>
                <w:sz w:val="28"/>
                <w:szCs w:val="28"/>
              </w:rPr>
              <w:t>Current version:</w:t>
            </w:r>
          </w:p>
        </w:tc>
        <w:tc>
          <w:tcPr>
            <w:tcW w:w="1701" w:type="dxa"/>
            <w:shd w:val="pct30" w:color="FFFF00" w:fill="auto"/>
          </w:tcPr>
          <w:p w:rsidR="001E41F3" w:rsidRPr="00410371" w:rsidRDefault="00DD1D17">
            <w:pPr>
              <w:pStyle w:val="CRCoverPage"/>
              <w:spacing w:after="0"/>
              <w:jc w:val="center"/>
              <w:rPr>
                <w:noProof/>
                <w:sz w:val="28"/>
              </w:rPr>
            </w:pPr>
            <w:r>
              <w:fldChar w:fldCharType="begin"/>
            </w:r>
            <w:r>
              <w:instrText xml:space="preserve"> DOCPROPERTY  Version  \* MERGEFORMAT </w:instrText>
            </w:r>
            <w:r>
              <w:fldChar w:fldCharType="separate"/>
            </w:r>
            <w:r w:rsidR="00E13F3D" w:rsidRPr="00410371">
              <w:rPr>
                <w:b/>
                <w:noProof/>
                <w:sz w:val="28"/>
              </w:rPr>
              <w:t>13.3.0</w:t>
            </w:r>
            <w:r>
              <w:rPr>
                <w:b/>
                <w:noProof/>
                <w:sz w:val="28"/>
              </w:rPr>
              <w:fldChar w:fldCharType="end"/>
            </w:r>
          </w:p>
        </w:tc>
        <w:tc>
          <w:tcPr>
            <w:tcW w:w="143" w:type="dxa"/>
            <w:tcBorders>
              <w:right w:val="single" w:sz="4" w:space="0" w:color="auto"/>
            </w:tcBorders>
          </w:tcPr>
          <w:p w:rsidR="001E41F3" w:rsidRDefault="001E41F3">
            <w:pPr>
              <w:pStyle w:val="CRCoverPage"/>
              <w:spacing w:after="0"/>
              <w:rPr>
                <w:noProof/>
              </w:rPr>
            </w:pPr>
          </w:p>
        </w:tc>
      </w:tr>
      <w:tr w:rsidR="001E41F3" w:rsidTr="00547111">
        <w:tc>
          <w:tcPr>
            <w:tcW w:w="9641" w:type="dxa"/>
            <w:gridSpan w:val="9"/>
            <w:tcBorders>
              <w:left w:val="single" w:sz="4" w:space="0" w:color="auto"/>
              <w:right w:val="single" w:sz="4" w:space="0" w:color="auto"/>
            </w:tcBorders>
          </w:tcPr>
          <w:p w:rsidR="001E41F3" w:rsidRDefault="001E41F3">
            <w:pPr>
              <w:pStyle w:val="CRCoverPage"/>
              <w:spacing w:after="0"/>
              <w:rPr>
                <w:noProof/>
              </w:rPr>
            </w:pPr>
          </w:p>
        </w:tc>
      </w:tr>
      <w:tr w:rsidR="001E41F3" w:rsidTr="00547111">
        <w:tc>
          <w:tcPr>
            <w:tcW w:w="9641" w:type="dxa"/>
            <w:gridSpan w:val="9"/>
            <w:tcBorders>
              <w:top w:val="single" w:sz="4" w:space="0" w:color="auto"/>
            </w:tcBorders>
          </w:tcPr>
          <w:p w:rsidR="001E41F3" w:rsidRPr="00F25D98" w:rsidRDefault="001E41F3">
            <w:pPr>
              <w:pStyle w:val="CRCoverPage"/>
              <w:spacing w:after="0"/>
              <w:jc w:val="center"/>
              <w:rPr>
                <w:rFonts w:cs="Arial"/>
                <w:i/>
                <w:noProof/>
              </w:rPr>
            </w:pPr>
            <w:r w:rsidRPr="00F25D98">
              <w:rPr>
                <w:rFonts w:cs="Arial"/>
                <w:i/>
                <w:noProof/>
              </w:rPr>
              <w:t xml:space="preserve">For </w:t>
            </w:r>
            <w:hyperlink r:id="rId9" w:anchor="_blank" w:history="1">
              <w:r w:rsidRPr="00F25D98">
                <w:rPr>
                  <w:rStyle w:val="ad"/>
                  <w:rFonts w:cs="Arial"/>
                  <w:b/>
                  <w:i/>
                  <w:noProof/>
                  <w:color w:val="FF0000"/>
                </w:rPr>
                <w:t>HE</w:t>
              </w:r>
              <w:bookmarkStart w:id="0" w:name="_Hlt497126619"/>
              <w:r w:rsidRPr="00F25D98">
                <w:rPr>
                  <w:rStyle w:val="ad"/>
                  <w:rFonts w:cs="Arial"/>
                  <w:b/>
                  <w:i/>
                  <w:noProof/>
                  <w:color w:val="FF0000"/>
                </w:rPr>
                <w:t>L</w:t>
              </w:r>
              <w:bookmarkEnd w:id="0"/>
              <w:r w:rsidRPr="00F25D98">
                <w:rPr>
                  <w:rStyle w:val="ad"/>
                  <w:rFonts w:cs="Arial"/>
                  <w:b/>
                  <w:i/>
                  <w:noProof/>
                  <w:color w:val="FF0000"/>
                </w:rPr>
                <w:t>P</w:t>
              </w:r>
            </w:hyperlink>
            <w:r w:rsidRPr="00F25D98">
              <w:rPr>
                <w:rFonts w:cs="Arial"/>
                <w:b/>
                <w:i/>
                <w:noProof/>
                <w:color w:val="FF0000"/>
              </w:rPr>
              <w:t xml:space="preserve"> </w:t>
            </w:r>
            <w:r w:rsidRPr="00F25D98">
              <w:rPr>
                <w:rFonts w:cs="Arial"/>
                <w:i/>
                <w:noProof/>
              </w:rPr>
              <w:t>on using this form</w:t>
            </w:r>
            <w:r w:rsidR="0051580D">
              <w:rPr>
                <w:rFonts w:cs="Arial"/>
                <w:i/>
                <w:noProof/>
              </w:rPr>
              <w:t>: c</w:t>
            </w:r>
            <w:r w:rsidR="00F25D98" w:rsidRPr="00F25D98">
              <w:rPr>
                <w:rFonts w:cs="Arial"/>
                <w:i/>
                <w:noProof/>
              </w:rPr>
              <w:t xml:space="preserve">omprehensive instructions can be found at </w:t>
            </w:r>
            <w:r w:rsidR="001B7A65">
              <w:rPr>
                <w:rFonts w:cs="Arial"/>
                <w:i/>
                <w:noProof/>
              </w:rPr>
              <w:br/>
            </w:r>
            <w:hyperlink r:id="rId10" w:history="1">
              <w:r w:rsidR="00DE34CF">
                <w:rPr>
                  <w:rStyle w:val="ad"/>
                  <w:rFonts w:cs="Arial"/>
                  <w:i/>
                  <w:noProof/>
                </w:rPr>
                <w:t>http://www.3gpp.org/Change-Requests</w:t>
              </w:r>
            </w:hyperlink>
            <w:r w:rsidR="00F25D98" w:rsidRPr="00F25D98">
              <w:rPr>
                <w:rFonts w:cs="Arial"/>
                <w:i/>
                <w:noProof/>
              </w:rPr>
              <w:t>.</w:t>
            </w:r>
          </w:p>
        </w:tc>
      </w:tr>
      <w:tr w:rsidR="001E41F3" w:rsidTr="00547111">
        <w:tc>
          <w:tcPr>
            <w:tcW w:w="9641" w:type="dxa"/>
            <w:gridSpan w:val="9"/>
          </w:tcPr>
          <w:p w:rsidR="001E41F3" w:rsidRDefault="001E41F3">
            <w:pPr>
              <w:pStyle w:val="CRCoverPage"/>
              <w:spacing w:after="0"/>
              <w:rPr>
                <w:noProof/>
                <w:sz w:val="8"/>
                <w:szCs w:val="8"/>
              </w:rPr>
            </w:pPr>
          </w:p>
        </w:tc>
      </w:tr>
    </w:tbl>
    <w:p w:rsidR="001E41F3" w:rsidRDefault="001E41F3">
      <w:pPr>
        <w:rPr>
          <w:sz w:val="8"/>
          <w:szCs w:val="8"/>
        </w:rPr>
      </w:pPr>
    </w:p>
    <w:tbl>
      <w:tblPr>
        <w:tblW w:w="9639" w:type="dxa"/>
        <w:tblInd w:w="42" w:type="dxa"/>
        <w:tblLayout w:type="fixed"/>
        <w:tblCellMar>
          <w:left w:w="42" w:type="dxa"/>
          <w:right w:w="42" w:type="dxa"/>
        </w:tblCellMar>
        <w:tblLook w:val="0000" w:firstRow="0" w:lastRow="0" w:firstColumn="0" w:lastColumn="0" w:noHBand="0" w:noVBand="0"/>
      </w:tblPr>
      <w:tblGrid>
        <w:gridCol w:w="2835"/>
        <w:gridCol w:w="1418"/>
        <w:gridCol w:w="283"/>
        <w:gridCol w:w="709"/>
        <w:gridCol w:w="284"/>
        <w:gridCol w:w="2126"/>
        <w:gridCol w:w="283"/>
        <w:gridCol w:w="1418"/>
        <w:gridCol w:w="283"/>
      </w:tblGrid>
      <w:tr w:rsidR="00F25D98" w:rsidTr="00A7671C">
        <w:tc>
          <w:tcPr>
            <w:tcW w:w="2835" w:type="dxa"/>
          </w:tcPr>
          <w:p w:rsidR="00F25D98" w:rsidRDefault="00F25D98" w:rsidP="001E41F3">
            <w:pPr>
              <w:pStyle w:val="CRCoverPage"/>
              <w:tabs>
                <w:tab w:val="right" w:pos="2751"/>
              </w:tabs>
              <w:spacing w:after="0"/>
              <w:rPr>
                <w:b/>
                <w:i/>
                <w:noProof/>
              </w:rPr>
            </w:pPr>
            <w:r>
              <w:rPr>
                <w:b/>
                <w:i/>
                <w:noProof/>
              </w:rPr>
              <w:t>Proposed change</w:t>
            </w:r>
            <w:r w:rsidR="00A7671C">
              <w:rPr>
                <w:b/>
                <w:i/>
                <w:noProof/>
              </w:rPr>
              <w:t xml:space="preserve"> </w:t>
            </w:r>
            <w:r>
              <w:rPr>
                <w:b/>
                <w:i/>
                <w:noProof/>
              </w:rPr>
              <w:t>affects:</w:t>
            </w:r>
          </w:p>
        </w:tc>
        <w:tc>
          <w:tcPr>
            <w:tcW w:w="1418" w:type="dxa"/>
          </w:tcPr>
          <w:p w:rsidR="00F25D98" w:rsidRDefault="00F25D98" w:rsidP="001E41F3">
            <w:pPr>
              <w:pStyle w:val="CRCoverPage"/>
              <w:spacing w:after="0"/>
              <w:jc w:val="right"/>
              <w:rPr>
                <w:noProof/>
              </w:rPr>
            </w:pPr>
            <w:r>
              <w:rPr>
                <w:noProof/>
              </w:rPr>
              <w:t>UICC apps</w:t>
            </w:r>
          </w:p>
        </w:tc>
        <w:tc>
          <w:tcPr>
            <w:tcW w:w="283" w:type="dxa"/>
            <w:tcBorders>
              <w:top w:val="single" w:sz="6" w:space="0" w:color="000000"/>
              <w:left w:val="single" w:sz="6" w:space="0" w:color="000000"/>
              <w:bottom w:val="single" w:sz="6" w:space="0" w:color="000000"/>
              <w:right w:val="single" w:sz="6" w:space="0" w:color="000000"/>
            </w:tcBorders>
            <w:shd w:val="pct25" w:color="FFFF00" w:fill="auto"/>
          </w:tcPr>
          <w:p w:rsidR="00F25D98" w:rsidRDefault="00F25D98" w:rsidP="001E41F3">
            <w:pPr>
              <w:pStyle w:val="CRCoverPage"/>
              <w:spacing w:after="0"/>
              <w:jc w:val="center"/>
              <w:rPr>
                <w:b/>
                <w:caps/>
                <w:noProof/>
              </w:rPr>
            </w:pPr>
          </w:p>
        </w:tc>
        <w:tc>
          <w:tcPr>
            <w:tcW w:w="709" w:type="dxa"/>
            <w:tcBorders>
              <w:left w:val="single" w:sz="4" w:space="0" w:color="auto"/>
            </w:tcBorders>
          </w:tcPr>
          <w:p w:rsidR="00F25D98" w:rsidRDefault="00F25D98" w:rsidP="001E41F3">
            <w:pPr>
              <w:pStyle w:val="CRCoverPage"/>
              <w:spacing w:after="0"/>
              <w:jc w:val="right"/>
              <w:rPr>
                <w:noProof/>
                <w:u w:val="single"/>
              </w:rPr>
            </w:pPr>
            <w:r>
              <w:rPr>
                <w:noProof/>
              </w:rPr>
              <w:t>ME</w:t>
            </w:r>
          </w:p>
        </w:tc>
        <w:tc>
          <w:tcPr>
            <w:tcW w:w="284" w:type="dxa"/>
            <w:tcBorders>
              <w:top w:val="single" w:sz="6" w:space="0" w:color="auto"/>
              <w:left w:val="single" w:sz="6" w:space="0" w:color="auto"/>
              <w:bottom w:val="single" w:sz="6" w:space="0" w:color="auto"/>
              <w:right w:val="single" w:sz="6" w:space="0" w:color="auto"/>
            </w:tcBorders>
            <w:shd w:val="pct25" w:color="FFFF00" w:fill="auto"/>
          </w:tcPr>
          <w:p w:rsidR="00F25D98" w:rsidRDefault="0095142D" w:rsidP="001E41F3">
            <w:pPr>
              <w:pStyle w:val="CRCoverPage"/>
              <w:spacing w:after="0"/>
              <w:jc w:val="center"/>
              <w:rPr>
                <w:b/>
                <w:caps/>
                <w:noProof/>
                <w:lang w:eastAsia="ja-JP"/>
              </w:rPr>
            </w:pPr>
            <w:r>
              <w:rPr>
                <w:rFonts w:hint="eastAsia"/>
                <w:b/>
                <w:caps/>
                <w:noProof/>
                <w:lang w:eastAsia="ja-JP"/>
              </w:rPr>
              <w:t>X</w:t>
            </w:r>
          </w:p>
        </w:tc>
        <w:tc>
          <w:tcPr>
            <w:tcW w:w="2126" w:type="dxa"/>
          </w:tcPr>
          <w:p w:rsidR="00F25D98" w:rsidRDefault="00F25D98" w:rsidP="001E41F3">
            <w:pPr>
              <w:pStyle w:val="CRCoverPage"/>
              <w:spacing w:after="0"/>
              <w:jc w:val="right"/>
              <w:rPr>
                <w:noProof/>
                <w:u w:val="single"/>
              </w:rPr>
            </w:pPr>
            <w:r>
              <w:rPr>
                <w:noProof/>
              </w:rPr>
              <w:t>Radio Access Network</w:t>
            </w:r>
          </w:p>
        </w:tc>
        <w:tc>
          <w:tcPr>
            <w:tcW w:w="283" w:type="dxa"/>
            <w:tcBorders>
              <w:top w:val="single" w:sz="4" w:space="0" w:color="auto"/>
              <w:left w:val="single" w:sz="4" w:space="0" w:color="auto"/>
              <w:bottom w:val="single" w:sz="4" w:space="0" w:color="auto"/>
              <w:right w:val="single" w:sz="4" w:space="0" w:color="auto"/>
            </w:tcBorders>
            <w:shd w:val="pct25" w:color="FFFF00" w:fill="auto"/>
          </w:tcPr>
          <w:p w:rsidR="00F25D98" w:rsidRDefault="00F25D98" w:rsidP="001E41F3">
            <w:pPr>
              <w:pStyle w:val="CRCoverPage"/>
              <w:spacing w:after="0"/>
              <w:jc w:val="center"/>
              <w:rPr>
                <w:b/>
                <w:caps/>
                <w:noProof/>
              </w:rPr>
            </w:pPr>
          </w:p>
        </w:tc>
        <w:tc>
          <w:tcPr>
            <w:tcW w:w="1418" w:type="dxa"/>
            <w:tcBorders>
              <w:left w:val="nil"/>
            </w:tcBorders>
          </w:tcPr>
          <w:p w:rsidR="00F25D98" w:rsidRDefault="00F25D98" w:rsidP="001E41F3">
            <w:pPr>
              <w:pStyle w:val="CRCoverPage"/>
              <w:spacing w:after="0"/>
              <w:jc w:val="right"/>
              <w:rPr>
                <w:noProof/>
              </w:rPr>
            </w:pPr>
            <w:r>
              <w:rPr>
                <w:noProof/>
              </w:rPr>
              <w:t>Core Network</w:t>
            </w:r>
          </w:p>
        </w:tc>
        <w:tc>
          <w:tcPr>
            <w:tcW w:w="283" w:type="dxa"/>
            <w:tcBorders>
              <w:top w:val="single" w:sz="6" w:space="0" w:color="auto"/>
              <w:left w:val="single" w:sz="6" w:space="0" w:color="auto"/>
              <w:bottom w:val="single" w:sz="6" w:space="0" w:color="auto"/>
              <w:right w:val="single" w:sz="6" w:space="0" w:color="auto"/>
            </w:tcBorders>
            <w:shd w:val="pct25" w:color="FFFF00" w:fill="auto"/>
          </w:tcPr>
          <w:p w:rsidR="00F25D98" w:rsidRDefault="00F25D98" w:rsidP="001E41F3">
            <w:pPr>
              <w:pStyle w:val="CRCoverPage"/>
              <w:spacing w:after="0"/>
              <w:jc w:val="center"/>
              <w:rPr>
                <w:b/>
                <w:bCs/>
                <w:caps/>
                <w:noProof/>
              </w:rPr>
            </w:pPr>
          </w:p>
        </w:tc>
      </w:tr>
    </w:tbl>
    <w:p w:rsidR="001E41F3" w:rsidRDefault="001E41F3">
      <w:pPr>
        <w:rPr>
          <w:sz w:val="8"/>
          <w:szCs w:val="8"/>
        </w:rPr>
      </w:pPr>
    </w:p>
    <w:tbl>
      <w:tblPr>
        <w:tblW w:w="9640" w:type="dxa"/>
        <w:tblInd w:w="42" w:type="dxa"/>
        <w:tblLayout w:type="fixed"/>
        <w:tblCellMar>
          <w:left w:w="42" w:type="dxa"/>
          <w:right w:w="42" w:type="dxa"/>
        </w:tblCellMar>
        <w:tblLook w:val="0000" w:firstRow="0" w:lastRow="0" w:firstColumn="0" w:lastColumn="0" w:noHBand="0" w:noVBand="0"/>
      </w:tblPr>
      <w:tblGrid>
        <w:gridCol w:w="1843"/>
        <w:gridCol w:w="851"/>
        <w:gridCol w:w="284"/>
        <w:gridCol w:w="284"/>
        <w:gridCol w:w="567"/>
        <w:gridCol w:w="1700"/>
        <w:gridCol w:w="567"/>
        <w:gridCol w:w="143"/>
        <w:gridCol w:w="281"/>
        <w:gridCol w:w="993"/>
        <w:gridCol w:w="2127"/>
      </w:tblGrid>
      <w:tr w:rsidR="001E41F3" w:rsidTr="00547111">
        <w:tc>
          <w:tcPr>
            <w:tcW w:w="9640" w:type="dxa"/>
            <w:gridSpan w:val="11"/>
          </w:tcPr>
          <w:p w:rsidR="001E41F3" w:rsidRDefault="001E41F3">
            <w:pPr>
              <w:pStyle w:val="CRCoverPage"/>
              <w:spacing w:after="0"/>
              <w:rPr>
                <w:noProof/>
                <w:sz w:val="8"/>
                <w:szCs w:val="8"/>
              </w:rPr>
            </w:pPr>
          </w:p>
        </w:tc>
      </w:tr>
      <w:tr w:rsidR="001E41F3" w:rsidTr="00547111">
        <w:tc>
          <w:tcPr>
            <w:tcW w:w="1843" w:type="dxa"/>
            <w:tcBorders>
              <w:top w:val="single" w:sz="4" w:space="0" w:color="auto"/>
              <w:left w:val="single" w:sz="4" w:space="0" w:color="auto"/>
            </w:tcBorders>
          </w:tcPr>
          <w:p w:rsidR="001E41F3" w:rsidRDefault="001E41F3">
            <w:pPr>
              <w:pStyle w:val="CRCoverPage"/>
              <w:tabs>
                <w:tab w:val="right" w:pos="1759"/>
              </w:tabs>
              <w:spacing w:after="0"/>
              <w:rPr>
                <w:b/>
                <w:i/>
                <w:noProof/>
              </w:rPr>
            </w:pPr>
            <w:r>
              <w:rPr>
                <w:b/>
                <w:i/>
                <w:noProof/>
              </w:rPr>
              <w:t>Title:</w:t>
            </w:r>
            <w:r>
              <w:rPr>
                <w:b/>
                <w:i/>
                <w:noProof/>
              </w:rPr>
              <w:tab/>
            </w:r>
          </w:p>
        </w:tc>
        <w:tc>
          <w:tcPr>
            <w:tcW w:w="7797" w:type="dxa"/>
            <w:gridSpan w:val="10"/>
            <w:tcBorders>
              <w:top w:val="single" w:sz="4" w:space="0" w:color="auto"/>
              <w:right w:val="single" w:sz="4" w:space="0" w:color="auto"/>
            </w:tcBorders>
            <w:shd w:val="pct30" w:color="FFFF00" w:fill="auto"/>
          </w:tcPr>
          <w:p w:rsidR="001E41F3" w:rsidRDefault="00464CB8" w:rsidP="00220935">
            <w:pPr>
              <w:pStyle w:val="CRCoverPage"/>
              <w:spacing w:after="0"/>
              <w:ind w:left="100"/>
              <w:rPr>
                <w:noProof/>
                <w:lang w:eastAsia="ja-JP"/>
              </w:rPr>
            </w:pPr>
            <w:r w:rsidRPr="00464CB8">
              <w:rPr>
                <w:noProof/>
                <w:lang w:eastAsia="ja-JP"/>
              </w:rPr>
              <w:t>CR for delta F_HD for B46 combinations</w:t>
            </w:r>
          </w:p>
        </w:tc>
      </w:tr>
      <w:tr w:rsidR="001E41F3" w:rsidTr="00547111">
        <w:tc>
          <w:tcPr>
            <w:tcW w:w="1843" w:type="dxa"/>
            <w:tcBorders>
              <w:left w:val="single" w:sz="4" w:space="0" w:color="auto"/>
            </w:tcBorders>
          </w:tcPr>
          <w:p w:rsidR="001E41F3" w:rsidRDefault="001E41F3">
            <w:pPr>
              <w:pStyle w:val="CRCoverPage"/>
              <w:spacing w:after="0"/>
              <w:rPr>
                <w:b/>
                <w:i/>
                <w:noProof/>
                <w:sz w:val="8"/>
                <w:szCs w:val="8"/>
              </w:rPr>
            </w:pPr>
          </w:p>
        </w:tc>
        <w:tc>
          <w:tcPr>
            <w:tcW w:w="7797" w:type="dxa"/>
            <w:gridSpan w:val="10"/>
            <w:tcBorders>
              <w:right w:val="single" w:sz="4" w:space="0" w:color="auto"/>
            </w:tcBorders>
          </w:tcPr>
          <w:p w:rsidR="001E41F3" w:rsidRDefault="001E41F3">
            <w:pPr>
              <w:pStyle w:val="CRCoverPage"/>
              <w:spacing w:after="0"/>
              <w:rPr>
                <w:noProof/>
                <w:sz w:val="8"/>
                <w:szCs w:val="8"/>
              </w:rPr>
            </w:pPr>
          </w:p>
        </w:tc>
      </w:tr>
      <w:tr w:rsidR="001E41F3" w:rsidTr="00547111">
        <w:tc>
          <w:tcPr>
            <w:tcW w:w="1843" w:type="dxa"/>
            <w:tcBorders>
              <w:left w:val="single" w:sz="4" w:space="0" w:color="auto"/>
            </w:tcBorders>
          </w:tcPr>
          <w:p w:rsidR="001E41F3" w:rsidRDefault="001E41F3">
            <w:pPr>
              <w:pStyle w:val="CRCoverPage"/>
              <w:tabs>
                <w:tab w:val="right" w:pos="1759"/>
              </w:tabs>
              <w:spacing w:after="0"/>
              <w:rPr>
                <w:b/>
                <w:i/>
                <w:noProof/>
              </w:rPr>
            </w:pPr>
            <w:r>
              <w:rPr>
                <w:b/>
                <w:i/>
                <w:noProof/>
              </w:rPr>
              <w:t>Source to WG:</w:t>
            </w:r>
          </w:p>
        </w:tc>
        <w:tc>
          <w:tcPr>
            <w:tcW w:w="7797" w:type="dxa"/>
            <w:gridSpan w:val="10"/>
            <w:tcBorders>
              <w:right w:val="single" w:sz="4" w:space="0" w:color="auto"/>
            </w:tcBorders>
            <w:shd w:val="pct30" w:color="FFFF00" w:fill="auto"/>
          </w:tcPr>
          <w:p w:rsidR="001E41F3" w:rsidRDefault="00DD1D17">
            <w:pPr>
              <w:pStyle w:val="CRCoverPage"/>
              <w:spacing w:after="0"/>
              <w:ind w:left="100"/>
              <w:rPr>
                <w:noProof/>
              </w:rPr>
            </w:pPr>
            <w:r>
              <w:fldChar w:fldCharType="begin"/>
            </w:r>
            <w:r>
              <w:instrText xml:space="preserve"> DOCPROPERTY  SourceIfWg  \* MERGEFORMAT </w:instrText>
            </w:r>
            <w:r>
              <w:fldChar w:fldCharType="separate"/>
            </w:r>
            <w:r w:rsidR="00E13F3D">
              <w:rPr>
                <w:noProof/>
              </w:rPr>
              <w:t>NTT DOCOMO, INC.</w:t>
            </w:r>
            <w:r>
              <w:rPr>
                <w:noProof/>
              </w:rPr>
              <w:fldChar w:fldCharType="end"/>
            </w:r>
          </w:p>
        </w:tc>
      </w:tr>
      <w:tr w:rsidR="001E41F3" w:rsidTr="00547111">
        <w:tc>
          <w:tcPr>
            <w:tcW w:w="1843" w:type="dxa"/>
            <w:tcBorders>
              <w:left w:val="single" w:sz="4" w:space="0" w:color="auto"/>
            </w:tcBorders>
          </w:tcPr>
          <w:p w:rsidR="001E41F3" w:rsidRDefault="001E41F3">
            <w:pPr>
              <w:pStyle w:val="CRCoverPage"/>
              <w:tabs>
                <w:tab w:val="right" w:pos="1759"/>
              </w:tabs>
              <w:spacing w:after="0"/>
              <w:rPr>
                <w:b/>
                <w:i/>
                <w:noProof/>
              </w:rPr>
            </w:pPr>
            <w:r>
              <w:rPr>
                <w:b/>
                <w:i/>
                <w:noProof/>
              </w:rPr>
              <w:t>Source to TSG:</w:t>
            </w:r>
          </w:p>
        </w:tc>
        <w:tc>
          <w:tcPr>
            <w:tcW w:w="7797" w:type="dxa"/>
            <w:gridSpan w:val="10"/>
            <w:tcBorders>
              <w:right w:val="single" w:sz="4" w:space="0" w:color="auto"/>
            </w:tcBorders>
            <w:shd w:val="pct30" w:color="FFFF00" w:fill="auto"/>
          </w:tcPr>
          <w:p w:rsidR="001E41F3" w:rsidRDefault="004F3655" w:rsidP="00547111">
            <w:pPr>
              <w:pStyle w:val="CRCoverPage"/>
              <w:spacing w:after="0"/>
              <w:ind w:left="100"/>
              <w:rPr>
                <w:noProof/>
              </w:rPr>
            </w:pPr>
            <w:r>
              <w:rPr>
                <w:rFonts w:hint="eastAsia"/>
                <w:lang w:eastAsia="ja-JP"/>
              </w:rPr>
              <w:t>R4</w:t>
            </w:r>
            <w:r w:rsidR="002E5BDE">
              <w:fldChar w:fldCharType="begin"/>
            </w:r>
            <w:r w:rsidR="002E5BDE">
              <w:instrText xml:space="preserve"> DOCPROPERTY  SourceIfTsg  \* MERGEFORMAT </w:instrText>
            </w:r>
            <w:r w:rsidR="002E5BDE">
              <w:fldChar w:fldCharType="end"/>
            </w:r>
          </w:p>
        </w:tc>
      </w:tr>
      <w:tr w:rsidR="001E41F3" w:rsidTr="00547111">
        <w:tc>
          <w:tcPr>
            <w:tcW w:w="1843" w:type="dxa"/>
            <w:tcBorders>
              <w:left w:val="single" w:sz="4" w:space="0" w:color="auto"/>
            </w:tcBorders>
          </w:tcPr>
          <w:p w:rsidR="001E41F3" w:rsidRDefault="001E41F3">
            <w:pPr>
              <w:pStyle w:val="CRCoverPage"/>
              <w:spacing w:after="0"/>
              <w:rPr>
                <w:b/>
                <w:i/>
                <w:noProof/>
                <w:sz w:val="8"/>
                <w:szCs w:val="8"/>
              </w:rPr>
            </w:pPr>
          </w:p>
        </w:tc>
        <w:tc>
          <w:tcPr>
            <w:tcW w:w="7797" w:type="dxa"/>
            <w:gridSpan w:val="10"/>
            <w:tcBorders>
              <w:right w:val="single" w:sz="4" w:space="0" w:color="auto"/>
            </w:tcBorders>
          </w:tcPr>
          <w:p w:rsidR="001E41F3" w:rsidRDefault="001E41F3">
            <w:pPr>
              <w:pStyle w:val="CRCoverPage"/>
              <w:spacing w:after="0"/>
              <w:rPr>
                <w:noProof/>
                <w:sz w:val="8"/>
                <w:szCs w:val="8"/>
              </w:rPr>
            </w:pPr>
          </w:p>
        </w:tc>
      </w:tr>
      <w:tr w:rsidR="001E41F3" w:rsidTr="00547111">
        <w:tc>
          <w:tcPr>
            <w:tcW w:w="1843" w:type="dxa"/>
            <w:tcBorders>
              <w:left w:val="single" w:sz="4" w:space="0" w:color="auto"/>
            </w:tcBorders>
          </w:tcPr>
          <w:p w:rsidR="001E41F3" w:rsidRDefault="001E41F3">
            <w:pPr>
              <w:pStyle w:val="CRCoverPage"/>
              <w:tabs>
                <w:tab w:val="right" w:pos="1759"/>
              </w:tabs>
              <w:spacing w:after="0"/>
              <w:rPr>
                <w:b/>
                <w:i/>
                <w:noProof/>
              </w:rPr>
            </w:pPr>
            <w:r>
              <w:rPr>
                <w:b/>
                <w:i/>
                <w:noProof/>
              </w:rPr>
              <w:t>Work item code</w:t>
            </w:r>
            <w:r w:rsidR="0051580D">
              <w:rPr>
                <w:b/>
                <w:i/>
                <w:noProof/>
              </w:rPr>
              <w:t>:</w:t>
            </w:r>
          </w:p>
        </w:tc>
        <w:tc>
          <w:tcPr>
            <w:tcW w:w="3686" w:type="dxa"/>
            <w:gridSpan w:val="5"/>
            <w:shd w:val="pct30" w:color="FFFF00" w:fill="auto"/>
          </w:tcPr>
          <w:p w:rsidR="001E41F3" w:rsidRDefault="00464CB8" w:rsidP="00220935">
            <w:pPr>
              <w:pStyle w:val="CRCoverPage"/>
              <w:spacing w:after="0"/>
              <w:ind w:left="100"/>
              <w:rPr>
                <w:noProof/>
              </w:rPr>
            </w:pPr>
            <w:r w:rsidRPr="00464CB8">
              <w:rPr>
                <w:lang w:eastAsia="ja-JP"/>
              </w:rPr>
              <w:t xml:space="preserve">LTE_LAA-Core </w:t>
            </w:r>
            <w:r w:rsidR="00C314B1">
              <w:fldChar w:fldCharType="begin"/>
            </w:r>
            <w:r w:rsidR="00C314B1">
              <w:instrText xml:space="preserve"> DOCPROPERTY  RelatedWis  \* MERGEFORMAT </w:instrText>
            </w:r>
            <w:r w:rsidR="00C314B1">
              <w:fldChar w:fldCharType="end"/>
            </w:r>
          </w:p>
        </w:tc>
        <w:tc>
          <w:tcPr>
            <w:tcW w:w="567" w:type="dxa"/>
            <w:tcBorders>
              <w:left w:val="nil"/>
            </w:tcBorders>
          </w:tcPr>
          <w:p w:rsidR="001E41F3" w:rsidRDefault="001E41F3">
            <w:pPr>
              <w:pStyle w:val="CRCoverPage"/>
              <w:spacing w:after="0"/>
              <w:ind w:right="100"/>
              <w:rPr>
                <w:noProof/>
              </w:rPr>
            </w:pPr>
          </w:p>
        </w:tc>
        <w:tc>
          <w:tcPr>
            <w:tcW w:w="1417" w:type="dxa"/>
            <w:gridSpan w:val="3"/>
            <w:tcBorders>
              <w:left w:val="nil"/>
            </w:tcBorders>
          </w:tcPr>
          <w:p w:rsidR="001E41F3" w:rsidRDefault="001E41F3">
            <w:pPr>
              <w:pStyle w:val="CRCoverPage"/>
              <w:spacing w:after="0"/>
              <w:jc w:val="right"/>
              <w:rPr>
                <w:noProof/>
              </w:rPr>
            </w:pPr>
            <w:r>
              <w:rPr>
                <w:b/>
                <w:i/>
                <w:noProof/>
              </w:rPr>
              <w:t>Date:</w:t>
            </w:r>
          </w:p>
        </w:tc>
        <w:tc>
          <w:tcPr>
            <w:tcW w:w="2127" w:type="dxa"/>
            <w:tcBorders>
              <w:right w:val="single" w:sz="4" w:space="0" w:color="auto"/>
            </w:tcBorders>
            <w:shd w:val="pct30" w:color="FFFF00" w:fill="auto"/>
          </w:tcPr>
          <w:p w:rsidR="001E41F3" w:rsidRDefault="00DD1D17" w:rsidP="00464CB8">
            <w:pPr>
              <w:pStyle w:val="CRCoverPage"/>
              <w:spacing w:after="0"/>
              <w:ind w:left="100"/>
              <w:rPr>
                <w:noProof/>
                <w:lang w:eastAsia="ja-JP"/>
              </w:rPr>
            </w:pPr>
            <w:r>
              <w:fldChar w:fldCharType="begin"/>
            </w:r>
            <w:r>
              <w:instrText xml:space="preserve"> DOCPROPERTY  ResDate  \* MERGEFORMAT </w:instrText>
            </w:r>
            <w:r>
              <w:fldChar w:fldCharType="separate"/>
            </w:r>
            <w:r w:rsidR="00D24991">
              <w:rPr>
                <w:noProof/>
              </w:rPr>
              <w:t>2016-05-</w:t>
            </w:r>
            <w:r w:rsidR="00832116">
              <w:rPr>
                <w:rFonts w:hint="eastAsia"/>
                <w:noProof/>
                <w:lang w:eastAsia="ja-JP"/>
              </w:rPr>
              <w:t>2</w:t>
            </w:r>
            <w:r>
              <w:rPr>
                <w:noProof/>
                <w:lang w:eastAsia="ja-JP"/>
              </w:rPr>
              <w:fldChar w:fldCharType="end"/>
            </w:r>
            <w:r w:rsidR="00464CB8">
              <w:rPr>
                <w:rFonts w:hint="eastAsia"/>
                <w:noProof/>
                <w:lang w:eastAsia="ja-JP"/>
              </w:rPr>
              <w:t>6</w:t>
            </w:r>
          </w:p>
        </w:tc>
      </w:tr>
      <w:tr w:rsidR="001E41F3" w:rsidTr="00547111">
        <w:tc>
          <w:tcPr>
            <w:tcW w:w="1843" w:type="dxa"/>
            <w:tcBorders>
              <w:left w:val="single" w:sz="4" w:space="0" w:color="auto"/>
            </w:tcBorders>
          </w:tcPr>
          <w:p w:rsidR="001E41F3" w:rsidRDefault="001E41F3">
            <w:pPr>
              <w:pStyle w:val="CRCoverPage"/>
              <w:spacing w:after="0"/>
              <w:rPr>
                <w:b/>
                <w:i/>
                <w:noProof/>
                <w:sz w:val="8"/>
                <w:szCs w:val="8"/>
              </w:rPr>
            </w:pPr>
          </w:p>
        </w:tc>
        <w:tc>
          <w:tcPr>
            <w:tcW w:w="1986" w:type="dxa"/>
            <w:gridSpan w:val="4"/>
          </w:tcPr>
          <w:p w:rsidR="001E41F3" w:rsidRDefault="001E41F3">
            <w:pPr>
              <w:pStyle w:val="CRCoverPage"/>
              <w:spacing w:after="0"/>
              <w:rPr>
                <w:noProof/>
                <w:sz w:val="8"/>
                <w:szCs w:val="8"/>
              </w:rPr>
            </w:pPr>
          </w:p>
        </w:tc>
        <w:tc>
          <w:tcPr>
            <w:tcW w:w="2267" w:type="dxa"/>
            <w:gridSpan w:val="2"/>
          </w:tcPr>
          <w:p w:rsidR="001E41F3" w:rsidRDefault="001E41F3">
            <w:pPr>
              <w:pStyle w:val="CRCoverPage"/>
              <w:spacing w:after="0"/>
              <w:rPr>
                <w:noProof/>
                <w:sz w:val="8"/>
                <w:szCs w:val="8"/>
              </w:rPr>
            </w:pPr>
          </w:p>
        </w:tc>
        <w:tc>
          <w:tcPr>
            <w:tcW w:w="1417" w:type="dxa"/>
            <w:gridSpan w:val="3"/>
          </w:tcPr>
          <w:p w:rsidR="001E41F3" w:rsidRDefault="001E41F3">
            <w:pPr>
              <w:pStyle w:val="CRCoverPage"/>
              <w:spacing w:after="0"/>
              <w:rPr>
                <w:noProof/>
                <w:sz w:val="8"/>
                <w:szCs w:val="8"/>
              </w:rPr>
            </w:pPr>
          </w:p>
        </w:tc>
        <w:tc>
          <w:tcPr>
            <w:tcW w:w="2127" w:type="dxa"/>
            <w:tcBorders>
              <w:right w:val="single" w:sz="4" w:space="0" w:color="auto"/>
            </w:tcBorders>
          </w:tcPr>
          <w:p w:rsidR="001E41F3" w:rsidRDefault="001E41F3">
            <w:pPr>
              <w:pStyle w:val="CRCoverPage"/>
              <w:spacing w:after="0"/>
              <w:rPr>
                <w:noProof/>
                <w:sz w:val="8"/>
                <w:szCs w:val="8"/>
              </w:rPr>
            </w:pPr>
          </w:p>
        </w:tc>
      </w:tr>
      <w:tr w:rsidR="001E41F3" w:rsidTr="00547111">
        <w:trPr>
          <w:cantSplit/>
        </w:trPr>
        <w:tc>
          <w:tcPr>
            <w:tcW w:w="1843" w:type="dxa"/>
            <w:tcBorders>
              <w:left w:val="single" w:sz="4" w:space="0" w:color="auto"/>
            </w:tcBorders>
          </w:tcPr>
          <w:p w:rsidR="001E41F3" w:rsidRDefault="001E41F3">
            <w:pPr>
              <w:pStyle w:val="CRCoverPage"/>
              <w:tabs>
                <w:tab w:val="right" w:pos="1759"/>
              </w:tabs>
              <w:spacing w:after="0"/>
              <w:rPr>
                <w:b/>
                <w:i/>
                <w:noProof/>
              </w:rPr>
            </w:pPr>
            <w:r>
              <w:rPr>
                <w:b/>
                <w:i/>
                <w:noProof/>
              </w:rPr>
              <w:t>Category:</w:t>
            </w:r>
          </w:p>
        </w:tc>
        <w:tc>
          <w:tcPr>
            <w:tcW w:w="851" w:type="dxa"/>
            <w:shd w:val="pct30" w:color="FFFF00" w:fill="auto"/>
          </w:tcPr>
          <w:p w:rsidR="001E41F3" w:rsidRDefault="00464CB8" w:rsidP="00D24991">
            <w:pPr>
              <w:pStyle w:val="CRCoverPage"/>
              <w:spacing w:after="0"/>
              <w:ind w:left="100" w:right="-609"/>
              <w:rPr>
                <w:b/>
                <w:noProof/>
                <w:lang w:eastAsia="ja-JP"/>
              </w:rPr>
            </w:pPr>
            <w:r>
              <w:rPr>
                <w:rFonts w:hint="eastAsia"/>
                <w:lang w:eastAsia="ja-JP"/>
              </w:rPr>
              <w:t>F</w:t>
            </w:r>
          </w:p>
        </w:tc>
        <w:tc>
          <w:tcPr>
            <w:tcW w:w="3402" w:type="dxa"/>
            <w:gridSpan w:val="5"/>
            <w:tcBorders>
              <w:left w:val="nil"/>
            </w:tcBorders>
          </w:tcPr>
          <w:p w:rsidR="001E41F3" w:rsidRDefault="001E41F3">
            <w:pPr>
              <w:pStyle w:val="CRCoverPage"/>
              <w:spacing w:after="0"/>
              <w:rPr>
                <w:noProof/>
              </w:rPr>
            </w:pPr>
          </w:p>
        </w:tc>
        <w:tc>
          <w:tcPr>
            <w:tcW w:w="1417" w:type="dxa"/>
            <w:gridSpan w:val="3"/>
            <w:tcBorders>
              <w:left w:val="nil"/>
            </w:tcBorders>
          </w:tcPr>
          <w:p w:rsidR="001E41F3" w:rsidRDefault="001E41F3">
            <w:pPr>
              <w:pStyle w:val="CRCoverPage"/>
              <w:spacing w:after="0"/>
              <w:jc w:val="right"/>
              <w:rPr>
                <w:b/>
                <w:i/>
                <w:noProof/>
              </w:rPr>
            </w:pPr>
            <w:r>
              <w:rPr>
                <w:b/>
                <w:i/>
                <w:noProof/>
              </w:rPr>
              <w:t>Release:</w:t>
            </w:r>
          </w:p>
        </w:tc>
        <w:tc>
          <w:tcPr>
            <w:tcW w:w="2127" w:type="dxa"/>
            <w:tcBorders>
              <w:right w:val="single" w:sz="4" w:space="0" w:color="auto"/>
            </w:tcBorders>
            <w:shd w:val="pct30" w:color="FFFF00" w:fill="auto"/>
          </w:tcPr>
          <w:p w:rsidR="001E41F3" w:rsidRDefault="00DD1D17">
            <w:pPr>
              <w:pStyle w:val="CRCoverPage"/>
              <w:spacing w:after="0"/>
              <w:ind w:left="100"/>
              <w:rPr>
                <w:noProof/>
              </w:rPr>
            </w:pPr>
            <w:r>
              <w:fldChar w:fldCharType="begin"/>
            </w:r>
            <w:r>
              <w:instrText xml:space="preserve"> DOCPROPERTY  Release  \* MERGEFORMAT </w:instrText>
            </w:r>
            <w:r>
              <w:fldChar w:fldCharType="separate"/>
            </w:r>
            <w:r w:rsidR="00D24991">
              <w:rPr>
                <w:noProof/>
              </w:rPr>
              <w:t>Rel-13</w:t>
            </w:r>
            <w:r>
              <w:rPr>
                <w:noProof/>
              </w:rPr>
              <w:fldChar w:fldCharType="end"/>
            </w:r>
          </w:p>
        </w:tc>
      </w:tr>
      <w:tr w:rsidR="001E41F3" w:rsidTr="00547111">
        <w:tc>
          <w:tcPr>
            <w:tcW w:w="1843" w:type="dxa"/>
            <w:tcBorders>
              <w:left w:val="single" w:sz="4" w:space="0" w:color="auto"/>
              <w:bottom w:val="single" w:sz="4" w:space="0" w:color="auto"/>
            </w:tcBorders>
          </w:tcPr>
          <w:p w:rsidR="001E41F3" w:rsidRDefault="001E41F3">
            <w:pPr>
              <w:pStyle w:val="CRCoverPage"/>
              <w:spacing w:after="0"/>
              <w:rPr>
                <w:b/>
                <w:i/>
                <w:noProof/>
              </w:rPr>
            </w:pPr>
          </w:p>
        </w:tc>
        <w:tc>
          <w:tcPr>
            <w:tcW w:w="4677" w:type="dxa"/>
            <w:gridSpan w:val="8"/>
            <w:tcBorders>
              <w:bottom w:val="single" w:sz="4" w:space="0" w:color="auto"/>
            </w:tcBorders>
          </w:tcPr>
          <w:p w:rsidR="001E41F3" w:rsidRDefault="001E41F3">
            <w:pPr>
              <w:pStyle w:val="CRCoverPage"/>
              <w:spacing w:after="0"/>
              <w:ind w:left="383" w:hanging="383"/>
              <w:rPr>
                <w:i/>
                <w:noProof/>
                <w:sz w:val="18"/>
              </w:rPr>
            </w:pPr>
            <w:r>
              <w:rPr>
                <w:i/>
                <w:noProof/>
                <w:sz w:val="18"/>
              </w:rPr>
              <w:t xml:space="preserve">Use </w:t>
            </w:r>
            <w:r>
              <w:rPr>
                <w:i/>
                <w:noProof/>
                <w:sz w:val="18"/>
                <w:u w:val="single"/>
              </w:rPr>
              <w:t>one</w:t>
            </w:r>
            <w:r>
              <w:rPr>
                <w:i/>
                <w:noProof/>
                <w:sz w:val="18"/>
              </w:rPr>
              <w:t xml:space="preserve"> of the following categories:</w:t>
            </w:r>
            <w:r>
              <w:rPr>
                <w:b/>
                <w:i/>
                <w:noProof/>
                <w:sz w:val="18"/>
              </w:rPr>
              <w:br/>
              <w:t>F</w:t>
            </w:r>
            <w:r>
              <w:rPr>
                <w:i/>
                <w:noProof/>
                <w:sz w:val="18"/>
              </w:rPr>
              <w:t xml:space="preserve">  (correction)</w:t>
            </w:r>
            <w:r>
              <w:rPr>
                <w:i/>
                <w:noProof/>
                <w:sz w:val="18"/>
              </w:rPr>
              <w:br/>
            </w:r>
            <w:r>
              <w:rPr>
                <w:b/>
                <w:i/>
                <w:noProof/>
                <w:sz w:val="18"/>
              </w:rPr>
              <w:t>A</w:t>
            </w:r>
            <w:r>
              <w:rPr>
                <w:i/>
                <w:noProof/>
                <w:sz w:val="18"/>
              </w:rPr>
              <w:t xml:space="preserve">  (</w:t>
            </w:r>
            <w:r w:rsidR="00DE34CF">
              <w:rPr>
                <w:i/>
                <w:noProof/>
                <w:sz w:val="18"/>
              </w:rPr>
              <w:t xml:space="preserve">mirror </w:t>
            </w:r>
            <w:r>
              <w:rPr>
                <w:i/>
                <w:noProof/>
                <w:sz w:val="18"/>
              </w:rPr>
              <w:t>correspond</w:t>
            </w:r>
            <w:r w:rsidR="00DE34CF">
              <w:rPr>
                <w:i/>
                <w:noProof/>
                <w:sz w:val="18"/>
              </w:rPr>
              <w:t xml:space="preserve">ing </w:t>
            </w:r>
            <w:r>
              <w:rPr>
                <w:i/>
                <w:noProof/>
                <w:sz w:val="18"/>
              </w:rPr>
              <w:t xml:space="preserve">to a </w:t>
            </w:r>
            <w:r w:rsidR="00DE34CF">
              <w:rPr>
                <w:i/>
                <w:noProof/>
                <w:sz w:val="18"/>
              </w:rPr>
              <w:t xml:space="preserve">change </w:t>
            </w:r>
            <w:r>
              <w:rPr>
                <w:i/>
                <w:noProof/>
                <w:sz w:val="18"/>
              </w:rPr>
              <w:t>in an earlier release)</w:t>
            </w:r>
            <w:r>
              <w:rPr>
                <w:i/>
                <w:noProof/>
                <w:sz w:val="18"/>
              </w:rPr>
              <w:br/>
            </w:r>
            <w:r>
              <w:rPr>
                <w:b/>
                <w:i/>
                <w:noProof/>
                <w:sz w:val="18"/>
              </w:rPr>
              <w:t>B</w:t>
            </w:r>
            <w:r>
              <w:rPr>
                <w:i/>
                <w:noProof/>
                <w:sz w:val="18"/>
              </w:rPr>
              <w:t xml:space="preserve">  (addition of feature), </w:t>
            </w:r>
            <w:r>
              <w:rPr>
                <w:i/>
                <w:noProof/>
                <w:sz w:val="18"/>
              </w:rPr>
              <w:br/>
            </w:r>
            <w:r>
              <w:rPr>
                <w:b/>
                <w:i/>
                <w:noProof/>
                <w:sz w:val="18"/>
              </w:rPr>
              <w:t>C</w:t>
            </w:r>
            <w:r>
              <w:rPr>
                <w:i/>
                <w:noProof/>
                <w:sz w:val="18"/>
              </w:rPr>
              <w:t xml:space="preserve">  (functional modification of feature)</w:t>
            </w:r>
            <w:r>
              <w:rPr>
                <w:i/>
                <w:noProof/>
                <w:sz w:val="18"/>
              </w:rPr>
              <w:br/>
            </w:r>
            <w:r>
              <w:rPr>
                <w:b/>
                <w:i/>
                <w:noProof/>
                <w:sz w:val="18"/>
              </w:rPr>
              <w:t>D</w:t>
            </w:r>
            <w:r>
              <w:rPr>
                <w:i/>
                <w:noProof/>
                <w:sz w:val="18"/>
              </w:rPr>
              <w:t xml:space="preserve">  (editorial modification)</w:t>
            </w:r>
          </w:p>
          <w:p w:rsidR="001E41F3" w:rsidRDefault="001E41F3">
            <w:pPr>
              <w:pStyle w:val="CRCoverPage"/>
              <w:rPr>
                <w:noProof/>
              </w:rPr>
            </w:pPr>
            <w:r>
              <w:rPr>
                <w:noProof/>
                <w:sz w:val="18"/>
              </w:rPr>
              <w:t>Detailed explanations of the above categories can</w:t>
            </w:r>
            <w:r>
              <w:rPr>
                <w:noProof/>
                <w:sz w:val="18"/>
              </w:rPr>
              <w:br/>
              <w:t xml:space="preserve">be found in 3GPP </w:t>
            </w:r>
            <w:hyperlink r:id="rId11" w:history="1">
              <w:r>
                <w:rPr>
                  <w:rStyle w:val="ad"/>
                  <w:noProof/>
                  <w:sz w:val="18"/>
                </w:rPr>
                <w:t>TR 21.900</w:t>
              </w:r>
            </w:hyperlink>
            <w:r>
              <w:rPr>
                <w:noProof/>
                <w:sz w:val="18"/>
              </w:rPr>
              <w:t>.</w:t>
            </w:r>
          </w:p>
        </w:tc>
        <w:tc>
          <w:tcPr>
            <w:tcW w:w="3120" w:type="dxa"/>
            <w:gridSpan w:val="2"/>
            <w:tcBorders>
              <w:bottom w:val="single" w:sz="4" w:space="0" w:color="auto"/>
              <w:right w:val="single" w:sz="4" w:space="0" w:color="auto"/>
            </w:tcBorders>
          </w:tcPr>
          <w:p w:rsidR="000C038A" w:rsidRPr="007C2097" w:rsidRDefault="001E41F3" w:rsidP="00BD6BB8">
            <w:pPr>
              <w:pStyle w:val="CRCoverPage"/>
              <w:tabs>
                <w:tab w:val="left" w:pos="950"/>
              </w:tabs>
              <w:spacing w:after="0"/>
              <w:ind w:left="241" w:hanging="241"/>
              <w:rPr>
                <w:i/>
                <w:noProof/>
                <w:sz w:val="18"/>
              </w:rPr>
            </w:pPr>
            <w:r>
              <w:rPr>
                <w:i/>
                <w:noProof/>
                <w:sz w:val="18"/>
              </w:rPr>
              <w:t xml:space="preserve">Use </w:t>
            </w:r>
            <w:r>
              <w:rPr>
                <w:i/>
                <w:noProof/>
                <w:sz w:val="18"/>
                <w:u w:val="single"/>
              </w:rPr>
              <w:t>one</w:t>
            </w:r>
            <w:r>
              <w:rPr>
                <w:i/>
                <w:noProof/>
                <w:sz w:val="18"/>
              </w:rPr>
              <w:t xml:space="preserve"> of the following releases:</w:t>
            </w:r>
            <w:r>
              <w:rPr>
                <w:i/>
                <w:noProof/>
                <w:sz w:val="18"/>
              </w:rPr>
              <w:br/>
              <w:t>Rel-8</w:t>
            </w:r>
            <w:r>
              <w:rPr>
                <w:i/>
                <w:noProof/>
                <w:sz w:val="18"/>
              </w:rPr>
              <w:tab/>
              <w:t>(Release 8)</w:t>
            </w:r>
            <w:r w:rsidR="007C2097">
              <w:rPr>
                <w:i/>
                <w:noProof/>
                <w:sz w:val="18"/>
              </w:rPr>
              <w:br/>
              <w:t>Rel-9</w:t>
            </w:r>
            <w:r w:rsidR="007C2097">
              <w:rPr>
                <w:i/>
                <w:noProof/>
                <w:sz w:val="18"/>
              </w:rPr>
              <w:tab/>
              <w:t>(Release 9)</w:t>
            </w:r>
            <w:r w:rsidR="009777D9">
              <w:rPr>
                <w:i/>
                <w:noProof/>
                <w:sz w:val="18"/>
              </w:rPr>
              <w:br/>
              <w:t>Rel-10</w:t>
            </w:r>
            <w:r w:rsidR="009777D9">
              <w:rPr>
                <w:i/>
                <w:noProof/>
                <w:sz w:val="18"/>
              </w:rPr>
              <w:tab/>
              <w:t>(Release 10)</w:t>
            </w:r>
            <w:r w:rsidR="000C038A">
              <w:rPr>
                <w:i/>
                <w:noProof/>
                <w:sz w:val="18"/>
              </w:rPr>
              <w:br/>
              <w:t>Rel-11</w:t>
            </w:r>
            <w:r w:rsidR="000C038A">
              <w:rPr>
                <w:i/>
                <w:noProof/>
                <w:sz w:val="18"/>
              </w:rPr>
              <w:tab/>
              <w:t>(Release 11)</w:t>
            </w:r>
            <w:r w:rsidR="000C038A">
              <w:rPr>
                <w:i/>
                <w:noProof/>
                <w:sz w:val="18"/>
              </w:rPr>
              <w:br/>
              <w:t>Rel-12</w:t>
            </w:r>
            <w:r w:rsidR="000C038A">
              <w:rPr>
                <w:i/>
                <w:noProof/>
                <w:sz w:val="18"/>
              </w:rPr>
              <w:tab/>
              <w:t>(Release 12)</w:t>
            </w:r>
            <w:r w:rsidR="0051580D">
              <w:rPr>
                <w:i/>
                <w:noProof/>
                <w:sz w:val="18"/>
              </w:rPr>
              <w:br/>
            </w:r>
            <w:bookmarkStart w:id="1" w:name="OLE_LINK1"/>
            <w:r w:rsidR="0051580D">
              <w:rPr>
                <w:i/>
                <w:noProof/>
                <w:sz w:val="18"/>
              </w:rPr>
              <w:t>Rel-13</w:t>
            </w:r>
            <w:r w:rsidR="0051580D">
              <w:rPr>
                <w:i/>
                <w:noProof/>
                <w:sz w:val="18"/>
              </w:rPr>
              <w:tab/>
              <w:t>(Release 13)</w:t>
            </w:r>
            <w:bookmarkEnd w:id="1"/>
            <w:r w:rsidR="00BD6BB8">
              <w:rPr>
                <w:i/>
                <w:noProof/>
                <w:sz w:val="18"/>
              </w:rPr>
              <w:br/>
              <w:t>Rel-14</w:t>
            </w:r>
            <w:r w:rsidR="00BD6BB8">
              <w:rPr>
                <w:i/>
                <w:noProof/>
                <w:sz w:val="18"/>
              </w:rPr>
              <w:tab/>
              <w:t>(Release 14)</w:t>
            </w:r>
          </w:p>
        </w:tc>
      </w:tr>
      <w:tr w:rsidR="001E41F3" w:rsidTr="00547111">
        <w:tc>
          <w:tcPr>
            <w:tcW w:w="1843" w:type="dxa"/>
          </w:tcPr>
          <w:p w:rsidR="001E41F3" w:rsidRDefault="001E41F3">
            <w:pPr>
              <w:pStyle w:val="CRCoverPage"/>
              <w:spacing w:after="0"/>
              <w:rPr>
                <w:b/>
                <w:i/>
                <w:noProof/>
                <w:sz w:val="8"/>
                <w:szCs w:val="8"/>
              </w:rPr>
            </w:pPr>
          </w:p>
        </w:tc>
        <w:tc>
          <w:tcPr>
            <w:tcW w:w="7797" w:type="dxa"/>
            <w:gridSpan w:val="10"/>
          </w:tcPr>
          <w:p w:rsidR="001E41F3" w:rsidRDefault="001E41F3">
            <w:pPr>
              <w:pStyle w:val="CRCoverPage"/>
              <w:spacing w:after="0"/>
              <w:rPr>
                <w:noProof/>
                <w:sz w:val="8"/>
                <w:szCs w:val="8"/>
              </w:rPr>
            </w:pPr>
          </w:p>
        </w:tc>
      </w:tr>
      <w:tr w:rsidR="001E41F3" w:rsidTr="00547111">
        <w:tc>
          <w:tcPr>
            <w:tcW w:w="2694" w:type="dxa"/>
            <w:gridSpan w:val="2"/>
            <w:tcBorders>
              <w:top w:val="single" w:sz="4" w:space="0" w:color="auto"/>
              <w:left w:val="single" w:sz="4" w:space="0" w:color="auto"/>
            </w:tcBorders>
          </w:tcPr>
          <w:p w:rsidR="001E41F3" w:rsidRDefault="001E41F3">
            <w:pPr>
              <w:pStyle w:val="CRCoverPage"/>
              <w:tabs>
                <w:tab w:val="right" w:pos="2184"/>
              </w:tabs>
              <w:spacing w:after="0"/>
              <w:rPr>
                <w:b/>
                <w:i/>
                <w:noProof/>
              </w:rPr>
            </w:pPr>
            <w:r>
              <w:rPr>
                <w:b/>
                <w:i/>
                <w:noProof/>
              </w:rPr>
              <w:t>Reason for change:</w:t>
            </w:r>
          </w:p>
        </w:tc>
        <w:tc>
          <w:tcPr>
            <w:tcW w:w="6946" w:type="dxa"/>
            <w:gridSpan w:val="9"/>
            <w:tcBorders>
              <w:top w:val="single" w:sz="4" w:space="0" w:color="auto"/>
              <w:right w:val="single" w:sz="4" w:space="0" w:color="auto"/>
            </w:tcBorders>
            <w:shd w:val="pct30" w:color="FFFF00" w:fill="auto"/>
          </w:tcPr>
          <w:p w:rsidR="001E41F3" w:rsidRDefault="00464CB8" w:rsidP="00464CB8">
            <w:pPr>
              <w:pStyle w:val="CRCoverPage"/>
              <w:spacing w:after="0"/>
              <w:ind w:left="100"/>
              <w:rPr>
                <w:noProof/>
                <w:lang w:eastAsia="ja-JP"/>
              </w:rPr>
            </w:pPr>
            <w:r>
              <w:rPr>
                <w:rFonts w:hint="eastAsia"/>
                <w:noProof/>
                <w:lang w:eastAsia="ja-JP"/>
              </w:rPr>
              <w:t>Required frequecny gaps for no MSD for CA combinations including B46 are missing. And also, the REFSENS of B46 for CA_42A-46A needs to be modified due to the frequency proximity.</w:t>
            </w:r>
          </w:p>
        </w:tc>
      </w:tr>
      <w:tr w:rsidR="001E41F3" w:rsidTr="00547111">
        <w:tc>
          <w:tcPr>
            <w:tcW w:w="2694" w:type="dxa"/>
            <w:gridSpan w:val="2"/>
            <w:tcBorders>
              <w:left w:val="single" w:sz="4" w:space="0" w:color="auto"/>
            </w:tcBorders>
          </w:tcPr>
          <w:p w:rsidR="001E41F3" w:rsidRDefault="001E41F3">
            <w:pPr>
              <w:pStyle w:val="CRCoverPage"/>
              <w:spacing w:after="0"/>
              <w:rPr>
                <w:b/>
                <w:i/>
                <w:noProof/>
                <w:sz w:val="8"/>
                <w:szCs w:val="8"/>
              </w:rPr>
            </w:pPr>
          </w:p>
        </w:tc>
        <w:tc>
          <w:tcPr>
            <w:tcW w:w="6946" w:type="dxa"/>
            <w:gridSpan w:val="9"/>
            <w:tcBorders>
              <w:right w:val="single" w:sz="4" w:space="0" w:color="auto"/>
            </w:tcBorders>
          </w:tcPr>
          <w:p w:rsidR="001E41F3" w:rsidRDefault="001E41F3">
            <w:pPr>
              <w:pStyle w:val="CRCoverPage"/>
              <w:spacing w:after="0"/>
              <w:rPr>
                <w:noProof/>
                <w:sz w:val="8"/>
                <w:szCs w:val="8"/>
              </w:rPr>
            </w:pPr>
          </w:p>
        </w:tc>
      </w:tr>
      <w:tr w:rsidR="001E41F3" w:rsidTr="00547111">
        <w:tc>
          <w:tcPr>
            <w:tcW w:w="2694" w:type="dxa"/>
            <w:gridSpan w:val="2"/>
            <w:tcBorders>
              <w:left w:val="single" w:sz="4" w:space="0" w:color="auto"/>
            </w:tcBorders>
          </w:tcPr>
          <w:p w:rsidR="001E41F3" w:rsidRDefault="001E41F3">
            <w:pPr>
              <w:pStyle w:val="CRCoverPage"/>
              <w:tabs>
                <w:tab w:val="right" w:pos="2184"/>
              </w:tabs>
              <w:spacing w:after="0"/>
              <w:rPr>
                <w:b/>
                <w:i/>
                <w:noProof/>
              </w:rPr>
            </w:pPr>
            <w:r>
              <w:rPr>
                <w:b/>
                <w:i/>
                <w:noProof/>
              </w:rPr>
              <w:t>Summary of change</w:t>
            </w:r>
            <w:r w:rsidR="0051580D">
              <w:rPr>
                <w:b/>
                <w:i/>
                <w:noProof/>
              </w:rPr>
              <w:t>:</w:t>
            </w:r>
          </w:p>
        </w:tc>
        <w:tc>
          <w:tcPr>
            <w:tcW w:w="6946" w:type="dxa"/>
            <w:gridSpan w:val="9"/>
            <w:tcBorders>
              <w:right w:val="single" w:sz="4" w:space="0" w:color="auto"/>
            </w:tcBorders>
            <w:shd w:val="pct30" w:color="FFFF00" w:fill="auto"/>
          </w:tcPr>
          <w:p w:rsidR="001E41F3" w:rsidRDefault="00220935" w:rsidP="00464CB8">
            <w:pPr>
              <w:pStyle w:val="CRCoverPage"/>
              <w:spacing w:after="0"/>
              <w:ind w:left="100"/>
              <w:rPr>
                <w:noProof/>
              </w:rPr>
            </w:pPr>
            <w:r>
              <w:rPr>
                <w:rFonts w:hint="eastAsia"/>
                <w:noProof/>
                <w:lang w:eastAsia="ja-JP"/>
              </w:rPr>
              <w:t xml:space="preserve">Add </w:t>
            </w:r>
            <w:r w:rsidR="00464CB8">
              <w:rPr>
                <w:rFonts w:hint="eastAsia"/>
                <w:noProof/>
                <w:lang w:eastAsia="ja-JP"/>
              </w:rPr>
              <w:t>required frequecny gaps for no MSD for CA_1A-46A, CA_2A-46A, CA_3A-46A and CA_4A-46A</w:t>
            </w:r>
            <w:r w:rsidR="008414C7">
              <w:rPr>
                <w:rFonts w:hint="eastAsia"/>
                <w:noProof/>
                <w:lang w:eastAsia="ja-JP"/>
              </w:rPr>
              <w:t>.</w:t>
            </w:r>
            <w:r w:rsidR="00464CB8">
              <w:rPr>
                <w:rFonts w:hint="eastAsia"/>
                <w:noProof/>
                <w:lang w:eastAsia="ja-JP"/>
              </w:rPr>
              <w:t xml:space="preserve"> Also, the REFSENS of B46 for CA_42A-46A is changed from -90 dBm to FFS.</w:t>
            </w:r>
          </w:p>
        </w:tc>
      </w:tr>
      <w:tr w:rsidR="001E41F3" w:rsidTr="00547111">
        <w:tc>
          <w:tcPr>
            <w:tcW w:w="2694" w:type="dxa"/>
            <w:gridSpan w:val="2"/>
            <w:tcBorders>
              <w:left w:val="single" w:sz="4" w:space="0" w:color="auto"/>
            </w:tcBorders>
          </w:tcPr>
          <w:p w:rsidR="001E41F3" w:rsidRDefault="001E41F3">
            <w:pPr>
              <w:pStyle w:val="CRCoverPage"/>
              <w:spacing w:after="0"/>
              <w:rPr>
                <w:b/>
                <w:i/>
                <w:noProof/>
                <w:sz w:val="8"/>
                <w:szCs w:val="8"/>
              </w:rPr>
            </w:pPr>
          </w:p>
        </w:tc>
        <w:tc>
          <w:tcPr>
            <w:tcW w:w="6946" w:type="dxa"/>
            <w:gridSpan w:val="9"/>
            <w:tcBorders>
              <w:right w:val="single" w:sz="4" w:space="0" w:color="auto"/>
            </w:tcBorders>
          </w:tcPr>
          <w:p w:rsidR="001E41F3" w:rsidRDefault="001E41F3">
            <w:pPr>
              <w:pStyle w:val="CRCoverPage"/>
              <w:spacing w:after="0"/>
              <w:rPr>
                <w:noProof/>
                <w:sz w:val="8"/>
                <w:szCs w:val="8"/>
              </w:rPr>
            </w:pPr>
          </w:p>
        </w:tc>
      </w:tr>
      <w:tr w:rsidR="001E41F3" w:rsidTr="00547111">
        <w:tc>
          <w:tcPr>
            <w:tcW w:w="2694" w:type="dxa"/>
            <w:gridSpan w:val="2"/>
            <w:tcBorders>
              <w:left w:val="single" w:sz="4" w:space="0" w:color="auto"/>
              <w:bottom w:val="single" w:sz="4" w:space="0" w:color="auto"/>
            </w:tcBorders>
          </w:tcPr>
          <w:p w:rsidR="001E41F3" w:rsidRDefault="001E41F3">
            <w:pPr>
              <w:pStyle w:val="CRCoverPage"/>
              <w:tabs>
                <w:tab w:val="right" w:pos="2184"/>
              </w:tabs>
              <w:spacing w:after="0"/>
              <w:rPr>
                <w:b/>
                <w:i/>
                <w:noProof/>
              </w:rPr>
            </w:pPr>
            <w:r>
              <w:rPr>
                <w:b/>
                <w:i/>
                <w:noProof/>
              </w:rPr>
              <w:t>Consequences if not approved:</w:t>
            </w:r>
          </w:p>
        </w:tc>
        <w:tc>
          <w:tcPr>
            <w:tcW w:w="6946" w:type="dxa"/>
            <w:gridSpan w:val="9"/>
            <w:tcBorders>
              <w:bottom w:val="single" w:sz="4" w:space="0" w:color="auto"/>
              <w:right w:val="single" w:sz="4" w:space="0" w:color="auto"/>
            </w:tcBorders>
            <w:shd w:val="pct30" w:color="FFFF00" w:fill="auto"/>
          </w:tcPr>
          <w:p w:rsidR="001E41F3" w:rsidRDefault="00464CB8" w:rsidP="00464CB8">
            <w:pPr>
              <w:pStyle w:val="CRCoverPage"/>
              <w:spacing w:after="0"/>
              <w:ind w:left="100"/>
              <w:rPr>
                <w:noProof/>
              </w:rPr>
            </w:pPr>
            <w:r>
              <w:rPr>
                <w:rFonts w:hint="eastAsia"/>
                <w:noProof/>
                <w:lang w:eastAsia="ja-JP"/>
              </w:rPr>
              <w:t>UEs supporting the CA combinations may not be able to pass the conformance tests within the desense ranges</w:t>
            </w:r>
            <w:r w:rsidR="008414C7">
              <w:rPr>
                <w:rFonts w:hint="eastAsia"/>
                <w:noProof/>
                <w:lang w:eastAsia="ja-JP"/>
              </w:rPr>
              <w:t>.</w:t>
            </w:r>
          </w:p>
        </w:tc>
      </w:tr>
      <w:tr w:rsidR="001E41F3" w:rsidTr="00547111">
        <w:tc>
          <w:tcPr>
            <w:tcW w:w="2694" w:type="dxa"/>
            <w:gridSpan w:val="2"/>
          </w:tcPr>
          <w:p w:rsidR="001E41F3" w:rsidRDefault="001E41F3">
            <w:pPr>
              <w:pStyle w:val="CRCoverPage"/>
              <w:spacing w:after="0"/>
              <w:rPr>
                <w:b/>
                <w:i/>
                <w:noProof/>
                <w:sz w:val="8"/>
                <w:szCs w:val="8"/>
              </w:rPr>
            </w:pPr>
          </w:p>
        </w:tc>
        <w:tc>
          <w:tcPr>
            <w:tcW w:w="6946" w:type="dxa"/>
            <w:gridSpan w:val="9"/>
          </w:tcPr>
          <w:p w:rsidR="001E41F3" w:rsidRDefault="001E41F3">
            <w:pPr>
              <w:pStyle w:val="CRCoverPage"/>
              <w:spacing w:after="0"/>
              <w:rPr>
                <w:noProof/>
                <w:sz w:val="8"/>
                <w:szCs w:val="8"/>
              </w:rPr>
            </w:pPr>
          </w:p>
        </w:tc>
      </w:tr>
      <w:tr w:rsidR="001E41F3" w:rsidTr="00547111">
        <w:tc>
          <w:tcPr>
            <w:tcW w:w="2694" w:type="dxa"/>
            <w:gridSpan w:val="2"/>
            <w:tcBorders>
              <w:top w:val="single" w:sz="4" w:space="0" w:color="auto"/>
              <w:left w:val="single" w:sz="4" w:space="0" w:color="auto"/>
            </w:tcBorders>
          </w:tcPr>
          <w:p w:rsidR="001E41F3" w:rsidRDefault="001E41F3">
            <w:pPr>
              <w:pStyle w:val="CRCoverPage"/>
              <w:tabs>
                <w:tab w:val="right" w:pos="2184"/>
              </w:tabs>
              <w:spacing w:after="0"/>
              <w:rPr>
                <w:b/>
                <w:i/>
                <w:noProof/>
              </w:rPr>
            </w:pPr>
            <w:r>
              <w:rPr>
                <w:b/>
                <w:i/>
                <w:noProof/>
              </w:rPr>
              <w:t>Clauses affected:</w:t>
            </w:r>
          </w:p>
        </w:tc>
        <w:tc>
          <w:tcPr>
            <w:tcW w:w="6946" w:type="dxa"/>
            <w:gridSpan w:val="9"/>
            <w:tcBorders>
              <w:top w:val="single" w:sz="4" w:space="0" w:color="auto"/>
              <w:right w:val="single" w:sz="4" w:space="0" w:color="auto"/>
            </w:tcBorders>
            <w:shd w:val="pct30" w:color="FFFF00" w:fill="auto"/>
          </w:tcPr>
          <w:p w:rsidR="001E41F3" w:rsidRDefault="00464CB8">
            <w:pPr>
              <w:pStyle w:val="CRCoverPage"/>
              <w:spacing w:after="0"/>
              <w:ind w:left="100"/>
              <w:rPr>
                <w:noProof/>
                <w:lang w:eastAsia="ja-JP"/>
              </w:rPr>
            </w:pPr>
            <w:r w:rsidRPr="009715C6">
              <w:t>7.3.1A</w:t>
            </w:r>
            <w:r w:rsidR="00393D02">
              <w:rPr>
                <w:rFonts w:hint="eastAsia"/>
                <w:lang w:eastAsia="ja-JP"/>
              </w:rPr>
              <w:t xml:space="preserve"> </w:t>
            </w:r>
            <w:bookmarkStart w:id="2" w:name="_GoBack"/>
            <w:bookmarkEnd w:id="2"/>
          </w:p>
        </w:tc>
      </w:tr>
      <w:tr w:rsidR="001E41F3" w:rsidTr="00547111">
        <w:tc>
          <w:tcPr>
            <w:tcW w:w="2694" w:type="dxa"/>
            <w:gridSpan w:val="2"/>
            <w:tcBorders>
              <w:left w:val="single" w:sz="4" w:space="0" w:color="auto"/>
            </w:tcBorders>
          </w:tcPr>
          <w:p w:rsidR="001E41F3" w:rsidRDefault="001E41F3">
            <w:pPr>
              <w:pStyle w:val="CRCoverPage"/>
              <w:spacing w:after="0"/>
              <w:rPr>
                <w:b/>
                <w:i/>
                <w:noProof/>
                <w:sz w:val="8"/>
                <w:szCs w:val="8"/>
              </w:rPr>
            </w:pPr>
          </w:p>
        </w:tc>
        <w:tc>
          <w:tcPr>
            <w:tcW w:w="6946" w:type="dxa"/>
            <w:gridSpan w:val="9"/>
            <w:tcBorders>
              <w:right w:val="single" w:sz="4" w:space="0" w:color="auto"/>
            </w:tcBorders>
          </w:tcPr>
          <w:p w:rsidR="001E41F3" w:rsidRDefault="001E41F3">
            <w:pPr>
              <w:pStyle w:val="CRCoverPage"/>
              <w:spacing w:after="0"/>
              <w:rPr>
                <w:noProof/>
                <w:sz w:val="8"/>
                <w:szCs w:val="8"/>
              </w:rPr>
            </w:pPr>
          </w:p>
        </w:tc>
      </w:tr>
      <w:tr w:rsidR="001E41F3" w:rsidTr="00547111">
        <w:tc>
          <w:tcPr>
            <w:tcW w:w="2694" w:type="dxa"/>
            <w:gridSpan w:val="2"/>
            <w:tcBorders>
              <w:left w:val="single" w:sz="4" w:space="0" w:color="auto"/>
            </w:tcBorders>
          </w:tcPr>
          <w:p w:rsidR="001E41F3" w:rsidRDefault="001E41F3">
            <w:pPr>
              <w:pStyle w:val="CRCoverPage"/>
              <w:tabs>
                <w:tab w:val="right" w:pos="2184"/>
              </w:tabs>
              <w:spacing w:after="0"/>
              <w:rPr>
                <w:b/>
                <w:i/>
                <w:noProof/>
              </w:rPr>
            </w:pPr>
          </w:p>
        </w:tc>
        <w:tc>
          <w:tcPr>
            <w:tcW w:w="284" w:type="dxa"/>
            <w:tcBorders>
              <w:top w:val="single" w:sz="4" w:space="0" w:color="auto"/>
              <w:left w:val="single" w:sz="4" w:space="0" w:color="auto"/>
              <w:bottom w:val="single" w:sz="4" w:space="0" w:color="auto"/>
            </w:tcBorders>
          </w:tcPr>
          <w:p w:rsidR="001E41F3" w:rsidRDefault="001E41F3">
            <w:pPr>
              <w:pStyle w:val="CRCoverPage"/>
              <w:spacing w:after="0"/>
              <w:jc w:val="center"/>
              <w:rPr>
                <w:b/>
                <w:caps/>
                <w:noProof/>
              </w:rPr>
            </w:pPr>
            <w:r>
              <w:rPr>
                <w:b/>
                <w:caps/>
                <w:noProof/>
              </w:rPr>
              <w:t>Y</w:t>
            </w:r>
          </w:p>
        </w:tc>
        <w:tc>
          <w:tcPr>
            <w:tcW w:w="284" w:type="dxa"/>
            <w:tcBorders>
              <w:top w:val="single" w:sz="4" w:space="0" w:color="auto"/>
              <w:left w:val="single" w:sz="4" w:space="0" w:color="auto"/>
              <w:bottom w:val="single" w:sz="4" w:space="0" w:color="auto"/>
              <w:right w:val="single" w:sz="4" w:space="0" w:color="auto"/>
            </w:tcBorders>
            <w:shd w:val="clear" w:color="FFFF00" w:fill="auto"/>
          </w:tcPr>
          <w:p w:rsidR="001E41F3" w:rsidRDefault="00FD74B3">
            <w:pPr>
              <w:pStyle w:val="CRCoverPage"/>
              <w:spacing w:after="0"/>
              <w:jc w:val="center"/>
              <w:rPr>
                <w:b/>
                <w:caps/>
                <w:noProof/>
                <w:lang w:eastAsia="ja-JP"/>
              </w:rPr>
            </w:pPr>
            <w:r>
              <w:rPr>
                <w:rFonts w:hint="eastAsia"/>
                <w:b/>
                <w:caps/>
                <w:noProof/>
                <w:lang w:eastAsia="ja-JP"/>
              </w:rPr>
              <w:t>N</w:t>
            </w:r>
          </w:p>
        </w:tc>
        <w:tc>
          <w:tcPr>
            <w:tcW w:w="2977" w:type="dxa"/>
            <w:gridSpan w:val="4"/>
          </w:tcPr>
          <w:p w:rsidR="001E41F3" w:rsidRDefault="001E41F3">
            <w:pPr>
              <w:pStyle w:val="CRCoverPage"/>
              <w:tabs>
                <w:tab w:val="right" w:pos="2893"/>
              </w:tabs>
              <w:spacing w:after="0"/>
              <w:rPr>
                <w:noProof/>
              </w:rPr>
            </w:pPr>
          </w:p>
        </w:tc>
        <w:tc>
          <w:tcPr>
            <w:tcW w:w="3401" w:type="dxa"/>
            <w:gridSpan w:val="3"/>
            <w:tcBorders>
              <w:right w:val="single" w:sz="4" w:space="0" w:color="auto"/>
            </w:tcBorders>
            <w:shd w:val="clear" w:color="FFFF00" w:fill="auto"/>
          </w:tcPr>
          <w:p w:rsidR="001E41F3" w:rsidRDefault="001E41F3">
            <w:pPr>
              <w:pStyle w:val="CRCoverPage"/>
              <w:spacing w:after="0"/>
              <w:ind w:left="99"/>
              <w:rPr>
                <w:noProof/>
              </w:rPr>
            </w:pPr>
          </w:p>
        </w:tc>
      </w:tr>
      <w:tr w:rsidR="001E41F3" w:rsidTr="00547111">
        <w:tc>
          <w:tcPr>
            <w:tcW w:w="2694" w:type="dxa"/>
            <w:gridSpan w:val="2"/>
            <w:tcBorders>
              <w:left w:val="single" w:sz="4" w:space="0" w:color="auto"/>
            </w:tcBorders>
          </w:tcPr>
          <w:p w:rsidR="001E41F3" w:rsidRDefault="001E41F3">
            <w:pPr>
              <w:pStyle w:val="CRCoverPage"/>
              <w:tabs>
                <w:tab w:val="right" w:pos="2184"/>
              </w:tabs>
              <w:spacing w:after="0"/>
              <w:rPr>
                <w:b/>
                <w:i/>
                <w:noProof/>
              </w:rPr>
            </w:pPr>
            <w:r>
              <w:rPr>
                <w:b/>
                <w:i/>
                <w:noProof/>
              </w:rPr>
              <w:t>Other specs</w:t>
            </w:r>
          </w:p>
        </w:tc>
        <w:tc>
          <w:tcPr>
            <w:tcW w:w="284" w:type="dxa"/>
            <w:tcBorders>
              <w:top w:val="single" w:sz="4" w:space="0" w:color="auto"/>
              <w:left w:val="single" w:sz="4" w:space="0" w:color="auto"/>
              <w:bottom w:val="single" w:sz="4" w:space="0" w:color="auto"/>
            </w:tcBorders>
            <w:shd w:val="pct25" w:color="FFFF00" w:fill="auto"/>
          </w:tcPr>
          <w:p w:rsidR="001E41F3" w:rsidRDefault="001E41F3">
            <w:pPr>
              <w:pStyle w:val="CRCoverPage"/>
              <w:spacing w:after="0"/>
              <w:jc w:val="center"/>
              <w:rPr>
                <w:b/>
                <w:caps/>
                <w:noProof/>
                <w:lang w:eastAsia="ja-JP"/>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rsidR="001E41F3" w:rsidRDefault="00464CB8">
            <w:pPr>
              <w:pStyle w:val="CRCoverPage"/>
              <w:spacing w:after="0"/>
              <w:jc w:val="center"/>
              <w:rPr>
                <w:b/>
                <w:caps/>
                <w:noProof/>
                <w:lang w:eastAsia="ja-JP"/>
              </w:rPr>
            </w:pPr>
            <w:r>
              <w:rPr>
                <w:rFonts w:hint="eastAsia"/>
                <w:b/>
                <w:caps/>
                <w:noProof/>
                <w:lang w:eastAsia="ja-JP"/>
              </w:rPr>
              <w:t>X</w:t>
            </w:r>
          </w:p>
        </w:tc>
        <w:tc>
          <w:tcPr>
            <w:tcW w:w="2977" w:type="dxa"/>
            <w:gridSpan w:val="4"/>
          </w:tcPr>
          <w:p w:rsidR="001E41F3" w:rsidRDefault="001E41F3">
            <w:pPr>
              <w:pStyle w:val="CRCoverPage"/>
              <w:tabs>
                <w:tab w:val="right" w:pos="2893"/>
              </w:tabs>
              <w:spacing w:after="0"/>
              <w:rPr>
                <w:noProof/>
              </w:rPr>
            </w:pPr>
            <w:r>
              <w:rPr>
                <w:noProof/>
              </w:rPr>
              <w:t xml:space="preserve"> Other core specifications</w:t>
            </w:r>
            <w:r>
              <w:rPr>
                <w:noProof/>
              </w:rPr>
              <w:tab/>
            </w:r>
          </w:p>
        </w:tc>
        <w:tc>
          <w:tcPr>
            <w:tcW w:w="3401" w:type="dxa"/>
            <w:gridSpan w:val="3"/>
            <w:tcBorders>
              <w:right w:val="single" w:sz="4" w:space="0" w:color="auto"/>
            </w:tcBorders>
            <w:shd w:val="pct30" w:color="FFFF00" w:fill="auto"/>
          </w:tcPr>
          <w:p w:rsidR="001E41F3" w:rsidRDefault="001E41F3" w:rsidP="00FD74B3">
            <w:pPr>
              <w:pStyle w:val="CRCoverPage"/>
              <w:spacing w:after="0"/>
              <w:ind w:left="99"/>
              <w:rPr>
                <w:noProof/>
                <w:lang w:eastAsia="ja-JP"/>
              </w:rPr>
            </w:pPr>
          </w:p>
        </w:tc>
      </w:tr>
      <w:tr w:rsidR="001E41F3" w:rsidTr="00547111">
        <w:tc>
          <w:tcPr>
            <w:tcW w:w="2694" w:type="dxa"/>
            <w:gridSpan w:val="2"/>
            <w:tcBorders>
              <w:left w:val="single" w:sz="4" w:space="0" w:color="auto"/>
            </w:tcBorders>
          </w:tcPr>
          <w:p w:rsidR="001E41F3" w:rsidRDefault="001E41F3">
            <w:pPr>
              <w:pStyle w:val="CRCoverPage"/>
              <w:spacing w:after="0"/>
              <w:rPr>
                <w:b/>
                <w:i/>
                <w:noProof/>
              </w:rPr>
            </w:pPr>
            <w:r>
              <w:rPr>
                <w:b/>
                <w:i/>
                <w:noProof/>
              </w:rPr>
              <w:t>affected:</w:t>
            </w:r>
          </w:p>
        </w:tc>
        <w:tc>
          <w:tcPr>
            <w:tcW w:w="284" w:type="dxa"/>
            <w:tcBorders>
              <w:top w:val="single" w:sz="4" w:space="0" w:color="auto"/>
              <w:left w:val="single" w:sz="4" w:space="0" w:color="auto"/>
              <w:bottom w:val="single" w:sz="4" w:space="0" w:color="auto"/>
            </w:tcBorders>
            <w:shd w:val="pct25" w:color="FFFF00" w:fill="auto"/>
          </w:tcPr>
          <w:p w:rsidR="001E41F3" w:rsidRDefault="00464CB8">
            <w:pPr>
              <w:pStyle w:val="CRCoverPage"/>
              <w:spacing w:after="0"/>
              <w:jc w:val="center"/>
              <w:rPr>
                <w:b/>
                <w:caps/>
                <w:noProof/>
                <w:lang w:eastAsia="ja-JP"/>
              </w:rPr>
            </w:pPr>
            <w:r>
              <w:rPr>
                <w:rFonts w:hint="eastAsia"/>
                <w:b/>
                <w:caps/>
                <w:noProof/>
                <w:lang w:eastAsia="ja-JP"/>
              </w:rPr>
              <w:t>X</w:t>
            </w:r>
          </w:p>
        </w:tc>
        <w:tc>
          <w:tcPr>
            <w:tcW w:w="284" w:type="dxa"/>
            <w:tcBorders>
              <w:top w:val="single" w:sz="4" w:space="0" w:color="auto"/>
              <w:left w:val="single" w:sz="4" w:space="0" w:color="auto"/>
              <w:bottom w:val="single" w:sz="4" w:space="0" w:color="auto"/>
              <w:right w:val="single" w:sz="4" w:space="0" w:color="auto"/>
            </w:tcBorders>
            <w:shd w:val="pct30" w:color="FFFF00" w:fill="auto"/>
          </w:tcPr>
          <w:p w:rsidR="001E41F3" w:rsidRDefault="001E41F3">
            <w:pPr>
              <w:pStyle w:val="CRCoverPage"/>
              <w:spacing w:after="0"/>
              <w:jc w:val="center"/>
              <w:rPr>
                <w:b/>
                <w:caps/>
                <w:noProof/>
                <w:lang w:eastAsia="ja-JP"/>
              </w:rPr>
            </w:pPr>
          </w:p>
        </w:tc>
        <w:tc>
          <w:tcPr>
            <w:tcW w:w="2977" w:type="dxa"/>
            <w:gridSpan w:val="4"/>
          </w:tcPr>
          <w:p w:rsidR="001E41F3" w:rsidRDefault="001E41F3">
            <w:pPr>
              <w:pStyle w:val="CRCoverPage"/>
              <w:spacing w:after="0"/>
              <w:rPr>
                <w:noProof/>
              </w:rPr>
            </w:pPr>
            <w:r>
              <w:rPr>
                <w:noProof/>
              </w:rPr>
              <w:t xml:space="preserve"> Test specifications</w:t>
            </w:r>
          </w:p>
        </w:tc>
        <w:tc>
          <w:tcPr>
            <w:tcW w:w="3401" w:type="dxa"/>
            <w:gridSpan w:val="3"/>
            <w:tcBorders>
              <w:right w:val="single" w:sz="4" w:space="0" w:color="auto"/>
            </w:tcBorders>
            <w:shd w:val="pct30" w:color="FFFF00" w:fill="auto"/>
          </w:tcPr>
          <w:p w:rsidR="001E41F3" w:rsidRDefault="00464CB8">
            <w:pPr>
              <w:pStyle w:val="CRCoverPage"/>
              <w:spacing w:after="0"/>
              <w:ind w:left="99"/>
              <w:rPr>
                <w:noProof/>
              </w:rPr>
            </w:pPr>
            <w:r>
              <w:rPr>
                <w:noProof/>
              </w:rPr>
              <w:t>TS</w:t>
            </w:r>
            <w:r>
              <w:rPr>
                <w:rFonts w:hint="eastAsia"/>
                <w:noProof/>
                <w:lang w:eastAsia="ja-JP"/>
              </w:rPr>
              <w:t xml:space="preserve"> 36.521-1</w:t>
            </w:r>
          </w:p>
        </w:tc>
      </w:tr>
      <w:tr w:rsidR="001E41F3" w:rsidTr="00547111">
        <w:tc>
          <w:tcPr>
            <w:tcW w:w="2694" w:type="dxa"/>
            <w:gridSpan w:val="2"/>
            <w:tcBorders>
              <w:left w:val="single" w:sz="4" w:space="0" w:color="auto"/>
            </w:tcBorders>
          </w:tcPr>
          <w:p w:rsidR="001E41F3" w:rsidRDefault="00145D43">
            <w:pPr>
              <w:pStyle w:val="CRCoverPage"/>
              <w:spacing w:after="0"/>
              <w:rPr>
                <w:b/>
                <w:i/>
                <w:noProof/>
              </w:rPr>
            </w:pPr>
            <w:r>
              <w:rPr>
                <w:b/>
                <w:i/>
                <w:noProof/>
              </w:rPr>
              <w:t xml:space="preserve">(show </w:t>
            </w:r>
            <w:r w:rsidR="00592D74">
              <w:rPr>
                <w:b/>
                <w:i/>
                <w:noProof/>
              </w:rPr>
              <w:t xml:space="preserve">related </w:t>
            </w:r>
            <w:r>
              <w:rPr>
                <w:b/>
                <w:i/>
                <w:noProof/>
              </w:rPr>
              <w:t>CR</w:t>
            </w:r>
            <w:r w:rsidR="00592D74">
              <w:rPr>
                <w:b/>
                <w:i/>
                <w:noProof/>
              </w:rPr>
              <w:t>s</w:t>
            </w:r>
            <w:r>
              <w:rPr>
                <w:b/>
                <w:i/>
                <w:noProof/>
              </w:rPr>
              <w:t>)</w:t>
            </w:r>
          </w:p>
        </w:tc>
        <w:tc>
          <w:tcPr>
            <w:tcW w:w="284" w:type="dxa"/>
            <w:tcBorders>
              <w:top w:val="single" w:sz="4" w:space="0" w:color="auto"/>
              <w:left w:val="single" w:sz="4" w:space="0" w:color="auto"/>
              <w:bottom w:val="single" w:sz="4" w:space="0" w:color="auto"/>
            </w:tcBorders>
            <w:shd w:val="pct25" w:color="FFFF00" w:fill="auto"/>
          </w:tcPr>
          <w:p w:rsidR="001E41F3" w:rsidRDefault="001E41F3">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rsidR="001E41F3" w:rsidRDefault="00FD74B3">
            <w:pPr>
              <w:pStyle w:val="CRCoverPage"/>
              <w:spacing w:after="0"/>
              <w:jc w:val="center"/>
              <w:rPr>
                <w:b/>
                <w:caps/>
                <w:noProof/>
                <w:lang w:eastAsia="ja-JP"/>
              </w:rPr>
            </w:pPr>
            <w:r>
              <w:rPr>
                <w:rFonts w:hint="eastAsia"/>
                <w:b/>
                <w:caps/>
                <w:noProof/>
                <w:lang w:eastAsia="ja-JP"/>
              </w:rPr>
              <w:t>X</w:t>
            </w:r>
          </w:p>
        </w:tc>
        <w:tc>
          <w:tcPr>
            <w:tcW w:w="2977" w:type="dxa"/>
            <w:gridSpan w:val="4"/>
          </w:tcPr>
          <w:p w:rsidR="001E41F3" w:rsidRDefault="001E41F3">
            <w:pPr>
              <w:pStyle w:val="CRCoverPage"/>
              <w:spacing w:after="0"/>
              <w:rPr>
                <w:noProof/>
              </w:rPr>
            </w:pPr>
            <w:r>
              <w:rPr>
                <w:noProof/>
              </w:rPr>
              <w:t xml:space="preserve"> O&amp;M Specifications</w:t>
            </w:r>
          </w:p>
        </w:tc>
        <w:tc>
          <w:tcPr>
            <w:tcW w:w="3401" w:type="dxa"/>
            <w:gridSpan w:val="3"/>
            <w:tcBorders>
              <w:right w:val="single" w:sz="4" w:space="0" w:color="auto"/>
            </w:tcBorders>
            <w:shd w:val="pct30" w:color="FFFF00" w:fill="auto"/>
          </w:tcPr>
          <w:p w:rsidR="001E41F3" w:rsidRDefault="001E41F3">
            <w:pPr>
              <w:pStyle w:val="CRCoverPage"/>
              <w:spacing w:after="0"/>
              <w:ind w:left="99"/>
              <w:rPr>
                <w:noProof/>
              </w:rPr>
            </w:pPr>
          </w:p>
        </w:tc>
      </w:tr>
      <w:tr w:rsidR="001E41F3" w:rsidTr="00547111">
        <w:tc>
          <w:tcPr>
            <w:tcW w:w="2694" w:type="dxa"/>
            <w:gridSpan w:val="2"/>
            <w:tcBorders>
              <w:left w:val="single" w:sz="4" w:space="0" w:color="auto"/>
            </w:tcBorders>
          </w:tcPr>
          <w:p w:rsidR="001E41F3" w:rsidRDefault="001E41F3">
            <w:pPr>
              <w:pStyle w:val="CRCoverPage"/>
              <w:spacing w:after="0"/>
              <w:rPr>
                <w:b/>
                <w:i/>
                <w:noProof/>
              </w:rPr>
            </w:pPr>
          </w:p>
        </w:tc>
        <w:tc>
          <w:tcPr>
            <w:tcW w:w="6946" w:type="dxa"/>
            <w:gridSpan w:val="9"/>
            <w:tcBorders>
              <w:right w:val="single" w:sz="4" w:space="0" w:color="auto"/>
            </w:tcBorders>
          </w:tcPr>
          <w:p w:rsidR="001E41F3" w:rsidRDefault="001E41F3">
            <w:pPr>
              <w:pStyle w:val="CRCoverPage"/>
              <w:spacing w:after="0"/>
              <w:rPr>
                <w:noProof/>
              </w:rPr>
            </w:pPr>
          </w:p>
        </w:tc>
      </w:tr>
      <w:tr w:rsidR="001E41F3" w:rsidTr="00547111">
        <w:tc>
          <w:tcPr>
            <w:tcW w:w="2694" w:type="dxa"/>
            <w:gridSpan w:val="2"/>
            <w:tcBorders>
              <w:left w:val="single" w:sz="4" w:space="0" w:color="auto"/>
              <w:bottom w:val="single" w:sz="4" w:space="0" w:color="auto"/>
            </w:tcBorders>
          </w:tcPr>
          <w:p w:rsidR="001E41F3" w:rsidRDefault="001E41F3">
            <w:pPr>
              <w:pStyle w:val="CRCoverPage"/>
              <w:tabs>
                <w:tab w:val="right" w:pos="2184"/>
              </w:tabs>
              <w:spacing w:after="0"/>
              <w:rPr>
                <w:b/>
                <w:i/>
                <w:noProof/>
              </w:rPr>
            </w:pPr>
            <w:r>
              <w:rPr>
                <w:b/>
                <w:i/>
                <w:noProof/>
              </w:rPr>
              <w:t>Other comments:</w:t>
            </w:r>
          </w:p>
        </w:tc>
        <w:tc>
          <w:tcPr>
            <w:tcW w:w="6946" w:type="dxa"/>
            <w:gridSpan w:val="9"/>
            <w:tcBorders>
              <w:bottom w:val="single" w:sz="4" w:space="0" w:color="auto"/>
              <w:right w:val="single" w:sz="4" w:space="0" w:color="auto"/>
            </w:tcBorders>
            <w:shd w:val="pct30" w:color="FFFF00" w:fill="auto"/>
          </w:tcPr>
          <w:p w:rsidR="001E41F3" w:rsidRDefault="001E41F3">
            <w:pPr>
              <w:pStyle w:val="CRCoverPage"/>
              <w:spacing w:after="0"/>
              <w:ind w:left="100"/>
              <w:rPr>
                <w:noProof/>
              </w:rPr>
            </w:pPr>
          </w:p>
        </w:tc>
      </w:tr>
    </w:tbl>
    <w:p w:rsidR="001E41F3" w:rsidRDefault="001E41F3">
      <w:pPr>
        <w:pStyle w:val="CRCoverPage"/>
        <w:spacing w:after="0"/>
        <w:rPr>
          <w:noProof/>
          <w:sz w:val="8"/>
          <w:szCs w:val="8"/>
        </w:rPr>
      </w:pPr>
    </w:p>
    <w:p w:rsidR="001E41F3" w:rsidRDefault="001E41F3">
      <w:pPr>
        <w:rPr>
          <w:noProof/>
        </w:rPr>
        <w:sectPr w:rsidR="001E41F3">
          <w:headerReference w:type="even" r:id="rId12"/>
          <w:footnotePr>
            <w:numRestart w:val="eachSect"/>
          </w:footnotePr>
          <w:pgSz w:w="11907" w:h="16840" w:code="9"/>
          <w:pgMar w:top="1418" w:right="1134" w:bottom="1134" w:left="1134" w:header="680" w:footer="567" w:gutter="0"/>
          <w:cols w:space="720"/>
        </w:sectPr>
      </w:pPr>
    </w:p>
    <w:p w:rsidR="00303540" w:rsidRPr="00303540" w:rsidRDefault="00303540" w:rsidP="00303540">
      <w:pPr>
        <w:jc w:val="center"/>
        <w:rPr>
          <w:rFonts w:ascii="Arial" w:hAnsi="Arial" w:cs="Arial"/>
          <w:color w:val="FF0000"/>
          <w:sz w:val="40"/>
          <w:lang w:eastAsia="ja-JP"/>
        </w:rPr>
      </w:pPr>
      <w:r w:rsidRPr="00303540">
        <w:rPr>
          <w:rFonts w:ascii="Arial" w:hAnsi="Arial" w:cs="Arial"/>
          <w:color w:val="FF0000"/>
          <w:sz w:val="40"/>
          <w:lang w:eastAsia="ja-JP"/>
        </w:rPr>
        <w:lastRenderedPageBreak/>
        <w:t>&lt;Unchanged sections omitted&gt;</w:t>
      </w:r>
    </w:p>
    <w:p w:rsidR="00464CB8" w:rsidRPr="009715C6" w:rsidRDefault="00464CB8" w:rsidP="00464CB8">
      <w:pPr>
        <w:pStyle w:val="30"/>
      </w:pPr>
      <w:bookmarkStart w:id="3" w:name="_Toc368026363"/>
      <w:r w:rsidRPr="009715C6">
        <w:t>7.3.1A</w:t>
      </w:r>
      <w:r w:rsidRPr="009715C6">
        <w:tab/>
        <w:t>Minimum requirements (QPSK) for CA</w:t>
      </w:r>
      <w:bookmarkEnd w:id="3"/>
    </w:p>
    <w:p w:rsidR="00464CB8" w:rsidRPr="009715C6" w:rsidRDefault="00464CB8" w:rsidP="00464CB8">
      <w:r w:rsidRPr="009715C6">
        <w:t xml:space="preserve">For inter-band carrier aggregation with </w:t>
      </w:r>
      <w:r w:rsidRPr="009715C6">
        <w:rPr>
          <w:lang w:eastAsia="ja-JP"/>
        </w:rPr>
        <w:t xml:space="preserve">one component carrier per operating band and the </w:t>
      </w:r>
      <w:r w:rsidRPr="009715C6">
        <w:t>uplink assigned to one E-UTRA band the throughput shall be ≥ 95% of the maximum throughput of the reference measurement channels as specified in Annexes A.2.2, A.2.3 and A.3.2 (with one sided dynamic OCNG Pattern OP.1 FDD/TDD for the DL-signal as described in Annex A.5.1.1/A.5.2.1) with parameters specified in Table 7.3.1-1</w:t>
      </w:r>
      <w:r>
        <w:t>, Table 7.3.1-1a</w:t>
      </w:r>
      <w:r w:rsidRPr="009715C6">
        <w:t xml:space="preserve"> and Table 7.3.1-2. The reference sensitivity is defined to be met with </w:t>
      </w:r>
      <w:r w:rsidRPr="009715C6">
        <w:rPr>
          <w:rFonts w:hint="eastAsia"/>
          <w:lang w:eastAsia="zh-CN"/>
        </w:rPr>
        <w:t>all</w:t>
      </w:r>
      <w:r w:rsidRPr="009715C6">
        <w:t xml:space="preserve"> downlink component carriers active and one of the uplink carriers active. The u</w:t>
      </w:r>
      <w:r w:rsidRPr="009715C6">
        <w:rPr>
          <w:rFonts w:cs="Arial"/>
        </w:rPr>
        <w:t xml:space="preserve">plink resource blocks shall be located as close as possible to the primary downlink operating band but confined within the transmission bandwidth configuration for the channel bandwidth (Table 5.6-1). The primary downlink operating band is the downlink band of the active uplink operating band. </w:t>
      </w:r>
      <w:r w:rsidRPr="009715C6">
        <w:t xml:space="preserve">The UE shall meet the requirements specified in </w:t>
      </w:r>
      <w:proofErr w:type="spellStart"/>
      <w:r w:rsidRPr="009715C6">
        <w:t>subclause</w:t>
      </w:r>
      <w:proofErr w:type="spellEnd"/>
      <w:r w:rsidRPr="009715C6">
        <w:t xml:space="preserve"> 7.3.1 with the following exceptions. </w:t>
      </w:r>
    </w:p>
    <w:p w:rsidR="00464CB8" w:rsidRPr="009715C6" w:rsidRDefault="00464CB8" w:rsidP="00464CB8">
      <w:r w:rsidRPr="009715C6">
        <w:rPr>
          <w:lang w:val="en-US"/>
        </w:rPr>
        <w:t xml:space="preserve">For the UE that supports any of the E-UTRA CA configurations given in Table 7.3.1A-0a, exceptions </w:t>
      </w:r>
      <w:r w:rsidRPr="009715C6">
        <w:rPr>
          <w:lang w:val="en-US" w:eastAsia="ja-JP"/>
        </w:rPr>
        <w:t xml:space="preserve">to the aforementioned requirements </w:t>
      </w:r>
      <w:r w:rsidRPr="009715C6">
        <w:rPr>
          <w:lang w:val="en-US"/>
        </w:rPr>
        <w:t>are allowed when</w:t>
      </w:r>
      <w:r w:rsidRPr="009715C6">
        <w:t xml:space="preserve"> the uplink is active in a lower-frequency band and is within a specified frequency range </w:t>
      </w:r>
      <w:r w:rsidRPr="009715C6">
        <w:rPr>
          <w:lang w:eastAsia="ja-JP"/>
        </w:rPr>
        <w:t xml:space="preserve">such that transmitter harmonics fall within the downlink transmission bandwidth assigned in a higher band </w:t>
      </w:r>
      <w:r w:rsidRPr="009715C6">
        <w:t>as noted in Table 7.3.1A-0a.</w:t>
      </w:r>
      <w:r w:rsidRPr="009715C6">
        <w:rPr>
          <w:lang w:val="en-US"/>
        </w:rPr>
        <w:t xml:space="preserve"> For these exceptions, t</w:t>
      </w:r>
      <w:r w:rsidRPr="009715C6">
        <w:t>he UE shall meet the requirements specified in Table 7.3.1A-0a and Table 7.3.1A-0b.</w:t>
      </w:r>
    </w:p>
    <w:p w:rsidR="00464CB8" w:rsidRPr="009715C6" w:rsidRDefault="00464CB8" w:rsidP="00464CB8">
      <w:pPr>
        <w:pStyle w:val="TH"/>
      </w:pPr>
      <w:r w:rsidRPr="009715C6">
        <w:lastRenderedPageBreak/>
        <w:t xml:space="preserve">Table 7.3.1A-0a: Reference sensitivity for carrier aggregation QPSK </w:t>
      </w:r>
      <w:smartTag w:uri="urn:schemas-microsoft-com:office:smarttags" w:element="City">
        <w:r w:rsidRPr="009715C6">
          <w:t>P</w:t>
        </w:r>
        <w:r w:rsidRPr="009715C6">
          <w:rPr>
            <w:vertAlign w:val="subscript"/>
          </w:rPr>
          <w:t>REFSENS</w:t>
        </w:r>
      </w:smartTag>
      <w:r w:rsidRPr="009715C6">
        <w:rPr>
          <w:vertAlign w:val="subscript"/>
        </w:rPr>
        <w:t>, CA</w:t>
      </w:r>
      <w:r w:rsidRPr="009715C6">
        <w:t xml:space="preserve"> (exceptions)</w:t>
      </w:r>
    </w:p>
    <w:tbl>
      <w:tblPr>
        <w:tblW w:w="924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851"/>
        <w:gridCol w:w="992"/>
        <w:gridCol w:w="887"/>
        <w:gridCol w:w="768"/>
        <w:gridCol w:w="885"/>
        <w:gridCol w:w="859"/>
        <w:gridCol w:w="900"/>
        <w:gridCol w:w="839"/>
      </w:tblGrid>
      <w:tr w:rsidR="00464CB8" w:rsidRPr="009715C6" w:rsidTr="0057700F">
        <w:trPr>
          <w:trHeight w:val="255"/>
        </w:trPr>
        <w:tc>
          <w:tcPr>
            <w:tcW w:w="9249" w:type="dxa"/>
            <w:gridSpan w:val="9"/>
            <w:shd w:val="clear" w:color="auto" w:fill="auto"/>
            <w:vAlign w:val="center"/>
          </w:tcPr>
          <w:p w:rsidR="00464CB8" w:rsidRPr="00116AA0" w:rsidRDefault="00464CB8" w:rsidP="0057700F">
            <w:pPr>
              <w:pStyle w:val="TAH"/>
              <w:rPr>
                <w:rFonts w:cs="Arial"/>
              </w:rPr>
            </w:pPr>
            <w:r w:rsidRPr="00116AA0">
              <w:rPr>
                <w:rFonts w:cs="Arial"/>
              </w:rPr>
              <w:t>Channel bandwidth</w:t>
            </w:r>
          </w:p>
        </w:tc>
      </w:tr>
      <w:tr w:rsidR="00464CB8" w:rsidRPr="009715C6" w:rsidTr="0057700F">
        <w:trPr>
          <w:trHeight w:val="255"/>
        </w:trPr>
        <w:tc>
          <w:tcPr>
            <w:tcW w:w="2268" w:type="dxa"/>
            <w:shd w:val="clear" w:color="auto" w:fill="auto"/>
            <w:vAlign w:val="center"/>
          </w:tcPr>
          <w:p w:rsidR="00464CB8" w:rsidRPr="00116AA0" w:rsidRDefault="00464CB8" w:rsidP="0057700F">
            <w:pPr>
              <w:pStyle w:val="TAH"/>
              <w:rPr>
                <w:rFonts w:eastAsia="ＭＳ 明朝" w:cs="Arial"/>
              </w:rPr>
            </w:pPr>
            <w:r w:rsidRPr="00116AA0">
              <w:rPr>
                <w:rFonts w:cs="Arial"/>
              </w:rPr>
              <w:t>EUTRA CA Configuration</w:t>
            </w:r>
          </w:p>
        </w:tc>
        <w:tc>
          <w:tcPr>
            <w:tcW w:w="851" w:type="dxa"/>
            <w:shd w:val="clear" w:color="auto" w:fill="auto"/>
            <w:vAlign w:val="center"/>
          </w:tcPr>
          <w:p w:rsidR="00464CB8" w:rsidRPr="00116AA0" w:rsidRDefault="00464CB8" w:rsidP="0057700F">
            <w:pPr>
              <w:pStyle w:val="TAH"/>
              <w:rPr>
                <w:rFonts w:eastAsia="ＭＳ 明朝" w:cs="Arial"/>
              </w:rPr>
            </w:pPr>
            <w:r w:rsidRPr="00116AA0">
              <w:rPr>
                <w:rFonts w:cs="Arial"/>
              </w:rPr>
              <w:t>EUTRA band</w:t>
            </w:r>
          </w:p>
        </w:tc>
        <w:tc>
          <w:tcPr>
            <w:tcW w:w="992" w:type="dxa"/>
            <w:shd w:val="clear" w:color="auto" w:fill="auto"/>
            <w:vAlign w:val="center"/>
          </w:tcPr>
          <w:p w:rsidR="00464CB8" w:rsidRPr="00116AA0" w:rsidRDefault="00464CB8" w:rsidP="0057700F">
            <w:pPr>
              <w:pStyle w:val="TAH"/>
              <w:rPr>
                <w:rFonts w:eastAsia="ＭＳ 明朝" w:cs="Arial"/>
              </w:rPr>
            </w:pPr>
            <w:r w:rsidRPr="00116AA0">
              <w:rPr>
                <w:rFonts w:cs="Arial"/>
              </w:rPr>
              <w:t>1.4 MHz</w:t>
            </w:r>
            <w:r w:rsidRPr="00116AA0">
              <w:rPr>
                <w:rFonts w:cs="Arial"/>
              </w:rPr>
              <w:br/>
              <w:t>(</w:t>
            </w:r>
            <w:proofErr w:type="spellStart"/>
            <w:r w:rsidRPr="00116AA0">
              <w:rPr>
                <w:rFonts w:cs="Arial"/>
              </w:rPr>
              <w:t>dBm</w:t>
            </w:r>
            <w:proofErr w:type="spellEnd"/>
            <w:r w:rsidRPr="00116AA0">
              <w:rPr>
                <w:rFonts w:cs="Arial"/>
              </w:rPr>
              <w:t>)</w:t>
            </w:r>
          </w:p>
        </w:tc>
        <w:tc>
          <w:tcPr>
            <w:tcW w:w="887" w:type="dxa"/>
            <w:shd w:val="clear" w:color="auto" w:fill="auto"/>
            <w:vAlign w:val="center"/>
          </w:tcPr>
          <w:p w:rsidR="00464CB8" w:rsidRPr="00116AA0" w:rsidRDefault="00464CB8" w:rsidP="0057700F">
            <w:pPr>
              <w:pStyle w:val="TAH"/>
              <w:rPr>
                <w:rFonts w:eastAsia="ＭＳ 明朝" w:cs="Arial"/>
              </w:rPr>
            </w:pPr>
            <w:r w:rsidRPr="00116AA0">
              <w:rPr>
                <w:rFonts w:cs="Arial"/>
              </w:rPr>
              <w:t>3 MHz</w:t>
            </w:r>
            <w:r w:rsidRPr="00116AA0">
              <w:rPr>
                <w:rFonts w:cs="Arial"/>
              </w:rPr>
              <w:br/>
              <w:t>(</w:t>
            </w:r>
            <w:proofErr w:type="spellStart"/>
            <w:r w:rsidRPr="00116AA0">
              <w:rPr>
                <w:rFonts w:cs="Arial"/>
              </w:rPr>
              <w:t>dBm</w:t>
            </w:r>
            <w:proofErr w:type="spellEnd"/>
            <w:r w:rsidRPr="00116AA0">
              <w:rPr>
                <w:rFonts w:cs="Arial"/>
              </w:rPr>
              <w:t>)</w:t>
            </w:r>
          </w:p>
        </w:tc>
        <w:tc>
          <w:tcPr>
            <w:tcW w:w="768" w:type="dxa"/>
            <w:shd w:val="clear" w:color="auto" w:fill="auto"/>
            <w:vAlign w:val="center"/>
          </w:tcPr>
          <w:p w:rsidR="00464CB8" w:rsidRPr="00116AA0" w:rsidRDefault="00464CB8" w:rsidP="0057700F">
            <w:pPr>
              <w:pStyle w:val="TAH"/>
              <w:rPr>
                <w:rFonts w:eastAsia="ＭＳ 明朝" w:cs="Arial"/>
              </w:rPr>
            </w:pPr>
            <w:r w:rsidRPr="00116AA0">
              <w:rPr>
                <w:rFonts w:cs="Arial"/>
              </w:rPr>
              <w:t>5 MHz</w:t>
            </w:r>
            <w:r w:rsidRPr="00116AA0">
              <w:rPr>
                <w:rFonts w:cs="Arial"/>
              </w:rPr>
              <w:br/>
              <w:t>(</w:t>
            </w:r>
            <w:proofErr w:type="spellStart"/>
            <w:r w:rsidRPr="00116AA0">
              <w:rPr>
                <w:rFonts w:cs="Arial"/>
              </w:rPr>
              <w:t>dBm</w:t>
            </w:r>
            <w:proofErr w:type="spellEnd"/>
            <w:r w:rsidRPr="00116AA0">
              <w:rPr>
                <w:rFonts w:cs="Arial"/>
              </w:rPr>
              <w:t>)</w:t>
            </w:r>
          </w:p>
        </w:tc>
        <w:tc>
          <w:tcPr>
            <w:tcW w:w="885" w:type="dxa"/>
            <w:shd w:val="clear" w:color="auto" w:fill="auto"/>
            <w:vAlign w:val="center"/>
          </w:tcPr>
          <w:p w:rsidR="00464CB8" w:rsidRPr="00116AA0" w:rsidRDefault="00464CB8" w:rsidP="0057700F">
            <w:pPr>
              <w:pStyle w:val="TAH"/>
              <w:rPr>
                <w:rFonts w:eastAsia="ＭＳ 明朝" w:cs="Arial"/>
              </w:rPr>
            </w:pPr>
            <w:r w:rsidRPr="00116AA0">
              <w:rPr>
                <w:rFonts w:cs="Arial"/>
              </w:rPr>
              <w:t>10 MHz</w:t>
            </w:r>
            <w:r w:rsidRPr="00116AA0">
              <w:rPr>
                <w:rFonts w:cs="Arial"/>
              </w:rPr>
              <w:br/>
              <w:t>(</w:t>
            </w:r>
            <w:proofErr w:type="spellStart"/>
            <w:r w:rsidRPr="00116AA0">
              <w:rPr>
                <w:rFonts w:cs="Arial"/>
              </w:rPr>
              <w:t>dBm</w:t>
            </w:r>
            <w:proofErr w:type="spellEnd"/>
            <w:r w:rsidRPr="00116AA0">
              <w:rPr>
                <w:rFonts w:cs="Arial"/>
              </w:rPr>
              <w:t>)</w:t>
            </w:r>
          </w:p>
        </w:tc>
        <w:tc>
          <w:tcPr>
            <w:tcW w:w="859" w:type="dxa"/>
            <w:shd w:val="clear" w:color="auto" w:fill="auto"/>
            <w:vAlign w:val="center"/>
          </w:tcPr>
          <w:p w:rsidR="00464CB8" w:rsidRPr="00116AA0" w:rsidRDefault="00464CB8" w:rsidP="0057700F">
            <w:pPr>
              <w:pStyle w:val="TAH"/>
              <w:rPr>
                <w:rFonts w:eastAsia="ＭＳ 明朝" w:cs="Arial"/>
              </w:rPr>
            </w:pPr>
            <w:r w:rsidRPr="00116AA0">
              <w:rPr>
                <w:rFonts w:cs="Arial"/>
              </w:rPr>
              <w:t>15 MHz</w:t>
            </w:r>
            <w:r w:rsidRPr="00116AA0">
              <w:rPr>
                <w:rFonts w:cs="Arial"/>
              </w:rPr>
              <w:br/>
              <w:t>(</w:t>
            </w:r>
            <w:proofErr w:type="spellStart"/>
            <w:r w:rsidRPr="00116AA0">
              <w:rPr>
                <w:rFonts w:cs="Arial"/>
              </w:rPr>
              <w:t>dBm</w:t>
            </w:r>
            <w:proofErr w:type="spellEnd"/>
            <w:r w:rsidRPr="00116AA0">
              <w:rPr>
                <w:rFonts w:cs="Arial"/>
              </w:rPr>
              <w:t>)</w:t>
            </w:r>
          </w:p>
        </w:tc>
        <w:tc>
          <w:tcPr>
            <w:tcW w:w="900" w:type="dxa"/>
            <w:shd w:val="clear" w:color="auto" w:fill="auto"/>
            <w:vAlign w:val="center"/>
          </w:tcPr>
          <w:p w:rsidR="00464CB8" w:rsidRPr="00116AA0" w:rsidRDefault="00464CB8" w:rsidP="0057700F">
            <w:pPr>
              <w:pStyle w:val="TAH"/>
              <w:rPr>
                <w:rFonts w:eastAsia="ＭＳ 明朝" w:cs="Arial"/>
              </w:rPr>
            </w:pPr>
            <w:r w:rsidRPr="00116AA0">
              <w:rPr>
                <w:rFonts w:cs="Arial"/>
              </w:rPr>
              <w:t>20 MHz</w:t>
            </w:r>
            <w:r w:rsidRPr="00116AA0">
              <w:rPr>
                <w:rFonts w:cs="Arial"/>
              </w:rPr>
              <w:br/>
              <w:t>(</w:t>
            </w:r>
            <w:proofErr w:type="spellStart"/>
            <w:r w:rsidRPr="00116AA0">
              <w:rPr>
                <w:rFonts w:cs="Arial"/>
              </w:rPr>
              <w:t>dBm</w:t>
            </w:r>
            <w:proofErr w:type="spellEnd"/>
            <w:r w:rsidRPr="00116AA0">
              <w:rPr>
                <w:rFonts w:cs="Arial"/>
              </w:rPr>
              <w:t>)</w:t>
            </w:r>
          </w:p>
        </w:tc>
        <w:tc>
          <w:tcPr>
            <w:tcW w:w="839" w:type="dxa"/>
            <w:shd w:val="clear" w:color="auto" w:fill="auto"/>
            <w:vAlign w:val="center"/>
          </w:tcPr>
          <w:p w:rsidR="00464CB8" w:rsidRPr="00116AA0" w:rsidRDefault="00464CB8" w:rsidP="0057700F">
            <w:pPr>
              <w:pStyle w:val="TAH"/>
              <w:rPr>
                <w:rFonts w:eastAsia="ＭＳ 明朝" w:cs="Arial"/>
              </w:rPr>
            </w:pPr>
            <w:r w:rsidRPr="00116AA0">
              <w:rPr>
                <w:rFonts w:cs="Arial"/>
              </w:rPr>
              <w:t>Duplex mode</w:t>
            </w:r>
          </w:p>
        </w:tc>
      </w:tr>
      <w:tr w:rsidR="00464CB8" w:rsidRPr="009715C6" w:rsidTr="0057700F">
        <w:trPr>
          <w:trHeight w:val="255"/>
        </w:trPr>
        <w:tc>
          <w:tcPr>
            <w:tcW w:w="2268" w:type="dxa"/>
            <w:vMerge w:val="restart"/>
            <w:shd w:val="clear" w:color="auto" w:fill="auto"/>
            <w:vAlign w:val="center"/>
          </w:tcPr>
          <w:p w:rsidR="00464CB8" w:rsidRPr="00116AA0" w:rsidRDefault="00464CB8" w:rsidP="0057700F">
            <w:pPr>
              <w:pStyle w:val="TAC"/>
              <w:rPr>
                <w:rFonts w:cs="Arial"/>
              </w:rPr>
            </w:pPr>
            <w:r w:rsidRPr="00116AA0">
              <w:rPr>
                <w:rFonts w:cs="Arial"/>
              </w:rPr>
              <w:t>CA_</w:t>
            </w:r>
            <w:r w:rsidRPr="00116AA0">
              <w:rPr>
                <w:rFonts w:eastAsia="SimSun" w:cs="Arial" w:hint="eastAsia"/>
                <w:lang w:eastAsia="zh-CN"/>
              </w:rPr>
              <w:t>1A-</w:t>
            </w:r>
            <w:r w:rsidRPr="00116AA0">
              <w:rPr>
                <w:rFonts w:cs="Arial"/>
              </w:rPr>
              <w:t>3A-7A-8A</w:t>
            </w:r>
            <w:r w:rsidRPr="00116AA0">
              <w:rPr>
                <w:rFonts w:cs="Arial"/>
                <w:vertAlign w:val="superscript"/>
              </w:rPr>
              <w:t>4,5,6</w:t>
            </w:r>
          </w:p>
        </w:tc>
        <w:tc>
          <w:tcPr>
            <w:tcW w:w="851"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1</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-100</w:t>
            </w:r>
          </w:p>
        </w:tc>
        <w:tc>
          <w:tcPr>
            <w:tcW w:w="885"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-97</w:t>
            </w:r>
          </w:p>
        </w:tc>
        <w:tc>
          <w:tcPr>
            <w:tcW w:w="859"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-95.2</w:t>
            </w:r>
          </w:p>
        </w:tc>
        <w:tc>
          <w:tcPr>
            <w:tcW w:w="900"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-94</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2268" w:type="dxa"/>
            <w:vMerge/>
            <w:shd w:val="clear" w:color="auto" w:fill="auto"/>
            <w:vAlign w:val="center"/>
          </w:tcPr>
          <w:p w:rsidR="00464CB8" w:rsidRPr="00116AA0" w:rsidRDefault="00464CB8" w:rsidP="0057700F">
            <w:pPr>
              <w:pStyle w:val="TAC"/>
              <w:rPr>
                <w:rFonts w:cs="Arial"/>
              </w:rPr>
            </w:pPr>
          </w:p>
        </w:tc>
        <w:tc>
          <w:tcPr>
            <w:tcW w:w="851" w:type="dxa"/>
            <w:shd w:val="clear" w:color="auto" w:fill="auto"/>
            <w:vAlign w:val="center"/>
          </w:tcPr>
          <w:p w:rsidR="00464CB8" w:rsidRPr="00116AA0" w:rsidRDefault="00464CB8" w:rsidP="0057700F">
            <w:pPr>
              <w:pStyle w:val="TAC"/>
              <w:rPr>
                <w:rFonts w:cs="Arial"/>
                <w:lang w:eastAsia="ja-JP"/>
              </w:rPr>
            </w:pPr>
            <w:r w:rsidRPr="00116AA0">
              <w:rPr>
                <w:rFonts w:cs="Arial"/>
              </w:rPr>
              <w:t>3</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N/A</w:t>
            </w:r>
          </w:p>
        </w:tc>
        <w:tc>
          <w:tcPr>
            <w:tcW w:w="885" w:type="dxa"/>
            <w:shd w:val="clear" w:color="auto" w:fill="auto"/>
            <w:vAlign w:val="center"/>
          </w:tcPr>
          <w:p w:rsidR="00464CB8" w:rsidRPr="00116AA0" w:rsidRDefault="00464CB8" w:rsidP="0057700F">
            <w:pPr>
              <w:pStyle w:val="TAC"/>
              <w:rPr>
                <w:rFonts w:cs="Arial"/>
              </w:rPr>
            </w:pPr>
            <w:r w:rsidRPr="00116AA0">
              <w:rPr>
                <w:rFonts w:cs="Arial"/>
              </w:rPr>
              <w:t>N/A</w:t>
            </w:r>
          </w:p>
        </w:tc>
        <w:tc>
          <w:tcPr>
            <w:tcW w:w="859" w:type="dxa"/>
            <w:shd w:val="clear" w:color="auto" w:fill="auto"/>
            <w:vAlign w:val="center"/>
          </w:tcPr>
          <w:p w:rsidR="00464CB8" w:rsidRPr="00116AA0" w:rsidRDefault="00464CB8" w:rsidP="0057700F">
            <w:pPr>
              <w:pStyle w:val="TAC"/>
              <w:rPr>
                <w:rFonts w:cs="Arial"/>
              </w:rPr>
            </w:pPr>
            <w:r w:rsidRPr="00116AA0">
              <w:rPr>
                <w:rFonts w:cs="Arial"/>
              </w:rPr>
              <w:t>N/A</w:t>
            </w:r>
          </w:p>
        </w:tc>
        <w:tc>
          <w:tcPr>
            <w:tcW w:w="900" w:type="dxa"/>
            <w:shd w:val="clear" w:color="auto" w:fill="auto"/>
            <w:vAlign w:val="center"/>
          </w:tcPr>
          <w:p w:rsidR="00464CB8" w:rsidRPr="00116AA0" w:rsidRDefault="00464CB8" w:rsidP="0057700F">
            <w:pPr>
              <w:pStyle w:val="TAC"/>
              <w:rPr>
                <w:rFonts w:cs="Arial"/>
              </w:rPr>
            </w:pPr>
            <w:r w:rsidRPr="00116AA0">
              <w:rPr>
                <w:rFonts w:cs="Arial"/>
              </w:rPr>
              <w:t>N/A</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2268" w:type="dxa"/>
            <w:vMerge/>
            <w:shd w:val="clear" w:color="auto" w:fill="auto"/>
            <w:vAlign w:val="center"/>
          </w:tcPr>
          <w:p w:rsidR="00464CB8" w:rsidRPr="00116AA0" w:rsidRDefault="00464CB8" w:rsidP="0057700F">
            <w:pPr>
              <w:pStyle w:val="TAC"/>
              <w:rPr>
                <w:rFonts w:cs="Arial"/>
              </w:rPr>
            </w:pPr>
          </w:p>
        </w:tc>
        <w:tc>
          <w:tcPr>
            <w:tcW w:w="851" w:type="dxa"/>
            <w:shd w:val="clear" w:color="auto" w:fill="auto"/>
            <w:vAlign w:val="center"/>
          </w:tcPr>
          <w:p w:rsidR="00464CB8" w:rsidRPr="00116AA0" w:rsidRDefault="00464CB8" w:rsidP="0057700F">
            <w:pPr>
              <w:pStyle w:val="TAC"/>
              <w:rPr>
                <w:rFonts w:cs="Arial"/>
              </w:rPr>
            </w:pPr>
            <w:r w:rsidRPr="00116AA0">
              <w:rPr>
                <w:rFonts w:cs="Arial"/>
              </w:rPr>
              <w:t>7</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p>
        </w:tc>
        <w:tc>
          <w:tcPr>
            <w:tcW w:w="885" w:type="dxa"/>
            <w:shd w:val="clear" w:color="auto" w:fill="auto"/>
            <w:vAlign w:val="center"/>
          </w:tcPr>
          <w:p w:rsidR="00464CB8" w:rsidRPr="00116AA0" w:rsidRDefault="00464CB8" w:rsidP="0057700F">
            <w:pPr>
              <w:pStyle w:val="TAC"/>
              <w:rPr>
                <w:rFonts w:cs="Arial"/>
              </w:rPr>
            </w:pPr>
            <w:r w:rsidRPr="00116AA0">
              <w:rPr>
                <w:rFonts w:cs="Arial"/>
              </w:rPr>
              <w:t>-87.4</w:t>
            </w:r>
          </w:p>
        </w:tc>
        <w:tc>
          <w:tcPr>
            <w:tcW w:w="859" w:type="dxa"/>
            <w:shd w:val="clear" w:color="auto" w:fill="auto"/>
            <w:vAlign w:val="center"/>
          </w:tcPr>
          <w:p w:rsidR="00464CB8" w:rsidRPr="00116AA0" w:rsidRDefault="00464CB8" w:rsidP="0057700F">
            <w:pPr>
              <w:pStyle w:val="TAC"/>
              <w:rPr>
                <w:rFonts w:cs="Arial"/>
              </w:rPr>
            </w:pPr>
            <w:r w:rsidRPr="00116AA0">
              <w:rPr>
                <w:rFonts w:cs="Arial"/>
              </w:rPr>
              <w:t>-87</w:t>
            </w:r>
          </w:p>
        </w:tc>
        <w:tc>
          <w:tcPr>
            <w:tcW w:w="900" w:type="dxa"/>
            <w:shd w:val="clear" w:color="auto" w:fill="auto"/>
            <w:vAlign w:val="center"/>
          </w:tcPr>
          <w:p w:rsidR="00464CB8" w:rsidRPr="00116AA0" w:rsidRDefault="00464CB8" w:rsidP="0057700F">
            <w:pPr>
              <w:pStyle w:val="TAC"/>
              <w:rPr>
                <w:rFonts w:cs="Arial"/>
              </w:rPr>
            </w:pPr>
            <w:r w:rsidRPr="00116AA0">
              <w:rPr>
                <w:rFonts w:cs="Arial"/>
              </w:rPr>
              <w:t>-86.7</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2268" w:type="dxa"/>
            <w:vMerge/>
            <w:shd w:val="clear" w:color="auto" w:fill="auto"/>
            <w:vAlign w:val="center"/>
          </w:tcPr>
          <w:p w:rsidR="00464CB8" w:rsidRPr="00116AA0" w:rsidRDefault="00464CB8" w:rsidP="0057700F">
            <w:pPr>
              <w:pStyle w:val="TAC"/>
              <w:rPr>
                <w:rFonts w:cs="Arial"/>
              </w:rPr>
            </w:pPr>
          </w:p>
        </w:tc>
        <w:tc>
          <w:tcPr>
            <w:tcW w:w="851" w:type="dxa"/>
            <w:shd w:val="clear" w:color="auto" w:fill="auto"/>
            <w:vAlign w:val="center"/>
          </w:tcPr>
          <w:p w:rsidR="00464CB8" w:rsidRPr="00116AA0" w:rsidRDefault="00464CB8" w:rsidP="0057700F">
            <w:pPr>
              <w:pStyle w:val="TAC"/>
              <w:rPr>
                <w:rFonts w:cs="Arial"/>
              </w:rPr>
            </w:pPr>
            <w:r w:rsidRPr="00116AA0">
              <w:rPr>
                <w:rFonts w:cs="Arial"/>
              </w:rPr>
              <w:t>8</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-96.8</w:t>
            </w:r>
          </w:p>
        </w:tc>
        <w:tc>
          <w:tcPr>
            <w:tcW w:w="885" w:type="dxa"/>
            <w:shd w:val="clear" w:color="auto" w:fill="auto"/>
            <w:vAlign w:val="center"/>
          </w:tcPr>
          <w:p w:rsidR="00464CB8" w:rsidRPr="00116AA0" w:rsidRDefault="00464CB8" w:rsidP="0057700F">
            <w:pPr>
              <w:pStyle w:val="TAC"/>
              <w:rPr>
                <w:rFonts w:cs="Arial"/>
              </w:rPr>
            </w:pPr>
            <w:r w:rsidRPr="00116AA0">
              <w:rPr>
                <w:rFonts w:cs="Arial"/>
              </w:rPr>
              <w:t>-93.8</w:t>
            </w:r>
          </w:p>
        </w:tc>
        <w:tc>
          <w:tcPr>
            <w:tcW w:w="859" w:type="dxa"/>
            <w:shd w:val="clear" w:color="auto" w:fill="auto"/>
            <w:vAlign w:val="center"/>
          </w:tcPr>
          <w:p w:rsidR="00464CB8" w:rsidRPr="00116AA0" w:rsidRDefault="00464CB8" w:rsidP="0057700F">
            <w:pPr>
              <w:pStyle w:val="TAC"/>
              <w:rPr>
                <w:rFonts w:cs="Arial"/>
              </w:rPr>
            </w:pPr>
          </w:p>
        </w:tc>
        <w:tc>
          <w:tcPr>
            <w:tcW w:w="900" w:type="dxa"/>
            <w:shd w:val="clear" w:color="auto" w:fill="auto"/>
            <w:vAlign w:val="center"/>
          </w:tcPr>
          <w:p w:rsidR="00464CB8" w:rsidRPr="00116AA0" w:rsidRDefault="00464CB8" w:rsidP="0057700F">
            <w:pPr>
              <w:pStyle w:val="TAC"/>
              <w:rPr>
                <w:rFonts w:cs="Arial"/>
              </w:rPr>
            </w:pPr>
          </w:p>
        </w:tc>
        <w:tc>
          <w:tcPr>
            <w:tcW w:w="839" w:type="dxa"/>
            <w:vMerge/>
            <w:shd w:val="clear" w:color="auto" w:fill="auto"/>
            <w:vAlign w:val="center"/>
          </w:tcPr>
          <w:p w:rsidR="00464CB8" w:rsidRPr="00116AA0" w:rsidRDefault="00464CB8" w:rsidP="0057700F">
            <w:pPr>
              <w:pStyle w:val="TAC"/>
              <w:rPr>
                <w:rFonts w:cs="Arial"/>
              </w:rPr>
            </w:pPr>
          </w:p>
        </w:tc>
      </w:tr>
      <w:tr w:rsidR="00464CB8" w:rsidRPr="002D7A14" w:rsidTr="0057700F">
        <w:trPr>
          <w:trHeight w:val="255"/>
        </w:trPr>
        <w:tc>
          <w:tcPr>
            <w:tcW w:w="2268" w:type="dxa"/>
            <w:vMerge w:val="restart"/>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CA_</w:t>
            </w:r>
            <w:r w:rsidRPr="00116AA0">
              <w:rPr>
                <w:rFonts w:eastAsia="SimSun" w:cs="Arial" w:hint="eastAsia"/>
                <w:lang w:val="en-US" w:eastAsia="zh-CN"/>
              </w:rPr>
              <w:t>1A-</w:t>
            </w:r>
            <w:r w:rsidRPr="00116AA0">
              <w:rPr>
                <w:rFonts w:eastAsia="Calibri" w:cs="Arial"/>
                <w:lang w:val="en-US"/>
              </w:rPr>
              <w:t>3A-7A-28A</w:t>
            </w:r>
            <w:r w:rsidRPr="00116AA0">
              <w:rPr>
                <w:rFonts w:eastAsia="Calibri" w:cs="Arial"/>
                <w:vertAlign w:val="superscript"/>
                <w:lang w:val="en-US"/>
              </w:rPr>
              <w:t>5,6</w:t>
            </w:r>
          </w:p>
        </w:tc>
        <w:tc>
          <w:tcPr>
            <w:tcW w:w="851"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SimSun" w:cs="Arial" w:hint="eastAsia"/>
                <w:lang w:val="en-US" w:eastAsia="zh-CN"/>
              </w:rPr>
              <w:t>1</w:t>
            </w:r>
          </w:p>
        </w:tc>
        <w:tc>
          <w:tcPr>
            <w:tcW w:w="992"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-89.8</w:t>
            </w:r>
          </w:p>
        </w:tc>
        <w:tc>
          <w:tcPr>
            <w:tcW w:w="8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-89.4</w:t>
            </w:r>
          </w:p>
        </w:tc>
        <w:tc>
          <w:tcPr>
            <w:tcW w:w="859"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-89</w:t>
            </w:r>
          </w:p>
        </w:tc>
        <w:tc>
          <w:tcPr>
            <w:tcW w:w="900"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-88.7</w:t>
            </w:r>
          </w:p>
        </w:tc>
        <w:tc>
          <w:tcPr>
            <w:tcW w:w="839" w:type="dxa"/>
            <w:vMerge w:val="restart"/>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FDD</w:t>
            </w:r>
          </w:p>
        </w:tc>
      </w:tr>
      <w:tr w:rsidR="00464CB8" w:rsidRPr="002D7A14" w:rsidTr="0057700F">
        <w:trPr>
          <w:trHeight w:val="255"/>
        </w:trPr>
        <w:tc>
          <w:tcPr>
            <w:tcW w:w="2268" w:type="dxa"/>
            <w:vMerge/>
            <w:shd w:val="clear" w:color="auto" w:fill="auto"/>
            <w:vAlign w:val="center"/>
          </w:tcPr>
          <w:p w:rsidR="00464CB8" w:rsidRPr="00116AA0" w:rsidRDefault="00464CB8" w:rsidP="0057700F">
            <w:pPr>
              <w:pStyle w:val="TAC"/>
              <w:rPr>
                <w:rFonts w:eastAsia="Calibri" w:cs="Arial"/>
                <w:lang w:val="en-US"/>
              </w:rPr>
            </w:pPr>
          </w:p>
        </w:tc>
        <w:tc>
          <w:tcPr>
            <w:tcW w:w="851"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lang w:val="en-US"/>
              </w:rPr>
              <w:t>3</w:t>
            </w:r>
          </w:p>
        </w:tc>
        <w:tc>
          <w:tcPr>
            <w:tcW w:w="992"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eastAsia="ja-JP"/>
              </w:rPr>
            </w:pPr>
          </w:p>
        </w:tc>
        <w:tc>
          <w:tcPr>
            <w:tcW w:w="8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rPr>
              <w:t>-94</w:t>
            </w:r>
          </w:p>
        </w:tc>
        <w:tc>
          <w:tcPr>
            <w:tcW w:w="859"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rPr>
              <w:t>-92.2</w:t>
            </w:r>
          </w:p>
        </w:tc>
        <w:tc>
          <w:tcPr>
            <w:tcW w:w="900"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rPr>
              <w:t>-91</w:t>
            </w:r>
          </w:p>
        </w:tc>
        <w:tc>
          <w:tcPr>
            <w:tcW w:w="839" w:type="dxa"/>
            <w:vMerge/>
            <w:shd w:val="clear" w:color="auto" w:fill="auto"/>
            <w:vAlign w:val="center"/>
          </w:tcPr>
          <w:p w:rsidR="00464CB8" w:rsidRPr="00116AA0" w:rsidRDefault="00464CB8" w:rsidP="0057700F">
            <w:pPr>
              <w:pStyle w:val="TAC"/>
              <w:rPr>
                <w:rFonts w:eastAsia="Calibri" w:cs="Arial"/>
                <w:lang w:val="en-US"/>
              </w:rPr>
            </w:pPr>
          </w:p>
        </w:tc>
      </w:tr>
      <w:tr w:rsidR="00464CB8" w:rsidRPr="002D7A14" w:rsidTr="0057700F">
        <w:trPr>
          <w:trHeight w:val="255"/>
        </w:trPr>
        <w:tc>
          <w:tcPr>
            <w:tcW w:w="2268" w:type="dxa"/>
            <w:vMerge/>
            <w:shd w:val="clear" w:color="auto" w:fill="auto"/>
            <w:vAlign w:val="center"/>
          </w:tcPr>
          <w:p w:rsidR="00464CB8" w:rsidRPr="00116AA0" w:rsidRDefault="00464CB8" w:rsidP="0057700F">
            <w:pPr>
              <w:pStyle w:val="TAC"/>
              <w:rPr>
                <w:rFonts w:eastAsia="Calibri" w:cs="Arial"/>
                <w:lang w:val="en-US"/>
              </w:rPr>
            </w:pPr>
          </w:p>
        </w:tc>
        <w:tc>
          <w:tcPr>
            <w:tcW w:w="851"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lang w:val="en-US"/>
              </w:rPr>
              <w:t>7</w:t>
            </w:r>
          </w:p>
        </w:tc>
        <w:tc>
          <w:tcPr>
            <w:tcW w:w="992"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eastAsia="ja-JP"/>
              </w:rPr>
            </w:pPr>
          </w:p>
        </w:tc>
        <w:tc>
          <w:tcPr>
            <w:tcW w:w="8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SimSun" w:cs="Arial"/>
                <w:lang w:val="en-US"/>
              </w:rPr>
              <w:t>-95</w:t>
            </w:r>
          </w:p>
        </w:tc>
        <w:tc>
          <w:tcPr>
            <w:tcW w:w="859"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SimSun" w:cs="Arial"/>
                <w:lang w:val="en-US"/>
              </w:rPr>
              <w:t>-93.2</w:t>
            </w:r>
          </w:p>
        </w:tc>
        <w:tc>
          <w:tcPr>
            <w:tcW w:w="900"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SimSun" w:cs="Arial"/>
                <w:lang w:val="en-US"/>
              </w:rPr>
              <w:t>-92</w:t>
            </w:r>
          </w:p>
        </w:tc>
        <w:tc>
          <w:tcPr>
            <w:tcW w:w="839" w:type="dxa"/>
            <w:vMerge/>
            <w:shd w:val="clear" w:color="auto" w:fill="auto"/>
            <w:vAlign w:val="center"/>
          </w:tcPr>
          <w:p w:rsidR="00464CB8" w:rsidRPr="00116AA0" w:rsidRDefault="00464CB8" w:rsidP="0057700F">
            <w:pPr>
              <w:pStyle w:val="TAC"/>
              <w:rPr>
                <w:rFonts w:eastAsia="Calibri" w:cs="Arial"/>
                <w:lang w:val="en-US"/>
              </w:rPr>
            </w:pPr>
          </w:p>
        </w:tc>
      </w:tr>
      <w:tr w:rsidR="00464CB8" w:rsidRPr="002D7A14" w:rsidTr="0057700F">
        <w:trPr>
          <w:trHeight w:val="255"/>
        </w:trPr>
        <w:tc>
          <w:tcPr>
            <w:tcW w:w="2268" w:type="dxa"/>
            <w:vMerge/>
            <w:shd w:val="clear" w:color="auto" w:fill="auto"/>
            <w:vAlign w:val="center"/>
          </w:tcPr>
          <w:p w:rsidR="00464CB8" w:rsidRPr="00116AA0" w:rsidRDefault="00464CB8" w:rsidP="0057700F">
            <w:pPr>
              <w:pStyle w:val="TAC"/>
              <w:rPr>
                <w:rFonts w:eastAsia="Calibri" w:cs="Arial"/>
                <w:lang w:val="en-US"/>
              </w:rPr>
            </w:pPr>
          </w:p>
        </w:tc>
        <w:tc>
          <w:tcPr>
            <w:tcW w:w="851"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lang w:val="en-US"/>
              </w:rPr>
              <w:t>28</w:t>
            </w:r>
          </w:p>
        </w:tc>
        <w:tc>
          <w:tcPr>
            <w:tcW w:w="992"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eastAsia="ja-JP"/>
              </w:rPr>
            </w:pPr>
          </w:p>
        </w:tc>
        <w:tc>
          <w:tcPr>
            <w:tcW w:w="8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rPr>
              <w:t>-95.3</w:t>
            </w:r>
          </w:p>
        </w:tc>
        <w:tc>
          <w:tcPr>
            <w:tcW w:w="859" w:type="dxa"/>
            <w:shd w:val="clear" w:color="auto" w:fill="auto"/>
          </w:tcPr>
          <w:p w:rsidR="00464CB8" w:rsidRPr="00116AA0" w:rsidRDefault="00464CB8" w:rsidP="0057700F">
            <w:pPr>
              <w:pStyle w:val="TAC"/>
              <w:rPr>
                <w:rFonts w:eastAsia="Calibri" w:cs="Arial"/>
                <w:lang w:val="en-US" w:eastAsia="ja-JP"/>
              </w:rPr>
            </w:pPr>
            <w:r w:rsidRPr="00116AA0">
              <w:rPr>
                <w:rFonts w:eastAsia="Calibri" w:cs="Arial"/>
                <w:lang w:val="en-US"/>
              </w:rPr>
              <w:t>-93.5</w:t>
            </w:r>
          </w:p>
        </w:tc>
        <w:tc>
          <w:tcPr>
            <w:tcW w:w="900" w:type="dxa"/>
            <w:shd w:val="clear" w:color="auto" w:fill="auto"/>
          </w:tcPr>
          <w:p w:rsidR="00464CB8" w:rsidRPr="00116AA0" w:rsidRDefault="00464CB8" w:rsidP="0057700F">
            <w:pPr>
              <w:pStyle w:val="TAC"/>
              <w:rPr>
                <w:rFonts w:eastAsia="Calibri" w:cs="Arial"/>
                <w:lang w:val="en-US" w:eastAsia="ja-JP"/>
              </w:rPr>
            </w:pPr>
            <w:r w:rsidRPr="00116AA0">
              <w:rPr>
                <w:rFonts w:eastAsia="Calibri" w:cs="Arial"/>
                <w:lang w:val="en-US"/>
              </w:rPr>
              <w:t>-90.8</w:t>
            </w:r>
          </w:p>
        </w:tc>
        <w:tc>
          <w:tcPr>
            <w:tcW w:w="839" w:type="dxa"/>
            <w:vMerge/>
            <w:shd w:val="clear" w:color="auto" w:fill="auto"/>
            <w:vAlign w:val="center"/>
          </w:tcPr>
          <w:p w:rsidR="00464CB8" w:rsidRPr="00116AA0" w:rsidRDefault="00464CB8" w:rsidP="0057700F">
            <w:pPr>
              <w:pStyle w:val="TAC"/>
              <w:rPr>
                <w:rFonts w:eastAsia="Calibri" w:cs="Arial"/>
                <w:lang w:val="en-US"/>
              </w:rPr>
            </w:pPr>
          </w:p>
        </w:tc>
      </w:tr>
      <w:tr w:rsidR="00464CB8" w:rsidRPr="009715C6" w:rsidTr="0057700F">
        <w:trPr>
          <w:trHeight w:val="255"/>
        </w:trPr>
        <w:tc>
          <w:tcPr>
            <w:tcW w:w="2268" w:type="dxa"/>
            <w:vMerge w:val="restart"/>
            <w:shd w:val="clear" w:color="auto" w:fill="auto"/>
            <w:vAlign w:val="center"/>
          </w:tcPr>
          <w:p w:rsidR="00464CB8" w:rsidRPr="00116AA0" w:rsidRDefault="00464CB8" w:rsidP="0057700F">
            <w:pPr>
              <w:pStyle w:val="TAC"/>
              <w:rPr>
                <w:rFonts w:cs="Arial"/>
              </w:rPr>
            </w:pPr>
            <w:r w:rsidRPr="00116AA0">
              <w:rPr>
                <w:rFonts w:cs="Arial"/>
              </w:rPr>
              <w:t>CA_</w:t>
            </w:r>
            <w:r w:rsidRPr="00116AA0">
              <w:rPr>
                <w:rFonts w:eastAsia="SimSun" w:cs="Arial" w:hint="eastAsia"/>
                <w:lang w:eastAsia="zh-CN"/>
              </w:rPr>
              <w:t>1A-</w:t>
            </w:r>
            <w:r w:rsidRPr="00116AA0">
              <w:rPr>
                <w:rFonts w:cs="Arial"/>
              </w:rPr>
              <w:t>3A-</w:t>
            </w:r>
            <w:r w:rsidRPr="00116AA0">
              <w:rPr>
                <w:rFonts w:eastAsia="SimSun" w:cs="Arial" w:hint="eastAsia"/>
                <w:lang w:eastAsia="zh-CN"/>
              </w:rPr>
              <w:t>8</w:t>
            </w:r>
            <w:r w:rsidRPr="00116AA0">
              <w:rPr>
                <w:rFonts w:cs="Arial"/>
              </w:rPr>
              <w:t>A-</w:t>
            </w:r>
            <w:r w:rsidRPr="00116AA0">
              <w:rPr>
                <w:rFonts w:eastAsia="SimSun" w:cs="Arial" w:hint="eastAsia"/>
                <w:lang w:eastAsia="zh-CN"/>
              </w:rPr>
              <w:t>40</w:t>
            </w:r>
            <w:r w:rsidRPr="00116AA0">
              <w:rPr>
                <w:rFonts w:cs="Arial"/>
              </w:rPr>
              <w:t>A</w:t>
            </w:r>
            <w:r w:rsidRPr="00116AA0">
              <w:rPr>
                <w:rFonts w:cs="Arial"/>
                <w:vertAlign w:val="superscript"/>
              </w:rPr>
              <w:t>4</w:t>
            </w:r>
          </w:p>
        </w:tc>
        <w:tc>
          <w:tcPr>
            <w:tcW w:w="851"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1</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-100</w:t>
            </w:r>
          </w:p>
        </w:tc>
        <w:tc>
          <w:tcPr>
            <w:tcW w:w="885"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-97</w:t>
            </w:r>
          </w:p>
        </w:tc>
        <w:tc>
          <w:tcPr>
            <w:tcW w:w="859"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-95.2</w:t>
            </w:r>
          </w:p>
        </w:tc>
        <w:tc>
          <w:tcPr>
            <w:tcW w:w="900"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-94</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2268" w:type="dxa"/>
            <w:vMerge/>
            <w:shd w:val="clear" w:color="auto" w:fill="auto"/>
            <w:vAlign w:val="center"/>
          </w:tcPr>
          <w:p w:rsidR="00464CB8" w:rsidRPr="00116AA0" w:rsidRDefault="00464CB8" w:rsidP="0057700F">
            <w:pPr>
              <w:pStyle w:val="TAC"/>
              <w:rPr>
                <w:rFonts w:cs="Arial"/>
              </w:rPr>
            </w:pPr>
          </w:p>
        </w:tc>
        <w:tc>
          <w:tcPr>
            <w:tcW w:w="851" w:type="dxa"/>
            <w:shd w:val="clear" w:color="auto" w:fill="auto"/>
            <w:vAlign w:val="center"/>
          </w:tcPr>
          <w:p w:rsidR="00464CB8" w:rsidRPr="00116AA0" w:rsidRDefault="00464CB8" w:rsidP="0057700F">
            <w:pPr>
              <w:pStyle w:val="TAC"/>
              <w:rPr>
                <w:rFonts w:cs="Arial"/>
                <w:lang w:eastAsia="ja-JP"/>
              </w:rPr>
            </w:pPr>
            <w:r w:rsidRPr="00116AA0">
              <w:rPr>
                <w:rFonts w:cs="Arial"/>
              </w:rPr>
              <w:t>3</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N/A</w:t>
            </w:r>
          </w:p>
        </w:tc>
        <w:tc>
          <w:tcPr>
            <w:tcW w:w="885" w:type="dxa"/>
            <w:shd w:val="clear" w:color="auto" w:fill="auto"/>
            <w:vAlign w:val="center"/>
          </w:tcPr>
          <w:p w:rsidR="00464CB8" w:rsidRPr="00116AA0" w:rsidRDefault="00464CB8" w:rsidP="0057700F">
            <w:pPr>
              <w:pStyle w:val="TAC"/>
              <w:rPr>
                <w:rFonts w:cs="Arial"/>
              </w:rPr>
            </w:pPr>
            <w:r w:rsidRPr="00116AA0">
              <w:rPr>
                <w:rFonts w:cs="Arial"/>
              </w:rPr>
              <w:t>N/A</w:t>
            </w:r>
          </w:p>
        </w:tc>
        <w:tc>
          <w:tcPr>
            <w:tcW w:w="859" w:type="dxa"/>
            <w:shd w:val="clear" w:color="auto" w:fill="auto"/>
            <w:vAlign w:val="center"/>
          </w:tcPr>
          <w:p w:rsidR="00464CB8" w:rsidRPr="00116AA0" w:rsidRDefault="00464CB8" w:rsidP="0057700F">
            <w:pPr>
              <w:pStyle w:val="TAC"/>
              <w:rPr>
                <w:rFonts w:cs="Arial"/>
              </w:rPr>
            </w:pPr>
            <w:r w:rsidRPr="00116AA0">
              <w:rPr>
                <w:rFonts w:cs="Arial"/>
              </w:rPr>
              <w:t>N/A</w:t>
            </w:r>
          </w:p>
        </w:tc>
        <w:tc>
          <w:tcPr>
            <w:tcW w:w="900" w:type="dxa"/>
            <w:shd w:val="clear" w:color="auto" w:fill="auto"/>
            <w:vAlign w:val="center"/>
          </w:tcPr>
          <w:p w:rsidR="00464CB8" w:rsidRPr="00116AA0" w:rsidRDefault="00464CB8" w:rsidP="0057700F">
            <w:pPr>
              <w:pStyle w:val="TAC"/>
              <w:rPr>
                <w:rFonts w:cs="Arial"/>
              </w:rPr>
            </w:pPr>
            <w:r w:rsidRPr="00116AA0">
              <w:rPr>
                <w:rFonts w:cs="Arial"/>
              </w:rPr>
              <w:t>N/A</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2268" w:type="dxa"/>
            <w:vMerge/>
            <w:shd w:val="clear" w:color="auto" w:fill="auto"/>
            <w:vAlign w:val="center"/>
          </w:tcPr>
          <w:p w:rsidR="00464CB8" w:rsidRPr="00116AA0" w:rsidRDefault="00464CB8" w:rsidP="0057700F">
            <w:pPr>
              <w:pStyle w:val="TAC"/>
              <w:rPr>
                <w:rFonts w:cs="Arial"/>
              </w:rPr>
            </w:pPr>
          </w:p>
        </w:tc>
        <w:tc>
          <w:tcPr>
            <w:tcW w:w="851"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8</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r w:rsidRPr="00116AA0">
              <w:rPr>
                <w:rFonts w:cs="Arial"/>
              </w:rPr>
              <w:t>-99.2</w:t>
            </w:r>
          </w:p>
        </w:tc>
        <w:tc>
          <w:tcPr>
            <w:tcW w:w="768" w:type="dxa"/>
            <w:shd w:val="clear" w:color="auto" w:fill="auto"/>
            <w:vAlign w:val="center"/>
          </w:tcPr>
          <w:p w:rsidR="00464CB8" w:rsidRPr="00116AA0" w:rsidRDefault="00464CB8" w:rsidP="0057700F">
            <w:pPr>
              <w:pStyle w:val="TAC"/>
              <w:rPr>
                <w:rFonts w:cs="Arial"/>
              </w:rPr>
            </w:pPr>
            <w:r w:rsidRPr="00116AA0">
              <w:rPr>
                <w:rFonts w:cs="Arial"/>
              </w:rPr>
              <w:t>-97</w:t>
            </w:r>
          </w:p>
        </w:tc>
        <w:tc>
          <w:tcPr>
            <w:tcW w:w="885" w:type="dxa"/>
            <w:shd w:val="clear" w:color="auto" w:fill="auto"/>
            <w:vAlign w:val="center"/>
          </w:tcPr>
          <w:p w:rsidR="00464CB8" w:rsidRPr="00116AA0" w:rsidRDefault="00464CB8" w:rsidP="0057700F">
            <w:pPr>
              <w:pStyle w:val="TAC"/>
              <w:rPr>
                <w:rFonts w:cs="Arial"/>
              </w:rPr>
            </w:pPr>
            <w:r w:rsidRPr="00116AA0">
              <w:rPr>
                <w:rFonts w:cs="Arial"/>
              </w:rPr>
              <w:t>-94</w:t>
            </w:r>
          </w:p>
        </w:tc>
        <w:tc>
          <w:tcPr>
            <w:tcW w:w="859" w:type="dxa"/>
            <w:shd w:val="clear" w:color="auto" w:fill="auto"/>
            <w:vAlign w:val="center"/>
          </w:tcPr>
          <w:p w:rsidR="00464CB8" w:rsidRPr="00116AA0" w:rsidRDefault="00464CB8" w:rsidP="0057700F">
            <w:pPr>
              <w:pStyle w:val="TAC"/>
              <w:rPr>
                <w:rFonts w:cs="Arial"/>
              </w:rPr>
            </w:pPr>
          </w:p>
        </w:tc>
        <w:tc>
          <w:tcPr>
            <w:tcW w:w="900" w:type="dxa"/>
            <w:shd w:val="clear" w:color="auto" w:fill="auto"/>
            <w:vAlign w:val="center"/>
          </w:tcPr>
          <w:p w:rsidR="00464CB8" w:rsidRPr="00116AA0" w:rsidRDefault="00464CB8" w:rsidP="0057700F">
            <w:pPr>
              <w:pStyle w:val="TAC"/>
              <w:rPr>
                <w:rFonts w:cs="Arial"/>
              </w:rPr>
            </w:pP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2268" w:type="dxa"/>
            <w:vMerge/>
            <w:shd w:val="clear" w:color="auto" w:fill="auto"/>
            <w:vAlign w:val="center"/>
          </w:tcPr>
          <w:p w:rsidR="00464CB8" w:rsidRPr="00116AA0" w:rsidRDefault="00464CB8" w:rsidP="0057700F">
            <w:pPr>
              <w:pStyle w:val="TAC"/>
              <w:rPr>
                <w:rFonts w:cs="Arial"/>
              </w:rPr>
            </w:pPr>
          </w:p>
        </w:tc>
        <w:tc>
          <w:tcPr>
            <w:tcW w:w="851"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40</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hint="eastAsia"/>
                <w:lang w:eastAsia="ko-KR"/>
              </w:rPr>
              <w:t>-100</w:t>
            </w:r>
          </w:p>
        </w:tc>
        <w:tc>
          <w:tcPr>
            <w:tcW w:w="885" w:type="dxa"/>
            <w:shd w:val="clear" w:color="auto" w:fill="auto"/>
            <w:vAlign w:val="center"/>
          </w:tcPr>
          <w:p w:rsidR="00464CB8" w:rsidRPr="00116AA0" w:rsidRDefault="00464CB8" w:rsidP="0057700F">
            <w:pPr>
              <w:pStyle w:val="TAC"/>
              <w:rPr>
                <w:rFonts w:cs="Arial"/>
              </w:rPr>
            </w:pPr>
            <w:r w:rsidRPr="00116AA0">
              <w:rPr>
                <w:rFonts w:cs="Arial" w:hint="eastAsia"/>
                <w:lang w:eastAsia="ko-KR"/>
              </w:rPr>
              <w:t>-97</w:t>
            </w:r>
          </w:p>
        </w:tc>
        <w:tc>
          <w:tcPr>
            <w:tcW w:w="859" w:type="dxa"/>
            <w:shd w:val="clear" w:color="auto" w:fill="auto"/>
            <w:vAlign w:val="center"/>
          </w:tcPr>
          <w:p w:rsidR="00464CB8" w:rsidRPr="00116AA0" w:rsidRDefault="00464CB8" w:rsidP="0057700F">
            <w:pPr>
              <w:pStyle w:val="TAC"/>
              <w:rPr>
                <w:rFonts w:cs="Arial"/>
              </w:rPr>
            </w:pPr>
            <w:r w:rsidRPr="00116AA0">
              <w:rPr>
                <w:rFonts w:cs="Arial" w:hint="eastAsia"/>
                <w:lang w:eastAsia="ko-KR"/>
              </w:rPr>
              <w:t>-95.2</w:t>
            </w:r>
          </w:p>
        </w:tc>
        <w:tc>
          <w:tcPr>
            <w:tcW w:w="900" w:type="dxa"/>
            <w:shd w:val="clear" w:color="auto" w:fill="auto"/>
            <w:vAlign w:val="center"/>
          </w:tcPr>
          <w:p w:rsidR="00464CB8" w:rsidRPr="00116AA0" w:rsidRDefault="00464CB8" w:rsidP="0057700F">
            <w:pPr>
              <w:pStyle w:val="TAC"/>
              <w:rPr>
                <w:rFonts w:cs="Arial"/>
              </w:rPr>
            </w:pPr>
            <w:r w:rsidRPr="00116AA0">
              <w:rPr>
                <w:rFonts w:cs="Arial" w:hint="eastAsia"/>
                <w:lang w:eastAsia="ko-KR"/>
              </w:rPr>
              <w:t>-94</w:t>
            </w:r>
          </w:p>
        </w:tc>
        <w:tc>
          <w:tcPr>
            <w:tcW w:w="839"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TDD</w:t>
            </w:r>
          </w:p>
        </w:tc>
      </w:tr>
      <w:tr w:rsidR="00464CB8" w:rsidRPr="009715C6" w:rsidTr="0057700F">
        <w:trPr>
          <w:trHeight w:val="191"/>
        </w:trPr>
        <w:tc>
          <w:tcPr>
            <w:tcW w:w="2268" w:type="dxa"/>
            <w:vMerge w:val="restart"/>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r w:rsidRPr="009715C6">
              <w:rPr>
                <w:rFonts w:ascii="Arial" w:hAnsi="Arial" w:cs="Arial"/>
                <w:sz w:val="18"/>
              </w:rPr>
              <w:t>CA_</w:t>
            </w:r>
            <w:r w:rsidRPr="009715C6">
              <w:rPr>
                <w:rFonts w:ascii="Arial" w:hAnsi="Arial" w:cs="Arial" w:hint="eastAsia"/>
                <w:sz w:val="18"/>
                <w:lang w:eastAsia="ja-JP"/>
              </w:rPr>
              <w:t>1</w:t>
            </w:r>
            <w:r w:rsidRPr="009715C6">
              <w:rPr>
                <w:rFonts w:ascii="Arial" w:hAnsi="Arial" w:cs="Arial"/>
                <w:sz w:val="18"/>
              </w:rPr>
              <w:t>A-</w:t>
            </w:r>
            <w:r w:rsidRPr="009715C6">
              <w:rPr>
                <w:rFonts w:ascii="Arial" w:hAnsi="Arial" w:cs="Arial" w:hint="eastAsia"/>
                <w:sz w:val="18"/>
                <w:lang w:eastAsia="ja-JP"/>
              </w:rPr>
              <w:t>3</w:t>
            </w:r>
            <w:r w:rsidRPr="009715C6">
              <w:rPr>
                <w:rFonts w:ascii="Arial" w:hAnsi="Arial" w:cs="Arial"/>
                <w:sz w:val="18"/>
              </w:rPr>
              <w:t>A-</w:t>
            </w:r>
            <w:r w:rsidRPr="009715C6">
              <w:rPr>
                <w:rFonts w:ascii="Arial" w:hAnsi="Arial" w:cs="Arial" w:hint="eastAsia"/>
                <w:sz w:val="18"/>
                <w:lang w:eastAsia="ja-JP"/>
              </w:rPr>
              <w:t>19A-4</w:t>
            </w:r>
            <w:r w:rsidRPr="009715C6">
              <w:rPr>
                <w:rFonts w:ascii="Arial" w:hAnsi="Arial" w:cs="Arial"/>
                <w:sz w:val="18"/>
              </w:rPr>
              <w:t>2</w:t>
            </w:r>
            <w:r w:rsidRPr="009715C6">
              <w:rPr>
                <w:rFonts w:ascii="Arial" w:hAnsi="Arial" w:cs="Arial" w:hint="eastAsia"/>
                <w:sz w:val="18"/>
                <w:lang w:eastAsia="ja-JP"/>
              </w:rPr>
              <w:t>A</w:t>
            </w:r>
            <w:r w:rsidRPr="009715C6">
              <w:rPr>
                <w:rFonts w:ascii="Arial" w:hAnsi="Arial" w:cs="Arial" w:hint="eastAsia"/>
                <w:sz w:val="18"/>
                <w:vertAlign w:val="superscript"/>
                <w:lang w:eastAsia="ja-JP"/>
              </w:rPr>
              <w:t>9,10</w:t>
            </w:r>
          </w:p>
        </w:tc>
        <w:tc>
          <w:tcPr>
            <w:tcW w:w="851" w:type="dxa"/>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r w:rsidRPr="009715C6">
              <w:rPr>
                <w:rFonts w:ascii="Arial" w:hAnsi="Arial" w:cs="Arial" w:hint="eastAsia"/>
                <w:sz w:val="18"/>
                <w:lang w:eastAsia="ja-JP"/>
              </w:rPr>
              <w:t>1</w:t>
            </w:r>
          </w:p>
        </w:tc>
        <w:tc>
          <w:tcPr>
            <w:tcW w:w="992"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87"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768" w:type="dxa"/>
            <w:shd w:val="clear" w:color="auto" w:fill="auto"/>
            <w:vAlign w:val="center"/>
          </w:tcPr>
          <w:p w:rsidR="00464CB8" w:rsidRPr="009715C6" w:rsidRDefault="00464CB8" w:rsidP="0057700F">
            <w:pPr>
              <w:keepNext/>
              <w:keepLines/>
              <w:spacing w:after="0"/>
              <w:jc w:val="center"/>
              <w:rPr>
                <w:rFonts w:ascii="Arial" w:hAnsi="Arial" w:cs="Arial"/>
                <w:sz w:val="18"/>
              </w:rPr>
            </w:pPr>
            <w:r w:rsidRPr="009715C6">
              <w:rPr>
                <w:rFonts w:ascii="Arial" w:hAnsi="Arial" w:cs="Arial"/>
                <w:sz w:val="18"/>
              </w:rPr>
              <w:t>-9</w:t>
            </w:r>
            <w:r w:rsidRPr="009715C6">
              <w:rPr>
                <w:rFonts w:ascii="Arial" w:hAnsi="Arial" w:cs="Arial" w:hint="eastAsia"/>
                <w:sz w:val="18"/>
                <w:lang w:eastAsia="ja-JP"/>
              </w:rPr>
              <w:t>9.8</w:t>
            </w:r>
            <w:r w:rsidRPr="009715C6">
              <w:rPr>
                <w:rFonts w:ascii="Arial" w:hAnsi="Arial" w:cs="Arial"/>
                <w:sz w:val="18"/>
              </w:rPr>
              <w:t xml:space="preserve"> </w:t>
            </w:r>
          </w:p>
        </w:tc>
        <w:tc>
          <w:tcPr>
            <w:tcW w:w="885" w:type="dxa"/>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r w:rsidRPr="009715C6">
              <w:rPr>
                <w:rFonts w:ascii="Arial" w:hAnsi="Arial" w:cs="Arial"/>
                <w:sz w:val="18"/>
              </w:rPr>
              <w:t>-9</w:t>
            </w:r>
            <w:r w:rsidRPr="009715C6">
              <w:rPr>
                <w:rFonts w:ascii="Arial" w:hAnsi="Arial" w:cs="Arial" w:hint="eastAsia"/>
                <w:sz w:val="18"/>
                <w:lang w:eastAsia="ja-JP"/>
              </w:rPr>
              <w:t>6.8</w:t>
            </w:r>
          </w:p>
        </w:tc>
        <w:tc>
          <w:tcPr>
            <w:tcW w:w="859" w:type="dxa"/>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r w:rsidRPr="009715C6">
              <w:rPr>
                <w:rFonts w:ascii="Arial" w:hAnsi="Arial" w:cs="Arial"/>
                <w:sz w:val="18"/>
              </w:rPr>
              <w:t>-9</w:t>
            </w:r>
            <w:r w:rsidRPr="009715C6">
              <w:rPr>
                <w:rFonts w:ascii="Arial" w:hAnsi="Arial" w:cs="Arial" w:hint="eastAsia"/>
                <w:sz w:val="18"/>
                <w:lang w:eastAsia="ja-JP"/>
              </w:rPr>
              <w:t>5</w:t>
            </w:r>
          </w:p>
        </w:tc>
        <w:tc>
          <w:tcPr>
            <w:tcW w:w="900" w:type="dxa"/>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r w:rsidRPr="009715C6">
              <w:rPr>
                <w:rFonts w:ascii="Arial" w:hAnsi="Arial" w:cs="Arial"/>
                <w:sz w:val="18"/>
              </w:rPr>
              <w:t>-9</w:t>
            </w:r>
            <w:r w:rsidRPr="009715C6">
              <w:rPr>
                <w:rFonts w:ascii="Arial" w:hAnsi="Arial" w:cs="Arial" w:hint="eastAsia"/>
                <w:sz w:val="18"/>
                <w:lang w:eastAsia="ja-JP"/>
              </w:rPr>
              <w:t>3.8</w:t>
            </w:r>
          </w:p>
        </w:tc>
        <w:tc>
          <w:tcPr>
            <w:tcW w:w="839" w:type="dxa"/>
            <w:vMerge w:val="restart"/>
            <w:shd w:val="clear" w:color="auto" w:fill="auto"/>
            <w:vAlign w:val="center"/>
          </w:tcPr>
          <w:p w:rsidR="00464CB8" w:rsidRPr="009715C6" w:rsidRDefault="00464CB8" w:rsidP="0057700F">
            <w:pPr>
              <w:keepNext/>
              <w:keepLines/>
              <w:spacing w:after="0"/>
              <w:jc w:val="center"/>
              <w:rPr>
                <w:rFonts w:ascii="Arial" w:hAnsi="Arial" w:cs="Arial"/>
                <w:sz w:val="18"/>
              </w:rPr>
            </w:pPr>
            <w:r w:rsidRPr="009715C6">
              <w:rPr>
                <w:rFonts w:ascii="Arial" w:hAnsi="Arial" w:cs="Arial"/>
                <w:sz w:val="18"/>
              </w:rPr>
              <w:t>FDD</w:t>
            </w:r>
          </w:p>
        </w:tc>
      </w:tr>
      <w:tr w:rsidR="00464CB8" w:rsidRPr="009715C6" w:rsidTr="0057700F">
        <w:trPr>
          <w:trHeight w:val="191"/>
        </w:trPr>
        <w:tc>
          <w:tcPr>
            <w:tcW w:w="2268" w:type="dxa"/>
            <w:vMerge/>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51" w:type="dxa"/>
            <w:vMerge w:val="restart"/>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r w:rsidRPr="009715C6">
              <w:rPr>
                <w:rFonts w:ascii="Arial" w:hAnsi="Arial" w:cs="Arial" w:hint="eastAsia"/>
                <w:sz w:val="18"/>
                <w:lang w:eastAsia="ja-JP"/>
              </w:rPr>
              <w:t>3</w:t>
            </w:r>
          </w:p>
        </w:tc>
        <w:tc>
          <w:tcPr>
            <w:tcW w:w="992"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87"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768" w:type="dxa"/>
            <w:shd w:val="clear" w:color="auto" w:fill="auto"/>
          </w:tcPr>
          <w:p w:rsidR="00464CB8" w:rsidRPr="009715C6" w:rsidRDefault="00464CB8" w:rsidP="0057700F">
            <w:pPr>
              <w:keepNext/>
              <w:keepLines/>
              <w:spacing w:after="0"/>
              <w:jc w:val="center"/>
              <w:rPr>
                <w:rFonts w:ascii="Arial" w:hAnsi="Arial" w:cs="Arial"/>
                <w:sz w:val="18"/>
              </w:rPr>
            </w:pPr>
            <w:r w:rsidRPr="009715C6">
              <w:rPr>
                <w:rFonts w:ascii="Arial" w:hAnsi="Arial"/>
                <w:sz w:val="18"/>
              </w:rPr>
              <w:t>-96.8</w:t>
            </w:r>
          </w:p>
        </w:tc>
        <w:tc>
          <w:tcPr>
            <w:tcW w:w="885" w:type="dxa"/>
            <w:shd w:val="clear" w:color="auto" w:fill="auto"/>
          </w:tcPr>
          <w:p w:rsidR="00464CB8" w:rsidRPr="009715C6" w:rsidRDefault="00464CB8" w:rsidP="0057700F">
            <w:pPr>
              <w:keepNext/>
              <w:keepLines/>
              <w:spacing w:after="0"/>
              <w:jc w:val="center"/>
              <w:rPr>
                <w:rFonts w:ascii="Arial" w:hAnsi="Arial" w:cs="Arial"/>
                <w:sz w:val="18"/>
              </w:rPr>
            </w:pPr>
            <w:r w:rsidRPr="009715C6">
              <w:rPr>
                <w:rFonts w:ascii="Arial" w:hAnsi="Arial"/>
                <w:sz w:val="18"/>
              </w:rPr>
              <w:t>-93.8</w:t>
            </w:r>
          </w:p>
        </w:tc>
        <w:tc>
          <w:tcPr>
            <w:tcW w:w="859" w:type="dxa"/>
            <w:shd w:val="clear" w:color="auto" w:fill="auto"/>
          </w:tcPr>
          <w:p w:rsidR="00464CB8" w:rsidRPr="009715C6" w:rsidRDefault="00464CB8" w:rsidP="0057700F">
            <w:pPr>
              <w:keepNext/>
              <w:keepLines/>
              <w:spacing w:after="0"/>
              <w:jc w:val="center"/>
              <w:rPr>
                <w:rFonts w:ascii="Arial" w:hAnsi="Arial" w:cs="Arial"/>
                <w:sz w:val="18"/>
              </w:rPr>
            </w:pPr>
            <w:r w:rsidRPr="009715C6">
              <w:rPr>
                <w:rFonts w:ascii="Arial" w:hAnsi="Arial"/>
                <w:sz w:val="18"/>
              </w:rPr>
              <w:t>-92</w:t>
            </w:r>
          </w:p>
        </w:tc>
        <w:tc>
          <w:tcPr>
            <w:tcW w:w="900" w:type="dxa"/>
            <w:shd w:val="clear" w:color="auto" w:fill="auto"/>
          </w:tcPr>
          <w:p w:rsidR="00464CB8" w:rsidRPr="009715C6" w:rsidRDefault="00464CB8" w:rsidP="0057700F">
            <w:pPr>
              <w:keepNext/>
              <w:keepLines/>
              <w:spacing w:after="0"/>
              <w:jc w:val="center"/>
              <w:rPr>
                <w:rFonts w:ascii="Arial" w:hAnsi="Arial" w:cs="Arial"/>
                <w:sz w:val="18"/>
              </w:rPr>
            </w:pPr>
            <w:r w:rsidRPr="009715C6">
              <w:rPr>
                <w:rFonts w:ascii="Arial" w:hAnsi="Arial"/>
                <w:sz w:val="18"/>
              </w:rPr>
              <w:t>-90.8</w:t>
            </w:r>
          </w:p>
        </w:tc>
        <w:tc>
          <w:tcPr>
            <w:tcW w:w="839" w:type="dxa"/>
            <w:vMerge/>
            <w:shd w:val="clear" w:color="auto" w:fill="auto"/>
            <w:vAlign w:val="center"/>
          </w:tcPr>
          <w:p w:rsidR="00464CB8" w:rsidRPr="009715C6" w:rsidRDefault="00464CB8" w:rsidP="0057700F">
            <w:pPr>
              <w:keepNext/>
              <w:keepLines/>
              <w:spacing w:after="0"/>
              <w:jc w:val="center"/>
              <w:rPr>
                <w:rFonts w:ascii="Arial" w:hAnsi="Arial" w:cs="Arial"/>
                <w:sz w:val="18"/>
              </w:rPr>
            </w:pPr>
          </w:p>
        </w:tc>
      </w:tr>
      <w:tr w:rsidR="00464CB8" w:rsidRPr="009715C6" w:rsidTr="0057700F">
        <w:trPr>
          <w:trHeight w:val="191"/>
        </w:trPr>
        <w:tc>
          <w:tcPr>
            <w:tcW w:w="2268" w:type="dxa"/>
            <w:vMerge/>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51" w:type="dxa"/>
            <w:vMerge/>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p>
        </w:tc>
        <w:tc>
          <w:tcPr>
            <w:tcW w:w="992"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87"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768" w:type="dxa"/>
            <w:shd w:val="clear" w:color="auto" w:fill="auto"/>
          </w:tcPr>
          <w:p w:rsidR="00464CB8" w:rsidRPr="009715C6" w:rsidRDefault="00464CB8" w:rsidP="0057700F">
            <w:pPr>
              <w:keepNext/>
              <w:keepLines/>
              <w:spacing w:after="0"/>
              <w:jc w:val="center"/>
              <w:rPr>
                <w:rFonts w:ascii="Arial" w:hAnsi="Arial"/>
                <w:sz w:val="18"/>
              </w:rPr>
            </w:pPr>
            <w:r>
              <w:rPr>
                <w:rFonts w:ascii="Arial" w:hAnsi="Arial"/>
                <w:sz w:val="18"/>
              </w:rPr>
              <w:t>[-99.5]</w:t>
            </w:r>
            <w:r w:rsidRPr="00D951CF">
              <w:rPr>
                <w:rFonts w:ascii="Arial" w:hAnsi="Arial"/>
                <w:sz w:val="18"/>
                <w:vertAlign w:val="superscript"/>
              </w:rPr>
              <w:t>20</w:t>
            </w:r>
          </w:p>
        </w:tc>
        <w:tc>
          <w:tcPr>
            <w:tcW w:w="885" w:type="dxa"/>
            <w:shd w:val="clear" w:color="auto" w:fill="auto"/>
          </w:tcPr>
          <w:p w:rsidR="00464CB8" w:rsidRPr="009715C6" w:rsidRDefault="00464CB8" w:rsidP="0057700F">
            <w:pPr>
              <w:keepNext/>
              <w:keepLines/>
              <w:spacing w:after="0"/>
              <w:jc w:val="center"/>
              <w:rPr>
                <w:rFonts w:ascii="Arial" w:hAnsi="Arial"/>
                <w:sz w:val="18"/>
              </w:rPr>
            </w:pPr>
            <w:r>
              <w:rPr>
                <w:rFonts w:ascii="Arial" w:hAnsi="Arial"/>
                <w:sz w:val="18"/>
              </w:rPr>
              <w:t>[-96.5]</w:t>
            </w:r>
            <w:r w:rsidRPr="001F6E72">
              <w:rPr>
                <w:rFonts w:ascii="Arial" w:hAnsi="Arial"/>
                <w:sz w:val="18"/>
                <w:vertAlign w:val="superscript"/>
              </w:rPr>
              <w:t>20</w:t>
            </w:r>
          </w:p>
        </w:tc>
        <w:tc>
          <w:tcPr>
            <w:tcW w:w="859" w:type="dxa"/>
            <w:shd w:val="clear" w:color="auto" w:fill="auto"/>
          </w:tcPr>
          <w:p w:rsidR="00464CB8" w:rsidRPr="009715C6" w:rsidRDefault="00464CB8" w:rsidP="0057700F">
            <w:pPr>
              <w:keepNext/>
              <w:keepLines/>
              <w:spacing w:after="0"/>
              <w:jc w:val="center"/>
              <w:rPr>
                <w:rFonts w:ascii="Arial" w:hAnsi="Arial"/>
                <w:sz w:val="18"/>
              </w:rPr>
            </w:pPr>
            <w:r>
              <w:rPr>
                <w:rFonts w:ascii="Arial" w:hAnsi="Arial"/>
                <w:sz w:val="18"/>
              </w:rPr>
              <w:t>[-94.7]</w:t>
            </w:r>
            <w:r w:rsidRPr="001F6E72">
              <w:rPr>
                <w:rFonts w:ascii="Arial" w:hAnsi="Arial"/>
                <w:sz w:val="18"/>
                <w:vertAlign w:val="superscript"/>
              </w:rPr>
              <w:t>20</w:t>
            </w:r>
          </w:p>
        </w:tc>
        <w:tc>
          <w:tcPr>
            <w:tcW w:w="900" w:type="dxa"/>
            <w:shd w:val="clear" w:color="auto" w:fill="auto"/>
          </w:tcPr>
          <w:p w:rsidR="00464CB8" w:rsidRPr="009715C6" w:rsidRDefault="00464CB8" w:rsidP="0057700F">
            <w:pPr>
              <w:keepNext/>
              <w:keepLines/>
              <w:spacing w:after="0"/>
              <w:jc w:val="center"/>
              <w:rPr>
                <w:rFonts w:ascii="Arial" w:hAnsi="Arial"/>
                <w:sz w:val="18"/>
              </w:rPr>
            </w:pPr>
            <w:r>
              <w:rPr>
                <w:rFonts w:ascii="Arial" w:hAnsi="Arial"/>
                <w:sz w:val="18"/>
              </w:rPr>
              <w:t>[-93.5]</w:t>
            </w:r>
            <w:r w:rsidRPr="001F6E72">
              <w:rPr>
                <w:rFonts w:ascii="Arial" w:hAnsi="Arial"/>
                <w:sz w:val="18"/>
                <w:vertAlign w:val="superscript"/>
              </w:rPr>
              <w:t>20</w:t>
            </w:r>
          </w:p>
        </w:tc>
        <w:tc>
          <w:tcPr>
            <w:tcW w:w="839" w:type="dxa"/>
            <w:vMerge/>
            <w:shd w:val="clear" w:color="auto" w:fill="auto"/>
            <w:vAlign w:val="center"/>
          </w:tcPr>
          <w:p w:rsidR="00464CB8" w:rsidRPr="009715C6" w:rsidRDefault="00464CB8" w:rsidP="0057700F">
            <w:pPr>
              <w:keepNext/>
              <w:keepLines/>
              <w:spacing w:after="0"/>
              <w:jc w:val="center"/>
              <w:rPr>
                <w:rFonts w:ascii="Arial" w:hAnsi="Arial" w:cs="Arial"/>
                <w:sz w:val="18"/>
              </w:rPr>
            </w:pPr>
          </w:p>
        </w:tc>
      </w:tr>
      <w:tr w:rsidR="00464CB8" w:rsidRPr="009715C6" w:rsidTr="0057700F">
        <w:trPr>
          <w:trHeight w:val="191"/>
        </w:trPr>
        <w:tc>
          <w:tcPr>
            <w:tcW w:w="2268" w:type="dxa"/>
            <w:vMerge/>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51" w:type="dxa"/>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r w:rsidRPr="009715C6">
              <w:rPr>
                <w:rFonts w:ascii="Arial" w:hAnsi="Arial" w:cs="Arial" w:hint="eastAsia"/>
                <w:sz w:val="18"/>
                <w:lang w:eastAsia="ja-JP"/>
              </w:rPr>
              <w:t>19</w:t>
            </w:r>
          </w:p>
        </w:tc>
        <w:tc>
          <w:tcPr>
            <w:tcW w:w="992"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87"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768" w:type="dxa"/>
            <w:shd w:val="clear" w:color="auto" w:fill="auto"/>
            <w:vAlign w:val="center"/>
          </w:tcPr>
          <w:p w:rsidR="00464CB8" w:rsidRPr="009715C6" w:rsidRDefault="00464CB8" w:rsidP="0057700F">
            <w:pPr>
              <w:keepNext/>
              <w:keepLines/>
              <w:spacing w:after="0"/>
              <w:jc w:val="center"/>
              <w:rPr>
                <w:rFonts w:ascii="Arial" w:hAnsi="Arial"/>
                <w:sz w:val="18"/>
              </w:rPr>
            </w:pPr>
            <w:r w:rsidRPr="009715C6">
              <w:rPr>
                <w:rFonts w:ascii="Arial" w:hAnsi="Arial" w:cs="Arial"/>
                <w:sz w:val="18"/>
              </w:rPr>
              <w:t>-</w:t>
            </w:r>
            <w:r w:rsidRPr="009715C6">
              <w:rPr>
                <w:rFonts w:ascii="Arial" w:hAnsi="Arial" w:cs="Arial" w:hint="eastAsia"/>
                <w:sz w:val="18"/>
                <w:lang w:eastAsia="ja-JP"/>
              </w:rPr>
              <w:t>100</w:t>
            </w:r>
          </w:p>
        </w:tc>
        <w:tc>
          <w:tcPr>
            <w:tcW w:w="885" w:type="dxa"/>
            <w:shd w:val="clear" w:color="auto" w:fill="auto"/>
            <w:vAlign w:val="center"/>
          </w:tcPr>
          <w:p w:rsidR="00464CB8" w:rsidRPr="009715C6" w:rsidRDefault="00464CB8" w:rsidP="0057700F">
            <w:pPr>
              <w:keepNext/>
              <w:keepLines/>
              <w:spacing w:after="0"/>
              <w:jc w:val="center"/>
              <w:rPr>
                <w:rFonts w:ascii="Arial" w:hAnsi="Arial"/>
                <w:sz w:val="18"/>
              </w:rPr>
            </w:pPr>
            <w:r w:rsidRPr="009715C6">
              <w:rPr>
                <w:rFonts w:ascii="Arial" w:hAnsi="Arial" w:cs="Arial"/>
                <w:sz w:val="18"/>
              </w:rPr>
              <w:t>-9</w:t>
            </w:r>
            <w:r w:rsidRPr="009715C6">
              <w:rPr>
                <w:rFonts w:ascii="Arial" w:hAnsi="Arial" w:cs="Arial" w:hint="eastAsia"/>
                <w:sz w:val="18"/>
                <w:lang w:eastAsia="ja-JP"/>
              </w:rPr>
              <w:t>7</w:t>
            </w:r>
          </w:p>
        </w:tc>
        <w:tc>
          <w:tcPr>
            <w:tcW w:w="859" w:type="dxa"/>
            <w:shd w:val="clear" w:color="auto" w:fill="auto"/>
            <w:vAlign w:val="center"/>
          </w:tcPr>
          <w:p w:rsidR="00464CB8" w:rsidRPr="009715C6" w:rsidRDefault="00464CB8" w:rsidP="0057700F">
            <w:pPr>
              <w:keepNext/>
              <w:keepLines/>
              <w:spacing w:after="0"/>
              <w:jc w:val="center"/>
              <w:rPr>
                <w:rFonts w:ascii="Arial" w:hAnsi="Arial"/>
                <w:sz w:val="18"/>
              </w:rPr>
            </w:pPr>
            <w:r w:rsidRPr="009715C6">
              <w:rPr>
                <w:rFonts w:ascii="Arial" w:hAnsi="Arial" w:cs="Arial"/>
                <w:sz w:val="18"/>
              </w:rPr>
              <w:t>-95</w:t>
            </w:r>
            <w:r w:rsidRPr="009715C6">
              <w:rPr>
                <w:rFonts w:ascii="Arial" w:hAnsi="Arial" w:cs="Arial" w:hint="eastAsia"/>
                <w:sz w:val="18"/>
                <w:lang w:eastAsia="ja-JP"/>
              </w:rPr>
              <w:t>.2</w:t>
            </w:r>
          </w:p>
        </w:tc>
        <w:tc>
          <w:tcPr>
            <w:tcW w:w="900" w:type="dxa"/>
            <w:shd w:val="clear" w:color="auto" w:fill="auto"/>
          </w:tcPr>
          <w:p w:rsidR="00464CB8" w:rsidRPr="009715C6" w:rsidRDefault="00464CB8" w:rsidP="0057700F">
            <w:pPr>
              <w:keepNext/>
              <w:keepLines/>
              <w:spacing w:after="0"/>
              <w:jc w:val="center"/>
              <w:rPr>
                <w:rFonts w:ascii="Arial" w:hAnsi="Arial"/>
                <w:sz w:val="18"/>
              </w:rPr>
            </w:pPr>
          </w:p>
        </w:tc>
        <w:tc>
          <w:tcPr>
            <w:tcW w:w="839" w:type="dxa"/>
            <w:vMerge/>
            <w:shd w:val="clear" w:color="auto" w:fill="auto"/>
            <w:vAlign w:val="center"/>
          </w:tcPr>
          <w:p w:rsidR="00464CB8" w:rsidRPr="009715C6" w:rsidRDefault="00464CB8" w:rsidP="0057700F">
            <w:pPr>
              <w:keepNext/>
              <w:keepLines/>
              <w:spacing w:after="0"/>
              <w:jc w:val="center"/>
              <w:rPr>
                <w:rFonts w:ascii="Arial" w:hAnsi="Arial" w:cs="Arial"/>
                <w:sz w:val="18"/>
              </w:rPr>
            </w:pPr>
          </w:p>
        </w:tc>
      </w:tr>
      <w:tr w:rsidR="00464CB8" w:rsidRPr="009715C6" w:rsidTr="0057700F">
        <w:trPr>
          <w:trHeight w:val="191"/>
        </w:trPr>
        <w:tc>
          <w:tcPr>
            <w:tcW w:w="2268" w:type="dxa"/>
            <w:vMerge/>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51" w:type="dxa"/>
            <w:shd w:val="clear" w:color="auto" w:fill="auto"/>
            <w:vAlign w:val="center"/>
          </w:tcPr>
          <w:p w:rsidR="00464CB8" w:rsidRPr="009715C6" w:rsidRDefault="00464CB8" w:rsidP="0057700F">
            <w:pPr>
              <w:keepNext/>
              <w:keepLines/>
              <w:spacing w:after="0"/>
              <w:jc w:val="center"/>
              <w:rPr>
                <w:rFonts w:ascii="Arial" w:hAnsi="Arial" w:cs="Arial"/>
                <w:sz w:val="18"/>
              </w:rPr>
            </w:pPr>
            <w:r w:rsidRPr="009715C6">
              <w:rPr>
                <w:rFonts w:ascii="Arial" w:hAnsi="Arial" w:cs="Arial" w:hint="eastAsia"/>
                <w:sz w:val="18"/>
                <w:lang w:eastAsia="ja-JP"/>
              </w:rPr>
              <w:t>4</w:t>
            </w:r>
            <w:r w:rsidRPr="009715C6">
              <w:rPr>
                <w:rFonts w:ascii="Arial" w:hAnsi="Arial" w:cs="Arial"/>
                <w:sz w:val="18"/>
              </w:rPr>
              <w:t>2</w:t>
            </w:r>
          </w:p>
        </w:tc>
        <w:tc>
          <w:tcPr>
            <w:tcW w:w="992"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87"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768" w:type="dxa"/>
            <w:shd w:val="clear" w:color="auto" w:fill="auto"/>
          </w:tcPr>
          <w:p w:rsidR="00464CB8" w:rsidRPr="009715C6" w:rsidRDefault="00464CB8" w:rsidP="0057700F">
            <w:pPr>
              <w:keepNext/>
              <w:keepLines/>
              <w:spacing w:after="0"/>
              <w:jc w:val="center"/>
              <w:rPr>
                <w:rFonts w:ascii="Arial" w:hAnsi="Arial" w:cs="Arial"/>
                <w:sz w:val="18"/>
              </w:rPr>
            </w:pPr>
            <w:r w:rsidRPr="009715C6">
              <w:rPr>
                <w:rFonts w:ascii="Arial" w:hAnsi="Arial" w:cs="Arial" w:hint="eastAsia"/>
                <w:sz w:val="18"/>
                <w:lang w:eastAsia="ja-JP"/>
              </w:rPr>
              <w:t>-71.7</w:t>
            </w:r>
          </w:p>
        </w:tc>
        <w:tc>
          <w:tcPr>
            <w:tcW w:w="885" w:type="dxa"/>
            <w:shd w:val="clear" w:color="auto" w:fill="auto"/>
          </w:tcPr>
          <w:p w:rsidR="00464CB8" w:rsidRPr="009715C6" w:rsidRDefault="00464CB8" w:rsidP="0057700F">
            <w:pPr>
              <w:keepNext/>
              <w:keepLines/>
              <w:spacing w:after="0"/>
              <w:jc w:val="center"/>
              <w:rPr>
                <w:rFonts w:ascii="Arial" w:hAnsi="Arial" w:cs="Arial"/>
                <w:sz w:val="18"/>
              </w:rPr>
            </w:pPr>
            <w:r w:rsidRPr="009715C6">
              <w:rPr>
                <w:rFonts w:ascii="Arial" w:hAnsi="Arial" w:cs="Arial" w:hint="eastAsia"/>
                <w:sz w:val="18"/>
                <w:lang w:eastAsia="ja-JP"/>
              </w:rPr>
              <w:t>-71.7</w:t>
            </w:r>
          </w:p>
        </w:tc>
        <w:tc>
          <w:tcPr>
            <w:tcW w:w="859" w:type="dxa"/>
            <w:shd w:val="clear" w:color="auto" w:fill="auto"/>
          </w:tcPr>
          <w:p w:rsidR="00464CB8" w:rsidRPr="009715C6" w:rsidRDefault="00464CB8" w:rsidP="0057700F">
            <w:pPr>
              <w:keepNext/>
              <w:keepLines/>
              <w:spacing w:after="0"/>
              <w:jc w:val="center"/>
              <w:rPr>
                <w:rFonts w:ascii="Arial" w:hAnsi="Arial" w:cs="Arial"/>
                <w:sz w:val="18"/>
              </w:rPr>
            </w:pPr>
            <w:r w:rsidRPr="009715C6">
              <w:rPr>
                <w:rFonts w:ascii="Arial" w:hAnsi="Arial" w:cs="Arial" w:hint="eastAsia"/>
                <w:sz w:val="18"/>
                <w:lang w:eastAsia="ja-JP"/>
              </w:rPr>
              <w:t>-71.7</w:t>
            </w:r>
          </w:p>
        </w:tc>
        <w:tc>
          <w:tcPr>
            <w:tcW w:w="900" w:type="dxa"/>
            <w:shd w:val="clear" w:color="auto" w:fill="auto"/>
          </w:tcPr>
          <w:p w:rsidR="00464CB8" w:rsidRPr="009715C6" w:rsidRDefault="00464CB8" w:rsidP="0057700F">
            <w:pPr>
              <w:keepNext/>
              <w:keepLines/>
              <w:spacing w:after="0"/>
              <w:jc w:val="center"/>
              <w:rPr>
                <w:rFonts w:ascii="Arial" w:hAnsi="Arial" w:cs="Arial"/>
                <w:sz w:val="18"/>
              </w:rPr>
            </w:pPr>
            <w:r w:rsidRPr="009715C6">
              <w:rPr>
                <w:rFonts w:ascii="Arial" w:hAnsi="Arial" w:cs="Arial" w:hint="eastAsia"/>
                <w:sz w:val="18"/>
                <w:lang w:eastAsia="ja-JP"/>
              </w:rPr>
              <w:t>-71.7</w:t>
            </w:r>
          </w:p>
        </w:tc>
        <w:tc>
          <w:tcPr>
            <w:tcW w:w="839" w:type="dxa"/>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r w:rsidRPr="009715C6">
              <w:rPr>
                <w:rFonts w:ascii="Arial" w:hAnsi="Arial" w:cs="Arial" w:hint="eastAsia"/>
                <w:sz w:val="18"/>
                <w:lang w:eastAsia="ja-JP"/>
              </w:rPr>
              <w:t>TDD</w:t>
            </w:r>
          </w:p>
        </w:tc>
      </w:tr>
      <w:tr w:rsidR="00464CB8" w:rsidRPr="009715C6" w:rsidTr="0057700F">
        <w:trPr>
          <w:trHeight w:val="191"/>
        </w:trPr>
        <w:tc>
          <w:tcPr>
            <w:tcW w:w="2268" w:type="dxa"/>
            <w:vMerge w:val="restart"/>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r w:rsidRPr="009715C6">
              <w:rPr>
                <w:rFonts w:ascii="Arial" w:hAnsi="Arial" w:cs="Arial"/>
                <w:sz w:val="18"/>
              </w:rPr>
              <w:t>CA_</w:t>
            </w:r>
            <w:r w:rsidRPr="009715C6">
              <w:rPr>
                <w:rFonts w:ascii="Arial" w:hAnsi="Arial" w:cs="Arial" w:hint="eastAsia"/>
                <w:sz w:val="18"/>
                <w:lang w:eastAsia="ja-JP"/>
              </w:rPr>
              <w:t>1</w:t>
            </w:r>
            <w:r w:rsidRPr="009715C6">
              <w:rPr>
                <w:rFonts w:ascii="Arial" w:hAnsi="Arial" w:cs="Arial"/>
                <w:sz w:val="18"/>
              </w:rPr>
              <w:t>A-</w:t>
            </w:r>
            <w:r w:rsidRPr="009715C6">
              <w:rPr>
                <w:rFonts w:ascii="Arial" w:hAnsi="Arial" w:cs="Arial" w:hint="eastAsia"/>
                <w:sz w:val="18"/>
                <w:lang w:eastAsia="ja-JP"/>
              </w:rPr>
              <w:t>3</w:t>
            </w:r>
            <w:r w:rsidRPr="009715C6">
              <w:rPr>
                <w:rFonts w:ascii="Arial" w:hAnsi="Arial" w:cs="Arial"/>
                <w:sz w:val="18"/>
              </w:rPr>
              <w:t>A-</w:t>
            </w:r>
            <w:r w:rsidRPr="009715C6">
              <w:rPr>
                <w:rFonts w:ascii="Arial" w:hAnsi="Arial" w:cs="Arial" w:hint="eastAsia"/>
                <w:sz w:val="18"/>
                <w:lang w:eastAsia="ja-JP"/>
              </w:rPr>
              <w:t>19A-4</w:t>
            </w:r>
            <w:r w:rsidRPr="009715C6">
              <w:rPr>
                <w:rFonts w:ascii="Arial" w:hAnsi="Arial" w:cs="Arial"/>
                <w:sz w:val="18"/>
              </w:rPr>
              <w:t>2</w:t>
            </w:r>
            <w:r w:rsidRPr="009715C6">
              <w:rPr>
                <w:rFonts w:ascii="Arial" w:hAnsi="Arial" w:cs="Arial" w:hint="eastAsia"/>
                <w:sz w:val="18"/>
                <w:lang w:eastAsia="ja-JP"/>
              </w:rPr>
              <w:t>A</w:t>
            </w:r>
            <w:r w:rsidRPr="009715C6">
              <w:rPr>
                <w:rFonts w:ascii="Arial" w:hAnsi="Arial" w:cs="Arial" w:hint="eastAsia"/>
                <w:sz w:val="18"/>
                <w:vertAlign w:val="superscript"/>
                <w:lang w:eastAsia="ja-JP"/>
              </w:rPr>
              <w:t>11</w:t>
            </w:r>
          </w:p>
        </w:tc>
        <w:tc>
          <w:tcPr>
            <w:tcW w:w="851" w:type="dxa"/>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r w:rsidRPr="009715C6">
              <w:rPr>
                <w:rFonts w:ascii="Arial" w:hAnsi="Arial" w:cs="Arial" w:hint="eastAsia"/>
                <w:sz w:val="18"/>
                <w:lang w:eastAsia="ja-JP"/>
              </w:rPr>
              <w:t>1</w:t>
            </w:r>
          </w:p>
        </w:tc>
        <w:tc>
          <w:tcPr>
            <w:tcW w:w="992"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87"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768" w:type="dxa"/>
            <w:shd w:val="clear" w:color="auto" w:fill="auto"/>
            <w:vAlign w:val="center"/>
          </w:tcPr>
          <w:p w:rsidR="00464CB8" w:rsidRPr="009715C6" w:rsidRDefault="00464CB8" w:rsidP="0057700F">
            <w:pPr>
              <w:keepNext/>
              <w:keepLines/>
              <w:spacing w:after="0"/>
              <w:jc w:val="center"/>
              <w:rPr>
                <w:rFonts w:ascii="Arial" w:hAnsi="Arial" w:cs="Arial"/>
                <w:sz w:val="18"/>
              </w:rPr>
            </w:pPr>
            <w:r w:rsidRPr="009715C6">
              <w:rPr>
                <w:rFonts w:ascii="Arial" w:hAnsi="Arial" w:cs="Arial"/>
                <w:sz w:val="18"/>
              </w:rPr>
              <w:t>-9</w:t>
            </w:r>
            <w:r w:rsidRPr="009715C6">
              <w:rPr>
                <w:rFonts w:ascii="Arial" w:hAnsi="Arial" w:cs="Arial" w:hint="eastAsia"/>
                <w:sz w:val="18"/>
                <w:lang w:eastAsia="ja-JP"/>
              </w:rPr>
              <w:t>9.8</w:t>
            </w:r>
            <w:r w:rsidRPr="009715C6">
              <w:rPr>
                <w:rFonts w:ascii="Arial" w:hAnsi="Arial" w:cs="Arial"/>
                <w:sz w:val="18"/>
              </w:rPr>
              <w:t xml:space="preserve"> </w:t>
            </w:r>
          </w:p>
        </w:tc>
        <w:tc>
          <w:tcPr>
            <w:tcW w:w="885" w:type="dxa"/>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r w:rsidRPr="009715C6">
              <w:rPr>
                <w:rFonts w:ascii="Arial" w:hAnsi="Arial" w:cs="Arial"/>
                <w:sz w:val="18"/>
              </w:rPr>
              <w:t>-9</w:t>
            </w:r>
            <w:r w:rsidRPr="009715C6">
              <w:rPr>
                <w:rFonts w:ascii="Arial" w:hAnsi="Arial" w:cs="Arial" w:hint="eastAsia"/>
                <w:sz w:val="18"/>
                <w:lang w:eastAsia="ja-JP"/>
              </w:rPr>
              <w:t>6.8</w:t>
            </w:r>
          </w:p>
        </w:tc>
        <w:tc>
          <w:tcPr>
            <w:tcW w:w="859" w:type="dxa"/>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r w:rsidRPr="009715C6">
              <w:rPr>
                <w:rFonts w:ascii="Arial" w:hAnsi="Arial" w:cs="Arial"/>
                <w:sz w:val="18"/>
              </w:rPr>
              <w:t>-9</w:t>
            </w:r>
            <w:r w:rsidRPr="009715C6">
              <w:rPr>
                <w:rFonts w:ascii="Arial" w:hAnsi="Arial" w:cs="Arial" w:hint="eastAsia"/>
                <w:sz w:val="18"/>
                <w:lang w:eastAsia="ja-JP"/>
              </w:rPr>
              <w:t>5</w:t>
            </w:r>
          </w:p>
        </w:tc>
        <w:tc>
          <w:tcPr>
            <w:tcW w:w="900" w:type="dxa"/>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r w:rsidRPr="009715C6">
              <w:rPr>
                <w:rFonts w:ascii="Arial" w:hAnsi="Arial" w:cs="Arial"/>
                <w:sz w:val="18"/>
              </w:rPr>
              <w:t>-9</w:t>
            </w:r>
            <w:r w:rsidRPr="009715C6">
              <w:rPr>
                <w:rFonts w:ascii="Arial" w:hAnsi="Arial" w:cs="Arial" w:hint="eastAsia"/>
                <w:sz w:val="18"/>
                <w:lang w:eastAsia="ja-JP"/>
              </w:rPr>
              <w:t>3.8</w:t>
            </w:r>
          </w:p>
        </w:tc>
        <w:tc>
          <w:tcPr>
            <w:tcW w:w="839" w:type="dxa"/>
            <w:vMerge w:val="restart"/>
            <w:shd w:val="clear" w:color="auto" w:fill="auto"/>
            <w:vAlign w:val="center"/>
          </w:tcPr>
          <w:p w:rsidR="00464CB8" w:rsidRPr="009715C6" w:rsidRDefault="00464CB8" w:rsidP="0057700F">
            <w:pPr>
              <w:keepNext/>
              <w:keepLines/>
              <w:spacing w:after="0"/>
              <w:jc w:val="center"/>
              <w:rPr>
                <w:rFonts w:ascii="Arial" w:hAnsi="Arial" w:cs="Arial"/>
                <w:sz w:val="18"/>
              </w:rPr>
            </w:pPr>
            <w:r w:rsidRPr="009715C6">
              <w:rPr>
                <w:rFonts w:ascii="Arial" w:hAnsi="Arial" w:cs="Arial"/>
                <w:sz w:val="18"/>
              </w:rPr>
              <w:t>FDD</w:t>
            </w:r>
          </w:p>
        </w:tc>
      </w:tr>
      <w:tr w:rsidR="00464CB8" w:rsidRPr="009715C6" w:rsidTr="0057700F">
        <w:trPr>
          <w:trHeight w:val="191"/>
        </w:trPr>
        <w:tc>
          <w:tcPr>
            <w:tcW w:w="2268" w:type="dxa"/>
            <w:vMerge/>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51" w:type="dxa"/>
            <w:vMerge w:val="restart"/>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r w:rsidRPr="009715C6">
              <w:rPr>
                <w:rFonts w:ascii="Arial" w:hAnsi="Arial" w:cs="Arial" w:hint="eastAsia"/>
                <w:sz w:val="18"/>
                <w:lang w:eastAsia="ja-JP"/>
              </w:rPr>
              <w:t>3</w:t>
            </w:r>
          </w:p>
        </w:tc>
        <w:tc>
          <w:tcPr>
            <w:tcW w:w="992"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87"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768" w:type="dxa"/>
            <w:shd w:val="clear" w:color="auto" w:fill="auto"/>
          </w:tcPr>
          <w:p w:rsidR="00464CB8" w:rsidRPr="009715C6" w:rsidRDefault="00464CB8" w:rsidP="0057700F">
            <w:pPr>
              <w:keepNext/>
              <w:keepLines/>
              <w:spacing w:after="0"/>
              <w:jc w:val="center"/>
              <w:rPr>
                <w:rFonts w:ascii="Arial" w:hAnsi="Arial" w:cs="Arial"/>
                <w:sz w:val="18"/>
              </w:rPr>
            </w:pPr>
            <w:r w:rsidRPr="009715C6">
              <w:rPr>
                <w:rFonts w:ascii="Arial" w:hAnsi="Arial"/>
                <w:sz w:val="18"/>
              </w:rPr>
              <w:t>-96.8</w:t>
            </w:r>
          </w:p>
        </w:tc>
        <w:tc>
          <w:tcPr>
            <w:tcW w:w="885" w:type="dxa"/>
            <w:shd w:val="clear" w:color="auto" w:fill="auto"/>
          </w:tcPr>
          <w:p w:rsidR="00464CB8" w:rsidRPr="009715C6" w:rsidRDefault="00464CB8" w:rsidP="0057700F">
            <w:pPr>
              <w:keepNext/>
              <w:keepLines/>
              <w:spacing w:after="0"/>
              <w:jc w:val="center"/>
              <w:rPr>
                <w:rFonts w:ascii="Arial" w:hAnsi="Arial" w:cs="Arial"/>
                <w:sz w:val="18"/>
              </w:rPr>
            </w:pPr>
            <w:r w:rsidRPr="009715C6">
              <w:rPr>
                <w:rFonts w:ascii="Arial" w:hAnsi="Arial"/>
                <w:sz w:val="18"/>
              </w:rPr>
              <w:t>-93.8</w:t>
            </w:r>
          </w:p>
        </w:tc>
        <w:tc>
          <w:tcPr>
            <w:tcW w:w="859" w:type="dxa"/>
            <w:shd w:val="clear" w:color="auto" w:fill="auto"/>
          </w:tcPr>
          <w:p w:rsidR="00464CB8" w:rsidRPr="009715C6" w:rsidRDefault="00464CB8" w:rsidP="0057700F">
            <w:pPr>
              <w:keepNext/>
              <w:keepLines/>
              <w:spacing w:after="0"/>
              <w:jc w:val="center"/>
              <w:rPr>
                <w:rFonts w:ascii="Arial" w:hAnsi="Arial" w:cs="Arial"/>
                <w:sz w:val="18"/>
              </w:rPr>
            </w:pPr>
            <w:r w:rsidRPr="009715C6">
              <w:rPr>
                <w:rFonts w:ascii="Arial" w:hAnsi="Arial"/>
                <w:sz w:val="18"/>
              </w:rPr>
              <w:t>-92</w:t>
            </w:r>
          </w:p>
        </w:tc>
        <w:tc>
          <w:tcPr>
            <w:tcW w:w="900" w:type="dxa"/>
            <w:shd w:val="clear" w:color="auto" w:fill="auto"/>
          </w:tcPr>
          <w:p w:rsidR="00464CB8" w:rsidRPr="009715C6" w:rsidRDefault="00464CB8" w:rsidP="0057700F">
            <w:pPr>
              <w:keepNext/>
              <w:keepLines/>
              <w:spacing w:after="0"/>
              <w:jc w:val="center"/>
              <w:rPr>
                <w:rFonts w:ascii="Arial" w:hAnsi="Arial" w:cs="Arial"/>
                <w:sz w:val="18"/>
              </w:rPr>
            </w:pPr>
            <w:r w:rsidRPr="009715C6">
              <w:rPr>
                <w:rFonts w:ascii="Arial" w:hAnsi="Arial"/>
                <w:sz w:val="18"/>
              </w:rPr>
              <w:t>-90.8</w:t>
            </w:r>
          </w:p>
        </w:tc>
        <w:tc>
          <w:tcPr>
            <w:tcW w:w="839" w:type="dxa"/>
            <w:vMerge/>
            <w:shd w:val="clear" w:color="auto" w:fill="auto"/>
            <w:vAlign w:val="center"/>
          </w:tcPr>
          <w:p w:rsidR="00464CB8" w:rsidRPr="009715C6" w:rsidRDefault="00464CB8" w:rsidP="0057700F">
            <w:pPr>
              <w:keepNext/>
              <w:keepLines/>
              <w:spacing w:after="0"/>
              <w:jc w:val="center"/>
              <w:rPr>
                <w:rFonts w:ascii="Arial" w:hAnsi="Arial" w:cs="Arial"/>
                <w:sz w:val="18"/>
              </w:rPr>
            </w:pPr>
          </w:p>
        </w:tc>
      </w:tr>
      <w:tr w:rsidR="00464CB8" w:rsidRPr="009715C6" w:rsidTr="0057700F">
        <w:trPr>
          <w:trHeight w:val="191"/>
        </w:trPr>
        <w:tc>
          <w:tcPr>
            <w:tcW w:w="2268" w:type="dxa"/>
            <w:vMerge/>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51" w:type="dxa"/>
            <w:vMerge/>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p>
        </w:tc>
        <w:tc>
          <w:tcPr>
            <w:tcW w:w="992"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87"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768" w:type="dxa"/>
            <w:shd w:val="clear" w:color="auto" w:fill="auto"/>
          </w:tcPr>
          <w:p w:rsidR="00464CB8" w:rsidRPr="009715C6" w:rsidRDefault="00464CB8" w:rsidP="0057700F">
            <w:pPr>
              <w:keepNext/>
              <w:keepLines/>
              <w:spacing w:after="0"/>
              <w:jc w:val="center"/>
              <w:rPr>
                <w:rFonts w:ascii="Arial" w:hAnsi="Arial"/>
                <w:sz w:val="18"/>
              </w:rPr>
            </w:pPr>
            <w:r>
              <w:rPr>
                <w:rFonts w:ascii="Arial" w:hAnsi="Arial"/>
                <w:sz w:val="18"/>
              </w:rPr>
              <w:t>[-99.5]</w:t>
            </w:r>
            <w:r w:rsidRPr="00AE3B30">
              <w:rPr>
                <w:rFonts w:ascii="Arial" w:hAnsi="Arial"/>
                <w:sz w:val="18"/>
                <w:vertAlign w:val="superscript"/>
              </w:rPr>
              <w:t>20</w:t>
            </w:r>
          </w:p>
        </w:tc>
        <w:tc>
          <w:tcPr>
            <w:tcW w:w="885" w:type="dxa"/>
            <w:shd w:val="clear" w:color="auto" w:fill="auto"/>
          </w:tcPr>
          <w:p w:rsidR="00464CB8" w:rsidRPr="009715C6" w:rsidRDefault="00464CB8" w:rsidP="0057700F">
            <w:pPr>
              <w:keepNext/>
              <w:keepLines/>
              <w:spacing w:after="0"/>
              <w:jc w:val="center"/>
              <w:rPr>
                <w:rFonts w:ascii="Arial" w:hAnsi="Arial"/>
                <w:sz w:val="18"/>
              </w:rPr>
            </w:pPr>
            <w:r>
              <w:rPr>
                <w:rFonts w:ascii="Arial" w:hAnsi="Arial"/>
                <w:sz w:val="18"/>
              </w:rPr>
              <w:t>[-96.5]</w:t>
            </w:r>
            <w:r w:rsidRPr="001F6E72">
              <w:rPr>
                <w:rFonts w:ascii="Arial" w:hAnsi="Arial"/>
                <w:sz w:val="18"/>
                <w:vertAlign w:val="superscript"/>
              </w:rPr>
              <w:t>20</w:t>
            </w:r>
          </w:p>
        </w:tc>
        <w:tc>
          <w:tcPr>
            <w:tcW w:w="859" w:type="dxa"/>
            <w:shd w:val="clear" w:color="auto" w:fill="auto"/>
          </w:tcPr>
          <w:p w:rsidR="00464CB8" w:rsidRPr="009715C6" w:rsidRDefault="00464CB8" w:rsidP="0057700F">
            <w:pPr>
              <w:keepNext/>
              <w:keepLines/>
              <w:spacing w:after="0"/>
              <w:jc w:val="center"/>
              <w:rPr>
                <w:rFonts w:ascii="Arial" w:hAnsi="Arial"/>
                <w:sz w:val="18"/>
              </w:rPr>
            </w:pPr>
            <w:r>
              <w:rPr>
                <w:rFonts w:ascii="Arial" w:hAnsi="Arial"/>
                <w:sz w:val="18"/>
              </w:rPr>
              <w:t>[-94.7]</w:t>
            </w:r>
            <w:r w:rsidRPr="001F6E72">
              <w:rPr>
                <w:rFonts w:ascii="Arial" w:hAnsi="Arial"/>
                <w:sz w:val="18"/>
                <w:vertAlign w:val="superscript"/>
              </w:rPr>
              <w:t>20</w:t>
            </w:r>
          </w:p>
        </w:tc>
        <w:tc>
          <w:tcPr>
            <w:tcW w:w="900" w:type="dxa"/>
            <w:shd w:val="clear" w:color="auto" w:fill="auto"/>
          </w:tcPr>
          <w:p w:rsidR="00464CB8" w:rsidRPr="009715C6" w:rsidRDefault="00464CB8" w:rsidP="0057700F">
            <w:pPr>
              <w:keepNext/>
              <w:keepLines/>
              <w:spacing w:after="0"/>
              <w:jc w:val="center"/>
              <w:rPr>
                <w:rFonts w:ascii="Arial" w:hAnsi="Arial"/>
                <w:sz w:val="18"/>
              </w:rPr>
            </w:pPr>
            <w:r>
              <w:rPr>
                <w:rFonts w:ascii="Arial" w:hAnsi="Arial"/>
                <w:sz w:val="18"/>
              </w:rPr>
              <w:t>[-93.5]</w:t>
            </w:r>
            <w:r w:rsidRPr="001F6E72">
              <w:rPr>
                <w:rFonts w:ascii="Arial" w:hAnsi="Arial"/>
                <w:sz w:val="18"/>
                <w:vertAlign w:val="superscript"/>
              </w:rPr>
              <w:t>20</w:t>
            </w:r>
          </w:p>
        </w:tc>
        <w:tc>
          <w:tcPr>
            <w:tcW w:w="839" w:type="dxa"/>
            <w:vMerge/>
            <w:shd w:val="clear" w:color="auto" w:fill="auto"/>
            <w:vAlign w:val="center"/>
          </w:tcPr>
          <w:p w:rsidR="00464CB8" w:rsidRPr="009715C6" w:rsidRDefault="00464CB8" w:rsidP="0057700F">
            <w:pPr>
              <w:keepNext/>
              <w:keepLines/>
              <w:spacing w:after="0"/>
              <w:jc w:val="center"/>
              <w:rPr>
                <w:rFonts w:ascii="Arial" w:hAnsi="Arial" w:cs="Arial"/>
                <w:sz w:val="18"/>
              </w:rPr>
            </w:pPr>
          </w:p>
        </w:tc>
      </w:tr>
      <w:tr w:rsidR="00464CB8" w:rsidRPr="009715C6" w:rsidTr="0057700F">
        <w:trPr>
          <w:trHeight w:val="191"/>
        </w:trPr>
        <w:tc>
          <w:tcPr>
            <w:tcW w:w="2268" w:type="dxa"/>
            <w:vMerge/>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51" w:type="dxa"/>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r w:rsidRPr="009715C6">
              <w:rPr>
                <w:rFonts w:ascii="Arial" w:hAnsi="Arial" w:cs="Arial" w:hint="eastAsia"/>
                <w:sz w:val="18"/>
                <w:lang w:eastAsia="ja-JP"/>
              </w:rPr>
              <w:t>19</w:t>
            </w:r>
          </w:p>
        </w:tc>
        <w:tc>
          <w:tcPr>
            <w:tcW w:w="992"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87"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768" w:type="dxa"/>
            <w:shd w:val="clear" w:color="auto" w:fill="auto"/>
            <w:vAlign w:val="center"/>
          </w:tcPr>
          <w:p w:rsidR="00464CB8" w:rsidRPr="009715C6" w:rsidRDefault="00464CB8" w:rsidP="0057700F">
            <w:pPr>
              <w:keepNext/>
              <w:keepLines/>
              <w:spacing w:after="0"/>
              <w:jc w:val="center"/>
              <w:rPr>
                <w:rFonts w:ascii="Arial" w:hAnsi="Arial"/>
                <w:sz w:val="18"/>
              </w:rPr>
            </w:pPr>
            <w:r w:rsidRPr="009715C6">
              <w:rPr>
                <w:rFonts w:ascii="Arial" w:hAnsi="Arial" w:cs="Arial"/>
                <w:sz w:val="18"/>
              </w:rPr>
              <w:t>-</w:t>
            </w:r>
            <w:r w:rsidRPr="009715C6">
              <w:rPr>
                <w:rFonts w:ascii="Arial" w:hAnsi="Arial" w:cs="Arial" w:hint="eastAsia"/>
                <w:sz w:val="18"/>
                <w:lang w:eastAsia="ja-JP"/>
              </w:rPr>
              <w:t>100</w:t>
            </w:r>
          </w:p>
        </w:tc>
        <w:tc>
          <w:tcPr>
            <w:tcW w:w="885" w:type="dxa"/>
            <w:shd w:val="clear" w:color="auto" w:fill="auto"/>
            <w:vAlign w:val="center"/>
          </w:tcPr>
          <w:p w:rsidR="00464CB8" w:rsidRPr="009715C6" w:rsidRDefault="00464CB8" w:rsidP="0057700F">
            <w:pPr>
              <w:keepNext/>
              <w:keepLines/>
              <w:spacing w:after="0"/>
              <w:jc w:val="center"/>
              <w:rPr>
                <w:rFonts w:ascii="Arial" w:hAnsi="Arial"/>
                <w:sz w:val="18"/>
              </w:rPr>
            </w:pPr>
            <w:r w:rsidRPr="009715C6">
              <w:rPr>
                <w:rFonts w:ascii="Arial" w:hAnsi="Arial" w:cs="Arial"/>
                <w:sz w:val="18"/>
              </w:rPr>
              <w:t>-9</w:t>
            </w:r>
            <w:r w:rsidRPr="009715C6">
              <w:rPr>
                <w:rFonts w:ascii="Arial" w:hAnsi="Arial" w:cs="Arial" w:hint="eastAsia"/>
                <w:sz w:val="18"/>
                <w:lang w:eastAsia="ja-JP"/>
              </w:rPr>
              <w:t>7</w:t>
            </w:r>
          </w:p>
        </w:tc>
        <w:tc>
          <w:tcPr>
            <w:tcW w:w="859" w:type="dxa"/>
            <w:shd w:val="clear" w:color="auto" w:fill="auto"/>
            <w:vAlign w:val="center"/>
          </w:tcPr>
          <w:p w:rsidR="00464CB8" w:rsidRPr="009715C6" w:rsidRDefault="00464CB8" w:rsidP="0057700F">
            <w:pPr>
              <w:keepNext/>
              <w:keepLines/>
              <w:spacing w:after="0"/>
              <w:jc w:val="center"/>
              <w:rPr>
                <w:rFonts w:ascii="Arial" w:hAnsi="Arial"/>
                <w:sz w:val="18"/>
              </w:rPr>
            </w:pPr>
            <w:r w:rsidRPr="009715C6">
              <w:rPr>
                <w:rFonts w:ascii="Arial" w:hAnsi="Arial" w:cs="Arial"/>
                <w:sz w:val="18"/>
              </w:rPr>
              <w:t>-95</w:t>
            </w:r>
            <w:r w:rsidRPr="009715C6">
              <w:rPr>
                <w:rFonts w:ascii="Arial" w:hAnsi="Arial" w:cs="Arial" w:hint="eastAsia"/>
                <w:sz w:val="18"/>
                <w:lang w:eastAsia="ja-JP"/>
              </w:rPr>
              <w:t>.2</w:t>
            </w:r>
          </w:p>
        </w:tc>
        <w:tc>
          <w:tcPr>
            <w:tcW w:w="900" w:type="dxa"/>
            <w:shd w:val="clear" w:color="auto" w:fill="auto"/>
          </w:tcPr>
          <w:p w:rsidR="00464CB8" w:rsidRPr="009715C6" w:rsidRDefault="00464CB8" w:rsidP="0057700F">
            <w:pPr>
              <w:keepNext/>
              <w:keepLines/>
              <w:spacing w:after="0"/>
              <w:jc w:val="center"/>
              <w:rPr>
                <w:rFonts w:ascii="Arial" w:hAnsi="Arial"/>
                <w:sz w:val="18"/>
              </w:rPr>
            </w:pPr>
          </w:p>
        </w:tc>
        <w:tc>
          <w:tcPr>
            <w:tcW w:w="839" w:type="dxa"/>
            <w:vMerge/>
            <w:shd w:val="clear" w:color="auto" w:fill="auto"/>
            <w:vAlign w:val="center"/>
          </w:tcPr>
          <w:p w:rsidR="00464CB8" w:rsidRPr="009715C6" w:rsidRDefault="00464CB8" w:rsidP="0057700F">
            <w:pPr>
              <w:keepNext/>
              <w:keepLines/>
              <w:spacing w:after="0"/>
              <w:jc w:val="center"/>
              <w:rPr>
                <w:rFonts w:ascii="Arial" w:hAnsi="Arial" w:cs="Arial"/>
                <w:sz w:val="18"/>
              </w:rPr>
            </w:pPr>
          </w:p>
        </w:tc>
      </w:tr>
      <w:tr w:rsidR="00464CB8" w:rsidRPr="009715C6" w:rsidTr="0057700F">
        <w:trPr>
          <w:trHeight w:val="191"/>
        </w:trPr>
        <w:tc>
          <w:tcPr>
            <w:tcW w:w="2268" w:type="dxa"/>
            <w:vMerge/>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51" w:type="dxa"/>
            <w:shd w:val="clear" w:color="auto" w:fill="auto"/>
            <w:vAlign w:val="center"/>
          </w:tcPr>
          <w:p w:rsidR="00464CB8" w:rsidRPr="009715C6" w:rsidRDefault="00464CB8" w:rsidP="0057700F">
            <w:pPr>
              <w:keepNext/>
              <w:keepLines/>
              <w:spacing w:after="0"/>
              <w:jc w:val="center"/>
              <w:rPr>
                <w:rFonts w:ascii="Arial" w:hAnsi="Arial" w:cs="Arial"/>
                <w:sz w:val="18"/>
              </w:rPr>
            </w:pPr>
            <w:r w:rsidRPr="009715C6">
              <w:rPr>
                <w:rFonts w:ascii="Arial" w:hAnsi="Arial" w:cs="Arial" w:hint="eastAsia"/>
                <w:sz w:val="18"/>
                <w:lang w:eastAsia="ja-JP"/>
              </w:rPr>
              <w:t>4</w:t>
            </w:r>
            <w:r w:rsidRPr="009715C6">
              <w:rPr>
                <w:rFonts w:ascii="Arial" w:hAnsi="Arial" w:cs="Arial"/>
                <w:sz w:val="18"/>
              </w:rPr>
              <w:t>2</w:t>
            </w:r>
          </w:p>
        </w:tc>
        <w:tc>
          <w:tcPr>
            <w:tcW w:w="992"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87"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768" w:type="dxa"/>
            <w:shd w:val="clear" w:color="auto" w:fill="auto"/>
          </w:tcPr>
          <w:p w:rsidR="00464CB8" w:rsidRPr="009715C6" w:rsidRDefault="00464CB8" w:rsidP="0057700F">
            <w:pPr>
              <w:keepNext/>
              <w:keepLines/>
              <w:spacing w:after="0"/>
              <w:jc w:val="center"/>
              <w:rPr>
                <w:rFonts w:ascii="Arial" w:hAnsi="Arial" w:cs="Arial"/>
                <w:sz w:val="18"/>
              </w:rPr>
            </w:pPr>
            <w:r w:rsidRPr="009715C6">
              <w:rPr>
                <w:rFonts w:ascii="Arial" w:hAnsi="Arial" w:cs="Arial"/>
                <w:sz w:val="18"/>
              </w:rPr>
              <w:t>-97.1</w:t>
            </w:r>
          </w:p>
        </w:tc>
        <w:tc>
          <w:tcPr>
            <w:tcW w:w="885" w:type="dxa"/>
            <w:shd w:val="clear" w:color="auto" w:fill="auto"/>
          </w:tcPr>
          <w:p w:rsidR="00464CB8" w:rsidRPr="009715C6" w:rsidRDefault="00464CB8" w:rsidP="0057700F">
            <w:pPr>
              <w:keepNext/>
              <w:keepLines/>
              <w:spacing w:after="0"/>
              <w:jc w:val="center"/>
              <w:rPr>
                <w:rFonts w:ascii="Arial" w:hAnsi="Arial" w:cs="Arial"/>
                <w:sz w:val="18"/>
              </w:rPr>
            </w:pPr>
            <w:r w:rsidRPr="009715C6">
              <w:rPr>
                <w:rFonts w:ascii="Arial" w:hAnsi="Arial" w:cs="Arial"/>
                <w:sz w:val="18"/>
              </w:rPr>
              <w:t>-94.7</w:t>
            </w:r>
          </w:p>
        </w:tc>
        <w:tc>
          <w:tcPr>
            <w:tcW w:w="859" w:type="dxa"/>
            <w:shd w:val="clear" w:color="auto" w:fill="auto"/>
          </w:tcPr>
          <w:p w:rsidR="00464CB8" w:rsidRPr="009715C6" w:rsidRDefault="00464CB8" w:rsidP="0057700F">
            <w:pPr>
              <w:keepNext/>
              <w:keepLines/>
              <w:spacing w:after="0"/>
              <w:jc w:val="center"/>
              <w:rPr>
                <w:rFonts w:ascii="Arial" w:hAnsi="Arial" w:cs="Arial"/>
                <w:sz w:val="18"/>
              </w:rPr>
            </w:pPr>
            <w:r w:rsidRPr="009715C6">
              <w:rPr>
                <w:rFonts w:ascii="Arial" w:hAnsi="Arial" w:cs="Arial"/>
                <w:sz w:val="18"/>
              </w:rPr>
              <w:t>-93.</w:t>
            </w:r>
            <w:r w:rsidRPr="009715C6">
              <w:rPr>
                <w:rFonts w:ascii="Arial" w:hAnsi="Arial" w:cs="Arial" w:hint="eastAsia"/>
                <w:sz w:val="18"/>
                <w:lang w:eastAsia="ja-JP"/>
              </w:rPr>
              <w:t>2</w:t>
            </w:r>
          </w:p>
        </w:tc>
        <w:tc>
          <w:tcPr>
            <w:tcW w:w="900" w:type="dxa"/>
            <w:shd w:val="clear" w:color="auto" w:fill="auto"/>
          </w:tcPr>
          <w:p w:rsidR="00464CB8" w:rsidRPr="009715C6" w:rsidRDefault="00464CB8" w:rsidP="0057700F">
            <w:pPr>
              <w:keepNext/>
              <w:keepLines/>
              <w:spacing w:after="0"/>
              <w:jc w:val="center"/>
              <w:rPr>
                <w:rFonts w:ascii="Arial" w:hAnsi="Arial" w:cs="Arial"/>
                <w:sz w:val="18"/>
              </w:rPr>
            </w:pPr>
            <w:r w:rsidRPr="009715C6">
              <w:rPr>
                <w:rFonts w:ascii="Arial" w:hAnsi="Arial" w:cs="Arial"/>
                <w:sz w:val="18"/>
              </w:rPr>
              <w:t>-92.5</w:t>
            </w:r>
          </w:p>
        </w:tc>
        <w:tc>
          <w:tcPr>
            <w:tcW w:w="839" w:type="dxa"/>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r w:rsidRPr="009715C6">
              <w:rPr>
                <w:rFonts w:ascii="Arial" w:hAnsi="Arial" w:cs="Arial" w:hint="eastAsia"/>
                <w:sz w:val="18"/>
                <w:lang w:eastAsia="ja-JP"/>
              </w:rPr>
              <w:t>TDD</w:t>
            </w:r>
          </w:p>
        </w:tc>
      </w:tr>
      <w:tr w:rsidR="00464CB8" w:rsidRPr="009715C6" w:rsidTr="0057700F">
        <w:trPr>
          <w:trHeight w:val="191"/>
        </w:trPr>
        <w:tc>
          <w:tcPr>
            <w:tcW w:w="2268" w:type="dxa"/>
            <w:vMerge w:val="restart"/>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r w:rsidRPr="009715C6">
              <w:rPr>
                <w:rFonts w:ascii="Arial" w:hAnsi="Arial" w:cs="Arial"/>
                <w:sz w:val="18"/>
              </w:rPr>
              <w:t>CA_</w:t>
            </w:r>
            <w:r w:rsidRPr="009715C6">
              <w:rPr>
                <w:rFonts w:ascii="Arial" w:hAnsi="Arial" w:cs="Arial" w:hint="eastAsia"/>
                <w:sz w:val="18"/>
                <w:lang w:eastAsia="ja-JP"/>
              </w:rPr>
              <w:t>1</w:t>
            </w:r>
            <w:r w:rsidRPr="009715C6">
              <w:rPr>
                <w:rFonts w:ascii="Arial" w:hAnsi="Arial" w:cs="Arial"/>
                <w:sz w:val="18"/>
              </w:rPr>
              <w:t>A-</w:t>
            </w:r>
            <w:r w:rsidRPr="009715C6">
              <w:rPr>
                <w:rFonts w:ascii="Arial" w:hAnsi="Arial" w:cs="Arial" w:hint="eastAsia"/>
                <w:sz w:val="18"/>
                <w:lang w:eastAsia="ja-JP"/>
              </w:rPr>
              <w:t>3</w:t>
            </w:r>
            <w:r w:rsidRPr="009715C6">
              <w:rPr>
                <w:rFonts w:ascii="Arial" w:hAnsi="Arial" w:cs="Arial"/>
                <w:sz w:val="18"/>
              </w:rPr>
              <w:t>A-</w:t>
            </w:r>
            <w:r w:rsidRPr="009715C6">
              <w:rPr>
                <w:rFonts w:ascii="Arial" w:hAnsi="Arial" w:cs="Arial" w:hint="eastAsia"/>
                <w:sz w:val="18"/>
                <w:lang w:eastAsia="ja-JP"/>
              </w:rPr>
              <w:t>19A-4</w:t>
            </w:r>
            <w:r w:rsidRPr="009715C6">
              <w:rPr>
                <w:rFonts w:ascii="Arial" w:hAnsi="Arial" w:cs="Arial"/>
                <w:sz w:val="18"/>
              </w:rPr>
              <w:t>2</w:t>
            </w:r>
            <w:r w:rsidRPr="009715C6">
              <w:rPr>
                <w:rFonts w:ascii="Arial" w:hAnsi="Arial" w:cs="Arial" w:hint="eastAsia"/>
                <w:sz w:val="18"/>
                <w:lang w:eastAsia="ja-JP"/>
              </w:rPr>
              <w:t>C</w:t>
            </w:r>
            <w:r w:rsidRPr="009715C6">
              <w:rPr>
                <w:rFonts w:ascii="Arial" w:hAnsi="Arial" w:cs="Arial" w:hint="eastAsia"/>
                <w:sz w:val="18"/>
                <w:vertAlign w:val="superscript"/>
                <w:lang w:eastAsia="ja-JP"/>
              </w:rPr>
              <w:t>9,10</w:t>
            </w:r>
          </w:p>
        </w:tc>
        <w:tc>
          <w:tcPr>
            <w:tcW w:w="851" w:type="dxa"/>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r w:rsidRPr="009715C6">
              <w:rPr>
                <w:rFonts w:ascii="Arial" w:hAnsi="Arial" w:cs="Arial" w:hint="eastAsia"/>
                <w:sz w:val="18"/>
                <w:lang w:eastAsia="ja-JP"/>
              </w:rPr>
              <w:t>1</w:t>
            </w:r>
          </w:p>
        </w:tc>
        <w:tc>
          <w:tcPr>
            <w:tcW w:w="992"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87"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768" w:type="dxa"/>
            <w:shd w:val="clear" w:color="auto" w:fill="auto"/>
            <w:vAlign w:val="center"/>
          </w:tcPr>
          <w:p w:rsidR="00464CB8" w:rsidRPr="009715C6" w:rsidRDefault="00464CB8" w:rsidP="0057700F">
            <w:pPr>
              <w:keepNext/>
              <w:keepLines/>
              <w:spacing w:after="0"/>
              <w:jc w:val="center"/>
              <w:rPr>
                <w:rFonts w:ascii="Arial" w:hAnsi="Arial" w:cs="Arial"/>
                <w:sz w:val="18"/>
              </w:rPr>
            </w:pPr>
            <w:r w:rsidRPr="009715C6">
              <w:rPr>
                <w:rFonts w:ascii="Arial" w:hAnsi="Arial" w:cs="Arial"/>
                <w:sz w:val="18"/>
              </w:rPr>
              <w:t>-9</w:t>
            </w:r>
            <w:r w:rsidRPr="009715C6">
              <w:rPr>
                <w:rFonts w:ascii="Arial" w:hAnsi="Arial" w:cs="Arial" w:hint="eastAsia"/>
                <w:sz w:val="18"/>
                <w:lang w:eastAsia="ja-JP"/>
              </w:rPr>
              <w:t>9.8</w:t>
            </w:r>
            <w:r w:rsidRPr="009715C6">
              <w:rPr>
                <w:rFonts w:ascii="Arial" w:hAnsi="Arial" w:cs="Arial"/>
                <w:sz w:val="18"/>
              </w:rPr>
              <w:t xml:space="preserve"> </w:t>
            </w:r>
          </w:p>
        </w:tc>
        <w:tc>
          <w:tcPr>
            <w:tcW w:w="885" w:type="dxa"/>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r w:rsidRPr="009715C6">
              <w:rPr>
                <w:rFonts w:ascii="Arial" w:hAnsi="Arial" w:cs="Arial"/>
                <w:sz w:val="18"/>
              </w:rPr>
              <w:t>-9</w:t>
            </w:r>
            <w:r w:rsidRPr="009715C6">
              <w:rPr>
                <w:rFonts w:ascii="Arial" w:hAnsi="Arial" w:cs="Arial" w:hint="eastAsia"/>
                <w:sz w:val="18"/>
                <w:lang w:eastAsia="ja-JP"/>
              </w:rPr>
              <w:t>6.8</w:t>
            </w:r>
          </w:p>
        </w:tc>
        <w:tc>
          <w:tcPr>
            <w:tcW w:w="859" w:type="dxa"/>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r w:rsidRPr="009715C6">
              <w:rPr>
                <w:rFonts w:ascii="Arial" w:hAnsi="Arial" w:cs="Arial"/>
                <w:sz w:val="18"/>
              </w:rPr>
              <w:t>-9</w:t>
            </w:r>
            <w:r w:rsidRPr="009715C6">
              <w:rPr>
                <w:rFonts w:ascii="Arial" w:hAnsi="Arial" w:cs="Arial" w:hint="eastAsia"/>
                <w:sz w:val="18"/>
                <w:lang w:eastAsia="ja-JP"/>
              </w:rPr>
              <w:t>5</w:t>
            </w:r>
          </w:p>
        </w:tc>
        <w:tc>
          <w:tcPr>
            <w:tcW w:w="900" w:type="dxa"/>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r w:rsidRPr="009715C6">
              <w:rPr>
                <w:rFonts w:ascii="Arial" w:hAnsi="Arial" w:cs="Arial"/>
                <w:sz w:val="18"/>
              </w:rPr>
              <w:t>-9</w:t>
            </w:r>
            <w:r w:rsidRPr="009715C6">
              <w:rPr>
                <w:rFonts w:ascii="Arial" w:hAnsi="Arial" w:cs="Arial" w:hint="eastAsia"/>
                <w:sz w:val="18"/>
                <w:lang w:eastAsia="ja-JP"/>
              </w:rPr>
              <w:t>3.8</w:t>
            </w:r>
          </w:p>
        </w:tc>
        <w:tc>
          <w:tcPr>
            <w:tcW w:w="839" w:type="dxa"/>
            <w:vMerge w:val="restart"/>
            <w:shd w:val="clear" w:color="auto" w:fill="auto"/>
            <w:vAlign w:val="center"/>
          </w:tcPr>
          <w:p w:rsidR="00464CB8" w:rsidRPr="009715C6" w:rsidRDefault="00464CB8" w:rsidP="0057700F">
            <w:pPr>
              <w:keepNext/>
              <w:keepLines/>
              <w:spacing w:after="0"/>
              <w:jc w:val="center"/>
              <w:rPr>
                <w:rFonts w:ascii="Arial" w:hAnsi="Arial" w:cs="Arial"/>
                <w:sz w:val="18"/>
              </w:rPr>
            </w:pPr>
            <w:r w:rsidRPr="009715C6">
              <w:rPr>
                <w:rFonts w:ascii="Arial" w:hAnsi="Arial" w:cs="Arial"/>
                <w:sz w:val="18"/>
              </w:rPr>
              <w:t>FDD</w:t>
            </w:r>
          </w:p>
        </w:tc>
      </w:tr>
      <w:tr w:rsidR="00464CB8" w:rsidRPr="009715C6" w:rsidTr="0057700F">
        <w:trPr>
          <w:trHeight w:val="191"/>
        </w:trPr>
        <w:tc>
          <w:tcPr>
            <w:tcW w:w="2268" w:type="dxa"/>
            <w:vMerge/>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51" w:type="dxa"/>
            <w:vMerge w:val="restart"/>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r w:rsidRPr="009715C6">
              <w:rPr>
                <w:rFonts w:ascii="Arial" w:hAnsi="Arial" w:cs="Arial" w:hint="eastAsia"/>
                <w:sz w:val="18"/>
                <w:lang w:eastAsia="ja-JP"/>
              </w:rPr>
              <w:t>3</w:t>
            </w:r>
          </w:p>
        </w:tc>
        <w:tc>
          <w:tcPr>
            <w:tcW w:w="992"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87"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768" w:type="dxa"/>
            <w:shd w:val="clear" w:color="auto" w:fill="auto"/>
          </w:tcPr>
          <w:p w:rsidR="00464CB8" w:rsidRPr="009715C6" w:rsidRDefault="00464CB8" w:rsidP="0057700F">
            <w:pPr>
              <w:keepNext/>
              <w:keepLines/>
              <w:spacing w:after="0"/>
              <w:jc w:val="center"/>
              <w:rPr>
                <w:rFonts w:ascii="Arial" w:hAnsi="Arial" w:cs="Arial"/>
                <w:sz w:val="18"/>
              </w:rPr>
            </w:pPr>
            <w:r w:rsidRPr="009715C6">
              <w:rPr>
                <w:rFonts w:ascii="Arial" w:hAnsi="Arial"/>
                <w:sz w:val="18"/>
              </w:rPr>
              <w:t>-96.8</w:t>
            </w:r>
          </w:p>
        </w:tc>
        <w:tc>
          <w:tcPr>
            <w:tcW w:w="885" w:type="dxa"/>
            <w:shd w:val="clear" w:color="auto" w:fill="auto"/>
          </w:tcPr>
          <w:p w:rsidR="00464CB8" w:rsidRPr="009715C6" w:rsidRDefault="00464CB8" w:rsidP="0057700F">
            <w:pPr>
              <w:keepNext/>
              <w:keepLines/>
              <w:spacing w:after="0"/>
              <w:jc w:val="center"/>
              <w:rPr>
                <w:rFonts w:ascii="Arial" w:hAnsi="Arial" w:cs="Arial"/>
                <w:sz w:val="18"/>
              </w:rPr>
            </w:pPr>
            <w:r w:rsidRPr="009715C6">
              <w:rPr>
                <w:rFonts w:ascii="Arial" w:hAnsi="Arial"/>
                <w:sz w:val="18"/>
              </w:rPr>
              <w:t>-93.8</w:t>
            </w:r>
          </w:p>
        </w:tc>
        <w:tc>
          <w:tcPr>
            <w:tcW w:w="859" w:type="dxa"/>
            <w:shd w:val="clear" w:color="auto" w:fill="auto"/>
          </w:tcPr>
          <w:p w:rsidR="00464CB8" w:rsidRPr="009715C6" w:rsidRDefault="00464CB8" w:rsidP="0057700F">
            <w:pPr>
              <w:keepNext/>
              <w:keepLines/>
              <w:spacing w:after="0"/>
              <w:jc w:val="center"/>
              <w:rPr>
                <w:rFonts w:ascii="Arial" w:hAnsi="Arial" w:cs="Arial"/>
                <w:sz w:val="18"/>
              </w:rPr>
            </w:pPr>
            <w:r w:rsidRPr="009715C6">
              <w:rPr>
                <w:rFonts w:ascii="Arial" w:hAnsi="Arial"/>
                <w:sz w:val="18"/>
              </w:rPr>
              <w:t>-92</w:t>
            </w:r>
          </w:p>
        </w:tc>
        <w:tc>
          <w:tcPr>
            <w:tcW w:w="900" w:type="dxa"/>
            <w:shd w:val="clear" w:color="auto" w:fill="auto"/>
          </w:tcPr>
          <w:p w:rsidR="00464CB8" w:rsidRPr="009715C6" w:rsidRDefault="00464CB8" w:rsidP="0057700F">
            <w:pPr>
              <w:keepNext/>
              <w:keepLines/>
              <w:spacing w:after="0"/>
              <w:jc w:val="center"/>
              <w:rPr>
                <w:rFonts w:ascii="Arial" w:hAnsi="Arial" w:cs="Arial"/>
                <w:sz w:val="18"/>
              </w:rPr>
            </w:pPr>
            <w:r w:rsidRPr="009715C6">
              <w:rPr>
                <w:rFonts w:ascii="Arial" w:hAnsi="Arial"/>
                <w:sz w:val="18"/>
              </w:rPr>
              <w:t>-90.8</w:t>
            </w:r>
          </w:p>
        </w:tc>
        <w:tc>
          <w:tcPr>
            <w:tcW w:w="839" w:type="dxa"/>
            <w:vMerge/>
            <w:shd w:val="clear" w:color="auto" w:fill="auto"/>
            <w:vAlign w:val="center"/>
          </w:tcPr>
          <w:p w:rsidR="00464CB8" w:rsidRPr="009715C6" w:rsidRDefault="00464CB8" w:rsidP="0057700F">
            <w:pPr>
              <w:keepNext/>
              <w:keepLines/>
              <w:spacing w:after="0"/>
              <w:jc w:val="center"/>
              <w:rPr>
                <w:rFonts w:ascii="Arial" w:hAnsi="Arial" w:cs="Arial"/>
                <w:sz w:val="18"/>
              </w:rPr>
            </w:pPr>
          </w:p>
        </w:tc>
      </w:tr>
      <w:tr w:rsidR="00464CB8" w:rsidRPr="009715C6" w:rsidTr="0057700F">
        <w:trPr>
          <w:trHeight w:val="191"/>
        </w:trPr>
        <w:tc>
          <w:tcPr>
            <w:tcW w:w="2268" w:type="dxa"/>
            <w:vMerge/>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51" w:type="dxa"/>
            <w:vMerge/>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p>
        </w:tc>
        <w:tc>
          <w:tcPr>
            <w:tcW w:w="992"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87"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768" w:type="dxa"/>
            <w:shd w:val="clear" w:color="auto" w:fill="auto"/>
          </w:tcPr>
          <w:p w:rsidR="00464CB8" w:rsidRPr="009715C6" w:rsidRDefault="00464CB8" w:rsidP="0057700F">
            <w:pPr>
              <w:keepNext/>
              <w:keepLines/>
              <w:spacing w:after="0"/>
              <w:jc w:val="center"/>
              <w:rPr>
                <w:rFonts w:ascii="Arial" w:hAnsi="Arial"/>
                <w:sz w:val="18"/>
              </w:rPr>
            </w:pPr>
            <w:r>
              <w:rPr>
                <w:rFonts w:ascii="Arial" w:hAnsi="Arial"/>
                <w:sz w:val="18"/>
              </w:rPr>
              <w:t>[-99.5]</w:t>
            </w:r>
            <w:r w:rsidRPr="00AE3B30">
              <w:rPr>
                <w:rFonts w:ascii="Arial" w:hAnsi="Arial"/>
                <w:sz w:val="18"/>
                <w:vertAlign w:val="superscript"/>
              </w:rPr>
              <w:t>20</w:t>
            </w:r>
          </w:p>
        </w:tc>
        <w:tc>
          <w:tcPr>
            <w:tcW w:w="885" w:type="dxa"/>
            <w:shd w:val="clear" w:color="auto" w:fill="auto"/>
          </w:tcPr>
          <w:p w:rsidR="00464CB8" w:rsidRPr="009715C6" w:rsidRDefault="00464CB8" w:rsidP="0057700F">
            <w:pPr>
              <w:keepNext/>
              <w:keepLines/>
              <w:spacing w:after="0"/>
              <w:jc w:val="center"/>
              <w:rPr>
                <w:rFonts w:ascii="Arial" w:hAnsi="Arial"/>
                <w:sz w:val="18"/>
              </w:rPr>
            </w:pPr>
            <w:r>
              <w:rPr>
                <w:rFonts w:ascii="Arial" w:hAnsi="Arial"/>
                <w:sz w:val="18"/>
              </w:rPr>
              <w:t>[-96.5]</w:t>
            </w:r>
            <w:r w:rsidRPr="001F6E72">
              <w:rPr>
                <w:rFonts w:ascii="Arial" w:hAnsi="Arial"/>
                <w:sz w:val="18"/>
                <w:vertAlign w:val="superscript"/>
              </w:rPr>
              <w:t>20</w:t>
            </w:r>
          </w:p>
        </w:tc>
        <w:tc>
          <w:tcPr>
            <w:tcW w:w="859" w:type="dxa"/>
            <w:shd w:val="clear" w:color="auto" w:fill="auto"/>
          </w:tcPr>
          <w:p w:rsidR="00464CB8" w:rsidRPr="009715C6" w:rsidRDefault="00464CB8" w:rsidP="0057700F">
            <w:pPr>
              <w:keepNext/>
              <w:keepLines/>
              <w:spacing w:after="0"/>
              <w:jc w:val="center"/>
              <w:rPr>
                <w:rFonts w:ascii="Arial" w:hAnsi="Arial"/>
                <w:sz w:val="18"/>
              </w:rPr>
            </w:pPr>
            <w:r>
              <w:rPr>
                <w:rFonts w:ascii="Arial" w:hAnsi="Arial"/>
                <w:sz w:val="18"/>
              </w:rPr>
              <w:t>[-94.7]</w:t>
            </w:r>
            <w:r w:rsidRPr="001F6E72">
              <w:rPr>
                <w:rFonts w:ascii="Arial" w:hAnsi="Arial"/>
                <w:sz w:val="18"/>
                <w:vertAlign w:val="superscript"/>
              </w:rPr>
              <w:t>20</w:t>
            </w:r>
          </w:p>
        </w:tc>
        <w:tc>
          <w:tcPr>
            <w:tcW w:w="900" w:type="dxa"/>
            <w:shd w:val="clear" w:color="auto" w:fill="auto"/>
          </w:tcPr>
          <w:p w:rsidR="00464CB8" w:rsidRPr="009715C6" w:rsidRDefault="00464CB8" w:rsidP="0057700F">
            <w:pPr>
              <w:keepNext/>
              <w:keepLines/>
              <w:spacing w:after="0"/>
              <w:jc w:val="center"/>
              <w:rPr>
                <w:rFonts w:ascii="Arial" w:hAnsi="Arial"/>
                <w:sz w:val="18"/>
              </w:rPr>
            </w:pPr>
            <w:r>
              <w:rPr>
                <w:rFonts w:ascii="Arial" w:hAnsi="Arial"/>
                <w:sz w:val="18"/>
              </w:rPr>
              <w:t>[-93.5]</w:t>
            </w:r>
            <w:r w:rsidRPr="001F6E72">
              <w:rPr>
                <w:rFonts w:ascii="Arial" w:hAnsi="Arial"/>
                <w:sz w:val="18"/>
                <w:vertAlign w:val="superscript"/>
              </w:rPr>
              <w:t>20</w:t>
            </w:r>
          </w:p>
        </w:tc>
        <w:tc>
          <w:tcPr>
            <w:tcW w:w="839" w:type="dxa"/>
            <w:vMerge/>
            <w:shd w:val="clear" w:color="auto" w:fill="auto"/>
            <w:vAlign w:val="center"/>
          </w:tcPr>
          <w:p w:rsidR="00464CB8" w:rsidRPr="009715C6" w:rsidRDefault="00464CB8" w:rsidP="0057700F">
            <w:pPr>
              <w:keepNext/>
              <w:keepLines/>
              <w:spacing w:after="0"/>
              <w:jc w:val="center"/>
              <w:rPr>
                <w:rFonts w:ascii="Arial" w:hAnsi="Arial" w:cs="Arial"/>
                <w:sz w:val="18"/>
              </w:rPr>
            </w:pPr>
          </w:p>
        </w:tc>
      </w:tr>
      <w:tr w:rsidR="00464CB8" w:rsidRPr="009715C6" w:rsidTr="0057700F">
        <w:trPr>
          <w:trHeight w:val="191"/>
        </w:trPr>
        <w:tc>
          <w:tcPr>
            <w:tcW w:w="2268" w:type="dxa"/>
            <w:vMerge/>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51" w:type="dxa"/>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r w:rsidRPr="009715C6">
              <w:rPr>
                <w:rFonts w:ascii="Arial" w:hAnsi="Arial" w:cs="Arial" w:hint="eastAsia"/>
                <w:sz w:val="18"/>
                <w:lang w:eastAsia="ja-JP"/>
              </w:rPr>
              <w:t>19</w:t>
            </w:r>
          </w:p>
        </w:tc>
        <w:tc>
          <w:tcPr>
            <w:tcW w:w="992"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87"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768" w:type="dxa"/>
            <w:shd w:val="clear" w:color="auto" w:fill="auto"/>
            <w:vAlign w:val="center"/>
          </w:tcPr>
          <w:p w:rsidR="00464CB8" w:rsidRPr="009715C6" w:rsidRDefault="00464CB8" w:rsidP="0057700F">
            <w:pPr>
              <w:keepNext/>
              <w:keepLines/>
              <w:spacing w:after="0"/>
              <w:jc w:val="center"/>
              <w:rPr>
                <w:rFonts w:ascii="Arial" w:hAnsi="Arial"/>
                <w:sz w:val="18"/>
              </w:rPr>
            </w:pPr>
            <w:r w:rsidRPr="009715C6">
              <w:rPr>
                <w:rFonts w:ascii="Arial" w:hAnsi="Arial" w:cs="Arial"/>
                <w:sz w:val="18"/>
              </w:rPr>
              <w:t>-</w:t>
            </w:r>
            <w:r w:rsidRPr="009715C6">
              <w:rPr>
                <w:rFonts w:ascii="Arial" w:hAnsi="Arial" w:cs="Arial" w:hint="eastAsia"/>
                <w:sz w:val="18"/>
                <w:lang w:eastAsia="ja-JP"/>
              </w:rPr>
              <w:t>100</w:t>
            </w:r>
          </w:p>
        </w:tc>
        <w:tc>
          <w:tcPr>
            <w:tcW w:w="885" w:type="dxa"/>
            <w:shd w:val="clear" w:color="auto" w:fill="auto"/>
            <w:vAlign w:val="center"/>
          </w:tcPr>
          <w:p w:rsidR="00464CB8" w:rsidRPr="009715C6" w:rsidRDefault="00464CB8" w:rsidP="0057700F">
            <w:pPr>
              <w:keepNext/>
              <w:keepLines/>
              <w:spacing w:after="0"/>
              <w:jc w:val="center"/>
              <w:rPr>
                <w:rFonts w:ascii="Arial" w:hAnsi="Arial"/>
                <w:sz w:val="18"/>
              </w:rPr>
            </w:pPr>
            <w:r w:rsidRPr="009715C6">
              <w:rPr>
                <w:rFonts w:ascii="Arial" w:hAnsi="Arial" w:cs="Arial"/>
                <w:sz w:val="18"/>
              </w:rPr>
              <w:t>-9</w:t>
            </w:r>
            <w:r w:rsidRPr="009715C6">
              <w:rPr>
                <w:rFonts w:ascii="Arial" w:hAnsi="Arial" w:cs="Arial" w:hint="eastAsia"/>
                <w:sz w:val="18"/>
                <w:lang w:eastAsia="ja-JP"/>
              </w:rPr>
              <w:t>7</w:t>
            </w:r>
          </w:p>
        </w:tc>
        <w:tc>
          <w:tcPr>
            <w:tcW w:w="859" w:type="dxa"/>
            <w:shd w:val="clear" w:color="auto" w:fill="auto"/>
            <w:vAlign w:val="center"/>
          </w:tcPr>
          <w:p w:rsidR="00464CB8" w:rsidRPr="009715C6" w:rsidRDefault="00464CB8" w:rsidP="0057700F">
            <w:pPr>
              <w:keepNext/>
              <w:keepLines/>
              <w:spacing w:after="0"/>
              <w:jc w:val="center"/>
              <w:rPr>
                <w:rFonts w:ascii="Arial" w:hAnsi="Arial"/>
                <w:sz w:val="18"/>
              </w:rPr>
            </w:pPr>
            <w:r w:rsidRPr="009715C6">
              <w:rPr>
                <w:rFonts w:ascii="Arial" w:hAnsi="Arial" w:cs="Arial"/>
                <w:sz w:val="18"/>
              </w:rPr>
              <w:t>-95</w:t>
            </w:r>
            <w:r w:rsidRPr="009715C6">
              <w:rPr>
                <w:rFonts w:ascii="Arial" w:hAnsi="Arial" w:cs="Arial" w:hint="eastAsia"/>
                <w:sz w:val="18"/>
                <w:lang w:eastAsia="ja-JP"/>
              </w:rPr>
              <w:t>.2</w:t>
            </w:r>
          </w:p>
        </w:tc>
        <w:tc>
          <w:tcPr>
            <w:tcW w:w="900" w:type="dxa"/>
            <w:shd w:val="clear" w:color="auto" w:fill="auto"/>
          </w:tcPr>
          <w:p w:rsidR="00464CB8" w:rsidRPr="009715C6" w:rsidRDefault="00464CB8" w:rsidP="0057700F">
            <w:pPr>
              <w:keepNext/>
              <w:keepLines/>
              <w:spacing w:after="0"/>
              <w:jc w:val="center"/>
              <w:rPr>
                <w:rFonts w:ascii="Arial" w:hAnsi="Arial"/>
                <w:sz w:val="18"/>
              </w:rPr>
            </w:pPr>
          </w:p>
        </w:tc>
        <w:tc>
          <w:tcPr>
            <w:tcW w:w="839" w:type="dxa"/>
            <w:vMerge/>
            <w:shd w:val="clear" w:color="auto" w:fill="auto"/>
            <w:vAlign w:val="center"/>
          </w:tcPr>
          <w:p w:rsidR="00464CB8" w:rsidRPr="009715C6" w:rsidRDefault="00464CB8" w:rsidP="0057700F">
            <w:pPr>
              <w:keepNext/>
              <w:keepLines/>
              <w:spacing w:after="0"/>
              <w:jc w:val="center"/>
              <w:rPr>
                <w:rFonts w:ascii="Arial" w:hAnsi="Arial" w:cs="Arial"/>
                <w:sz w:val="18"/>
              </w:rPr>
            </w:pPr>
          </w:p>
        </w:tc>
      </w:tr>
      <w:tr w:rsidR="00464CB8" w:rsidRPr="009715C6" w:rsidTr="0057700F">
        <w:trPr>
          <w:trHeight w:val="191"/>
        </w:trPr>
        <w:tc>
          <w:tcPr>
            <w:tcW w:w="2268" w:type="dxa"/>
            <w:vMerge/>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51" w:type="dxa"/>
            <w:shd w:val="clear" w:color="auto" w:fill="auto"/>
            <w:vAlign w:val="center"/>
          </w:tcPr>
          <w:p w:rsidR="00464CB8" w:rsidRPr="009715C6" w:rsidRDefault="00464CB8" w:rsidP="0057700F">
            <w:pPr>
              <w:keepNext/>
              <w:keepLines/>
              <w:spacing w:after="0"/>
              <w:jc w:val="center"/>
              <w:rPr>
                <w:rFonts w:ascii="Arial" w:hAnsi="Arial" w:cs="Arial"/>
                <w:sz w:val="18"/>
              </w:rPr>
            </w:pPr>
            <w:r w:rsidRPr="009715C6">
              <w:rPr>
                <w:rFonts w:ascii="Arial" w:hAnsi="Arial" w:cs="Arial" w:hint="eastAsia"/>
                <w:sz w:val="18"/>
                <w:lang w:eastAsia="ja-JP"/>
              </w:rPr>
              <w:t>4</w:t>
            </w:r>
            <w:r w:rsidRPr="009715C6">
              <w:rPr>
                <w:rFonts w:ascii="Arial" w:hAnsi="Arial" w:cs="Arial"/>
                <w:sz w:val="18"/>
              </w:rPr>
              <w:t>2</w:t>
            </w:r>
          </w:p>
        </w:tc>
        <w:tc>
          <w:tcPr>
            <w:tcW w:w="992"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87"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768" w:type="dxa"/>
            <w:shd w:val="clear" w:color="auto" w:fill="auto"/>
          </w:tcPr>
          <w:p w:rsidR="00464CB8" w:rsidRPr="009715C6" w:rsidRDefault="00464CB8" w:rsidP="0057700F">
            <w:pPr>
              <w:keepNext/>
              <w:keepLines/>
              <w:spacing w:after="0"/>
              <w:jc w:val="center"/>
              <w:rPr>
                <w:rFonts w:ascii="Arial" w:hAnsi="Arial" w:cs="Arial"/>
                <w:sz w:val="18"/>
              </w:rPr>
            </w:pPr>
            <w:r w:rsidRPr="009715C6">
              <w:rPr>
                <w:rFonts w:ascii="Arial" w:hAnsi="Arial" w:cs="Arial" w:hint="eastAsia"/>
                <w:sz w:val="18"/>
                <w:lang w:eastAsia="ja-JP"/>
              </w:rPr>
              <w:t>-71.7</w:t>
            </w:r>
          </w:p>
        </w:tc>
        <w:tc>
          <w:tcPr>
            <w:tcW w:w="885" w:type="dxa"/>
            <w:shd w:val="clear" w:color="auto" w:fill="auto"/>
          </w:tcPr>
          <w:p w:rsidR="00464CB8" w:rsidRPr="009715C6" w:rsidRDefault="00464CB8" w:rsidP="0057700F">
            <w:pPr>
              <w:keepNext/>
              <w:keepLines/>
              <w:spacing w:after="0"/>
              <w:jc w:val="center"/>
              <w:rPr>
                <w:rFonts w:ascii="Arial" w:hAnsi="Arial" w:cs="Arial"/>
                <w:sz w:val="18"/>
              </w:rPr>
            </w:pPr>
            <w:r w:rsidRPr="009715C6">
              <w:rPr>
                <w:rFonts w:ascii="Arial" w:hAnsi="Arial" w:cs="Arial" w:hint="eastAsia"/>
                <w:sz w:val="18"/>
                <w:lang w:eastAsia="ja-JP"/>
              </w:rPr>
              <w:t>-71.7</w:t>
            </w:r>
          </w:p>
        </w:tc>
        <w:tc>
          <w:tcPr>
            <w:tcW w:w="859" w:type="dxa"/>
            <w:shd w:val="clear" w:color="auto" w:fill="auto"/>
          </w:tcPr>
          <w:p w:rsidR="00464CB8" w:rsidRPr="009715C6" w:rsidRDefault="00464CB8" w:rsidP="0057700F">
            <w:pPr>
              <w:keepNext/>
              <w:keepLines/>
              <w:spacing w:after="0"/>
              <w:jc w:val="center"/>
              <w:rPr>
                <w:rFonts w:ascii="Arial" w:hAnsi="Arial" w:cs="Arial"/>
                <w:sz w:val="18"/>
              </w:rPr>
            </w:pPr>
            <w:r w:rsidRPr="009715C6">
              <w:rPr>
                <w:rFonts w:ascii="Arial" w:hAnsi="Arial" w:cs="Arial" w:hint="eastAsia"/>
                <w:sz w:val="18"/>
                <w:lang w:eastAsia="ja-JP"/>
              </w:rPr>
              <w:t>-71.7</w:t>
            </w:r>
          </w:p>
        </w:tc>
        <w:tc>
          <w:tcPr>
            <w:tcW w:w="900" w:type="dxa"/>
            <w:shd w:val="clear" w:color="auto" w:fill="auto"/>
          </w:tcPr>
          <w:p w:rsidR="00464CB8" w:rsidRPr="009715C6" w:rsidRDefault="00464CB8" w:rsidP="0057700F">
            <w:pPr>
              <w:keepNext/>
              <w:keepLines/>
              <w:spacing w:after="0"/>
              <w:jc w:val="center"/>
              <w:rPr>
                <w:rFonts w:ascii="Arial" w:hAnsi="Arial" w:cs="Arial"/>
                <w:sz w:val="18"/>
              </w:rPr>
            </w:pPr>
            <w:r w:rsidRPr="009715C6">
              <w:rPr>
                <w:rFonts w:ascii="Arial" w:hAnsi="Arial" w:cs="Arial" w:hint="eastAsia"/>
                <w:sz w:val="18"/>
                <w:lang w:eastAsia="ja-JP"/>
              </w:rPr>
              <w:t>-71.7</w:t>
            </w:r>
          </w:p>
        </w:tc>
        <w:tc>
          <w:tcPr>
            <w:tcW w:w="839" w:type="dxa"/>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r w:rsidRPr="009715C6">
              <w:rPr>
                <w:rFonts w:ascii="Arial" w:hAnsi="Arial" w:cs="Arial" w:hint="eastAsia"/>
                <w:sz w:val="18"/>
                <w:lang w:eastAsia="ja-JP"/>
              </w:rPr>
              <w:t>TDD</w:t>
            </w:r>
          </w:p>
        </w:tc>
      </w:tr>
      <w:tr w:rsidR="00464CB8" w:rsidRPr="009715C6" w:rsidTr="0057700F">
        <w:trPr>
          <w:trHeight w:val="191"/>
        </w:trPr>
        <w:tc>
          <w:tcPr>
            <w:tcW w:w="2268" w:type="dxa"/>
            <w:vMerge w:val="restart"/>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r w:rsidRPr="009715C6">
              <w:rPr>
                <w:rFonts w:ascii="Arial" w:hAnsi="Arial" w:cs="Arial"/>
                <w:sz w:val="18"/>
              </w:rPr>
              <w:t>CA_</w:t>
            </w:r>
            <w:r w:rsidRPr="009715C6">
              <w:rPr>
                <w:rFonts w:ascii="Arial" w:hAnsi="Arial" w:cs="Arial" w:hint="eastAsia"/>
                <w:sz w:val="18"/>
                <w:lang w:eastAsia="ja-JP"/>
              </w:rPr>
              <w:t>1</w:t>
            </w:r>
            <w:r w:rsidRPr="009715C6">
              <w:rPr>
                <w:rFonts w:ascii="Arial" w:hAnsi="Arial" w:cs="Arial"/>
                <w:sz w:val="18"/>
              </w:rPr>
              <w:t>A-</w:t>
            </w:r>
            <w:r w:rsidRPr="009715C6">
              <w:rPr>
                <w:rFonts w:ascii="Arial" w:hAnsi="Arial" w:cs="Arial" w:hint="eastAsia"/>
                <w:sz w:val="18"/>
                <w:lang w:eastAsia="ja-JP"/>
              </w:rPr>
              <w:t>3</w:t>
            </w:r>
            <w:r w:rsidRPr="009715C6">
              <w:rPr>
                <w:rFonts w:ascii="Arial" w:hAnsi="Arial" w:cs="Arial"/>
                <w:sz w:val="18"/>
              </w:rPr>
              <w:t>A-</w:t>
            </w:r>
            <w:r w:rsidRPr="009715C6">
              <w:rPr>
                <w:rFonts w:ascii="Arial" w:hAnsi="Arial" w:cs="Arial" w:hint="eastAsia"/>
                <w:sz w:val="18"/>
                <w:lang w:eastAsia="ja-JP"/>
              </w:rPr>
              <w:t>19A-4</w:t>
            </w:r>
            <w:r w:rsidRPr="009715C6">
              <w:rPr>
                <w:rFonts w:ascii="Arial" w:hAnsi="Arial" w:cs="Arial"/>
                <w:sz w:val="18"/>
              </w:rPr>
              <w:t>2</w:t>
            </w:r>
            <w:r w:rsidRPr="009715C6">
              <w:rPr>
                <w:rFonts w:ascii="Arial" w:hAnsi="Arial" w:cs="Arial" w:hint="eastAsia"/>
                <w:sz w:val="18"/>
                <w:lang w:eastAsia="ja-JP"/>
              </w:rPr>
              <w:t>C</w:t>
            </w:r>
            <w:r w:rsidRPr="009715C6">
              <w:rPr>
                <w:rFonts w:ascii="Arial" w:hAnsi="Arial" w:cs="Arial" w:hint="eastAsia"/>
                <w:sz w:val="18"/>
                <w:vertAlign w:val="superscript"/>
                <w:lang w:eastAsia="ja-JP"/>
              </w:rPr>
              <w:t>11</w:t>
            </w:r>
          </w:p>
        </w:tc>
        <w:tc>
          <w:tcPr>
            <w:tcW w:w="851" w:type="dxa"/>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r w:rsidRPr="009715C6">
              <w:rPr>
                <w:rFonts w:ascii="Arial" w:hAnsi="Arial" w:cs="Arial" w:hint="eastAsia"/>
                <w:sz w:val="18"/>
                <w:lang w:eastAsia="ja-JP"/>
              </w:rPr>
              <w:t>1</w:t>
            </w:r>
          </w:p>
        </w:tc>
        <w:tc>
          <w:tcPr>
            <w:tcW w:w="992"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87"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768" w:type="dxa"/>
            <w:shd w:val="clear" w:color="auto" w:fill="auto"/>
            <w:vAlign w:val="center"/>
          </w:tcPr>
          <w:p w:rsidR="00464CB8" w:rsidRPr="009715C6" w:rsidRDefault="00464CB8" w:rsidP="0057700F">
            <w:pPr>
              <w:keepNext/>
              <w:keepLines/>
              <w:spacing w:after="0"/>
              <w:jc w:val="center"/>
              <w:rPr>
                <w:rFonts w:ascii="Arial" w:hAnsi="Arial" w:cs="Arial"/>
                <w:sz w:val="18"/>
              </w:rPr>
            </w:pPr>
            <w:r w:rsidRPr="009715C6">
              <w:rPr>
                <w:rFonts w:ascii="Arial" w:hAnsi="Arial" w:cs="Arial"/>
                <w:sz w:val="18"/>
              </w:rPr>
              <w:t>-9</w:t>
            </w:r>
            <w:r w:rsidRPr="009715C6">
              <w:rPr>
                <w:rFonts w:ascii="Arial" w:hAnsi="Arial" w:cs="Arial" w:hint="eastAsia"/>
                <w:sz w:val="18"/>
                <w:lang w:eastAsia="ja-JP"/>
              </w:rPr>
              <w:t>9.8</w:t>
            </w:r>
            <w:r w:rsidRPr="009715C6">
              <w:rPr>
                <w:rFonts w:ascii="Arial" w:hAnsi="Arial" w:cs="Arial"/>
                <w:sz w:val="18"/>
              </w:rPr>
              <w:t xml:space="preserve"> </w:t>
            </w:r>
          </w:p>
        </w:tc>
        <w:tc>
          <w:tcPr>
            <w:tcW w:w="885" w:type="dxa"/>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r w:rsidRPr="009715C6">
              <w:rPr>
                <w:rFonts w:ascii="Arial" w:hAnsi="Arial" w:cs="Arial"/>
                <w:sz w:val="18"/>
              </w:rPr>
              <w:t>-9</w:t>
            </w:r>
            <w:r w:rsidRPr="009715C6">
              <w:rPr>
                <w:rFonts w:ascii="Arial" w:hAnsi="Arial" w:cs="Arial" w:hint="eastAsia"/>
                <w:sz w:val="18"/>
                <w:lang w:eastAsia="ja-JP"/>
              </w:rPr>
              <w:t>6.8</w:t>
            </w:r>
          </w:p>
        </w:tc>
        <w:tc>
          <w:tcPr>
            <w:tcW w:w="859" w:type="dxa"/>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r w:rsidRPr="009715C6">
              <w:rPr>
                <w:rFonts w:ascii="Arial" w:hAnsi="Arial" w:cs="Arial"/>
                <w:sz w:val="18"/>
              </w:rPr>
              <w:t>-9</w:t>
            </w:r>
            <w:r w:rsidRPr="009715C6">
              <w:rPr>
                <w:rFonts w:ascii="Arial" w:hAnsi="Arial" w:cs="Arial" w:hint="eastAsia"/>
                <w:sz w:val="18"/>
                <w:lang w:eastAsia="ja-JP"/>
              </w:rPr>
              <w:t>5</w:t>
            </w:r>
          </w:p>
        </w:tc>
        <w:tc>
          <w:tcPr>
            <w:tcW w:w="900" w:type="dxa"/>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r w:rsidRPr="009715C6">
              <w:rPr>
                <w:rFonts w:ascii="Arial" w:hAnsi="Arial" w:cs="Arial"/>
                <w:sz w:val="18"/>
              </w:rPr>
              <w:t>-9</w:t>
            </w:r>
            <w:r w:rsidRPr="009715C6">
              <w:rPr>
                <w:rFonts w:ascii="Arial" w:hAnsi="Arial" w:cs="Arial" w:hint="eastAsia"/>
                <w:sz w:val="18"/>
                <w:lang w:eastAsia="ja-JP"/>
              </w:rPr>
              <w:t>3.8</w:t>
            </w:r>
          </w:p>
        </w:tc>
        <w:tc>
          <w:tcPr>
            <w:tcW w:w="839" w:type="dxa"/>
            <w:vMerge w:val="restart"/>
            <w:shd w:val="clear" w:color="auto" w:fill="auto"/>
            <w:vAlign w:val="center"/>
          </w:tcPr>
          <w:p w:rsidR="00464CB8" w:rsidRPr="009715C6" w:rsidRDefault="00464CB8" w:rsidP="0057700F">
            <w:pPr>
              <w:keepNext/>
              <w:keepLines/>
              <w:spacing w:after="0"/>
              <w:jc w:val="center"/>
              <w:rPr>
                <w:rFonts w:ascii="Arial" w:hAnsi="Arial" w:cs="Arial"/>
                <w:sz w:val="18"/>
              </w:rPr>
            </w:pPr>
            <w:r w:rsidRPr="009715C6">
              <w:rPr>
                <w:rFonts w:ascii="Arial" w:hAnsi="Arial" w:cs="Arial"/>
                <w:sz w:val="18"/>
              </w:rPr>
              <w:t>FDD</w:t>
            </w:r>
          </w:p>
        </w:tc>
      </w:tr>
      <w:tr w:rsidR="00464CB8" w:rsidRPr="009715C6" w:rsidTr="0057700F">
        <w:trPr>
          <w:trHeight w:val="191"/>
        </w:trPr>
        <w:tc>
          <w:tcPr>
            <w:tcW w:w="2268" w:type="dxa"/>
            <w:vMerge/>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51" w:type="dxa"/>
            <w:vMerge w:val="restart"/>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r w:rsidRPr="009715C6">
              <w:rPr>
                <w:rFonts w:ascii="Arial" w:hAnsi="Arial" w:cs="Arial" w:hint="eastAsia"/>
                <w:sz w:val="18"/>
                <w:lang w:eastAsia="ja-JP"/>
              </w:rPr>
              <w:t>3</w:t>
            </w:r>
          </w:p>
        </w:tc>
        <w:tc>
          <w:tcPr>
            <w:tcW w:w="992"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87"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768" w:type="dxa"/>
            <w:shd w:val="clear" w:color="auto" w:fill="auto"/>
          </w:tcPr>
          <w:p w:rsidR="00464CB8" w:rsidRPr="009715C6" w:rsidRDefault="00464CB8" w:rsidP="0057700F">
            <w:pPr>
              <w:keepNext/>
              <w:keepLines/>
              <w:spacing w:after="0"/>
              <w:jc w:val="center"/>
              <w:rPr>
                <w:rFonts w:ascii="Arial" w:hAnsi="Arial" w:cs="Arial"/>
                <w:sz w:val="18"/>
              </w:rPr>
            </w:pPr>
            <w:r w:rsidRPr="009715C6">
              <w:rPr>
                <w:rFonts w:ascii="Arial" w:hAnsi="Arial"/>
                <w:sz w:val="18"/>
              </w:rPr>
              <w:t>-96.8</w:t>
            </w:r>
          </w:p>
        </w:tc>
        <w:tc>
          <w:tcPr>
            <w:tcW w:w="885" w:type="dxa"/>
            <w:shd w:val="clear" w:color="auto" w:fill="auto"/>
          </w:tcPr>
          <w:p w:rsidR="00464CB8" w:rsidRPr="009715C6" w:rsidRDefault="00464CB8" w:rsidP="0057700F">
            <w:pPr>
              <w:keepNext/>
              <w:keepLines/>
              <w:spacing w:after="0"/>
              <w:jc w:val="center"/>
              <w:rPr>
                <w:rFonts w:ascii="Arial" w:hAnsi="Arial" w:cs="Arial"/>
                <w:sz w:val="18"/>
              </w:rPr>
            </w:pPr>
            <w:r w:rsidRPr="009715C6">
              <w:rPr>
                <w:rFonts w:ascii="Arial" w:hAnsi="Arial"/>
                <w:sz w:val="18"/>
              </w:rPr>
              <w:t>-93.8</w:t>
            </w:r>
          </w:p>
        </w:tc>
        <w:tc>
          <w:tcPr>
            <w:tcW w:w="859" w:type="dxa"/>
            <w:shd w:val="clear" w:color="auto" w:fill="auto"/>
          </w:tcPr>
          <w:p w:rsidR="00464CB8" w:rsidRPr="009715C6" w:rsidRDefault="00464CB8" w:rsidP="0057700F">
            <w:pPr>
              <w:keepNext/>
              <w:keepLines/>
              <w:spacing w:after="0"/>
              <w:jc w:val="center"/>
              <w:rPr>
                <w:rFonts w:ascii="Arial" w:hAnsi="Arial" w:cs="Arial"/>
                <w:sz w:val="18"/>
              </w:rPr>
            </w:pPr>
            <w:r w:rsidRPr="009715C6">
              <w:rPr>
                <w:rFonts w:ascii="Arial" w:hAnsi="Arial"/>
                <w:sz w:val="18"/>
              </w:rPr>
              <w:t>-92</w:t>
            </w:r>
          </w:p>
        </w:tc>
        <w:tc>
          <w:tcPr>
            <w:tcW w:w="900" w:type="dxa"/>
            <w:shd w:val="clear" w:color="auto" w:fill="auto"/>
          </w:tcPr>
          <w:p w:rsidR="00464CB8" w:rsidRPr="009715C6" w:rsidRDefault="00464CB8" w:rsidP="0057700F">
            <w:pPr>
              <w:keepNext/>
              <w:keepLines/>
              <w:spacing w:after="0"/>
              <w:jc w:val="center"/>
              <w:rPr>
                <w:rFonts w:ascii="Arial" w:hAnsi="Arial" w:cs="Arial"/>
                <w:sz w:val="18"/>
              </w:rPr>
            </w:pPr>
            <w:r w:rsidRPr="009715C6">
              <w:rPr>
                <w:rFonts w:ascii="Arial" w:hAnsi="Arial"/>
                <w:sz w:val="18"/>
              </w:rPr>
              <w:t>-90.8</w:t>
            </w:r>
          </w:p>
        </w:tc>
        <w:tc>
          <w:tcPr>
            <w:tcW w:w="839" w:type="dxa"/>
            <w:vMerge/>
            <w:shd w:val="clear" w:color="auto" w:fill="auto"/>
            <w:vAlign w:val="center"/>
          </w:tcPr>
          <w:p w:rsidR="00464CB8" w:rsidRPr="009715C6" w:rsidRDefault="00464CB8" w:rsidP="0057700F">
            <w:pPr>
              <w:keepNext/>
              <w:keepLines/>
              <w:spacing w:after="0"/>
              <w:jc w:val="center"/>
              <w:rPr>
                <w:rFonts w:ascii="Arial" w:hAnsi="Arial" w:cs="Arial"/>
                <w:sz w:val="18"/>
              </w:rPr>
            </w:pPr>
          </w:p>
        </w:tc>
      </w:tr>
      <w:tr w:rsidR="00464CB8" w:rsidRPr="009715C6" w:rsidTr="0057700F">
        <w:trPr>
          <w:trHeight w:val="191"/>
        </w:trPr>
        <w:tc>
          <w:tcPr>
            <w:tcW w:w="2268" w:type="dxa"/>
            <w:vMerge/>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51" w:type="dxa"/>
            <w:vMerge/>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p>
        </w:tc>
        <w:tc>
          <w:tcPr>
            <w:tcW w:w="992"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87"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768" w:type="dxa"/>
            <w:shd w:val="clear" w:color="auto" w:fill="auto"/>
          </w:tcPr>
          <w:p w:rsidR="00464CB8" w:rsidRPr="009715C6" w:rsidRDefault="00464CB8" w:rsidP="0057700F">
            <w:pPr>
              <w:keepNext/>
              <w:keepLines/>
              <w:spacing w:after="0"/>
              <w:jc w:val="center"/>
              <w:rPr>
                <w:rFonts w:ascii="Arial" w:hAnsi="Arial"/>
                <w:sz w:val="18"/>
              </w:rPr>
            </w:pPr>
            <w:r>
              <w:rPr>
                <w:rFonts w:ascii="Arial" w:hAnsi="Arial"/>
                <w:sz w:val="18"/>
              </w:rPr>
              <w:t>[-99.5]</w:t>
            </w:r>
            <w:r w:rsidRPr="00AE3B30">
              <w:rPr>
                <w:rFonts w:ascii="Arial" w:hAnsi="Arial"/>
                <w:sz w:val="18"/>
                <w:vertAlign w:val="superscript"/>
              </w:rPr>
              <w:t>20</w:t>
            </w:r>
          </w:p>
        </w:tc>
        <w:tc>
          <w:tcPr>
            <w:tcW w:w="885" w:type="dxa"/>
            <w:shd w:val="clear" w:color="auto" w:fill="auto"/>
          </w:tcPr>
          <w:p w:rsidR="00464CB8" w:rsidRPr="009715C6" w:rsidRDefault="00464CB8" w:rsidP="0057700F">
            <w:pPr>
              <w:keepNext/>
              <w:keepLines/>
              <w:spacing w:after="0"/>
              <w:jc w:val="center"/>
              <w:rPr>
                <w:rFonts w:ascii="Arial" w:hAnsi="Arial"/>
                <w:sz w:val="18"/>
              </w:rPr>
            </w:pPr>
            <w:r>
              <w:rPr>
                <w:rFonts w:ascii="Arial" w:hAnsi="Arial"/>
                <w:sz w:val="18"/>
              </w:rPr>
              <w:t>[-96.5]</w:t>
            </w:r>
            <w:r w:rsidRPr="001F6E72">
              <w:rPr>
                <w:rFonts w:ascii="Arial" w:hAnsi="Arial"/>
                <w:sz w:val="18"/>
                <w:vertAlign w:val="superscript"/>
              </w:rPr>
              <w:t>20</w:t>
            </w:r>
          </w:p>
        </w:tc>
        <w:tc>
          <w:tcPr>
            <w:tcW w:w="859" w:type="dxa"/>
            <w:shd w:val="clear" w:color="auto" w:fill="auto"/>
          </w:tcPr>
          <w:p w:rsidR="00464CB8" w:rsidRPr="009715C6" w:rsidRDefault="00464CB8" w:rsidP="0057700F">
            <w:pPr>
              <w:keepNext/>
              <w:keepLines/>
              <w:spacing w:after="0"/>
              <w:jc w:val="center"/>
              <w:rPr>
                <w:rFonts w:ascii="Arial" w:hAnsi="Arial"/>
                <w:sz w:val="18"/>
              </w:rPr>
            </w:pPr>
            <w:r>
              <w:rPr>
                <w:rFonts w:ascii="Arial" w:hAnsi="Arial"/>
                <w:sz w:val="18"/>
              </w:rPr>
              <w:t>[-94.7]</w:t>
            </w:r>
            <w:r w:rsidRPr="001F6E72">
              <w:rPr>
                <w:rFonts w:ascii="Arial" w:hAnsi="Arial"/>
                <w:sz w:val="18"/>
                <w:vertAlign w:val="superscript"/>
              </w:rPr>
              <w:t>20</w:t>
            </w:r>
          </w:p>
        </w:tc>
        <w:tc>
          <w:tcPr>
            <w:tcW w:w="900" w:type="dxa"/>
            <w:shd w:val="clear" w:color="auto" w:fill="auto"/>
          </w:tcPr>
          <w:p w:rsidR="00464CB8" w:rsidRPr="009715C6" w:rsidRDefault="00464CB8" w:rsidP="0057700F">
            <w:pPr>
              <w:keepNext/>
              <w:keepLines/>
              <w:spacing w:after="0"/>
              <w:jc w:val="center"/>
              <w:rPr>
                <w:rFonts w:ascii="Arial" w:hAnsi="Arial"/>
                <w:sz w:val="18"/>
              </w:rPr>
            </w:pPr>
            <w:r>
              <w:rPr>
                <w:rFonts w:ascii="Arial" w:hAnsi="Arial"/>
                <w:sz w:val="18"/>
              </w:rPr>
              <w:t>[-93.5]</w:t>
            </w:r>
            <w:r w:rsidRPr="001F6E72">
              <w:rPr>
                <w:rFonts w:ascii="Arial" w:hAnsi="Arial"/>
                <w:sz w:val="18"/>
                <w:vertAlign w:val="superscript"/>
              </w:rPr>
              <w:t>20</w:t>
            </w:r>
          </w:p>
        </w:tc>
        <w:tc>
          <w:tcPr>
            <w:tcW w:w="839" w:type="dxa"/>
            <w:vMerge/>
            <w:shd w:val="clear" w:color="auto" w:fill="auto"/>
            <w:vAlign w:val="center"/>
          </w:tcPr>
          <w:p w:rsidR="00464CB8" w:rsidRPr="009715C6" w:rsidRDefault="00464CB8" w:rsidP="0057700F">
            <w:pPr>
              <w:keepNext/>
              <w:keepLines/>
              <w:spacing w:after="0"/>
              <w:jc w:val="center"/>
              <w:rPr>
                <w:rFonts w:ascii="Arial" w:hAnsi="Arial" w:cs="Arial"/>
                <w:sz w:val="18"/>
              </w:rPr>
            </w:pPr>
          </w:p>
        </w:tc>
      </w:tr>
      <w:tr w:rsidR="00464CB8" w:rsidRPr="009715C6" w:rsidTr="0057700F">
        <w:trPr>
          <w:trHeight w:val="191"/>
        </w:trPr>
        <w:tc>
          <w:tcPr>
            <w:tcW w:w="2268" w:type="dxa"/>
            <w:vMerge/>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51" w:type="dxa"/>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r w:rsidRPr="009715C6">
              <w:rPr>
                <w:rFonts w:ascii="Arial" w:hAnsi="Arial" w:cs="Arial" w:hint="eastAsia"/>
                <w:sz w:val="18"/>
                <w:lang w:eastAsia="ja-JP"/>
              </w:rPr>
              <w:t>19</w:t>
            </w:r>
          </w:p>
        </w:tc>
        <w:tc>
          <w:tcPr>
            <w:tcW w:w="992"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87"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768" w:type="dxa"/>
            <w:shd w:val="clear" w:color="auto" w:fill="auto"/>
            <w:vAlign w:val="center"/>
          </w:tcPr>
          <w:p w:rsidR="00464CB8" w:rsidRPr="009715C6" w:rsidRDefault="00464CB8" w:rsidP="0057700F">
            <w:pPr>
              <w:keepNext/>
              <w:keepLines/>
              <w:spacing w:after="0"/>
              <w:jc w:val="center"/>
              <w:rPr>
                <w:rFonts w:ascii="Arial" w:hAnsi="Arial"/>
                <w:sz w:val="18"/>
              </w:rPr>
            </w:pPr>
            <w:r w:rsidRPr="009715C6">
              <w:rPr>
                <w:rFonts w:ascii="Arial" w:hAnsi="Arial" w:cs="Arial"/>
                <w:sz w:val="18"/>
              </w:rPr>
              <w:t>-</w:t>
            </w:r>
            <w:r w:rsidRPr="009715C6">
              <w:rPr>
                <w:rFonts w:ascii="Arial" w:hAnsi="Arial" w:cs="Arial" w:hint="eastAsia"/>
                <w:sz w:val="18"/>
                <w:lang w:eastAsia="ja-JP"/>
              </w:rPr>
              <w:t>100</w:t>
            </w:r>
          </w:p>
        </w:tc>
        <w:tc>
          <w:tcPr>
            <w:tcW w:w="885" w:type="dxa"/>
            <w:shd w:val="clear" w:color="auto" w:fill="auto"/>
            <w:vAlign w:val="center"/>
          </w:tcPr>
          <w:p w:rsidR="00464CB8" w:rsidRPr="009715C6" w:rsidRDefault="00464CB8" w:rsidP="0057700F">
            <w:pPr>
              <w:keepNext/>
              <w:keepLines/>
              <w:spacing w:after="0"/>
              <w:jc w:val="center"/>
              <w:rPr>
                <w:rFonts w:ascii="Arial" w:hAnsi="Arial"/>
                <w:sz w:val="18"/>
              </w:rPr>
            </w:pPr>
            <w:r w:rsidRPr="009715C6">
              <w:rPr>
                <w:rFonts w:ascii="Arial" w:hAnsi="Arial" w:cs="Arial"/>
                <w:sz w:val="18"/>
              </w:rPr>
              <w:t>-9</w:t>
            </w:r>
            <w:r w:rsidRPr="009715C6">
              <w:rPr>
                <w:rFonts w:ascii="Arial" w:hAnsi="Arial" w:cs="Arial" w:hint="eastAsia"/>
                <w:sz w:val="18"/>
                <w:lang w:eastAsia="ja-JP"/>
              </w:rPr>
              <w:t>7</w:t>
            </w:r>
          </w:p>
        </w:tc>
        <w:tc>
          <w:tcPr>
            <w:tcW w:w="859" w:type="dxa"/>
            <w:shd w:val="clear" w:color="auto" w:fill="auto"/>
            <w:vAlign w:val="center"/>
          </w:tcPr>
          <w:p w:rsidR="00464CB8" w:rsidRPr="009715C6" w:rsidRDefault="00464CB8" w:rsidP="0057700F">
            <w:pPr>
              <w:keepNext/>
              <w:keepLines/>
              <w:spacing w:after="0"/>
              <w:jc w:val="center"/>
              <w:rPr>
                <w:rFonts w:ascii="Arial" w:hAnsi="Arial"/>
                <w:sz w:val="18"/>
              </w:rPr>
            </w:pPr>
            <w:r w:rsidRPr="009715C6">
              <w:rPr>
                <w:rFonts w:ascii="Arial" w:hAnsi="Arial" w:cs="Arial"/>
                <w:sz w:val="18"/>
              </w:rPr>
              <w:t>-95</w:t>
            </w:r>
            <w:r w:rsidRPr="009715C6">
              <w:rPr>
                <w:rFonts w:ascii="Arial" w:hAnsi="Arial" w:cs="Arial" w:hint="eastAsia"/>
                <w:sz w:val="18"/>
                <w:lang w:eastAsia="ja-JP"/>
              </w:rPr>
              <w:t>.2</w:t>
            </w:r>
          </w:p>
        </w:tc>
        <w:tc>
          <w:tcPr>
            <w:tcW w:w="900" w:type="dxa"/>
            <w:shd w:val="clear" w:color="auto" w:fill="auto"/>
          </w:tcPr>
          <w:p w:rsidR="00464CB8" w:rsidRPr="009715C6" w:rsidRDefault="00464CB8" w:rsidP="0057700F">
            <w:pPr>
              <w:keepNext/>
              <w:keepLines/>
              <w:spacing w:after="0"/>
              <w:jc w:val="center"/>
              <w:rPr>
                <w:rFonts w:ascii="Arial" w:hAnsi="Arial"/>
                <w:sz w:val="18"/>
              </w:rPr>
            </w:pPr>
          </w:p>
        </w:tc>
        <w:tc>
          <w:tcPr>
            <w:tcW w:w="839" w:type="dxa"/>
            <w:vMerge/>
            <w:shd w:val="clear" w:color="auto" w:fill="auto"/>
            <w:vAlign w:val="center"/>
          </w:tcPr>
          <w:p w:rsidR="00464CB8" w:rsidRPr="009715C6" w:rsidRDefault="00464CB8" w:rsidP="0057700F">
            <w:pPr>
              <w:keepNext/>
              <w:keepLines/>
              <w:spacing w:after="0"/>
              <w:jc w:val="center"/>
              <w:rPr>
                <w:rFonts w:ascii="Arial" w:hAnsi="Arial" w:cs="Arial"/>
                <w:sz w:val="18"/>
              </w:rPr>
            </w:pPr>
          </w:p>
        </w:tc>
      </w:tr>
      <w:tr w:rsidR="00464CB8" w:rsidRPr="009715C6" w:rsidTr="0057700F">
        <w:trPr>
          <w:trHeight w:val="191"/>
        </w:trPr>
        <w:tc>
          <w:tcPr>
            <w:tcW w:w="2268" w:type="dxa"/>
            <w:vMerge/>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51" w:type="dxa"/>
            <w:shd w:val="clear" w:color="auto" w:fill="auto"/>
            <w:vAlign w:val="center"/>
          </w:tcPr>
          <w:p w:rsidR="00464CB8" w:rsidRPr="009715C6" w:rsidRDefault="00464CB8" w:rsidP="0057700F">
            <w:pPr>
              <w:keepNext/>
              <w:keepLines/>
              <w:spacing w:after="0"/>
              <w:jc w:val="center"/>
              <w:rPr>
                <w:rFonts w:ascii="Arial" w:hAnsi="Arial" w:cs="Arial"/>
                <w:sz w:val="18"/>
              </w:rPr>
            </w:pPr>
            <w:r w:rsidRPr="009715C6">
              <w:rPr>
                <w:rFonts w:ascii="Arial" w:hAnsi="Arial" w:cs="Arial" w:hint="eastAsia"/>
                <w:sz w:val="18"/>
                <w:lang w:eastAsia="ja-JP"/>
              </w:rPr>
              <w:t>4</w:t>
            </w:r>
            <w:r w:rsidRPr="009715C6">
              <w:rPr>
                <w:rFonts w:ascii="Arial" w:hAnsi="Arial" w:cs="Arial"/>
                <w:sz w:val="18"/>
              </w:rPr>
              <w:t>2</w:t>
            </w:r>
          </w:p>
        </w:tc>
        <w:tc>
          <w:tcPr>
            <w:tcW w:w="992"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87"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768" w:type="dxa"/>
            <w:shd w:val="clear" w:color="auto" w:fill="auto"/>
          </w:tcPr>
          <w:p w:rsidR="00464CB8" w:rsidRPr="009715C6" w:rsidRDefault="00464CB8" w:rsidP="0057700F">
            <w:pPr>
              <w:keepNext/>
              <w:keepLines/>
              <w:spacing w:after="0"/>
              <w:jc w:val="center"/>
              <w:rPr>
                <w:rFonts w:ascii="Arial" w:hAnsi="Arial" w:cs="Arial"/>
                <w:sz w:val="18"/>
              </w:rPr>
            </w:pPr>
            <w:r w:rsidRPr="009715C6">
              <w:rPr>
                <w:rFonts w:ascii="Arial" w:hAnsi="Arial" w:cs="Arial"/>
                <w:sz w:val="18"/>
              </w:rPr>
              <w:t>-97.1</w:t>
            </w:r>
          </w:p>
        </w:tc>
        <w:tc>
          <w:tcPr>
            <w:tcW w:w="885" w:type="dxa"/>
            <w:shd w:val="clear" w:color="auto" w:fill="auto"/>
          </w:tcPr>
          <w:p w:rsidR="00464CB8" w:rsidRPr="009715C6" w:rsidRDefault="00464CB8" w:rsidP="0057700F">
            <w:pPr>
              <w:keepNext/>
              <w:keepLines/>
              <w:spacing w:after="0"/>
              <w:jc w:val="center"/>
              <w:rPr>
                <w:rFonts w:ascii="Arial" w:hAnsi="Arial" w:cs="Arial"/>
                <w:sz w:val="18"/>
              </w:rPr>
            </w:pPr>
            <w:r w:rsidRPr="009715C6">
              <w:rPr>
                <w:rFonts w:ascii="Arial" w:hAnsi="Arial" w:cs="Arial"/>
                <w:sz w:val="18"/>
              </w:rPr>
              <w:t>-94.7</w:t>
            </w:r>
          </w:p>
        </w:tc>
        <w:tc>
          <w:tcPr>
            <w:tcW w:w="859" w:type="dxa"/>
            <w:shd w:val="clear" w:color="auto" w:fill="auto"/>
          </w:tcPr>
          <w:p w:rsidR="00464CB8" w:rsidRPr="009715C6" w:rsidRDefault="00464CB8" w:rsidP="0057700F">
            <w:pPr>
              <w:keepNext/>
              <w:keepLines/>
              <w:spacing w:after="0"/>
              <w:jc w:val="center"/>
              <w:rPr>
                <w:rFonts w:ascii="Arial" w:hAnsi="Arial" w:cs="Arial"/>
                <w:sz w:val="18"/>
              </w:rPr>
            </w:pPr>
            <w:r w:rsidRPr="009715C6">
              <w:rPr>
                <w:rFonts w:ascii="Arial" w:hAnsi="Arial" w:cs="Arial"/>
                <w:sz w:val="18"/>
              </w:rPr>
              <w:t>-93.</w:t>
            </w:r>
            <w:r w:rsidRPr="009715C6">
              <w:rPr>
                <w:rFonts w:ascii="Arial" w:hAnsi="Arial" w:cs="Arial" w:hint="eastAsia"/>
                <w:sz w:val="18"/>
                <w:lang w:eastAsia="ja-JP"/>
              </w:rPr>
              <w:t>2</w:t>
            </w:r>
          </w:p>
        </w:tc>
        <w:tc>
          <w:tcPr>
            <w:tcW w:w="900" w:type="dxa"/>
            <w:shd w:val="clear" w:color="auto" w:fill="auto"/>
          </w:tcPr>
          <w:p w:rsidR="00464CB8" w:rsidRPr="009715C6" w:rsidRDefault="00464CB8" w:rsidP="0057700F">
            <w:pPr>
              <w:keepNext/>
              <w:keepLines/>
              <w:spacing w:after="0"/>
              <w:jc w:val="center"/>
              <w:rPr>
                <w:rFonts w:ascii="Arial" w:hAnsi="Arial" w:cs="Arial"/>
                <w:sz w:val="18"/>
              </w:rPr>
            </w:pPr>
            <w:r w:rsidRPr="009715C6">
              <w:rPr>
                <w:rFonts w:ascii="Arial" w:hAnsi="Arial" w:cs="Arial"/>
                <w:sz w:val="18"/>
              </w:rPr>
              <w:t>-92.5</w:t>
            </w:r>
          </w:p>
        </w:tc>
        <w:tc>
          <w:tcPr>
            <w:tcW w:w="839" w:type="dxa"/>
            <w:shd w:val="clear" w:color="auto" w:fill="auto"/>
            <w:vAlign w:val="center"/>
          </w:tcPr>
          <w:p w:rsidR="00464CB8" w:rsidRPr="009715C6" w:rsidRDefault="00464CB8" w:rsidP="0057700F">
            <w:pPr>
              <w:keepNext/>
              <w:keepLines/>
              <w:spacing w:after="0"/>
              <w:jc w:val="center"/>
              <w:rPr>
                <w:rFonts w:ascii="Arial" w:hAnsi="Arial" w:cs="Arial"/>
                <w:sz w:val="18"/>
                <w:lang w:eastAsia="ja-JP"/>
              </w:rPr>
            </w:pPr>
            <w:r w:rsidRPr="009715C6">
              <w:rPr>
                <w:rFonts w:ascii="Arial" w:hAnsi="Arial" w:cs="Arial" w:hint="eastAsia"/>
                <w:sz w:val="18"/>
                <w:lang w:eastAsia="ja-JP"/>
              </w:rPr>
              <w:t>TDD</w:t>
            </w:r>
          </w:p>
        </w:tc>
      </w:tr>
      <w:tr w:rsidR="00464CB8" w:rsidRPr="00F33ED2" w:rsidTr="0057700F">
        <w:trPr>
          <w:trHeight w:val="255"/>
        </w:trPr>
        <w:tc>
          <w:tcPr>
            <w:tcW w:w="2268" w:type="dxa"/>
            <w:vMerge w:val="restart"/>
            <w:shd w:val="clear" w:color="auto" w:fill="auto"/>
            <w:vAlign w:val="center"/>
          </w:tcPr>
          <w:p w:rsidR="00464CB8" w:rsidRPr="00116AA0" w:rsidRDefault="00464CB8" w:rsidP="0057700F">
            <w:pPr>
              <w:pStyle w:val="TAC"/>
              <w:rPr>
                <w:rFonts w:cs="Arial"/>
              </w:rPr>
            </w:pPr>
            <w:r w:rsidRPr="00116AA0">
              <w:rPr>
                <w:rFonts w:eastAsia="ＭＳ 明朝" w:cs="Arial"/>
              </w:rPr>
              <w:t>CA_1A-3A-28A</w:t>
            </w:r>
          </w:p>
        </w:tc>
        <w:tc>
          <w:tcPr>
            <w:tcW w:w="851" w:type="dxa"/>
            <w:shd w:val="clear" w:color="auto" w:fill="auto"/>
            <w:vAlign w:val="center"/>
          </w:tcPr>
          <w:p w:rsidR="00464CB8" w:rsidRPr="00116AA0" w:rsidRDefault="00464CB8" w:rsidP="0057700F">
            <w:pPr>
              <w:pStyle w:val="TAC"/>
              <w:rPr>
                <w:rFonts w:cs="Arial"/>
                <w:lang w:eastAsia="ja-JP"/>
              </w:rPr>
            </w:pPr>
            <w:r w:rsidRPr="00116AA0">
              <w:rPr>
                <w:rFonts w:cs="Arial"/>
                <w:lang w:eastAsia="ja-JP"/>
              </w:rPr>
              <w:t>1</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hint="eastAsia"/>
                <w:lang w:eastAsia="ja-JP"/>
              </w:rPr>
              <w:t>-</w:t>
            </w:r>
            <w:r w:rsidRPr="00116AA0">
              <w:rPr>
                <w:rFonts w:cs="Arial"/>
                <w:lang w:eastAsia="ja-JP"/>
              </w:rPr>
              <w:t>89.8</w:t>
            </w:r>
          </w:p>
        </w:tc>
        <w:tc>
          <w:tcPr>
            <w:tcW w:w="8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w:t>
            </w:r>
            <w:r w:rsidRPr="00116AA0">
              <w:rPr>
                <w:rFonts w:cs="Arial"/>
                <w:lang w:eastAsia="ja-JP"/>
              </w:rPr>
              <w:t>89.4</w:t>
            </w:r>
          </w:p>
        </w:tc>
        <w:tc>
          <w:tcPr>
            <w:tcW w:w="859" w:type="dxa"/>
            <w:shd w:val="clear" w:color="auto" w:fill="auto"/>
          </w:tcPr>
          <w:p w:rsidR="00464CB8" w:rsidRPr="00116AA0" w:rsidRDefault="00464CB8" w:rsidP="0057700F">
            <w:pPr>
              <w:pStyle w:val="TAC"/>
              <w:rPr>
                <w:rFonts w:cs="Arial"/>
              </w:rPr>
            </w:pPr>
            <w:r w:rsidRPr="00116AA0">
              <w:rPr>
                <w:rFonts w:cs="Arial" w:hint="eastAsia"/>
                <w:lang w:eastAsia="ja-JP"/>
              </w:rPr>
              <w:t>-</w:t>
            </w:r>
            <w:r w:rsidRPr="00116AA0">
              <w:rPr>
                <w:rFonts w:cs="Arial"/>
                <w:lang w:eastAsia="ja-JP"/>
              </w:rPr>
              <w:t>89</w:t>
            </w:r>
          </w:p>
        </w:tc>
        <w:tc>
          <w:tcPr>
            <w:tcW w:w="900" w:type="dxa"/>
            <w:shd w:val="clear" w:color="auto" w:fill="auto"/>
          </w:tcPr>
          <w:p w:rsidR="00464CB8" w:rsidRPr="00116AA0" w:rsidRDefault="00464CB8" w:rsidP="0057700F">
            <w:pPr>
              <w:pStyle w:val="TAC"/>
              <w:rPr>
                <w:rFonts w:cs="Arial"/>
              </w:rPr>
            </w:pPr>
            <w:r w:rsidRPr="00116AA0">
              <w:rPr>
                <w:rFonts w:cs="Arial" w:hint="eastAsia"/>
                <w:lang w:eastAsia="ja-JP"/>
              </w:rPr>
              <w:t>-</w:t>
            </w:r>
            <w:r w:rsidRPr="00116AA0">
              <w:rPr>
                <w:rFonts w:cs="Arial"/>
                <w:lang w:eastAsia="ja-JP"/>
              </w:rPr>
              <w:t>88.7</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eastAsia="ＭＳ 明朝" w:cs="Arial"/>
              </w:rPr>
              <w:t>FDD</w:t>
            </w:r>
          </w:p>
        </w:tc>
      </w:tr>
      <w:tr w:rsidR="00464CB8" w:rsidRPr="00F33ED2" w:rsidTr="0057700F">
        <w:trPr>
          <w:trHeight w:val="255"/>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vMerge w:val="restart"/>
            <w:shd w:val="clear" w:color="auto" w:fill="auto"/>
            <w:vAlign w:val="center"/>
          </w:tcPr>
          <w:p w:rsidR="00464CB8" w:rsidRPr="00116AA0" w:rsidRDefault="00464CB8" w:rsidP="0057700F">
            <w:pPr>
              <w:pStyle w:val="TAC"/>
              <w:rPr>
                <w:rFonts w:eastAsia="ＭＳ 明朝" w:cs="Arial"/>
              </w:rPr>
            </w:pPr>
            <w:r w:rsidRPr="00116AA0">
              <w:rPr>
                <w:rFonts w:cs="Arial"/>
                <w:lang w:eastAsia="ja-JP"/>
              </w:rPr>
              <w:t>3</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-97 </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-94</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-92.2</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-91</w:t>
            </w: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F33ED2" w:rsidTr="0057700F">
        <w:trPr>
          <w:trHeight w:val="255"/>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vMerge/>
            <w:shd w:val="clear" w:color="auto" w:fill="auto"/>
            <w:vAlign w:val="center"/>
          </w:tcPr>
          <w:p w:rsidR="00464CB8" w:rsidRPr="00116AA0" w:rsidRDefault="00464CB8" w:rsidP="0057700F">
            <w:pPr>
              <w:pStyle w:val="TAC"/>
              <w:rPr>
                <w:rFonts w:cs="Arial"/>
                <w:lang w:eastAsia="ja-JP"/>
              </w:rPr>
            </w:pP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tcPr>
          <w:p w:rsidR="00464CB8" w:rsidRPr="00116AA0" w:rsidRDefault="00464CB8" w:rsidP="0057700F">
            <w:pPr>
              <w:pStyle w:val="TAC"/>
              <w:rPr>
                <w:rFonts w:eastAsia="ＭＳ 明朝" w:cs="Arial"/>
              </w:rPr>
            </w:pPr>
            <w:r w:rsidRPr="00116AA0">
              <w:rPr>
                <w:rFonts w:cs="Arial"/>
              </w:rPr>
              <w:t>[-99.7]</w:t>
            </w:r>
            <w:r w:rsidRPr="00116AA0">
              <w:rPr>
                <w:rFonts w:cs="Arial"/>
                <w:vertAlign w:val="superscript"/>
              </w:rPr>
              <w:t>20</w:t>
            </w:r>
          </w:p>
        </w:tc>
        <w:tc>
          <w:tcPr>
            <w:tcW w:w="885" w:type="dxa"/>
            <w:shd w:val="clear" w:color="auto" w:fill="auto"/>
          </w:tcPr>
          <w:p w:rsidR="00464CB8" w:rsidRPr="00116AA0" w:rsidRDefault="00464CB8" w:rsidP="0057700F">
            <w:pPr>
              <w:pStyle w:val="TAC"/>
              <w:rPr>
                <w:rFonts w:eastAsia="ＭＳ 明朝" w:cs="Arial"/>
              </w:rPr>
            </w:pPr>
            <w:r w:rsidRPr="00116AA0">
              <w:rPr>
                <w:rFonts w:cs="Arial"/>
              </w:rPr>
              <w:t>[-96.7]</w:t>
            </w:r>
            <w:r w:rsidRPr="00116AA0">
              <w:rPr>
                <w:rFonts w:cs="Arial"/>
                <w:vertAlign w:val="superscript"/>
              </w:rPr>
              <w:t>20</w:t>
            </w:r>
          </w:p>
        </w:tc>
        <w:tc>
          <w:tcPr>
            <w:tcW w:w="859" w:type="dxa"/>
            <w:shd w:val="clear" w:color="auto" w:fill="auto"/>
          </w:tcPr>
          <w:p w:rsidR="00464CB8" w:rsidRPr="00116AA0" w:rsidRDefault="00464CB8" w:rsidP="0057700F">
            <w:pPr>
              <w:pStyle w:val="TAC"/>
              <w:rPr>
                <w:rFonts w:eastAsia="ＭＳ 明朝" w:cs="Arial"/>
              </w:rPr>
            </w:pPr>
            <w:r w:rsidRPr="00116AA0">
              <w:rPr>
                <w:rFonts w:cs="Arial"/>
              </w:rPr>
              <w:t>[-94.9]</w:t>
            </w:r>
            <w:r w:rsidRPr="00116AA0">
              <w:rPr>
                <w:rFonts w:cs="Arial"/>
                <w:vertAlign w:val="superscript"/>
              </w:rPr>
              <w:t>20</w:t>
            </w:r>
          </w:p>
        </w:tc>
        <w:tc>
          <w:tcPr>
            <w:tcW w:w="900" w:type="dxa"/>
            <w:shd w:val="clear" w:color="auto" w:fill="auto"/>
          </w:tcPr>
          <w:p w:rsidR="00464CB8" w:rsidRPr="00116AA0" w:rsidRDefault="00464CB8" w:rsidP="0057700F">
            <w:pPr>
              <w:pStyle w:val="TAC"/>
              <w:rPr>
                <w:rFonts w:eastAsia="ＭＳ 明朝" w:cs="Arial"/>
              </w:rPr>
            </w:pPr>
            <w:r w:rsidRPr="00116AA0">
              <w:rPr>
                <w:rFonts w:cs="Arial"/>
              </w:rPr>
              <w:t>[-93.7]</w:t>
            </w:r>
            <w:r w:rsidRPr="00116AA0">
              <w:rPr>
                <w:rFonts w:cs="Arial"/>
                <w:vertAlign w:val="superscript"/>
              </w:rPr>
              <w:t>20</w:t>
            </w: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F33ED2" w:rsidTr="0057700F">
        <w:trPr>
          <w:trHeight w:val="255"/>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cs="Arial"/>
                <w:lang w:eastAsia="ja-JP"/>
              </w:rPr>
              <w:t>28</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cs="Arial"/>
              </w:rPr>
              <w:t>-98</w:t>
            </w:r>
            <w:r w:rsidRPr="00116AA0">
              <w:rPr>
                <w:rFonts w:cs="Arial" w:hint="eastAsia"/>
              </w:rPr>
              <w:t>.</w:t>
            </w:r>
            <w:r w:rsidRPr="00116AA0">
              <w:rPr>
                <w:rFonts w:cs="Arial"/>
              </w:rPr>
              <w:t>3</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cs="Arial"/>
              </w:rPr>
              <w:t>-95</w:t>
            </w:r>
            <w:r w:rsidRPr="00116AA0">
              <w:rPr>
                <w:rFonts w:cs="Arial" w:hint="eastAsia"/>
              </w:rPr>
              <w:t>.</w:t>
            </w:r>
            <w:r w:rsidRPr="00116AA0">
              <w:rPr>
                <w:rFonts w:cs="Arial"/>
              </w:rPr>
              <w:t>3</w:t>
            </w:r>
          </w:p>
        </w:tc>
        <w:tc>
          <w:tcPr>
            <w:tcW w:w="859" w:type="dxa"/>
            <w:shd w:val="clear" w:color="auto" w:fill="auto"/>
          </w:tcPr>
          <w:p w:rsidR="00464CB8" w:rsidRPr="00116AA0" w:rsidRDefault="00464CB8" w:rsidP="0057700F">
            <w:pPr>
              <w:pStyle w:val="TAC"/>
              <w:rPr>
                <w:rFonts w:eastAsia="ＭＳ 明朝" w:cs="Arial"/>
              </w:rPr>
            </w:pPr>
            <w:r w:rsidRPr="00116AA0">
              <w:rPr>
                <w:rFonts w:cs="Arial" w:hint="eastAsia"/>
              </w:rPr>
              <w:t>-93.</w:t>
            </w:r>
            <w:r w:rsidRPr="00116AA0">
              <w:rPr>
                <w:rFonts w:cs="Arial"/>
              </w:rPr>
              <w:t>5</w:t>
            </w:r>
          </w:p>
        </w:tc>
        <w:tc>
          <w:tcPr>
            <w:tcW w:w="900" w:type="dxa"/>
            <w:shd w:val="clear" w:color="auto" w:fill="auto"/>
          </w:tcPr>
          <w:p w:rsidR="00464CB8" w:rsidRPr="00116AA0" w:rsidRDefault="00464CB8" w:rsidP="0057700F">
            <w:pPr>
              <w:pStyle w:val="TAC"/>
              <w:rPr>
                <w:rFonts w:eastAsia="ＭＳ 明朝" w:cs="Arial"/>
              </w:rPr>
            </w:pPr>
            <w:r w:rsidRPr="00116AA0">
              <w:rPr>
                <w:rFonts w:cs="Arial" w:hint="eastAsia"/>
              </w:rPr>
              <w:t>-9</w:t>
            </w:r>
            <w:r w:rsidRPr="00116AA0">
              <w:rPr>
                <w:rFonts w:cs="Arial"/>
              </w:rPr>
              <w:t>0.8</w:t>
            </w: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191"/>
        </w:trPr>
        <w:tc>
          <w:tcPr>
            <w:tcW w:w="2268" w:type="dxa"/>
            <w:vMerge w:val="restart"/>
            <w:shd w:val="clear" w:color="auto" w:fill="auto"/>
            <w:vAlign w:val="center"/>
          </w:tcPr>
          <w:p w:rsidR="00464CB8" w:rsidRPr="00116AA0" w:rsidRDefault="00464CB8" w:rsidP="0057700F">
            <w:pPr>
              <w:pStyle w:val="TAC"/>
              <w:rPr>
                <w:rFonts w:cs="Arial"/>
                <w:lang w:eastAsia="ja-JP"/>
              </w:rPr>
            </w:pPr>
            <w:r w:rsidRPr="00116AA0">
              <w:rPr>
                <w:rFonts w:cs="Arial"/>
              </w:rPr>
              <w:t>CA_</w:t>
            </w:r>
            <w:r w:rsidRPr="00116AA0">
              <w:rPr>
                <w:rFonts w:cs="Arial" w:hint="eastAsia"/>
                <w:lang w:eastAsia="ja-JP"/>
              </w:rPr>
              <w:t>1</w:t>
            </w:r>
            <w:r w:rsidRPr="00116AA0">
              <w:rPr>
                <w:rFonts w:cs="Arial"/>
              </w:rPr>
              <w:t>A-</w:t>
            </w:r>
            <w:r w:rsidRPr="00116AA0">
              <w:rPr>
                <w:rFonts w:cs="Arial" w:hint="eastAsia"/>
                <w:lang w:eastAsia="ja-JP"/>
              </w:rPr>
              <w:t>3</w:t>
            </w:r>
            <w:r w:rsidRPr="00116AA0">
              <w:rPr>
                <w:rFonts w:cs="Arial"/>
              </w:rPr>
              <w:t>A-</w:t>
            </w:r>
            <w:r w:rsidRPr="00116AA0">
              <w:rPr>
                <w:rFonts w:cs="Arial" w:hint="eastAsia"/>
                <w:lang w:eastAsia="ja-JP"/>
              </w:rPr>
              <w:t>4</w:t>
            </w:r>
            <w:r w:rsidRPr="00116AA0">
              <w:rPr>
                <w:rFonts w:cs="Arial"/>
              </w:rPr>
              <w:t>2A</w:t>
            </w:r>
            <w:r w:rsidRPr="00116AA0">
              <w:rPr>
                <w:rFonts w:cs="Arial" w:hint="eastAsia"/>
                <w:vertAlign w:val="superscript"/>
                <w:lang w:eastAsia="ja-JP"/>
              </w:rPr>
              <w:t>9,10</w:t>
            </w:r>
          </w:p>
        </w:tc>
        <w:tc>
          <w:tcPr>
            <w:tcW w:w="851"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1</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w:t>
            </w:r>
            <w:r w:rsidRPr="00116AA0">
              <w:rPr>
                <w:rFonts w:cs="Arial" w:hint="eastAsia"/>
                <w:lang w:eastAsia="ja-JP"/>
              </w:rPr>
              <w:t>9.8</w:t>
            </w:r>
            <w:r w:rsidRPr="00116AA0">
              <w:rPr>
                <w:rFonts w:cs="Arial"/>
              </w:rPr>
              <w:t xml:space="preserve"> </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rPr>
              <w:t>-9</w:t>
            </w:r>
            <w:r w:rsidRPr="00116AA0">
              <w:rPr>
                <w:rFonts w:cs="Arial" w:hint="eastAsia"/>
                <w:lang w:eastAsia="ja-JP"/>
              </w:rPr>
              <w:t>6.8</w:t>
            </w:r>
          </w:p>
        </w:tc>
        <w:tc>
          <w:tcPr>
            <w:tcW w:w="859" w:type="dxa"/>
            <w:shd w:val="clear" w:color="auto" w:fill="auto"/>
            <w:vAlign w:val="center"/>
          </w:tcPr>
          <w:p w:rsidR="00464CB8" w:rsidRPr="00116AA0" w:rsidRDefault="00464CB8" w:rsidP="0057700F">
            <w:pPr>
              <w:pStyle w:val="TAC"/>
              <w:rPr>
                <w:rFonts w:cs="Arial"/>
                <w:lang w:eastAsia="ja-JP"/>
              </w:rPr>
            </w:pPr>
            <w:r w:rsidRPr="00116AA0">
              <w:rPr>
                <w:rFonts w:cs="Arial"/>
              </w:rPr>
              <w:t>-9</w:t>
            </w:r>
            <w:r w:rsidRPr="00116AA0">
              <w:rPr>
                <w:rFonts w:cs="Arial" w:hint="eastAsia"/>
                <w:lang w:eastAsia="ja-JP"/>
              </w:rPr>
              <w:t>5</w:t>
            </w:r>
          </w:p>
        </w:tc>
        <w:tc>
          <w:tcPr>
            <w:tcW w:w="900" w:type="dxa"/>
            <w:shd w:val="clear" w:color="auto" w:fill="auto"/>
            <w:vAlign w:val="center"/>
          </w:tcPr>
          <w:p w:rsidR="00464CB8" w:rsidRPr="00116AA0" w:rsidRDefault="00464CB8" w:rsidP="0057700F">
            <w:pPr>
              <w:pStyle w:val="TAC"/>
              <w:rPr>
                <w:rFonts w:cs="Arial"/>
                <w:lang w:eastAsia="ja-JP"/>
              </w:rPr>
            </w:pPr>
            <w:r w:rsidRPr="00116AA0">
              <w:rPr>
                <w:rFonts w:cs="Arial"/>
              </w:rPr>
              <w:t>-9</w:t>
            </w:r>
            <w:r w:rsidRPr="00116AA0">
              <w:rPr>
                <w:rFonts w:cs="Arial" w:hint="eastAsia"/>
                <w:lang w:eastAsia="ja-JP"/>
              </w:rPr>
              <w:t>3.8</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cs="Arial"/>
              </w:rPr>
            </w:pPr>
          </w:p>
        </w:tc>
        <w:tc>
          <w:tcPr>
            <w:tcW w:w="851" w:type="dxa"/>
            <w:vMerge w:val="restart"/>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3</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-96.8</w:t>
            </w:r>
          </w:p>
        </w:tc>
        <w:tc>
          <w:tcPr>
            <w:tcW w:w="885" w:type="dxa"/>
            <w:shd w:val="clear" w:color="auto" w:fill="auto"/>
          </w:tcPr>
          <w:p w:rsidR="00464CB8" w:rsidRPr="00116AA0" w:rsidRDefault="00464CB8" w:rsidP="0057700F">
            <w:pPr>
              <w:pStyle w:val="TAC"/>
              <w:rPr>
                <w:rFonts w:cs="Arial"/>
              </w:rPr>
            </w:pPr>
            <w:r w:rsidRPr="00116AA0">
              <w:rPr>
                <w:rFonts w:cs="Arial"/>
              </w:rPr>
              <w:t>-93.8</w:t>
            </w:r>
          </w:p>
        </w:tc>
        <w:tc>
          <w:tcPr>
            <w:tcW w:w="859" w:type="dxa"/>
            <w:shd w:val="clear" w:color="auto" w:fill="auto"/>
          </w:tcPr>
          <w:p w:rsidR="00464CB8" w:rsidRPr="00116AA0" w:rsidRDefault="00464CB8" w:rsidP="0057700F">
            <w:pPr>
              <w:pStyle w:val="TAC"/>
              <w:rPr>
                <w:rFonts w:cs="Arial"/>
              </w:rPr>
            </w:pPr>
            <w:r w:rsidRPr="00116AA0">
              <w:rPr>
                <w:rFonts w:cs="Arial"/>
              </w:rPr>
              <w:t>-92</w:t>
            </w:r>
          </w:p>
        </w:tc>
        <w:tc>
          <w:tcPr>
            <w:tcW w:w="900" w:type="dxa"/>
            <w:shd w:val="clear" w:color="auto" w:fill="auto"/>
          </w:tcPr>
          <w:p w:rsidR="00464CB8" w:rsidRPr="00116AA0" w:rsidRDefault="00464CB8" w:rsidP="0057700F">
            <w:pPr>
              <w:pStyle w:val="TAC"/>
              <w:rPr>
                <w:rFonts w:cs="Arial"/>
              </w:rPr>
            </w:pPr>
            <w:r w:rsidRPr="00116AA0">
              <w:rPr>
                <w:rFonts w:cs="Arial"/>
              </w:rPr>
              <w:t>-90.8</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cs="Arial"/>
              </w:rPr>
            </w:pPr>
          </w:p>
        </w:tc>
        <w:tc>
          <w:tcPr>
            <w:tcW w:w="851" w:type="dxa"/>
            <w:vMerge/>
            <w:shd w:val="clear" w:color="auto" w:fill="auto"/>
            <w:vAlign w:val="center"/>
          </w:tcPr>
          <w:p w:rsidR="00464CB8" w:rsidRPr="00116AA0" w:rsidRDefault="00464CB8" w:rsidP="0057700F">
            <w:pPr>
              <w:pStyle w:val="TAC"/>
              <w:rPr>
                <w:rFonts w:cs="Arial"/>
                <w:lang w:eastAsia="ja-JP"/>
              </w:rPr>
            </w:pP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[-99.5]</w:t>
            </w:r>
            <w:r w:rsidRPr="00116AA0">
              <w:rPr>
                <w:rFonts w:cs="Arial"/>
                <w:vertAlign w:val="superscript"/>
              </w:rPr>
              <w:t>20</w:t>
            </w:r>
          </w:p>
        </w:tc>
        <w:tc>
          <w:tcPr>
            <w:tcW w:w="885" w:type="dxa"/>
            <w:shd w:val="clear" w:color="auto" w:fill="auto"/>
          </w:tcPr>
          <w:p w:rsidR="00464CB8" w:rsidRPr="00116AA0" w:rsidRDefault="00464CB8" w:rsidP="0057700F">
            <w:pPr>
              <w:pStyle w:val="TAC"/>
              <w:rPr>
                <w:rFonts w:cs="Arial"/>
              </w:rPr>
            </w:pPr>
            <w:r w:rsidRPr="00116AA0">
              <w:rPr>
                <w:rFonts w:cs="Arial"/>
              </w:rPr>
              <w:t>[-96.5]</w:t>
            </w:r>
            <w:r w:rsidRPr="00116AA0">
              <w:rPr>
                <w:rFonts w:cs="Arial"/>
                <w:vertAlign w:val="superscript"/>
              </w:rPr>
              <w:t>20</w:t>
            </w:r>
          </w:p>
        </w:tc>
        <w:tc>
          <w:tcPr>
            <w:tcW w:w="859" w:type="dxa"/>
            <w:shd w:val="clear" w:color="auto" w:fill="auto"/>
          </w:tcPr>
          <w:p w:rsidR="00464CB8" w:rsidRPr="00116AA0" w:rsidRDefault="00464CB8" w:rsidP="0057700F">
            <w:pPr>
              <w:pStyle w:val="TAC"/>
              <w:rPr>
                <w:rFonts w:cs="Arial"/>
              </w:rPr>
            </w:pPr>
            <w:r w:rsidRPr="00116AA0">
              <w:rPr>
                <w:rFonts w:cs="Arial"/>
              </w:rPr>
              <w:t>[-94.7]</w:t>
            </w:r>
            <w:r w:rsidRPr="00116AA0">
              <w:rPr>
                <w:rFonts w:cs="Arial"/>
                <w:vertAlign w:val="superscript"/>
              </w:rPr>
              <w:t>20</w:t>
            </w:r>
          </w:p>
        </w:tc>
        <w:tc>
          <w:tcPr>
            <w:tcW w:w="900" w:type="dxa"/>
            <w:shd w:val="clear" w:color="auto" w:fill="auto"/>
          </w:tcPr>
          <w:p w:rsidR="00464CB8" w:rsidRPr="00116AA0" w:rsidRDefault="00464CB8" w:rsidP="0057700F">
            <w:pPr>
              <w:pStyle w:val="TAC"/>
              <w:rPr>
                <w:rFonts w:cs="Arial"/>
              </w:rPr>
            </w:pPr>
            <w:r w:rsidRPr="00116AA0">
              <w:rPr>
                <w:rFonts w:cs="Arial"/>
              </w:rPr>
              <w:t>[-93.5]</w:t>
            </w:r>
            <w:r w:rsidRPr="00116AA0">
              <w:rPr>
                <w:rFonts w:cs="Arial"/>
                <w:vertAlign w:val="superscript"/>
              </w:rPr>
              <w:t>20</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cs="Arial"/>
              </w:rPr>
            </w:pPr>
          </w:p>
        </w:tc>
        <w:tc>
          <w:tcPr>
            <w:tcW w:w="851" w:type="dxa"/>
            <w:shd w:val="clear" w:color="auto" w:fill="auto"/>
            <w:vAlign w:val="center"/>
          </w:tcPr>
          <w:p w:rsidR="00464CB8" w:rsidRPr="00116AA0" w:rsidRDefault="00464CB8" w:rsidP="0057700F">
            <w:pPr>
              <w:pStyle w:val="TAC"/>
              <w:rPr>
                <w:rFonts w:cs="Arial"/>
              </w:rPr>
            </w:pPr>
            <w:r w:rsidRPr="00116AA0">
              <w:rPr>
                <w:rFonts w:cs="Arial" w:hint="eastAsia"/>
                <w:lang w:eastAsia="ja-JP"/>
              </w:rPr>
              <w:t>4</w:t>
            </w:r>
            <w:r w:rsidRPr="00116AA0">
              <w:rPr>
                <w:rFonts w:cs="Arial"/>
              </w:rPr>
              <w:t>2</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hint="eastAsia"/>
                <w:lang w:eastAsia="ja-JP"/>
              </w:rPr>
              <w:t>-71.7</w:t>
            </w:r>
          </w:p>
        </w:tc>
        <w:tc>
          <w:tcPr>
            <w:tcW w:w="885" w:type="dxa"/>
            <w:shd w:val="clear" w:color="auto" w:fill="auto"/>
          </w:tcPr>
          <w:p w:rsidR="00464CB8" w:rsidRPr="00116AA0" w:rsidRDefault="00464CB8" w:rsidP="0057700F">
            <w:pPr>
              <w:pStyle w:val="TAC"/>
              <w:rPr>
                <w:rFonts w:cs="Arial"/>
              </w:rPr>
            </w:pPr>
            <w:r w:rsidRPr="00116AA0">
              <w:rPr>
                <w:rFonts w:cs="Arial" w:hint="eastAsia"/>
                <w:lang w:eastAsia="ja-JP"/>
              </w:rPr>
              <w:t>-71.7</w:t>
            </w:r>
          </w:p>
        </w:tc>
        <w:tc>
          <w:tcPr>
            <w:tcW w:w="859" w:type="dxa"/>
            <w:shd w:val="clear" w:color="auto" w:fill="auto"/>
          </w:tcPr>
          <w:p w:rsidR="00464CB8" w:rsidRPr="00116AA0" w:rsidRDefault="00464CB8" w:rsidP="0057700F">
            <w:pPr>
              <w:pStyle w:val="TAC"/>
              <w:rPr>
                <w:rFonts w:cs="Arial"/>
              </w:rPr>
            </w:pPr>
            <w:r w:rsidRPr="00116AA0">
              <w:rPr>
                <w:rFonts w:cs="Arial" w:hint="eastAsia"/>
                <w:lang w:eastAsia="ja-JP"/>
              </w:rPr>
              <w:t>-71.7</w:t>
            </w:r>
          </w:p>
        </w:tc>
        <w:tc>
          <w:tcPr>
            <w:tcW w:w="900" w:type="dxa"/>
            <w:shd w:val="clear" w:color="auto" w:fill="auto"/>
          </w:tcPr>
          <w:p w:rsidR="00464CB8" w:rsidRPr="00116AA0" w:rsidRDefault="00464CB8" w:rsidP="0057700F">
            <w:pPr>
              <w:pStyle w:val="TAC"/>
              <w:rPr>
                <w:rFonts w:cs="Arial"/>
              </w:rPr>
            </w:pPr>
            <w:r w:rsidRPr="00116AA0">
              <w:rPr>
                <w:rFonts w:cs="Arial" w:hint="eastAsia"/>
                <w:lang w:eastAsia="ja-JP"/>
              </w:rPr>
              <w:t>-71.7</w:t>
            </w:r>
          </w:p>
        </w:tc>
        <w:tc>
          <w:tcPr>
            <w:tcW w:w="839"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TDD</w:t>
            </w:r>
          </w:p>
        </w:tc>
      </w:tr>
      <w:tr w:rsidR="00464CB8" w:rsidRPr="009715C6" w:rsidTr="0057700F">
        <w:trPr>
          <w:trHeight w:val="191"/>
        </w:trPr>
        <w:tc>
          <w:tcPr>
            <w:tcW w:w="2268" w:type="dxa"/>
            <w:vMerge w:val="restart"/>
            <w:shd w:val="clear" w:color="auto" w:fill="auto"/>
            <w:vAlign w:val="center"/>
          </w:tcPr>
          <w:p w:rsidR="00464CB8" w:rsidRPr="00116AA0" w:rsidRDefault="00464CB8" w:rsidP="0057700F">
            <w:pPr>
              <w:pStyle w:val="TAC"/>
              <w:rPr>
                <w:rFonts w:cs="Arial"/>
                <w:lang w:eastAsia="ja-JP"/>
              </w:rPr>
            </w:pPr>
            <w:r w:rsidRPr="00116AA0">
              <w:rPr>
                <w:rFonts w:cs="Arial"/>
              </w:rPr>
              <w:t>CA_</w:t>
            </w:r>
            <w:r w:rsidRPr="00116AA0">
              <w:rPr>
                <w:rFonts w:cs="Arial" w:hint="eastAsia"/>
                <w:lang w:eastAsia="ja-JP"/>
              </w:rPr>
              <w:t>1</w:t>
            </w:r>
            <w:r w:rsidRPr="00116AA0">
              <w:rPr>
                <w:rFonts w:cs="Arial"/>
              </w:rPr>
              <w:t>A-</w:t>
            </w:r>
            <w:r w:rsidRPr="00116AA0">
              <w:rPr>
                <w:rFonts w:cs="Arial" w:hint="eastAsia"/>
                <w:lang w:eastAsia="ja-JP"/>
              </w:rPr>
              <w:t>3</w:t>
            </w:r>
            <w:r w:rsidRPr="00116AA0">
              <w:rPr>
                <w:rFonts w:cs="Arial"/>
              </w:rPr>
              <w:t>A-</w:t>
            </w:r>
            <w:r w:rsidRPr="00116AA0">
              <w:rPr>
                <w:rFonts w:cs="Arial" w:hint="eastAsia"/>
                <w:lang w:eastAsia="ja-JP"/>
              </w:rPr>
              <w:t>4</w:t>
            </w:r>
            <w:r w:rsidRPr="00116AA0">
              <w:rPr>
                <w:rFonts w:cs="Arial"/>
              </w:rPr>
              <w:t>2A</w:t>
            </w:r>
            <w:r w:rsidRPr="00116AA0">
              <w:rPr>
                <w:rFonts w:cs="Arial" w:hint="eastAsia"/>
                <w:vertAlign w:val="superscript"/>
                <w:lang w:eastAsia="ja-JP"/>
              </w:rPr>
              <w:t>11</w:t>
            </w:r>
          </w:p>
        </w:tc>
        <w:tc>
          <w:tcPr>
            <w:tcW w:w="851"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1</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w:t>
            </w:r>
            <w:r w:rsidRPr="00116AA0">
              <w:rPr>
                <w:rFonts w:cs="Arial" w:hint="eastAsia"/>
                <w:lang w:eastAsia="ja-JP"/>
              </w:rPr>
              <w:t>9.8</w:t>
            </w:r>
            <w:r w:rsidRPr="00116AA0">
              <w:rPr>
                <w:rFonts w:cs="Arial"/>
              </w:rPr>
              <w:t xml:space="preserve"> </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rPr>
              <w:t>-9</w:t>
            </w:r>
            <w:r w:rsidRPr="00116AA0">
              <w:rPr>
                <w:rFonts w:cs="Arial" w:hint="eastAsia"/>
                <w:lang w:eastAsia="ja-JP"/>
              </w:rPr>
              <w:t>6.8</w:t>
            </w:r>
          </w:p>
        </w:tc>
        <w:tc>
          <w:tcPr>
            <w:tcW w:w="859" w:type="dxa"/>
            <w:shd w:val="clear" w:color="auto" w:fill="auto"/>
            <w:vAlign w:val="center"/>
          </w:tcPr>
          <w:p w:rsidR="00464CB8" w:rsidRPr="00116AA0" w:rsidRDefault="00464CB8" w:rsidP="0057700F">
            <w:pPr>
              <w:pStyle w:val="TAC"/>
              <w:rPr>
                <w:rFonts w:cs="Arial"/>
                <w:lang w:eastAsia="ja-JP"/>
              </w:rPr>
            </w:pPr>
            <w:r w:rsidRPr="00116AA0">
              <w:rPr>
                <w:rFonts w:cs="Arial"/>
              </w:rPr>
              <w:t>-9</w:t>
            </w:r>
            <w:r w:rsidRPr="00116AA0">
              <w:rPr>
                <w:rFonts w:cs="Arial" w:hint="eastAsia"/>
                <w:lang w:eastAsia="ja-JP"/>
              </w:rPr>
              <w:t>5</w:t>
            </w:r>
          </w:p>
        </w:tc>
        <w:tc>
          <w:tcPr>
            <w:tcW w:w="900" w:type="dxa"/>
            <w:shd w:val="clear" w:color="auto" w:fill="auto"/>
            <w:vAlign w:val="center"/>
          </w:tcPr>
          <w:p w:rsidR="00464CB8" w:rsidRPr="00116AA0" w:rsidRDefault="00464CB8" w:rsidP="0057700F">
            <w:pPr>
              <w:pStyle w:val="TAC"/>
              <w:rPr>
                <w:rFonts w:cs="Arial"/>
                <w:lang w:eastAsia="ja-JP"/>
              </w:rPr>
            </w:pPr>
            <w:r w:rsidRPr="00116AA0">
              <w:rPr>
                <w:rFonts w:cs="Arial"/>
              </w:rPr>
              <w:t>-9</w:t>
            </w:r>
            <w:r w:rsidRPr="00116AA0">
              <w:rPr>
                <w:rFonts w:cs="Arial" w:hint="eastAsia"/>
                <w:lang w:eastAsia="ja-JP"/>
              </w:rPr>
              <w:t>3.8</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cs="Arial"/>
              </w:rPr>
            </w:pPr>
          </w:p>
        </w:tc>
        <w:tc>
          <w:tcPr>
            <w:tcW w:w="851" w:type="dxa"/>
            <w:vMerge w:val="restart"/>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3</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-96.8</w:t>
            </w:r>
          </w:p>
        </w:tc>
        <w:tc>
          <w:tcPr>
            <w:tcW w:w="885" w:type="dxa"/>
            <w:shd w:val="clear" w:color="auto" w:fill="auto"/>
          </w:tcPr>
          <w:p w:rsidR="00464CB8" w:rsidRPr="00116AA0" w:rsidRDefault="00464CB8" w:rsidP="0057700F">
            <w:pPr>
              <w:pStyle w:val="TAC"/>
              <w:rPr>
                <w:rFonts w:cs="Arial"/>
              </w:rPr>
            </w:pPr>
            <w:r w:rsidRPr="00116AA0">
              <w:rPr>
                <w:rFonts w:cs="Arial"/>
              </w:rPr>
              <w:t>-93.8</w:t>
            </w:r>
          </w:p>
        </w:tc>
        <w:tc>
          <w:tcPr>
            <w:tcW w:w="859" w:type="dxa"/>
            <w:shd w:val="clear" w:color="auto" w:fill="auto"/>
          </w:tcPr>
          <w:p w:rsidR="00464CB8" w:rsidRPr="00116AA0" w:rsidRDefault="00464CB8" w:rsidP="0057700F">
            <w:pPr>
              <w:pStyle w:val="TAC"/>
              <w:rPr>
                <w:rFonts w:cs="Arial"/>
              </w:rPr>
            </w:pPr>
            <w:r w:rsidRPr="00116AA0">
              <w:rPr>
                <w:rFonts w:cs="Arial"/>
              </w:rPr>
              <w:t>-92</w:t>
            </w:r>
          </w:p>
        </w:tc>
        <w:tc>
          <w:tcPr>
            <w:tcW w:w="900" w:type="dxa"/>
            <w:shd w:val="clear" w:color="auto" w:fill="auto"/>
          </w:tcPr>
          <w:p w:rsidR="00464CB8" w:rsidRPr="00116AA0" w:rsidRDefault="00464CB8" w:rsidP="0057700F">
            <w:pPr>
              <w:pStyle w:val="TAC"/>
              <w:rPr>
                <w:rFonts w:cs="Arial"/>
              </w:rPr>
            </w:pPr>
            <w:r w:rsidRPr="00116AA0">
              <w:rPr>
                <w:rFonts w:cs="Arial"/>
              </w:rPr>
              <w:t>-90.8</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cs="Arial"/>
              </w:rPr>
            </w:pPr>
          </w:p>
        </w:tc>
        <w:tc>
          <w:tcPr>
            <w:tcW w:w="851" w:type="dxa"/>
            <w:vMerge/>
            <w:shd w:val="clear" w:color="auto" w:fill="auto"/>
            <w:vAlign w:val="center"/>
          </w:tcPr>
          <w:p w:rsidR="00464CB8" w:rsidRPr="00116AA0" w:rsidRDefault="00464CB8" w:rsidP="0057700F">
            <w:pPr>
              <w:pStyle w:val="TAC"/>
              <w:rPr>
                <w:rFonts w:cs="Arial"/>
                <w:lang w:eastAsia="ja-JP"/>
              </w:rPr>
            </w:pP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[-99.5]</w:t>
            </w:r>
            <w:r w:rsidRPr="00116AA0">
              <w:rPr>
                <w:rFonts w:cs="Arial"/>
                <w:vertAlign w:val="superscript"/>
              </w:rPr>
              <w:t>20</w:t>
            </w:r>
          </w:p>
        </w:tc>
        <w:tc>
          <w:tcPr>
            <w:tcW w:w="885" w:type="dxa"/>
            <w:shd w:val="clear" w:color="auto" w:fill="auto"/>
          </w:tcPr>
          <w:p w:rsidR="00464CB8" w:rsidRPr="00116AA0" w:rsidRDefault="00464CB8" w:rsidP="0057700F">
            <w:pPr>
              <w:pStyle w:val="TAC"/>
              <w:rPr>
                <w:rFonts w:cs="Arial"/>
              </w:rPr>
            </w:pPr>
            <w:r w:rsidRPr="00116AA0">
              <w:rPr>
                <w:rFonts w:cs="Arial"/>
              </w:rPr>
              <w:t>[-96.5]</w:t>
            </w:r>
            <w:r w:rsidRPr="00116AA0">
              <w:rPr>
                <w:rFonts w:cs="Arial"/>
                <w:vertAlign w:val="superscript"/>
              </w:rPr>
              <w:t>20</w:t>
            </w:r>
          </w:p>
        </w:tc>
        <w:tc>
          <w:tcPr>
            <w:tcW w:w="859" w:type="dxa"/>
            <w:shd w:val="clear" w:color="auto" w:fill="auto"/>
          </w:tcPr>
          <w:p w:rsidR="00464CB8" w:rsidRPr="00116AA0" w:rsidRDefault="00464CB8" w:rsidP="0057700F">
            <w:pPr>
              <w:pStyle w:val="TAC"/>
              <w:rPr>
                <w:rFonts w:cs="Arial"/>
              </w:rPr>
            </w:pPr>
            <w:r w:rsidRPr="00116AA0">
              <w:rPr>
                <w:rFonts w:cs="Arial"/>
              </w:rPr>
              <w:t>[-94.7]</w:t>
            </w:r>
            <w:r w:rsidRPr="00116AA0">
              <w:rPr>
                <w:rFonts w:cs="Arial"/>
                <w:vertAlign w:val="superscript"/>
              </w:rPr>
              <w:t>20</w:t>
            </w:r>
          </w:p>
        </w:tc>
        <w:tc>
          <w:tcPr>
            <w:tcW w:w="900" w:type="dxa"/>
            <w:shd w:val="clear" w:color="auto" w:fill="auto"/>
          </w:tcPr>
          <w:p w:rsidR="00464CB8" w:rsidRPr="00116AA0" w:rsidRDefault="00464CB8" w:rsidP="0057700F">
            <w:pPr>
              <w:pStyle w:val="TAC"/>
              <w:rPr>
                <w:rFonts w:cs="Arial"/>
              </w:rPr>
            </w:pPr>
            <w:r w:rsidRPr="00116AA0">
              <w:rPr>
                <w:rFonts w:cs="Arial"/>
              </w:rPr>
              <w:t>[-93.5]</w:t>
            </w:r>
            <w:r w:rsidRPr="00116AA0">
              <w:rPr>
                <w:rFonts w:cs="Arial"/>
                <w:vertAlign w:val="superscript"/>
              </w:rPr>
              <w:t>20</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cs="Arial"/>
              </w:rPr>
            </w:pPr>
          </w:p>
        </w:tc>
        <w:tc>
          <w:tcPr>
            <w:tcW w:w="851" w:type="dxa"/>
            <w:shd w:val="clear" w:color="auto" w:fill="auto"/>
            <w:vAlign w:val="center"/>
          </w:tcPr>
          <w:p w:rsidR="00464CB8" w:rsidRPr="00116AA0" w:rsidRDefault="00464CB8" w:rsidP="0057700F">
            <w:pPr>
              <w:pStyle w:val="TAC"/>
              <w:rPr>
                <w:rFonts w:cs="Arial"/>
              </w:rPr>
            </w:pPr>
            <w:r w:rsidRPr="00116AA0">
              <w:rPr>
                <w:rFonts w:cs="Arial" w:hint="eastAsia"/>
                <w:lang w:eastAsia="ja-JP"/>
              </w:rPr>
              <w:t>4</w:t>
            </w:r>
            <w:r w:rsidRPr="00116AA0">
              <w:rPr>
                <w:rFonts w:cs="Arial"/>
              </w:rPr>
              <w:t>2</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-97.1</w:t>
            </w:r>
          </w:p>
        </w:tc>
        <w:tc>
          <w:tcPr>
            <w:tcW w:w="885" w:type="dxa"/>
            <w:shd w:val="clear" w:color="auto" w:fill="auto"/>
          </w:tcPr>
          <w:p w:rsidR="00464CB8" w:rsidRPr="00116AA0" w:rsidRDefault="00464CB8" w:rsidP="0057700F">
            <w:pPr>
              <w:pStyle w:val="TAC"/>
              <w:rPr>
                <w:rFonts w:cs="Arial"/>
              </w:rPr>
            </w:pPr>
            <w:r w:rsidRPr="00116AA0">
              <w:rPr>
                <w:rFonts w:cs="Arial"/>
              </w:rPr>
              <w:t>-94.7</w:t>
            </w:r>
          </w:p>
        </w:tc>
        <w:tc>
          <w:tcPr>
            <w:tcW w:w="859" w:type="dxa"/>
            <w:shd w:val="clear" w:color="auto" w:fill="auto"/>
          </w:tcPr>
          <w:p w:rsidR="00464CB8" w:rsidRPr="00116AA0" w:rsidRDefault="00464CB8" w:rsidP="0057700F">
            <w:pPr>
              <w:pStyle w:val="TAC"/>
              <w:rPr>
                <w:rFonts w:cs="Arial"/>
              </w:rPr>
            </w:pPr>
            <w:r w:rsidRPr="00116AA0">
              <w:rPr>
                <w:rFonts w:cs="Arial"/>
              </w:rPr>
              <w:t>-93.</w:t>
            </w:r>
            <w:r w:rsidRPr="00116AA0">
              <w:rPr>
                <w:rFonts w:cs="Arial" w:hint="eastAsia"/>
                <w:lang w:eastAsia="ja-JP"/>
              </w:rPr>
              <w:t>2</w:t>
            </w:r>
          </w:p>
        </w:tc>
        <w:tc>
          <w:tcPr>
            <w:tcW w:w="900" w:type="dxa"/>
            <w:shd w:val="clear" w:color="auto" w:fill="auto"/>
          </w:tcPr>
          <w:p w:rsidR="00464CB8" w:rsidRPr="00116AA0" w:rsidRDefault="00464CB8" w:rsidP="0057700F">
            <w:pPr>
              <w:pStyle w:val="TAC"/>
              <w:rPr>
                <w:rFonts w:cs="Arial"/>
              </w:rPr>
            </w:pPr>
            <w:r w:rsidRPr="00116AA0">
              <w:rPr>
                <w:rFonts w:cs="Arial"/>
              </w:rPr>
              <w:t>-92.5</w:t>
            </w:r>
          </w:p>
        </w:tc>
        <w:tc>
          <w:tcPr>
            <w:tcW w:w="839"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TDD</w:t>
            </w:r>
          </w:p>
        </w:tc>
      </w:tr>
      <w:tr w:rsidR="00464CB8" w:rsidRPr="009715C6" w:rsidTr="0057700F">
        <w:trPr>
          <w:trHeight w:val="255"/>
        </w:trPr>
        <w:tc>
          <w:tcPr>
            <w:tcW w:w="2268" w:type="dxa"/>
            <w:vMerge w:val="restart"/>
            <w:shd w:val="clear" w:color="auto" w:fill="auto"/>
            <w:vAlign w:val="center"/>
          </w:tcPr>
          <w:p w:rsidR="00464CB8" w:rsidRPr="00116AA0" w:rsidRDefault="00464CB8" w:rsidP="0057700F">
            <w:pPr>
              <w:pStyle w:val="TAC"/>
              <w:rPr>
                <w:rFonts w:cs="Arial"/>
              </w:rPr>
            </w:pPr>
            <w:r w:rsidRPr="00116AA0">
              <w:rPr>
                <w:rFonts w:cs="Arial"/>
              </w:rPr>
              <w:t>CA_</w:t>
            </w:r>
            <w:r w:rsidRPr="00116AA0">
              <w:rPr>
                <w:rFonts w:eastAsia="SimSun" w:cs="Arial" w:hint="eastAsia"/>
                <w:lang w:eastAsia="zh-CN"/>
              </w:rPr>
              <w:t>1</w:t>
            </w:r>
            <w:r w:rsidRPr="00116AA0">
              <w:rPr>
                <w:rFonts w:cs="Arial"/>
              </w:rPr>
              <w:t>A-7A-8A</w:t>
            </w:r>
            <w:r w:rsidRPr="00116AA0">
              <w:rPr>
                <w:rFonts w:cs="Arial"/>
                <w:vertAlign w:val="superscript"/>
              </w:rPr>
              <w:t>5,6</w:t>
            </w:r>
          </w:p>
        </w:tc>
        <w:tc>
          <w:tcPr>
            <w:tcW w:w="851"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1</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-100</w:t>
            </w:r>
          </w:p>
        </w:tc>
        <w:tc>
          <w:tcPr>
            <w:tcW w:w="885"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-97</w:t>
            </w:r>
          </w:p>
        </w:tc>
        <w:tc>
          <w:tcPr>
            <w:tcW w:w="859"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-95.2</w:t>
            </w:r>
          </w:p>
        </w:tc>
        <w:tc>
          <w:tcPr>
            <w:tcW w:w="900"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-94</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2268" w:type="dxa"/>
            <w:vMerge/>
            <w:shd w:val="clear" w:color="auto" w:fill="auto"/>
            <w:vAlign w:val="center"/>
          </w:tcPr>
          <w:p w:rsidR="00464CB8" w:rsidRPr="00116AA0" w:rsidRDefault="00464CB8" w:rsidP="0057700F">
            <w:pPr>
              <w:pStyle w:val="TAC"/>
              <w:rPr>
                <w:rFonts w:cs="Arial"/>
              </w:rPr>
            </w:pPr>
          </w:p>
        </w:tc>
        <w:tc>
          <w:tcPr>
            <w:tcW w:w="851" w:type="dxa"/>
            <w:shd w:val="clear" w:color="auto" w:fill="auto"/>
            <w:vAlign w:val="center"/>
          </w:tcPr>
          <w:p w:rsidR="00464CB8" w:rsidRPr="00116AA0" w:rsidRDefault="00464CB8" w:rsidP="0057700F">
            <w:pPr>
              <w:pStyle w:val="TAC"/>
              <w:rPr>
                <w:rFonts w:cs="Arial"/>
              </w:rPr>
            </w:pPr>
            <w:r w:rsidRPr="00116AA0">
              <w:rPr>
                <w:rFonts w:cs="Arial"/>
              </w:rPr>
              <w:t>7</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p>
        </w:tc>
        <w:tc>
          <w:tcPr>
            <w:tcW w:w="885" w:type="dxa"/>
            <w:shd w:val="clear" w:color="auto" w:fill="auto"/>
            <w:vAlign w:val="center"/>
          </w:tcPr>
          <w:p w:rsidR="00464CB8" w:rsidRPr="00116AA0" w:rsidRDefault="00464CB8" w:rsidP="0057700F">
            <w:pPr>
              <w:pStyle w:val="TAC"/>
              <w:rPr>
                <w:rFonts w:cs="Arial"/>
              </w:rPr>
            </w:pPr>
            <w:r w:rsidRPr="00116AA0">
              <w:rPr>
                <w:rFonts w:cs="Arial"/>
              </w:rPr>
              <w:t>-87.4</w:t>
            </w:r>
          </w:p>
        </w:tc>
        <w:tc>
          <w:tcPr>
            <w:tcW w:w="859" w:type="dxa"/>
            <w:shd w:val="clear" w:color="auto" w:fill="auto"/>
            <w:vAlign w:val="center"/>
          </w:tcPr>
          <w:p w:rsidR="00464CB8" w:rsidRPr="00116AA0" w:rsidRDefault="00464CB8" w:rsidP="0057700F">
            <w:pPr>
              <w:pStyle w:val="TAC"/>
              <w:rPr>
                <w:rFonts w:cs="Arial"/>
              </w:rPr>
            </w:pPr>
            <w:r w:rsidRPr="00116AA0">
              <w:rPr>
                <w:rFonts w:cs="Arial"/>
              </w:rPr>
              <w:t>-87</w:t>
            </w:r>
          </w:p>
        </w:tc>
        <w:tc>
          <w:tcPr>
            <w:tcW w:w="900" w:type="dxa"/>
            <w:shd w:val="clear" w:color="auto" w:fill="auto"/>
            <w:vAlign w:val="center"/>
          </w:tcPr>
          <w:p w:rsidR="00464CB8" w:rsidRPr="00116AA0" w:rsidRDefault="00464CB8" w:rsidP="0057700F">
            <w:pPr>
              <w:pStyle w:val="TAC"/>
              <w:rPr>
                <w:rFonts w:cs="Arial"/>
              </w:rPr>
            </w:pPr>
            <w:r w:rsidRPr="00116AA0">
              <w:rPr>
                <w:rFonts w:cs="Arial"/>
              </w:rPr>
              <w:t>-86.7</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2268" w:type="dxa"/>
            <w:vMerge/>
            <w:shd w:val="clear" w:color="auto" w:fill="auto"/>
            <w:vAlign w:val="center"/>
          </w:tcPr>
          <w:p w:rsidR="00464CB8" w:rsidRPr="00116AA0" w:rsidRDefault="00464CB8" w:rsidP="0057700F">
            <w:pPr>
              <w:pStyle w:val="TAC"/>
              <w:rPr>
                <w:rFonts w:cs="Arial"/>
              </w:rPr>
            </w:pPr>
          </w:p>
        </w:tc>
        <w:tc>
          <w:tcPr>
            <w:tcW w:w="851" w:type="dxa"/>
            <w:shd w:val="clear" w:color="auto" w:fill="auto"/>
            <w:vAlign w:val="center"/>
          </w:tcPr>
          <w:p w:rsidR="00464CB8" w:rsidRPr="00116AA0" w:rsidRDefault="00464CB8" w:rsidP="0057700F">
            <w:pPr>
              <w:pStyle w:val="TAC"/>
              <w:rPr>
                <w:rFonts w:cs="Arial"/>
              </w:rPr>
            </w:pPr>
            <w:r w:rsidRPr="00116AA0">
              <w:rPr>
                <w:rFonts w:cs="Arial"/>
              </w:rPr>
              <w:t>8</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-96.8</w:t>
            </w:r>
          </w:p>
        </w:tc>
        <w:tc>
          <w:tcPr>
            <w:tcW w:w="885" w:type="dxa"/>
            <w:shd w:val="clear" w:color="auto" w:fill="auto"/>
            <w:vAlign w:val="center"/>
          </w:tcPr>
          <w:p w:rsidR="00464CB8" w:rsidRPr="00116AA0" w:rsidRDefault="00464CB8" w:rsidP="0057700F">
            <w:pPr>
              <w:pStyle w:val="TAC"/>
              <w:rPr>
                <w:rFonts w:cs="Arial"/>
              </w:rPr>
            </w:pPr>
            <w:r w:rsidRPr="00116AA0">
              <w:rPr>
                <w:rFonts w:cs="Arial"/>
              </w:rPr>
              <w:t>-93.8</w:t>
            </w:r>
          </w:p>
        </w:tc>
        <w:tc>
          <w:tcPr>
            <w:tcW w:w="859" w:type="dxa"/>
            <w:shd w:val="clear" w:color="auto" w:fill="auto"/>
            <w:vAlign w:val="center"/>
          </w:tcPr>
          <w:p w:rsidR="00464CB8" w:rsidRPr="00116AA0" w:rsidRDefault="00464CB8" w:rsidP="0057700F">
            <w:pPr>
              <w:pStyle w:val="TAC"/>
              <w:rPr>
                <w:rFonts w:cs="Arial"/>
              </w:rPr>
            </w:pPr>
          </w:p>
        </w:tc>
        <w:tc>
          <w:tcPr>
            <w:tcW w:w="900" w:type="dxa"/>
            <w:shd w:val="clear" w:color="auto" w:fill="auto"/>
            <w:vAlign w:val="center"/>
          </w:tcPr>
          <w:p w:rsidR="00464CB8" w:rsidRPr="00116AA0" w:rsidRDefault="00464CB8" w:rsidP="0057700F">
            <w:pPr>
              <w:pStyle w:val="TAC"/>
              <w:rPr>
                <w:rFonts w:cs="Arial"/>
              </w:rPr>
            </w:pP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2268" w:type="dxa"/>
            <w:vMerge w:val="restart"/>
            <w:shd w:val="clear" w:color="auto" w:fill="auto"/>
            <w:vAlign w:val="center"/>
          </w:tcPr>
          <w:p w:rsidR="00464CB8" w:rsidRPr="00116AA0" w:rsidRDefault="00464CB8" w:rsidP="0057700F">
            <w:pPr>
              <w:pStyle w:val="TAC"/>
              <w:rPr>
                <w:rFonts w:cs="Arial"/>
              </w:rPr>
            </w:pPr>
            <w:r w:rsidRPr="00116AA0">
              <w:rPr>
                <w:rFonts w:eastAsia="ＭＳ 明朝" w:cs="Arial"/>
              </w:rPr>
              <w:t>CA_1A-7A-28A</w:t>
            </w:r>
            <w:r w:rsidRPr="00116AA0">
              <w:rPr>
                <w:rFonts w:cs="Arial"/>
                <w:vertAlign w:val="superscript"/>
              </w:rPr>
              <w:t>5</w:t>
            </w:r>
            <w:r w:rsidRPr="00116AA0">
              <w:rPr>
                <w:rFonts w:cs="Arial"/>
                <w:vertAlign w:val="superscript"/>
                <w:lang w:eastAsia="ja-JP"/>
              </w:rPr>
              <w:t>,6</w:t>
            </w:r>
          </w:p>
        </w:tc>
        <w:tc>
          <w:tcPr>
            <w:tcW w:w="851" w:type="dxa"/>
            <w:shd w:val="clear" w:color="auto" w:fill="auto"/>
            <w:vAlign w:val="center"/>
          </w:tcPr>
          <w:p w:rsidR="00464CB8" w:rsidRPr="00116AA0" w:rsidRDefault="00464CB8" w:rsidP="0057700F">
            <w:pPr>
              <w:pStyle w:val="TAC"/>
              <w:rPr>
                <w:rFonts w:cs="Arial"/>
                <w:lang w:eastAsia="ja-JP"/>
              </w:rPr>
            </w:pPr>
            <w:r w:rsidRPr="00116AA0">
              <w:rPr>
                <w:rFonts w:eastAsia="SimSun" w:cs="Arial"/>
                <w:lang w:eastAsia="ja-JP"/>
              </w:rPr>
              <w:t>1</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lang w:eastAsia="ja-JP"/>
              </w:rPr>
              <w:t>-89.8</w:t>
            </w:r>
          </w:p>
        </w:tc>
        <w:tc>
          <w:tcPr>
            <w:tcW w:w="885" w:type="dxa"/>
            <w:shd w:val="clear" w:color="auto" w:fill="auto"/>
            <w:vAlign w:val="center"/>
          </w:tcPr>
          <w:p w:rsidR="00464CB8" w:rsidRPr="00116AA0" w:rsidRDefault="00464CB8" w:rsidP="0057700F">
            <w:pPr>
              <w:pStyle w:val="TAC"/>
              <w:rPr>
                <w:rFonts w:cs="Arial"/>
              </w:rPr>
            </w:pPr>
            <w:r w:rsidRPr="00116AA0">
              <w:rPr>
                <w:rFonts w:cs="Arial"/>
                <w:lang w:eastAsia="ja-JP"/>
              </w:rPr>
              <w:t>-89.4</w:t>
            </w:r>
          </w:p>
        </w:tc>
        <w:tc>
          <w:tcPr>
            <w:tcW w:w="859" w:type="dxa"/>
            <w:shd w:val="clear" w:color="auto" w:fill="auto"/>
          </w:tcPr>
          <w:p w:rsidR="00464CB8" w:rsidRPr="00116AA0" w:rsidRDefault="00464CB8" w:rsidP="0057700F">
            <w:pPr>
              <w:pStyle w:val="TAC"/>
              <w:rPr>
                <w:rFonts w:cs="Arial"/>
              </w:rPr>
            </w:pPr>
            <w:r w:rsidRPr="00116AA0">
              <w:rPr>
                <w:rFonts w:cs="Arial"/>
                <w:lang w:eastAsia="ja-JP"/>
              </w:rPr>
              <w:t>-89</w:t>
            </w:r>
          </w:p>
        </w:tc>
        <w:tc>
          <w:tcPr>
            <w:tcW w:w="900" w:type="dxa"/>
            <w:shd w:val="clear" w:color="auto" w:fill="auto"/>
          </w:tcPr>
          <w:p w:rsidR="00464CB8" w:rsidRPr="00116AA0" w:rsidRDefault="00464CB8" w:rsidP="0057700F">
            <w:pPr>
              <w:pStyle w:val="TAC"/>
              <w:rPr>
                <w:rFonts w:cs="Arial"/>
              </w:rPr>
            </w:pPr>
            <w:r w:rsidRPr="00116AA0">
              <w:rPr>
                <w:rFonts w:cs="Arial"/>
                <w:lang w:eastAsia="ja-JP"/>
              </w:rPr>
              <w:t>-88.7</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eastAsia="ＭＳ 明朝" w:cs="Arial"/>
              </w:rPr>
              <w:t>FDD</w:t>
            </w:r>
          </w:p>
        </w:tc>
      </w:tr>
      <w:tr w:rsidR="00464CB8" w:rsidRPr="009715C6" w:rsidTr="0057700F">
        <w:trPr>
          <w:trHeight w:val="255"/>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SimSun" w:cs="Arial"/>
                <w:lang w:eastAsia="ja-JP"/>
              </w:rPr>
              <w:t>7</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SimSun" w:cs="Arial"/>
              </w:rPr>
              <w:t>-95</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SimSun" w:cs="Arial"/>
              </w:rPr>
              <w:t>-93.2</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SimSun" w:cs="Arial"/>
              </w:rPr>
              <w:t>-92</w:t>
            </w: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vMerge/>
            <w:shd w:val="clear" w:color="auto" w:fill="auto"/>
            <w:vAlign w:val="center"/>
          </w:tcPr>
          <w:p w:rsidR="00464CB8" w:rsidRPr="00116AA0" w:rsidRDefault="00464CB8" w:rsidP="0057700F">
            <w:pPr>
              <w:pStyle w:val="TAC"/>
              <w:rPr>
                <w:rFonts w:eastAsia="SimSun" w:cs="Arial"/>
                <w:lang w:eastAsia="ja-JP"/>
              </w:rPr>
            </w:pP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tcPr>
          <w:p w:rsidR="00464CB8" w:rsidRPr="00116AA0" w:rsidRDefault="00464CB8" w:rsidP="0057700F">
            <w:pPr>
              <w:pStyle w:val="TAC"/>
              <w:rPr>
                <w:rFonts w:eastAsia="ＭＳ 明朝" w:cs="Arial"/>
              </w:rPr>
            </w:pPr>
          </w:p>
        </w:tc>
        <w:tc>
          <w:tcPr>
            <w:tcW w:w="885" w:type="dxa"/>
            <w:shd w:val="clear" w:color="auto" w:fill="auto"/>
          </w:tcPr>
          <w:p w:rsidR="00464CB8" w:rsidRPr="00116AA0" w:rsidRDefault="00464CB8" w:rsidP="0057700F">
            <w:pPr>
              <w:pStyle w:val="TAC"/>
              <w:rPr>
                <w:rFonts w:eastAsia="SimSun" w:cs="Arial"/>
              </w:rPr>
            </w:pPr>
            <w:r w:rsidRPr="00116AA0">
              <w:rPr>
                <w:rFonts w:cs="Arial"/>
              </w:rPr>
              <w:t>[-97.7]</w:t>
            </w:r>
            <w:r w:rsidRPr="00116AA0">
              <w:rPr>
                <w:rFonts w:cs="Arial"/>
                <w:vertAlign w:val="superscript"/>
              </w:rPr>
              <w:t>20</w:t>
            </w:r>
          </w:p>
        </w:tc>
        <w:tc>
          <w:tcPr>
            <w:tcW w:w="859" w:type="dxa"/>
            <w:shd w:val="clear" w:color="auto" w:fill="auto"/>
          </w:tcPr>
          <w:p w:rsidR="00464CB8" w:rsidRPr="00116AA0" w:rsidRDefault="00464CB8" w:rsidP="0057700F">
            <w:pPr>
              <w:pStyle w:val="TAC"/>
              <w:rPr>
                <w:rFonts w:eastAsia="SimSun" w:cs="Arial"/>
              </w:rPr>
            </w:pPr>
            <w:r w:rsidRPr="00116AA0">
              <w:rPr>
                <w:rFonts w:cs="Arial"/>
              </w:rPr>
              <w:t>[-95.9]</w:t>
            </w:r>
            <w:r w:rsidRPr="00116AA0">
              <w:rPr>
                <w:rFonts w:cs="Arial"/>
                <w:vertAlign w:val="superscript"/>
              </w:rPr>
              <w:t>20</w:t>
            </w:r>
          </w:p>
        </w:tc>
        <w:tc>
          <w:tcPr>
            <w:tcW w:w="900" w:type="dxa"/>
            <w:shd w:val="clear" w:color="auto" w:fill="auto"/>
          </w:tcPr>
          <w:p w:rsidR="00464CB8" w:rsidRPr="00116AA0" w:rsidRDefault="00464CB8" w:rsidP="0057700F">
            <w:pPr>
              <w:pStyle w:val="TAC"/>
              <w:rPr>
                <w:rFonts w:eastAsia="SimSun" w:cs="Arial"/>
              </w:rPr>
            </w:pPr>
            <w:r w:rsidRPr="00116AA0">
              <w:rPr>
                <w:rFonts w:cs="Arial"/>
              </w:rPr>
              <w:t>[-94.7]</w:t>
            </w:r>
            <w:r w:rsidRPr="00116AA0">
              <w:rPr>
                <w:rFonts w:cs="Arial"/>
                <w:vertAlign w:val="superscript"/>
              </w:rPr>
              <w:t>20</w:t>
            </w: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eastAsia="SimSun" w:cs="Arial"/>
                <w:lang w:eastAsia="ja-JP"/>
              </w:rPr>
              <w:t>28</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SimSun" w:cs="Arial"/>
              </w:rPr>
              <w:t>-98.3</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SimSun" w:cs="Arial"/>
              </w:rPr>
              <w:t>-95.3</w:t>
            </w:r>
          </w:p>
        </w:tc>
        <w:tc>
          <w:tcPr>
            <w:tcW w:w="859" w:type="dxa"/>
            <w:shd w:val="clear" w:color="auto" w:fill="auto"/>
          </w:tcPr>
          <w:p w:rsidR="00464CB8" w:rsidRPr="00116AA0" w:rsidRDefault="00464CB8" w:rsidP="0057700F">
            <w:pPr>
              <w:pStyle w:val="TAC"/>
              <w:rPr>
                <w:rFonts w:eastAsia="ＭＳ 明朝" w:cs="Arial"/>
              </w:rPr>
            </w:pPr>
            <w:r w:rsidRPr="00116AA0">
              <w:rPr>
                <w:rFonts w:eastAsia="SimSun" w:cs="Arial"/>
              </w:rPr>
              <w:t>-93.5</w:t>
            </w:r>
          </w:p>
        </w:tc>
        <w:tc>
          <w:tcPr>
            <w:tcW w:w="900" w:type="dxa"/>
            <w:shd w:val="clear" w:color="auto" w:fill="auto"/>
          </w:tcPr>
          <w:p w:rsidR="00464CB8" w:rsidRPr="00116AA0" w:rsidRDefault="00464CB8" w:rsidP="0057700F">
            <w:pPr>
              <w:pStyle w:val="TAC"/>
              <w:rPr>
                <w:rFonts w:eastAsia="ＭＳ 明朝" w:cs="Arial"/>
              </w:rPr>
            </w:pPr>
            <w:r w:rsidRPr="00116AA0">
              <w:rPr>
                <w:rFonts w:eastAsia="Calibri" w:cs="Arial" w:hint="eastAsia"/>
                <w:lang w:val="en-US"/>
              </w:rPr>
              <w:t>-9</w:t>
            </w:r>
            <w:r w:rsidRPr="00116AA0">
              <w:rPr>
                <w:rFonts w:eastAsia="Calibri" w:cs="Arial"/>
                <w:lang w:val="en-US"/>
              </w:rPr>
              <w:t>0.8</w:t>
            </w: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2268"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CA_1A-19A-28A</w:t>
            </w:r>
            <w:r w:rsidRPr="00116AA0">
              <w:rPr>
                <w:rFonts w:cs="Arial" w:hint="eastAsia"/>
                <w:vertAlign w:val="superscript"/>
                <w:lang w:eastAsia="ja-JP"/>
              </w:rPr>
              <w:t>14</w:t>
            </w:r>
          </w:p>
        </w:tc>
        <w:tc>
          <w:tcPr>
            <w:tcW w:w="851" w:type="dxa"/>
            <w:shd w:val="clear" w:color="auto" w:fill="auto"/>
            <w:vAlign w:val="center"/>
          </w:tcPr>
          <w:p w:rsidR="00464CB8" w:rsidRPr="00116AA0" w:rsidRDefault="00464CB8" w:rsidP="0057700F">
            <w:pPr>
              <w:pStyle w:val="TAC"/>
              <w:rPr>
                <w:rFonts w:cs="Arial"/>
              </w:rPr>
            </w:pPr>
            <w:r w:rsidRPr="00116AA0">
              <w:rPr>
                <w:rFonts w:cs="Arial" w:hint="eastAsia"/>
                <w:lang w:eastAsia="ja-JP"/>
              </w:rPr>
              <w:t>1</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N/A</w:t>
            </w:r>
          </w:p>
        </w:tc>
        <w:tc>
          <w:tcPr>
            <w:tcW w:w="885" w:type="dxa"/>
            <w:shd w:val="clear" w:color="auto" w:fill="auto"/>
            <w:vAlign w:val="center"/>
          </w:tcPr>
          <w:p w:rsidR="00464CB8" w:rsidRPr="00116AA0" w:rsidRDefault="00464CB8" w:rsidP="0057700F">
            <w:pPr>
              <w:pStyle w:val="TAC"/>
              <w:rPr>
                <w:rFonts w:cs="Arial"/>
              </w:rPr>
            </w:pPr>
            <w:r w:rsidRPr="00116AA0">
              <w:rPr>
                <w:rFonts w:cs="Arial"/>
              </w:rPr>
              <w:t>N/A</w:t>
            </w:r>
          </w:p>
        </w:tc>
        <w:tc>
          <w:tcPr>
            <w:tcW w:w="859" w:type="dxa"/>
            <w:shd w:val="clear" w:color="auto" w:fill="auto"/>
            <w:vAlign w:val="center"/>
          </w:tcPr>
          <w:p w:rsidR="00464CB8" w:rsidRPr="00116AA0" w:rsidRDefault="00464CB8" w:rsidP="0057700F">
            <w:pPr>
              <w:pStyle w:val="TAC"/>
              <w:rPr>
                <w:rFonts w:cs="Arial"/>
              </w:rPr>
            </w:pPr>
            <w:r w:rsidRPr="00116AA0">
              <w:rPr>
                <w:rFonts w:cs="Arial"/>
              </w:rPr>
              <w:t>N/A</w:t>
            </w:r>
          </w:p>
        </w:tc>
        <w:tc>
          <w:tcPr>
            <w:tcW w:w="900" w:type="dxa"/>
            <w:shd w:val="clear" w:color="auto" w:fill="auto"/>
            <w:vAlign w:val="center"/>
          </w:tcPr>
          <w:p w:rsidR="00464CB8" w:rsidRPr="00116AA0" w:rsidRDefault="00464CB8" w:rsidP="0057700F">
            <w:pPr>
              <w:pStyle w:val="TAC"/>
              <w:rPr>
                <w:rFonts w:cs="Arial"/>
              </w:rPr>
            </w:pPr>
            <w:r w:rsidRPr="00116AA0">
              <w:rPr>
                <w:rFonts w:cs="Arial"/>
              </w:rPr>
              <w:t>N/A</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r>
      <w:tr w:rsidR="00464CB8" w:rsidRPr="009715C6" w:rsidTr="0057700F">
        <w:trPr>
          <w:trHeight w:val="255"/>
        </w:trPr>
        <w:tc>
          <w:tcPr>
            <w:tcW w:w="2268" w:type="dxa"/>
            <w:vMerge/>
            <w:shd w:val="clear" w:color="auto" w:fill="auto"/>
            <w:vAlign w:val="center"/>
          </w:tcPr>
          <w:p w:rsidR="00464CB8" w:rsidRPr="00116AA0" w:rsidRDefault="00464CB8" w:rsidP="0057700F">
            <w:pPr>
              <w:pStyle w:val="TAC"/>
              <w:rPr>
                <w:rFonts w:cs="Arial"/>
                <w:lang w:eastAsia="ja-JP"/>
              </w:rPr>
            </w:pPr>
          </w:p>
        </w:tc>
        <w:tc>
          <w:tcPr>
            <w:tcW w:w="851"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19</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lang w:eastAsia="ja-JP"/>
              </w:rPr>
            </w:pPr>
            <w:r w:rsidRPr="00116AA0">
              <w:rPr>
                <w:rFonts w:cs="Arial"/>
              </w:rPr>
              <w:t>N/A</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rPr>
              <w:t>N/A</w:t>
            </w:r>
          </w:p>
        </w:tc>
        <w:tc>
          <w:tcPr>
            <w:tcW w:w="859" w:type="dxa"/>
            <w:shd w:val="clear" w:color="auto" w:fill="auto"/>
            <w:vAlign w:val="center"/>
          </w:tcPr>
          <w:p w:rsidR="00464CB8" w:rsidRPr="00116AA0" w:rsidRDefault="00464CB8" w:rsidP="0057700F">
            <w:pPr>
              <w:pStyle w:val="TAC"/>
              <w:rPr>
                <w:rFonts w:cs="Arial"/>
                <w:lang w:eastAsia="ja-JP"/>
              </w:rPr>
            </w:pPr>
            <w:r w:rsidRPr="00116AA0">
              <w:rPr>
                <w:rFonts w:cs="Arial"/>
              </w:rPr>
              <w:t>N/A</w:t>
            </w:r>
          </w:p>
        </w:tc>
        <w:tc>
          <w:tcPr>
            <w:tcW w:w="900" w:type="dxa"/>
            <w:shd w:val="clear" w:color="auto" w:fill="auto"/>
            <w:vAlign w:val="center"/>
          </w:tcPr>
          <w:p w:rsidR="00464CB8" w:rsidRPr="00116AA0" w:rsidRDefault="00464CB8" w:rsidP="0057700F">
            <w:pPr>
              <w:pStyle w:val="TAC"/>
              <w:rPr>
                <w:rFonts w:cs="Arial"/>
                <w:lang w:eastAsia="ja-JP"/>
              </w:rPr>
            </w:pPr>
          </w:p>
        </w:tc>
        <w:tc>
          <w:tcPr>
            <w:tcW w:w="839" w:type="dxa"/>
            <w:vMerge/>
            <w:shd w:val="clear" w:color="auto" w:fill="auto"/>
            <w:vAlign w:val="center"/>
          </w:tcPr>
          <w:p w:rsidR="00464CB8" w:rsidRPr="00116AA0" w:rsidRDefault="00464CB8" w:rsidP="0057700F">
            <w:pPr>
              <w:pStyle w:val="TAC"/>
              <w:rPr>
                <w:rFonts w:cs="Arial"/>
                <w:lang w:eastAsia="ja-JP"/>
              </w:rPr>
            </w:pPr>
          </w:p>
        </w:tc>
      </w:tr>
      <w:tr w:rsidR="00464CB8" w:rsidRPr="009715C6" w:rsidTr="0057700F">
        <w:trPr>
          <w:trHeight w:val="255"/>
        </w:trPr>
        <w:tc>
          <w:tcPr>
            <w:tcW w:w="2268" w:type="dxa"/>
            <w:vMerge/>
            <w:shd w:val="clear" w:color="auto" w:fill="auto"/>
            <w:vAlign w:val="center"/>
          </w:tcPr>
          <w:p w:rsidR="00464CB8" w:rsidRPr="00116AA0" w:rsidRDefault="00464CB8" w:rsidP="0057700F">
            <w:pPr>
              <w:pStyle w:val="TAC"/>
              <w:rPr>
                <w:rFonts w:cs="Arial"/>
              </w:rPr>
            </w:pPr>
          </w:p>
        </w:tc>
        <w:tc>
          <w:tcPr>
            <w:tcW w:w="851" w:type="dxa"/>
            <w:shd w:val="clear" w:color="auto" w:fill="auto"/>
            <w:vAlign w:val="center"/>
          </w:tcPr>
          <w:p w:rsidR="00464CB8" w:rsidRPr="00116AA0" w:rsidRDefault="00464CB8" w:rsidP="0057700F">
            <w:pPr>
              <w:pStyle w:val="TAC"/>
              <w:rPr>
                <w:rFonts w:cs="Arial"/>
              </w:rPr>
            </w:pPr>
            <w:r w:rsidRPr="00116AA0">
              <w:rPr>
                <w:rFonts w:cs="Arial" w:hint="eastAsia"/>
                <w:lang w:eastAsia="ja-JP"/>
              </w:rPr>
              <w:t>28</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lang w:eastAsia="ja-JP"/>
              </w:rPr>
            </w:pPr>
            <w:r w:rsidRPr="00116AA0">
              <w:rPr>
                <w:rFonts w:cs="Arial"/>
              </w:rPr>
              <w:t>N/A</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rPr>
              <w:t>N/A</w:t>
            </w:r>
          </w:p>
        </w:tc>
        <w:tc>
          <w:tcPr>
            <w:tcW w:w="859" w:type="dxa"/>
            <w:shd w:val="clear" w:color="auto" w:fill="auto"/>
            <w:vAlign w:val="center"/>
          </w:tcPr>
          <w:p w:rsidR="00464CB8" w:rsidRPr="00116AA0" w:rsidRDefault="00464CB8" w:rsidP="0057700F">
            <w:pPr>
              <w:pStyle w:val="TAC"/>
              <w:rPr>
                <w:rFonts w:cs="Arial"/>
                <w:lang w:eastAsia="ja-JP"/>
              </w:rPr>
            </w:pPr>
          </w:p>
        </w:tc>
        <w:tc>
          <w:tcPr>
            <w:tcW w:w="900" w:type="dxa"/>
            <w:shd w:val="clear" w:color="auto" w:fill="auto"/>
          </w:tcPr>
          <w:p w:rsidR="00464CB8" w:rsidRPr="00116AA0" w:rsidRDefault="00464CB8" w:rsidP="0057700F">
            <w:pPr>
              <w:pStyle w:val="TAC"/>
              <w:rPr>
                <w:rFonts w:cs="Arial"/>
                <w:lang w:eastAsia="ja-JP"/>
              </w:rPr>
            </w:pP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2268"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CA_1A-28A</w:t>
            </w:r>
            <w:r w:rsidRPr="00116AA0">
              <w:rPr>
                <w:rFonts w:cs="Arial"/>
                <w:vertAlign w:val="superscript"/>
              </w:rPr>
              <w:t>5</w:t>
            </w:r>
            <w:r w:rsidRPr="00116AA0">
              <w:rPr>
                <w:rFonts w:cs="Arial"/>
                <w:vertAlign w:val="superscript"/>
                <w:lang w:eastAsia="ja-JP"/>
              </w:rPr>
              <w:t>,6,14</w:t>
            </w:r>
          </w:p>
        </w:tc>
        <w:tc>
          <w:tcPr>
            <w:tcW w:w="851" w:type="dxa"/>
            <w:shd w:val="clear" w:color="auto" w:fill="auto"/>
            <w:vAlign w:val="center"/>
          </w:tcPr>
          <w:p w:rsidR="00464CB8" w:rsidRPr="00116AA0" w:rsidRDefault="00464CB8" w:rsidP="0057700F">
            <w:pPr>
              <w:pStyle w:val="TAC"/>
              <w:rPr>
                <w:rFonts w:cs="Arial"/>
              </w:rPr>
            </w:pPr>
            <w:r w:rsidRPr="00116AA0">
              <w:rPr>
                <w:rFonts w:cs="Arial" w:hint="eastAsia"/>
                <w:lang w:eastAsia="ja-JP"/>
              </w:rPr>
              <w:t>1</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hint="eastAsia"/>
                <w:lang w:eastAsia="ja-JP"/>
              </w:rPr>
              <w:t>-</w:t>
            </w:r>
            <w:r w:rsidRPr="00116AA0">
              <w:rPr>
                <w:rFonts w:cs="Arial"/>
                <w:lang w:eastAsia="ja-JP"/>
              </w:rPr>
              <w:t>89.8</w:t>
            </w:r>
          </w:p>
        </w:tc>
        <w:tc>
          <w:tcPr>
            <w:tcW w:w="8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w:t>
            </w:r>
            <w:r w:rsidRPr="00116AA0">
              <w:rPr>
                <w:rFonts w:cs="Arial"/>
                <w:lang w:eastAsia="ja-JP"/>
              </w:rPr>
              <w:t>89.4</w:t>
            </w:r>
          </w:p>
        </w:tc>
        <w:tc>
          <w:tcPr>
            <w:tcW w:w="859" w:type="dxa"/>
            <w:shd w:val="clear" w:color="auto" w:fill="auto"/>
            <w:vAlign w:val="center"/>
          </w:tcPr>
          <w:p w:rsidR="00464CB8" w:rsidRPr="00116AA0" w:rsidRDefault="00464CB8" w:rsidP="0057700F">
            <w:pPr>
              <w:pStyle w:val="TAC"/>
              <w:rPr>
                <w:rFonts w:cs="Arial"/>
              </w:rPr>
            </w:pPr>
            <w:r w:rsidRPr="00116AA0">
              <w:rPr>
                <w:rFonts w:cs="Arial" w:hint="eastAsia"/>
                <w:lang w:eastAsia="ja-JP"/>
              </w:rPr>
              <w:t>-</w:t>
            </w:r>
            <w:r w:rsidRPr="00116AA0">
              <w:rPr>
                <w:rFonts w:cs="Arial"/>
                <w:lang w:eastAsia="ja-JP"/>
              </w:rPr>
              <w:t>89</w:t>
            </w:r>
          </w:p>
        </w:tc>
        <w:tc>
          <w:tcPr>
            <w:tcW w:w="900" w:type="dxa"/>
            <w:shd w:val="clear" w:color="auto" w:fill="auto"/>
            <w:vAlign w:val="center"/>
          </w:tcPr>
          <w:p w:rsidR="00464CB8" w:rsidRPr="00116AA0" w:rsidRDefault="00464CB8" w:rsidP="0057700F">
            <w:pPr>
              <w:pStyle w:val="TAC"/>
              <w:rPr>
                <w:rFonts w:cs="Arial"/>
              </w:rPr>
            </w:pPr>
            <w:r w:rsidRPr="00116AA0">
              <w:rPr>
                <w:rFonts w:cs="Arial" w:hint="eastAsia"/>
                <w:lang w:eastAsia="ja-JP"/>
              </w:rPr>
              <w:t>-</w:t>
            </w:r>
            <w:r w:rsidRPr="00116AA0">
              <w:rPr>
                <w:rFonts w:cs="Arial"/>
                <w:lang w:eastAsia="ja-JP"/>
              </w:rPr>
              <w:t>88.7</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r>
      <w:tr w:rsidR="00464CB8" w:rsidRPr="009715C6" w:rsidTr="0057700F">
        <w:trPr>
          <w:trHeight w:val="255"/>
        </w:trPr>
        <w:tc>
          <w:tcPr>
            <w:tcW w:w="2268" w:type="dxa"/>
            <w:vMerge/>
            <w:shd w:val="clear" w:color="auto" w:fill="auto"/>
            <w:vAlign w:val="center"/>
          </w:tcPr>
          <w:p w:rsidR="00464CB8" w:rsidRPr="00116AA0" w:rsidRDefault="00464CB8" w:rsidP="0057700F">
            <w:pPr>
              <w:pStyle w:val="TAC"/>
              <w:rPr>
                <w:rFonts w:cs="Arial"/>
              </w:rPr>
            </w:pPr>
          </w:p>
        </w:tc>
        <w:tc>
          <w:tcPr>
            <w:tcW w:w="851" w:type="dxa"/>
            <w:shd w:val="clear" w:color="auto" w:fill="auto"/>
            <w:vAlign w:val="center"/>
          </w:tcPr>
          <w:p w:rsidR="00464CB8" w:rsidRPr="00116AA0" w:rsidRDefault="00464CB8" w:rsidP="0057700F">
            <w:pPr>
              <w:pStyle w:val="TAC"/>
              <w:rPr>
                <w:rFonts w:cs="Arial"/>
              </w:rPr>
            </w:pPr>
            <w:r w:rsidRPr="00116AA0">
              <w:rPr>
                <w:rFonts w:cs="Arial" w:hint="eastAsia"/>
                <w:lang w:eastAsia="ja-JP"/>
              </w:rPr>
              <w:t>28</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-98</w:t>
            </w:r>
            <w:r w:rsidRPr="00116AA0">
              <w:rPr>
                <w:rFonts w:cs="Arial" w:hint="eastAsia"/>
              </w:rPr>
              <w:t>.</w:t>
            </w:r>
            <w:r w:rsidRPr="00116AA0">
              <w:rPr>
                <w:rFonts w:cs="Arial"/>
              </w:rPr>
              <w:t>3</w:t>
            </w:r>
          </w:p>
        </w:tc>
        <w:tc>
          <w:tcPr>
            <w:tcW w:w="885" w:type="dxa"/>
            <w:shd w:val="clear" w:color="auto" w:fill="auto"/>
            <w:vAlign w:val="center"/>
          </w:tcPr>
          <w:p w:rsidR="00464CB8" w:rsidRPr="00116AA0" w:rsidRDefault="00464CB8" w:rsidP="0057700F">
            <w:pPr>
              <w:pStyle w:val="TAC"/>
              <w:rPr>
                <w:rFonts w:cs="Arial"/>
              </w:rPr>
            </w:pPr>
            <w:r w:rsidRPr="00116AA0">
              <w:rPr>
                <w:rFonts w:cs="Arial"/>
              </w:rPr>
              <w:t>-95</w:t>
            </w:r>
            <w:r w:rsidRPr="00116AA0">
              <w:rPr>
                <w:rFonts w:cs="Arial" w:hint="eastAsia"/>
              </w:rPr>
              <w:t>.</w:t>
            </w:r>
            <w:r w:rsidRPr="00116AA0">
              <w:rPr>
                <w:rFonts w:cs="Arial"/>
              </w:rPr>
              <w:t>3</w:t>
            </w:r>
          </w:p>
        </w:tc>
        <w:tc>
          <w:tcPr>
            <w:tcW w:w="859" w:type="dxa"/>
            <w:shd w:val="clear" w:color="auto" w:fill="auto"/>
          </w:tcPr>
          <w:p w:rsidR="00464CB8" w:rsidRPr="00116AA0" w:rsidRDefault="00464CB8" w:rsidP="0057700F">
            <w:pPr>
              <w:pStyle w:val="TAC"/>
              <w:rPr>
                <w:rFonts w:cs="Arial"/>
              </w:rPr>
            </w:pPr>
            <w:r w:rsidRPr="00116AA0">
              <w:rPr>
                <w:rFonts w:cs="Arial" w:hint="eastAsia"/>
              </w:rPr>
              <w:t>-93.</w:t>
            </w:r>
            <w:r w:rsidRPr="00116AA0">
              <w:rPr>
                <w:rFonts w:cs="Arial"/>
              </w:rPr>
              <w:t>5</w:t>
            </w:r>
          </w:p>
        </w:tc>
        <w:tc>
          <w:tcPr>
            <w:tcW w:w="900" w:type="dxa"/>
            <w:shd w:val="clear" w:color="auto" w:fill="auto"/>
          </w:tcPr>
          <w:p w:rsidR="00464CB8" w:rsidRPr="00116AA0" w:rsidRDefault="00464CB8" w:rsidP="0057700F">
            <w:pPr>
              <w:pStyle w:val="TAC"/>
              <w:rPr>
                <w:rFonts w:cs="Arial"/>
              </w:rPr>
            </w:pPr>
            <w:r w:rsidRPr="00116AA0">
              <w:rPr>
                <w:rFonts w:cs="Arial" w:hint="eastAsia"/>
              </w:rPr>
              <w:t>-9</w:t>
            </w:r>
            <w:r w:rsidRPr="00116AA0">
              <w:rPr>
                <w:rFonts w:cs="Arial"/>
              </w:rPr>
              <w:t>0.8</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191"/>
        </w:trPr>
        <w:tc>
          <w:tcPr>
            <w:tcW w:w="2268"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CA_2A-4A-12A</w:t>
            </w:r>
            <w:r w:rsidRPr="00116AA0">
              <w:rPr>
                <w:rFonts w:eastAsia="ＭＳ 明朝" w:cs="Arial"/>
                <w:vertAlign w:val="superscript"/>
              </w:rPr>
              <w:t>5,6</w:t>
            </w:r>
          </w:p>
        </w:tc>
        <w:tc>
          <w:tcPr>
            <w:tcW w:w="851"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-97.7 </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-94.7</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-92.9</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-91.7</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vMerge/>
            <w:shd w:val="clear" w:color="auto" w:fill="auto"/>
            <w:vAlign w:val="center"/>
          </w:tcPr>
          <w:p w:rsidR="00464CB8" w:rsidRPr="00116AA0" w:rsidRDefault="00464CB8" w:rsidP="0057700F">
            <w:pPr>
              <w:pStyle w:val="TAC"/>
              <w:rPr>
                <w:rFonts w:eastAsia="ＭＳ 明朝" w:cs="Arial"/>
              </w:rPr>
            </w:pP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tcPr>
          <w:p w:rsidR="00464CB8" w:rsidRPr="00116AA0" w:rsidRDefault="00464CB8" w:rsidP="0057700F">
            <w:pPr>
              <w:pStyle w:val="TAC"/>
              <w:rPr>
                <w:rFonts w:eastAsia="ＭＳ 明朝" w:cs="Arial"/>
              </w:rPr>
            </w:pPr>
            <w:r w:rsidRPr="00116AA0">
              <w:rPr>
                <w:rFonts w:cs="Arial"/>
              </w:rPr>
              <w:t>[-100.4]</w:t>
            </w:r>
            <w:r w:rsidRPr="00116AA0">
              <w:rPr>
                <w:rFonts w:cs="Arial"/>
                <w:vertAlign w:val="superscript"/>
              </w:rPr>
              <w:t>20</w:t>
            </w:r>
          </w:p>
        </w:tc>
        <w:tc>
          <w:tcPr>
            <w:tcW w:w="885" w:type="dxa"/>
            <w:shd w:val="clear" w:color="auto" w:fill="auto"/>
          </w:tcPr>
          <w:p w:rsidR="00464CB8" w:rsidRPr="00116AA0" w:rsidRDefault="00464CB8" w:rsidP="0057700F">
            <w:pPr>
              <w:pStyle w:val="TAC"/>
              <w:rPr>
                <w:rFonts w:eastAsia="ＭＳ 明朝" w:cs="Arial"/>
              </w:rPr>
            </w:pPr>
            <w:r w:rsidRPr="00116AA0">
              <w:rPr>
                <w:rFonts w:cs="Arial"/>
              </w:rPr>
              <w:t>[-97.4]</w:t>
            </w:r>
            <w:r w:rsidRPr="00116AA0">
              <w:rPr>
                <w:rFonts w:cs="Arial"/>
                <w:vertAlign w:val="superscript"/>
              </w:rPr>
              <w:t>20</w:t>
            </w:r>
          </w:p>
        </w:tc>
        <w:tc>
          <w:tcPr>
            <w:tcW w:w="859" w:type="dxa"/>
            <w:shd w:val="clear" w:color="auto" w:fill="auto"/>
          </w:tcPr>
          <w:p w:rsidR="00464CB8" w:rsidRPr="00116AA0" w:rsidRDefault="00464CB8" w:rsidP="0057700F">
            <w:pPr>
              <w:pStyle w:val="TAC"/>
              <w:rPr>
                <w:rFonts w:eastAsia="ＭＳ 明朝" w:cs="Arial"/>
              </w:rPr>
            </w:pPr>
            <w:r w:rsidRPr="00116AA0">
              <w:rPr>
                <w:rFonts w:cs="Arial"/>
              </w:rPr>
              <w:t>[-95.6]</w:t>
            </w:r>
            <w:r w:rsidRPr="00116AA0">
              <w:rPr>
                <w:rFonts w:cs="Arial"/>
                <w:vertAlign w:val="superscript"/>
              </w:rPr>
              <w:t>20</w:t>
            </w:r>
          </w:p>
        </w:tc>
        <w:tc>
          <w:tcPr>
            <w:tcW w:w="900" w:type="dxa"/>
            <w:shd w:val="clear" w:color="auto" w:fill="auto"/>
          </w:tcPr>
          <w:p w:rsidR="00464CB8" w:rsidRPr="00116AA0" w:rsidRDefault="00464CB8" w:rsidP="0057700F">
            <w:pPr>
              <w:pStyle w:val="TAC"/>
              <w:rPr>
                <w:rFonts w:eastAsia="ＭＳ 明朝" w:cs="Arial"/>
              </w:rPr>
            </w:pPr>
            <w:r w:rsidRPr="00116AA0">
              <w:rPr>
                <w:rFonts w:cs="Arial"/>
              </w:rPr>
              <w:t>[-94.4]</w:t>
            </w:r>
            <w:r w:rsidRPr="00116AA0">
              <w:rPr>
                <w:rFonts w:cs="Arial"/>
                <w:vertAlign w:val="superscript"/>
              </w:rPr>
              <w:t>20</w:t>
            </w: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4</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-90</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-89.5</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-89</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-88.5</w:t>
            </w: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12</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w:t>
            </w:r>
            <w:r w:rsidRPr="00116AA0">
              <w:rPr>
                <w:rFonts w:cs="Arial" w:hint="eastAsia"/>
                <w:lang w:eastAsia="zh-CN"/>
              </w:rPr>
              <w:t>96.5</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w:t>
            </w:r>
            <w:r w:rsidRPr="00116AA0">
              <w:rPr>
                <w:rFonts w:cs="Arial" w:hint="eastAsia"/>
                <w:lang w:eastAsia="zh-CN"/>
              </w:rPr>
              <w:t>93.5</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F33ED2" w:rsidTr="0057700F">
        <w:trPr>
          <w:trHeight w:val="255"/>
        </w:trPr>
        <w:tc>
          <w:tcPr>
            <w:tcW w:w="2268" w:type="dxa"/>
            <w:vMerge w:val="restart"/>
            <w:shd w:val="clear" w:color="auto" w:fill="auto"/>
            <w:vAlign w:val="center"/>
          </w:tcPr>
          <w:p w:rsidR="00464CB8" w:rsidRPr="00116AA0" w:rsidRDefault="00464CB8" w:rsidP="0057700F">
            <w:pPr>
              <w:pStyle w:val="TAC"/>
              <w:rPr>
                <w:rFonts w:cs="Arial"/>
              </w:rPr>
            </w:pPr>
            <w:r w:rsidRPr="00116AA0">
              <w:rPr>
                <w:rFonts w:cs="Arial"/>
              </w:rPr>
              <w:t>CA_</w:t>
            </w:r>
            <w:r w:rsidRPr="00116AA0">
              <w:rPr>
                <w:rFonts w:eastAsia="SimSun" w:cs="Arial" w:hint="eastAsia"/>
                <w:lang w:eastAsia="zh-CN"/>
              </w:rPr>
              <w:t>2A-4</w:t>
            </w:r>
            <w:r w:rsidRPr="00116AA0">
              <w:rPr>
                <w:rFonts w:cs="Arial"/>
              </w:rPr>
              <w:t>A-7A-</w:t>
            </w:r>
            <w:r w:rsidRPr="00116AA0">
              <w:rPr>
                <w:rFonts w:eastAsia="SimSun" w:cs="Arial" w:hint="eastAsia"/>
                <w:lang w:eastAsia="zh-CN"/>
              </w:rPr>
              <w:t>12</w:t>
            </w:r>
            <w:r w:rsidRPr="00116AA0">
              <w:rPr>
                <w:rFonts w:cs="Arial"/>
              </w:rPr>
              <w:t>A</w:t>
            </w:r>
            <w:r w:rsidRPr="00116AA0">
              <w:rPr>
                <w:rFonts w:cs="Arial"/>
                <w:vertAlign w:val="superscript"/>
              </w:rPr>
              <w:t>5,6</w:t>
            </w:r>
          </w:p>
        </w:tc>
        <w:tc>
          <w:tcPr>
            <w:tcW w:w="851"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2</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 xml:space="preserve">-97.7 </w:t>
            </w:r>
          </w:p>
        </w:tc>
        <w:tc>
          <w:tcPr>
            <w:tcW w:w="885"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-94.7</w:t>
            </w:r>
          </w:p>
        </w:tc>
        <w:tc>
          <w:tcPr>
            <w:tcW w:w="859"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-92.9</w:t>
            </w:r>
          </w:p>
        </w:tc>
        <w:tc>
          <w:tcPr>
            <w:tcW w:w="900"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-91.7</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F33ED2" w:rsidTr="0057700F">
        <w:trPr>
          <w:trHeight w:val="255"/>
        </w:trPr>
        <w:tc>
          <w:tcPr>
            <w:tcW w:w="2268" w:type="dxa"/>
            <w:vMerge/>
            <w:shd w:val="clear" w:color="auto" w:fill="auto"/>
            <w:vAlign w:val="center"/>
          </w:tcPr>
          <w:p w:rsidR="00464CB8" w:rsidRPr="00116AA0" w:rsidRDefault="00464CB8" w:rsidP="0057700F">
            <w:pPr>
              <w:pStyle w:val="TAC"/>
              <w:rPr>
                <w:rFonts w:cs="Arial"/>
              </w:rPr>
            </w:pPr>
          </w:p>
        </w:tc>
        <w:tc>
          <w:tcPr>
            <w:tcW w:w="851"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4</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-90</w:t>
            </w:r>
          </w:p>
        </w:tc>
        <w:tc>
          <w:tcPr>
            <w:tcW w:w="885" w:type="dxa"/>
            <w:shd w:val="clear" w:color="auto" w:fill="auto"/>
            <w:vAlign w:val="center"/>
          </w:tcPr>
          <w:p w:rsidR="00464CB8" w:rsidRPr="00116AA0" w:rsidRDefault="00464CB8" w:rsidP="0057700F">
            <w:pPr>
              <w:pStyle w:val="TAC"/>
              <w:rPr>
                <w:rFonts w:cs="Arial"/>
              </w:rPr>
            </w:pPr>
            <w:r w:rsidRPr="00116AA0">
              <w:rPr>
                <w:rFonts w:cs="Arial"/>
              </w:rPr>
              <w:t>-89.5</w:t>
            </w:r>
          </w:p>
        </w:tc>
        <w:tc>
          <w:tcPr>
            <w:tcW w:w="859" w:type="dxa"/>
            <w:shd w:val="clear" w:color="auto" w:fill="auto"/>
            <w:vAlign w:val="center"/>
          </w:tcPr>
          <w:p w:rsidR="00464CB8" w:rsidRPr="00116AA0" w:rsidRDefault="00464CB8" w:rsidP="0057700F">
            <w:pPr>
              <w:pStyle w:val="TAC"/>
              <w:rPr>
                <w:rFonts w:cs="Arial"/>
              </w:rPr>
            </w:pPr>
            <w:r w:rsidRPr="00116AA0">
              <w:rPr>
                <w:rFonts w:cs="Arial"/>
              </w:rPr>
              <w:t>-89</w:t>
            </w:r>
          </w:p>
        </w:tc>
        <w:tc>
          <w:tcPr>
            <w:tcW w:w="900" w:type="dxa"/>
            <w:shd w:val="clear" w:color="auto" w:fill="auto"/>
            <w:vAlign w:val="center"/>
          </w:tcPr>
          <w:p w:rsidR="00464CB8" w:rsidRPr="00116AA0" w:rsidRDefault="00464CB8" w:rsidP="0057700F">
            <w:pPr>
              <w:pStyle w:val="TAC"/>
              <w:rPr>
                <w:rFonts w:cs="Arial"/>
              </w:rPr>
            </w:pPr>
            <w:r w:rsidRPr="00116AA0">
              <w:rPr>
                <w:rFonts w:cs="Arial"/>
              </w:rPr>
              <w:t>-88.5</w:t>
            </w:r>
          </w:p>
        </w:tc>
        <w:tc>
          <w:tcPr>
            <w:tcW w:w="839" w:type="dxa"/>
            <w:vMerge/>
            <w:shd w:val="clear" w:color="auto" w:fill="auto"/>
            <w:vAlign w:val="center"/>
          </w:tcPr>
          <w:p w:rsidR="00464CB8" w:rsidRPr="00116AA0" w:rsidRDefault="00464CB8" w:rsidP="0057700F">
            <w:pPr>
              <w:pStyle w:val="TAC"/>
              <w:rPr>
                <w:rFonts w:cs="Arial"/>
              </w:rPr>
            </w:pPr>
          </w:p>
        </w:tc>
      </w:tr>
      <w:tr w:rsidR="00464CB8" w:rsidRPr="00F33ED2" w:rsidTr="0057700F">
        <w:trPr>
          <w:trHeight w:val="255"/>
        </w:trPr>
        <w:tc>
          <w:tcPr>
            <w:tcW w:w="2268" w:type="dxa"/>
            <w:vMerge/>
            <w:shd w:val="clear" w:color="auto" w:fill="auto"/>
            <w:vAlign w:val="center"/>
          </w:tcPr>
          <w:p w:rsidR="00464CB8" w:rsidRPr="00116AA0" w:rsidRDefault="00464CB8" w:rsidP="0057700F">
            <w:pPr>
              <w:pStyle w:val="TAC"/>
              <w:rPr>
                <w:rFonts w:cs="Arial"/>
              </w:rPr>
            </w:pPr>
          </w:p>
        </w:tc>
        <w:tc>
          <w:tcPr>
            <w:tcW w:w="851" w:type="dxa"/>
            <w:shd w:val="clear" w:color="auto" w:fill="auto"/>
            <w:vAlign w:val="center"/>
          </w:tcPr>
          <w:p w:rsidR="00464CB8" w:rsidRPr="00116AA0" w:rsidRDefault="00464CB8" w:rsidP="0057700F">
            <w:pPr>
              <w:pStyle w:val="TAC"/>
              <w:rPr>
                <w:rFonts w:cs="Arial"/>
              </w:rPr>
            </w:pPr>
            <w:r w:rsidRPr="00116AA0">
              <w:rPr>
                <w:rFonts w:cs="Arial"/>
              </w:rPr>
              <w:t>7</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-97.5</w:t>
            </w:r>
          </w:p>
        </w:tc>
        <w:tc>
          <w:tcPr>
            <w:tcW w:w="885" w:type="dxa"/>
            <w:shd w:val="clear" w:color="auto" w:fill="auto"/>
            <w:vAlign w:val="center"/>
          </w:tcPr>
          <w:p w:rsidR="00464CB8" w:rsidRPr="00116AA0" w:rsidRDefault="00464CB8" w:rsidP="0057700F">
            <w:pPr>
              <w:pStyle w:val="TAC"/>
              <w:rPr>
                <w:rFonts w:cs="Arial"/>
              </w:rPr>
            </w:pPr>
            <w:r w:rsidRPr="00116AA0">
              <w:rPr>
                <w:rFonts w:cs="Arial"/>
              </w:rPr>
              <w:t>-94.5</w:t>
            </w:r>
          </w:p>
        </w:tc>
        <w:tc>
          <w:tcPr>
            <w:tcW w:w="859" w:type="dxa"/>
            <w:shd w:val="clear" w:color="auto" w:fill="auto"/>
            <w:vAlign w:val="center"/>
          </w:tcPr>
          <w:p w:rsidR="00464CB8" w:rsidRPr="00116AA0" w:rsidRDefault="00464CB8" w:rsidP="0057700F">
            <w:pPr>
              <w:pStyle w:val="TAC"/>
              <w:rPr>
                <w:rFonts w:cs="Arial"/>
              </w:rPr>
            </w:pPr>
            <w:r w:rsidRPr="00116AA0">
              <w:rPr>
                <w:rFonts w:cs="Arial"/>
              </w:rPr>
              <w:t>-92.7</w:t>
            </w:r>
          </w:p>
        </w:tc>
        <w:tc>
          <w:tcPr>
            <w:tcW w:w="900" w:type="dxa"/>
            <w:shd w:val="clear" w:color="auto" w:fill="auto"/>
            <w:vAlign w:val="center"/>
          </w:tcPr>
          <w:p w:rsidR="00464CB8" w:rsidRPr="00116AA0" w:rsidRDefault="00464CB8" w:rsidP="0057700F">
            <w:pPr>
              <w:pStyle w:val="TAC"/>
              <w:rPr>
                <w:rFonts w:cs="Arial"/>
              </w:rPr>
            </w:pPr>
            <w:r w:rsidRPr="00116AA0">
              <w:rPr>
                <w:rFonts w:cs="Arial"/>
              </w:rPr>
              <w:t>-91.5</w:t>
            </w:r>
          </w:p>
        </w:tc>
        <w:tc>
          <w:tcPr>
            <w:tcW w:w="839" w:type="dxa"/>
            <w:vMerge/>
            <w:shd w:val="clear" w:color="auto" w:fill="auto"/>
            <w:vAlign w:val="center"/>
          </w:tcPr>
          <w:p w:rsidR="00464CB8" w:rsidRPr="00116AA0" w:rsidRDefault="00464CB8" w:rsidP="0057700F">
            <w:pPr>
              <w:pStyle w:val="TAC"/>
              <w:rPr>
                <w:rFonts w:cs="Arial"/>
              </w:rPr>
            </w:pPr>
          </w:p>
        </w:tc>
      </w:tr>
      <w:tr w:rsidR="00464CB8" w:rsidRPr="00F33ED2" w:rsidTr="0057700F">
        <w:trPr>
          <w:trHeight w:val="255"/>
        </w:trPr>
        <w:tc>
          <w:tcPr>
            <w:tcW w:w="2268" w:type="dxa"/>
            <w:vMerge/>
            <w:shd w:val="clear" w:color="auto" w:fill="auto"/>
            <w:vAlign w:val="center"/>
          </w:tcPr>
          <w:p w:rsidR="00464CB8" w:rsidRPr="00116AA0" w:rsidRDefault="00464CB8" w:rsidP="0057700F">
            <w:pPr>
              <w:pStyle w:val="TAC"/>
              <w:rPr>
                <w:rFonts w:cs="Arial"/>
              </w:rPr>
            </w:pPr>
          </w:p>
        </w:tc>
        <w:tc>
          <w:tcPr>
            <w:tcW w:w="851"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12</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w:t>
            </w:r>
            <w:r w:rsidRPr="00116AA0">
              <w:rPr>
                <w:rFonts w:cs="Arial" w:hint="eastAsia"/>
                <w:lang w:eastAsia="zh-CN"/>
              </w:rPr>
              <w:t>96.5</w:t>
            </w:r>
          </w:p>
        </w:tc>
        <w:tc>
          <w:tcPr>
            <w:tcW w:w="885" w:type="dxa"/>
            <w:shd w:val="clear" w:color="auto" w:fill="auto"/>
            <w:vAlign w:val="center"/>
          </w:tcPr>
          <w:p w:rsidR="00464CB8" w:rsidRPr="00116AA0" w:rsidRDefault="00464CB8" w:rsidP="0057700F">
            <w:pPr>
              <w:pStyle w:val="TAC"/>
              <w:rPr>
                <w:rFonts w:cs="Arial"/>
              </w:rPr>
            </w:pPr>
            <w:r w:rsidRPr="00116AA0">
              <w:rPr>
                <w:rFonts w:cs="Arial"/>
              </w:rPr>
              <w:t>-</w:t>
            </w:r>
            <w:r w:rsidRPr="00116AA0">
              <w:rPr>
                <w:rFonts w:cs="Arial" w:hint="eastAsia"/>
                <w:lang w:eastAsia="zh-CN"/>
              </w:rPr>
              <w:t>93.5</w:t>
            </w:r>
          </w:p>
        </w:tc>
        <w:tc>
          <w:tcPr>
            <w:tcW w:w="859" w:type="dxa"/>
            <w:shd w:val="clear" w:color="auto" w:fill="auto"/>
            <w:vAlign w:val="center"/>
          </w:tcPr>
          <w:p w:rsidR="00464CB8" w:rsidRPr="00116AA0" w:rsidRDefault="00464CB8" w:rsidP="0057700F">
            <w:pPr>
              <w:pStyle w:val="TAC"/>
              <w:rPr>
                <w:rFonts w:cs="Arial"/>
              </w:rPr>
            </w:pPr>
          </w:p>
        </w:tc>
        <w:tc>
          <w:tcPr>
            <w:tcW w:w="900" w:type="dxa"/>
            <w:shd w:val="clear" w:color="auto" w:fill="auto"/>
            <w:vAlign w:val="center"/>
          </w:tcPr>
          <w:p w:rsidR="00464CB8" w:rsidRPr="00116AA0" w:rsidRDefault="00464CB8" w:rsidP="0057700F">
            <w:pPr>
              <w:pStyle w:val="TAC"/>
              <w:rPr>
                <w:rFonts w:cs="Arial"/>
              </w:rPr>
            </w:pP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2268" w:type="dxa"/>
            <w:vMerge w:val="restart"/>
            <w:shd w:val="clear" w:color="auto" w:fill="auto"/>
            <w:vAlign w:val="center"/>
          </w:tcPr>
          <w:p w:rsidR="00464CB8" w:rsidRPr="00116AA0" w:rsidRDefault="00464CB8" w:rsidP="0057700F">
            <w:pPr>
              <w:pStyle w:val="TAC"/>
              <w:rPr>
                <w:rFonts w:cs="Arial"/>
              </w:rPr>
            </w:pPr>
            <w:r w:rsidRPr="00116AA0">
              <w:rPr>
                <w:rFonts w:eastAsia="ＭＳ 明朝" w:cs="Arial"/>
              </w:rPr>
              <w:t>CA_3A-7A-8A</w:t>
            </w:r>
            <w:r w:rsidRPr="00116AA0">
              <w:rPr>
                <w:rFonts w:eastAsia="ＭＳ 明朝" w:cs="Arial"/>
                <w:vertAlign w:val="superscript"/>
              </w:rPr>
              <w:t>4,5,6</w:t>
            </w:r>
          </w:p>
        </w:tc>
        <w:tc>
          <w:tcPr>
            <w:tcW w:w="851" w:type="dxa"/>
            <w:shd w:val="clear" w:color="auto" w:fill="auto"/>
            <w:vAlign w:val="center"/>
          </w:tcPr>
          <w:p w:rsidR="00464CB8" w:rsidRPr="00116AA0" w:rsidRDefault="00464CB8" w:rsidP="0057700F">
            <w:pPr>
              <w:pStyle w:val="TAC"/>
              <w:rPr>
                <w:rFonts w:cs="Arial"/>
                <w:lang w:eastAsia="ja-JP"/>
              </w:rPr>
            </w:pPr>
            <w:r w:rsidRPr="00116AA0">
              <w:rPr>
                <w:rFonts w:eastAsia="ＭＳ 明朝" w:cs="Arial"/>
              </w:rPr>
              <w:t>3</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eastAsia="ＭＳ 明朝" w:cs="Arial"/>
              </w:rPr>
              <w:t>N/A</w:t>
            </w:r>
          </w:p>
        </w:tc>
        <w:tc>
          <w:tcPr>
            <w:tcW w:w="885" w:type="dxa"/>
            <w:shd w:val="clear" w:color="auto" w:fill="auto"/>
            <w:vAlign w:val="center"/>
          </w:tcPr>
          <w:p w:rsidR="00464CB8" w:rsidRPr="00116AA0" w:rsidRDefault="00464CB8" w:rsidP="0057700F">
            <w:pPr>
              <w:pStyle w:val="TAC"/>
              <w:rPr>
                <w:rFonts w:cs="Arial"/>
              </w:rPr>
            </w:pPr>
            <w:r w:rsidRPr="00116AA0">
              <w:rPr>
                <w:rFonts w:eastAsia="ＭＳ 明朝" w:cs="Arial"/>
              </w:rPr>
              <w:t>N/A</w:t>
            </w:r>
          </w:p>
        </w:tc>
        <w:tc>
          <w:tcPr>
            <w:tcW w:w="859" w:type="dxa"/>
            <w:shd w:val="clear" w:color="auto" w:fill="auto"/>
            <w:vAlign w:val="center"/>
          </w:tcPr>
          <w:p w:rsidR="00464CB8" w:rsidRPr="00116AA0" w:rsidRDefault="00464CB8" w:rsidP="0057700F">
            <w:pPr>
              <w:pStyle w:val="TAC"/>
              <w:rPr>
                <w:rFonts w:cs="Arial"/>
              </w:rPr>
            </w:pPr>
            <w:r w:rsidRPr="00116AA0">
              <w:rPr>
                <w:rFonts w:eastAsia="ＭＳ 明朝" w:cs="Arial"/>
              </w:rPr>
              <w:t>N/A</w:t>
            </w:r>
          </w:p>
        </w:tc>
        <w:tc>
          <w:tcPr>
            <w:tcW w:w="900" w:type="dxa"/>
            <w:shd w:val="clear" w:color="auto" w:fill="auto"/>
            <w:vAlign w:val="center"/>
          </w:tcPr>
          <w:p w:rsidR="00464CB8" w:rsidRPr="00116AA0" w:rsidRDefault="00464CB8" w:rsidP="0057700F">
            <w:pPr>
              <w:pStyle w:val="TAC"/>
              <w:rPr>
                <w:rFonts w:cs="Arial"/>
              </w:rPr>
            </w:pPr>
            <w:r w:rsidRPr="00116AA0">
              <w:rPr>
                <w:rFonts w:eastAsia="ＭＳ 明朝" w:cs="Arial"/>
              </w:rPr>
              <w:t>N/A</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eastAsia="ＭＳ 明朝" w:cs="Arial"/>
              </w:rPr>
              <w:t>FDD</w:t>
            </w:r>
          </w:p>
        </w:tc>
      </w:tr>
      <w:tr w:rsidR="00464CB8" w:rsidRPr="009715C6" w:rsidTr="0057700F">
        <w:trPr>
          <w:trHeight w:val="255"/>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7</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-87.4</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-87</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-86.7</w:t>
            </w: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-96.8</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cs="Arial"/>
              </w:rPr>
              <w:t>-93.8</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2268"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CA_3A-8A</w:t>
            </w:r>
            <w:r w:rsidRPr="00116AA0">
              <w:rPr>
                <w:rFonts w:eastAsia="ＭＳ 明朝" w:cs="Arial"/>
                <w:vertAlign w:val="superscript"/>
              </w:rPr>
              <w:t>4</w:t>
            </w: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3</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N/A</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N/A</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N/A</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N/A</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N/A</w:t>
            </w: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N/A</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cs="Arial"/>
                <w:lang w:eastAsia="zh-CN"/>
              </w:rPr>
              <w:t>N/A</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191"/>
        </w:trPr>
        <w:tc>
          <w:tcPr>
            <w:tcW w:w="2268" w:type="dxa"/>
            <w:vMerge w:val="restart"/>
            <w:shd w:val="clear" w:color="auto" w:fill="auto"/>
            <w:vAlign w:val="center"/>
          </w:tcPr>
          <w:p w:rsidR="00464CB8" w:rsidRPr="00116AA0" w:rsidRDefault="00464CB8" w:rsidP="0057700F">
            <w:pPr>
              <w:pStyle w:val="TAC"/>
              <w:rPr>
                <w:rFonts w:cs="Arial"/>
                <w:lang w:eastAsia="ja-JP"/>
              </w:rPr>
            </w:pPr>
            <w:r w:rsidRPr="00116AA0">
              <w:rPr>
                <w:rFonts w:cs="Arial"/>
              </w:rPr>
              <w:t>CA_</w:t>
            </w:r>
            <w:r w:rsidRPr="00116AA0">
              <w:rPr>
                <w:rFonts w:cs="Arial"/>
                <w:lang w:eastAsia="ja-JP"/>
              </w:rPr>
              <w:t>3</w:t>
            </w:r>
            <w:r w:rsidRPr="00116AA0">
              <w:rPr>
                <w:rFonts w:cs="Arial"/>
              </w:rPr>
              <w:t>A-</w:t>
            </w:r>
            <w:r w:rsidRPr="00116AA0">
              <w:rPr>
                <w:rFonts w:cs="Arial"/>
                <w:lang w:eastAsia="ja-JP"/>
              </w:rPr>
              <w:t>19</w:t>
            </w:r>
            <w:r w:rsidRPr="00116AA0">
              <w:rPr>
                <w:rFonts w:cs="Arial"/>
              </w:rPr>
              <w:t>A-</w:t>
            </w:r>
            <w:r w:rsidRPr="00116AA0">
              <w:rPr>
                <w:rFonts w:cs="Arial"/>
                <w:lang w:eastAsia="ja-JP"/>
              </w:rPr>
              <w:t>4</w:t>
            </w:r>
            <w:r w:rsidRPr="00116AA0">
              <w:rPr>
                <w:rFonts w:cs="Arial"/>
              </w:rPr>
              <w:t>2A</w:t>
            </w:r>
            <w:r w:rsidRPr="00116AA0">
              <w:rPr>
                <w:rFonts w:cs="Arial"/>
                <w:vertAlign w:val="superscript"/>
                <w:lang w:eastAsia="ja-JP"/>
              </w:rPr>
              <w:t>9,10</w:t>
            </w:r>
          </w:p>
        </w:tc>
        <w:tc>
          <w:tcPr>
            <w:tcW w:w="851" w:type="dxa"/>
            <w:vMerge w:val="restart"/>
            <w:shd w:val="clear" w:color="auto" w:fill="auto"/>
            <w:vAlign w:val="center"/>
          </w:tcPr>
          <w:p w:rsidR="00464CB8" w:rsidRPr="00116AA0" w:rsidRDefault="00464CB8" w:rsidP="0057700F">
            <w:pPr>
              <w:pStyle w:val="TAC"/>
              <w:rPr>
                <w:rFonts w:cs="Arial"/>
                <w:lang w:eastAsia="ja-JP"/>
              </w:rPr>
            </w:pPr>
            <w:r w:rsidRPr="00116AA0">
              <w:rPr>
                <w:rFonts w:cs="Arial"/>
                <w:lang w:eastAsia="ja-JP"/>
              </w:rPr>
              <w:t>3</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-96.8</w:t>
            </w:r>
          </w:p>
        </w:tc>
        <w:tc>
          <w:tcPr>
            <w:tcW w:w="885" w:type="dxa"/>
            <w:shd w:val="clear" w:color="auto" w:fill="auto"/>
          </w:tcPr>
          <w:p w:rsidR="00464CB8" w:rsidRPr="00116AA0" w:rsidRDefault="00464CB8" w:rsidP="0057700F">
            <w:pPr>
              <w:pStyle w:val="TAC"/>
              <w:rPr>
                <w:rFonts w:cs="Arial"/>
                <w:lang w:eastAsia="ja-JP"/>
              </w:rPr>
            </w:pPr>
            <w:r w:rsidRPr="00116AA0">
              <w:rPr>
                <w:rFonts w:cs="Arial"/>
              </w:rPr>
              <w:t>-93.8</w:t>
            </w:r>
          </w:p>
        </w:tc>
        <w:tc>
          <w:tcPr>
            <w:tcW w:w="859" w:type="dxa"/>
            <w:shd w:val="clear" w:color="auto" w:fill="auto"/>
          </w:tcPr>
          <w:p w:rsidR="00464CB8" w:rsidRPr="00116AA0" w:rsidRDefault="00464CB8" w:rsidP="0057700F">
            <w:pPr>
              <w:pStyle w:val="TAC"/>
              <w:rPr>
                <w:rFonts w:cs="Arial"/>
                <w:lang w:eastAsia="ja-JP"/>
              </w:rPr>
            </w:pPr>
            <w:r w:rsidRPr="00116AA0">
              <w:rPr>
                <w:rFonts w:cs="Arial"/>
              </w:rPr>
              <w:t>-92</w:t>
            </w:r>
          </w:p>
        </w:tc>
        <w:tc>
          <w:tcPr>
            <w:tcW w:w="900" w:type="dxa"/>
            <w:shd w:val="clear" w:color="auto" w:fill="auto"/>
          </w:tcPr>
          <w:p w:rsidR="00464CB8" w:rsidRPr="00116AA0" w:rsidRDefault="00464CB8" w:rsidP="0057700F">
            <w:pPr>
              <w:pStyle w:val="TAC"/>
              <w:rPr>
                <w:rFonts w:cs="Arial"/>
                <w:lang w:eastAsia="ja-JP"/>
              </w:rPr>
            </w:pPr>
            <w:r w:rsidRPr="00116AA0">
              <w:rPr>
                <w:rFonts w:cs="Arial"/>
              </w:rPr>
              <w:t>-90.8</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cs="Arial"/>
              </w:rPr>
            </w:pPr>
          </w:p>
        </w:tc>
        <w:tc>
          <w:tcPr>
            <w:tcW w:w="851" w:type="dxa"/>
            <w:vMerge/>
            <w:shd w:val="clear" w:color="auto" w:fill="auto"/>
            <w:vAlign w:val="center"/>
          </w:tcPr>
          <w:p w:rsidR="00464CB8" w:rsidRPr="00116AA0" w:rsidRDefault="00464CB8" w:rsidP="0057700F">
            <w:pPr>
              <w:pStyle w:val="TAC"/>
              <w:rPr>
                <w:rFonts w:cs="Arial"/>
                <w:lang w:eastAsia="ja-JP"/>
              </w:rPr>
            </w:pP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[-99.5]</w:t>
            </w:r>
            <w:r w:rsidRPr="00116AA0">
              <w:rPr>
                <w:rFonts w:cs="Arial"/>
                <w:vertAlign w:val="superscript"/>
              </w:rPr>
              <w:t>20</w:t>
            </w:r>
          </w:p>
        </w:tc>
        <w:tc>
          <w:tcPr>
            <w:tcW w:w="885" w:type="dxa"/>
            <w:shd w:val="clear" w:color="auto" w:fill="auto"/>
          </w:tcPr>
          <w:p w:rsidR="00464CB8" w:rsidRPr="00116AA0" w:rsidRDefault="00464CB8" w:rsidP="0057700F">
            <w:pPr>
              <w:pStyle w:val="TAC"/>
              <w:rPr>
                <w:rFonts w:cs="Arial"/>
              </w:rPr>
            </w:pPr>
            <w:r w:rsidRPr="00116AA0">
              <w:rPr>
                <w:rFonts w:cs="Arial"/>
              </w:rPr>
              <w:t>[-96.5]</w:t>
            </w:r>
            <w:r w:rsidRPr="00116AA0">
              <w:rPr>
                <w:rFonts w:cs="Arial"/>
                <w:vertAlign w:val="superscript"/>
              </w:rPr>
              <w:t>20</w:t>
            </w:r>
          </w:p>
        </w:tc>
        <w:tc>
          <w:tcPr>
            <w:tcW w:w="859" w:type="dxa"/>
            <w:shd w:val="clear" w:color="auto" w:fill="auto"/>
          </w:tcPr>
          <w:p w:rsidR="00464CB8" w:rsidRPr="00116AA0" w:rsidRDefault="00464CB8" w:rsidP="0057700F">
            <w:pPr>
              <w:pStyle w:val="TAC"/>
              <w:rPr>
                <w:rFonts w:cs="Arial"/>
              </w:rPr>
            </w:pPr>
            <w:r w:rsidRPr="00116AA0">
              <w:rPr>
                <w:rFonts w:cs="Arial"/>
              </w:rPr>
              <w:t>[-94.7]</w:t>
            </w:r>
            <w:r w:rsidRPr="00116AA0">
              <w:rPr>
                <w:rFonts w:cs="Arial"/>
                <w:vertAlign w:val="superscript"/>
              </w:rPr>
              <w:t>20</w:t>
            </w:r>
          </w:p>
        </w:tc>
        <w:tc>
          <w:tcPr>
            <w:tcW w:w="900" w:type="dxa"/>
            <w:shd w:val="clear" w:color="auto" w:fill="auto"/>
          </w:tcPr>
          <w:p w:rsidR="00464CB8" w:rsidRPr="00116AA0" w:rsidRDefault="00464CB8" w:rsidP="0057700F">
            <w:pPr>
              <w:pStyle w:val="TAC"/>
              <w:rPr>
                <w:rFonts w:cs="Arial"/>
              </w:rPr>
            </w:pPr>
            <w:r w:rsidRPr="00116AA0">
              <w:rPr>
                <w:rFonts w:cs="Arial"/>
              </w:rPr>
              <w:t>[-93.5]</w:t>
            </w:r>
            <w:r w:rsidRPr="00116AA0">
              <w:rPr>
                <w:rFonts w:cs="Arial"/>
                <w:vertAlign w:val="superscript"/>
              </w:rPr>
              <w:t>20</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cs="Arial"/>
              </w:rPr>
            </w:pPr>
          </w:p>
        </w:tc>
        <w:tc>
          <w:tcPr>
            <w:tcW w:w="851" w:type="dxa"/>
            <w:shd w:val="clear" w:color="auto" w:fill="auto"/>
            <w:vAlign w:val="center"/>
          </w:tcPr>
          <w:p w:rsidR="00464CB8" w:rsidRPr="00116AA0" w:rsidRDefault="00464CB8" w:rsidP="0057700F">
            <w:pPr>
              <w:pStyle w:val="TAC"/>
              <w:rPr>
                <w:rFonts w:cs="Arial"/>
                <w:lang w:eastAsia="ja-JP"/>
              </w:rPr>
            </w:pPr>
            <w:r w:rsidRPr="00116AA0">
              <w:rPr>
                <w:rFonts w:cs="Arial"/>
                <w:lang w:eastAsia="ja-JP"/>
              </w:rPr>
              <w:t>19</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w:t>
            </w:r>
            <w:r w:rsidRPr="00116AA0">
              <w:rPr>
                <w:rFonts w:cs="Arial"/>
                <w:lang w:eastAsia="ja-JP"/>
              </w:rPr>
              <w:t>100</w:t>
            </w:r>
          </w:p>
        </w:tc>
        <w:tc>
          <w:tcPr>
            <w:tcW w:w="885" w:type="dxa"/>
            <w:shd w:val="clear" w:color="auto" w:fill="auto"/>
            <w:vAlign w:val="center"/>
          </w:tcPr>
          <w:p w:rsidR="00464CB8" w:rsidRPr="00116AA0" w:rsidRDefault="00464CB8" w:rsidP="0057700F">
            <w:pPr>
              <w:pStyle w:val="TAC"/>
              <w:rPr>
                <w:rFonts w:cs="Arial"/>
              </w:rPr>
            </w:pPr>
            <w:r w:rsidRPr="00116AA0">
              <w:rPr>
                <w:rFonts w:cs="Arial"/>
              </w:rPr>
              <w:t>-9</w:t>
            </w:r>
            <w:r w:rsidRPr="00116AA0">
              <w:rPr>
                <w:rFonts w:cs="Arial"/>
                <w:lang w:eastAsia="ja-JP"/>
              </w:rPr>
              <w:t>7</w:t>
            </w:r>
          </w:p>
        </w:tc>
        <w:tc>
          <w:tcPr>
            <w:tcW w:w="859" w:type="dxa"/>
            <w:shd w:val="clear" w:color="auto" w:fill="auto"/>
            <w:vAlign w:val="center"/>
          </w:tcPr>
          <w:p w:rsidR="00464CB8" w:rsidRPr="00116AA0" w:rsidRDefault="00464CB8" w:rsidP="0057700F">
            <w:pPr>
              <w:pStyle w:val="TAC"/>
              <w:rPr>
                <w:rFonts w:cs="Arial"/>
              </w:rPr>
            </w:pPr>
            <w:r w:rsidRPr="00116AA0">
              <w:rPr>
                <w:rFonts w:cs="Arial"/>
              </w:rPr>
              <w:t>-95</w:t>
            </w:r>
            <w:r w:rsidRPr="00116AA0">
              <w:rPr>
                <w:rFonts w:cs="Arial"/>
                <w:lang w:eastAsia="ja-JP"/>
              </w:rPr>
              <w:t>.2</w:t>
            </w:r>
          </w:p>
        </w:tc>
        <w:tc>
          <w:tcPr>
            <w:tcW w:w="900" w:type="dxa"/>
            <w:shd w:val="clear" w:color="auto" w:fill="auto"/>
            <w:vAlign w:val="center"/>
          </w:tcPr>
          <w:p w:rsidR="00464CB8" w:rsidRPr="00116AA0" w:rsidRDefault="00464CB8" w:rsidP="0057700F">
            <w:pPr>
              <w:pStyle w:val="TAC"/>
              <w:rPr>
                <w:rFonts w:cs="Arial"/>
              </w:rPr>
            </w:pP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cs="Arial"/>
              </w:rPr>
            </w:pPr>
          </w:p>
        </w:tc>
        <w:tc>
          <w:tcPr>
            <w:tcW w:w="851" w:type="dxa"/>
            <w:shd w:val="clear" w:color="auto" w:fill="auto"/>
            <w:vAlign w:val="center"/>
          </w:tcPr>
          <w:p w:rsidR="00464CB8" w:rsidRPr="00116AA0" w:rsidRDefault="00464CB8" w:rsidP="0057700F">
            <w:pPr>
              <w:pStyle w:val="TAC"/>
              <w:rPr>
                <w:rFonts w:cs="Arial"/>
              </w:rPr>
            </w:pPr>
            <w:r w:rsidRPr="00116AA0">
              <w:rPr>
                <w:rFonts w:cs="Arial"/>
                <w:lang w:eastAsia="ja-JP"/>
              </w:rPr>
              <w:t>4</w:t>
            </w:r>
            <w:r w:rsidRPr="00116AA0">
              <w:rPr>
                <w:rFonts w:cs="Arial"/>
              </w:rPr>
              <w:t>2</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lang w:eastAsia="ja-JP"/>
              </w:rPr>
              <w:t>-71.7</w:t>
            </w:r>
          </w:p>
        </w:tc>
        <w:tc>
          <w:tcPr>
            <w:tcW w:w="885" w:type="dxa"/>
            <w:shd w:val="clear" w:color="auto" w:fill="auto"/>
          </w:tcPr>
          <w:p w:rsidR="00464CB8" w:rsidRPr="00116AA0" w:rsidRDefault="00464CB8" w:rsidP="0057700F">
            <w:pPr>
              <w:pStyle w:val="TAC"/>
              <w:rPr>
                <w:rFonts w:cs="Arial"/>
              </w:rPr>
            </w:pPr>
            <w:r w:rsidRPr="00116AA0">
              <w:rPr>
                <w:rFonts w:cs="Arial"/>
                <w:lang w:eastAsia="ja-JP"/>
              </w:rPr>
              <w:t>-71.7</w:t>
            </w:r>
          </w:p>
        </w:tc>
        <w:tc>
          <w:tcPr>
            <w:tcW w:w="859" w:type="dxa"/>
            <w:shd w:val="clear" w:color="auto" w:fill="auto"/>
          </w:tcPr>
          <w:p w:rsidR="00464CB8" w:rsidRPr="00116AA0" w:rsidRDefault="00464CB8" w:rsidP="0057700F">
            <w:pPr>
              <w:pStyle w:val="TAC"/>
              <w:rPr>
                <w:rFonts w:cs="Arial"/>
              </w:rPr>
            </w:pPr>
            <w:r w:rsidRPr="00116AA0">
              <w:rPr>
                <w:rFonts w:cs="Arial"/>
                <w:lang w:eastAsia="ja-JP"/>
              </w:rPr>
              <w:t>-71.7</w:t>
            </w:r>
          </w:p>
        </w:tc>
        <w:tc>
          <w:tcPr>
            <w:tcW w:w="900" w:type="dxa"/>
            <w:shd w:val="clear" w:color="auto" w:fill="auto"/>
          </w:tcPr>
          <w:p w:rsidR="00464CB8" w:rsidRPr="00116AA0" w:rsidRDefault="00464CB8" w:rsidP="0057700F">
            <w:pPr>
              <w:pStyle w:val="TAC"/>
              <w:rPr>
                <w:rFonts w:cs="Arial"/>
              </w:rPr>
            </w:pPr>
            <w:r w:rsidRPr="00116AA0">
              <w:rPr>
                <w:rFonts w:cs="Arial"/>
                <w:lang w:eastAsia="ja-JP"/>
              </w:rPr>
              <w:t>-71.7</w:t>
            </w:r>
          </w:p>
        </w:tc>
        <w:tc>
          <w:tcPr>
            <w:tcW w:w="839" w:type="dxa"/>
            <w:shd w:val="clear" w:color="auto" w:fill="auto"/>
            <w:vAlign w:val="center"/>
          </w:tcPr>
          <w:p w:rsidR="00464CB8" w:rsidRPr="00116AA0" w:rsidRDefault="00464CB8" w:rsidP="0057700F">
            <w:pPr>
              <w:pStyle w:val="TAC"/>
              <w:rPr>
                <w:rFonts w:cs="Arial"/>
                <w:lang w:eastAsia="ja-JP"/>
              </w:rPr>
            </w:pPr>
            <w:r w:rsidRPr="00116AA0">
              <w:rPr>
                <w:rFonts w:cs="Arial"/>
                <w:lang w:eastAsia="ja-JP"/>
              </w:rPr>
              <w:t>TDD</w:t>
            </w:r>
          </w:p>
        </w:tc>
      </w:tr>
      <w:tr w:rsidR="00464CB8" w:rsidRPr="009715C6" w:rsidTr="0057700F">
        <w:trPr>
          <w:trHeight w:val="191"/>
        </w:trPr>
        <w:tc>
          <w:tcPr>
            <w:tcW w:w="2268" w:type="dxa"/>
            <w:vMerge w:val="restart"/>
            <w:shd w:val="clear" w:color="auto" w:fill="auto"/>
            <w:vAlign w:val="center"/>
          </w:tcPr>
          <w:p w:rsidR="00464CB8" w:rsidRPr="00116AA0" w:rsidRDefault="00464CB8" w:rsidP="0057700F">
            <w:pPr>
              <w:pStyle w:val="TAC"/>
              <w:rPr>
                <w:rFonts w:cs="Arial"/>
                <w:lang w:eastAsia="ja-JP"/>
              </w:rPr>
            </w:pPr>
            <w:r w:rsidRPr="00116AA0">
              <w:rPr>
                <w:rFonts w:cs="Arial"/>
              </w:rPr>
              <w:t>CA_</w:t>
            </w:r>
            <w:r w:rsidRPr="00116AA0">
              <w:rPr>
                <w:rFonts w:cs="Arial"/>
                <w:lang w:eastAsia="ja-JP"/>
              </w:rPr>
              <w:t>3</w:t>
            </w:r>
            <w:r w:rsidRPr="00116AA0">
              <w:rPr>
                <w:rFonts w:cs="Arial"/>
              </w:rPr>
              <w:t>A-</w:t>
            </w:r>
            <w:r w:rsidRPr="00116AA0">
              <w:rPr>
                <w:rFonts w:cs="Arial"/>
                <w:lang w:eastAsia="ja-JP"/>
              </w:rPr>
              <w:t>19</w:t>
            </w:r>
            <w:r w:rsidRPr="00116AA0">
              <w:rPr>
                <w:rFonts w:cs="Arial"/>
              </w:rPr>
              <w:t>A-</w:t>
            </w:r>
            <w:r w:rsidRPr="00116AA0">
              <w:rPr>
                <w:rFonts w:cs="Arial"/>
                <w:lang w:eastAsia="ja-JP"/>
              </w:rPr>
              <w:t>4</w:t>
            </w:r>
            <w:r w:rsidRPr="00116AA0">
              <w:rPr>
                <w:rFonts w:cs="Arial"/>
              </w:rPr>
              <w:t>2A</w:t>
            </w:r>
            <w:r w:rsidRPr="00116AA0">
              <w:rPr>
                <w:rFonts w:cs="Arial"/>
                <w:vertAlign w:val="superscript"/>
                <w:lang w:eastAsia="ja-JP"/>
              </w:rPr>
              <w:t>11</w:t>
            </w:r>
          </w:p>
        </w:tc>
        <w:tc>
          <w:tcPr>
            <w:tcW w:w="851" w:type="dxa"/>
            <w:vMerge w:val="restart"/>
            <w:shd w:val="clear" w:color="auto" w:fill="auto"/>
            <w:vAlign w:val="center"/>
          </w:tcPr>
          <w:p w:rsidR="00464CB8" w:rsidRPr="00116AA0" w:rsidRDefault="00464CB8" w:rsidP="0057700F">
            <w:pPr>
              <w:pStyle w:val="TAC"/>
              <w:rPr>
                <w:rFonts w:cs="Arial"/>
                <w:lang w:eastAsia="ja-JP"/>
              </w:rPr>
            </w:pPr>
            <w:r w:rsidRPr="00116AA0">
              <w:rPr>
                <w:rFonts w:cs="Arial"/>
                <w:lang w:eastAsia="ja-JP"/>
              </w:rPr>
              <w:t>3</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-96.8</w:t>
            </w:r>
          </w:p>
        </w:tc>
        <w:tc>
          <w:tcPr>
            <w:tcW w:w="885" w:type="dxa"/>
            <w:shd w:val="clear" w:color="auto" w:fill="auto"/>
          </w:tcPr>
          <w:p w:rsidR="00464CB8" w:rsidRPr="00116AA0" w:rsidRDefault="00464CB8" w:rsidP="0057700F">
            <w:pPr>
              <w:pStyle w:val="TAC"/>
              <w:rPr>
                <w:rFonts w:cs="Arial"/>
                <w:lang w:eastAsia="ja-JP"/>
              </w:rPr>
            </w:pPr>
            <w:r w:rsidRPr="00116AA0">
              <w:rPr>
                <w:rFonts w:cs="Arial"/>
              </w:rPr>
              <w:t>-93.8</w:t>
            </w:r>
          </w:p>
        </w:tc>
        <w:tc>
          <w:tcPr>
            <w:tcW w:w="859" w:type="dxa"/>
            <w:shd w:val="clear" w:color="auto" w:fill="auto"/>
          </w:tcPr>
          <w:p w:rsidR="00464CB8" w:rsidRPr="00116AA0" w:rsidRDefault="00464CB8" w:rsidP="0057700F">
            <w:pPr>
              <w:pStyle w:val="TAC"/>
              <w:rPr>
                <w:rFonts w:cs="Arial"/>
                <w:lang w:eastAsia="ja-JP"/>
              </w:rPr>
            </w:pPr>
            <w:r w:rsidRPr="00116AA0">
              <w:rPr>
                <w:rFonts w:cs="Arial"/>
              </w:rPr>
              <w:t>-92</w:t>
            </w:r>
          </w:p>
        </w:tc>
        <w:tc>
          <w:tcPr>
            <w:tcW w:w="900" w:type="dxa"/>
            <w:shd w:val="clear" w:color="auto" w:fill="auto"/>
          </w:tcPr>
          <w:p w:rsidR="00464CB8" w:rsidRPr="00116AA0" w:rsidRDefault="00464CB8" w:rsidP="0057700F">
            <w:pPr>
              <w:pStyle w:val="TAC"/>
              <w:rPr>
                <w:rFonts w:cs="Arial"/>
                <w:lang w:eastAsia="ja-JP"/>
              </w:rPr>
            </w:pPr>
            <w:r w:rsidRPr="00116AA0">
              <w:rPr>
                <w:rFonts w:cs="Arial"/>
              </w:rPr>
              <w:t>-90.8</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cs="Arial"/>
              </w:rPr>
            </w:pPr>
          </w:p>
        </w:tc>
        <w:tc>
          <w:tcPr>
            <w:tcW w:w="851" w:type="dxa"/>
            <w:vMerge/>
            <w:shd w:val="clear" w:color="auto" w:fill="auto"/>
            <w:vAlign w:val="center"/>
          </w:tcPr>
          <w:p w:rsidR="00464CB8" w:rsidRPr="00116AA0" w:rsidRDefault="00464CB8" w:rsidP="0057700F">
            <w:pPr>
              <w:pStyle w:val="TAC"/>
              <w:rPr>
                <w:rFonts w:cs="Arial"/>
                <w:lang w:eastAsia="ja-JP"/>
              </w:rPr>
            </w:pP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[-99.5]</w:t>
            </w:r>
            <w:r w:rsidRPr="00116AA0">
              <w:rPr>
                <w:rFonts w:cs="Arial"/>
                <w:vertAlign w:val="superscript"/>
              </w:rPr>
              <w:t>20</w:t>
            </w:r>
          </w:p>
        </w:tc>
        <w:tc>
          <w:tcPr>
            <w:tcW w:w="885" w:type="dxa"/>
            <w:shd w:val="clear" w:color="auto" w:fill="auto"/>
          </w:tcPr>
          <w:p w:rsidR="00464CB8" w:rsidRPr="00116AA0" w:rsidRDefault="00464CB8" w:rsidP="0057700F">
            <w:pPr>
              <w:pStyle w:val="TAC"/>
              <w:rPr>
                <w:rFonts w:cs="Arial"/>
              </w:rPr>
            </w:pPr>
            <w:r w:rsidRPr="00116AA0">
              <w:rPr>
                <w:rFonts w:cs="Arial"/>
              </w:rPr>
              <w:t>[-96.5]</w:t>
            </w:r>
            <w:r w:rsidRPr="00116AA0">
              <w:rPr>
                <w:rFonts w:cs="Arial"/>
                <w:vertAlign w:val="superscript"/>
              </w:rPr>
              <w:t>20</w:t>
            </w:r>
          </w:p>
        </w:tc>
        <w:tc>
          <w:tcPr>
            <w:tcW w:w="859" w:type="dxa"/>
            <w:shd w:val="clear" w:color="auto" w:fill="auto"/>
          </w:tcPr>
          <w:p w:rsidR="00464CB8" w:rsidRPr="00116AA0" w:rsidRDefault="00464CB8" w:rsidP="0057700F">
            <w:pPr>
              <w:pStyle w:val="TAC"/>
              <w:rPr>
                <w:rFonts w:cs="Arial"/>
              </w:rPr>
            </w:pPr>
            <w:r w:rsidRPr="00116AA0">
              <w:rPr>
                <w:rFonts w:cs="Arial"/>
              </w:rPr>
              <w:t>[-94.7]</w:t>
            </w:r>
            <w:r w:rsidRPr="00116AA0">
              <w:rPr>
                <w:rFonts w:cs="Arial"/>
                <w:vertAlign w:val="superscript"/>
              </w:rPr>
              <w:t>20</w:t>
            </w:r>
          </w:p>
        </w:tc>
        <w:tc>
          <w:tcPr>
            <w:tcW w:w="900" w:type="dxa"/>
            <w:shd w:val="clear" w:color="auto" w:fill="auto"/>
          </w:tcPr>
          <w:p w:rsidR="00464CB8" w:rsidRPr="00116AA0" w:rsidRDefault="00464CB8" w:rsidP="0057700F">
            <w:pPr>
              <w:pStyle w:val="TAC"/>
              <w:rPr>
                <w:rFonts w:cs="Arial"/>
              </w:rPr>
            </w:pPr>
            <w:r w:rsidRPr="00116AA0">
              <w:rPr>
                <w:rFonts w:cs="Arial"/>
              </w:rPr>
              <w:t>[-93.5]</w:t>
            </w:r>
            <w:r w:rsidRPr="00116AA0">
              <w:rPr>
                <w:rFonts w:cs="Arial"/>
                <w:vertAlign w:val="superscript"/>
              </w:rPr>
              <w:t>20</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cs="Arial"/>
              </w:rPr>
            </w:pPr>
          </w:p>
        </w:tc>
        <w:tc>
          <w:tcPr>
            <w:tcW w:w="851" w:type="dxa"/>
            <w:shd w:val="clear" w:color="auto" w:fill="auto"/>
          </w:tcPr>
          <w:p w:rsidR="00464CB8" w:rsidRPr="00116AA0" w:rsidRDefault="00464CB8" w:rsidP="0057700F">
            <w:pPr>
              <w:pStyle w:val="TAC"/>
              <w:rPr>
                <w:rFonts w:cs="Arial"/>
                <w:lang w:eastAsia="ja-JP"/>
              </w:rPr>
            </w:pPr>
            <w:r w:rsidRPr="00116AA0">
              <w:rPr>
                <w:rFonts w:cs="Arial"/>
              </w:rPr>
              <w:t>19</w:t>
            </w:r>
          </w:p>
        </w:tc>
        <w:tc>
          <w:tcPr>
            <w:tcW w:w="992" w:type="dxa"/>
            <w:shd w:val="clear" w:color="auto" w:fill="auto"/>
          </w:tcPr>
          <w:p w:rsidR="00464CB8" w:rsidRPr="00116AA0" w:rsidRDefault="00464CB8" w:rsidP="0057700F">
            <w:pPr>
              <w:pStyle w:val="TAC"/>
              <w:rPr>
                <w:rFonts w:cs="Arial"/>
              </w:rPr>
            </w:pPr>
          </w:p>
        </w:tc>
        <w:tc>
          <w:tcPr>
            <w:tcW w:w="887" w:type="dxa"/>
            <w:shd w:val="clear" w:color="auto" w:fill="auto"/>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-100</w:t>
            </w:r>
          </w:p>
        </w:tc>
        <w:tc>
          <w:tcPr>
            <w:tcW w:w="885" w:type="dxa"/>
            <w:shd w:val="clear" w:color="auto" w:fill="auto"/>
          </w:tcPr>
          <w:p w:rsidR="00464CB8" w:rsidRPr="00116AA0" w:rsidRDefault="00464CB8" w:rsidP="0057700F">
            <w:pPr>
              <w:pStyle w:val="TAC"/>
              <w:rPr>
                <w:rFonts w:cs="Arial"/>
              </w:rPr>
            </w:pPr>
            <w:r w:rsidRPr="00116AA0">
              <w:rPr>
                <w:rFonts w:cs="Arial"/>
              </w:rPr>
              <w:t>-97</w:t>
            </w:r>
          </w:p>
        </w:tc>
        <w:tc>
          <w:tcPr>
            <w:tcW w:w="859" w:type="dxa"/>
            <w:shd w:val="clear" w:color="auto" w:fill="auto"/>
          </w:tcPr>
          <w:p w:rsidR="00464CB8" w:rsidRPr="00116AA0" w:rsidRDefault="00464CB8" w:rsidP="0057700F">
            <w:pPr>
              <w:pStyle w:val="TAC"/>
              <w:rPr>
                <w:rFonts w:cs="Arial"/>
              </w:rPr>
            </w:pPr>
            <w:r w:rsidRPr="00116AA0">
              <w:rPr>
                <w:rFonts w:cs="Arial"/>
              </w:rPr>
              <w:t>-95.2</w:t>
            </w:r>
          </w:p>
        </w:tc>
        <w:tc>
          <w:tcPr>
            <w:tcW w:w="900" w:type="dxa"/>
            <w:shd w:val="clear" w:color="auto" w:fill="auto"/>
          </w:tcPr>
          <w:p w:rsidR="00464CB8" w:rsidRPr="00116AA0" w:rsidRDefault="00464CB8" w:rsidP="0057700F">
            <w:pPr>
              <w:pStyle w:val="TAC"/>
              <w:rPr>
                <w:rFonts w:cs="Arial"/>
              </w:rPr>
            </w:pP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cs="Arial"/>
              </w:rPr>
            </w:pPr>
          </w:p>
        </w:tc>
        <w:tc>
          <w:tcPr>
            <w:tcW w:w="851" w:type="dxa"/>
            <w:shd w:val="clear" w:color="auto" w:fill="auto"/>
            <w:vAlign w:val="center"/>
          </w:tcPr>
          <w:p w:rsidR="00464CB8" w:rsidRPr="00116AA0" w:rsidRDefault="00464CB8" w:rsidP="0057700F">
            <w:pPr>
              <w:pStyle w:val="TAC"/>
              <w:rPr>
                <w:rFonts w:cs="Arial"/>
              </w:rPr>
            </w:pPr>
            <w:r w:rsidRPr="00116AA0">
              <w:rPr>
                <w:rFonts w:cs="Arial"/>
                <w:lang w:eastAsia="ja-JP"/>
              </w:rPr>
              <w:t>4</w:t>
            </w:r>
            <w:r w:rsidRPr="00116AA0">
              <w:rPr>
                <w:rFonts w:cs="Arial"/>
              </w:rPr>
              <w:t>2</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-97.1</w:t>
            </w:r>
          </w:p>
        </w:tc>
        <w:tc>
          <w:tcPr>
            <w:tcW w:w="885" w:type="dxa"/>
            <w:shd w:val="clear" w:color="auto" w:fill="auto"/>
          </w:tcPr>
          <w:p w:rsidR="00464CB8" w:rsidRPr="00116AA0" w:rsidRDefault="00464CB8" w:rsidP="0057700F">
            <w:pPr>
              <w:pStyle w:val="TAC"/>
              <w:rPr>
                <w:rFonts w:cs="Arial"/>
              </w:rPr>
            </w:pPr>
            <w:r w:rsidRPr="00116AA0">
              <w:rPr>
                <w:rFonts w:cs="Arial"/>
              </w:rPr>
              <w:t>-94.7</w:t>
            </w:r>
          </w:p>
        </w:tc>
        <w:tc>
          <w:tcPr>
            <w:tcW w:w="859" w:type="dxa"/>
            <w:shd w:val="clear" w:color="auto" w:fill="auto"/>
          </w:tcPr>
          <w:p w:rsidR="00464CB8" w:rsidRPr="00116AA0" w:rsidRDefault="00464CB8" w:rsidP="0057700F">
            <w:pPr>
              <w:pStyle w:val="TAC"/>
              <w:rPr>
                <w:rFonts w:cs="Arial"/>
              </w:rPr>
            </w:pPr>
            <w:r w:rsidRPr="00116AA0">
              <w:rPr>
                <w:rFonts w:cs="Arial"/>
              </w:rPr>
              <w:t>-93.</w:t>
            </w:r>
            <w:r w:rsidRPr="00116AA0">
              <w:rPr>
                <w:rFonts w:cs="Arial"/>
                <w:lang w:eastAsia="ja-JP"/>
              </w:rPr>
              <w:t>2</w:t>
            </w:r>
          </w:p>
        </w:tc>
        <w:tc>
          <w:tcPr>
            <w:tcW w:w="900" w:type="dxa"/>
            <w:shd w:val="clear" w:color="auto" w:fill="auto"/>
          </w:tcPr>
          <w:p w:rsidR="00464CB8" w:rsidRPr="00116AA0" w:rsidRDefault="00464CB8" w:rsidP="0057700F">
            <w:pPr>
              <w:pStyle w:val="TAC"/>
              <w:rPr>
                <w:rFonts w:cs="Arial"/>
              </w:rPr>
            </w:pPr>
            <w:r w:rsidRPr="00116AA0">
              <w:rPr>
                <w:rFonts w:cs="Arial"/>
              </w:rPr>
              <w:t>-92.5</w:t>
            </w:r>
          </w:p>
        </w:tc>
        <w:tc>
          <w:tcPr>
            <w:tcW w:w="839" w:type="dxa"/>
            <w:shd w:val="clear" w:color="auto" w:fill="auto"/>
            <w:vAlign w:val="center"/>
          </w:tcPr>
          <w:p w:rsidR="00464CB8" w:rsidRPr="00116AA0" w:rsidRDefault="00464CB8" w:rsidP="0057700F">
            <w:pPr>
              <w:pStyle w:val="TAC"/>
              <w:rPr>
                <w:rFonts w:cs="Arial"/>
                <w:lang w:eastAsia="ja-JP"/>
              </w:rPr>
            </w:pPr>
            <w:r w:rsidRPr="00116AA0">
              <w:rPr>
                <w:rFonts w:cs="Arial"/>
                <w:lang w:eastAsia="ja-JP"/>
              </w:rPr>
              <w:t>TDD</w:t>
            </w:r>
          </w:p>
        </w:tc>
      </w:tr>
      <w:tr w:rsidR="00464CB8" w:rsidRPr="009715C6" w:rsidTr="0057700F">
        <w:trPr>
          <w:trHeight w:val="191"/>
        </w:trPr>
        <w:tc>
          <w:tcPr>
            <w:tcW w:w="2268" w:type="dxa"/>
            <w:vMerge w:val="restart"/>
            <w:shd w:val="clear" w:color="auto" w:fill="auto"/>
            <w:vAlign w:val="center"/>
          </w:tcPr>
          <w:p w:rsidR="00464CB8" w:rsidRPr="00116AA0" w:rsidRDefault="00464CB8" w:rsidP="0057700F">
            <w:pPr>
              <w:pStyle w:val="TAC"/>
              <w:rPr>
                <w:rFonts w:cs="Arial"/>
                <w:vertAlign w:val="superscript"/>
                <w:lang w:eastAsia="ja-JP"/>
              </w:rPr>
            </w:pPr>
            <w:r w:rsidRPr="00116AA0">
              <w:rPr>
                <w:rFonts w:cs="Arial"/>
              </w:rPr>
              <w:t>CA_</w:t>
            </w:r>
            <w:r w:rsidRPr="00116AA0">
              <w:rPr>
                <w:rFonts w:cs="Arial" w:hint="eastAsia"/>
                <w:lang w:eastAsia="ja-JP"/>
              </w:rPr>
              <w:t>3</w:t>
            </w:r>
            <w:r w:rsidRPr="00116AA0">
              <w:rPr>
                <w:rFonts w:cs="Arial"/>
              </w:rPr>
              <w:t>A-</w:t>
            </w:r>
            <w:r w:rsidRPr="00116AA0">
              <w:rPr>
                <w:rFonts w:eastAsia="SimSun" w:cs="Arial" w:hint="eastAsia"/>
                <w:lang w:eastAsia="zh-CN"/>
              </w:rPr>
              <w:t>28</w:t>
            </w:r>
            <w:r w:rsidRPr="00116AA0">
              <w:rPr>
                <w:rFonts w:cs="Arial"/>
              </w:rPr>
              <w:t>A-</w:t>
            </w:r>
            <w:r w:rsidRPr="00116AA0">
              <w:rPr>
                <w:rFonts w:cs="Arial" w:hint="eastAsia"/>
                <w:lang w:eastAsia="ja-JP"/>
              </w:rPr>
              <w:t>4</w:t>
            </w:r>
            <w:r w:rsidRPr="00116AA0">
              <w:rPr>
                <w:rFonts w:eastAsia="SimSun" w:cs="Arial" w:hint="eastAsia"/>
                <w:lang w:eastAsia="zh-CN"/>
              </w:rPr>
              <w:t>0A</w:t>
            </w:r>
            <w:r w:rsidRPr="00116AA0">
              <w:rPr>
                <w:rFonts w:eastAsia="SimSun" w:cs="Arial" w:hint="eastAsia"/>
                <w:vertAlign w:val="superscript"/>
                <w:lang w:eastAsia="zh-CN"/>
              </w:rPr>
              <w:t>15,16</w:t>
            </w:r>
          </w:p>
        </w:tc>
        <w:tc>
          <w:tcPr>
            <w:tcW w:w="851" w:type="dxa"/>
            <w:vMerge w:val="restart"/>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3</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 xml:space="preserve">-97 </w:t>
            </w:r>
          </w:p>
        </w:tc>
        <w:tc>
          <w:tcPr>
            <w:tcW w:w="885" w:type="dxa"/>
            <w:shd w:val="clear" w:color="auto" w:fill="auto"/>
          </w:tcPr>
          <w:p w:rsidR="00464CB8" w:rsidRPr="00116AA0" w:rsidRDefault="00464CB8" w:rsidP="0057700F">
            <w:pPr>
              <w:pStyle w:val="TAC"/>
              <w:rPr>
                <w:rFonts w:cs="Arial"/>
                <w:lang w:eastAsia="ja-JP"/>
              </w:rPr>
            </w:pPr>
            <w:r w:rsidRPr="00116AA0">
              <w:rPr>
                <w:rFonts w:cs="Arial"/>
              </w:rPr>
              <w:t>-94</w:t>
            </w:r>
          </w:p>
        </w:tc>
        <w:tc>
          <w:tcPr>
            <w:tcW w:w="859" w:type="dxa"/>
            <w:shd w:val="clear" w:color="auto" w:fill="auto"/>
          </w:tcPr>
          <w:p w:rsidR="00464CB8" w:rsidRPr="00116AA0" w:rsidRDefault="00464CB8" w:rsidP="0057700F">
            <w:pPr>
              <w:pStyle w:val="TAC"/>
              <w:rPr>
                <w:rFonts w:cs="Arial"/>
                <w:lang w:eastAsia="ja-JP"/>
              </w:rPr>
            </w:pPr>
            <w:r w:rsidRPr="00116AA0">
              <w:rPr>
                <w:rFonts w:cs="Arial"/>
              </w:rPr>
              <w:t>-92.2</w:t>
            </w:r>
          </w:p>
        </w:tc>
        <w:tc>
          <w:tcPr>
            <w:tcW w:w="900" w:type="dxa"/>
            <w:shd w:val="clear" w:color="auto" w:fill="auto"/>
          </w:tcPr>
          <w:p w:rsidR="00464CB8" w:rsidRPr="00116AA0" w:rsidRDefault="00464CB8" w:rsidP="0057700F">
            <w:pPr>
              <w:pStyle w:val="TAC"/>
              <w:rPr>
                <w:rFonts w:cs="Arial"/>
                <w:lang w:eastAsia="ja-JP"/>
              </w:rPr>
            </w:pPr>
            <w:r w:rsidRPr="00116AA0">
              <w:rPr>
                <w:rFonts w:cs="Arial"/>
              </w:rPr>
              <w:t>-91</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cs="Arial"/>
              </w:rPr>
            </w:pPr>
          </w:p>
        </w:tc>
        <w:tc>
          <w:tcPr>
            <w:tcW w:w="851" w:type="dxa"/>
            <w:vMerge/>
            <w:shd w:val="clear" w:color="auto" w:fill="auto"/>
            <w:vAlign w:val="center"/>
          </w:tcPr>
          <w:p w:rsidR="00464CB8" w:rsidRPr="00116AA0" w:rsidRDefault="00464CB8" w:rsidP="0057700F">
            <w:pPr>
              <w:pStyle w:val="TAC"/>
              <w:rPr>
                <w:rFonts w:cs="Arial"/>
                <w:lang w:eastAsia="ja-JP"/>
              </w:rPr>
            </w:pP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[-99.7]</w:t>
            </w:r>
            <w:r w:rsidRPr="00116AA0">
              <w:rPr>
                <w:rFonts w:cs="Arial"/>
                <w:vertAlign w:val="superscript"/>
              </w:rPr>
              <w:t>20</w:t>
            </w:r>
          </w:p>
        </w:tc>
        <w:tc>
          <w:tcPr>
            <w:tcW w:w="885" w:type="dxa"/>
            <w:shd w:val="clear" w:color="auto" w:fill="auto"/>
          </w:tcPr>
          <w:p w:rsidR="00464CB8" w:rsidRPr="00116AA0" w:rsidRDefault="00464CB8" w:rsidP="0057700F">
            <w:pPr>
              <w:pStyle w:val="TAC"/>
              <w:rPr>
                <w:rFonts w:cs="Arial"/>
              </w:rPr>
            </w:pPr>
            <w:r w:rsidRPr="00116AA0">
              <w:rPr>
                <w:rFonts w:cs="Arial"/>
              </w:rPr>
              <w:t>[-96.7]</w:t>
            </w:r>
            <w:r w:rsidRPr="00116AA0">
              <w:rPr>
                <w:rFonts w:cs="Arial"/>
                <w:vertAlign w:val="superscript"/>
              </w:rPr>
              <w:t>20</w:t>
            </w:r>
          </w:p>
        </w:tc>
        <w:tc>
          <w:tcPr>
            <w:tcW w:w="859" w:type="dxa"/>
            <w:shd w:val="clear" w:color="auto" w:fill="auto"/>
          </w:tcPr>
          <w:p w:rsidR="00464CB8" w:rsidRPr="00116AA0" w:rsidRDefault="00464CB8" w:rsidP="0057700F">
            <w:pPr>
              <w:pStyle w:val="TAC"/>
              <w:rPr>
                <w:rFonts w:cs="Arial"/>
              </w:rPr>
            </w:pPr>
            <w:r w:rsidRPr="00116AA0">
              <w:rPr>
                <w:rFonts w:cs="Arial"/>
              </w:rPr>
              <w:t>[-94.9]</w:t>
            </w:r>
            <w:r w:rsidRPr="00116AA0">
              <w:rPr>
                <w:rFonts w:cs="Arial"/>
                <w:vertAlign w:val="superscript"/>
              </w:rPr>
              <w:t>20</w:t>
            </w:r>
          </w:p>
        </w:tc>
        <w:tc>
          <w:tcPr>
            <w:tcW w:w="900" w:type="dxa"/>
            <w:shd w:val="clear" w:color="auto" w:fill="auto"/>
          </w:tcPr>
          <w:p w:rsidR="00464CB8" w:rsidRPr="00116AA0" w:rsidRDefault="00464CB8" w:rsidP="0057700F">
            <w:pPr>
              <w:pStyle w:val="TAC"/>
              <w:rPr>
                <w:rFonts w:cs="Arial"/>
              </w:rPr>
            </w:pPr>
            <w:r w:rsidRPr="00116AA0">
              <w:rPr>
                <w:rFonts w:cs="Arial"/>
              </w:rPr>
              <w:t>[-93.7]</w:t>
            </w:r>
            <w:r w:rsidRPr="00116AA0">
              <w:rPr>
                <w:rFonts w:cs="Arial"/>
                <w:vertAlign w:val="superscript"/>
              </w:rPr>
              <w:t>20</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cs="Arial"/>
              </w:rPr>
            </w:pPr>
          </w:p>
        </w:tc>
        <w:tc>
          <w:tcPr>
            <w:tcW w:w="851" w:type="dxa"/>
            <w:shd w:val="clear" w:color="auto" w:fill="auto"/>
          </w:tcPr>
          <w:p w:rsidR="00464CB8" w:rsidRPr="00116AA0" w:rsidRDefault="00464CB8" w:rsidP="0057700F">
            <w:pPr>
              <w:pStyle w:val="TAC"/>
              <w:rPr>
                <w:rFonts w:eastAsia="SimSun" w:cs="Arial"/>
                <w:lang w:eastAsia="zh-CN"/>
              </w:rPr>
            </w:pPr>
            <w:r w:rsidRPr="00116AA0">
              <w:rPr>
                <w:rFonts w:eastAsia="SimSun" w:cs="Arial" w:hint="eastAsia"/>
                <w:lang w:eastAsia="zh-CN"/>
              </w:rPr>
              <w:t>28</w:t>
            </w:r>
          </w:p>
        </w:tc>
        <w:tc>
          <w:tcPr>
            <w:tcW w:w="992" w:type="dxa"/>
            <w:shd w:val="clear" w:color="auto" w:fill="auto"/>
          </w:tcPr>
          <w:p w:rsidR="00464CB8" w:rsidRPr="00116AA0" w:rsidRDefault="00464CB8" w:rsidP="0057700F">
            <w:pPr>
              <w:pStyle w:val="TAC"/>
              <w:rPr>
                <w:rFonts w:cs="Arial"/>
              </w:rPr>
            </w:pPr>
          </w:p>
        </w:tc>
        <w:tc>
          <w:tcPr>
            <w:tcW w:w="887" w:type="dxa"/>
            <w:shd w:val="clear" w:color="auto" w:fill="auto"/>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eastAsia="SimSun" w:cs="Arial"/>
                <w:lang w:eastAsia="zh-CN"/>
              </w:rPr>
              <w:t xml:space="preserve"> -60.7</w:t>
            </w:r>
          </w:p>
        </w:tc>
        <w:tc>
          <w:tcPr>
            <w:tcW w:w="885" w:type="dxa"/>
            <w:shd w:val="clear" w:color="auto" w:fill="auto"/>
          </w:tcPr>
          <w:p w:rsidR="00464CB8" w:rsidRPr="00116AA0" w:rsidRDefault="00464CB8" w:rsidP="0057700F">
            <w:pPr>
              <w:pStyle w:val="TAC"/>
              <w:rPr>
                <w:rFonts w:cs="Arial"/>
              </w:rPr>
            </w:pPr>
            <w:r w:rsidRPr="00116AA0">
              <w:rPr>
                <w:rFonts w:eastAsia="SimSun" w:cs="Arial"/>
                <w:lang w:eastAsia="zh-CN"/>
              </w:rPr>
              <w:t xml:space="preserve"> -60.7</w:t>
            </w:r>
          </w:p>
        </w:tc>
        <w:tc>
          <w:tcPr>
            <w:tcW w:w="859" w:type="dxa"/>
            <w:shd w:val="clear" w:color="auto" w:fill="auto"/>
          </w:tcPr>
          <w:p w:rsidR="00464CB8" w:rsidRPr="00116AA0" w:rsidRDefault="00464CB8" w:rsidP="0057700F">
            <w:pPr>
              <w:pStyle w:val="TAC"/>
              <w:rPr>
                <w:rFonts w:cs="Arial"/>
              </w:rPr>
            </w:pPr>
            <w:r w:rsidRPr="00116AA0">
              <w:rPr>
                <w:rFonts w:eastAsia="SimSun" w:cs="Arial"/>
                <w:lang w:eastAsia="zh-CN"/>
              </w:rPr>
              <w:t xml:space="preserve"> -60.7</w:t>
            </w:r>
          </w:p>
        </w:tc>
        <w:tc>
          <w:tcPr>
            <w:tcW w:w="900" w:type="dxa"/>
            <w:shd w:val="clear" w:color="auto" w:fill="auto"/>
          </w:tcPr>
          <w:p w:rsidR="00464CB8" w:rsidRPr="00116AA0" w:rsidRDefault="00464CB8" w:rsidP="0057700F">
            <w:pPr>
              <w:pStyle w:val="TAC"/>
              <w:rPr>
                <w:rFonts w:cs="Arial"/>
              </w:rPr>
            </w:pPr>
            <w:r w:rsidRPr="00116AA0">
              <w:rPr>
                <w:rFonts w:eastAsia="SimSun" w:cs="Arial"/>
                <w:lang w:eastAsia="zh-CN"/>
              </w:rPr>
              <w:t xml:space="preserve"> -60.7</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cs="Arial"/>
              </w:rPr>
            </w:pPr>
          </w:p>
        </w:tc>
        <w:tc>
          <w:tcPr>
            <w:tcW w:w="851" w:type="dxa"/>
            <w:shd w:val="clear" w:color="auto" w:fill="auto"/>
            <w:vAlign w:val="center"/>
          </w:tcPr>
          <w:p w:rsidR="00464CB8" w:rsidRPr="00116AA0" w:rsidRDefault="00464CB8" w:rsidP="0057700F">
            <w:pPr>
              <w:pStyle w:val="TAC"/>
              <w:rPr>
                <w:rFonts w:eastAsia="SimSun" w:cs="Arial"/>
                <w:lang w:eastAsia="zh-CN"/>
              </w:rPr>
            </w:pPr>
            <w:r w:rsidRPr="00116AA0">
              <w:rPr>
                <w:rFonts w:cs="Arial" w:hint="eastAsia"/>
                <w:lang w:eastAsia="ja-JP"/>
              </w:rPr>
              <w:t>4</w:t>
            </w:r>
            <w:r w:rsidRPr="00116AA0">
              <w:rPr>
                <w:rFonts w:eastAsia="SimSun" w:cs="Arial" w:hint="eastAsia"/>
                <w:lang w:eastAsia="zh-CN"/>
              </w:rPr>
              <w:t>0</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eastAsia="SimSun" w:cs="Arial"/>
                <w:lang w:eastAsia="zh-CN"/>
              </w:rPr>
              <w:t>-100</w:t>
            </w:r>
          </w:p>
        </w:tc>
        <w:tc>
          <w:tcPr>
            <w:tcW w:w="885" w:type="dxa"/>
            <w:shd w:val="clear" w:color="auto" w:fill="auto"/>
          </w:tcPr>
          <w:p w:rsidR="00464CB8" w:rsidRPr="00116AA0" w:rsidRDefault="00464CB8" w:rsidP="0057700F">
            <w:pPr>
              <w:pStyle w:val="TAC"/>
              <w:rPr>
                <w:rFonts w:cs="Arial"/>
              </w:rPr>
            </w:pPr>
            <w:r w:rsidRPr="00116AA0">
              <w:rPr>
                <w:rFonts w:eastAsia="SimSun" w:cs="Arial"/>
                <w:lang w:eastAsia="zh-CN"/>
              </w:rPr>
              <w:t>-97</w:t>
            </w:r>
          </w:p>
        </w:tc>
        <w:tc>
          <w:tcPr>
            <w:tcW w:w="859" w:type="dxa"/>
            <w:shd w:val="clear" w:color="auto" w:fill="auto"/>
          </w:tcPr>
          <w:p w:rsidR="00464CB8" w:rsidRPr="00116AA0" w:rsidRDefault="00464CB8" w:rsidP="0057700F">
            <w:pPr>
              <w:pStyle w:val="TAC"/>
              <w:rPr>
                <w:rFonts w:cs="Arial"/>
              </w:rPr>
            </w:pPr>
            <w:r w:rsidRPr="00116AA0">
              <w:rPr>
                <w:rFonts w:eastAsia="SimSun" w:cs="Arial"/>
                <w:lang w:eastAsia="zh-CN"/>
              </w:rPr>
              <w:t>-95.2</w:t>
            </w:r>
          </w:p>
        </w:tc>
        <w:tc>
          <w:tcPr>
            <w:tcW w:w="900" w:type="dxa"/>
            <w:shd w:val="clear" w:color="auto" w:fill="auto"/>
          </w:tcPr>
          <w:p w:rsidR="00464CB8" w:rsidRPr="00116AA0" w:rsidRDefault="00464CB8" w:rsidP="0057700F">
            <w:pPr>
              <w:pStyle w:val="TAC"/>
              <w:rPr>
                <w:rFonts w:cs="Arial"/>
              </w:rPr>
            </w:pPr>
            <w:r w:rsidRPr="00116AA0">
              <w:rPr>
                <w:rFonts w:eastAsia="SimSun" w:cs="Arial"/>
                <w:lang w:eastAsia="zh-CN"/>
              </w:rPr>
              <w:t>-94</w:t>
            </w:r>
          </w:p>
        </w:tc>
        <w:tc>
          <w:tcPr>
            <w:tcW w:w="839"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TDD</w:t>
            </w:r>
          </w:p>
        </w:tc>
      </w:tr>
      <w:tr w:rsidR="00464CB8" w:rsidRPr="009715C6" w:rsidTr="0057700F">
        <w:trPr>
          <w:trHeight w:val="191"/>
        </w:trPr>
        <w:tc>
          <w:tcPr>
            <w:tcW w:w="2268" w:type="dxa"/>
            <w:vMerge w:val="restart"/>
            <w:shd w:val="clear" w:color="auto" w:fill="auto"/>
            <w:vAlign w:val="center"/>
          </w:tcPr>
          <w:p w:rsidR="00464CB8" w:rsidRPr="00116AA0" w:rsidRDefault="00464CB8" w:rsidP="0057700F">
            <w:pPr>
              <w:pStyle w:val="TAC"/>
              <w:rPr>
                <w:rFonts w:cs="Arial"/>
                <w:vertAlign w:val="superscript"/>
                <w:lang w:eastAsia="ja-JP"/>
              </w:rPr>
            </w:pPr>
            <w:r w:rsidRPr="00116AA0">
              <w:rPr>
                <w:rFonts w:cs="Arial"/>
              </w:rPr>
              <w:t>CA_</w:t>
            </w:r>
            <w:r w:rsidRPr="00116AA0">
              <w:rPr>
                <w:rFonts w:cs="Arial" w:hint="eastAsia"/>
                <w:lang w:eastAsia="ja-JP"/>
              </w:rPr>
              <w:t>3</w:t>
            </w:r>
            <w:r w:rsidRPr="00116AA0">
              <w:rPr>
                <w:rFonts w:cs="Arial"/>
              </w:rPr>
              <w:t>A-</w:t>
            </w:r>
            <w:r w:rsidRPr="00116AA0">
              <w:rPr>
                <w:rFonts w:eastAsia="SimSun" w:cs="Arial" w:hint="eastAsia"/>
                <w:lang w:eastAsia="zh-CN"/>
              </w:rPr>
              <w:t>28</w:t>
            </w:r>
            <w:r w:rsidRPr="00116AA0">
              <w:rPr>
                <w:rFonts w:cs="Arial"/>
              </w:rPr>
              <w:t>A-</w:t>
            </w:r>
            <w:r w:rsidRPr="00116AA0">
              <w:rPr>
                <w:rFonts w:cs="Arial" w:hint="eastAsia"/>
                <w:lang w:eastAsia="ja-JP"/>
              </w:rPr>
              <w:t>4</w:t>
            </w:r>
            <w:r w:rsidRPr="00116AA0">
              <w:rPr>
                <w:rFonts w:eastAsia="SimSun" w:cs="Arial" w:hint="eastAsia"/>
                <w:lang w:eastAsia="zh-CN"/>
              </w:rPr>
              <w:t>0C</w:t>
            </w:r>
            <w:r w:rsidRPr="00116AA0">
              <w:rPr>
                <w:rFonts w:eastAsia="SimSun" w:cs="Arial" w:hint="eastAsia"/>
                <w:vertAlign w:val="superscript"/>
                <w:lang w:eastAsia="zh-CN"/>
              </w:rPr>
              <w:t>15,16</w:t>
            </w:r>
          </w:p>
        </w:tc>
        <w:tc>
          <w:tcPr>
            <w:tcW w:w="851" w:type="dxa"/>
            <w:vMerge w:val="restart"/>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3</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 xml:space="preserve">-97 </w:t>
            </w:r>
          </w:p>
        </w:tc>
        <w:tc>
          <w:tcPr>
            <w:tcW w:w="885" w:type="dxa"/>
            <w:shd w:val="clear" w:color="auto" w:fill="auto"/>
          </w:tcPr>
          <w:p w:rsidR="00464CB8" w:rsidRPr="00116AA0" w:rsidRDefault="00464CB8" w:rsidP="0057700F">
            <w:pPr>
              <w:pStyle w:val="TAC"/>
              <w:rPr>
                <w:rFonts w:cs="Arial"/>
                <w:lang w:eastAsia="ja-JP"/>
              </w:rPr>
            </w:pPr>
            <w:r w:rsidRPr="00116AA0">
              <w:rPr>
                <w:rFonts w:cs="Arial"/>
              </w:rPr>
              <w:t>-94</w:t>
            </w:r>
          </w:p>
        </w:tc>
        <w:tc>
          <w:tcPr>
            <w:tcW w:w="859" w:type="dxa"/>
            <w:shd w:val="clear" w:color="auto" w:fill="auto"/>
          </w:tcPr>
          <w:p w:rsidR="00464CB8" w:rsidRPr="00116AA0" w:rsidRDefault="00464CB8" w:rsidP="0057700F">
            <w:pPr>
              <w:pStyle w:val="TAC"/>
              <w:rPr>
                <w:rFonts w:cs="Arial"/>
                <w:lang w:eastAsia="ja-JP"/>
              </w:rPr>
            </w:pPr>
            <w:r w:rsidRPr="00116AA0">
              <w:rPr>
                <w:rFonts w:cs="Arial"/>
              </w:rPr>
              <w:t>-92.2</w:t>
            </w:r>
          </w:p>
        </w:tc>
        <w:tc>
          <w:tcPr>
            <w:tcW w:w="900" w:type="dxa"/>
            <w:shd w:val="clear" w:color="auto" w:fill="auto"/>
          </w:tcPr>
          <w:p w:rsidR="00464CB8" w:rsidRPr="00116AA0" w:rsidRDefault="00464CB8" w:rsidP="0057700F">
            <w:pPr>
              <w:pStyle w:val="TAC"/>
              <w:rPr>
                <w:rFonts w:cs="Arial"/>
                <w:lang w:eastAsia="ja-JP"/>
              </w:rPr>
            </w:pPr>
            <w:r w:rsidRPr="00116AA0">
              <w:rPr>
                <w:rFonts w:cs="Arial"/>
              </w:rPr>
              <w:t>-91</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cs="Arial"/>
              </w:rPr>
            </w:pPr>
          </w:p>
        </w:tc>
        <w:tc>
          <w:tcPr>
            <w:tcW w:w="851" w:type="dxa"/>
            <w:vMerge/>
            <w:shd w:val="clear" w:color="auto" w:fill="auto"/>
            <w:vAlign w:val="center"/>
          </w:tcPr>
          <w:p w:rsidR="00464CB8" w:rsidRPr="00116AA0" w:rsidRDefault="00464CB8" w:rsidP="0057700F">
            <w:pPr>
              <w:pStyle w:val="TAC"/>
              <w:rPr>
                <w:rFonts w:cs="Arial"/>
                <w:lang w:eastAsia="ja-JP"/>
              </w:rPr>
            </w:pP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[-99.7]</w:t>
            </w:r>
            <w:r w:rsidRPr="00116AA0">
              <w:rPr>
                <w:rFonts w:cs="Arial"/>
                <w:vertAlign w:val="superscript"/>
              </w:rPr>
              <w:t>20</w:t>
            </w:r>
          </w:p>
        </w:tc>
        <w:tc>
          <w:tcPr>
            <w:tcW w:w="885" w:type="dxa"/>
            <w:shd w:val="clear" w:color="auto" w:fill="auto"/>
          </w:tcPr>
          <w:p w:rsidR="00464CB8" w:rsidRPr="00116AA0" w:rsidRDefault="00464CB8" w:rsidP="0057700F">
            <w:pPr>
              <w:pStyle w:val="TAC"/>
              <w:rPr>
                <w:rFonts w:cs="Arial"/>
              </w:rPr>
            </w:pPr>
            <w:r w:rsidRPr="00116AA0">
              <w:rPr>
                <w:rFonts w:cs="Arial"/>
              </w:rPr>
              <w:t>[-96.7]</w:t>
            </w:r>
            <w:r w:rsidRPr="00116AA0">
              <w:rPr>
                <w:rFonts w:cs="Arial"/>
                <w:vertAlign w:val="superscript"/>
              </w:rPr>
              <w:t>20</w:t>
            </w:r>
          </w:p>
        </w:tc>
        <w:tc>
          <w:tcPr>
            <w:tcW w:w="859" w:type="dxa"/>
            <w:shd w:val="clear" w:color="auto" w:fill="auto"/>
          </w:tcPr>
          <w:p w:rsidR="00464CB8" w:rsidRPr="00116AA0" w:rsidRDefault="00464CB8" w:rsidP="0057700F">
            <w:pPr>
              <w:pStyle w:val="TAC"/>
              <w:rPr>
                <w:rFonts w:cs="Arial"/>
              </w:rPr>
            </w:pPr>
            <w:r w:rsidRPr="00116AA0">
              <w:rPr>
                <w:rFonts w:cs="Arial"/>
              </w:rPr>
              <w:t>[-94.9]</w:t>
            </w:r>
            <w:r w:rsidRPr="00116AA0">
              <w:rPr>
                <w:rFonts w:cs="Arial"/>
                <w:vertAlign w:val="superscript"/>
              </w:rPr>
              <w:t>20</w:t>
            </w:r>
          </w:p>
        </w:tc>
        <w:tc>
          <w:tcPr>
            <w:tcW w:w="900" w:type="dxa"/>
            <w:shd w:val="clear" w:color="auto" w:fill="auto"/>
          </w:tcPr>
          <w:p w:rsidR="00464CB8" w:rsidRPr="00116AA0" w:rsidRDefault="00464CB8" w:rsidP="0057700F">
            <w:pPr>
              <w:pStyle w:val="TAC"/>
              <w:rPr>
                <w:rFonts w:cs="Arial"/>
              </w:rPr>
            </w:pPr>
            <w:r w:rsidRPr="00116AA0">
              <w:rPr>
                <w:rFonts w:cs="Arial"/>
              </w:rPr>
              <w:t>[-93.7]</w:t>
            </w:r>
            <w:r w:rsidRPr="00116AA0">
              <w:rPr>
                <w:rFonts w:cs="Arial"/>
                <w:vertAlign w:val="superscript"/>
              </w:rPr>
              <w:t>20</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cs="Arial"/>
              </w:rPr>
            </w:pPr>
          </w:p>
        </w:tc>
        <w:tc>
          <w:tcPr>
            <w:tcW w:w="851" w:type="dxa"/>
            <w:shd w:val="clear" w:color="auto" w:fill="auto"/>
          </w:tcPr>
          <w:p w:rsidR="00464CB8" w:rsidRPr="00116AA0" w:rsidRDefault="00464CB8" w:rsidP="0057700F">
            <w:pPr>
              <w:pStyle w:val="TAC"/>
              <w:rPr>
                <w:rFonts w:eastAsia="SimSun" w:cs="Arial"/>
                <w:lang w:eastAsia="zh-CN"/>
              </w:rPr>
            </w:pPr>
            <w:r w:rsidRPr="00116AA0">
              <w:rPr>
                <w:rFonts w:eastAsia="SimSun" w:cs="Arial" w:hint="eastAsia"/>
                <w:lang w:eastAsia="zh-CN"/>
              </w:rPr>
              <w:t>28</w:t>
            </w:r>
          </w:p>
        </w:tc>
        <w:tc>
          <w:tcPr>
            <w:tcW w:w="992" w:type="dxa"/>
            <w:shd w:val="clear" w:color="auto" w:fill="auto"/>
          </w:tcPr>
          <w:p w:rsidR="00464CB8" w:rsidRPr="00116AA0" w:rsidRDefault="00464CB8" w:rsidP="0057700F">
            <w:pPr>
              <w:pStyle w:val="TAC"/>
              <w:rPr>
                <w:rFonts w:cs="Arial"/>
              </w:rPr>
            </w:pPr>
          </w:p>
        </w:tc>
        <w:tc>
          <w:tcPr>
            <w:tcW w:w="887" w:type="dxa"/>
            <w:shd w:val="clear" w:color="auto" w:fill="auto"/>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eastAsia="SimSun" w:cs="Arial"/>
                <w:lang w:eastAsia="zh-CN"/>
              </w:rPr>
              <w:t xml:space="preserve"> -60.7</w:t>
            </w:r>
          </w:p>
        </w:tc>
        <w:tc>
          <w:tcPr>
            <w:tcW w:w="885" w:type="dxa"/>
            <w:shd w:val="clear" w:color="auto" w:fill="auto"/>
          </w:tcPr>
          <w:p w:rsidR="00464CB8" w:rsidRPr="00116AA0" w:rsidRDefault="00464CB8" w:rsidP="0057700F">
            <w:pPr>
              <w:pStyle w:val="TAC"/>
              <w:rPr>
                <w:rFonts w:cs="Arial"/>
              </w:rPr>
            </w:pPr>
            <w:r w:rsidRPr="00116AA0">
              <w:rPr>
                <w:rFonts w:eastAsia="SimSun" w:cs="Arial"/>
                <w:lang w:eastAsia="zh-CN"/>
              </w:rPr>
              <w:t xml:space="preserve"> -60.7</w:t>
            </w:r>
          </w:p>
        </w:tc>
        <w:tc>
          <w:tcPr>
            <w:tcW w:w="859" w:type="dxa"/>
            <w:shd w:val="clear" w:color="auto" w:fill="auto"/>
          </w:tcPr>
          <w:p w:rsidR="00464CB8" w:rsidRPr="00116AA0" w:rsidRDefault="00464CB8" w:rsidP="0057700F">
            <w:pPr>
              <w:pStyle w:val="TAC"/>
              <w:rPr>
                <w:rFonts w:cs="Arial"/>
              </w:rPr>
            </w:pPr>
            <w:r w:rsidRPr="00116AA0">
              <w:rPr>
                <w:rFonts w:eastAsia="SimSun" w:cs="Arial"/>
                <w:lang w:eastAsia="zh-CN"/>
              </w:rPr>
              <w:t xml:space="preserve"> -60.7</w:t>
            </w:r>
          </w:p>
        </w:tc>
        <w:tc>
          <w:tcPr>
            <w:tcW w:w="900" w:type="dxa"/>
            <w:shd w:val="clear" w:color="auto" w:fill="auto"/>
          </w:tcPr>
          <w:p w:rsidR="00464CB8" w:rsidRPr="00116AA0" w:rsidRDefault="00464CB8" w:rsidP="0057700F">
            <w:pPr>
              <w:pStyle w:val="TAC"/>
              <w:rPr>
                <w:rFonts w:cs="Arial"/>
              </w:rPr>
            </w:pPr>
            <w:r w:rsidRPr="00116AA0">
              <w:rPr>
                <w:rFonts w:eastAsia="SimSun" w:cs="Arial"/>
                <w:lang w:eastAsia="zh-CN"/>
              </w:rPr>
              <w:t xml:space="preserve"> -60.7</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cs="Arial"/>
              </w:rPr>
            </w:pPr>
          </w:p>
        </w:tc>
        <w:tc>
          <w:tcPr>
            <w:tcW w:w="851" w:type="dxa"/>
            <w:shd w:val="clear" w:color="auto" w:fill="auto"/>
            <w:vAlign w:val="center"/>
          </w:tcPr>
          <w:p w:rsidR="00464CB8" w:rsidRPr="00116AA0" w:rsidRDefault="00464CB8" w:rsidP="0057700F">
            <w:pPr>
              <w:pStyle w:val="TAC"/>
              <w:rPr>
                <w:rFonts w:eastAsia="SimSun" w:cs="Arial"/>
                <w:lang w:eastAsia="zh-CN"/>
              </w:rPr>
            </w:pPr>
            <w:r w:rsidRPr="00116AA0">
              <w:rPr>
                <w:rFonts w:cs="Arial" w:hint="eastAsia"/>
                <w:lang w:eastAsia="ja-JP"/>
              </w:rPr>
              <w:t>4</w:t>
            </w:r>
            <w:r w:rsidRPr="00116AA0">
              <w:rPr>
                <w:rFonts w:eastAsia="SimSun" w:cs="Arial" w:hint="eastAsia"/>
                <w:lang w:eastAsia="zh-CN"/>
              </w:rPr>
              <w:t>0</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eastAsia="SimSun" w:cs="Arial"/>
                <w:lang w:eastAsia="zh-CN"/>
              </w:rPr>
              <w:t>-100</w:t>
            </w:r>
          </w:p>
        </w:tc>
        <w:tc>
          <w:tcPr>
            <w:tcW w:w="885" w:type="dxa"/>
            <w:shd w:val="clear" w:color="auto" w:fill="auto"/>
          </w:tcPr>
          <w:p w:rsidR="00464CB8" w:rsidRPr="00116AA0" w:rsidRDefault="00464CB8" w:rsidP="0057700F">
            <w:pPr>
              <w:pStyle w:val="TAC"/>
              <w:rPr>
                <w:rFonts w:cs="Arial"/>
              </w:rPr>
            </w:pPr>
            <w:r w:rsidRPr="00116AA0">
              <w:rPr>
                <w:rFonts w:eastAsia="SimSun" w:cs="Arial"/>
                <w:lang w:eastAsia="zh-CN"/>
              </w:rPr>
              <w:t>-97</w:t>
            </w:r>
          </w:p>
        </w:tc>
        <w:tc>
          <w:tcPr>
            <w:tcW w:w="859" w:type="dxa"/>
            <w:shd w:val="clear" w:color="auto" w:fill="auto"/>
          </w:tcPr>
          <w:p w:rsidR="00464CB8" w:rsidRPr="00116AA0" w:rsidRDefault="00464CB8" w:rsidP="0057700F">
            <w:pPr>
              <w:pStyle w:val="TAC"/>
              <w:rPr>
                <w:rFonts w:cs="Arial"/>
              </w:rPr>
            </w:pPr>
            <w:r w:rsidRPr="00116AA0">
              <w:rPr>
                <w:rFonts w:eastAsia="SimSun" w:cs="Arial"/>
                <w:lang w:eastAsia="zh-CN"/>
              </w:rPr>
              <w:t>-95.2</w:t>
            </w:r>
          </w:p>
        </w:tc>
        <w:tc>
          <w:tcPr>
            <w:tcW w:w="900" w:type="dxa"/>
            <w:shd w:val="clear" w:color="auto" w:fill="auto"/>
          </w:tcPr>
          <w:p w:rsidR="00464CB8" w:rsidRPr="00116AA0" w:rsidRDefault="00464CB8" w:rsidP="0057700F">
            <w:pPr>
              <w:pStyle w:val="TAC"/>
              <w:rPr>
                <w:rFonts w:cs="Arial"/>
              </w:rPr>
            </w:pPr>
            <w:r w:rsidRPr="00116AA0">
              <w:rPr>
                <w:rFonts w:eastAsia="SimSun" w:cs="Arial"/>
                <w:lang w:eastAsia="zh-CN"/>
              </w:rPr>
              <w:t>-94</w:t>
            </w:r>
          </w:p>
        </w:tc>
        <w:tc>
          <w:tcPr>
            <w:tcW w:w="839"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TDD</w:t>
            </w:r>
          </w:p>
        </w:tc>
      </w:tr>
      <w:tr w:rsidR="00464CB8" w:rsidRPr="009715C6" w:rsidTr="0057700F">
        <w:trPr>
          <w:trHeight w:val="255"/>
        </w:trPr>
        <w:tc>
          <w:tcPr>
            <w:tcW w:w="2268" w:type="dxa"/>
            <w:vMerge w:val="restart"/>
            <w:shd w:val="clear" w:color="auto" w:fill="auto"/>
            <w:vAlign w:val="center"/>
          </w:tcPr>
          <w:p w:rsidR="00464CB8" w:rsidRPr="00116AA0" w:rsidRDefault="00464CB8" w:rsidP="0057700F">
            <w:pPr>
              <w:pStyle w:val="TAC"/>
              <w:rPr>
                <w:rFonts w:eastAsia="ＭＳ 明朝" w:cs="Arial"/>
              </w:rPr>
            </w:pPr>
            <w:r w:rsidRPr="00116AA0">
              <w:rPr>
                <w:rFonts w:cs="Arial"/>
              </w:rPr>
              <w:t>CA_</w:t>
            </w:r>
            <w:r w:rsidRPr="00116AA0">
              <w:rPr>
                <w:rFonts w:cs="Arial" w:hint="eastAsia"/>
                <w:lang w:eastAsia="ja-JP"/>
              </w:rPr>
              <w:t>3</w:t>
            </w:r>
            <w:r w:rsidRPr="00116AA0">
              <w:rPr>
                <w:rFonts w:cs="Arial"/>
              </w:rPr>
              <w:t>A-</w:t>
            </w:r>
            <w:r w:rsidRPr="00116AA0">
              <w:rPr>
                <w:rFonts w:cs="Arial"/>
                <w:lang w:eastAsia="ja-JP"/>
              </w:rPr>
              <w:t>31</w:t>
            </w:r>
            <w:r w:rsidRPr="00116AA0">
              <w:rPr>
                <w:rFonts w:cs="Arial"/>
              </w:rPr>
              <w:t>A</w:t>
            </w:r>
            <w:r w:rsidRPr="00116AA0">
              <w:rPr>
                <w:rFonts w:cs="Arial"/>
                <w:vertAlign w:val="superscript"/>
                <w:lang w:eastAsia="ja-JP"/>
              </w:rPr>
              <w:t>12</w:t>
            </w:r>
            <w:r w:rsidRPr="00116AA0">
              <w:rPr>
                <w:rFonts w:cs="Arial" w:hint="eastAsia"/>
                <w:vertAlign w:val="superscript"/>
                <w:lang w:eastAsia="ja-JP"/>
              </w:rPr>
              <w:t>,1</w:t>
            </w:r>
            <w:r w:rsidRPr="00116AA0">
              <w:rPr>
                <w:rFonts w:cs="Arial"/>
                <w:vertAlign w:val="superscript"/>
                <w:lang w:eastAsia="ja-JP"/>
              </w:rPr>
              <w:t>3</w:t>
            </w: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3</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tcPr>
          <w:p w:rsidR="00464CB8" w:rsidRPr="00116AA0" w:rsidRDefault="00464CB8" w:rsidP="0057700F">
            <w:pPr>
              <w:pStyle w:val="TAC"/>
              <w:rPr>
                <w:rFonts w:eastAsia="ＭＳ 明朝" w:cs="Arial"/>
              </w:rPr>
            </w:pPr>
            <w:r w:rsidRPr="00116AA0">
              <w:rPr>
                <w:rFonts w:eastAsia="SimSun" w:cs="Arial" w:hint="eastAsia"/>
                <w:lang w:eastAsia="zh-CN"/>
              </w:rPr>
              <w:t>-86.9</w:t>
            </w:r>
          </w:p>
        </w:tc>
        <w:tc>
          <w:tcPr>
            <w:tcW w:w="885" w:type="dxa"/>
            <w:shd w:val="clear" w:color="auto" w:fill="auto"/>
          </w:tcPr>
          <w:p w:rsidR="00464CB8" w:rsidRPr="00116AA0" w:rsidRDefault="00464CB8" w:rsidP="0057700F">
            <w:pPr>
              <w:pStyle w:val="TAC"/>
              <w:rPr>
                <w:rFonts w:cs="Arial"/>
                <w:lang w:eastAsia="zh-CN"/>
              </w:rPr>
            </w:pPr>
            <w:r w:rsidRPr="00116AA0">
              <w:rPr>
                <w:rFonts w:eastAsia="SimSun" w:cs="Arial" w:hint="eastAsia"/>
                <w:lang w:eastAsia="zh-CN"/>
              </w:rPr>
              <w:t>-86.4</w:t>
            </w:r>
          </w:p>
        </w:tc>
        <w:tc>
          <w:tcPr>
            <w:tcW w:w="859" w:type="dxa"/>
            <w:shd w:val="clear" w:color="auto" w:fill="auto"/>
          </w:tcPr>
          <w:p w:rsidR="00464CB8" w:rsidRPr="00116AA0" w:rsidRDefault="00464CB8" w:rsidP="0057700F">
            <w:pPr>
              <w:pStyle w:val="TAC"/>
              <w:rPr>
                <w:rFonts w:eastAsia="ＭＳ 明朝" w:cs="Arial"/>
              </w:rPr>
            </w:pPr>
            <w:r w:rsidRPr="00116AA0">
              <w:rPr>
                <w:rFonts w:eastAsia="SimSun" w:cs="Arial" w:hint="eastAsia"/>
                <w:lang w:eastAsia="zh-CN"/>
              </w:rPr>
              <w:t>-86</w:t>
            </w:r>
          </w:p>
        </w:tc>
        <w:tc>
          <w:tcPr>
            <w:tcW w:w="900" w:type="dxa"/>
            <w:shd w:val="clear" w:color="auto" w:fill="auto"/>
          </w:tcPr>
          <w:p w:rsidR="00464CB8" w:rsidRPr="00116AA0" w:rsidRDefault="00464CB8" w:rsidP="0057700F">
            <w:pPr>
              <w:pStyle w:val="TAC"/>
              <w:rPr>
                <w:rFonts w:eastAsia="ＭＳ 明朝" w:cs="Arial"/>
              </w:rPr>
            </w:pPr>
            <w:r w:rsidRPr="00116AA0">
              <w:rPr>
                <w:rFonts w:eastAsia="SimSun" w:cs="Arial" w:hint="eastAsia"/>
                <w:lang w:eastAsia="zh-CN"/>
              </w:rPr>
              <w:t>-85.6</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cs="Arial"/>
              </w:rPr>
              <w:t>FDD</w:t>
            </w:r>
          </w:p>
        </w:tc>
      </w:tr>
      <w:tr w:rsidR="00464CB8" w:rsidRPr="009715C6" w:rsidTr="0057700F">
        <w:trPr>
          <w:trHeight w:val="255"/>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cs="Arial"/>
                <w:lang w:eastAsia="ja-JP"/>
              </w:rPr>
              <w:t>31</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r w:rsidRPr="00116AA0">
              <w:rPr>
                <w:rFonts w:cs="Arial"/>
              </w:rPr>
              <w:t>-95.</w:t>
            </w:r>
            <w:r w:rsidRPr="00116AA0">
              <w:rPr>
                <w:rFonts w:eastAsia="SimSun" w:cs="Arial" w:hint="eastAsia"/>
                <w:lang w:eastAsia="zh-CN"/>
              </w:rPr>
              <w:t>5</w:t>
            </w:r>
          </w:p>
        </w:tc>
        <w:tc>
          <w:tcPr>
            <w:tcW w:w="768" w:type="dxa"/>
            <w:shd w:val="clear" w:color="auto" w:fill="auto"/>
          </w:tcPr>
          <w:p w:rsidR="00464CB8" w:rsidRPr="00116AA0" w:rsidRDefault="00464CB8" w:rsidP="0057700F">
            <w:pPr>
              <w:pStyle w:val="TAC"/>
              <w:rPr>
                <w:rFonts w:eastAsia="ＭＳ 明朝" w:cs="Arial"/>
              </w:rPr>
            </w:pPr>
            <w:r w:rsidRPr="00116AA0">
              <w:rPr>
                <w:rFonts w:cs="Arial"/>
              </w:rPr>
              <w:t>-93.</w:t>
            </w:r>
            <w:r w:rsidRPr="00116AA0">
              <w:rPr>
                <w:rFonts w:eastAsia="SimSun" w:cs="Arial" w:hint="eastAsia"/>
                <w:lang w:eastAsia="zh-CN"/>
              </w:rPr>
              <w:t>3</w:t>
            </w:r>
          </w:p>
        </w:tc>
        <w:tc>
          <w:tcPr>
            <w:tcW w:w="885" w:type="dxa"/>
            <w:shd w:val="clear" w:color="auto" w:fill="auto"/>
          </w:tcPr>
          <w:p w:rsidR="00464CB8" w:rsidRPr="00116AA0" w:rsidRDefault="00464CB8" w:rsidP="0057700F">
            <w:pPr>
              <w:pStyle w:val="TAC"/>
              <w:rPr>
                <w:rFonts w:cs="Arial"/>
                <w:lang w:eastAsia="zh-CN"/>
              </w:rPr>
            </w:pPr>
          </w:p>
        </w:tc>
        <w:tc>
          <w:tcPr>
            <w:tcW w:w="859" w:type="dxa"/>
            <w:shd w:val="clear" w:color="auto" w:fill="auto"/>
          </w:tcPr>
          <w:p w:rsidR="00464CB8" w:rsidRPr="00116AA0" w:rsidRDefault="00464CB8" w:rsidP="0057700F">
            <w:pPr>
              <w:pStyle w:val="TAC"/>
              <w:rPr>
                <w:rFonts w:eastAsia="ＭＳ 明朝" w:cs="Arial"/>
              </w:rPr>
            </w:pPr>
          </w:p>
        </w:tc>
        <w:tc>
          <w:tcPr>
            <w:tcW w:w="900" w:type="dxa"/>
            <w:shd w:val="clear" w:color="auto" w:fill="auto"/>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2268" w:type="dxa"/>
            <w:vMerge w:val="restart"/>
            <w:shd w:val="clear" w:color="auto" w:fill="auto"/>
            <w:vAlign w:val="center"/>
          </w:tcPr>
          <w:p w:rsidR="00464CB8" w:rsidRPr="00116AA0" w:rsidRDefault="00464CB8" w:rsidP="0057700F">
            <w:pPr>
              <w:pStyle w:val="TAC"/>
              <w:rPr>
                <w:rFonts w:eastAsia="ＭＳ 明朝" w:cs="Arial"/>
              </w:rPr>
            </w:pPr>
            <w:r w:rsidRPr="00116AA0">
              <w:rPr>
                <w:rFonts w:cs="Arial"/>
              </w:rPr>
              <w:t>CA_</w:t>
            </w:r>
            <w:r w:rsidRPr="00116AA0">
              <w:rPr>
                <w:rFonts w:cs="Arial" w:hint="eastAsia"/>
                <w:lang w:eastAsia="ja-JP"/>
              </w:rPr>
              <w:t>3</w:t>
            </w:r>
            <w:r w:rsidRPr="00116AA0">
              <w:rPr>
                <w:rFonts w:cs="Arial"/>
              </w:rPr>
              <w:t>A-</w:t>
            </w:r>
            <w:r w:rsidRPr="00116AA0">
              <w:rPr>
                <w:rFonts w:cs="Arial" w:hint="eastAsia"/>
                <w:lang w:eastAsia="ja-JP"/>
              </w:rPr>
              <w:t>42</w:t>
            </w:r>
            <w:r w:rsidRPr="00116AA0">
              <w:rPr>
                <w:rFonts w:cs="Arial"/>
              </w:rPr>
              <w:t>A</w:t>
            </w:r>
            <w:r w:rsidRPr="00116AA0">
              <w:rPr>
                <w:rFonts w:cs="Arial" w:hint="eastAsia"/>
                <w:vertAlign w:val="superscript"/>
                <w:lang w:eastAsia="ja-JP"/>
              </w:rPr>
              <w:t>9,10</w:t>
            </w:r>
          </w:p>
        </w:tc>
        <w:tc>
          <w:tcPr>
            <w:tcW w:w="851" w:type="dxa"/>
            <w:vMerge w:val="restart"/>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3</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tcPr>
          <w:p w:rsidR="00464CB8" w:rsidRPr="00116AA0" w:rsidRDefault="00464CB8" w:rsidP="0057700F">
            <w:pPr>
              <w:pStyle w:val="TAC"/>
              <w:rPr>
                <w:rFonts w:eastAsia="ＭＳ 明朝" w:cs="Arial"/>
              </w:rPr>
            </w:pPr>
            <w:r w:rsidRPr="00116AA0">
              <w:rPr>
                <w:rFonts w:cs="Arial"/>
              </w:rPr>
              <w:t>-96.8</w:t>
            </w:r>
          </w:p>
        </w:tc>
        <w:tc>
          <w:tcPr>
            <w:tcW w:w="885" w:type="dxa"/>
            <w:shd w:val="clear" w:color="auto" w:fill="auto"/>
          </w:tcPr>
          <w:p w:rsidR="00464CB8" w:rsidRPr="00116AA0" w:rsidRDefault="00464CB8" w:rsidP="0057700F">
            <w:pPr>
              <w:pStyle w:val="TAC"/>
              <w:rPr>
                <w:rFonts w:cs="Arial"/>
                <w:lang w:eastAsia="zh-CN"/>
              </w:rPr>
            </w:pPr>
            <w:r w:rsidRPr="00116AA0">
              <w:rPr>
                <w:rFonts w:cs="Arial"/>
              </w:rPr>
              <w:t>-93.8</w:t>
            </w:r>
          </w:p>
        </w:tc>
        <w:tc>
          <w:tcPr>
            <w:tcW w:w="859" w:type="dxa"/>
            <w:shd w:val="clear" w:color="auto" w:fill="auto"/>
          </w:tcPr>
          <w:p w:rsidR="00464CB8" w:rsidRPr="00116AA0" w:rsidRDefault="00464CB8" w:rsidP="0057700F">
            <w:pPr>
              <w:pStyle w:val="TAC"/>
              <w:rPr>
                <w:rFonts w:eastAsia="ＭＳ 明朝" w:cs="Arial"/>
              </w:rPr>
            </w:pPr>
            <w:r w:rsidRPr="00116AA0">
              <w:rPr>
                <w:rFonts w:cs="Arial"/>
              </w:rPr>
              <w:t>-92</w:t>
            </w:r>
          </w:p>
        </w:tc>
        <w:tc>
          <w:tcPr>
            <w:tcW w:w="900" w:type="dxa"/>
            <w:shd w:val="clear" w:color="auto" w:fill="auto"/>
          </w:tcPr>
          <w:p w:rsidR="00464CB8" w:rsidRPr="00116AA0" w:rsidRDefault="00464CB8" w:rsidP="0057700F">
            <w:pPr>
              <w:pStyle w:val="TAC"/>
              <w:rPr>
                <w:rFonts w:eastAsia="ＭＳ 明朝" w:cs="Arial"/>
              </w:rPr>
            </w:pPr>
            <w:r w:rsidRPr="00116AA0">
              <w:rPr>
                <w:rFonts w:cs="Arial"/>
              </w:rPr>
              <w:t>-90.8</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cs="Arial"/>
              </w:rPr>
              <w:t>FDD</w:t>
            </w:r>
          </w:p>
        </w:tc>
      </w:tr>
      <w:tr w:rsidR="00464CB8" w:rsidRPr="009715C6" w:rsidTr="0057700F">
        <w:trPr>
          <w:trHeight w:val="255"/>
        </w:trPr>
        <w:tc>
          <w:tcPr>
            <w:tcW w:w="2268" w:type="dxa"/>
            <w:vMerge/>
            <w:shd w:val="clear" w:color="auto" w:fill="auto"/>
            <w:vAlign w:val="center"/>
          </w:tcPr>
          <w:p w:rsidR="00464CB8" w:rsidRPr="00116AA0" w:rsidRDefault="00464CB8" w:rsidP="0057700F">
            <w:pPr>
              <w:pStyle w:val="TAC"/>
              <w:rPr>
                <w:rFonts w:cs="Arial"/>
              </w:rPr>
            </w:pPr>
          </w:p>
        </w:tc>
        <w:tc>
          <w:tcPr>
            <w:tcW w:w="851" w:type="dxa"/>
            <w:vMerge/>
            <w:shd w:val="clear" w:color="auto" w:fill="auto"/>
            <w:vAlign w:val="center"/>
          </w:tcPr>
          <w:p w:rsidR="00464CB8" w:rsidRPr="00116AA0" w:rsidRDefault="00464CB8" w:rsidP="0057700F">
            <w:pPr>
              <w:pStyle w:val="TAC"/>
              <w:rPr>
                <w:rFonts w:cs="Arial"/>
                <w:lang w:eastAsia="ja-JP"/>
              </w:rPr>
            </w:pP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tcPr>
          <w:p w:rsidR="00464CB8" w:rsidRPr="00116AA0" w:rsidRDefault="00464CB8" w:rsidP="0057700F">
            <w:pPr>
              <w:pStyle w:val="TAC"/>
              <w:rPr>
                <w:rFonts w:cs="Arial"/>
              </w:rPr>
            </w:pPr>
            <w:r w:rsidRPr="00116AA0">
              <w:rPr>
                <w:rFonts w:cs="Arial"/>
              </w:rPr>
              <w:t>[-99.5]</w:t>
            </w:r>
            <w:r w:rsidRPr="00116AA0">
              <w:rPr>
                <w:rFonts w:cs="Arial"/>
                <w:vertAlign w:val="superscript"/>
              </w:rPr>
              <w:t>20</w:t>
            </w:r>
          </w:p>
        </w:tc>
        <w:tc>
          <w:tcPr>
            <w:tcW w:w="885" w:type="dxa"/>
            <w:shd w:val="clear" w:color="auto" w:fill="auto"/>
          </w:tcPr>
          <w:p w:rsidR="00464CB8" w:rsidRPr="00116AA0" w:rsidRDefault="00464CB8" w:rsidP="0057700F">
            <w:pPr>
              <w:pStyle w:val="TAC"/>
              <w:rPr>
                <w:rFonts w:cs="Arial"/>
              </w:rPr>
            </w:pPr>
            <w:r w:rsidRPr="00116AA0">
              <w:rPr>
                <w:rFonts w:cs="Arial"/>
              </w:rPr>
              <w:t>[-96.5]</w:t>
            </w:r>
            <w:r w:rsidRPr="00116AA0">
              <w:rPr>
                <w:rFonts w:cs="Arial"/>
                <w:vertAlign w:val="superscript"/>
              </w:rPr>
              <w:t>20</w:t>
            </w:r>
          </w:p>
        </w:tc>
        <w:tc>
          <w:tcPr>
            <w:tcW w:w="859" w:type="dxa"/>
            <w:shd w:val="clear" w:color="auto" w:fill="auto"/>
          </w:tcPr>
          <w:p w:rsidR="00464CB8" w:rsidRPr="00116AA0" w:rsidRDefault="00464CB8" w:rsidP="0057700F">
            <w:pPr>
              <w:pStyle w:val="TAC"/>
              <w:rPr>
                <w:rFonts w:cs="Arial"/>
              </w:rPr>
            </w:pPr>
            <w:r w:rsidRPr="00116AA0">
              <w:rPr>
                <w:rFonts w:cs="Arial"/>
              </w:rPr>
              <w:t>[-94.7]</w:t>
            </w:r>
            <w:r w:rsidRPr="00116AA0">
              <w:rPr>
                <w:rFonts w:cs="Arial"/>
                <w:vertAlign w:val="superscript"/>
              </w:rPr>
              <w:t>20</w:t>
            </w:r>
          </w:p>
        </w:tc>
        <w:tc>
          <w:tcPr>
            <w:tcW w:w="900" w:type="dxa"/>
            <w:shd w:val="clear" w:color="auto" w:fill="auto"/>
          </w:tcPr>
          <w:p w:rsidR="00464CB8" w:rsidRPr="00116AA0" w:rsidRDefault="00464CB8" w:rsidP="0057700F">
            <w:pPr>
              <w:pStyle w:val="TAC"/>
              <w:rPr>
                <w:rFonts w:cs="Arial"/>
              </w:rPr>
            </w:pPr>
            <w:r w:rsidRPr="00116AA0">
              <w:rPr>
                <w:rFonts w:cs="Arial"/>
              </w:rPr>
              <w:t>[-93.5]</w:t>
            </w:r>
            <w:r w:rsidRPr="00116AA0">
              <w:rPr>
                <w:rFonts w:cs="Arial"/>
                <w:vertAlign w:val="superscript"/>
              </w:rPr>
              <w:t>20</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42</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tcPr>
          <w:p w:rsidR="00464CB8" w:rsidRPr="00116AA0" w:rsidRDefault="00464CB8" w:rsidP="0057700F">
            <w:pPr>
              <w:pStyle w:val="TAC"/>
              <w:rPr>
                <w:rFonts w:eastAsia="ＭＳ 明朝" w:cs="Arial"/>
              </w:rPr>
            </w:pPr>
            <w:r w:rsidRPr="00116AA0">
              <w:rPr>
                <w:rFonts w:cs="Arial" w:hint="eastAsia"/>
                <w:lang w:eastAsia="ja-JP"/>
              </w:rPr>
              <w:t>-71.7</w:t>
            </w:r>
          </w:p>
        </w:tc>
        <w:tc>
          <w:tcPr>
            <w:tcW w:w="885" w:type="dxa"/>
            <w:shd w:val="clear" w:color="auto" w:fill="auto"/>
          </w:tcPr>
          <w:p w:rsidR="00464CB8" w:rsidRPr="00116AA0" w:rsidRDefault="00464CB8" w:rsidP="0057700F">
            <w:pPr>
              <w:pStyle w:val="TAC"/>
              <w:rPr>
                <w:rFonts w:cs="Arial"/>
                <w:lang w:eastAsia="zh-CN"/>
              </w:rPr>
            </w:pPr>
            <w:r w:rsidRPr="00116AA0">
              <w:rPr>
                <w:rFonts w:cs="Arial" w:hint="eastAsia"/>
                <w:lang w:eastAsia="ja-JP"/>
              </w:rPr>
              <w:t>-71.7</w:t>
            </w:r>
          </w:p>
        </w:tc>
        <w:tc>
          <w:tcPr>
            <w:tcW w:w="859" w:type="dxa"/>
            <w:shd w:val="clear" w:color="auto" w:fill="auto"/>
          </w:tcPr>
          <w:p w:rsidR="00464CB8" w:rsidRPr="00116AA0" w:rsidRDefault="00464CB8" w:rsidP="0057700F">
            <w:pPr>
              <w:pStyle w:val="TAC"/>
              <w:rPr>
                <w:rFonts w:eastAsia="ＭＳ 明朝" w:cs="Arial"/>
              </w:rPr>
            </w:pPr>
            <w:r w:rsidRPr="00116AA0">
              <w:rPr>
                <w:rFonts w:cs="Arial" w:hint="eastAsia"/>
                <w:lang w:eastAsia="ja-JP"/>
              </w:rPr>
              <w:t>-71.7</w:t>
            </w:r>
          </w:p>
        </w:tc>
        <w:tc>
          <w:tcPr>
            <w:tcW w:w="900" w:type="dxa"/>
            <w:shd w:val="clear" w:color="auto" w:fill="auto"/>
          </w:tcPr>
          <w:p w:rsidR="00464CB8" w:rsidRPr="00116AA0" w:rsidRDefault="00464CB8" w:rsidP="0057700F">
            <w:pPr>
              <w:pStyle w:val="TAC"/>
              <w:rPr>
                <w:rFonts w:eastAsia="ＭＳ 明朝" w:cs="Arial"/>
              </w:rPr>
            </w:pPr>
            <w:r w:rsidRPr="00116AA0">
              <w:rPr>
                <w:rFonts w:cs="Arial" w:hint="eastAsia"/>
                <w:lang w:eastAsia="ja-JP"/>
              </w:rPr>
              <w:t>-71.7</w:t>
            </w:r>
          </w:p>
        </w:tc>
        <w:tc>
          <w:tcPr>
            <w:tcW w:w="839" w:type="dxa"/>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TDD</w:t>
            </w:r>
          </w:p>
        </w:tc>
      </w:tr>
      <w:tr w:rsidR="00464CB8" w:rsidRPr="009715C6" w:rsidTr="0057700F">
        <w:trPr>
          <w:trHeight w:val="255"/>
        </w:trPr>
        <w:tc>
          <w:tcPr>
            <w:tcW w:w="2268" w:type="dxa"/>
            <w:vMerge w:val="restart"/>
            <w:shd w:val="clear" w:color="auto" w:fill="auto"/>
            <w:vAlign w:val="center"/>
          </w:tcPr>
          <w:p w:rsidR="00464CB8" w:rsidRPr="00116AA0" w:rsidRDefault="00464CB8" w:rsidP="0057700F">
            <w:pPr>
              <w:pStyle w:val="TAC"/>
              <w:rPr>
                <w:rFonts w:eastAsia="ＭＳ 明朝" w:cs="Arial"/>
              </w:rPr>
            </w:pPr>
            <w:r w:rsidRPr="00116AA0">
              <w:rPr>
                <w:rFonts w:cs="Arial"/>
              </w:rPr>
              <w:t>CA_</w:t>
            </w:r>
            <w:r w:rsidRPr="00116AA0">
              <w:rPr>
                <w:rFonts w:cs="Arial" w:hint="eastAsia"/>
                <w:lang w:eastAsia="ja-JP"/>
              </w:rPr>
              <w:t>3</w:t>
            </w:r>
            <w:r w:rsidRPr="00116AA0">
              <w:rPr>
                <w:rFonts w:cs="Arial"/>
              </w:rPr>
              <w:t>A-</w:t>
            </w:r>
            <w:r w:rsidRPr="00116AA0">
              <w:rPr>
                <w:rFonts w:cs="Arial" w:hint="eastAsia"/>
                <w:lang w:eastAsia="ja-JP"/>
              </w:rPr>
              <w:t>42</w:t>
            </w:r>
            <w:r w:rsidRPr="00116AA0">
              <w:rPr>
                <w:rFonts w:cs="Arial"/>
              </w:rPr>
              <w:t>A</w:t>
            </w:r>
            <w:r w:rsidRPr="00116AA0">
              <w:rPr>
                <w:rFonts w:cs="Arial" w:hint="eastAsia"/>
                <w:vertAlign w:val="superscript"/>
                <w:lang w:eastAsia="ja-JP"/>
              </w:rPr>
              <w:t>11</w:t>
            </w:r>
          </w:p>
        </w:tc>
        <w:tc>
          <w:tcPr>
            <w:tcW w:w="851" w:type="dxa"/>
            <w:vMerge w:val="restart"/>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3</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tcPr>
          <w:p w:rsidR="00464CB8" w:rsidRPr="00116AA0" w:rsidRDefault="00464CB8" w:rsidP="0057700F">
            <w:pPr>
              <w:pStyle w:val="TAC"/>
              <w:rPr>
                <w:rFonts w:eastAsia="ＭＳ 明朝" w:cs="Arial"/>
              </w:rPr>
            </w:pPr>
            <w:r w:rsidRPr="00116AA0">
              <w:rPr>
                <w:rFonts w:cs="Arial"/>
              </w:rPr>
              <w:t>-96.8</w:t>
            </w:r>
          </w:p>
        </w:tc>
        <w:tc>
          <w:tcPr>
            <w:tcW w:w="885" w:type="dxa"/>
            <w:shd w:val="clear" w:color="auto" w:fill="auto"/>
          </w:tcPr>
          <w:p w:rsidR="00464CB8" w:rsidRPr="00116AA0" w:rsidRDefault="00464CB8" w:rsidP="0057700F">
            <w:pPr>
              <w:pStyle w:val="TAC"/>
              <w:rPr>
                <w:rFonts w:cs="Arial"/>
                <w:lang w:eastAsia="zh-CN"/>
              </w:rPr>
            </w:pPr>
            <w:r w:rsidRPr="00116AA0">
              <w:rPr>
                <w:rFonts w:cs="Arial"/>
              </w:rPr>
              <w:t>-93.8</w:t>
            </w:r>
          </w:p>
        </w:tc>
        <w:tc>
          <w:tcPr>
            <w:tcW w:w="859" w:type="dxa"/>
            <w:shd w:val="clear" w:color="auto" w:fill="auto"/>
          </w:tcPr>
          <w:p w:rsidR="00464CB8" w:rsidRPr="00116AA0" w:rsidRDefault="00464CB8" w:rsidP="0057700F">
            <w:pPr>
              <w:pStyle w:val="TAC"/>
              <w:rPr>
                <w:rFonts w:eastAsia="ＭＳ 明朝" w:cs="Arial"/>
              </w:rPr>
            </w:pPr>
            <w:r w:rsidRPr="00116AA0">
              <w:rPr>
                <w:rFonts w:cs="Arial"/>
              </w:rPr>
              <w:t>-92</w:t>
            </w:r>
          </w:p>
        </w:tc>
        <w:tc>
          <w:tcPr>
            <w:tcW w:w="900" w:type="dxa"/>
            <w:shd w:val="clear" w:color="auto" w:fill="auto"/>
          </w:tcPr>
          <w:p w:rsidR="00464CB8" w:rsidRPr="00116AA0" w:rsidRDefault="00464CB8" w:rsidP="0057700F">
            <w:pPr>
              <w:pStyle w:val="TAC"/>
              <w:rPr>
                <w:rFonts w:eastAsia="ＭＳ 明朝" w:cs="Arial"/>
              </w:rPr>
            </w:pPr>
            <w:r w:rsidRPr="00116AA0">
              <w:rPr>
                <w:rFonts w:cs="Arial"/>
              </w:rPr>
              <w:t>-90.8</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cs="Arial"/>
              </w:rPr>
              <w:t>FDD</w:t>
            </w:r>
          </w:p>
        </w:tc>
      </w:tr>
      <w:tr w:rsidR="00464CB8" w:rsidRPr="009715C6" w:rsidTr="0057700F">
        <w:trPr>
          <w:trHeight w:val="255"/>
        </w:trPr>
        <w:tc>
          <w:tcPr>
            <w:tcW w:w="2268" w:type="dxa"/>
            <w:vMerge/>
            <w:shd w:val="clear" w:color="auto" w:fill="auto"/>
            <w:vAlign w:val="center"/>
          </w:tcPr>
          <w:p w:rsidR="00464CB8" w:rsidRPr="00116AA0" w:rsidRDefault="00464CB8" w:rsidP="0057700F">
            <w:pPr>
              <w:pStyle w:val="TAC"/>
              <w:rPr>
                <w:rFonts w:cs="Arial"/>
              </w:rPr>
            </w:pPr>
          </w:p>
        </w:tc>
        <w:tc>
          <w:tcPr>
            <w:tcW w:w="851" w:type="dxa"/>
            <w:vMerge/>
            <w:shd w:val="clear" w:color="auto" w:fill="auto"/>
            <w:vAlign w:val="center"/>
          </w:tcPr>
          <w:p w:rsidR="00464CB8" w:rsidRPr="00116AA0" w:rsidRDefault="00464CB8" w:rsidP="0057700F">
            <w:pPr>
              <w:pStyle w:val="TAC"/>
              <w:rPr>
                <w:rFonts w:cs="Arial"/>
                <w:lang w:eastAsia="ja-JP"/>
              </w:rPr>
            </w:pP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tcPr>
          <w:p w:rsidR="00464CB8" w:rsidRPr="00116AA0" w:rsidRDefault="00464CB8" w:rsidP="0057700F">
            <w:pPr>
              <w:pStyle w:val="TAC"/>
              <w:rPr>
                <w:rFonts w:cs="Arial"/>
              </w:rPr>
            </w:pPr>
            <w:r w:rsidRPr="00116AA0">
              <w:rPr>
                <w:rFonts w:cs="Arial"/>
              </w:rPr>
              <w:t>[-99.5]</w:t>
            </w:r>
            <w:r w:rsidRPr="00116AA0">
              <w:rPr>
                <w:rFonts w:cs="Arial"/>
                <w:vertAlign w:val="superscript"/>
              </w:rPr>
              <w:t>20</w:t>
            </w:r>
          </w:p>
        </w:tc>
        <w:tc>
          <w:tcPr>
            <w:tcW w:w="885" w:type="dxa"/>
            <w:shd w:val="clear" w:color="auto" w:fill="auto"/>
          </w:tcPr>
          <w:p w:rsidR="00464CB8" w:rsidRPr="00116AA0" w:rsidRDefault="00464CB8" w:rsidP="0057700F">
            <w:pPr>
              <w:pStyle w:val="TAC"/>
              <w:rPr>
                <w:rFonts w:cs="Arial"/>
              </w:rPr>
            </w:pPr>
            <w:r w:rsidRPr="00116AA0">
              <w:rPr>
                <w:rFonts w:cs="Arial"/>
              </w:rPr>
              <w:t>[-96.5]</w:t>
            </w:r>
            <w:r w:rsidRPr="00116AA0">
              <w:rPr>
                <w:rFonts w:cs="Arial"/>
                <w:vertAlign w:val="superscript"/>
              </w:rPr>
              <w:t>20</w:t>
            </w:r>
          </w:p>
        </w:tc>
        <w:tc>
          <w:tcPr>
            <w:tcW w:w="859" w:type="dxa"/>
            <w:shd w:val="clear" w:color="auto" w:fill="auto"/>
          </w:tcPr>
          <w:p w:rsidR="00464CB8" w:rsidRPr="00116AA0" w:rsidRDefault="00464CB8" w:rsidP="0057700F">
            <w:pPr>
              <w:pStyle w:val="TAC"/>
              <w:rPr>
                <w:rFonts w:cs="Arial"/>
              </w:rPr>
            </w:pPr>
            <w:r w:rsidRPr="00116AA0">
              <w:rPr>
                <w:rFonts w:cs="Arial"/>
              </w:rPr>
              <w:t>[-94.7]</w:t>
            </w:r>
            <w:r w:rsidRPr="00116AA0">
              <w:rPr>
                <w:rFonts w:cs="Arial"/>
                <w:vertAlign w:val="superscript"/>
              </w:rPr>
              <w:t>20</w:t>
            </w:r>
          </w:p>
        </w:tc>
        <w:tc>
          <w:tcPr>
            <w:tcW w:w="900" w:type="dxa"/>
            <w:shd w:val="clear" w:color="auto" w:fill="auto"/>
          </w:tcPr>
          <w:p w:rsidR="00464CB8" w:rsidRPr="00116AA0" w:rsidRDefault="00464CB8" w:rsidP="0057700F">
            <w:pPr>
              <w:pStyle w:val="TAC"/>
              <w:rPr>
                <w:rFonts w:cs="Arial"/>
              </w:rPr>
            </w:pPr>
            <w:r w:rsidRPr="00116AA0">
              <w:rPr>
                <w:rFonts w:cs="Arial"/>
              </w:rPr>
              <w:t>[-93.5]</w:t>
            </w:r>
            <w:r w:rsidRPr="00116AA0">
              <w:rPr>
                <w:rFonts w:cs="Arial"/>
                <w:vertAlign w:val="superscript"/>
              </w:rPr>
              <w:t>20</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42</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tcPr>
          <w:p w:rsidR="00464CB8" w:rsidRPr="00116AA0" w:rsidRDefault="00464CB8" w:rsidP="0057700F">
            <w:pPr>
              <w:pStyle w:val="TAC"/>
              <w:rPr>
                <w:rFonts w:eastAsia="ＭＳ 明朝" w:cs="Arial"/>
              </w:rPr>
            </w:pPr>
            <w:r w:rsidRPr="00116AA0">
              <w:rPr>
                <w:rFonts w:cs="Arial"/>
              </w:rPr>
              <w:t>-97.1</w:t>
            </w:r>
          </w:p>
        </w:tc>
        <w:tc>
          <w:tcPr>
            <w:tcW w:w="885" w:type="dxa"/>
            <w:shd w:val="clear" w:color="auto" w:fill="auto"/>
          </w:tcPr>
          <w:p w:rsidR="00464CB8" w:rsidRPr="00116AA0" w:rsidRDefault="00464CB8" w:rsidP="0057700F">
            <w:pPr>
              <w:pStyle w:val="TAC"/>
              <w:rPr>
                <w:rFonts w:cs="Arial"/>
                <w:lang w:eastAsia="zh-CN"/>
              </w:rPr>
            </w:pPr>
            <w:r w:rsidRPr="00116AA0">
              <w:rPr>
                <w:rFonts w:cs="Arial"/>
              </w:rPr>
              <w:t>-94.7</w:t>
            </w:r>
          </w:p>
        </w:tc>
        <w:tc>
          <w:tcPr>
            <w:tcW w:w="859" w:type="dxa"/>
            <w:shd w:val="clear" w:color="auto" w:fill="auto"/>
          </w:tcPr>
          <w:p w:rsidR="00464CB8" w:rsidRPr="00116AA0" w:rsidRDefault="00464CB8" w:rsidP="0057700F">
            <w:pPr>
              <w:pStyle w:val="TAC"/>
              <w:rPr>
                <w:rFonts w:eastAsia="ＭＳ 明朝" w:cs="Arial"/>
              </w:rPr>
            </w:pPr>
            <w:r w:rsidRPr="00116AA0">
              <w:rPr>
                <w:rFonts w:cs="Arial"/>
              </w:rPr>
              <w:t>-93.</w:t>
            </w:r>
            <w:r w:rsidRPr="00116AA0">
              <w:rPr>
                <w:rFonts w:cs="Arial" w:hint="eastAsia"/>
                <w:lang w:eastAsia="ja-JP"/>
              </w:rPr>
              <w:t>2</w:t>
            </w:r>
          </w:p>
        </w:tc>
        <w:tc>
          <w:tcPr>
            <w:tcW w:w="900" w:type="dxa"/>
            <w:shd w:val="clear" w:color="auto" w:fill="auto"/>
          </w:tcPr>
          <w:p w:rsidR="00464CB8" w:rsidRPr="00116AA0" w:rsidRDefault="00464CB8" w:rsidP="0057700F">
            <w:pPr>
              <w:pStyle w:val="TAC"/>
              <w:rPr>
                <w:rFonts w:eastAsia="ＭＳ 明朝" w:cs="Arial"/>
              </w:rPr>
            </w:pPr>
            <w:r w:rsidRPr="00116AA0">
              <w:rPr>
                <w:rFonts w:cs="Arial"/>
              </w:rPr>
              <w:t>-92.5</w:t>
            </w:r>
          </w:p>
        </w:tc>
        <w:tc>
          <w:tcPr>
            <w:tcW w:w="839" w:type="dxa"/>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TDD</w:t>
            </w:r>
          </w:p>
        </w:tc>
      </w:tr>
      <w:tr w:rsidR="00464CB8" w:rsidRPr="009715C6" w:rsidTr="0057700F">
        <w:trPr>
          <w:trHeight w:val="191"/>
        </w:trPr>
        <w:tc>
          <w:tcPr>
            <w:tcW w:w="2268"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CA_4A-5A-12A</w:t>
            </w:r>
            <w:r w:rsidRPr="00116AA0">
              <w:rPr>
                <w:rFonts w:eastAsia="ＭＳ 明朝" w:cs="Arial"/>
                <w:vertAlign w:val="superscript"/>
              </w:rPr>
              <w:t>5,6</w:t>
            </w: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4</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-90</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-89.5</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-89</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-88.5</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-97.5</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-94.5</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12</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w:t>
            </w:r>
            <w:r w:rsidRPr="00116AA0">
              <w:rPr>
                <w:rFonts w:cs="Arial" w:hint="eastAsia"/>
                <w:lang w:eastAsia="zh-CN"/>
              </w:rPr>
              <w:t>96.5</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w:t>
            </w:r>
            <w:r w:rsidRPr="00116AA0">
              <w:rPr>
                <w:rFonts w:cs="Arial" w:hint="eastAsia"/>
                <w:lang w:eastAsia="zh-CN"/>
              </w:rPr>
              <w:t>93.5</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191"/>
        </w:trPr>
        <w:tc>
          <w:tcPr>
            <w:tcW w:w="2268" w:type="dxa"/>
            <w:vMerge w:val="restart"/>
            <w:shd w:val="clear" w:color="auto" w:fill="auto"/>
            <w:vAlign w:val="center"/>
          </w:tcPr>
          <w:p w:rsidR="00464CB8" w:rsidRPr="00116AA0" w:rsidRDefault="00464CB8" w:rsidP="0057700F">
            <w:pPr>
              <w:pStyle w:val="TAC"/>
              <w:rPr>
                <w:rFonts w:cs="Arial"/>
              </w:rPr>
            </w:pPr>
            <w:r w:rsidRPr="00116AA0">
              <w:rPr>
                <w:rFonts w:cs="Arial"/>
              </w:rPr>
              <w:t>CA_4A</w:t>
            </w:r>
            <w:r w:rsidRPr="00116AA0">
              <w:rPr>
                <w:rFonts w:eastAsia="SimSun" w:cs="Arial" w:hint="eastAsia"/>
                <w:lang w:eastAsia="zh-CN"/>
              </w:rPr>
              <w:t>-4A</w:t>
            </w:r>
            <w:r w:rsidRPr="00116AA0">
              <w:rPr>
                <w:rFonts w:cs="Arial"/>
              </w:rPr>
              <w:t>-5A-12A</w:t>
            </w:r>
            <w:r w:rsidRPr="00116AA0">
              <w:rPr>
                <w:rFonts w:cs="Arial"/>
                <w:vertAlign w:val="superscript"/>
              </w:rPr>
              <w:t>5,6</w:t>
            </w:r>
          </w:p>
        </w:tc>
        <w:tc>
          <w:tcPr>
            <w:tcW w:w="851" w:type="dxa"/>
            <w:shd w:val="clear" w:color="auto" w:fill="auto"/>
            <w:vAlign w:val="center"/>
          </w:tcPr>
          <w:p w:rsidR="00464CB8" w:rsidRPr="00116AA0" w:rsidRDefault="00464CB8" w:rsidP="0057700F">
            <w:pPr>
              <w:pStyle w:val="TAC"/>
              <w:rPr>
                <w:rFonts w:cs="Arial"/>
              </w:rPr>
            </w:pPr>
            <w:r w:rsidRPr="00116AA0">
              <w:rPr>
                <w:rFonts w:cs="Arial"/>
              </w:rPr>
              <w:t>4</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-90</w:t>
            </w:r>
          </w:p>
        </w:tc>
        <w:tc>
          <w:tcPr>
            <w:tcW w:w="885" w:type="dxa"/>
            <w:shd w:val="clear" w:color="auto" w:fill="auto"/>
            <w:vAlign w:val="center"/>
          </w:tcPr>
          <w:p w:rsidR="00464CB8" w:rsidRPr="00116AA0" w:rsidRDefault="00464CB8" w:rsidP="0057700F">
            <w:pPr>
              <w:pStyle w:val="TAC"/>
              <w:rPr>
                <w:rFonts w:cs="Arial"/>
              </w:rPr>
            </w:pPr>
            <w:r w:rsidRPr="00116AA0">
              <w:rPr>
                <w:rFonts w:cs="Arial"/>
              </w:rPr>
              <w:t>-89.5</w:t>
            </w:r>
          </w:p>
        </w:tc>
        <w:tc>
          <w:tcPr>
            <w:tcW w:w="859" w:type="dxa"/>
            <w:shd w:val="clear" w:color="auto" w:fill="auto"/>
            <w:vAlign w:val="center"/>
          </w:tcPr>
          <w:p w:rsidR="00464CB8" w:rsidRPr="00116AA0" w:rsidRDefault="00464CB8" w:rsidP="0057700F">
            <w:pPr>
              <w:pStyle w:val="TAC"/>
              <w:rPr>
                <w:rFonts w:cs="Arial"/>
              </w:rPr>
            </w:pPr>
            <w:r w:rsidRPr="00116AA0">
              <w:rPr>
                <w:rFonts w:cs="Arial"/>
              </w:rPr>
              <w:t>-89</w:t>
            </w:r>
          </w:p>
        </w:tc>
        <w:tc>
          <w:tcPr>
            <w:tcW w:w="900" w:type="dxa"/>
            <w:shd w:val="clear" w:color="auto" w:fill="auto"/>
            <w:vAlign w:val="center"/>
          </w:tcPr>
          <w:p w:rsidR="00464CB8" w:rsidRPr="00116AA0" w:rsidRDefault="00464CB8" w:rsidP="0057700F">
            <w:pPr>
              <w:pStyle w:val="TAC"/>
              <w:rPr>
                <w:rFonts w:cs="Arial"/>
              </w:rPr>
            </w:pPr>
            <w:r w:rsidRPr="00116AA0">
              <w:rPr>
                <w:rFonts w:cs="Arial"/>
              </w:rPr>
              <w:t>-88.5</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cs="Arial"/>
              </w:rPr>
            </w:pPr>
          </w:p>
        </w:tc>
        <w:tc>
          <w:tcPr>
            <w:tcW w:w="851" w:type="dxa"/>
            <w:shd w:val="clear" w:color="auto" w:fill="auto"/>
            <w:vAlign w:val="center"/>
          </w:tcPr>
          <w:p w:rsidR="00464CB8" w:rsidRPr="00116AA0" w:rsidRDefault="00464CB8" w:rsidP="0057700F">
            <w:pPr>
              <w:pStyle w:val="TAC"/>
              <w:rPr>
                <w:rFonts w:cs="Arial"/>
              </w:rPr>
            </w:pPr>
            <w:r w:rsidRPr="00116AA0">
              <w:rPr>
                <w:rFonts w:cs="Arial"/>
              </w:rPr>
              <w:t>5</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-97.5</w:t>
            </w:r>
          </w:p>
        </w:tc>
        <w:tc>
          <w:tcPr>
            <w:tcW w:w="885" w:type="dxa"/>
            <w:shd w:val="clear" w:color="auto" w:fill="auto"/>
            <w:vAlign w:val="center"/>
          </w:tcPr>
          <w:p w:rsidR="00464CB8" w:rsidRPr="00116AA0" w:rsidRDefault="00464CB8" w:rsidP="0057700F">
            <w:pPr>
              <w:pStyle w:val="TAC"/>
              <w:rPr>
                <w:rFonts w:cs="Arial"/>
              </w:rPr>
            </w:pPr>
            <w:r w:rsidRPr="00116AA0">
              <w:rPr>
                <w:rFonts w:cs="Arial"/>
              </w:rPr>
              <w:t>-94.5</w:t>
            </w:r>
          </w:p>
        </w:tc>
        <w:tc>
          <w:tcPr>
            <w:tcW w:w="859" w:type="dxa"/>
            <w:shd w:val="clear" w:color="auto" w:fill="auto"/>
            <w:vAlign w:val="center"/>
          </w:tcPr>
          <w:p w:rsidR="00464CB8" w:rsidRPr="00116AA0" w:rsidRDefault="00464CB8" w:rsidP="0057700F">
            <w:pPr>
              <w:pStyle w:val="TAC"/>
              <w:rPr>
                <w:rFonts w:cs="Arial"/>
              </w:rPr>
            </w:pPr>
          </w:p>
        </w:tc>
        <w:tc>
          <w:tcPr>
            <w:tcW w:w="900" w:type="dxa"/>
            <w:shd w:val="clear" w:color="auto" w:fill="auto"/>
            <w:vAlign w:val="center"/>
          </w:tcPr>
          <w:p w:rsidR="00464CB8" w:rsidRPr="00116AA0" w:rsidRDefault="00464CB8" w:rsidP="0057700F">
            <w:pPr>
              <w:pStyle w:val="TAC"/>
              <w:rPr>
                <w:rFonts w:cs="Arial"/>
              </w:rPr>
            </w:pP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cs="Arial"/>
              </w:rPr>
            </w:pPr>
          </w:p>
        </w:tc>
        <w:tc>
          <w:tcPr>
            <w:tcW w:w="851" w:type="dxa"/>
            <w:shd w:val="clear" w:color="auto" w:fill="auto"/>
            <w:vAlign w:val="center"/>
          </w:tcPr>
          <w:p w:rsidR="00464CB8" w:rsidRPr="00116AA0" w:rsidRDefault="00464CB8" w:rsidP="0057700F">
            <w:pPr>
              <w:pStyle w:val="TAC"/>
              <w:rPr>
                <w:rFonts w:cs="Arial"/>
              </w:rPr>
            </w:pPr>
            <w:r w:rsidRPr="00116AA0">
              <w:rPr>
                <w:rFonts w:cs="Arial"/>
              </w:rPr>
              <w:t>12</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w:t>
            </w:r>
            <w:r w:rsidRPr="00116AA0">
              <w:rPr>
                <w:rFonts w:cs="Arial" w:hint="eastAsia"/>
                <w:lang w:eastAsia="zh-CN"/>
              </w:rPr>
              <w:t>96.5</w:t>
            </w:r>
          </w:p>
        </w:tc>
        <w:tc>
          <w:tcPr>
            <w:tcW w:w="885" w:type="dxa"/>
            <w:shd w:val="clear" w:color="auto" w:fill="auto"/>
            <w:vAlign w:val="center"/>
          </w:tcPr>
          <w:p w:rsidR="00464CB8" w:rsidRPr="00116AA0" w:rsidRDefault="00464CB8" w:rsidP="0057700F">
            <w:pPr>
              <w:pStyle w:val="TAC"/>
              <w:rPr>
                <w:rFonts w:cs="Arial"/>
              </w:rPr>
            </w:pPr>
            <w:r w:rsidRPr="00116AA0">
              <w:rPr>
                <w:rFonts w:cs="Arial"/>
              </w:rPr>
              <w:t>-</w:t>
            </w:r>
            <w:r w:rsidRPr="00116AA0">
              <w:rPr>
                <w:rFonts w:cs="Arial" w:hint="eastAsia"/>
                <w:lang w:eastAsia="zh-CN"/>
              </w:rPr>
              <w:t>93.5</w:t>
            </w:r>
          </w:p>
        </w:tc>
        <w:tc>
          <w:tcPr>
            <w:tcW w:w="859" w:type="dxa"/>
            <w:shd w:val="clear" w:color="auto" w:fill="auto"/>
            <w:vAlign w:val="center"/>
          </w:tcPr>
          <w:p w:rsidR="00464CB8" w:rsidRPr="00116AA0" w:rsidRDefault="00464CB8" w:rsidP="0057700F">
            <w:pPr>
              <w:pStyle w:val="TAC"/>
              <w:rPr>
                <w:rFonts w:cs="Arial"/>
              </w:rPr>
            </w:pPr>
          </w:p>
        </w:tc>
        <w:tc>
          <w:tcPr>
            <w:tcW w:w="900" w:type="dxa"/>
            <w:shd w:val="clear" w:color="auto" w:fill="auto"/>
            <w:vAlign w:val="center"/>
          </w:tcPr>
          <w:p w:rsidR="00464CB8" w:rsidRPr="00116AA0" w:rsidRDefault="00464CB8" w:rsidP="0057700F">
            <w:pPr>
              <w:pStyle w:val="TAC"/>
              <w:rPr>
                <w:rFonts w:cs="Arial"/>
              </w:rPr>
            </w:pP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191"/>
        </w:trPr>
        <w:tc>
          <w:tcPr>
            <w:tcW w:w="2268"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CA_4A-7A-12A</w:t>
            </w:r>
            <w:r w:rsidRPr="00116AA0">
              <w:rPr>
                <w:rFonts w:eastAsia="ＭＳ 明朝" w:cs="Arial"/>
                <w:vertAlign w:val="superscript"/>
              </w:rPr>
              <w:t>5,6</w:t>
            </w: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4</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[-90]</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[-89.5]</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[-89]</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[-88.5]</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7</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-97.5</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-94.5</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vMerge/>
            <w:shd w:val="clear" w:color="auto" w:fill="auto"/>
            <w:vAlign w:val="center"/>
          </w:tcPr>
          <w:p w:rsidR="00464CB8" w:rsidRPr="00116AA0" w:rsidRDefault="00464CB8" w:rsidP="0057700F">
            <w:pPr>
              <w:pStyle w:val="TAC"/>
              <w:rPr>
                <w:rFonts w:eastAsia="ＭＳ 明朝" w:cs="Arial"/>
              </w:rPr>
            </w:pP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tcPr>
          <w:p w:rsidR="00464CB8" w:rsidRPr="00116AA0" w:rsidRDefault="00464CB8" w:rsidP="0057700F">
            <w:pPr>
              <w:pStyle w:val="TAC"/>
              <w:rPr>
                <w:rFonts w:eastAsia="ＭＳ 明朝" w:cs="Arial"/>
              </w:rPr>
            </w:pPr>
            <w:r w:rsidRPr="00116AA0">
              <w:rPr>
                <w:rFonts w:cs="Arial"/>
              </w:rPr>
              <w:t>[-100.2]</w:t>
            </w:r>
            <w:r w:rsidRPr="00116AA0">
              <w:rPr>
                <w:rFonts w:cs="Arial"/>
                <w:vertAlign w:val="superscript"/>
              </w:rPr>
              <w:t>20</w:t>
            </w:r>
          </w:p>
        </w:tc>
        <w:tc>
          <w:tcPr>
            <w:tcW w:w="885" w:type="dxa"/>
            <w:shd w:val="clear" w:color="auto" w:fill="auto"/>
          </w:tcPr>
          <w:p w:rsidR="00464CB8" w:rsidRPr="00116AA0" w:rsidRDefault="00464CB8" w:rsidP="0057700F">
            <w:pPr>
              <w:pStyle w:val="TAC"/>
              <w:rPr>
                <w:rFonts w:eastAsia="ＭＳ 明朝" w:cs="Arial"/>
              </w:rPr>
            </w:pPr>
            <w:r w:rsidRPr="00116AA0">
              <w:rPr>
                <w:rFonts w:cs="Arial"/>
              </w:rPr>
              <w:t>[-97.2]</w:t>
            </w:r>
            <w:r w:rsidRPr="00116AA0">
              <w:rPr>
                <w:rFonts w:cs="Arial"/>
                <w:vertAlign w:val="superscript"/>
              </w:rPr>
              <w:t>20</w:t>
            </w:r>
          </w:p>
        </w:tc>
        <w:tc>
          <w:tcPr>
            <w:tcW w:w="859" w:type="dxa"/>
            <w:shd w:val="clear" w:color="auto" w:fill="auto"/>
          </w:tcPr>
          <w:p w:rsidR="00464CB8" w:rsidRPr="00116AA0" w:rsidRDefault="00464CB8" w:rsidP="0057700F">
            <w:pPr>
              <w:pStyle w:val="TAC"/>
              <w:rPr>
                <w:rFonts w:eastAsia="ＭＳ 明朝" w:cs="Arial"/>
              </w:rPr>
            </w:pPr>
          </w:p>
        </w:tc>
        <w:tc>
          <w:tcPr>
            <w:tcW w:w="900" w:type="dxa"/>
            <w:shd w:val="clear" w:color="auto" w:fill="auto"/>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12</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w:t>
            </w:r>
            <w:r w:rsidRPr="00116AA0">
              <w:rPr>
                <w:rFonts w:cs="Arial" w:hint="eastAsia"/>
              </w:rPr>
              <w:t>96.5</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w:t>
            </w:r>
            <w:r w:rsidRPr="00116AA0">
              <w:rPr>
                <w:rFonts w:cs="Arial" w:hint="eastAsia"/>
              </w:rPr>
              <w:t>93.5</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2268" w:type="dxa"/>
            <w:vMerge w:val="restart"/>
            <w:shd w:val="clear" w:color="auto" w:fill="auto"/>
            <w:vAlign w:val="center"/>
          </w:tcPr>
          <w:p w:rsidR="00464CB8" w:rsidRPr="00116AA0" w:rsidRDefault="00464CB8" w:rsidP="0057700F">
            <w:pPr>
              <w:pStyle w:val="TAC"/>
              <w:rPr>
                <w:rFonts w:eastAsia="ＭＳ 明朝" w:cs="Arial"/>
              </w:rPr>
            </w:pPr>
            <w:bookmarkStart w:id="4" w:name="OLE_LINK5"/>
            <w:bookmarkStart w:id="5" w:name="OLE_LINK6"/>
            <w:r w:rsidRPr="00116AA0">
              <w:rPr>
                <w:rFonts w:eastAsia="ＭＳ 明朝" w:cs="Arial"/>
              </w:rPr>
              <w:t>CA_</w:t>
            </w:r>
            <w:bookmarkEnd w:id="4"/>
            <w:bookmarkEnd w:id="5"/>
            <w:r w:rsidRPr="00116AA0">
              <w:rPr>
                <w:rFonts w:eastAsia="ＭＳ 明朝" w:cs="Arial"/>
              </w:rPr>
              <w:t>4A-12A</w:t>
            </w:r>
            <w:r w:rsidRPr="00116AA0">
              <w:rPr>
                <w:rFonts w:eastAsia="ＭＳ 明朝" w:cs="Arial"/>
                <w:vertAlign w:val="superscript"/>
              </w:rPr>
              <w:t>5</w:t>
            </w:r>
            <w:r w:rsidRPr="00116AA0">
              <w:rPr>
                <w:rFonts w:eastAsia="ＭＳ 明朝" w:cs="Arial"/>
                <w:vertAlign w:val="superscript"/>
                <w:lang w:eastAsia="ja-JP"/>
              </w:rPr>
              <w:t>,6</w:t>
            </w: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4</w:t>
            </w:r>
          </w:p>
        </w:tc>
        <w:tc>
          <w:tcPr>
            <w:tcW w:w="992" w:type="dxa"/>
            <w:shd w:val="clear" w:color="auto" w:fill="auto"/>
            <w:vAlign w:val="center"/>
          </w:tcPr>
          <w:p w:rsidR="00464CB8" w:rsidRPr="00116AA0" w:rsidRDefault="00464CB8" w:rsidP="0057700F">
            <w:pPr>
              <w:pStyle w:val="TAC"/>
              <w:rPr>
                <w:rFonts w:eastAsia="ＭＳ 明朝" w:cs="Arial"/>
              </w:rPr>
            </w:pPr>
            <w:r w:rsidRPr="00116AA0">
              <w:rPr>
                <w:rFonts w:cs="Arial"/>
                <w:lang w:eastAsia="zh-CN"/>
              </w:rPr>
              <w:t>-89.2</w:t>
            </w:r>
          </w:p>
        </w:tc>
        <w:tc>
          <w:tcPr>
            <w:tcW w:w="887" w:type="dxa"/>
            <w:shd w:val="clear" w:color="auto" w:fill="auto"/>
            <w:vAlign w:val="center"/>
          </w:tcPr>
          <w:p w:rsidR="00464CB8" w:rsidRPr="00116AA0" w:rsidRDefault="00464CB8" w:rsidP="0057700F">
            <w:pPr>
              <w:pStyle w:val="TAC"/>
              <w:rPr>
                <w:rFonts w:eastAsia="ＭＳ 明朝" w:cs="Arial"/>
              </w:rPr>
            </w:pPr>
            <w:r w:rsidRPr="00116AA0">
              <w:rPr>
                <w:rFonts w:cs="Arial"/>
                <w:lang w:eastAsia="zh-CN"/>
              </w:rPr>
              <w:t>-89.2</w:t>
            </w: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-90</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-89.5</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-89</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-88.5</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12</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-98.2</w:t>
            </w: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w:t>
            </w:r>
            <w:r w:rsidRPr="00116AA0">
              <w:rPr>
                <w:rFonts w:cs="Arial" w:hint="eastAsia"/>
                <w:lang w:eastAsia="zh-CN"/>
              </w:rPr>
              <w:t>96.5</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w:t>
            </w:r>
            <w:r w:rsidRPr="00116AA0">
              <w:rPr>
                <w:rFonts w:cs="Arial" w:hint="eastAsia"/>
                <w:lang w:eastAsia="zh-CN"/>
              </w:rPr>
              <w:t>93.5</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F33ED2" w:rsidTr="0057700F">
        <w:trPr>
          <w:trHeight w:val="191"/>
        </w:trPr>
        <w:tc>
          <w:tcPr>
            <w:tcW w:w="2268" w:type="dxa"/>
            <w:vMerge w:val="restart"/>
            <w:shd w:val="clear" w:color="auto" w:fill="auto"/>
            <w:vAlign w:val="center"/>
          </w:tcPr>
          <w:p w:rsidR="00464CB8" w:rsidRPr="00116AA0" w:rsidRDefault="00464CB8" w:rsidP="0057700F">
            <w:pPr>
              <w:pStyle w:val="TAC"/>
              <w:rPr>
                <w:rFonts w:cs="Arial"/>
              </w:rPr>
            </w:pPr>
            <w:r w:rsidRPr="00116AA0">
              <w:rPr>
                <w:rFonts w:cs="Arial"/>
              </w:rPr>
              <w:t>CA_4A</w:t>
            </w:r>
            <w:r w:rsidRPr="00116AA0">
              <w:rPr>
                <w:rFonts w:eastAsia="SimSun" w:cs="Arial" w:hint="eastAsia"/>
                <w:lang w:eastAsia="zh-CN"/>
              </w:rPr>
              <w:t>-4A</w:t>
            </w:r>
            <w:r w:rsidRPr="00116AA0">
              <w:rPr>
                <w:rFonts w:cs="Arial"/>
              </w:rPr>
              <w:t>-</w:t>
            </w:r>
            <w:r w:rsidRPr="00116AA0">
              <w:rPr>
                <w:rFonts w:eastAsia="SimSun" w:cs="Arial" w:hint="eastAsia"/>
                <w:lang w:eastAsia="zh-CN"/>
              </w:rPr>
              <w:t>12</w:t>
            </w:r>
            <w:r w:rsidRPr="00116AA0">
              <w:rPr>
                <w:rFonts w:cs="Arial"/>
              </w:rPr>
              <w:t>A-</w:t>
            </w:r>
            <w:r w:rsidRPr="00116AA0">
              <w:rPr>
                <w:rFonts w:eastAsia="SimSun" w:cs="Arial" w:hint="eastAsia"/>
                <w:lang w:eastAsia="zh-CN"/>
              </w:rPr>
              <w:t>30</w:t>
            </w:r>
            <w:r w:rsidRPr="00116AA0">
              <w:rPr>
                <w:rFonts w:cs="Arial"/>
              </w:rPr>
              <w:t>A</w:t>
            </w:r>
            <w:r w:rsidRPr="00116AA0">
              <w:rPr>
                <w:rFonts w:cs="Arial"/>
                <w:vertAlign w:val="superscript"/>
              </w:rPr>
              <w:t>5,6</w:t>
            </w:r>
          </w:p>
        </w:tc>
        <w:tc>
          <w:tcPr>
            <w:tcW w:w="851" w:type="dxa"/>
            <w:shd w:val="clear" w:color="auto" w:fill="auto"/>
            <w:vAlign w:val="center"/>
          </w:tcPr>
          <w:p w:rsidR="00464CB8" w:rsidRPr="00116AA0" w:rsidRDefault="00464CB8" w:rsidP="0057700F">
            <w:pPr>
              <w:pStyle w:val="TAC"/>
              <w:rPr>
                <w:rFonts w:cs="Arial"/>
              </w:rPr>
            </w:pPr>
            <w:r w:rsidRPr="00116AA0">
              <w:rPr>
                <w:rFonts w:cs="Arial"/>
              </w:rPr>
              <w:t>4</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-90</w:t>
            </w:r>
          </w:p>
        </w:tc>
        <w:tc>
          <w:tcPr>
            <w:tcW w:w="885" w:type="dxa"/>
            <w:shd w:val="clear" w:color="auto" w:fill="auto"/>
            <w:vAlign w:val="center"/>
          </w:tcPr>
          <w:p w:rsidR="00464CB8" w:rsidRPr="00116AA0" w:rsidRDefault="00464CB8" w:rsidP="0057700F">
            <w:pPr>
              <w:pStyle w:val="TAC"/>
              <w:rPr>
                <w:rFonts w:cs="Arial"/>
              </w:rPr>
            </w:pPr>
            <w:r w:rsidRPr="00116AA0">
              <w:rPr>
                <w:rFonts w:cs="Arial"/>
              </w:rPr>
              <w:t>-89.5</w:t>
            </w:r>
          </w:p>
        </w:tc>
        <w:tc>
          <w:tcPr>
            <w:tcW w:w="859" w:type="dxa"/>
            <w:shd w:val="clear" w:color="auto" w:fill="auto"/>
            <w:vAlign w:val="center"/>
          </w:tcPr>
          <w:p w:rsidR="00464CB8" w:rsidRPr="00116AA0" w:rsidRDefault="00464CB8" w:rsidP="0057700F">
            <w:pPr>
              <w:pStyle w:val="TAC"/>
              <w:rPr>
                <w:rFonts w:cs="Arial"/>
              </w:rPr>
            </w:pPr>
            <w:r w:rsidRPr="00116AA0">
              <w:rPr>
                <w:rFonts w:cs="Arial"/>
              </w:rPr>
              <w:t>-89</w:t>
            </w:r>
          </w:p>
        </w:tc>
        <w:tc>
          <w:tcPr>
            <w:tcW w:w="900" w:type="dxa"/>
            <w:shd w:val="clear" w:color="auto" w:fill="auto"/>
            <w:vAlign w:val="center"/>
          </w:tcPr>
          <w:p w:rsidR="00464CB8" w:rsidRPr="00116AA0" w:rsidRDefault="00464CB8" w:rsidP="0057700F">
            <w:pPr>
              <w:pStyle w:val="TAC"/>
              <w:rPr>
                <w:rFonts w:cs="Arial"/>
              </w:rPr>
            </w:pPr>
            <w:r w:rsidRPr="00116AA0">
              <w:rPr>
                <w:rFonts w:cs="Arial"/>
              </w:rPr>
              <w:t>-88.5</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F33ED2" w:rsidTr="0057700F">
        <w:trPr>
          <w:trHeight w:val="191"/>
        </w:trPr>
        <w:tc>
          <w:tcPr>
            <w:tcW w:w="2268" w:type="dxa"/>
            <w:vMerge/>
            <w:shd w:val="clear" w:color="auto" w:fill="auto"/>
            <w:vAlign w:val="center"/>
          </w:tcPr>
          <w:p w:rsidR="00464CB8" w:rsidRPr="00116AA0" w:rsidRDefault="00464CB8" w:rsidP="0057700F">
            <w:pPr>
              <w:pStyle w:val="TAC"/>
              <w:rPr>
                <w:rFonts w:cs="Arial"/>
              </w:rPr>
            </w:pPr>
          </w:p>
        </w:tc>
        <w:tc>
          <w:tcPr>
            <w:tcW w:w="851" w:type="dxa"/>
            <w:shd w:val="clear" w:color="auto" w:fill="auto"/>
            <w:vAlign w:val="center"/>
          </w:tcPr>
          <w:p w:rsidR="00464CB8" w:rsidRPr="00116AA0" w:rsidRDefault="00464CB8" w:rsidP="0057700F">
            <w:pPr>
              <w:pStyle w:val="TAC"/>
              <w:rPr>
                <w:rFonts w:cs="Arial"/>
              </w:rPr>
            </w:pPr>
            <w:r w:rsidRPr="00116AA0">
              <w:rPr>
                <w:rFonts w:cs="Arial"/>
              </w:rPr>
              <w:t>12</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w:t>
            </w:r>
            <w:r w:rsidRPr="00116AA0">
              <w:rPr>
                <w:rFonts w:cs="Arial" w:hint="eastAsia"/>
                <w:lang w:eastAsia="zh-CN"/>
              </w:rPr>
              <w:t>96.5</w:t>
            </w:r>
          </w:p>
        </w:tc>
        <w:tc>
          <w:tcPr>
            <w:tcW w:w="885" w:type="dxa"/>
            <w:shd w:val="clear" w:color="auto" w:fill="auto"/>
            <w:vAlign w:val="center"/>
          </w:tcPr>
          <w:p w:rsidR="00464CB8" w:rsidRPr="00116AA0" w:rsidRDefault="00464CB8" w:rsidP="0057700F">
            <w:pPr>
              <w:pStyle w:val="TAC"/>
              <w:rPr>
                <w:rFonts w:cs="Arial"/>
              </w:rPr>
            </w:pPr>
            <w:r w:rsidRPr="00116AA0">
              <w:rPr>
                <w:rFonts w:cs="Arial"/>
              </w:rPr>
              <w:t>-</w:t>
            </w:r>
            <w:r w:rsidRPr="00116AA0">
              <w:rPr>
                <w:rFonts w:cs="Arial" w:hint="eastAsia"/>
                <w:lang w:eastAsia="zh-CN"/>
              </w:rPr>
              <w:t>93.5</w:t>
            </w:r>
          </w:p>
        </w:tc>
        <w:tc>
          <w:tcPr>
            <w:tcW w:w="859" w:type="dxa"/>
            <w:shd w:val="clear" w:color="auto" w:fill="auto"/>
            <w:vAlign w:val="center"/>
          </w:tcPr>
          <w:p w:rsidR="00464CB8" w:rsidRPr="00116AA0" w:rsidRDefault="00464CB8" w:rsidP="0057700F">
            <w:pPr>
              <w:pStyle w:val="TAC"/>
              <w:rPr>
                <w:rFonts w:cs="Arial"/>
              </w:rPr>
            </w:pPr>
          </w:p>
        </w:tc>
        <w:tc>
          <w:tcPr>
            <w:tcW w:w="900" w:type="dxa"/>
            <w:shd w:val="clear" w:color="auto" w:fill="auto"/>
            <w:vAlign w:val="center"/>
          </w:tcPr>
          <w:p w:rsidR="00464CB8" w:rsidRPr="00116AA0" w:rsidRDefault="00464CB8" w:rsidP="0057700F">
            <w:pPr>
              <w:pStyle w:val="TAC"/>
              <w:rPr>
                <w:rFonts w:cs="Arial"/>
              </w:rPr>
            </w:pPr>
          </w:p>
        </w:tc>
        <w:tc>
          <w:tcPr>
            <w:tcW w:w="839" w:type="dxa"/>
            <w:vMerge/>
            <w:shd w:val="clear" w:color="auto" w:fill="auto"/>
            <w:vAlign w:val="center"/>
          </w:tcPr>
          <w:p w:rsidR="00464CB8" w:rsidRPr="00116AA0" w:rsidRDefault="00464CB8" w:rsidP="0057700F">
            <w:pPr>
              <w:pStyle w:val="TAC"/>
              <w:rPr>
                <w:rFonts w:cs="Arial"/>
              </w:rPr>
            </w:pPr>
          </w:p>
        </w:tc>
      </w:tr>
      <w:tr w:rsidR="00464CB8" w:rsidRPr="00F33ED2" w:rsidTr="0057700F">
        <w:trPr>
          <w:trHeight w:val="191"/>
        </w:trPr>
        <w:tc>
          <w:tcPr>
            <w:tcW w:w="2268" w:type="dxa"/>
            <w:vMerge/>
            <w:shd w:val="clear" w:color="auto" w:fill="auto"/>
            <w:vAlign w:val="center"/>
          </w:tcPr>
          <w:p w:rsidR="00464CB8" w:rsidRPr="00116AA0" w:rsidRDefault="00464CB8" w:rsidP="0057700F">
            <w:pPr>
              <w:pStyle w:val="TAC"/>
              <w:rPr>
                <w:rFonts w:cs="Arial"/>
              </w:rPr>
            </w:pPr>
          </w:p>
        </w:tc>
        <w:tc>
          <w:tcPr>
            <w:tcW w:w="851"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30</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-98.5</w:t>
            </w:r>
          </w:p>
        </w:tc>
        <w:tc>
          <w:tcPr>
            <w:tcW w:w="885"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-95.5</w:t>
            </w:r>
          </w:p>
        </w:tc>
        <w:tc>
          <w:tcPr>
            <w:tcW w:w="859" w:type="dxa"/>
            <w:shd w:val="clear" w:color="auto" w:fill="auto"/>
            <w:vAlign w:val="center"/>
          </w:tcPr>
          <w:p w:rsidR="00464CB8" w:rsidRPr="00116AA0" w:rsidRDefault="00464CB8" w:rsidP="0057700F">
            <w:pPr>
              <w:pStyle w:val="TAC"/>
              <w:rPr>
                <w:rFonts w:cs="Arial"/>
              </w:rPr>
            </w:pPr>
          </w:p>
        </w:tc>
        <w:tc>
          <w:tcPr>
            <w:tcW w:w="900" w:type="dxa"/>
            <w:shd w:val="clear" w:color="auto" w:fill="auto"/>
            <w:vAlign w:val="center"/>
          </w:tcPr>
          <w:p w:rsidR="00464CB8" w:rsidRPr="00116AA0" w:rsidRDefault="00464CB8" w:rsidP="0057700F">
            <w:pPr>
              <w:pStyle w:val="TAC"/>
              <w:rPr>
                <w:rFonts w:cs="Arial"/>
              </w:rPr>
            </w:pP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191"/>
        </w:trPr>
        <w:tc>
          <w:tcPr>
            <w:tcW w:w="2268"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CA_4A-17A</w:t>
            </w:r>
            <w:r w:rsidRPr="00116AA0">
              <w:rPr>
                <w:rFonts w:eastAsia="ＭＳ 明朝" w:cs="Arial"/>
                <w:vertAlign w:val="superscript"/>
              </w:rPr>
              <w:t>5</w:t>
            </w:r>
            <w:r w:rsidRPr="00116AA0">
              <w:rPr>
                <w:rFonts w:eastAsia="ＭＳ 明朝" w:cs="Arial"/>
                <w:vertAlign w:val="superscript"/>
                <w:lang w:eastAsia="ja-JP"/>
              </w:rPr>
              <w:t>,6</w:t>
            </w: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4</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-90</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-89.5</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17</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w:t>
            </w:r>
            <w:r w:rsidRPr="00116AA0">
              <w:rPr>
                <w:rFonts w:cs="Arial" w:hint="eastAsia"/>
                <w:lang w:eastAsia="zh-CN"/>
              </w:rPr>
              <w:t>96.5</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w:t>
            </w:r>
            <w:r w:rsidRPr="00116AA0">
              <w:rPr>
                <w:rFonts w:cs="Arial" w:hint="eastAsia"/>
                <w:lang w:eastAsia="zh-CN"/>
              </w:rPr>
              <w:t>93.5</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191"/>
        </w:trPr>
        <w:tc>
          <w:tcPr>
            <w:tcW w:w="2268" w:type="dxa"/>
            <w:vMerge w:val="restart"/>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CA_</w:t>
            </w:r>
            <w:r w:rsidRPr="00116AA0">
              <w:rPr>
                <w:rFonts w:cs="Arial"/>
                <w:lang w:eastAsia="ja-JP"/>
              </w:rPr>
              <w:t>4</w:t>
            </w:r>
            <w:r w:rsidRPr="00116AA0">
              <w:rPr>
                <w:rFonts w:cs="Arial" w:hint="eastAsia"/>
                <w:lang w:eastAsia="ja-JP"/>
              </w:rPr>
              <w:t>A-28A</w:t>
            </w:r>
            <w:r w:rsidRPr="00116AA0">
              <w:rPr>
                <w:rFonts w:cs="Arial"/>
                <w:vertAlign w:val="superscript"/>
              </w:rPr>
              <w:t>5</w:t>
            </w:r>
            <w:r w:rsidRPr="00116AA0">
              <w:rPr>
                <w:rFonts w:cs="Arial"/>
                <w:vertAlign w:val="superscript"/>
                <w:lang w:eastAsia="ja-JP"/>
              </w:rPr>
              <w:t>,6</w:t>
            </w: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cs="Arial"/>
                <w:lang w:eastAsia="ja-JP"/>
              </w:rPr>
              <w:t>4</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w:t>
            </w:r>
            <w:r w:rsidRPr="00116AA0">
              <w:rPr>
                <w:rFonts w:cs="Arial"/>
                <w:lang w:eastAsia="ja-JP"/>
              </w:rPr>
              <w:t>89.8</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w:t>
            </w:r>
            <w:r w:rsidRPr="00116AA0">
              <w:rPr>
                <w:rFonts w:cs="Arial"/>
                <w:lang w:eastAsia="ja-JP"/>
              </w:rPr>
              <w:t>89.4</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w:t>
            </w:r>
            <w:r w:rsidRPr="00116AA0">
              <w:rPr>
                <w:rFonts w:cs="Arial"/>
                <w:lang w:eastAsia="ja-JP"/>
              </w:rPr>
              <w:t>89</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w:t>
            </w:r>
            <w:r w:rsidRPr="00116AA0">
              <w:rPr>
                <w:rFonts w:cs="Arial"/>
                <w:lang w:eastAsia="ja-JP"/>
              </w:rPr>
              <w:t>88.7</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28</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cs="Arial"/>
              </w:rPr>
              <w:t>-98</w:t>
            </w:r>
            <w:r w:rsidRPr="00116AA0">
              <w:rPr>
                <w:rFonts w:cs="Arial" w:hint="eastAsia"/>
              </w:rPr>
              <w:t>.</w:t>
            </w:r>
            <w:r w:rsidRPr="00116AA0">
              <w:rPr>
                <w:rFonts w:cs="Arial"/>
              </w:rPr>
              <w:t>3</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cs="Arial"/>
              </w:rPr>
              <w:t>-95</w:t>
            </w:r>
            <w:r w:rsidRPr="00116AA0">
              <w:rPr>
                <w:rFonts w:cs="Arial" w:hint="eastAsia"/>
              </w:rPr>
              <w:t>.</w:t>
            </w:r>
            <w:r w:rsidRPr="00116AA0">
              <w:rPr>
                <w:rFonts w:cs="Arial"/>
              </w:rPr>
              <w:t>3</w:t>
            </w:r>
          </w:p>
        </w:tc>
        <w:tc>
          <w:tcPr>
            <w:tcW w:w="859" w:type="dxa"/>
            <w:shd w:val="clear" w:color="auto" w:fill="auto"/>
          </w:tcPr>
          <w:p w:rsidR="00464CB8" w:rsidRPr="00116AA0" w:rsidRDefault="00464CB8" w:rsidP="0057700F">
            <w:pPr>
              <w:pStyle w:val="TAC"/>
              <w:rPr>
                <w:rFonts w:eastAsia="ＭＳ 明朝" w:cs="Arial"/>
              </w:rPr>
            </w:pPr>
            <w:r w:rsidRPr="00116AA0">
              <w:rPr>
                <w:rFonts w:cs="Arial" w:hint="eastAsia"/>
              </w:rPr>
              <w:t>-93.</w:t>
            </w:r>
            <w:r w:rsidRPr="00116AA0">
              <w:rPr>
                <w:rFonts w:cs="Arial"/>
              </w:rPr>
              <w:t>5</w:t>
            </w:r>
          </w:p>
        </w:tc>
        <w:tc>
          <w:tcPr>
            <w:tcW w:w="900" w:type="dxa"/>
            <w:shd w:val="clear" w:color="auto" w:fill="auto"/>
          </w:tcPr>
          <w:p w:rsidR="00464CB8" w:rsidRPr="00116AA0" w:rsidRDefault="00464CB8" w:rsidP="0057700F">
            <w:pPr>
              <w:pStyle w:val="TAC"/>
              <w:rPr>
                <w:rFonts w:eastAsia="ＭＳ 明朝" w:cs="Arial"/>
              </w:rPr>
            </w:pPr>
            <w:r w:rsidRPr="00116AA0">
              <w:rPr>
                <w:rFonts w:cs="Arial" w:hint="eastAsia"/>
              </w:rPr>
              <w:t>-9</w:t>
            </w:r>
            <w:r w:rsidRPr="00116AA0">
              <w:rPr>
                <w:rFonts w:cs="Arial"/>
              </w:rPr>
              <w:t>0.8</w:t>
            </w: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191"/>
        </w:trPr>
        <w:tc>
          <w:tcPr>
            <w:tcW w:w="2268" w:type="dxa"/>
            <w:vMerge w:val="restart"/>
            <w:shd w:val="clear" w:color="auto" w:fill="auto"/>
            <w:vAlign w:val="center"/>
          </w:tcPr>
          <w:p w:rsidR="00464CB8" w:rsidRPr="00116AA0" w:rsidRDefault="00464CB8" w:rsidP="0057700F">
            <w:pPr>
              <w:pStyle w:val="TAC"/>
              <w:rPr>
                <w:rFonts w:eastAsia="ＭＳ 明朝" w:cs="Arial"/>
              </w:rPr>
            </w:pPr>
            <w:r w:rsidRPr="00116AA0">
              <w:rPr>
                <w:rFonts w:cs="Arial"/>
                <w:lang w:eastAsia="ja-JP"/>
              </w:rPr>
              <w:t>CA_</w:t>
            </w:r>
            <w:r w:rsidRPr="00116AA0">
              <w:rPr>
                <w:rFonts w:eastAsia="SimSun" w:cs="Arial"/>
                <w:lang w:eastAsia="zh-CN"/>
              </w:rPr>
              <w:t>5</w:t>
            </w:r>
            <w:r w:rsidRPr="00116AA0">
              <w:rPr>
                <w:rFonts w:cs="Arial"/>
                <w:lang w:eastAsia="ja-JP"/>
              </w:rPr>
              <w:t>A-</w:t>
            </w:r>
            <w:r w:rsidRPr="00116AA0">
              <w:rPr>
                <w:rFonts w:eastAsia="SimSun" w:cs="Arial"/>
                <w:lang w:eastAsia="zh-CN"/>
              </w:rPr>
              <w:t>38</w:t>
            </w:r>
            <w:r w:rsidRPr="00116AA0">
              <w:rPr>
                <w:rFonts w:cs="Arial"/>
                <w:lang w:eastAsia="ja-JP"/>
              </w:rPr>
              <w:t>A</w:t>
            </w:r>
            <w:r w:rsidRPr="00116AA0">
              <w:rPr>
                <w:rFonts w:eastAsia="SimSun" w:cs="Arial"/>
                <w:vertAlign w:val="superscript"/>
                <w:lang w:eastAsia="zh-CN"/>
              </w:rPr>
              <w:t>19</w:t>
            </w:r>
          </w:p>
        </w:tc>
        <w:tc>
          <w:tcPr>
            <w:tcW w:w="851" w:type="dxa"/>
            <w:shd w:val="clear" w:color="auto" w:fill="auto"/>
            <w:vAlign w:val="center"/>
          </w:tcPr>
          <w:p w:rsidR="00464CB8" w:rsidRPr="00116AA0" w:rsidRDefault="00464CB8" w:rsidP="0057700F">
            <w:pPr>
              <w:pStyle w:val="TAC"/>
              <w:rPr>
                <w:rFonts w:cs="Arial"/>
                <w:lang w:eastAsia="ja-JP"/>
              </w:rPr>
            </w:pPr>
            <w:r w:rsidRPr="00116AA0">
              <w:rPr>
                <w:rFonts w:eastAsia="SimSun" w:cs="Arial"/>
                <w:lang w:eastAsia="zh-CN"/>
              </w:rPr>
              <w:t>5</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cs="Arial"/>
                <w:lang w:eastAsia="ja-JP"/>
              </w:rPr>
            </w:pPr>
            <w:r w:rsidRPr="00116AA0">
              <w:rPr>
                <w:rFonts w:eastAsia="SimSun" w:cs="Arial"/>
                <w:lang w:eastAsia="zh-CN"/>
              </w:rPr>
              <w:t>N/A</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eastAsia="SimSun" w:cs="Arial"/>
                <w:lang w:eastAsia="zh-CN"/>
              </w:rPr>
              <w:t>N/A</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shd w:val="clear" w:color="auto" w:fill="auto"/>
            <w:vAlign w:val="center"/>
          </w:tcPr>
          <w:p w:rsidR="00464CB8" w:rsidRPr="00116AA0" w:rsidRDefault="00464CB8" w:rsidP="0057700F">
            <w:pPr>
              <w:pStyle w:val="TAC"/>
              <w:rPr>
                <w:rFonts w:eastAsia="ＭＳ 明朝" w:cs="Arial"/>
              </w:rPr>
            </w:pPr>
            <w:r w:rsidRPr="00116AA0">
              <w:rPr>
                <w:rFonts w:cs="Arial"/>
                <w:lang w:eastAsia="ja-JP"/>
              </w:rPr>
              <w:t>FDD</w:t>
            </w: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cs="Arial"/>
                <w:lang w:eastAsia="ja-JP"/>
              </w:rPr>
            </w:pPr>
            <w:r w:rsidRPr="00116AA0">
              <w:rPr>
                <w:rFonts w:eastAsia="SimSun" w:cs="Arial"/>
                <w:lang w:eastAsia="zh-CN"/>
              </w:rPr>
              <w:t>38</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cs="Arial"/>
                <w:lang w:eastAsia="ja-JP"/>
              </w:rPr>
            </w:pPr>
            <w:r w:rsidRPr="00116AA0">
              <w:rPr>
                <w:rFonts w:eastAsia="SimSun" w:cs="Arial"/>
                <w:lang w:eastAsia="zh-CN"/>
              </w:rPr>
              <w:t>N/A</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eastAsia="SimSun" w:cs="Arial"/>
                <w:lang w:eastAsia="zh-CN"/>
              </w:rPr>
              <w:t>N/A</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SimSun" w:cs="Arial"/>
                <w:lang w:eastAsia="zh-CN"/>
              </w:rPr>
              <w:t>N/A</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SimSun" w:cs="Arial"/>
                <w:lang w:eastAsia="zh-CN"/>
              </w:rPr>
              <w:t>N/A</w:t>
            </w:r>
          </w:p>
        </w:tc>
        <w:tc>
          <w:tcPr>
            <w:tcW w:w="839" w:type="dxa"/>
            <w:shd w:val="clear" w:color="auto" w:fill="auto"/>
            <w:vAlign w:val="center"/>
          </w:tcPr>
          <w:p w:rsidR="00464CB8" w:rsidRPr="00116AA0" w:rsidRDefault="00464CB8" w:rsidP="0057700F">
            <w:pPr>
              <w:pStyle w:val="TAC"/>
              <w:rPr>
                <w:rFonts w:eastAsia="ＭＳ 明朝" w:cs="Arial"/>
              </w:rPr>
            </w:pPr>
            <w:r w:rsidRPr="00116AA0">
              <w:rPr>
                <w:rFonts w:eastAsia="SimSun" w:cs="Arial"/>
                <w:lang w:eastAsia="zh-CN"/>
              </w:rPr>
              <w:t>TDD</w:t>
            </w:r>
          </w:p>
        </w:tc>
      </w:tr>
      <w:tr w:rsidR="00464CB8" w:rsidRPr="009715C6" w:rsidTr="0057700F">
        <w:trPr>
          <w:trHeight w:val="191"/>
        </w:trPr>
        <w:tc>
          <w:tcPr>
            <w:tcW w:w="2268" w:type="dxa"/>
            <w:vMerge w:val="restart"/>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CA_</w:t>
            </w:r>
            <w:r w:rsidRPr="00116AA0">
              <w:rPr>
                <w:rFonts w:cs="Arial"/>
                <w:lang w:eastAsia="ja-JP"/>
              </w:rPr>
              <w:t>7</w:t>
            </w:r>
            <w:r w:rsidRPr="00116AA0">
              <w:rPr>
                <w:rFonts w:cs="Arial" w:hint="eastAsia"/>
                <w:lang w:eastAsia="ja-JP"/>
              </w:rPr>
              <w:t>A-8A</w:t>
            </w:r>
            <w:r w:rsidRPr="00116AA0">
              <w:rPr>
                <w:rFonts w:cs="Arial"/>
                <w:vertAlign w:val="superscript"/>
                <w:lang w:eastAsia="ja-JP"/>
              </w:rPr>
              <w:t>5,6</w:t>
            </w:r>
          </w:p>
        </w:tc>
        <w:tc>
          <w:tcPr>
            <w:tcW w:w="851" w:type="dxa"/>
            <w:shd w:val="clear" w:color="auto" w:fill="auto"/>
            <w:vAlign w:val="center"/>
          </w:tcPr>
          <w:p w:rsidR="00464CB8" w:rsidRPr="00116AA0" w:rsidRDefault="00464CB8" w:rsidP="0057700F">
            <w:pPr>
              <w:pStyle w:val="TAC"/>
              <w:rPr>
                <w:rFonts w:cs="Arial"/>
                <w:lang w:eastAsia="ja-JP"/>
              </w:rPr>
            </w:pPr>
            <w:r w:rsidRPr="00116AA0">
              <w:rPr>
                <w:rFonts w:cs="Arial"/>
                <w:lang w:eastAsia="ja-JP"/>
              </w:rPr>
              <w:t>7</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cs="Arial"/>
                <w:lang w:eastAsia="ja-JP"/>
              </w:rPr>
            </w:pPr>
          </w:p>
        </w:tc>
        <w:tc>
          <w:tcPr>
            <w:tcW w:w="885" w:type="dxa"/>
            <w:shd w:val="clear" w:color="auto" w:fill="auto"/>
            <w:vAlign w:val="center"/>
          </w:tcPr>
          <w:p w:rsidR="00464CB8" w:rsidRPr="00116AA0" w:rsidRDefault="00464CB8" w:rsidP="0057700F">
            <w:pPr>
              <w:pStyle w:val="TAC"/>
              <w:rPr>
                <w:rFonts w:cs="Arial"/>
                <w:lang w:eastAsia="ja-JP"/>
              </w:rPr>
            </w:pPr>
            <w:r w:rsidRPr="00116AA0">
              <w:rPr>
                <w:rFonts w:eastAsia="ＭＳ 明朝" w:cs="Arial"/>
              </w:rPr>
              <w:t>-87.4</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-87</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-86.7</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8</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-99</w:t>
            </w:r>
          </w:p>
        </w:tc>
        <w:tc>
          <w:tcPr>
            <w:tcW w:w="768" w:type="dxa"/>
            <w:shd w:val="clear" w:color="auto" w:fill="auto"/>
            <w:vAlign w:val="center"/>
          </w:tcPr>
          <w:p w:rsidR="00464CB8" w:rsidRPr="00116AA0" w:rsidRDefault="00464CB8" w:rsidP="0057700F">
            <w:pPr>
              <w:pStyle w:val="TAC"/>
              <w:rPr>
                <w:rFonts w:cs="Arial"/>
                <w:lang w:eastAsia="ja-JP"/>
              </w:rPr>
            </w:pPr>
            <w:r w:rsidRPr="00116AA0">
              <w:rPr>
                <w:rFonts w:eastAsia="ＭＳ 明朝" w:cs="Arial"/>
              </w:rPr>
              <w:t>-96.8</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lang w:eastAsia="zh-CN"/>
              </w:rPr>
              <w:t>-93.8</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191"/>
        </w:trPr>
        <w:tc>
          <w:tcPr>
            <w:tcW w:w="2268"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CA_7A-8A-20A</w:t>
            </w:r>
            <w:r w:rsidRPr="00116AA0">
              <w:rPr>
                <w:rFonts w:eastAsia="ＭＳ 明朝" w:cs="Arial"/>
                <w:vertAlign w:val="superscript"/>
              </w:rPr>
              <w:t>5,6</w:t>
            </w:r>
          </w:p>
        </w:tc>
        <w:tc>
          <w:tcPr>
            <w:tcW w:w="851" w:type="dxa"/>
            <w:shd w:val="clear" w:color="auto" w:fill="auto"/>
            <w:vAlign w:val="center"/>
          </w:tcPr>
          <w:p w:rsidR="00464CB8" w:rsidRPr="00116AA0" w:rsidRDefault="00464CB8" w:rsidP="0057700F">
            <w:pPr>
              <w:pStyle w:val="TAC"/>
              <w:rPr>
                <w:rFonts w:cs="Arial"/>
                <w:lang w:eastAsia="ja-JP"/>
              </w:rPr>
            </w:pPr>
            <w:r w:rsidRPr="00116AA0">
              <w:rPr>
                <w:rFonts w:eastAsia="ＭＳ 明朝" w:cs="Arial"/>
              </w:rPr>
              <w:t>7</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cs="Arial"/>
                <w:lang w:eastAsia="ja-JP"/>
              </w:rPr>
            </w:pPr>
          </w:p>
        </w:tc>
        <w:tc>
          <w:tcPr>
            <w:tcW w:w="885" w:type="dxa"/>
            <w:shd w:val="clear" w:color="auto" w:fill="auto"/>
            <w:vAlign w:val="center"/>
          </w:tcPr>
          <w:p w:rsidR="00464CB8" w:rsidRPr="00116AA0" w:rsidRDefault="00464CB8" w:rsidP="0057700F">
            <w:pPr>
              <w:pStyle w:val="TAC"/>
              <w:rPr>
                <w:rFonts w:cs="Arial"/>
                <w:lang w:eastAsia="ja-JP"/>
              </w:rPr>
            </w:pPr>
            <w:r w:rsidRPr="00116AA0">
              <w:rPr>
                <w:rFonts w:eastAsia="ＭＳ 明朝" w:cs="Arial"/>
              </w:rPr>
              <w:t>-87.4</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-87</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-86.7</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cs="Arial"/>
                <w:lang w:eastAsia="ja-JP"/>
              </w:rPr>
            </w:pPr>
            <w:r w:rsidRPr="00116AA0">
              <w:rPr>
                <w:rFonts w:eastAsia="ＭＳ 明朝" w:cs="Arial"/>
              </w:rPr>
              <w:t>8</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-99</w:t>
            </w:r>
          </w:p>
        </w:tc>
        <w:tc>
          <w:tcPr>
            <w:tcW w:w="768" w:type="dxa"/>
            <w:shd w:val="clear" w:color="auto" w:fill="auto"/>
            <w:vAlign w:val="center"/>
          </w:tcPr>
          <w:p w:rsidR="00464CB8" w:rsidRPr="00116AA0" w:rsidRDefault="00464CB8" w:rsidP="0057700F">
            <w:pPr>
              <w:pStyle w:val="TAC"/>
              <w:rPr>
                <w:rFonts w:cs="Arial"/>
                <w:lang w:eastAsia="ja-JP"/>
              </w:rPr>
            </w:pPr>
            <w:r w:rsidRPr="00116AA0">
              <w:rPr>
                <w:rFonts w:eastAsia="ＭＳ 明朝" w:cs="Arial"/>
              </w:rPr>
              <w:t>-96.8</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lang w:eastAsia="zh-CN"/>
              </w:rPr>
              <w:t>-93.8</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vMerge w:val="restart"/>
            <w:shd w:val="clear" w:color="auto" w:fill="auto"/>
            <w:vAlign w:val="center"/>
          </w:tcPr>
          <w:p w:rsidR="00464CB8" w:rsidRPr="00116AA0" w:rsidRDefault="00464CB8" w:rsidP="0057700F">
            <w:pPr>
              <w:pStyle w:val="TAC"/>
              <w:rPr>
                <w:rFonts w:cs="Arial"/>
                <w:lang w:eastAsia="ja-JP"/>
              </w:rPr>
            </w:pPr>
            <w:r w:rsidRPr="00116AA0">
              <w:rPr>
                <w:rFonts w:eastAsia="ＭＳ 明朝" w:cs="Arial"/>
              </w:rPr>
              <w:t>20</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cs="Arial"/>
                <w:lang w:eastAsia="ja-JP"/>
              </w:rPr>
            </w:pPr>
            <w:r w:rsidRPr="00116AA0">
              <w:rPr>
                <w:rFonts w:eastAsia="ＭＳ 明朝" w:cs="Arial"/>
              </w:rPr>
              <w:t>[-96.8]</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eastAsia="ＭＳ 明朝" w:cs="Arial"/>
              </w:rPr>
              <w:t>[-93.8]</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vMerge/>
            <w:shd w:val="clear" w:color="auto" w:fill="auto"/>
            <w:vAlign w:val="center"/>
          </w:tcPr>
          <w:p w:rsidR="00464CB8" w:rsidRPr="00116AA0" w:rsidRDefault="00464CB8" w:rsidP="0057700F">
            <w:pPr>
              <w:pStyle w:val="TAC"/>
              <w:rPr>
                <w:rFonts w:eastAsia="ＭＳ 明朝" w:cs="Arial"/>
              </w:rPr>
            </w:pP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tcPr>
          <w:p w:rsidR="00464CB8" w:rsidRPr="00116AA0" w:rsidRDefault="00464CB8" w:rsidP="0057700F">
            <w:pPr>
              <w:pStyle w:val="TAC"/>
              <w:rPr>
                <w:rFonts w:eastAsia="ＭＳ 明朝" w:cs="Arial"/>
              </w:rPr>
            </w:pPr>
            <w:r w:rsidRPr="00116AA0">
              <w:rPr>
                <w:rFonts w:cs="Arial"/>
              </w:rPr>
              <w:t>[-99.5]</w:t>
            </w:r>
            <w:r w:rsidRPr="00116AA0">
              <w:rPr>
                <w:rFonts w:cs="Arial"/>
                <w:vertAlign w:val="superscript"/>
              </w:rPr>
              <w:t>20</w:t>
            </w:r>
          </w:p>
        </w:tc>
        <w:tc>
          <w:tcPr>
            <w:tcW w:w="885" w:type="dxa"/>
            <w:shd w:val="clear" w:color="auto" w:fill="auto"/>
          </w:tcPr>
          <w:p w:rsidR="00464CB8" w:rsidRPr="00116AA0" w:rsidRDefault="00464CB8" w:rsidP="0057700F">
            <w:pPr>
              <w:pStyle w:val="TAC"/>
              <w:rPr>
                <w:rFonts w:eastAsia="ＭＳ 明朝" w:cs="Arial"/>
              </w:rPr>
            </w:pPr>
            <w:r w:rsidRPr="00116AA0">
              <w:rPr>
                <w:rFonts w:cs="Arial"/>
              </w:rPr>
              <w:t>[-96.5]</w:t>
            </w:r>
            <w:r w:rsidRPr="00116AA0">
              <w:rPr>
                <w:rFonts w:cs="Arial"/>
                <w:vertAlign w:val="superscript"/>
              </w:rPr>
              <w:t>20</w:t>
            </w:r>
          </w:p>
        </w:tc>
        <w:tc>
          <w:tcPr>
            <w:tcW w:w="859" w:type="dxa"/>
            <w:shd w:val="clear" w:color="auto" w:fill="auto"/>
          </w:tcPr>
          <w:p w:rsidR="00464CB8" w:rsidRPr="00116AA0" w:rsidRDefault="00464CB8" w:rsidP="0057700F">
            <w:pPr>
              <w:pStyle w:val="TAC"/>
              <w:rPr>
                <w:rFonts w:eastAsia="ＭＳ 明朝" w:cs="Arial"/>
              </w:rPr>
            </w:pPr>
          </w:p>
        </w:tc>
        <w:tc>
          <w:tcPr>
            <w:tcW w:w="900" w:type="dxa"/>
            <w:shd w:val="clear" w:color="auto" w:fill="auto"/>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191"/>
        </w:trPr>
        <w:tc>
          <w:tcPr>
            <w:tcW w:w="2268"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CA_8A-41A</w:t>
            </w:r>
            <w:r w:rsidRPr="00116AA0">
              <w:rPr>
                <w:rFonts w:eastAsia="ＭＳ 明朝" w:cs="Arial" w:hint="eastAsia"/>
                <w:vertAlign w:val="superscript"/>
              </w:rPr>
              <w:t>8</w:t>
            </w: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w:t>
            </w:r>
          </w:p>
        </w:tc>
        <w:tc>
          <w:tcPr>
            <w:tcW w:w="99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N/A</w:t>
            </w:r>
          </w:p>
        </w:tc>
        <w:tc>
          <w:tcPr>
            <w:tcW w:w="8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N/A</w:t>
            </w: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N/A</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N/A</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41</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cs="Arial"/>
                <w:lang w:eastAsia="zh-CN"/>
              </w:rPr>
              <w:t>N/A</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hint="eastAsia"/>
              </w:rPr>
              <w:t>N/A</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cs="Arial"/>
                <w:lang w:eastAsia="zh-CN"/>
              </w:rPr>
              <w:t>N/A</w:t>
            </w:r>
          </w:p>
        </w:tc>
        <w:tc>
          <w:tcPr>
            <w:tcW w:w="83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hint="eastAsia"/>
              </w:rPr>
              <w:t>TDD</w:t>
            </w:r>
          </w:p>
        </w:tc>
      </w:tr>
      <w:tr w:rsidR="00464CB8" w:rsidRPr="00F33ED2" w:rsidTr="0057700F">
        <w:trPr>
          <w:trHeight w:val="191"/>
        </w:trPr>
        <w:tc>
          <w:tcPr>
            <w:tcW w:w="2268" w:type="dxa"/>
            <w:vMerge w:val="restart"/>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CA_8A-42A</w:t>
            </w:r>
            <w:r w:rsidRPr="00116AA0">
              <w:rPr>
                <w:rFonts w:cs="Arial"/>
                <w:vertAlign w:val="superscript"/>
                <w:lang w:eastAsia="ja-JP"/>
              </w:rPr>
              <w:t>17,18</w:t>
            </w:r>
          </w:p>
        </w:tc>
        <w:tc>
          <w:tcPr>
            <w:tcW w:w="851"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8</w:t>
            </w:r>
          </w:p>
        </w:tc>
        <w:tc>
          <w:tcPr>
            <w:tcW w:w="992"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-102</w:t>
            </w:r>
          </w:p>
        </w:tc>
        <w:tc>
          <w:tcPr>
            <w:tcW w:w="887"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-99</w:t>
            </w:r>
          </w:p>
        </w:tc>
        <w:tc>
          <w:tcPr>
            <w:tcW w:w="768"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-96.8</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-93.8</w:t>
            </w:r>
          </w:p>
        </w:tc>
        <w:tc>
          <w:tcPr>
            <w:tcW w:w="859" w:type="dxa"/>
            <w:shd w:val="clear" w:color="auto" w:fill="auto"/>
            <w:vAlign w:val="center"/>
          </w:tcPr>
          <w:p w:rsidR="00464CB8" w:rsidRPr="00116AA0" w:rsidRDefault="00464CB8" w:rsidP="0057700F">
            <w:pPr>
              <w:pStyle w:val="TAC"/>
              <w:rPr>
                <w:rFonts w:cs="Arial"/>
              </w:rPr>
            </w:pPr>
          </w:p>
        </w:tc>
        <w:tc>
          <w:tcPr>
            <w:tcW w:w="900" w:type="dxa"/>
            <w:shd w:val="clear" w:color="auto" w:fill="auto"/>
            <w:vAlign w:val="center"/>
          </w:tcPr>
          <w:p w:rsidR="00464CB8" w:rsidRPr="00116AA0" w:rsidRDefault="00464CB8" w:rsidP="0057700F">
            <w:pPr>
              <w:pStyle w:val="TAC"/>
              <w:rPr>
                <w:rFonts w:cs="Arial"/>
              </w:rPr>
            </w:pPr>
          </w:p>
        </w:tc>
        <w:tc>
          <w:tcPr>
            <w:tcW w:w="839"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FDD</w:t>
            </w:r>
          </w:p>
        </w:tc>
      </w:tr>
      <w:tr w:rsidR="00464CB8" w:rsidRPr="00F33ED2" w:rsidTr="0057700F">
        <w:trPr>
          <w:trHeight w:val="191"/>
        </w:trPr>
        <w:tc>
          <w:tcPr>
            <w:tcW w:w="2268" w:type="dxa"/>
            <w:vMerge/>
            <w:shd w:val="clear" w:color="auto" w:fill="auto"/>
            <w:vAlign w:val="center"/>
          </w:tcPr>
          <w:p w:rsidR="00464CB8" w:rsidRPr="00116AA0" w:rsidRDefault="00464CB8" w:rsidP="0057700F">
            <w:pPr>
              <w:pStyle w:val="TAC"/>
              <w:rPr>
                <w:rFonts w:cs="Arial"/>
              </w:rPr>
            </w:pPr>
          </w:p>
        </w:tc>
        <w:tc>
          <w:tcPr>
            <w:tcW w:w="851"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42</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-8</w:t>
            </w:r>
            <w:r w:rsidRPr="00116AA0">
              <w:rPr>
                <w:rFonts w:cs="Arial"/>
                <w:lang w:eastAsia="ja-JP"/>
              </w:rPr>
              <w:t>4</w:t>
            </w:r>
            <w:r w:rsidRPr="00116AA0">
              <w:rPr>
                <w:rFonts w:cs="Arial" w:hint="eastAsia"/>
                <w:lang w:eastAsia="ja-JP"/>
              </w:rPr>
              <w:t>.</w:t>
            </w:r>
            <w:r w:rsidRPr="00116AA0">
              <w:rPr>
                <w:rFonts w:cs="Arial"/>
                <w:lang w:eastAsia="ja-JP"/>
              </w:rPr>
              <w:t>8</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-8</w:t>
            </w:r>
            <w:r w:rsidRPr="00116AA0">
              <w:rPr>
                <w:rFonts w:cs="Arial"/>
                <w:lang w:eastAsia="ja-JP"/>
              </w:rPr>
              <w:t>4</w:t>
            </w:r>
            <w:r w:rsidRPr="00116AA0">
              <w:rPr>
                <w:rFonts w:cs="Arial" w:hint="eastAsia"/>
                <w:lang w:eastAsia="ja-JP"/>
              </w:rPr>
              <w:t>.</w:t>
            </w:r>
            <w:r w:rsidRPr="00116AA0">
              <w:rPr>
                <w:rFonts w:cs="Arial"/>
                <w:lang w:eastAsia="ja-JP"/>
              </w:rPr>
              <w:t>7</w:t>
            </w:r>
          </w:p>
        </w:tc>
        <w:tc>
          <w:tcPr>
            <w:tcW w:w="859"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-8</w:t>
            </w:r>
            <w:r w:rsidRPr="00116AA0">
              <w:rPr>
                <w:rFonts w:cs="Arial"/>
                <w:lang w:eastAsia="ja-JP"/>
              </w:rPr>
              <w:t>4</w:t>
            </w:r>
            <w:r w:rsidRPr="00116AA0">
              <w:rPr>
                <w:rFonts w:cs="Arial" w:hint="eastAsia"/>
                <w:lang w:eastAsia="ja-JP"/>
              </w:rPr>
              <w:t>.</w:t>
            </w:r>
            <w:r w:rsidRPr="00116AA0">
              <w:rPr>
                <w:rFonts w:cs="Arial"/>
                <w:lang w:eastAsia="ja-JP"/>
              </w:rPr>
              <w:t>6</w:t>
            </w:r>
          </w:p>
        </w:tc>
        <w:tc>
          <w:tcPr>
            <w:tcW w:w="900"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-8</w:t>
            </w:r>
            <w:r w:rsidRPr="00116AA0">
              <w:rPr>
                <w:rFonts w:cs="Arial"/>
                <w:lang w:eastAsia="ja-JP"/>
              </w:rPr>
              <w:t>4</w:t>
            </w:r>
            <w:r w:rsidRPr="00116AA0">
              <w:rPr>
                <w:rFonts w:cs="Arial" w:hint="eastAsia"/>
                <w:lang w:eastAsia="ja-JP"/>
              </w:rPr>
              <w:t>.</w:t>
            </w:r>
            <w:r w:rsidRPr="00116AA0">
              <w:rPr>
                <w:rFonts w:cs="Arial"/>
                <w:lang w:eastAsia="ja-JP"/>
              </w:rPr>
              <w:t>5</w:t>
            </w:r>
          </w:p>
        </w:tc>
        <w:tc>
          <w:tcPr>
            <w:tcW w:w="839"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TDD</w:t>
            </w:r>
          </w:p>
        </w:tc>
      </w:tr>
      <w:tr w:rsidR="00464CB8" w:rsidRPr="00F33ED2" w:rsidTr="0057700F">
        <w:trPr>
          <w:trHeight w:val="191"/>
        </w:trPr>
        <w:tc>
          <w:tcPr>
            <w:tcW w:w="2268" w:type="dxa"/>
            <w:vMerge w:val="restart"/>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CA_8A-42C</w:t>
            </w:r>
            <w:r w:rsidRPr="00116AA0">
              <w:rPr>
                <w:rFonts w:cs="Arial"/>
                <w:vertAlign w:val="superscript"/>
                <w:lang w:eastAsia="ja-JP"/>
              </w:rPr>
              <w:t>17,18</w:t>
            </w:r>
          </w:p>
        </w:tc>
        <w:tc>
          <w:tcPr>
            <w:tcW w:w="851"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8</w:t>
            </w:r>
          </w:p>
        </w:tc>
        <w:tc>
          <w:tcPr>
            <w:tcW w:w="992" w:type="dxa"/>
            <w:shd w:val="clear" w:color="auto" w:fill="auto"/>
            <w:vAlign w:val="center"/>
          </w:tcPr>
          <w:p w:rsidR="00464CB8" w:rsidRPr="00116AA0" w:rsidRDefault="00464CB8" w:rsidP="0057700F">
            <w:pPr>
              <w:pStyle w:val="TAC"/>
              <w:rPr>
                <w:rFonts w:cs="Arial"/>
              </w:rPr>
            </w:pPr>
            <w:r w:rsidRPr="00116AA0">
              <w:rPr>
                <w:rFonts w:cs="Arial" w:hint="eastAsia"/>
                <w:lang w:eastAsia="ja-JP"/>
              </w:rPr>
              <w:t>-102</w:t>
            </w:r>
          </w:p>
        </w:tc>
        <w:tc>
          <w:tcPr>
            <w:tcW w:w="887" w:type="dxa"/>
            <w:shd w:val="clear" w:color="auto" w:fill="auto"/>
            <w:vAlign w:val="center"/>
          </w:tcPr>
          <w:p w:rsidR="00464CB8" w:rsidRPr="00116AA0" w:rsidRDefault="00464CB8" w:rsidP="0057700F">
            <w:pPr>
              <w:pStyle w:val="TAC"/>
              <w:rPr>
                <w:rFonts w:cs="Arial"/>
              </w:rPr>
            </w:pPr>
            <w:r w:rsidRPr="00116AA0">
              <w:rPr>
                <w:rFonts w:cs="Arial" w:hint="eastAsia"/>
                <w:lang w:eastAsia="ja-JP"/>
              </w:rPr>
              <w:t>-99</w:t>
            </w:r>
          </w:p>
        </w:tc>
        <w:tc>
          <w:tcPr>
            <w:tcW w:w="768" w:type="dxa"/>
            <w:shd w:val="clear" w:color="auto" w:fill="auto"/>
            <w:vAlign w:val="center"/>
          </w:tcPr>
          <w:p w:rsidR="00464CB8" w:rsidRPr="00116AA0" w:rsidRDefault="00464CB8" w:rsidP="0057700F">
            <w:pPr>
              <w:pStyle w:val="TAC"/>
              <w:rPr>
                <w:rFonts w:cs="Arial"/>
              </w:rPr>
            </w:pPr>
            <w:r w:rsidRPr="00116AA0">
              <w:rPr>
                <w:rFonts w:cs="Arial" w:hint="eastAsia"/>
                <w:lang w:eastAsia="ja-JP"/>
              </w:rPr>
              <w:t>-96.8</w:t>
            </w:r>
          </w:p>
        </w:tc>
        <w:tc>
          <w:tcPr>
            <w:tcW w:w="8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-93.8</w:t>
            </w:r>
          </w:p>
        </w:tc>
        <w:tc>
          <w:tcPr>
            <w:tcW w:w="859" w:type="dxa"/>
            <w:shd w:val="clear" w:color="auto" w:fill="auto"/>
            <w:vAlign w:val="center"/>
          </w:tcPr>
          <w:p w:rsidR="00464CB8" w:rsidRPr="00116AA0" w:rsidRDefault="00464CB8" w:rsidP="0057700F">
            <w:pPr>
              <w:pStyle w:val="TAC"/>
              <w:rPr>
                <w:rFonts w:cs="Arial"/>
              </w:rPr>
            </w:pPr>
          </w:p>
        </w:tc>
        <w:tc>
          <w:tcPr>
            <w:tcW w:w="900" w:type="dxa"/>
            <w:shd w:val="clear" w:color="auto" w:fill="auto"/>
            <w:vAlign w:val="center"/>
          </w:tcPr>
          <w:p w:rsidR="00464CB8" w:rsidRPr="00116AA0" w:rsidRDefault="00464CB8" w:rsidP="0057700F">
            <w:pPr>
              <w:pStyle w:val="TAC"/>
              <w:rPr>
                <w:rFonts w:cs="Arial"/>
              </w:rPr>
            </w:pPr>
          </w:p>
        </w:tc>
        <w:tc>
          <w:tcPr>
            <w:tcW w:w="839"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FDD</w:t>
            </w:r>
          </w:p>
        </w:tc>
      </w:tr>
      <w:tr w:rsidR="00464CB8" w:rsidRPr="00F33ED2" w:rsidTr="0057700F">
        <w:trPr>
          <w:trHeight w:val="191"/>
        </w:trPr>
        <w:tc>
          <w:tcPr>
            <w:tcW w:w="2268" w:type="dxa"/>
            <w:vMerge/>
            <w:shd w:val="clear" w:color="auto" w:fill="auto"/>
            <w:vAlign w:val="center"/>
          </w:tcPr>
          <w:p w:rsidR="00464CB8" w:rsidRPr="00116AA0" w:rsidRDefault="00464CB8" w:rsidP="0057700F">
            <w:pPr>
              <w:pStyle w:val="TAC"/>
              <w:rPr>
                <w:rFonts w:cs="Arial"/>
              </w:rPr>
            </w:pPr>
          </w:p>
        </w:tc>
        <w:tc>
          <w:tcPr>
            <w:tcW w:w="851"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42</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-8</w:t>
            </w:r>
            <w:r w:rsidRPr="00116AA0">
              <w:rPr>
                <w:rFonts w:cs="Arial"/>
                <w:lang w:eastAsia="ja-JP"/>
              </w:rPr>
              <w:t>4</w:t>
            </w:r>
            <w:r w:rsidRPr="00116AA0">
              <w:rPr>
                <w:rFonts w:cs="Arial" w:hint="eastAsia"/>
                <w:lang w:eastAsia="ja-JP"/>
              </w:rPr>
              <w:t>.</w:t>
            </w:r>
            <w:r w:rsidRPr="00116AA0">
              <w:rPr>
                <w:rFonts w:cs="Arial"/>
                <w:lang w:eastAsia="ja-JP"/>
              </w:rPr>
              <w:t>8</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-8</w:t>
            </w:r>
            <w:r w:rsidRPr="00116AA0">
              <w:rPr>
                <w:rFonts w:cs="Arial"/>
                <w:lang w:eastAsia="ja-JP"/>
              </w:rPr>
              <w:t>4</w:t>
            </w:r>
            <w:r w:rsidRPr="00116AA0">
              <w:rPr>
                <w:rFonts w:cs="Arial" w:hint="eastAsia"/>
                <w:lang w:eastAsia="ja-JP"/>
              </w:rPr>
              <w:t>.</w:t>
            </w:r>
            <w:r w:rsidRPr="00116AA0">
              <w:rPr>
                <w:rFonts w:cs="Arial"/>
                <w:lang w:eastAsia="ja-JP"/>
              </w:rPr>
              <w:t>7</w:t>
            </w:r>
          </w:p>
        </w:tc>
        <w:tc>
          <w:tcPr>
            <w:tcW w:w="859"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-8</w:t>
            </w:r>
            <w:r w:rsidRPr="00116AA0">
              <w:rPr>
                <w:rFonts w:cs="Arial"/>
                <w:lang w:eastAsia="ja-JP"/>
              </w:rPr>
              <w:t>4</w:t>
            </w:r>
            <w:r w:rsidRPr="00116AA0">
              <w:rPr>
                <w:rFonts w:cs="Arial" w:hint="eastAsia"/>
                <w:lang w:eastAsia="ja-JP"/>
              </w:rPr>
              <w:t>.</w:t>
            </w:r>
            <w:r w:rsidRPr="00116AA0">
              <w:rPr>
                <w:rFonts w:cs="Arial"/>
                <w:lang w:eastAsia="ja-JP"/>
              </w:rPr>
              <w:t>6</w:t>
            </w:r>
          </w:p>
        </w:tc>
        <w:tc>
          <w:tcPr>
            <w:tcW w:w="900"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-8</w:t>
            </w:r>
            <w:r w:rsidRPr="00116AA0">
              <w:rPr>
                <w:rFonts w:cs="Arial"/>
                <w:lang w:eastAsia="ja-JP"/>
              </w:rPr>
              <w:t>4</w:t>
            </w:r>
            <w:r w:rsidRPr="00116AA0">
              <w:rPr>
                <w:rFonts w:cs="Arial" w:hint="eastAsia"/>
                <w:lang w:eastAsia="ja-JP"/>
              </w:rPr>
              <w:t>.</w:t>
            </w:r>
            <w:r w:rsidRPr="00116AA0">
              <w:rPr>
                <w:rFonts w:cs="Arial"/>
                <w:lang w:eastAsia="ja-JP"/>
              </w:rPr>
              <w:t>5</w:t>
            </w:r>
          </w:p>
        </w:tc>
        <w:tc>
          <w:tcPr>
            <w:tcW w:w="839"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TDD</w:t>
            </w:r>
          </w:p>
        </w:tc>
      </w:tr>
      <w:tr w:rsidR="00464CB8" w:rsidRPr="009715C6" w:rsidTr="0057700F">
        <w:trPr>
          <w:trHeight w:val="191"/>
        </w:trPr>
        <w:tc>
          <w:tcPr>
            <w:tcW w:w="2268"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CA_20A-40A</w:t>
            </w:r>
            <w:r w:rsidRPr="00116AA0">
              <w:rPr>
                <w:rFonts w:eastAsia="ＭＳ 明朝" w:cs="Arial"/>
                <w:vertAlign w:val="superscript"/>
              </w:rPr>
              <w:t>15,16</w:t>
            </w: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20</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cs="Arial"/>
              </w:rPr>
              <w:t>-60.7</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cs="Arial"/>
              </w:rPr>
              <w:t>-60.7</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cs="Arial"/>
              </w:rPr>
              <w:t>-60.7</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cs="Arial"/>
              </w:rPr>
              <w:t>-60.7</w:t>
            </w:r>
          </w:p>
        </w:tc>
        <w:tc>
          <w:tcPr>
            <w:tcW w:w="839" w:type="dxa"/>
            <w:shd w:val="clear" w:color="auto" w:fill="auto"/>
            <w:vAlign w:val="center"/>
          </w:tcPr>
          <w:p w:rsidR="00464CB8" w:rsidRPr="00116AA0" w:rsidRDefault="00464CB8" w:rsidP="0057700F">
            <w:pPr>
              <w:pStyle w:val="TAC"/>
              <w:rPr>
                <w:rFonts w:eastAsia="ＭＳ 明朝" w:cs="Arial"/>
              </w:rPr>
            </w:pPr>
            <w:r w:rsidRPr="00116AA0">
              <w:rPr>
                <w:rFonts w:cs="Arial"/>
              </w:rPr>
              <w:t>FDD</w:t>
            </w: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40</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cs="Arial"/>
              </w:rPr>
              <w:t>-100</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cs="Arial"/>
              </w:rPr>
              <w:t>-97</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cs="Arial"/>
              </w:rPr>
              <w:t>-95.2</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cs="Arial"/>
              </w:rPr>
              <w:t>-94</w:t>
            </w:r>
          </w:p>
        </w:tc>
        <w:tc>
          <w:tcPr>
            <w:tcW w:w="839" w:type="dxa"/>
            <w:shd w:val="clear" w:color="auto" w:fill="auto"/>
            <w:vAlign w:val="center"/>
          </w:tcPr>
          <w:p w:rsidR="00464CB8" w:rsidRPr="00116AA0" w:rsidRDefault="00464CB8" w:rsidP="0057700F">
            <w:pPr>
              <w:pStyle w:val="TAC"/>
              <w:rPr>
                <w:rFonts w:eastAsia="ＭＳ 明朝" w:cs="Arial"/>
              </w:rPr>
            </w:pPr>
            <w:r w:rsidRPr="00116AA0">
              <w:rPr>
                <w:rFonts w:cs="Arial"/>
              </w:rPr>
              <w:t>TDD</w:t>
            </w:r>
          </w:p>
        </w:tc>
      </w:tr>
      <w:tr w:rsidR="00464CB8" w:rsidRPr="009715C6" w:rsidTr="0057700F">
        <w:trPr>
          <w:trHeight w:val="191"/>
        </w:trPr>
        <w:tc>
          <w:tcPr>
            <w:tcW w:w="2268"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CA_26A-41A</w:t>
            </w:r>
            <w:r w:rsidRPr="00116AA0">
              <w:rPr>
                <w:rFonts w:eastAsia="ＭＳ 明朝" w:cs="Arial"/>
                <w:vertAlign w:val="superscript"/>
              </w:rPr>
              <w:t>8</w:t>
            </w:r>
          </w:p>
        </w:tc>
        <w:tc>
          <w:tcPr>
            <w:tcW w:w="851" w:type="dxa"/>
            <w:shd w:val="clear" w:color="auto" w:fill="auto"/>
            <w:vAlign w:val="center"/>
          </w:tcPr>
          <w:p w:rsidR="00464CB8" w:rsidRPr="00116AA0" w:rsidRDefault="00464CB8" w:rsidP="0057700F">
            <w:pPr>
              <w:pStyle w:val="TAC"/>
              <w:rPr>
                <w:rFonts w:cs="Arial"/>
                <w:lang w:eastAsia="ja-JP"/>
              </w:rPr>
            </w:pPr>
            <w:r w:rsidRPr="00116AA0">
              <w:rPr>
                <w:rFonts w:cs="Arial"/>
                <w:lang w:eastAsia="ja-JP"/>
              </w:rPr>
              <w:t>26</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cs="Arial"/>
                <w:lang w:eastAsia="ja-JP"/>
              </w:rPr>
            </w:pPr>
            <w:r w:rsidRPr="00116AA0">
              <w:rPr>
                <w:rFonts w:cs="Arial"/>
                <w:lang w:eastAsia="ja-JP"/>
              </w:rPr>
              <w:t>N/A</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lang w:eastAsia="ja-JP"/>
              </w:rPr>
              <w:t>N/A</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cs="Arial"/>
                <w:lang w:eastAsia="ja-JP"/>
              </w:rPr>
              <w:t>N/A</w:t>
            </w: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cs="Arial"/>
                <w:lang w:eastAsia="ja-JP"/>
              </w:rPr>
            </w:pPr>
            <w:r w:rsidRPr="00116AA0">
              <w:rPr>
                <w:rFonts w:cs="Arial"/>
                <w:lang w:eastAsia="ja-JP"/>
              </w:rPr>
              <w:t>41</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cs="Arial"/>
                <w:lang w:eastAsia="ja-JP"/>
              </w:rPr>
            </w:pPr>
            <w:r w:rsidRPr="00116AA0">
              <w:rPr>
                <w:rFonts w:cs="Arial"/>
                <w:lang w:eastAsia="ja-JP"/>
              </w:rPr>
              <w:t>N/A</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lang w:eastAsia="ja-JP"/>
              </w:rPr>
              <w:t>N/A</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cs="Arial"/>
                <w:lang w:eastAsia="ja-JP"/>
              </w:rPr>
              <w:t>N/A</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cs="Arial"/>
                <w:lang w:eastAsia="ja-JP"/>
              </w:rPr>
              <w:t>N/A</w:t>
            </w:r>
          </w:p>
        </w:tc>
        <w:tc>
          <w:tcPr>
            <w:tcW w:w="83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TDD</w:t>
            </w:r>
          </w:p>
        </w:tc>
      </w:tr>
      <w:tr w:rsidR="00464CB8" w:rsidRPr="009715C6" w:rsidTr="0057700F">
        <w:trPr>
          <w:trHeight w:val="191"/>
        </w:trPr>
        <w:tc>
          <w:tcPr>
            <w:tcW w:w="2268" w:type="dxa"/>
            <w:vMerge w:val="restart"/>
            <w:shd w:val="clear" w:color="auto" w:fill="auto"/>
            <w:vAlign w:val="center"/>
          </w:tcPr>
          <w:p w:rsidR="00464CB8" w:rsidRPr="00116AA0" w:rsidRDefault="00464CB8" w:rsidP="0057700F">
            <w:pPr>
              <w:pStyle w:val="TAC"/>
              <w:rPr>
                <w:rFonts w:eastAsia="ＭＳ 明朝" w:cs="Arial"/>
                <w:lang w:eastAsia="zh-CN"/>
              </w:rPr>
            </w:pPr>
            <w:r w:rsidRPr="00116AA0">
              <w:rPr>
                <w:rFonts w:cs="Arial" w:hint="eastAsia"/>
                <w:lang w:eastAsia="ja-JP"/>
              </w:rPr>
              <w:t>CA_</w:t>
            </w:r>
            <w:r w:rsidRPr="00116AA0">
              <w:rPr>
                <w:rFonts w:cs="Arial" w:hint="eastAsia"/>
              </w:rPr>
              <w:t>28</w:t>
            </w:r>
            <w:r w:rsidRPr="00116AA0">
              <w:rPr>
                <w:rFonts w:cs="Arial" w:hint="eastAsia"/>
                <w:lang w:eastAsia="ja-JP"/>
              </w:rPr>
              <w:t>A-</w:t>
            </w:r>
            <w:r w:rsidRPr="00116AA0">
              <w:rPr>
                <w:rFonts w:cs="Arial" w:hint="eastAsia"/>
              </w:rPr>
              <w:t>40</w:t>
            </w:r>
            <w:r w:rsidRPr="00116AA0">
              <w:rPr>
                <w:rFonts w:cs="Arial" w:hint="eastAsia"/>
                <w:lang w:eastAsia="ja-JP"/>
              </w:rPr>
              <w:t>A</w:t>
            </w:r>
            <w:r w:rsidRPr="00116AA0">
              <w:rPr>
                <w:rFonts w:cs="Arial" w:hint="eastAsia"/>
                <w:vertAlign w:val="superscript"/>
                <w:lang w:eastAsia="zh-CN"/>
              </w:rPr>
              <w:t>15,16</w:t>
            </w:r>
          </w:p>
        </w:tc>
        <w:tc>
          <w:tcPr>
            <w:tcW w:w="851" w:type="dxa"/>
            <w:shd w:val="clear" w:color="auto" w:fill="auto"/>
            <w:vAlign w:val="center"/>
          </w:tcPr>
          <w:p w:rsidR="00464CB8" w:rsidRPr="00116AA0" w:rsidRDefault="00464CB8" w:rsidP="0057700F">
            <w:pPr>
              <w:pStyle w:val="TAC"/>
              <w:rPr>
                <w:rFonts w:cs="Arial"/>
                <w:lang w:eastAsia="ko-KR"/>
              </w:rPr>
            </w:pPr>
            <w:r w:rsidRPr="00116AA0">
              <w:rPr>
                <w:rFonts w:cs="Arial" w:hint="eastAsia"/>
              </w:rPr>
              <w:t>28</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SimSun" w:cs="Arial" w:hint="eastAsia"/>
                <w:lang w:eastAsia="zh-CN"/>
              </w:rPr>
              <w:t xml:space="preserve"> -60.7</w:t>
            </w:r>
          </w:p>
        </w:tc>
        <w:tc>
          <w:tcPr>
            <w:tcW w:w="885" w:type="dxa"/>
            <w:shd w:val="clear" w:color="auto" w:fill="auto"/>
          </w:tcPr>
          <w:p w:rsidR="00464CB8" w:rsidRPr="00116AA0" w:rsidRDefault="00464CB8" w:rsidP="0057700F">
            <w:pPr>
              <w:pStyle w:val="TAC"/>
              <w:rPr>
                <w:rFonts w:eastAsia="ＭＳ 明朝" w:cs="Arial"/>
              </w:rPr>
            </w:pPr>
            <w:r w:rsidRPr="00116AA0">
              <w:rPr>
                <w:rFonts w:eastAsia="SimSun" w:cs="Arial" w:hint="eastAsia"/>
                <w:lang w:eastAsia="zh-CN"/>
              </w:rPr>
              <w:t xml:space="preserve"> -60.7</w:t>
            </w:r>
          </w:p>
        </w:tc>
        <w:tc>
          <w:tcPr>
            <w:tcW w:w="859" w:type="dxa"/>
            <w:shd w:val="clear" w:color="auto" w:fill="auto"/>
          </w:tcPr>
          <w:p w:rsidR="00464CB8" w:rsidRPr="00116AA0" w:rsidRDefault="00464CB8" w:rsidP="0057700F">
            <w:pPr>
              <w:pStyle w:val="TAC"/>
              <w:rPr>
                <w:rFonts w:eastAsia="ＭＳ 明朝" w:cs="Arial"/>
              </w:rPr>
            </w:pPr>
            <w:r w:rsidRPr="00116AA0">
              <w:rPr>
                <w:rFonts w:eastAsia="SimSun" w:cs="Arial" w:hint="eastAsia"/>
                <w:lang w:eastAsia="zh-CN"/>
              </w:rPr>
              <w:t xml:space="preserve"> -60.7</w:t>
            </w:r>
          </w:p>
        </w:tc>
        <w:tc>
          <w:tcPr>
            <w:tcW w:w="900" w:type="dxa"/>
            <w:shd w:val="clear" w:color="auto" w:fill="auto"/>
          </w:tcPr>
          <w:p w:rsidR="00464CB8" w:rsidRPr="00116AA0" w:rsidRDefault="00464CB8" w:rsidP="0057700F">
            <w:pPr>
              <w:pStyle w:val="TAC"/>
              <w:rPr>
                <w:rFonts w:cs="Arial"/>
                <w:lang w:eastAsia="zh-CN"/>
              </w:rPr>
            </w:pPr>
            <w:r w:rsidRPr="00116AA0">
              <w:rPr>
                <w:rFonts w:eastAsia="SimSun" w:cs="Arial" w:hint="eastAsia"/>
                <w:lang w:eastAsia="zh-CN"/>
              </w:rPr>
              <w:t xml:space="preserve"> -60.7</w:t>
            </w:r>
          </w:p>
        </w:tc>
        <w:tc>
          <w:tcPr>
            <w:tcW w:w="839" w:type="dxa"/>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FDD</w:t>
            </w: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cs="Arial"/>
                <w:lang w:eastAsia="ko-KR"/>
              </w:rPr>
            </w:pPr>
            <w:r w:rsidRPr="00116AA0">
              <w:rPr>
                <w:rFonts w:cs="Arial" w:hint="eastAsia"/>
              </w:rPr>
              <w:t>40</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tcPr>
          <w:p w:rsidR="00464CB8" w:rsidRPr="00116AA0" w:rsidRDefault="00464CB8" w:rsidP="0057700F">
            <w:pPr>
              <w:pStyle w:val="TAC"/>
              <w:rPr>
                <w:rFonts w:eastAsia="ＭＳ 明朝" w:cs="Arial"/>
              </w:rPr>
            </w:pPr>
            <w:r w:rsidRPr="00116AA0">
              <w:rPr>
                <w:rFonts w:eastAsia="SimSun" w:cs="Arial" w:hint="eastAsia"/>
                <w:lang w:eastAsia="zh-CN"/>
              </w:rPr>
              <w:t>-100</w:t>
            </w:r>
          </w:p>
        </w:tc>
        <w:tc>
          <w:tcPr>
            <w:tcW w:w="885" w:type="dxa"/>
            <w:shd w:val="clear" w:color="auto" w:fill="auto"/>
          </w:tcPr>
          <w:p w:rsidR="00464CB8" w:rsidRPr="00116AA0" w:rsidRDefault="00464CB8" w:rsidP="0057700F">
            <w:pPr>
              <w:pStyle w:val="TAC"/>
              <w:rPr>
                <w:rFonts w:eastAsia="ＭＳ 明朝" w:cs="Arial"/>
              </w:rPr>
            </w:pPr>
            <w:r w:rsidRPr="00116AA0">
              <w:rPr>
                <w:rFonts w:eastAsia="SimSun" w:cs="Arial" w:hint="eastAsia"/>
                <w:lang w:eastAsia="zh-CN"/>
              </w:rPr>
              <w:t>-97</w:t>
            </w:r>
          </w:p>
        </w:tc>
        <w:tc>
          <w:tcPr>
            <w:tcW w:w="859" w:type="dxa"/>
            <w:shd w:val="clear" w:color="auto" w:fill="auto"/>
          </w:tcPr>
          <w:p w:rsidR="00464CB8" w:rsidRPr="00116AA0" w:rsidRDefault="00464CB8" w:rsidP="0057700F">
            <w:pPr>
              <w:pStyle w:val="TAC"/>
              <w:rPr>
                <w:rFonts w:eastAsia="ＭＳ 明朝" w:cs="Arial"/>
              </w:rPr>
            </w:pPr>
            <w:r w:rsidRPr="00116AA0">
              <w:rPr>
                <w:rFonts w:eastAsia="SimSun" w:cs="Arial" w:hint="eastAsia"/>
                <w:lang w:eastAsia="zh-CN"/>
              </w:rPr>
              <w:t>-95.2</w:t>
            </w:r>
          </w:p>
        </w:tc>
        <w:tc>
          <w:tcPr>
            <w:tcW w:w="900" w:type="dxa"/>
            <w:shd w:val="clear" w:color="auto" w:fill="auto"/>
          </w:tcPr>
          <w:p w:rsidR="00464CB8" w:rsidRPr="00116AA0" w:rsidRDefault="00464CB8" w:rsidP="0057700F">
            <w:pPr>
              <w:pStyle w:val="TAC"/>
              <w:rPr>
                <w:rFonts w:cs="Arial"/>
                <w:lang w:eastAsia="zh-CN"/>
              </w:rPr>
            </w:pPr>
            <w:r w:rsidRPr="00116AA0">
              <w:rPr>
                <w:rFonts w:eastAsia="SimSun" w:cs="Arial" w:hint="eastAsia"/>
                <w:lang w:eastAsia="zh-CN"/>
              </w:rPr>
              <w:t>-94</w:t>
            </w:r>
          </w:p>
        </w:tc>
        <w:tc>
          <w:tcPr>
            <w:tcW w:w="839" w:type="dxa"/>
            <w:shd w:val="clear" w:color="auto" w:fill="auto"/>
            <w:vAlign w:val="center"/>
          </w:tcPr>
          <w:p w:rsidR="00464CB8" w:rsidRPr="00116AA0" w:rsidRDefault="00464CB8" w:rsidP="0057700F">
            <w:pPr>
              <w:pStyle w:val="TAC"/>
              <w:rPr>
                <w:rFonts w:eastAsia="ＭＳ 明朝" w:cs="Arial"/>
              </w:rPr>
            </w:pPr>
            <w:r w:rsidRPr="00116AA0">
              <w:rPr>
                <w:rFonts w:eastAsia="SimSun" w:cs="Arial" w:hint="eastAsia"/>
                <w:lang w:eastAsia="zh-CN"/>
              </w:rPr>
              <w:t>TDD</w:t>
            </w:r>
          </w:p>
        </w:tc>
      </w:tr>
      <w:tr w:rsidR="00464CB8" w:rsidRPr="009715C6" w:rsidTr="0057700F">
        <w:trPr>
          <w:trHeight w:val="191"/>
        </w:trPr>
        <w:tc>
          <w:tcPr>
            <w:tcW w:w="2268" w:type="dxa"/>
            <w:vMerge w:val="restart"/>
            <w:shd w:val="clear" w:color="auto" w:fill="auto"/>
            <w:vAlign w:val="center"/>
          </w:tcPr>
          <w:p w:rsidR="00464CB8" w:rsidRPr="00116AA0" w:rsidRDefault="00464CB8" w:rsidP="0057700F">
            <w:pPr>
              <w:pStyle w:val="TAC"/>
              <w:rPr>
                <w:rFonts w:eastAsia="ＭＳ 明朝" w:cs="Arial"/>
                <w:lang w:eastAsia="zh-CN"/>
              </w:rPr>
            </w:pPr>
            <w:r w:rsidRPr="00116AA0">
              <w:rPr>
                <w:rFonts w:cs="Arial" w:hint="eastAsia"/>
                <w:lang w:eastAsia="ja-JP"/>
              </w:rPr>
              <w:t>CA_</w:t>
            </w:r>
            <w:r w:rsidRPr="00116AA0">
              <w:rPr>
                <w:rFonts w:cs="Arial" w:hint="eastAsia"/>
              </w:rPr>
              <w:t>28</w:t>
            </w:r>
            <w:r w:rsidRPr="00116AA0">
              <w:rPr>
                <w:rFonts w:cs="Arial" w:hint="eastAsia"/>
                <w:lang w:eastAsia="ja-JP"/>
              </w:rPr>
              <w:t>A-</w:t>
            </w:r>
            <w:r w:rsidRPr="00116AA0">
              <w:rPr>
                <w:rFonts w:cs="Arial" w:hint="eastAsia"/>
              </w:rPr>
              <w:t>40</w:t>
            </w:r>
            <w:r w:rsidRPr="00116AA0">
              <w:rPr>
                <w:rFonts w:cs="Arial" w:hint="eastAsia"/>
                <w:lang w:eastAsia="zh-CN"/>
              </w:rPr>
              <w:t>C</w:t>
            </w:r>
            <w:r w:rsidRPr="00116AA0">
              <w:rPr>
                <w:rFonts w:cs="Arial" w:hint="eastAsia"/>
                <w:vertAlign w:val="superscript"/>
                <w:lang w:eastAsia="zh-CN"/>
              </w:rPr>
              <w:t>15,16</w:t>
            </w:r>
          </w:p>
        </w:tc>
        <w:tc>
          <w:tcPr>
            <w:tcW w:w="851" w:type="dxa"/>
            <w:shd w:val="clear" w:color="auto" w:fill="auto"/>
            <w:vAlign w:val="center"/>
          </w:tcPr>
          <w:p w:rsidR="00464CB8" w:rsidRPr="00116AA0" w:rsidRDefault="00464CB8" w:rsidP="0057700F">
            <w:pPr>
              <w:pStyle w:val="TAC"/>
              <w:rPr>
                <w:rFonts w:cs="Arial"/>
                <w:lang w:eastAsia="ko-KR"/>
              </w:rPr>
            </w:pPr>
            <w:r w:rsidRPr="00116AA0">
              <w:rPr>
                <w:rFonts w:cs="Arial" w:hint="eastAsia"/>
              </w:rPr>
              <w:t>28</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SimSun" w:cs="Arial" w:hint="eastAsia"/>
                <w:lang w:eastAsia="zh-CN"/>
              </w:rPr>
              <w:t xml:space="preserve"> -60.7</w:t>
            </w:r>
          </w:p>
        </w:tc>
        <w:tc>
          <w:tcPr>
            <w:tcW w:w="885" w:type="dxa"/>
            <w:shd w:val="clear" w:color="auto" w:fill="auto"/>
          </w:tcPr>
          <w:p w:rsidR="00464CB8" w:rsidRPr="00116AA0" w:rsidRDefault="00464CB8" w:rsidP="0057700F">
            <w:pPr>
              <w:pStyle w:val="TAC"/>
              <w:rPr>
                <w:rFonts w:eastAsia="ＭＳ 明朝" w:cs="Arial"/>
              </w:rPr>
            </w:pPr>
            <w:r w:rsidRPr="00116AA0">
              <w:rPr>
                <w:rFonts w:eastAsia="SimSun" w:cs="Arial" w:hint="eastAsia"/>
                <w:lang w:eastAsia="zh-CN"/>
              </w:rPr>
              <w:t xml:space="preserve"> -60.7</w:t>
            </w:r>
          </w:p>
        </w:tc>
        <w:tc>
          <w:tcPr>
            <w:tcW w:w="859" w:type="dxa"/>
            <w:shd w:val="clear" w:color="auto" w:fill="auto"/>
          </w:tcPr>
          <w:p w:rsidR="00464CB8" w:rsidRPr="00116AA0" w:rsidRDefault="00464CB8" w:rsidP="0057700F">
            <w:pPr>
              <w:pStyle w:val="TAC"/>
              <w:rPr>
                <w:rFonts w:eastAsia="ＭＳ 明朝" w:cs="Arial"/>
              </w:rPr>
            </w:pPr>
            <w:r w:rsidRPr="00116AA0">
              <w:rPr>
                <w:rFonts w:eastAsia="SimSun" w:cs="Arial" w:hint="eastAsia"/>
                <w:lang w:eastAsia="zh-CN"/>
              </w:rPr>
              <w:t xml:space="preserve"> -60.7</w:t>
            </w:r>
          </w:p>
        </w:tc>
        <w:tc>
          <w:tcPr>
            <w:tcW w:w="900" w:type="dxa"/>
            <w:shd w:val="clear" w:color="auto" w:fill="auto"/>
          </w:tcPr>
          <w:p w:rsidR="00464CB8" w:rsidRPr="00116AA0" w:rsidRDefault="00464CB8" w:rsidP="0057700F">
            <w:pPr>
              <w:pStyle w:val="TAC"/>
              <w:rPr>
                <w:rFonts w:cs="Arial"/>
                <w:lang w:eastAsia="zh-CN"/>
              </w:rPr>
            </w:pPr>
            <w:r w:rsidRPr="00116AA0">
              <w:rPr>
                <w:rFonts w:eastAsia="SimSun" w:cs="Arial" w:hint="eastAsia"/>
                <w:lang w:eastAsia="zh-CN"/>
              </w:rPr>
              <w:t xml:space="preserve"> -60.7</w:t>
            </w:r>
          </w:p>
        </w:tc>
        <w:tc>
          <w:tcPr>
            <w:tcW w:w="839" w:type="dxa"/>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FDD</w:t>
            </w: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cs="Arial"/>
                <w:lang w:eastAsia="ko-KR"/>
              </w:rPr>
            </w:pPr>
            <w:r w:rsidRPr="00116AA0">
              <w:rPr>
                <w:rFonts w:cs="Arial" w:hint="eastAsia"/>
              </w:rPr>
              <w:t>40</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tcPr>
          <w:p w:rsidR="00464CB8" w:rsidRPr="00116AA0" w:rsidRDefault="00464CB8" w:rsidP="0057700F">
            <w:pPr>
              <w:pStyle w:val="TAC"/>
              <w:rPr>
                <w:rFonts w:eastAsia="ＭＳ 明朝" w:cs="Arial"/>
              </w:rPr>
            </w:pPr>
            <w:r w:rsidRPr="00116AA0">
              <w:rPr>
                <w:rFonts w:eastAsia="SimSun" w:cs="Arial" w:hint="eastAsia"/>
                <w:lang w:eastAsia="zh-CN"/>
              </w:rPr>
              <w:t>-100</w:t>
            </w:r>
          </w:p>
        </w:tc>
        <w:tc>
          <w:tcPr>
            <w:tcW w:w="885" w:type="dxa"/>
            <w:shd w:val="clear" w:color="auto" w:fill="auto"/>
          </w:tcPr>
          <w:p w:rsidR="00464CB8" w:rsidRPr="00116AA0" w:rsidRDefault="00464CB8" w:rsidP="0057700F">
            <w:pPr>
              <w:pStyle w:val="TAC"/>
              <w:rPr>
                <w:rFonts w:eastAsia="ＭＳ 明朝" w:cs="Arial"/>
              </w:rPr>
            </w:pPr>
            <w:r w:rsidRPr="00116AA0">
              <w:rPr>
                <w:rFonts w:eastAsia="SimSun" w:cs="Arial" w:hint="eastAsia"/>
                <w:lang w:eastAsia="zh-CN"/>
              </w:rPr>
              <w:t>-97</w:t>
            </w:r>
          </w:p>
        </w:tc>
        <w:tc>
          <w:tcPr>
            <w:tcW w:w="859" w:type="dxa"/>
            <w:shd w:val="clear" w:color="auto" w:fill="auto"/>
          </w:tcPr>
          <w:p w:rsidR="00464CB8" w:rsidRPr="00116AA0" w:rsidRDefault="00464CB8" w:rsidP="0057700F">
            <w:pPr>
              <w:pStyle w:val="TAC"/>
              <w:rPr>
                <w:rFonts w:eastAsia="ＭＳ 明朝" w:cs="Arial"/>
              </w:rPr>
            </w:pPr>
            <w:r w:rsidRPr="00116AA0">
              <w:rPr>
                <w:rFonts w:eastAsia="SimSun" w:cs="Arial" w:hint="eastAsia"/>
                <w:lang w:eastAsia="zh-CN"/>
              </w:rPr>
              <w:t>-95.2</w:t>
            </w:r>
          </w:p>
        </w:tc>
        <w:tc>
          <w:tcPr>
            <w:tcW w:w="900" w:type="dxa"/>
            <w:shd w:val="clear" w:color="auto" w:fill="auto"/>
          </w:tcPr>
          <w:p w:rsidR="00464CB8" w:rsidRPr="00116AA0" w:rsidRDefault="00464CB8" w:rsidP="0057700F">
            <w:pPr>
              <w:pStyle w:val="TAC"/>
              <w:rPr>
                <w:rFonts w:cs="Arial"/>
                <w:lang w:eastAsia="zh-CN"/>
              </w:rPr>
            </w:pPr>
            <w:r w:rsidRPr="00116AA0">
              <w:rPr>
                <w:rFonts w:eastAsia="SimSun" w:cs="Arial" w:hint="eastAsia"/>
                <w:lang w:eastAsia="zh-CN"/>
              </w:rPr>
              <w:t>-94</w:t>
            </w:r>
          </w:p>
        </w:tc>
        <w:tc>
          <w:tcPr>
            <w:tcW w:w="839" w:type="dxa"/>
            <w:shd w:val="clear" w:color="auto" w:fill="auto"/>
            <w:vAlign w:val="center"/>
          </w:tcPr>
          <w:p w:rsidR="00464CB8" w:rsidRPr="00116AA0" w:rsidRDefault="00464CB8" w:rsidP="0057700F">
            <w:pPr>
              <w:pStyle w:val="TAC"/>
              <w:rPr>
                <w:rFonts w:eastAsia="ＭＳ 明朝" w:cs="Arial"/>
              </w:rPr>
            </w:pPr>
            <w:r w:rsidRPr="00116AA0">
              <w:rPr>
                <w:rFonts w:eastAsia="SimSun" w:cs="Arial" w:hint="eastAsia"/>
                <w:lang w:eastAsia="zh-CN"/>
              </w:rPr>
              <w:t>TDD</w:t>
            </w:r>
          </w:p>
        </w:tc>
      </w:tr>
      <w:tr w:rsidR="00464CB8" w:rsidRPr="009715C6" w:rsidTr="0057700F">
        <w:trPr>
          <w:trHeight w:val="191"/>
        </w:trPr>
        <w:tc>
          <w:tcPr>
            <w:tcW w:w="2268" w:type="dxa"/>
            <w:vMerge w:val="restart"/>
            <w:shd w:val="clear" w:color="auto" w:fill="auto"/>
            <w:vAlign w:val="center"/>
          </w:tcPr>
          <w:p w:rsidR="00464CB8" w:rsidRPr="00116AA0" w:rsidRDefault="00464CB8" w:rsidP="0057700F">
            <w:pPr>
              <w:pStyle w:val="TAC"/>
              <w:rPr>
                <w:rFonts w:cs="Arial"/>
                <w:vertAlign w:val="superscript"/>
              </w:rPr>
            </w:pPr>
            <w:r w:rsidRPr="00116AA0">
              <w:rPr>
                <w:rFonts w:cs="Arial"/>
              </w:rPr>
              <w:t>CA_2</w:t>
            </w:r>
            <w:r w:rsidRPr="00116AA0">
              <w:rPr>
                <w:rFonts w:eastAsia="SimSun" w:cs="Arial" w:hint="eastAsia"/>
                <w:lang w:eastAsia="zh-CN"/>
              </w:rPr>
              <w:t>8</w:t>
            </w:r>
            <w:r w:rsidRPr="00116AA0">
              <w:rPr>
                <w:rFonts w:cs="Arial"/>
              </w:rPr>
              <w:t>A-4</w:t>
            </w:r>
            <w:r w:rsidRPr="00116AA0">
              <w:rPr>
                <w:rFonts w:eastAsia="SimSun" w:cs="Arial" w:hint="eastAsia"/>
                <w:lang w:eastAsia="zh-CN"/>
              </w:rPr>
              <w:t>0D</w:t>
            </w:r>
            <w:r w:rsidRPr="00116AA0">
              <w:rPr>
                <w:rFonts w:eastAsia="SimSun" w:cs="Arial" w:hint="eastAsia"/>
                <w:vertAlign w:val="superscript"/>
                <w:lang w:eastAsia="zh-CN"/>
              </w:rPr>
              <w:t>15,16</w:t>
            </w:r>
          </w:p>
        </w:tc>
        <w:tc>
          <w:tcPr>
            <w:tcW w:w="851" w:type="dxa"/>
            <w:shd w:val="clear" w:color="auto" w:fill="auto"/>
            <w:vAlign w:val="center"/>
          </w:tcPr>
          <w:p w:rsidR="00464CB8" w:rsidRPr="00116AA0" w:rsidRDefault="00464CB8" w:rsidP="0057700F">
            <w:pPr>
              <w:pStyle w:val="TAC"/>
              <w:rPr>
                <w:rFonts w:eastAsia="SimSun" w:cs="Arial"/>
                <w:lang w:eastAsia="zh-CN"/>
              </w:rPr>
            </w:pPr>
            <w:r w:rsidRPr="00116AA0">
              <w:rPr>
                <w:rFonts w:cs="Arial"/>
                <w:lang w:eastAsia="ja-JP"/>
              </w:rPr>
              <w:t>2</w:t>
            </w:r>
            <w:r w:rsidRPr="00116AA0">
              <w:rPr>
                <w:rFonts w:eastAsia="SimSun" w:cs="Arial" w:hint="eastAsia"/>
                <w:lang w:eastAsia="zh-CN"/>
              </w:rPr>
              <w:t>8</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lang w:eastAsia="ja-JP"/>
              </w:rPr>
            </w:pPr>
            <w:r w:rsidRPr="00116AA0">
              <w:rPr>
                <w:rFonts w:eastAsia="SimSun" w:cs="Arial"/>
                <w:lang w:eastAsia="zh-CN"/>
              </w:rPr>
              <w:t xml:space="preserve"> -60.7</w:t>
            </w:r>
          </w:p>
        </w:tc>
        <w:tc>
          <w:tcPr>
            <w:tcW w:w="885" w:type="dxa"/>
            <w:shd w:val="clear" w:color="auto" w:fill="auto"/>
          </w:tcPr>
          <w:p w:rsidR="00464CB8" w:rsidRPr="00116AA0" w:rsidRDefault="00464CB8" w:rsidP="0057700F">
            <w:pPr>
              <w:pStyle w:val="TAC"/>
              <w:rPr>
                <w:rFonts w:cs="Arial"/>
                <w:lang w:eastAsia="ja-JP"/>
              </w:rPr>
            </w:pPr>
            <w:r w:rsidRPr="00116AA0">
              <w:rPr>
                <w:rFonts w:eastAsia="SimSun" w:cs="Arial"/>
                <w:lang w:eastAsia="zh-CN"/>
              </w:rPr>
              <w:t xml:space="preserve"> -60.7</w:t>
            </w:r>
          </w:p>
        </w:tc>
        <w:tc>
          <w:tcPr>
            <w:tcW w:w="859" w:type="dxa"/>
            <w:shd w:val="clear" w:color="auto" w:fill="auto"/>
          </w:tcPr>
          <w:p w:rsidR="00464CB8" w:rsidRPr="00116AA0" w:rsidRDefault="00464CB8" w:rsidP="0057700F">
            <w:pPr>
              <w:pStyle w:val="TAC"/>
              <w:rPr>
                <w:rFonts w:cs="Arial"/>
              </w:rPr>
            </w:pPr>
            <w:r w:rsidRPr="00116AA0">
              <w:rPr>
                <w:rFonts w:eastAsia="SimSun" w:cs="Arial"/>
                <w:lang w:eastAsia="zh-CN"/>
              </w:rPr>
              <w:t xml:space="preserve"> -60.7</w:t>
            </w:r>
          </w:p>
        </w:tc>
        <w:tc>
          <w:tcPr>
            <w:tcW w:w="900" w:type="dxa"/>
            <w:shd w:val="clear" w:color="auto" w:fill="auto"/>
          </w:tcPr>
          <w:p w:rsidR="00464CB8" w:rsidRPr="00116AA0" w:rsidRDefault="00464CB8" w:rsidP="0057700F">
            <w:pPr>
              <w:pStyle w:val="TAC"/>
              <w:rPr>
                <w:rFonts w:cs="Arial"/>
              </w:rPr>
            </w:pPr>
            <w:r w:rsidRPr="00116AA0">
              <w:rPr>
                <w:rFonts w:eastAsia="SimSun" w:cs="Arial"/>
                <w:lang w:eastAsia="zh-CN"/>
              </w:rPr>
              <w:t xml:space="preserve"> -60.7</w:t>
            </w:r>
          </w:p>
        </w:tc>
        <w:tc>
          <w:tcPr>
            <w:tcW w:w="839"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cs="Arial"/>
              </w:rPr>
            </w:pPr>
          </w:p>
        </w:tc>
        <w:tc>
          <w:tcPr>
            <w:tcW w:w="851" w:type="dxa"/>
            <w:shd w:val="clear" w:color="auto" w:fill="auto"/>
            <w:vAlign w:val="center"/>
          </w:tcPr>
          <w:p w:rsidR="00464CB8" w:rsidRPr="00116AA0" w:rsidRDefault="00464CB8" w:rsidP="0057700F">
            <w:pPr>
              <w:pStyle w:val="TAC"/>
              <w:rPr>
                <w:rFonts w:eastAsia="SimSun" w:cs="Arial"/>
                <w:lang w:eastAsia="zh-CN"/>
              </w:rPr>
            </w:pPr>
            <w:r w:rsidRPr="00116AA0">
              <w:rPr>
                <w:rFonts w:cs="Arial"/>
                <w:lang w:eastAsia="ja-JP"/>
              </w:rPr>
              <w:t>4</w:t>
            </w:r>
            <w:r w:rsidRPr="00116AA0">
              <w:rPr>
                <w:rFonts w:eastAsia="SimSun" w:cs="Arial" w:hint="eastAsia"/>
                <w:lang w:eastAsia="zh-CN"/>
              </w:rPr>
              <w:t>0</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lang w:eastAsia="ja-JP"/>
              </w:rPr>
            </w:pPr>
            <w:r w:rsidRPr="00116AA0">
              <w:rPr>
                <w:rFonts w:eastAsia="SimSun" w:cs="Arial"/>
                <w:lang w:eastAsia="zh-CN"/>
              </w:rPr>
              <w:t>-100</w:t>
            </w:r>
          </w:p>
        </w:tc>
        <w:tc>
          <w:tcPr>
            <w:tcW w:w="885" w:type="dxa"/>
            <w:shd w:val="clear" w:color="auto" w:fill="auto"/>
          </w:tcPr>
          <w:p w:rsidR="00464CB8" w:rsidRPr="00116AA0" w:rsidRDefault="00464CB8" w:rsidP="0057700F">
            <w:pPr>
              <w:pStyle w:val="TAC"/>
              <w:rPr>
                <w:rFonts w:cs="Arial"/>
                <w:lang w:eastAsia="ja-JP"/>
              </w:rPr>
            </w:pPr>
            <w:r w:rsidRPr="00116AA0">
              <w:rPr>
                <w:rFonts w:eastAsia="SimSun" w:cs="Arial"/>
                <w:lang w:eastAsia="zh-CN"/>
              </w:rPr>
              <w:t>-97</w:t>
            </w:r>
          </w:p>
        </w:tc>
        <w:tc>
          <w:tcPr>
            <w:tcW w:w="859" w:type="dxa"/>
            <w:shd w:val="clear" w:color="auto" w:fill="auto"/>
          </w:tcPr>
          <w:p w:rsidR="00464CB8" w:rsidRPr="00116AA0" w:rsidRDefault="00464CB8" w:rsidP="0057700F">
            <w:pPr>
              <w:pStyle w:val="TAC"/>
              <w:rPr>
                <w:rFonts w:cs="Arial"/>
              </w:rPr>
            </w:pPr>
            <w:r w:rsidRPr="00116AA0">
              <w:rPr>
                <w:rFonts w:eastAsia="SimSun" w:cs="Arial"/>
                <w:lang w:eastAsia="zh-CN"/>
              </w:rPr>
              <w:t>-95.2</w:t>
            </w:r>
          </w:p>
        </w:tc>
        <w:tc>
          <w:tcPr>
            <w:tcW w:w="900" w:type="dxa"/>
            <w:shd w:val="clear" w:color="auto" w:fill="auto"/>
          </w:tcPr>
          <w:p w:rsidR="00464CB8" w:rsidRPr="00116AA0" w:rsidRDefault="00464CB8" w:rsidP="0057700F">
            <w:pPr>
              <w:pStyle w:val="TAC"/>
              <w:rPr>
                <w:rFonts w:cs="Arial"/>
              </w:rPr>
            </w:pPr>
            <w:r w:rsidRPr="00116AA0">
              <w:rPr>
                <w:rFonts w:eastAsia="SimSun" w:cs="Arial"/>
                <w:lang w:eastAsia="zh-CN"/>
              </w:rPr>
              <w:t>-94</w:t>
            </w:r>
          </w:p>
        </w:tc>
        <w:tc>
          <w:tcPr>
            <w:tcW w:w="839" w:type="dxa"/>
            <w:shd w:val="clear" w:color="auto" w:fill="auto"/>
            <w:vAlign w:val="center"/>
          </w:tcPr>
          <w:p w:rsidR="00464CB8" w:rsidRPr="00116AA0" w:rsidRDefault="00464CB8" w:rsidP="0057700F">
            <w:pPr>
              <w:pStyle w:val="TAC"/>
              <w:rPr>
                <w:rFonts w:cs="Arial"/>
              </w:rPr>
            </w:pPr>
            <w:r w:rsidRPr="00116AA0">
              <w:rPr>
                <w:rFonts w:cs="Arial"/>
              </w:rPr>
              <w:t>TDD</w:t>
            </w:r>
          </w:p>
        </w:tc>
      </w:tr>
      <w:tr w:rsidR="00464CB8" w:rsidRPr="009715C6" w:rsidTr="0057700F">
        <w:trPr>
          <w:trHeight w:val="191"/>
        </w:trPr>
        <w:tc>
          <w:tcPr>
            <w:tcW w:w="2268" w:type="dxa"/>
            <w:vMerge w:val="restart"/>
            <w:shd w:val="clear" w:color="auto" w:fill="auto"/>
            <w:vAlign w:val="center"/>
          </w:tcPr>
          <w:p w:rsidR="00464CB8" w:rsidRPr="00116AA0" w:rsidRDefault="00464CB8" w:rsidP="0057700F">
            <w:pPr>
              <w:pStyle w:val="TAC"/>
              <w:rPr>
                <w:rFonts w:eastAsia="ＭＳ 明朝" w:cs="Arial"/>
                <w:lang w:eastAsia="zh-CN"/>
              </w:rPr>
            </w:pPr>
            <w:r w:rsidRPr="00116AA0">
              <w:rPr>
                <w:rFonts w:cs="Arial" w:hint="eastAsia"/>
                <w:lang w:eastAsia="ja-JP"/>
              </w:rPr>
              <w:t>CA_</w:t>
            </w:r>
            <w:r w:rsidRPr="00116AA0">
              <w:rPr>
                <w:rFonts w:cs="Arial" w:hint="eastAsia"/>
              </w:rPr>
              <w:t>28</w:t>
            </w:r>
            <w:r w:rsidRPr="00116AA0">
              <w:rPr>
                <w:rFonts w:cs="Arial" w:hint="eastAsia"/>
                <w:lang w:eastAsia="ja-JP"/>
              </w:rPr>
              <w:t>A-</w:t>
            </w:r>
            <w:r w:rsidRPr="00116AA0">
              <w:rPr>
                <w:rFonts w:cs="Arial" w:hint="eastAsia"/>
              </w:rPr>
              <w:t>4</w:t>
            </w:r>
            <w:r w:rsidRPr="00116AA0">
              <w:rPr>
                <w:rFonts w:cs="Arial"/>
              </w:rPr>
              <w:t>2</w:t>
            </w:r>
            <w:r w:rsidRPr="00116AA0">
              <w:rPr>
                <w:rFonts w:cs="Arial" w:hint="eastAsia"/>
                <w:lang w:eastAsia="ja-JP"/>
              </w:rPr>
              <w:t>A</w:t>
            </w:r>
            <w:r w:rsidRPr="00116AA0">
              <w:rPr>
                <w:rFonts w:cs="Arial" w:hint="eastAsia"/>
                <w:vertAlign w:val="superscript"/>
                <w:lang w:eastAsia="zh-CN"/>
              </w:rPr>
              <w:t>1</w:t>
            </w:r>
            <w:r w:rsidRPr="00116AA0">
              <w:rPr>
                <w:rFonts w:cs="Arial"/>
                <w:vertAlign w:val="superscript"/>
                <w:lang w:eastAsia="zh-CN"/>
              </w:rPr>
              <w:t>7</w:t>
            </w:r>
            <w:r w:rsidRPr="00116AA0">
              <w:rPr>
                <w:rFonts w:cs="Arial" w:hint="eastAsia"/>
                <w:vertAlign w:val="superscript"/>
                <w:lang w:eastAsia="zh-CN"/>
              </w:rPr>
              <w:t>,1</w:t>
            </w:r>
            <w:r w:rsidRPr="00116AA0">
              <w:rPr>
                <w:rFonts w:cs="Arial"/>
                <w:vertAlign w:val="superscript"/>
                <w:lang w:eastAsia="zh-CN"/>
              </w:rPr>
              <w:t>8</w:t>
            </w:r>
          </w:p>
        </w:tc>
        <w:tc>
          <w:tcPr>
            <w:tcW w:w="851" w:type="dxa"/>
            <w:shd w:val="clear" w:color="auto" w:fill="auto"/>
            <w:vAlign w:val="center"/>
          </w:tcPr>
          <w:p w:rsidR="00464CB8" w:rsidRPr="00116AA0" w:rsidRDefault="00464CB8" w:rsidP="0057700F">
            <w:pPr>
              <w:pStyle w:val="TAC"/>
              <w:rPr>
                <w:rFonts w:cs="Arial"/>
                <w:lang w:eastAsia="ko-KR"/>
              </w:rPr>
            </w:pPr>
            <w:r w:rsidRPr="00116AA0">
              <w:rPr>
                <w:rFonts w:cs="Arial" w:hint="eastAsia"/>
              </w:rPr>
              <w:t>28</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SimSun" w:cs="Arial"/>
                <w:lang w:eastAsia="zh-CN"/>
              </w:rPr>
              <w:t>-98.3</w:t>
            </w:r>
          </w:p>
        </w:tc>
        <w:tc>
          <w:tcPr>
            <w:tcW w:w="885" w:type="dxa"/>
            <w:shd w:val="clear" w:color="auto" w:fill="auto"/>
          </w:tcPr>
          <w:p w:rsidR="00464CB8" w:rsidRPr="00116AA0" w:rsidRDefault="00464CB8" w:rsidP="0057700F">
            <w:pPr>
              <w:pStyle w:val="TAC"/>
              <w:rPr>
                <w:rFonts w:eastAsia="ＭＳ 明朝" w:cs="Arial"/>
              </w:rPr>
            </w:pPr>
            <w:r w:rsidRPr="00116AA0">
              <w:rPr>
                <w:rFonts w:eastAsia="SimSun" w:cs="Arial"/>
                <w:lang w:eastAsia="zh-CN"/>
              </w:rPr>
              <w:t>-95.3</w:t>
            </w:r>
          </w:p>
        </w:tc>
        <w:tc>
          <w:tcPr>
            <w:tcW w:w="859" w:type="dxa"/>
            <w:shd w:val="clear" w:color="auto" w:fill="auto"/>
          </w:tcPr>
          <w:p w:rsidR="00464CB8" w:rsidRPr="00116AA0" w:rsidRDefault="00464CB8" w:rsidP="0057700F">
            <w:pPr>
              <w:pStyle w:val="TAC"/>
              <w:rPr>
                <w:rFonts w:eastAsia="ＭＳ 明朝" w:cs="Arial"/>
              </w:rPr>
            </w:pPr>
            <w:r w:rsidRPr="00116AA0">
              <w:rPr>
                <w:rFonts w:eastAsia="SimSun" w:cs="Arial"/>
                <w:lang w:eastAsia="zh-CN"/>
              </w:rPr>
              <w:t>-93.5</w:t>
            </w:r>
          </w:p>
        </w:tc>
        <w:tc>
          <w:tcPr>
            <w:tcW w:w="900" w:type="dxa"/>
            <w:shd w:val="clear" w:color="auto" w:fill="auto"/>
          </w:tcPr>
          <w:p w:rsidR="00464CB8" w:rsidRPr="00116AA0" w:rsidRDefault="00464CB8" w:rsidP="0057700F">
            <w:pPr>
              <w:pStyle w:val="TAC"/>
              <w:rPr>
                <w:rFonts w:cs="Arial"/>
                <w:lang w:eastAsia="zh-CN"/>
              </w:rPr>
            </w:pPr>
            <w:r w:rsidRPr="00116AA0">
              <w:rPr>
                <w:rFonts w:eastAsia="SimSun" w:cs="Arial"/>
                <w:lang w:eastAsia="zh-CN"/>
              </w:rPr>
              <w:t>-92.3</w:t>
            </w:r>
          </w:p>
        </w:tc>
        <w:tc>
          <w:tcPr>
            <w:tcW w:w="839" w:type="dxa"/>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FDD</w:t>
            </w: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cs="Arial"/>
                <w:lang w:eastAsia="ko-KR"/>
              </w:rPr>
            </w:pPr>
            <w:r w:rsidRPr="00116AA0">
              <w:rPr>
                <w:rFonts w:cs="Arial" w:hint="eastAsia"/>
              </w:rPr>
              <w:t>4</w:t>
            </w:r>
            <w:r w:rsidRPr="00116AA0">
              <w:rPr>
                <w:rFonts w:cs="Arial"/>
              </w:rPr>
              <w:t>2</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tcPr>
          <w:p w:rsidR="00464CB8" w:rsidRPr="00116AA0" w:rsidRDefault="00464CB8" w:rsidP="0057700F">
            <w:pPr>
              <w:pStyle w:val="TAC"/>
              <w:rPr>
                <w:rFonts w:eastAsia="ＭＳ 明朝" w:cs="Arial"/>
              </w:rPr>
            </w:pPr>
            <w:r w:rsidRPr="00116AA0">
              <w:rPr>
                <w:rFonts w:cs="Arial"/>
              </w:rPr>
              <w:t>-85.7</w:t>
            </w:r>
          </w:p>
        </w:tc>
        <w:tc>
          <w:tcPr>
            <w:tcW w:w="885" w:type="dxa"/>
            <w:shd w:val="clear" w:color="auto" w:fill="auto"/>
          </w:tcPr>
          <w:p w:rsidR="00464CB8" w:rsidRPr="00116AA0" w:rsidRDefault="00464CB8" w:rsidP="0057700F">
            <w:pPr>
              <w:pStyle w:val="TAC"/>
              <w:rPr>
                <w:rFonts w:eastAsia="ＭＳ 明朝" w:cs="Arial"/>
              </w:rPr>
            </w:pPr>
            <w:r w:rsidRPr="00116AA0">
              <w:rPr>
                <w:rFonts w:eastAsia="SimSun" w:cs="Arial"/>
              </w:rPr>
              <w:t>-85.4</w:t>
            </w:r>
          </w:p>
        </w:tc>
        <w:tc>
          <w:tcPr>
            <w:tcW w:w="859" w:type="dxa"/>
            <w:shd w:val="clear" w:color="auto" w:fill="auto"/>
          </w:tcPr>
          <w:p w:rsidR="00464CB8" w:rsidRPr="00116AA0" w:rsidRDefault="00464CB8" w:rsidP="0057700F">
            <w:pPr>
              <w:pStyle w:val="TAC"/>
              <w:rPr>
                <w:rFonts w:eastAsia="ＭＳ 明朝" w:cs="Arial"/>
              </w:rPr>
            </w:pPr>
            <w:r w:rsidRPr="00116AA0">
              <w:rPr>
                <w:rFonts w:eastAsia="SimSun" w:cs="Arial"/>
                <w:lang w:eastAsia="ja-JP"/>
              </w:rPr>
              <w:t>-85.1</w:t>
            </w:r>
          </w:p>
        </w:tc>
        <w:tc>
          <w:tcPr>
            <w:tcW w:w="900" w:type="dxa"/>
            <w:shd w:val="clear" w:color="auto" w:fill="auto"/>
          </w:tcPr>
          <w:p w:rsidR="00464CB8" w:rsidRPr="00116AA0" w:rsidRDefault="00464CB8" w:rsidP="0057700F">
            <w:pPr>
              <w:pStyle w:val="TAC"/>
              <w:rPr>
                <w:rFonts w:cs="Arial"/>
                <w:lang w:eastAsia="zh-CN"/>
              </w:rPr>
            </w:pPr>
            <w:r w:rsidRPr="00116AA0">
              <w:rPr>
                <w:rFonts w:eastAsia="SimSun" w:cs="Arial"/>
                <w:lang w:eastAsia="ja-JP"/>
              </w:rPr>
              <w:t>-84.9</w:t>
            </w:r>
          </w:p>
        </w:tc>
        <w:tc>
          <w:tcPr>
            <w:tcW w:w="839" w:type="dxa"/>
            <w:shd w:val="clear" w:color="auto" w:fill="auto"/>
            <w:vAlign w:val="center"/>
          </w:tcPr>
          <w:p w:rsidR="00464CB8" w:rsidRPr="00116AA0" w:rsidRDefault="00464CB8" w:rsidP="0057700F">
            <w:pPr>
              <w:pStyle w:val="TAC"/>
              <w:rPr>
                <w:rFonts w:eastAsia="ＭＳ 明朝" w:cs="Arial"/>
              </w:rPr>
            </w:pPr>
            <w:r w:rsidRPr="00116AA0">
              <w:rPr>
                <w:rFonts w:eastAsia="SimSun" w:cs="Arial" w:hint="eastAsia"/>
                <w:lang w:eastAsia="zh-CN"/>
              </w:rPr>
              <w:t>TDD</w:t>
            </w:r>
          </w:p>
        </w:tc>
      </w:tr>
      <w:tr w:rsidR="00464CB8" w:rsidRPr="009715C6" w:rsidTr="0057700F">
        <w:trPr>
          <w:trHeight w:val="191"/>
        </w:trPr>
        <w:tc>
          <w:tcPr>
            <w:tcW w:w="2268" w:type="dxa"/>
            <w:vMerge w:val="restart"/>
            <w:shd w:val="clear" w:color="auto" w:fill="auto"/>
            <w:vAlign w:val="center"/>
          </w:tcPr>
          <w:p w:rsidR="00464CB8" w:rsidRPr="00116AA0" w:rsidRDefault="00464CB8" w:rsidP="0057700F">
            <w:pPr>
              <w:pStyle w:val="TAC"/>
              <w:rPr>
                <w:rFonts w:eastAsia="ＭＳ 明朝" w:cs="Arial"/>
                <w:lang w:eastAsia="zh-CN"/>
              </w:rPr>
            </w:pPr>
            <w:r w:rsidRPr="00116AA0">
              <w:rPr>
                <w:rFonts w:cs="Arial" w:hint="eastAsia"/>
                <w:lang w:eastAsia="ja-JP"/>
              </w:rPr>
              <w:t>CA_</w:t>
            </w:r>
            <w:r w:rsidRPr="00116AA0">
              <w:rPr>
                <w:rFonts w:cs="Arial" w:hint="eastAsia"/>
              </w:rPr>
              <w:t>28</w:t>
            </w:r>
            <w:r w:rsidRPr="00116AA0">
              <w:rPr>
                <w:rFonts w:cs="Arial" w:hint="eastAsia"/>
                <w:lang w:eastAsia="ja-JP"/>
              </w:rPr>
              <w:t>A-</w:t>
            </w:r>
            <w:r w:rsidRPr="00116AA0">
              <w:rPr>
                <w:rFonts w:cs="Arial" w:hint="eastAsia"/>
              </w:rPr>
              <w:t>4</w:t>
            </w:r>
            <w:r w:rsidRPr="00116AA0">
              <w:rPr>
                <w:rFonts w:cs="Arial"/>
              </w:rPr>
              <w:t>2</w:t>
            </w:r>
            <w:r w:rsidRPr="00116AA0">
              <w:rPr>
                <w:rFonts w:cs="Arial"/>
                <w:lang w:eastAsia="ja-JP"/>
              </w:rPr>
              <w:t>C</w:t>
            </w:r>
            <w:r w:rsidRPr="00116AA0">
              <w:rPr>
                <w:rFonts w:cs="Arial" w:hint="eastAsia"/>
                <w:vertAlign w:val="superscript"/>
                <w:lang w:eastAsia="zh-CN"/>
              </w:rPr>
              <w:t>1</w:t>
            </w:r>
            <w:r w:rsidRPr="00116AA0">
              <w:rPr>
                <w:rFonts w:cs="Arial"/>
                <w:vertAlign w:val="superscript"/>
                <w:lang w:eastAsia="zh-CN"/>
              </w:rPr>
              <w:t>7</w:t>
            </w:r>
            <w:r w:rsidRPr="00116AA0">
              <w:rPr>
                <w:rFonts w:cs="Arial" w:hint="eastAsia"/>
                <w:vertAlign w:val="superscript"/>
                <w:lang w:eastAsia="zh-CN"/>
              </w:rPr>
              <w:t>,1</w:t>
            </w:r>
            <w:r w:rsidRPr="00116AA0">
              <w:rPr>
                <w:rFonts w:cs="Arial"/>
                <w:vertAlign w:val="superscript"/>
                <w:lang w:eastAsia="zh-CN"/>
              </w:rPr>
              <w:t>8</w:t>
            </w:r>
          </w:p>
        </w:tc>
        <w:tc>
          <w:tcPr>
            <w:tcW w:w="851" w:type="dxa"/>
            <w:shd w:val="clear" w:color="auto" w:fill="auto"/>
            <w:vAlign w:val="center"/>
          </w:tcPr>
          <w:p w:rsidR="00464CB8" w:rsidRPr="00116AA0" w:rsidRDefault="00464CB8" w:rsidP="0057700F">
            <w:pPr>
              <w:pStyle w:val="TAC"/>
              <w:rPr>
                <w:rFonts w:cs="Arial"/>
                <w:lang w:eastAsia="ko-KR"/>
              </w:rPr>
            </w:pPr>
            <w:r w:rsidRPr="00116AA0">
              <w:rPr>
                <w:rFonts w:cs="Arial" w:hint="eastAsia"/>
              </w:rPr>
              <w:t>28</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SimSun" w:cs="Arial"/>
                <w:lang w:eastAsia="zh-CN"/>
              </w:rPr>
              <w:t>-98.3</w:t>
            </w:r>
          </w:p>
        </w:tc>
        <w:tc>
          <w:tcPr>
            <w:tcW w:w="885" w:type="dxa"/>
            <w:shd w:val="clear" w:color="auto" w:fill="auto"/>
          </w:tcPr>
          <w:p w:rsidR="00464CB8" w:rsidRPr="00116AA0" w:rsidRDefault="00464CB8" w:rsidP="0057700F">
            <w:pPr>
              <w:pStyle w:val="TAC"/>
              <w:rPr>
                <w:rFonts w:eastAsia="ＭＳ 明朝" w:cs="Arial"/>
              </w:rPr>
            </w:pPr>
            <w:r w:rsidRPr="00116AA0">
              <w:rPr>
                <w:rFonts w:eastAsia="SimSun" w:cs="Arial"/>
                <w:lang w:eastAsia="zh-CN"/>
              </w:rPr>
              <w:t>-95.3</w:t>
            </w:r>
          </w:p>
        </w:tc>
        <w:tc>
          <w:tcPr>
            <w:tcW w:w="859" w:type="dxa"/>
            <w:shd w:val="clear" w:color="auto" w:fill="auto"/>
          </w:tcPr>
          <w:p w:rsidR="00464CB8" w:rsidRPr="00116AA0" w:rsidRDefault="00464CB8" w:rsidP="0057700F">
            <w:pPr>
              <w:pStyle w:val="TAC"/>
              <w:rPr>
                <w:rFonts w:eastAsia="ＭＳ 明朝" w:cs="Arial"/>
              </w:rPr>
            </w:pPr>
            <w:r w:rsidRPr="00116AA0">
              <w:rPr>
                <w:rFonts w:eastAsia="SimSun" w:cs="Arial"/>
                <w:lang w:eastAsia="zh-CN"/>
              </w:rPr>
              <w:t>-93.5</w:t>
            </w:r>
          </w:p>
        </w:tc>
        <w:tc>
          <w:tcPr>
            <w:tcW w:w="900" w:type="dxa"/>
            <w:shd w:val="clear" w:color="auto" w:fill="auto"/>
          </w:tcPr>
          <w:p w:rsidR="00464CB8" w:rsidRPr="00116AA0" w:rsidRDefault="00464CB8" w:rsidP="0057700F">
            <w:pPr>
              <w:pStyle w:val="TAC"/>
              <w:rPr>
                <w:rFonts w:cs="Arial"/>
                <w:lang w:eastAsia="zh-CN"/>
              </w:rPr>
            </w:pPr>
            <w:r w:rsidRPr="00116AA0">
              <w:rPr>
                <w:rFonts w:eastAsia="SimSun" w:cs="Arial"/>
                <w:lang w:eastAsia="zh-CN"/>
              </w:rPr>
              <w:t>-92.3</w:t>
            </w:r>
          </w:p>
        </w:tc>
        <w:tc>
          <w:tcPr>
            <w:tcW w:w="839" w:type="dxa"/>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FDD</w:t>
            </w:r>
          </w:p>
        </w:tc>
      </w:tr>
      <w:tr w:rsidR="00464CB8" w:rsidRPr="009715C6" w:rsidTr="0057700F">
        <w:trPr>
          <w:trHeight w:val="191"/>
        </w:trPr>
        <w:tc>
          <w:tcPr>
            <w:tcW w:w="2268"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cs="Arial"/>
                <w:lang w:eastAsia="ko-KR"/>
              </w:rPr>
            </w:pPr>
            <w:r w:rsidRPr="00116AA0">
              <w:rPr>
                <w:rFonts w:cs="Arial" w:hint="eastAsia"/>
              </w:rPr>
              <w:t>4</w:t>
            </w:r>
            <w:r w:rsidRPr="00116AA0">
              <w:rPr>
                <w:rFonts w:cs="Arial"/>
              </w:rPr>
              <w:t>2</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tcPr>
          <w:p w:rsidR="00464CB8" w:rsidRPr="00116AA0" w:rsidRDefault="00464CB8" w:rsidP="0057700F">
            <w:pPr>
              <w:pStyle w:val="TAC"/>
              <w:rPr>
                <w:rFonts w:eastAsia="ＭＳ 明朝" w:cs="Arial"/>
              </w:rPr>
            </w:pPr>
            <w:r w:rsidRPr="00116AA0">
              <w:rPr>
                <w:rFonts w:cs="Arial"/>
              </w:rPr>
              <w:t>-85.7</w:t>
            </w:r>
          </w:p>
        </w:tc>
        <w:tc>
          <w:tcPr>
            <w:tcW w:w="885" w:type="dxa"/>
            <w:shd w:val="clear" w:color="auto" w:fill="auto"/>
          </w:tcPr>
          <w:p w:rsidR="00464CB8" w:rsidRPr="00116AA0" w:rsidRDefault="00464CB8" w:rsidP="0057700F">
            <w:pPr>
              <w:pStyle w:val="TAC"/>
              <w:rPr>
                <w:rFonts w:eastAsia="ＭＳ 明朝" w:cs="Arial"/>
              </w:rPr>
            </w:pPr>
            <w:r w:rsidRPr="00116AA0">
              <w:rPr>
                <w:rFonts w:eastAsia="SimSun" w:cs="Arial"/>
              </w:rPr>
              <w:t>-85.4</w:t>
            </w:r>
          </w:p>
        </w:tc>
        <w:tc>
          <w:tcPr>
            <w:tcW w:w="859" w:type="dxa"/>
            <w:shd w:val="clear" w:color="auto" w:fill="auto"/>
          </w:tcPr>
          <w:p w:rsidR="00464CB8" w:rsidRPr="00116AA0" w:rsidRDefault="00464CB8" w:rsidP="0057700F">
            <w:pPr>
              <w:pStyle w:val="TAC"/>
              <w:rPr>
                <w:rFonts w:eastAsia="ＭＳ 明朝" w:cs="Arial"/>
              </w:rPr>
            </w:pPr>
            <w:r w:rsidRPr="00116AA0">
              <w:rPr>
                <w:rFonts w:eastAsia="SimSun" w:cs="Arial"/>
                <w:lang w:eastAsia="ja-JP"/>
              </w:rPr>
              <w:t>-85.1</w:t>
            </w:r>
          </w:p>
        </w:tc>
        <w:tc>
          <w:tcPr>
            <w:tcW w:w="900" w:type="dxa"/>
            <w:shd w:val="clear" w:color="auto" w:fill="auto"/>
          </w:tcPr>
          <w:p w:rsidR="00464CB8" w:rsidRPr="00116AA0" w:rsidRDefault="00464CB8" w:rsidP="0057700F">
            <w:pPr>
              <w:pStyle w:val="TAC"/>
              <w:rPr>
                <w:rFonts w:cs="Arial"/>
                <w:lang w:eastAsia="zh-CN"/>
              </w:rPr>
            </w:pPr>
            <w:r w:rsidRPr="00116AA0">
              <w:rPr>
                <w:rFonts w:eastAsia="SimSun" w:cs="Arial"/>
                <w:lang w:eastAsia="ja-JP"/>
              </w:rPr>
              <w:t>-84.9</w:t>
            </w:r>
          </w:p>
        </w:tc>
        <w:tc>
          <w:tcPr>
            <w:tcW w:w="839" w:type="dxa"/>
            <w:shd w:val="clear" w:color="auto" w:fill="auto"/>
            <w:vAlign w:val="center"/>
          </w:tcPr>
          <w:p w:rsidR="00464CB8" w:rsidRPr="00116AA0" w:rsidRDefault="00464CB8" w:rsidP="0057700F">
            <w:pPr>
              <w:pStyle w:val="TAC"/>
              <w:rPr>
                <w:rFonts w:eastAsia="ＭＳ 明朝" w:cs="Arial"/>
              </w:rPr>
            </w:pPr>
            <w:r w:rsidRPr="00116AA0">
              <w:rPr>
                <w:rFonts w:eastAsia="SimSun" w:cs="Arial" w:hint="eastAsia"/>
                <w:lang w:eastAsia="zh-CN"/>
              </w:rPr>
              <w:t>TDD</w:t>
            </w:r>
          </w:p>
        </w:tc>
      </w:tr>
      <w:tr w:rsidR="00464CB8" w:rsidRPr="009715C6" w:rsidTr="0057700F">
        <w:trPr>
          <w:trHeight w:val="255"/>
        </w:trPr>
        <w:tc>
          <w:tcPr>
            <w:tcW w:w="9249" w:type="dxa"/>
            <w:gridSpan w:val="9"/>
            <w:shd w:val="clear" w:color="auto" w:fill="auto"/>
            <w:vAlign w:val="center"/>
          </w:tcPr>
          <w:p w:rsidR="00464CB8" w:rsidRPr="00116AA0" w:rsidRDefault="00464CB8" w:rsidP="0057700F">
            <w:pPr>
              <w:pStyle w:val="TAN"/>
              <w:rPr>
                <w:rFonts w:cs="Arial"/>
              </w:rPr>
            </w:pPr>
            <w:r w:rsidRPr="00116AA0">
              <w:rPr>
                <w:rFonts w:cs="Arial"/>
              </w:rPr>
              <w:t>NOTE 1:</w:t>
            </w:r>
            <w:r w:rsidRPr="00116AA0">
              <w:rPr>
                <w:rFonts w:cs="Arial"/>
              </w:rPr>
              <w:tab/>
              <w:t>The transmitter shall be set to P</w:t>
            </w:r>
            <w:r w:rsidRPr="00116AA0">
              <w:rPr>
                <w:rFonts w:cs="Arial"/>
                <w:vertAlign w:val="subscript"/>
              </w:rPr>
              <w:t>UMAX</w:t>
            </w:r>
            <w:r w:rsidRPr="00116AA0">
              <w:rPr>
                <w:rFonts w:cs="Arial"/>
              </w:rPr>
              <w:t xml:space="preserve"> as defined in </w:t>
            </w:r>
            <w:proofErr w:type="spellStart"/>
            <w:r w:rsidRPr="00116AA0">
              <w:rPr>
                <w:rFonts w:cs="Arial"/>
              </w:rPr>
              <w:t>subclause</w:t>
            </w:r>
            <w:proofErr w:type="spellEnd"/>
            <w:r w:rsidRPr="00116AA0">
              <w:rPr>
                <w:rFonts w:cs="Arial"/>
              </w:rPr>
              <w:t xml:space="preserve"> 6.2.5</w:t>
            </w:r>
            <w:r w:rsidRPr="00116AA0">
              <w:rPr>
                <w:rFonts w:cs="Arial" w:hint="eastAsia"/>
                <w:lang w:eastAsia="zh-CN"/>
              </w:rPr>
              <w:t>A.</w:t>
            </w:r>
          </w:p>
          <w:p w:rsidR="00464CB8" w:rsidRPr="00116AA0" w:rsidRDefault="00464CB8" w:rsidP="0057700F">
            <w:pPr>
              <w:pStyle w:val="TAN"/>
              <w:rPr>
                <w:rFonts w:cs="Arial"/>
              </w:rPr>
            </w:pPr>
            <w:r w:rsidRPr="00116AA0">
              <w:rPr>
                <w:rFonts w:cs="Arial"/>
              </w:rPr>
              <w:t>NOTE 2:</w:t>
            </w:r>
            <w:r w:rsidRPr="00116AA0">
              <w:rPr>
                <w:rFonts w:cs="Arial"/>
              </w:rPr>
              <w:tab/>
              <w:t>Reference measurement channel is A.3.2 with one sided dynamic OCNG Pattern OP.1 FDD/TDD as described in Annex A.5.1.1/A.5.2.1</w:t>
            </w:r>
          </w:p>
          <w:p w:rsidR="00464CB8" w:rsidRPr="00116AA0" w:rsidRDefault="00464CB8" w:rsidP="0057700F">
            <w:pPr>
              <w:pStyle w:val="TAN"/>
              <w:rPr>
                <w:rFonts w:cs="Arial"/>
              </w:rPr>
            </w:pPr>
            <w:r w:rsidRPr="00116AA0">
              <w:rPr>
                <w:rFonts w:cs="Arial"/>
              </w:rPr>
              <w:t>NOTE 3:</w:t>
            </w:r>
            <w:r w:rsidRPr="00116AA0">
              <w:rPr>
                <w:rFonts w:cs="Arial"/>
              </w:rPr>
              <w:tab/>
              <w:t>The signal power is specified per port</w:t>
            </w:r>
          </w:p>
          <w:p w:rsidR="00464CB8" w:rsidRPr="00116AA0" w:rsidRDefault="00464CB8" w:rsidP="0057700F">
            <w:pPr>
              <w:pStyle w:val="TAN"/>
              <w:rPr>
                <w:rFonts w:cs="Arial"/>
              </w:rPr>
            </w:pPr>
            <w:r w:rsidRPr="00116AA0">
              <w:rPr>
                <w:rFonts w:cs="Arial"/>
              </w:rPr>
              <w:t>NOTE 4:</w:t>
            </w:r>
            <w:r w:rsidRPr="00116AA0">
              <w:rPr>
                <w:rFonts w:cs="Arial"/>
              </w:rPr>
              <w:tab/>
              <w:t xml:space="preserve">No requirements apply when there is at least one individual RE within the </w:t>
            </w:r>
            <w:r w:rsidRPr="00116AA0">
              <w:rPr>
                <w:rFonts w:cs="Arial"/>
                <w:lang w:eastAsia="ja-JP"/>
              </w:rPr>
              <w:t xml:space="preserve">uplink </w:t>
            </w:r>
            <w:r w:rsidRPr="00116AA0">
              <w:rPr>
                <w:rFonts w:cs="Arial"/>
              </w:rPr>
              <w:t xml:space="preserve">transmission bandwidth of the low band for which the 2nd </w:t>
            </w:r>
            <w:r w:rsidRPr="00116AA0">
              <w:rPr>
                <w:rFonts w:cs="Arial"/>
                <w:lang w:eastAsia="ja-JP"/>
              </w:rPr>
              <w:t xml:space="preserve">transmitter </w:t>
            </w:r>
            <w:r w:rsidRPr="00116AA0">
              <w:rPr>
                <w:rFonts w:cs="Arial"/>
              </w:rPr>
              <w:t xml:space="preserve">harmonic is within the </w:t>
            </w:r>
            <w:r w:rsidRPr="00116AA0">
              <w:rPr>
                <w:rFonts w:cs="Arial"/>
                <w:lang w:eastAsia="ja-JP"/>
              </w:rPr>
              <w:t xml:space="preserve">downlink </w:t>
            </w:r>
            <w:r w:rsidRPr="00116AA0">
              <w:rPr>
                <w:rFonts w:cs="Arial"/>
              </w:rPr>
              <w:t>transmission bandwidth of the high band. The reference sensitivity is only verified when this is not the case (the requirements specified in clause 7.3.1 apply).</w:t>
            </w:r>
          </w:p>
          <w:p w:rsidR="00464CB8" w:rsidRPr="00116AA0" w:rsidRDefault="00464CB8" w:rsidP="0057700F">
            <w:pPr>
              <w:pStyle w:val="TAN"/>
              <w:rPr>
                <w:rFonts w:cs="Arial"/>
                <w:snapToGrid w:val="0"/>
                <w:lang w:eastAsia="ja-JP"/>
              </w:rPr>
            </w:pPr>
            <w:r w:rsidRPr="00116AA0">
              <w:rPr>
                <w:rFonts w:cs="Arial"/>
              </w:rPr>
              <w:t>NOTE 5:</w:t>
            </w:r>
            <w:r w:rsidRPr="00116AA0">
              <w:rPr>
                <w:rFonts w:cs="Arial"/>
              </w:rPr>
              <w:tab/>
              <w:t xml:space="preserve">These requirements apply when there is at least one individual RE within the </w:t>
            </w:r>
            <w:r w:rsidRPr="00116AA0">
              <w:rPr>
                <w:rFonts w:cs="Arial"/>
                <w:lang w:eastAsia="ja-JP"/>
              </w:rPr>
              <w:t xml:space="preserve">uplink </w:t>
            </w:r>
            <w:r w:rsidRPr="00116AA0">
              <w:rPr>
                <w:rFonts w:cs="Arial"/>
              </w:rPr>
              <w:t xml:space="preserve">transmission bandwidth of a low band for which the 3rd </w:t>
            </w:r>
            <w:r w:rsidRPr="00116AA0">
              <w:rPr>
                <w:rFonts w:cs="Arial"/>
                <w:lang w:eastAsia="ja-JP"/>
              </w:rPr>
              <w:t xml:space="preserve">transmitter </w:t>
            </w:r>
            <w:r w:rsidRPr="00116AA0">
              <w:rPr>
                <w:rFonts w:cs="Arial"/>
              </w:rPr>
              <w:t xml:space="preserve">harmonic is within </w:t>
            </w:r>
            <w:r w:rsidRPr="00116AA0">
              <w:rPr>
                <w:rFonts w:cs="Arial"/>
                <w:lang w:eastAsia="ja-JP"/>
              </w:rPr>
              <w:t xml:space="preserve">the downlink </w:t>
            </w:r>
            <w:r w:rsidRPr="00116AA0">
              <w:rPr>
                <w:rFonts w:cs="Arial"/>
              </w:rPr>
              <w:t xml:space="preserve">transmission bandwidth of a high band. </w:t>
            </w:r>
            <w:r w:rsidRPr="00116AA0">
              <w:rPr>
                <w:rFonts w:cs="Arial"/>
                <w:snapToGrid w:val="0"/>
                <w:lang w:eastAsia="ja-JP"/>
              </w:rPr>
              <w:t xml:space="preserve"> </w:t>
            </w:r>
          </w:p>
          <w:p w:rsidR="00464CB8" w:rsidRPr="00116AA0" w:rsidRDefault="00464CB8" w:rsidP="0057700F">
            <w:pPr>
              <w:pStyle w:val="TAN"/>
              <w:rPr>
                <w:rFonts w:cs="Arial"/>
                <w:snapToGrid w:val="0"/>
                <w:lang w:eastAsia="ja-JP"/>
              </w:rPr>
            </w:pPr>
            <w:r w:rsidRPr="00116AA0">
              <w:rPr>
                <w:rFonts w:cs="Arial"/>
                <w:lang w:eastAsia="ja-JP"/>
              </w:rPr>
              <w:t>NOTE 6:</w:t>
            </w:r>
            <w:r w:rsidRPr="00116AA0">
              <w:rPr>
                <w:rFonts w:cs="Arial"/>
                <w:lang w:eastAsia="ja-JP"/>
              </w:rPr>
              <w:tab/>
              <w:t xml:space="preserve">The requirements should be verified for UL EARFCN of a low band (superscript LB) such that </w:t>
            </w:r>
            <w:r>
              <w:rPr>
                <w:rFonts w:cs="Arial"/>
                <w:noProof/>
                <w:position w:val="-12"/>
                <w:lang w:val="en-US" w:eastAsia="ja-JP"/>
              </w:rPr>
              <w:drawing>
                <wp:inline distT="0" distB="0" distL="0" distR="0">
                  <wp:extent cx="1031240" cy="201930"/>
                  <wp:effectExtent l="0" t="0" r="0" b="0"/>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31240" cy="201930"/>
                          </a:xfrm>
                          <a:prstGeom prst="rect">
                            <a:avLst/>
                          </a:prstGeom>
                          <a:noFill/>
                          <a:ln>
                            <a:noFill/>
                          </a:ln>
                        </pic:spPr>
                      </pic:pic>
                    </a:graphicData>
                  </a:graphic>
                </wp:inline>
              </w:drawing>
            </w:r>
            <w:r w:rsidRPr="00116AA0">
              <w:rPr>
                <w:rFonts w:cs="Arial"/>
                <w:snapToGrid w:val="0"/>
                <w:lang w:eastAsia="ja-JP"/>
              </w:rPr>
              <w:t xml:space="preserve">in MHz and </w:t>
            </w:r>
            <w:r>
              <w:rPr>
                <w:rFonts w:cs="Arial"/>
                <w:noProof/>
                <w:position w:val="-14"/>
                <w:lang w:val="en-US" w:eastAsia="ja-JP"/>
              </w:rPr>
              <w:drawing>
                <wp:inline distT="0" distB="0" distL="0" distR="0">
                  <wp:extent cx="2456180" cy="212725"/>
                  <wp:effectExtent l="0" t="0" r="0" b="0"/>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56180" cy="212725"/>
                          </a:xfrm>
                          <a:prstGeom prst="rect">
                            <a:avLst/>
                          </a:prstGeom>
                          <a:noFill/>
                          <a:ln>
                            <a:noFill/>
                          </a:ln>
                        </pic:spPr>
                      </pic:pic>
                    </a:graphicData>
                  </a:graphic>
                </wp:inline>
              </w:drawing>
            </w:r>
            <w:r w:rsidRPr="00116AA0">
              <w:rPr>
                <w:rFonts w:cs="Arial"/>
                <w:snapToGrid w:val="0"/>
                <w:lang w:eastAsia="ja-JP"/>
              </w:rPr>
              <w:t xml:space="preserve"> with</w:t>
            </w:r>
            <w:r>
              <w:rPr>
                <w:rFonts w:cs="Arial"/>
                <w:noProof/>
                <w:position w:val="-10"/>
                <w:lang w:val="en-US" w:eastAsia="ja-JP"/>
              </w:rPr>
              <w:drawing>
                <wp:inline distT="0" distB="0" distL="0" distR="0">
                  <wp:extent cx="244475" cy="191135"/>
                  <wp:effectExtent l="0" t="0" r="0" b="0"/>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4475" cy="191135"/>
                          </a:xfrm>
                          <a:prstGeom prst="rect">
                            <a:avLst/>
                          </a:prstGeom>
                          <a:noFill/>
                          <a:ln>
                            <a:noFill/>
                          </a:ln>
                        </pic:spPr>
                      </pic:pic>
                    </a:graphicData>
                  </a:graphic>
                </wp:inline>
              </w:drawing>
            </w:r>
            <w:r w:rsidRPr="00116AA0">
              <w:rPr>
                <w:rFonts w:cs="Arial"/>
                <w:snapToGrid w:val="0"/>
                <w:lang w:eastAsia="ja-JP"/>
              </w:rPr>
              <w:t xml:space="preserve"> the carrier frequency of a high band in MHz and </w:t>
            </w:r>
            <w:r>
              <w:rPr>
                <w:rFonts w:cs="Arial"/>
                <w:noProof/>
                <w:position w:val="-12"/>
                <w:lang w:val="en-US" w:eastAsia="ja-JP"/>
              </w:rPr>
              <w:drawing>
                <wp:inline distT="0" distB="0" distL="0" distR="0">
                  <wp:extent cx="436245" cy="191135"/>
                  <wp:effectExtent l="0" t="0" r="0" b="0"/>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6245" cy="191135"/>
                          </a:xfrm>
                          <a:prstGeom prst="rect">
                            <a:avLst/>
                          </a:prstGeom>
                          <a:noFill/>
                          <a:ln>
                            <a:noFill/>
                          </a:ln>
                        </pic:spPr>
                      </pic:pic>
                    </a:graphicData>
                  </a:graphic>
                </wp:inline>
              </w:drawing>
            </w:r>
            <w:r w:rsidRPr="00116AA0">
              <w:rPr>
                <w:rFonts w:cs="Arial"/>
                <w:snapToGrid w:val="0"/>
                <w:lang w:eastAsia="ja-JP"/>
              </w:rPr>
              <w:t xml:space="preserve"> the channel bandwidth configured in the low band.</w:t>
            </w:r>
          </w:p>
          <w:p w:rsidR="00464CB8" w:rsidRPr="00116AA0" w:rsidRDefault="00464CB8" w:rsidP="0057700F">
            <w:pPr>
              <w:pStyle w:val="TAN"/>
              <w:rPr>
                <w:rFonts w:cs="Arial"/>
                <w:lang w:eastAsia="ja-JP"/>
              </w:rPr>
            </w:pPr>
            <w:r w:rsidRPr="00116AA0">
              <w:rPr>
                <w:rFonts w:cs="Arial" w:hint="eastAsia"/>
                <w:snapToGrid w:val="0"/>
                <w:lang w:eastAsia="ja-JP"/>
              </w:rPr>
              <w:t xml:space="preserve">NOTE </w:t>
            </w:r>
            <w:r w:rsidRPr="00116AA0">
              <w:rPr>
                <w:rFonts w:cs="Arial" w:hint="eastAsia"/>
                <w:lang w:eastAsia="ja-JP"/>
              </w:rPr>
              <w:t>7</w:t>
            </w:r>
            <w:r w:rsidRPr="00116AA0">
              <w:rPr>
                <w:rFonts w:cs="Arial"/>
                <w:lang w:eastAsia="ja-JP"/>
              </w:rPr>
              <w:t>:</w:t>
            </w:r>
            <w:r w:rsidRPr="00116AA0">
              <w:rPr>
                <w:rFonts w:cs="Arial"/>
                <w:lang w:eastAsia="ja-JP"/>
              </w:rPr>
              <w:tab/>
              <w:t>Void</w:t>
            </w:r>
            <w:r w:rsidRPr="00116AA0">
              <w:rPr>
                <w:rFonts w:cs="Arial" w:hint="eastAsia"/>
                <w:lang w:eastAsia="ja-JP"/>
              </w:rPr>
              <w:t>.</w:t>
            </w:r>
          </w:p>
          <w:p w:rsidR="00464CB8" w:rsidRPr="00116AA0" w:rsidRDefault="00464CB8" w:rsidP="0057700F">
            <w:pPr>
              <w:pStyle w:val="TAN"/>
              <w:rPr>
                <w:rFonts w:cs="Arial"/>
              </w:rPr>
            </w:pPr>
            <w:r w:rsidRPr="00116AA0">
              <w:rPr>
                <w:rFonts w:cs="Arial"/>
              </w:rPr>
              <w:t>NOTE 8:</w:t>
            </w:r>
            <w:r w:rsidRPr="00116AA0">
              <w:rPr>
                <w:rFonts w:cs="Arial"/>
              </w:rPr>
              <w:tab/>
              <w:t xml:space="preserve">No requirements apply when there is at least one individual RE within the </w:t>
            </w:r>
            <w:r w:rsidRPr="00116AA0">
              <w:rPr>
                <w:rFonts w:cs="Arial"/>
                <w:lang w:eastAsia="ja-JP"/>
              </w:rPr>
              <w:t xml:space="preserve">uplink </w:t>
            </w:r>
            <w:r w:rsidRPr="00116AA0">
              <w:rPr>
                <w:rFonts w:cs="Arial"/>
              </w:rPr>
              <w:t xml:space="preserve">transmission bandwidth of the low band for which the 3rd </w:t>
            </w:r>
            <w:r w:rsidRPr="00116AA0">
              <w:rPr>
                <w:rFonts w:cs="Arial"/>
                <w:lang w:eastAsia="ja-JP"/>
              </w:rPr>
              <w:t xml:space="preserve">transmitter </w:t>
            </w:r>
            <w:r w:rsidRPr="00116AA0">
              <w:rPr>
                <w:rFonts w:cs="Arial"/>
              </w:rPr>
              <w:t xml:space="preserve">harmonic is within the </w:t>
            </w:r>
            <w:r w:rsidRPr="00116AA0">
              <w:rPr>
                <w:rFonts w:cs="Arial"/>
                <w:lang w:eastAsia="ja-JP"/>
              </w:rPr>
              <w:t xml:space="preserve">downlink </w:t>
            </w:r>
            <w:r w:rsidRPr="00116AA0">
              <w:rPr>
                <w:rFonts w:cs="Arial"/>
              </w:rPr>
              <w:t>transmission bandwidth of the high band. The reference sensitivity is only verified when this is not the case (the requirements specified in clause 7.3.1 apply).</w:t>
            </w:r>
          </w:p>
          <w:p w:rsidR="00464CB8" w:rsidRPr="00116AA0" w:rsidRDefault="00464CB8" w:rsidP="0057700F">
            <w:pPr>
              <w:pStyle w:val="TAN"/>
              <w:rPr>
                <w:rFonts w:cs="Arial"/>
                <w:lang w:eastAsia="ja-JP"/>
              </w:rPr>
            </w:pPr>
            <w:r w:rsidRPr="00116AA0">
              <w:rPr>
                <w:rFonts w:cs="Arial"/>
              </w:rPr>
              <w:t>NOTE 9:</w:t>
            </w:r>
            <w:r w:rsidRPr="00116AA0">
              <w:rPr>
                <w:rFonts w:cs="Arial"/>
              </w:rPr>
              <w:tab/>
              <w:t xml:space="preserve">These requirements apply when there is at least one individual RE within the </w:t>
            </w:r>
            <w:r w:rsidRPr="00116AA0">
              <w:rPr>
                <w:rFonts w:cs="Arial"/>
                <w:lang w:eastAsia="ja-JP"/>
              </w:rPr>
              <w:t xml:space="preserve">uplink </w:t>
            </w:r>
            <w:r w:rsidRPr="00116AA0">
              <w:rPr>
                <w:rFonts w:cs="Arial"/>
              </w:rPr>
              <w:t xml:space="preserve">transmission bandwidth of the aggressor (lower) band for which the 2nd </w:t>
            </w:r>
            <w:r w:rsidRPr="00116AA0">
              <w:rPr>
                <w:rFonts w:cs="Arial"/>
                <w:lang w:eastAsia="ja-JP"/>
              </w:rPr>
              <w:t xml:space="preserve">transmitter </w:t>
            </w:r>
            <w:r w:rsidRPr="00116AA0">
              <w:rPr>
                <w:rFonts w:cs="Arial"/>
              </w:rPr>
              <w:t xml:space="preserve">harmonic is within </w:t>
            </w:r>
            <w:r w:rsidRPr="00116AA0">
              <w:rPr>
                <w:rFonts w:cs="Arial"/>
                <w:lang w:eastAsia="ja-JP"/>
              </w:rPr>
              <w:t xml:space="preserve">the downlink </w:t>
            </w:r>
            <w:r w:rsidRPr="00116AA0">
              <w:rPr>
                <w:rFonts w:cs="Arial"/>
              </w:rPr>
              <w:t xml:space="preserve">transmission bandwidth of a victim (higher) band and a range </w:t>
            </w:r>
            <w:r w:rsidRPr="00116AA0">
              <w:rPr>
                <w:rFonts w:ascii="Symbol" w:hAnsi="Symbol" w:cs="Arial"/>
              </w:rPr>
              <w:t></w:t>
            </w:r>
            <w:r w:rsidRPr="00116AA0">
              <w:rPr>
                <w:rFonts w:cs="Arial"/>
              </w:rPr>
              <w:t>F</w:t>
            </w:r>
            <w:r w:rsidRPr="00116AA0">
              <w:rPr>
                <w:rFonts w:cs="Arial"/>
                <w:vertAlign w:val="subscript"/>
              </w:rPr>
              <w:t>HD</w:t>
            </w:r>
            <w:r w:rsidRPr="00116AA0">
              <w:rPr>
                <w:rFonts w:cs="Arial"/>
              </w:rPr>
              <w:t xml:space="preserve"> above and below the edge of this downlink transmission bandwidth. The value </w:t>
            </w:r>
            <w:r w:rsidRPr="00116AA0">
              <w:rPr>
                <w:rFonts w:ascii="Symbol" w:hAnsi="Symbol" w:cs="Arial"/>
              </w:rPr>
              <w:t></w:t>
            </w:r>
            <w:r w:rsidRPr="00116AA0">
              <w:rPr>
                <w:rFonts w:cs="Arial"/>
              </w:rPr>
              <w:t>F</w:t>
            </w:r>
            <w:r w:rsidRPr="00116AA0">
              <w:rPr>
                <w:rFonts w:cs="Arial"/>
                <w:vertAlign w:val="subscript"/>
              </w:rPr>
              <w:t>HD</w:t>
            </w:r>
            <w:r w:rsidRPr="00116AA0">
              <w:rPr>
                <w:rFonts w:cs="Arial"/>
              </w:rPr>
              <w:t xml:space="preserve"> depends on the E-UTRA configuration: </w:t>
            </w:r>
            <w:r w:rsidRPr="00116AA0">
              <w:rPr>
                <w:rFonts w:ascii="Symbol" w:hAnsi="Symbol" w:cs="Arial"/>
              </w:rPr>
              <w:t></w:t>
            </w:r>
            <w:r w:rsidRPr="00116AA0">
              <w:rPr>
                <w:rFonts w:cs="Arial"/>
              </w:rPr>
              <w:t>F</w:t>
            </w:r>
            <w:r w:rsidRPr="00116AA0">
              <w:rPr>
                <w:rFonts w:cs="Arial"/>
                <w:vertAlign w:val="subscript"/>
              </w:rPr>
              <w:t>HD</w:t>
            </w:r>
            <w:r w:rsidRPr="00116AA0">
              <w:rPr>
                <w:rFonts w:cs="Arial"/>
              </w:rPr>
              <w:t xml:space="preserve"> = 10 </w:t>
            </w:r>
            <w:r w:rsidRPr="00116AA0">
              <w:rPr>
                <w:rFonts w:cs="Arial"/>
              </w:rPr>
              <w:lastRenderedPageBreak/>
              <w:t>MHz for CA_3A-42A, CA_3A-42C</w:t>
            </w:r>
            <w:r w:rsidRPr="00116AA0">
              <w:rPr>
                <w:rFonts w:cs="Arial" w:hint="eastAsia"/>
                <w:lang w:eastAsia="ja-JP"/>
              </w:rPr>
              <w:t>, CA_1A-3A-42A, CA_1A-3A-42C, CA_3A-19A-42A, CA_3A-19A-42C, CA_</w:t>
            </w:r>
            <w:r w:rsidRPr="00116AA0">
              <w:rPr>
                <w:rFonts w:eastAsia="SimSun" w:cs="Arial" w:hint="eastAsia"/>
                <w:lang w:eastAsia="zh-CN"/>
              </w:rPr>
              <w:t>1A-</w:t>
            </w:r>
            <w:r w:rsidRPr="00116AA0">
              <w:rPr>
                <w:rFonts w:cs="Arial" w:hint="eastAsia"/>
                <w:lang w:eastAsia="ja-JP"/>
              </w:rPr>
              <w:t>3A-19A-42A and CA_</w:t>
            </w:r>
            <w:r w:rsidRPr="00116AA0">
              <w:rPr>
                <w:rFonts w:eastAsia="SimSun" w:cs="Arial" w:hint="eastAsia"/>
                <w:lang w:eastAsia="zh-CN"/>
              </w:rPr>
              <w:t>1A-</w:t>
            </w:r>
            <w:r w:rsidRPr="00116AA0">
              <w:rPr>
                <w:rFonts w:cs="Arial" w:hint="eastAsia"/>
                <w:lang w:eastAsia="ja-JP"/>
              </w:rPr>
              <w:t>3A-19A-42C</w:t>
            </w:r>
            <w:r w:rsidRPr="00116AA0">
              <w:rPr>
                <w:rFonts w:cs="Arial"/>
              </w:rPr>
              <w:t xml:space="preserve">. </w:t>
            </w:r>
          </w:p>
          <w:p w:rsidR="00464CB8" w:rsidRPr="00116AA0" w:rsidRDefault="00464CB8" w:rsidP="0057700F">
            <w:pPr>
              <w:pStyle w:val="TAN"/>
              <w:rPr>
                <w:rFonts w:cs="Arial"/>
                <w:snapToGrid w:val="0"/>
                <w:lang w:eastAsia="ja-JP"/>
              </w:rPr>
            </w:pPr>
            <w:r w:rsidRPr="00116AA0">
              <w:rPr>
                <w:rFonts w:cs="Arial"/>
                <w:lang w:eastAsia="ja-JP"/>
              </w:rPr>
              <w:t>NOTE 10:</w:t>
            </w:r>
            <w:r w:rsidRPr="00116AA0">
              <w:rPr>
                <w:rFonts w:cs="Arial"/>
                <w:lang w:eastAsia="ja-JP"/>
              </w:rPr>
              <w:tab/>
              <w:t>The requirements should be verified for UL EARFCN of the aggressor (low</w:t>
            </w:r>
            <w:r w:rsidRPr="00116AA0">
              <w:rPr>
                <w:rFonts w:cs="Arial" w:hint="eastAsia"/>
                <w:lang w:eastAsia="ja-JP"/>
              </w:rPr>
              <w:t>er</w:t>
            </w:r>
            <w:r w:rsidRPr="00116AA0">
              <w:rPr>
                <w:rFonts w:cs="Arial"/>
                <w:lang w:eastAsia="ja-JP"/>
              </w:rPr>
              <w:t xml:space="preserve">) band (superscript LB) such that </w:t>
            </w:r>
            <w:r w:rsidRPr="00116AA0">
              <w:rPr>
                <w:rFonts w:cs="Arial"/>
                <w:snapToGrid w:val="0"/>
                <w:position w:val="-12"/>
                <w:lang w:eastAsia="ja-JP"/>
              </w:rPr>
              <w:object w:dxaOrig="196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9pt;height:15pt" o:ole="">
                  <v:imagedata r:id="rId17" o:title=""/>
                </v:shape>
                <o:OLEObject Type="Embed" ProgID="Equation.3" ShapeID="_x0000_i1025" DrawAspect="Content" ObjectID="_1525779533" r:id="rId18"/>
              </w:object>
            </w:r>
            <w:r w:rsidRPr="00116AA0">
              <w:rPr>
                <w:rFonts w:cs="Arial"/>
                <w:snapToGrid w:val="0"/>
                <w:lang w:eastAsia="ja-JP"/>
              </w:rPr>
              <w:t xml:space="preserve">in MHz and </w:t>
            </w:r>
            <w:r>
              <w:rPr>
                <w:rFonts w:cs="Arial"/>
                <w:noProof/>
                <w:position w:val="-14"/>
                <w:lang w:val="en-US" w:eastAsia="ja-JP"/>
              </w:rPr>
              <w:drawing>
                <wp:inline distT="0" distB="0" distL="0" distR="0">
                  <wp:extent cx="2456180" cy="212725"/>
                  <wp:effectExtent l="0" t="0" r="0" b="0"/>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56180" cy="212725"/>
                          </a:xfrm>
                          <a:prstGeom prst="rect">
                            <a:avLst/>
                          </a:prstGeom>
                          <a:noFill/>
                          <a:ln>
                            <a:noFill/>
                          </a:ln>
                        </pic:spPr>
                      </pic:pic>
                    </a:graphicData>
                  </a:graphic>
                </wp:inline>
              </w:drawing>
            </w:r>
            <w:r w:rsidRPr="00116AA0">
              <w:rPr>
                <w:rFonts w:cs="Arial"/>
                <w:snapToGrid w:val="0"/>
                <w:lang w:eastAsia="ja-JP"/>
              </w:rPr>
              <w:t xml:space="preserve"> with</w:t>
            </w:r>
            <w:r>
              <w:rPr>
                <w:rFonts w:cs="Arial"/>
                <w:noProof/>
                <w:position w:val="-10"/>
                <w:lang w:val="en-US" w:eastAsia="ja-JP"/>
              </w:rPr>
              <w:drawing>
                <wp:inline distT="0" distB="0" distL="0" distR="0">
                  <wp:extent cx="244475" cy="191135"/>
                  <wp:effectExtent l="0" t="0" r="0"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4475" cy="191135"/>
                          </a:xfrm>
                          <a:prstGeom prst="rect">
                            <a:avLst/>
                          </a:prstGeom>
                          <a:noFill/>
                          <a:ln>
                            <a:noFill/>
                          </a:ln>
                        </pic:spPr>
                      </pic:pic>
                    </a:graphicData>
                  </a:graphic>
                </wp:inline>
              </w:drawing>
            </w:r>
            <w:r w:rsidRPr="00116AA0">
              <w:rPr>
                <w:rFonts w:cs="Arial"/>
                <w:snapToGrid w:val="0"/>
                <w:lang w:eastAsia="ja-JP"/>
              </w:rPr>
              <w:t xml:space="preserve"> carrier frequenc</w:t>
            </w:r>
            <w:r w:rsidRPr="00116AA0">
              <w:rPr>
                <w:rFonts w:cs="Arial" w:hint="eastAsia"/>
                <w:snapToGrid w:val="0"/>
                <w:lang w:eastAsia="ja-JP"/>
              </w:rPr>
              <w:t>y</w:t>
            </w:r>
            <w:r w:rsidRPr="00116AA0">
              <w:rPr>
                <w:rFonts w:cs="Arial"/>
                <w:snapToGrid w:val="0"/>
                <w:lang w:eastAsia="ja-JP"/>
              </w:rPr>
              <w:t xml:space="preserve"> in the victim (high</w:t>
            </w:r>
            <w:r w:rsidRPr="00116AA0">
              <w:rPr>
                <w:rFonts w:cs="Arial" w:hint="eastAsia"/>
                <w:snapToGrid w:val="0"/>
                <w:lang w:eastAsia="ja-JP"/>
              </w:rPr>
              <w:t>er</w:t>
            </w:r>
            <w:r w:rsidRPr="00116AA0">
              <w:rPr>
                <w:rFonts w:cs="Arial"/>
                <w:snapToGrid w:val="0"/>
                <w:lang w:eastAsia="ja-JP"/>
              </w:rPr>
              <w:t xml:space="preserve">) band in MHz and </w:t>
            </w:r>
            <w:r>
              <w:rPr>
                <w:rFonts w:cs="Arial"/>
                <w:noProof/>
                <w:position w:val="-12"/>
                <w:lang w:val="en-US" w:eastAsia="ja-JP"/>
              </w:rPr>
              <w:drawing>
                <wp:inline distT="0" distB="0" distL="0" distR="0">
                  <wp:extent cx="436245" cy="191135"/>
                  <wp:effectExtent l="0" t="0" r="0" b="0"/>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6245" cy="191135"/>
                          </a:xfrm>
                          <a:prstGeom prst="rect">
                            <a:avLst/>
                          </a:prstGeom>
                          <a:noFill/>
                          <a:ln>
                            <a:noFill/>
                          </a:ln>
                        </pic:spPr>
                      </pic:pic>
                    </a:graphicData>
                  </a:graphic>
                </wp:inline>
              </w:drawing>
            </w:r>
            <w:r w:rsidRPr="00116AA0">
              <w:rPr>
                <w:rFonts w:cs="Arial"/>
                <w:snapToGrid w:val="0"/>
                <w:lang w:eastAsia="ja-JP"/>
              </w:rPr>
              <w:t xml:space="preserve"> the channel bandwidth configured in the lower band.</w:t>
            </w:r>
          </w:p>
          <w:p w:rsidR="00464CB8" w:rsidRPr="00116AA0" w:rsidRDefault="00464CB8" w:rsidP="0057700F">
            <w:pPr>
              <w:pStyle w:val="TAN"/>
              <w:rPr>
                <w:rFonts w:cs="Arial"/>
                <w:snapToGrid w:val="0"/>
                <w:lang w:eastAsia="ja-JP"/>
              </w:rPr>
            </w:pPr>
            <w:r w:rsidRPr="00116AA0">
              <w:rPr>
                <w:rFonts w:cs="Arial"/>
                <w:lang w:eastAsia="ja-JP"/>
              </w:rPr>
              <w:t xml:space="preserve">NOTE </w:t>
            </w:r>
            <w:r w:rsidRPr="00116AA0">
              <w:rPr>
                <w:rFonts w:cs="Arial" w:hint="eastAsia"/>
                <w:lang w:eastAsia="ja-JP"/>
              </w:rPr>
              <w:t>11</w:t>
            </w:r>
            <w:r w:rsidRPr="00116AA0">
              <w:rPr>
                <w:rFonts w:cs="Arial"/>
                <w:lang w:eastAsia="ja-JP"/>
              </w:rPr>
              <w:t>:</w:t>
            </w:r>
            <w:r w:rsidRPr="00116AA0">
              <w:rPr>
                <w:rFonts w:cs="Arial"/>
                <w:lang w:eastAsia="ja-JP"/>
              </w:rPr>
              <w:tab/>
              <w:t xml:space="preserve">The requirements </w:t>
            </w:r>
            <w:r w:rsidRPr="00116AA0">
              <w:rPr>
                <w:rFonts w:cs="Arial" w:hint="eastAsia"/>
                <w:lang w:eastAsia="ja-JP"/>
              </w:rPr>
              <w:t xml:space="preserve">are </w:t>
            </w:r>
            <w:r w:rsidRPr="00116AA0">
              <w:rPr>
                <w:rFonts w:cs="Arial"/>
                <w:lang w:eastAsia="ja-JP"/>
              </w:rPr>
              <w:t xml:space="preserve">only </w:t>
            </w:r>
            <w:r w:rsidRPr="00116AA0">
              <w:rPr>
                <w:rFonts w:cs="Arial" w:hint="eastAsia"/>
                <w:lang w:eastAsia="ja-JP"/>
              </w:rPr>
              <w:t xml:space="preserve">applicable to channel bandwidths with a </w:t>
            </w:r>
            <w:r w:rsidRPr="00116AA0">
              <w:rPr>
                <w:rFonts w:cs="Arial"/>
                <w:snapToGrid w:val="0"/>
                <w:lang w:eastAsia="ja-JP"/>
              </w:rPr>
              <w:t>carrier frequenc</w:t>
            </w:r>
            <w:r w:rsidRPr="00116AA0">
              <w:rPr>
                <w:rFonts w:cs="Arial" w:hint="eastAsia"/>
                <w:snapToGrid w:val="0"/>
                <w:lang w:eastAsia="ja-JP"/>
              </w:rPr>
              <w:t>y</w:t>
            </w:r>
            <w:r w:rsidRPr="00116AA0">
              <w:rPr>
                <w:rFonts w:cs="Arial"/>
                <w:snapToGrid w:val="0"/>
                <w:lang w:eastAsia="ja-JP"/>
              </w:rPr>
              <w:t xml:space="preserve"> at </w:t>
            </w:r>
            <w:r w:rsidRPr="00116AA0">
              <w:rPr>
                <w:rFonts w:cs="Arial"/>
                <w:snapToGrid w:val="0"/>
                <w:position w:val="-12"/>
                <w:lang w:eastAsia="ja-JP"/>
              </w:rPr>
              <w:object w:dxaOrig="1939" w:dyaOrig="380">
                <v:shape id="_x0000_i1026" type="#_x0000_t75" style="width:78.35pt;height:15pt" o:ole="">
                  <v:imagedata r:id="rId19" o:title=""/>
                </v:shape>
                <o:OLEObject Type="Embed" ProgID="Equation.3" ShapeID="_x0000_i1026" DrawAspect="Content" ObjectID="_1525779534" r:id="rId20"/>
              </w:object>
            </w:r>
            <w:r w:rsidRPr="00116AA0">
              <w:rPr>
                <w:rFonts w:cs="Arial" w:hint="eastAsia"/>
                <w:lang w:eastAsia="ja-JP"/>
              </w:rPr>
              <w:t xml:space="preserve"> MHz offset from</w:t>
            </w:r>
            <w:r w:rsidRPr="00116AA0">
              <w:rPr>
                <w:rFonts w:cs="Arial"/>
                <w:lang w:eastAsia="ja-JP"/>
              </w:rPr>
              <w:t xml:space="preserve"> </w:t>
            </w:r>
            <w:r w:rsidRPr="00116AA0">
              <w:rPr>
                <w:rFonts w:cs="Arial"/>
                <w:snapToGrid w:val="0"/>
                <w:position w:val="-12"/>
                <w:lang w:eastAsia="ja-JP"/>
              </w:rPr>
              <w:object w:dxaOrig="560" w:dyaOrig="380">
                <v:shape id="_x0000_i1027" type="#_x0000_t75" style="width:22.45pt;height:15pt" o:ole="">
                  <v:imagedata r:id="rId21" o:title=""/>
                </v:shape>
                <o:OLEObject Type="Embed" ProgID="Equation.3" ShapeID="_x0000_i1027" DrawAspect="Content" ObjectID="_1525779535" r:id="rId22"/>
              </w:object>
            </w:r>
            <w:r w:rsidRPr="00116AA0">
              <w:rPr>
                <w:rFonts w:cs="Arial"/>
                <w:snapToGrid w:val="0"/>
                <w:lang w:eastAsia="ja-JP"/>
              </w:rPr>
              <w:t xml:space="preserve"> in the victim (higher band) with </w:t>
            </w:r>
            <w:r>
              <w:rPr>
                <w:rFonts w:cs="Arial"/>
                <w:noProof/>
                <w:position w:val="-14"/>
                <w:lang w:val="en-US" w:eastAsia="ja-JP"/>
              </w:rPr>
              <w:drawing>
                <wp:inline distT="0" distB="0" distL="0" distR="0">
                  <wp:extent cx="2456180" cy="212725"/>
                  <wp:effectExtent l="0" t="0" r="0" b="0"/>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56180" cy="212725"/>
                          </a:xfrm>
                          <a:prstGeom prst="rect">
                            <a:avLst/>
                          </a:prstGeom>
                          <a:noFill/>
                          <a:ln>
                            <a:noFill/>
                          </a:ln>
                        </pic:spPr>
                      </pic:pic>
                    </a:graphicData>
                  </a:graphic>
                </wp:inline>
              </w:drawing>
            </w:r>
            <w:r w:rsidRPr="00116AA0">
              <w:rPr>
                <w:rFonts w:cs="Arial"/>
                <w:snapToGrid w:val="0"/>
                <w:lang w:eastAsia="ja-JP"/>
              </w:rPr>
              <w:t>, where</w:t>
            </w:r>
            <w:r>
              <w:rPr>
                <w:rFonts w:cs="Arial"/>
                <w:noProof/>
                <w:position w:val="-12"/>
                <w:lang w:val="en-US" w:eastAsia="ja-JP"/>
              </w:rPr>
              <w:drawing>
                <wp:inline distT="0" distB="0" distL="0" distR="0">
                  <wp:extent cx="436245" cy="191135"/>
                  <wp:effectExtent l="0" t="0" r="0" b="0"/>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6245" cy="191135"/>
                          </a:xfrm>
                          <a:prstGeom prst="rect">
                            <a:avLst/>
                          </a:prstGeom>
                          <a:noFill/>
                          <a:ln>
                            <a:noFill/>
                          </a:ln>
                        </pic:spPr>
                      </pic:pic>
                    </a:graphicData>
                  </a:graphic>
                </wp:inline>
              </w:drawing>
            </w:r>
            <w:r w:rsidRPr="00116AA0">
              <w:rPr>
                <w:rFonts w:cs="Arial"/>
                <w:snapToGrid w:val="0"/>
                <w:lang w:eastAsia="ja-JP"/>
              </w:rPr>
              <w:t>and</w:t>
            </w:r>
            <w:r w:rsidRPr="00116AA0">
              <w:rPr>
                <w:rFonts w:cs="Arial"/>
                <w:snapToGrid w:val="0"/>
                <w:position w:val="-12"/>
                <w:lang w:eastAsia="ja-JP"/>
              </w:rPr>
              <w:object w:dxaOrig="900" w:dyaOrig="380">
                <v:shape id="_x0000_i1028" type="#_x0000_t75" style="width:36.3pt;height:15pt" o:ole="">
                  <v:imagedata r:id="rId23" o:title=""/>
                </v:shape>
                <o:OLEObject Type="Embed" ProgID="Equation.3" ShapeID="_x0000_i1028" DrawAspect="Content" ObjectID="_1525779536" r:id="rId24"/>
              </w:object>
            </w:r>
            <w:r w:rsidRPr="00116AA0">
              <w:rPr>
                <w:rFonts w:cs="Arial"/>
                <w:snapToGrid w:val="0"/>
                <w:lang w:eastAsia="ja-JP"/>
              </w:rPr>
              <w:t>are the channel bandwidths configured in the aggressor (lower) and victim (higher) bands in MHz, respectively.</w:t>
            </w:r>
          </w:p>
          <w:p w:rsidR="00464CB8" w:rsidRPr="00116AA0" w:rsidRDefault="00464CB8" w:rsidP="0057700F">
            <w:pPr>
              <w:pStyle w:val="TAN"/>
              <w:rPr>
                <w:rFonts w:cs="Arial"/>
                <w:snapToGrid w:val="0"/>
                <w:lang w:eastAsia="ja-JP"/>
              </w:rPr>
            </w:pPr>
            <w:r w:rsidRPr="00116AA0">
              <w:rPr>
                <w:rFonts w:cs="Arial"/>
              </w:rPr>
              <w:t xml:space="preserve">NOTE </w:t>
            </w:r>
            <w:r w:rsidRPr="00116AA0">
              <w:rPr>
                <w:rFonts w:eastAsia="SimSun" w:cs="Arial"/>
                <w:lang w:eastAsia="zh-CN"/>
              </w:rPr>
              <w:t>12</w:t>
            </w:r>
            <w:r w:rsidRPr="00116AA0">
              <w:rPr>
                <w:rFonts w:cs="Arial"/>
              </w:rPr>
              <w:t>:</w:t>
            </w:r>
            <w:r w:rsidRPr="00116AA0">
              <w:rPr>
                <w:rFonts w:cs="Arial"/>
              </w:rPr>
              <w:tab/>
              <w:t xml:space="preserve">These requirements apply when there is at least one individual RE within the </w:t>
            </w:r>
            <w:r w:rsidRPr="00116AA0">
              <w:rPr>
                <w:rFonts w:cs="Arial"/>
                <w:lang w:eastAsia="ja-JP"/>
              </w:rPr>
              <w:t xml:space="preserve">uplink </w:t>
            </w:r>
            <w:r w:rsidRPr="00116AA0">
              <w:rPr>
                <w:rFonts w:cs="Arial"/>
              </w:rPr>
              <w:t xml:space="preserve">transmission bandwidth of a low band for which the </w:t>
            </w:r>
            <w:r w:rsidRPr="00116AA0">
              <w:rPr>
                <w:rFonts w:eastAsia="SimSun" w:cs="Arial" w:hint="eastAsia"/>
                <w:lang w:eastAsia="zh-CN"/>
              </w:rPr>
              <w:t>4</w:t>
            </w:r>
            <w:r w:rsidRPr="00116AA0">
              <w:rPr>
                <w:rFonts w:eastAsia="SimSun" w:cs="Arial" w:hint="eastAsia"/>
                <w:vertAlign w:val="superscript"/>
                <w:lang w:eastAsia="zh-CN"/>
              </w:rPr>
              <w:t>th</w:t>
            </w:r>
            <w:r w:rsidRPr="00116AA0">
              <w:rPr>
                <w:rFonts w:eastAsia="SimSun" w:cs="Arial" w:hint="eastAsia"/>
                <w:lang w:eastAsia="zh-CN"/>
              </w:rPr>
              <w:t xml:space="preserve"> </w:t>
            </w:r>
            <w:r w:rsidRPr="00116AA0">
              <w:rPr>
                <w:rFonts w:cs="Arial"/>
                <w:lang w:eastAsia="ja-JP"/>
              </w:rPr>
              <w:t xml:space="preserve">transmitter </w:t>
            </w:r>
            <w:r w:rsidRPr="00116AA0">
              <w:rPr>
                <w:rFonts w:cs="Arial"/>
              </w:rPr>
              <w:t xml:space="preserve">harmonic is within </w:t>
            </w:r>
            <w:r w:rsidRPr="00116AA0">
              <w:rPr>
                <w:rFonts w:cs="Arial"/>
                <w:lang w:eastAsia="ja-JP"/>
              </w:rPr>
              <w:t xml:space="preserve">the downlink </w:t>
            </w:r>
            <w:r w:rsidRPr="00116AA0">
              <w:rPr>
                <w:rFonts w:cs="Arial"/>
              </w:rPr>
              <w:t xml:space="preserve">transmission bandwidth of a high band. </w:t>
            </w:r>
            <w:r w:rsidRPr="00116AA0">
              <w:rPr>
                <w:rFonts w:cs="Arial"/>
                <w:snapToGrid w:val="0"/>
                <w:lang w:eastAsia="ja-JP"/>
              </w:rPr>
              <w:t xml:space="preserve"> </w:t>
            </w:r>
          </w:p>
          <w:p w:rsidR="00464CB8" w:rsidRPr="00116AA0" w:rsidRDefault="00464CB8" w:rsidP="0057700F">
            <w:pPr>
              <w:pStyle w:val="TAN"/>
              <w:rPr>
                <w:rFonts w:cs="Arial"/>
                <w:snapToGrid w:val="0"/>
                <w:lang w:eastAsia="ja-JP"/>
              </w:rPr>
            </w:pPr>
            <w:r w:rsidRPr="00116AA0">
              <w:rPr>
                <w:rFonts w:cs="Arial"/>
                <w:lang w:eastAsia="ja-JP"/>
              </w:rPr>
              <w:t xml:space="preserve">NOTE </w:t>
            </w:r>
            <w:r w:rsidRPr="00116AA0">
              <w:rPr>
                <w:rFonts w:eastAsia="SimSun" w:cs="Arial"/>
                <w:lang w:eastAsia="zh-CN"/>
              </w:rPr>
              <w:t>13</w:t>
            </w:r>
            <w:r w:rsidRPr="00116AA0">
              <w:rPr>
                <w:rFonts w:cs="Arial"/>
                <w:lang w:eastAsia="ja-JP"/>
              </w:rPr>
              <w:t>:</w:t>
            </w:r>
            <w:r w:rsidRPr="00116AA0">
              <w:rPr>
                <w:rFonts w:cs="Arial"/>
                <w:lang w:eastAsia="ja-JP"/>
              </w:rPr>
              <w:tab/>
              <w:t xml:space="preserve">The requirements should be verified for UL EARFCN of a low band (superscript LB) such that </w:t>
            </w:r>
            <w:r w:rsidRPr="00116AA0">
              <w:rPr>
                <w:rFonts w:cs="Arial"/>
                <w:position w:val="-14"/>
                <w:lang w:eastAsia="ja-JP"/>
              </w:rPr>
              <w:object w:dxaOrig="1780" w:dyaOrig="400">
                <v:shape id="_x0000_i1029" type="#_x0000_t75" style="width:89.3pt;height:20.15pt" o:ole="">
                  <v:imagedata r:id="rId25" o:title=""/>
                </v:shape>
                <o:OLEObject Type="Embed" ProgID="Equation.DSMT4" ShapeID="_x0000_i1029" DrawAspect="Content" ObjectID="_1525779537" r:id="rId26"/>
              </w:object>
            </w:r>
            <w:r w:rsidRPr="00116AA0">
              <w:rPr>
                <w:rFonts w:cs="Arial"/>
                <w:snapToGrid w:val="0"/>
                <w:lang w:eastAsia="ja-JP"/>
              </w:rPr>
              <w:t xml:space="preserve">in MHz and </w:t>
            </w:r>
            <w:r>
              <w:rPr>
                <w:rFonts w:cs="Arial"/>
                <w:noProof/>
                <w:position w:val="-14"/>
                <w:lang w:val="en-US" w:eastAsia="ja-JP"/>
              </w:rPr>
              <w:drawing>
                <wp:inline distT="0" distB="0" distL="0" distR="0">
                  <wp:extent cx="2456180" cy="212725"/>
                  <wp:effectExtent l="0" t="0" r="0" b="0"/>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56180" cy="212725"/>
                          </a:xfrm>
                          <a:prstGeom prst="rect">
                            <a:avLst/>
                          </a:prstGeom>
                          <a:noFill/>
                          <a:ln>
                            <a:noFill/>
                          </a:ln>
                        </pic:spPr>
                      </pic:pic>
                    </a:graphicData>
                  </a:graphic>
                </wp:inline>
              </w:drawing>
            </w:r>
            <w:r w:rsidRPr="00116AA0">
              <w:rPr>
                <w:rFonts w:cs="Arial"/>
                <w:snapToGrid w:val="0"/>
                <w:lang w:eastAsia="ja-JP"/>
              </w:rPr>
              <w:t xml:space="preserve"> with</w:t>
            </w:r>
            <w:r>
              <w:rPr>
                <w:rFonts w:cs="Arial"/>
                <w:noProof/>
                <w:position w:val="-10"/>
                <w:lang w:val="en-US" w:eastAsia="ja-JP"/>
              </w:rPr>
              <w:drawing>
                <wp:inline distT="0" distB="0" distL="0" distR="0">
                  <wp:extent cx="244475" cy="191135"/>
                  <wp:effectExtent l="0" t="0" r="0" b="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4475" cy="191135"/>
                          </a:xfrm>
                          <a:prstGeom prst="rect">
                            <a:avLst/>
                          </a:prstGeom>
                          <a:noFill/>
                          <a:ln>
                            <a:noFill/>
                          </a:ln>
                        </pic:spPr>
                      </pic:pic>
                    </a:graphicData>
                  </a:graphic>
                </wp:inline>
              </w:drawing>
            </w:r>
            <w:r w:rsidRPr="00116AA0">
              <w:rPr>
                <w:rFonts w:cs="Arial"/>
                <w:snapToGrid w:val="0"/>
                <w:lang w:eastAsia="ja-JP"/>
              </w:rPr>
              <w:t xml:space="preserve"> the carrier frequency of a high band in MHz and </w:t>
            </w:r>
            <w:r>
              <w:rPr>
                <w:rFonts w:cs="Arial"/>
                <w:noProof/>
                <w:position w:val="-12"/>
                <w:lang w:val="en-US" w:eastAsia="ja-JP"/>
              </w:rPr>
              <w:drawing>
                <wp:inline distT="0" distB="0" distL="0" distR="0">
                  <wp:extent cx="436245" cy="191135"/>
                  <wp:effectExtent l="0" t="0" r="0" b="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6245" cy="191135"/>
                          </a:xfrm>
                          <a:prstGeom prst="rect">
                            <a:avLst/>
                          </a:prstGeom>
                          <a:noFill/>
                          <a:ln>
                            <a:noFill/>
                          </a:ln>
                        </pic:spPr>
                      </pic:pic>
                    </a:graphicData>
                  </a:graphic>
                </wp:inline>
              </w:drawing>
            </w:r>
            <w:r w:rsidRPr="00116AA0">
              <w:rPr>
                <w:rFonts w:cs="Arial"/>
                <w:snapToGrid w:val="0"/>
                <w:lang w:eastAsia="ja-JP"/>
              </w:rPr>
              <w:t xml:space="preserve"> the channel bandwidth configured in the low band. </w:t>
            </w:r>
          </w:p>
          <w:p w:rsidR="00464CB8" w:rsidRPr="00116AA0" w:rsidRDefault="00464CB8" w:rsidP="0057700F">
            <w:pPr>
              <w:pStyle w:val="TAN"/>
              <w:rPr>
                <w:rFonts w:cs="Arial"/>
              </w:rPr>
            </w:pPr>
            <w:r w:rsidRPr="00116AA0">
              <w:rPr>
                <w:rFonts w:cs="Arial"/>
                <w:lang w:eastAsia="ja-JP"/>
              </w:rPr>
              <w:t xml:space="preserve">NOTE </w:t>
            </w:r>
            <w:r w:rsidRPr="00116AA0">
              <w:rPr>
                <w:rFonts w:eastAsia="SimSun" w:cs="Arial"/>
                <w:lang w:eastAsia="zh-CN"/>
              </w:rPr>
              <w:t>1</w:t>
            </w:r>
            <w:r w:rsidRPr="00116AA0">
              <w:rPr>
                <w:rFonts w:cs="Arial" w:hint="eastAsia"/>
                <w:lang w:eastAsia="ja-JP"/>
              </w:rPr>
              <w:t>4</w:t>
            </w:r>
            <w:r w:rsidRPr="00116AA0">
              <w:rPr>
                <w:rFonts w:cs="Arial"/>
                <w:lang w:eastAsia="ja-JP"/>
              </w:rPr>
              <w:t>:</w:t>
            </w:r>
            <w:r w:rsidRPr="00116AA0">
              <w:rPr>
                <w:rFonts w:cs="Arial"/>
                <w:lang w:eastAsia="ja-JP"/>
              </w:rPr>
              <w:tab/>
            </w:r>
            <w:r w:rsidRPr="00116AA0">
              <w:rPr>
                <w:rFonts w:cs="Arial" w:hint="eastAsia"/>
                <w:lang w:eastAsia="ja-JP"/>
              </w:rPr>
              <w:t>For the UE that supports CA_1A-19A-28A, n</w:t>
            </w:r>
            <w:r w:rsidRPr="00116AA0">
              <w:rPr>
                <w:rFonts w:cs="Arial"/>
              </w:rPr>
              <w:t xml:space="preserve">o requirements apply when there is at least one individual RE within the </w:t>
            </w:r>
            <w:r w:rsidRPr="00116AA0">
              <w:rPr>
                <w:rFonts w:cs="Arial"/>
                <w:lang w:eastAsia="ja-JP"/>
              </w:rPr>
              <w:t xml:space="preserve">uplink </w:t>
            </w:r>
            <w:r w:rsidRPr="00116AA0">
              <w:rPr>
                <w:rFonts w:cs="Arial"/>
              </w:rPr>
              <w:t xml:space="preserve">transmission bandwidth of the low band for which the 3rd </w:t>
            </w:r>
            <w:r w:rsidRPr="00116AA0">
              <w:rPr>
                <w:rFonts w:cs="Arial"/>
                <w:lang w:eastAsia="ja-JP"/>
              </w:rPr>
              <w:t xml:space="preserve">transmitter </w:t>
            </w:r>
            <w:r w:rsidRPr="00116AA0">
              <w:rPr>
                <w:rFonts w:cs="Arial"/>
              </w:rPr>
              <w:t xml:space="preserve">harmonic is within the </w:t>
            </w:r>
            <w:r w:rsidRPr="00116AA0">
              <w:rPr>
                <w:rFonts w:cs="Arial"/>
                <w:lang w:eastAsia="ja-JP"/>
              </w:rPr>
              <w:t xml:space="preserve">downlink </w:t>
            </w:r>
            <w:r w:rsidRPr="00116AA0">
              <w:rPr>
                <w:rFonts w:cs="Arial"/>
              </w:rPr>
              <w:t xml:space="preserve">transmission bandwidth of the high band. The reference sensitivity </w:t>
            </w:r>
            <w:r w:rsidRPr="00116AA0">
              <w:rPr>
                <w:rFonts w:cs="Arial" w:hint="eastAsia"/>
                <w:lang w:eastAsia="ja-JP"/>
              </w:rPr>
              <w:t xml:space="preserve">should </w:t>
            </w:r>
            <w:r w:rsidRPr="00116AA0">
              <w:rPr>
                <w:rFonts w:cs="Arial"/>
              </w:rPr>
              <w:t xml:space="preserve">only </w:t>
            </w:r>
            <w:r w:rsidRPr="00116AA0">
              <w:rPr>
                <w:rFonts w:cs="Arial" w:hint="eastAsia"/>
                <w:lang w:eastAsia="ja-JP"/>
              </w:rPr>
              <w:t xml:space="preserve">be </w:t>
            </w:r>
            <w:r w:rsidRPr="00116AA0">
              <w:rPr>
                <w:rFonts w:cs="Arial"/>
              </w:rPr>
              <w:t>verified when this is not the case (the requirements specified in clause 7.3.1 apply).</w:t>
            </w:r>
          </w:p>
          <w:p w:rsidR="00464CB8" w:rsidRPr="00116AA0" w:rsidRDefault="00464CB8" w:rsidP="0057700F">
            <w:pPr>
              <w:pStyle w:val="TAN"/>
              <w:rPr>
                <w:rFonts w:cs="Arial"/>
              </w:rPr>
            </w:pPr>
            <w:r w:rsidRPr="00116AA0">
              <w:rPr>
                <w:rFonts w:cs="Arial"/>
              </w:rPr>
              <w:t xml:space="preserve">NOTE </w:t>
            </w:r>
            <w:r w:rsidRPr="00116AA0">
              <w:rPr>
                <w:rFonts w:cs="Arial"/>
                <w:lang w:eastAsia="zh-CN"/>
              </w:rPr>
              <w:t>15</w:t>
            </w:r>
            <w:r w:rsidRPr="00116AA0">
              <w:rPr>
                <w:rFonts w:cs="Arial"/>
              </w:rPr>
              <w:t>:</w:t>
            </w:r>
            <w:r w:rsidRPr="00116AA0">
              <w:rPr>
                <w:rFonts w:cs="Arial"/>
              </w:rPr>
              <w:tab/>
              <w:t>These requirements apply when there is at least one individual RE within the downlink transmission bandwidth of the victim (lower) band for which the 3</w:t>
            </w:r>
            <w:r w:rsidRPr="00116AA0">
              <w:rPr>
                <w:rFonts w:cs="Arial"/>
                <w:vertAlign w:val="superscript"/>
              </w:rPr>
              <w:t>rd</w:t>
            </w:r>
            <w:r w:rsidRPr="00116AA0">
              <w:rPr>
                <w:rFonts w:cs="Arial"/>
              </w:rPr>
              <w:t xml:space="preserve"> harmonic is within the uplink transmission bandwidth</w:t>
            </w:r>
            <w:r w:rsidRPr="00116AA0">
              <w:rPr>
                <w:rFonts w:cs="Arial"/>
                <w:lang w:eastAsia="zh-CN"/>
              </w:rPr>
              <w:t xml:space="preserve"> or the uplink adjacent channel’s transmission bandwidth</w:t>
            </w:r>
            <w:r w:rsidRPr="00116AA0">
              <w:rPr>
                <w:rFonts w:cs="Arial"/>
              </w:rPr>
              <w:t xml:space="preserve"> of an aggressor (higher) band.</w:t>
            </w:r>
          </w:p>
          <w:p w:rsidR="00464CB8" w:rsidRPr="00116AA0" w:rsidRDefault="00464CB8" w:rsidP="0057700F">
            <w:pPr>
              <w:pStyle w:val="TAN"/>
              <w:rPr>
                <w:rFonts w:cs="Arial"/>
              </w:rPr>
            </w:pPr>
            <w:r w:rsidRPr="00116AA0">
              <w:rPr>
                <w:rFonts w:cs="Arial"/>
              </w:rPr>
              <w:t xml:space="preserve">NOTE </w:t>
            </w:r>
            <w:r w:rsidRPr="00116AA0">
              <w:rPr>
                <w:rFonts w:cs="Arial"/>
                <w:lang w:eastAsia="zh-CN"/>
              </w:rPr>
              <w:t>16</w:t>
            </w:r>
            <w:r w:rsidRPr="00116AA0">
              <w:rPr>
                <w:rFonts w:cs="Arial"/>
              </w:rPr>
              <w:t>: The requirements should be verified for UL EARFCN of the aggressor (higher) band (superscript HB) such that</w:t>
            </w:r>
            <w:r w:rsidRPr="00116AA0">
              <w:rPr>
                <w:rFonts w:cs="Arial"/>
                <w:lang w:eastAsia="zh-CN"/>
              </w:rPr>
              <w:t xml:space="preserve"> </w:t>
            </w:r>
            <w:r w:rsidRPr="00116AA0">
              <w:rPr>
                <w:rFonts w:ascii="Times New Roman" w:eastAsia="SimSun" w:hAnsi="Times New Roman" w:cs="Arial"/>
                <w:position w:val="-16"/>
                <w:sz w:val="20"/>
                <w:lang w:eastAsia="zh-CN"/>
              </w:rPr>
              <w:object w:dxaOrig="2040" w:dyaOrig="435">
                <v:shape id="_x0000_i1030" type="#_x0000_t75" style="width:101.95pt;height:21.9pt" o:ole="">
                  <v:imagedata r:id="rId27" o:title=""/>
                </v:shape>
                <o:OLEObject Type="Embed" ProgID="Equation.DSMT4" ShapeID="_x0000_i1030" DrawAspect="Content" ObjectID="_1525779538" r:id="rId28"/>
              </w:object>
            </w:r>
            <w:r w:rsidRPr="00116AA0">
              <w:rPr>
                <w:rFonts w:eastAsia="SimSun" w:cs="Arial"/>
                <w:position w:val="-12"/>
                <w:lang w:eastAsia="zh-CN"/>
              </w:rPr>
              <w:t xml:space="preserve"> </w:t>
            </w:r>
            <w:r w:rsidRPr="00116AA0">
              <w:rPr>
                <w:rFonts w:cs="Arial"/>
              </w:rPr>
              <w:t>in MHz a</w:t>
            </w:r>
            <w:r w:rsidRPr="00116AA0">
              <w:rPr>
                <w:rFonts w:cs="Arial"/>
                <w:lang w:eastAsia="zh-CN"/>
              </w:rPr>
              <w:t xml:space="preserve">nd </w:t>
            </w:r>
            <w:r>
              <w:rPr>
                <w:rFonts w:cs="Arial"/>
                <w:noProof/>
                <w:position w:val="-14"/>
                <w:lang w:val="en-US" w:eastAsia="ja-JP"/>
              </w:rPr>
              <w:drawing>
                <wp:inline distT="0" distB="0" distL="0" distR="0">
                  <wp:extent cx="3157855" cy="255270"/>
                  <wp:effectExtent l="0" t="0" r="0" b="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157855" cy="255270"/>
                          </a:xfrm>
                          <a:prstGeom prst="rect">
                            <a:avLst/>
                          </a:prstGeom>
                          <a:noFill/>
                          <a:ln>
                            <a:noFill/>
                          </a:ln>
                        </pic:spPr>
                      </pic:pic>
                    </a:graphicData>
                  </a:graphic>
                </wp:inline>
              </w:drawing>
            </w:r>
            <w:r w:rsidRPr="00116AA0">
              <w:rPr>
                <w:rFonts w:eastAsia="SimSun" w:cs="Arial"/>
                <w:position w:val="-14"/>
                <w:lang w:eastAsia="zh-CN"/>
              </w:rPr>
              <w:t xml:space="preserve"> </w:t>
            </w:r>
            <w:r w:rsidRPr="00116AA0">
              <w:rPr>
                <w:rFonts w:cs="Arial"/>
              </w:rPr>
              <w:t xml:space="preserve">with </w:t>
            </w:r>
            <w:r>
              <w:rPr>
                <w:rFonts w:cs="Arial"/>
                <w:noProof/>
                <w:position w:val="-10"/>
                <w:lang w:val="en-US" w:eastAsia="ja-JP"/>
              </w:rPr>
              <w:drawing>
                <wp:inline distT="0" distB="0" distL="0" distR="0">
                  <wp:extent cx="266065" cy="233680"/>
                  <wp:effectExtent l="0" t="0" r="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66065" cy="233680"/>
                          </a:xfrm>
                          <a:prstGeom prst="rect">
                            <a:avLst/>
                          </a:prstGeom>
                          <a:noFill/>
                          <a:ln>
                            <a:noFill/>
                          </a:ln>
                        </pic:spPr>
                      </pic:pic>
                    </a:graphicData>
                  </a:graphic>
                </wp:inline>
              </w:drawing>
            </w:r>
            <w:r w:rsidRPr="00116AA0">
              <w:rPr>
                <w:rFonts w:cs="Arial"/>
              </w:rPr>
              <w:t xml:space="preserve"> the carrier frequency in the victim (lower) band and </w:t>
            </w:r>
            <w:r>
              <w:rPr>
                <w:rFonts w:cs="Arial"/>
                <w:noProof/>
                <w:position w:val="-12"/>
                <w:lang w:val="en-US" w:eastAsia="ja-JP"/>
              </w:rPr>
              <w:drawing>
                <wp:inline distT="0" distB="0" distL="0" distR="0">
                  <wp:extent cx="574040" cy="233680"/>
                  <wp:effectExtent l="0" t="0" r="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74040" cy="233680"/>
                          </a:xfrm>
                          <a:prstGeom prst="rect">
                            <a:avLst/>
                          </a:prstGeom>
                          <a:noFill/>
                          <a:ln>
                            <a:noFill/>
                          </a:ln>
                        </pic:spPr>
                      </pic:pic>
                    </a:graphicData>
                  </a:graphic>
                </wp:inline>
              </w:drawing>
            </w:r>
            <w:r w:rsidRPr="00116AA0">
              <w:rPr>
                <w:rFonts w:cs="Arial"/>
              </w:rPr>
              <w:t> the channel bandwidth configured in the higher band.</w:t>
            </w:r>
          </w:p>
          <w:p w:rsidR="00464CB8" w:rsidRPr="00116AA0" w:rsidRDefault="00464CB8" w:rsidP="0057700F">
            <w:pPr>
              <w:pStyle w:val="TAN"/>
              <w:rPr>
                <w:rFonts w:cs="Arial"/>
                <w:snapToGrid w:val="0"/>
                <w:lang w:eastAsia="ja-JP"/>
              </w:rPr>
            </w:pPr>
            <w:r w:rsidRPr="00116AA0">
              <w:rPr>
                <w:rFonts w:cs="Arial"/>
              </w:rPr>
              <w:t xml:space="preserve">NOTE </w:t>
            </w:r>
            <w:r w:rsidRPr="00116AA0">
              <w:rPr>
                <w:rFonts w:eastAsia="SimSun" w:cs="Arial"/>
                <w:lang w:eastAsia="zh-CN"/>
              </w:rPr>
              <w:t>17</w:t>
            </w:r>
            <w:r w:rsidRPr="00116AA0">
              <w:rPr>
                <w:rFonts w:cs="Arial"/>
              </w:rPr>
              <w:t>:</w:t>
            </w:r>
            <w:r w:rsidRPr="00116AA0">
              <w:rPr>
                <w:rFonts w:cs="Arial"/>
              </w:rPr>
              <w:tab/>
              <w:t xml:space="preserve">These requirements apply when there is at least one individual RE within the </w:t>
            </w:r>
            <w:r w:rsidRPr="00116AA0">
              <w:rPr>
                <w:rFonts w:cs="Arial"/>
                <w:lang w:eastAsia="ja-JP"/>
              </w:rPr>
              <w:t xml:space="preserve">uplink </w:t>
            </w:r>
            <w:r w:rsidRPr="00116AA0">
              <w:rPr>
                <w:rFonts w:cs="Arial"/>
              </w:rPr>
              <w:t xml:space="preserve">transmission bandwidth of a low band for which the </w:t>
            </w:r>
            <w:r w:rsidRPr="00116AA0">
              <w:rPr>
                <w:rFonts w:eastAsia="SimSun" w:cs="Arial"/>
                <w:lang w:eastAsia="zh-CN"/>
              </w:rPr>
              <w:t>4</w:t>
            </w:r>
            <w:r w:rsidRPr="00116AA0">
              <w:rPr>
                <w:rFonts w:eastAsia="SimSun" w:cs="Arial"/>
                <w:vertAlign w:val="superscript"/>
                <w:lang w:eastAsia="zh-CN"/>
              </w:rPr>
              <w:t>th</w:t>
            </w:r>
            <w:r w:rsidRPr="00116AA0">
              <w:rPr>
                <w:rFonts w:eastAsia="SimSun" w:cs="Arial"/>
                <w:lang w:eastAsia="zh-CN"/>
              </w:rPr>
              <w:t xml:space="preserve"> </w:t>
            </w:r>
            <w:r w:rsidRPr="00116AA0">
              <w:rPr>
                <w:rFonts w:cs="Arial"/>
                <w:lang w:eastAsia="ja-JP"/>
              </w:rPr>
              <w:t xml:space="preserve">transmitter </w:t>
            </w:r>
            <w:r w:rsidRPr="00116AA0">
              <w:rPr>
                <w:rFonts w:cs="Arial"/>
              </w:rPr>
              <w:t xml:space="preserve">harmonic is within </w:t>
            </w:r>
            <w:r w:rsidRPr="00116AA0">
              <w:rPr>
                <w:rFonts w:cs="Arial"/>
                <w:lang w:eastAsia="ja-JP"/>
              </w:rPr>
              <w:t xml:space="preserve">the downlink </w:t>
            </w:r>
            <w:r w:rsidRPr="00116AA0">
              <w:rPr>
                <w:rFonts w:cs="Arial"/>
              </w:rPr>
              <w:t xml:space="preserve">transmission bandwidth of a high band. </w:t>
            </w:r>
            <w:r w:rsidRPr="00116AA0">
              <w:rPr>
                <w:rFonts w:cs="Arial"/>
                <w:snapToGrid w:val="0"/>
                <w:lang w:eastAsia="ja-JP"/>
              </w:rPr>
              <w:t xml:space="preserve"> </w:t>
            </w:r>
          </w:p>
          <w:p w:rsidR="00464CB8" w:rsidRPr="00116AA0" w:rsidRDefault="00464CB8" w:rsidP="0057700F">
            <w:pPr>
              <w:pStyle w:val="TAN"/>
              <w:rPr>
                <w:rFonts w:cs="Arial"/>
                <w:snapToGrid w:val="0"/>
                <w:lang w:eastAsia="ja-JP"/>
              </w:rPr>
            </w:pPr>
            <w:r w:rsidRPr="00116AA0">
              <w:rPr>
                <w:rFonts w:cs="Arial"/>
                <w:lang w:eastAsia="ja-JP"/>
              </w:rPr>
              <w:t xml:space="preserve">NOTE </w:t>
            </w:r>
            <w:r w:rsidRPr="00116AA0">
              <w:rPr>
                <w:rFonts w:eastAsia="SimSun" w:cs="Arial"/>
                <w:lang w:eastAsia="zh-CN"/>
              </w:rPr>
              <w:t>18</w:t>
            </w:r>
            <w:r w:rsidRPr="00116AA0">
              <w:rPr>
                <w:rFonts w:cs="Arial"/>
                <w:lang w:eastAsia="ja-JP"/>
              </w:rPr>
              <w:t>:</w:t>
            </w:r>
            <w:r w:rsidRPr="00116AA0">
              <w:rPr>
                <w:rFonts w:cs="Arial"/>
                <w:lang w:eastAsia="ja-JP"/>
              </w:rPr>
              <w:tab/>
              <w:t xml:space="preserve">The requirements should be verified for UL EARFCN of a low band (superscript LB) such that </w:t>
            </w:r>
            <w:r w:rsidRPr="00116AA0">
              <w:rPr>
                <w:rFonts w:ascii="Times New Roman" w:eastAsia="ＭＳ 明朝" w:hAnsi="Times New Roman" w:cs="Arial"/>
                <w:position w:val="-14"/>
                <w:sz w:val="20"/>
                <w:lang w:eastAsia="ja-JP"/>
              </w:rPr>
              <w:object w:dxaOrig="1785" w:dyaOrig="405">
                <v:shape id="_x0000_i1031" type="#_x0000_t75" style="width:89.3pt;height:20.15pt" o:ole="">
                  <v:imagedata r:id="rId25" o:title=""/>
                </v:shape>
                <o:OLEObject Type="Embed" ProgID="Equation.DSMT4" ShapeID="_x0000_i1031" DrawAspect="Content" ObjectID="_1525779539" r:id="rId32"/>
              </w:object>
            </w:r>
            <w:r w:rsidRPr="00116AA0">
              <w:rPr>
                <w:rFonts w:cs="Arial"/>
                <w:snapToGrid w:val="0"/>
                <w:lang w:eastAsia="ja-JP"/>
              </w:rPr>
              <w:t xml:space="preserve">in MHz and </w:t>
            </w:r>
            <w:r>
              <w:rPr>
                <w:rFonts w:cs="Arial"/>
                <w:noProof/>
                <w:position w:val="-14"/>
                <w:lang w:val="en-US" w:eastAsia="ja-JP"/>
              </w:rPr>
              <w:drawing>
                <wp:inline distT="0" distB="0" distL="0" distR="0">
                  <wp:extent cx="2456180" cy="212725"/>
                  <wp:effectExtent l="0" t="0" r="0"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56180" cy="212725"/>
                          </a:xfrm>
                          <a:prstGeom prst="rect">
                            <a:avLst/>
                          </a:prstGeom>
                          <a:noFill/>
                          <a:ln>
                            <a:noFill/>
                          </a:ln>
                        </pic:spPr>
                      </pic:pic>
                    </a:graphicData>
                  </a:graphic>
                </wp:inline>
              </w:drawing>
            </w:r>
            <w:r w:rsidRPr="00116AA0">
              <w:rPr>
                <w:rFonts w:cs="Arial"/>
                <w:snapToGrid w:val="0"/>
                <w:lang w:eastAsia="ja-JP"/>
              </w:rPr>
              <w:t xml:space="preserve"> with</w:t>
            </w:r>
            <w:r>
              <w:rPr>
                <w:rFonts w:cs="Arial"/>
                <w:noProof/>
                <w:position w:val="-10"/>
                <w:lang w:val="en-US" w:eastAsia="ja-JP"/>
              </w:rPr>
              <w:drawing>
                <wp:inline distT="0" distB="0" distL="0" distR="0">
                  <wp:extent cx="244475" cy="191135"/>
                  <wp:effectExtent l="0" t="0" r="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4475" cy="191135"/>
                          </a:xfrm>
                          <a:prstGeom prst="rect">
                            <a:avLst/>
                          </a:prstGeom>
                          <a:noFill/>
                          <a:ln>
                            <a:noFill/>
                          </a:ln>
                        </pic:spPr>
                      </pic:pic>
                    </a:graphicData>
                  </a:graphic>
                </wp:inline>
              </w:drawing>
            </w:r>
            <w:r w:rsidRPr="00116AA0">
              <w:rPr>
                <w:rFonts w:cs="Arial"/>
                <w:snapToGrid w:val="0"/>
                <w:lang w:eastAsia="ja-JP"/>
              </w:rPr>
              <w:t xml:space="preserve"> the carrier frequency of a high band in MHz and </w:t>
            </w:r>
            <w:r>
              <w:rPr>
                <w:rFonts w:cs="Arial"/>
                <w:noProof/>
                <w:position w:val="-12"/>
                <w:lang w:val="en-US" w:eastAsia="ja-JP"/>
              </w:rPr>
              <w:drawing>
                <wp:inline distT="0" distB="0" distL="0" distR="0">
                  <wp:extent cx="425450" cy="191135"/>
                  <wp:effectExtent l="0" t="0" r="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5450" cy="191135"/>
                          </a:xfrm>
                          <a:prstGeom prst="rect">
                            <a:avLst/>
                          </a:prstGeom>
                          <a:noFill/>
                          <a:ln>
                            <a:noFill/>
                          </a:ln>
                        </pic:spPr>
                      </pic:pic>
                    </a:graphicData>
                  </a:graphic>
                </wp:inline>
              </w:drawing>
            </w:r>
            <w:r w:rsidRPr="00116AA0">
              <w:rPr>
                <w:rFonts w:cs="Arial"/>
                <w:snapToGrid w:val="0"/>
                <w:lang w:eastAsia="ja-JP"/>
              </w:rPr>
              <w:t xml:space="preserve"> the channel bandwidth configured in the low band.</w:t>
            </w:r>
          </w:p>
          <w:p w:rsidR="00464CB8" w:rsidRPr="00116AA0" w:rsidRDefault="00464CB8" w:rsidP="0057700F">
            <w:pPr>
              <w:pStyle w:val="TAN"/>
              <w:rPr>
                <w:rFonts w:cs="Arial"/>
                <w:lang w:eastAsia="ja-JP"/>
              </w:rPr>
            </w:pPr>
            <w:r w:rsidRPr="00116AA0">
              <w:rPr>
                <w:rFonts w:cs="Arial"/>
                <w:lang w:eastAsia="ja-JP"/>
              </w:rPr>
              <w:t>NOTE 19:</w:t>
            </w:r>
            <w:r w:rsidRPr="00116AA0">
              <w:rPr>
                <w:rFonts w:cs="Arial"/>
                <w:lang w:eastAsia="ja-JP"/>
              </w:rPr>
              <w:tab/>
              <w:t>No requirements apply for the case that there is at least one individual RE within the uplink transmission bandwidth of the relative higher band and when the frequency range of relative higher band’s uplink channel bandwidth or uplink 1</w:t>
            </w:r>
            <w:r w:rsidRPr="00116AA0">
              <w:rPr>
                <w:rFonts w:cs="Arial"/>
                <w:vertAlign w:val="superscript"/>
                <w:lang w:eastAsia="ja-JP"/>
              </w:rPr>
              <w:t>st</w:t>
            </w:r>
            <w:r w:rsidRPr="00116AA0">
              <w:rPr>
                <w:rFonts w:cs="Arial"/>
                <w:lang w:eastAsia="ja-JP"/>
              </w:rPr>
              <w:t xml:space="preserve"> adjacent channel bandwidth is fully or partially overlapped with the 3 times of the frequency range of the relative lower band’s downlink channel bandwidth. The reference sensitivity is only verified when this is not the case (the requirements specified in clause 7.3.1 apply).</w:t>
            </w:r>
          </w:p>
          <w:p w:rsidR="00464CB8" w:rsidRPr="00116AA0" w:rsidRDefault="00464CB8" w:rsidP="0057700F">
            <w:pPr>
              <w:pStyle w:val="TAN"/>
              <w:rPr>
                <w:rFonts w:cs="Arial"/>
              </w:rPr>
            </w:pPr>
            <w:r w:rsidRPr="00116AA0">
              <w:rPr>
                <w:rFonts w:cs="Arial"/>
              </w:rPr>
              <w:t>NOTE 20:</w:t>
            </w:r>
            <w:r w:rsidRPr="00116AA0">
              <w:rPr>
                <w:rFonts w:cs="Arial"/>
              </w:rPr>
              <w:tab/>
              <w:t>Applicable only if operation with 4 antenna ports is supported in the band with carrier aggregation configured</w:t>
            </w:r>
            <w:r w:rsidRPr="00116AA0">
              <w:rPr>
                <w:rFonts w:cs="Arial" w:hint="eastAsia"/>
                <w:lang w:eastAsia="zh-CN"/>
              </w:rPr>
              <w:t>.</w:t>
            </w:r>
          </w:p>
        </w:tc>
      </w:tr>
    </w:tbl>
    <w:p w:rsidR="00464CB8" w:rsidRPr="009715C6" w:rsidRDefault="00464CB8" w:rsidP="00464CB8"/>
    <w:p w:rsidR="00464CB8" w:rsidRPr="009715C6" w:rsidRDefault="00464CB8" w:rsidP="00464CB8">
      <w:pPr>
        <w:pStyle w:val="TH"/>
      </w:pPr>
      <w:r w:rsidRPr="009715C6">
        <w:lastRenderedPageBreak/>
        <w:t>Table 7.3.1A-0b: Uplink configuration for the low band</w:t>
      </w:r>
      <w:r w:rsidRPr="009715C6">
        <w:rPr>
          <w:lang w:eastAsia="ja-JP"/>
        </w:rPr>
        <w:t xml:space="preserve"> (exceptions)</w:t>
      </w:r>
    </w:p>
    <w:tbl>
      <w:tblPr>
        <w:tblW w:w="840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786"/>
        <w:gridCol w:w="785"/>
        <w:gridCol w:w="785"/>
        <w:gridCol w:w="785"/>
        <w:gridCol w:w="785"/>
        <w:gridCol w:w="785"/>
        <w:gridCol w:w="785"/>
        <w:gridCol w:w="785"/>
      </w:tblGrid>
      <w:tr w:rsidR="00464CB8" w:rsidRPr="009715C6" w:rsidTr="0057700F">
        <w:trPr>
          <w:trHeight w:val="255"/>
        </w:trPr>
        <w:tc>
          <w:tcPr>
            <w:tcW w:w="8407" w:type="dxa"/>
            <w:gridSpan w:val="9"/>
            <w:shd w:val="clear" w:color="auto" w:fill="auto"/>
            <w:vAlign w:val="center"/>
          </w:tcPr>
          <w:p w:rsidR="00464CB8" w:rsidRPr="00116AA0" w:rsidRDefault="00464CB8" w:rsidP="0057700F">
            <w:pPr>
              <w:pStyle w:val="TAH"/>
              <w:rPr>
                <w:rFonts w:cs="Arial"/>
              </w:rPr>
            </w:pPr>
            <w:r w:rsidRPr="00116AA0">
              <w:rPr>
                <w:rFonts w:cs="Arial"/>
              </w:rPr>
              <w:t>E-UTRA Band / Channel bandwidth of the high band / N</w:t>
            </w:r>
            <w:r w:rsidRPr="00116AA0">
              <w:rPr>
                <w:rFonts w:cs="Arial"/>
                <w:vertAlign w:val="subscript"/>
              </w:rPr>
              <w:t>RB</w:t>
            </w:r>
            <w:r w:rsidRPr="00116AA0">
              <w:rPr>
                <w:rFonts w:cs="Arial"/>
              </w:rPr>
              <w:t xml:space="preserve"> / Duplex mode</w:t>
            </w:r>
          </w:p>
        </w:tc>
      </w:tr>
      <w:tr w:rsidR="00464CB8" w:rsidRPr="009715C6" w:rsidTr="0057700F">
        <w:trPr>
          <w:trHeight w:val="255"/>
        </w:trPr>
        <w:tc>
          <w:tcPr>
            <w:tcW w:w="2126" w:type="dxa"/>
            <w:shd w:val="clear" w:color="auto" w:fill="auto"/>
            <w:vAlign w:val="center"/>
          </w:tcPr>
          <w:p w:rsidR="00464CB8" w:rsidRPr="00116AA0" w:rsidRDefault="00464CB8" w:rsidP="0057700F">
            <w:pPr>
              <w:pStyle w:val="TAH"/>
              <w:rPr>
                <w:rFonts w:eastAsia="ＭＳ 明朝" w:cs="Arial"/>
              </w:rPr>
            </w:pPr>
            <w:r w:rsidRPr="00116AA0">
              <w:rPr>
                <w:rFonts w:cs="Arial"/>
              </w:rPr>
              <w:t>EUTRA CA Configuration</w:t>
            </w:r>
          </w:p>
        </w:tc>
        <w:tc>
          <w:tcPr>
            <w:tcW w:w="786" w:type="dxa"/>
            <w:shd w:val="clear" w:color="auto" w:fill="auto"/>
            <w:vAlign w:val="center"/>
          </w:tcPr>
          <w:p w:rsidR="00464CB8" w:rsidRPr="00116AA0" w:rsidRDefault="00464CB8" w:rsidP="0057700F">
            <w:pPr>
              <w:pStyle w:val="TAH"/>
              <w:rPr>
                <w:rFonts w:eastAsia="ＭＳ 明朝" w:cs="Arial"/>
              </w:rPr>
            </w:pPr>
            <w:r w:rsidRPr="00116AA0">
              <w:rPr>
                <w:rFonts w:cs="Arial"/>
              </w:rPr>
              <w:t>UL band</w:t>
            </w:r>
          </w:p>
        </w:tc>
        <w:tc>
          <w:tcPr>
            <w:tcW w:w="785" w:type="dxa"/>
            <w:shd w:val="clear" w:color="auto" w:fill="auto"/>
            <w:vAlign w:val="center"/>
          </w:tcPr>
          <w:p w:rsidR="00464CB8" w:rsidRPr="00116AA0" w:rsidRDefault="00464CB8" w:rsidP="0057700F">
            <w:pPr>
              <w:pStyle w:val="TAH"/>
              <w:rPr>
                <w:rFonts w:eastAsia="ＭＳ 明朝" w:cs="Arial"/>
              </w:rPr>
            </w:pPr>
            <w:r w:rsidRPr="00116AA0">
              <w:rPr>
                <w:rFonts w:cs="Arial"/>
              </w:rPr>
              <w:t>1.4 MHz</w:t>
            </w:r>
          </w:p>
        </w:tc>
        <w:tc>
          <w:tcPr>
            <w:tcW w:w="785" w:type="dxa"/>
            <w:shd w:val="clear" w:color="auto" w:fill="auto"/>
            <w:vAlign w:val="center"/>
          </w:tcPr>
          <w:p w:rsidR="00464CB8" w:rsidRPr="00116AA0" w:rsidRDefault="00464CB8" w:rsidP="0057700F">
            <w:pPr>
              <w:pStyle w:val="TAH"/>
              <w:rPr>
                <w:rFonts w:eastAsia="ＭＳ 明朝" w:cs="Arial"/>
              </w:rPr>
            </w:pPr>
            <w:r w:rsidRPr="00116AA0">
              <w:rPr>
                <w:rFonts w:cs="Arial"/>
              </w:rPr>
              <w:t>3 MHz</w:t>
            </w:r>
          </w:p>
        </w:tc>
        <w:tc>
          <w:tcPr>
            <w:tcW w:w="785" w:type="dxa"/>
            <w:shd w:val="clear" w:color="auto" w:fill="auto"/>
            <w:vAlign w:val="center"/>
          </w:tcPr>
          <w:p w:rsidR="00464CB8" w:rsidRPr="00116AA0" w:rsidRDefault="00464CB8" w:rsidP="0057700F">
            <w:pPr>
              <w:pStyle w:val="TAH"/>
              <w:rPr>
                <w:rFonts w:eastAsia="ＭＳ 明朝" w:cs="Arial"/>
              </w:rPr>
            </w:pPr>
            <w:r w:rsidRPr="00116AA0">
              <w:rPr>
                <w:rFonts w:cs="Arial"/>
              </w:rPr>
              <w:t>5 MHz</w:t>
            </w:r>
          </w:p>
        </w:tc>
        <w:tc>
          <w:tcPr>
            <w:tcW w:w="785" w:type="dxa"/>
            <w:shd w:val="clear" w:color="auto" w:fill="auto"/>
            <w:vAlign w:val="center"/>
          </w:tcPr>
          <w:p w:rsidR="00464CB8" w:rsidRPr="00116AA0" w:rsidRDefault="00464CB8" w:rsidP="0057700F">
            <w:pPr>
              <w:pStyle w:val="TAH"/>
              <w:rPr>
                <w:rFonts w:eastAsia="ＭＳ 明朝" w:cs="Arial"/>
              </w:rPr>
            </w:pPr>
            <w:r w:rsidRPr="00116AA0">
              <w:rPr>
                <w:rFonts w:cs="Arial"/>
              </w:rPr>
              <w:t>10 MHz</w:t>
            </w:r>
          </w:p>
        </w:tc>
        <w:tc>
          <w:tcPr>
            <w:tcW w:w="785" w:type="dxa"/>
            <w:shd w:val="clear" w:color="auto" w:fill="auto"/>
            <w:vAlign w:val="center"/>
          </w:tcPr>
          <w:p w:rsidR="00464CB8" w:rsidRPr="00116AA0" w:rsidRDefault="00464CB8" w:rsidP="0057700F">
            <w:pPr>
              <w:pStyle w:val="TAH"/>
              <w:rPr>
                <w:rFonts w:eastAsia="ＭＳ 明朝" w:cs="Arial"/>
              </w:rPr>
            </w:pPr>
            <w:r w:rsidRPr="00116AA0">
              <w:rPr>
                <w:rFonts w:cs="Arial"/>
              </w:rPr>
              <w:t>15 MHz</w:t>
            </w:r>
          </w:p>
        </w:tc>
        <w:tc>
          <w:tcPr>
            <w:tcW w:w="785" w:type="dxa"/>
            <w:shd w:val="clear" w:color="auto" w:fill="auto"/>
            <w:vAlign w:val="center"/>
          </w:tcPr>
          <w:p w:rsidR="00464CB8" w:rsidRPr="00116AA0" w:rsidRDefault="00464CB8" w:rsidP="0057700F">
            <w:pPr>
              <w:pStyle w:val="TAH"/>
              <w:rPr>
                <w:rFonts w:eastAsia="ＭＳ 明朝" w:cs="Arial"/>
              </w:rPr>
            </w:pPr>
            <w:r w:rsidRPr="00116AA0">
              <w:rPr>
                <w:rFonts w:cs="Arial"/>
              </w:rPr>
              <w:t>20 MHz</w:t>
            </w:r>
          </w:p>
        </w:tc>
        <w:tc>
          <w:tcPr>
            <w:tcW w:w="785" w:type="dxa"/>
            <w:shd w:val="clear" w:color="auto" w:fill="auto"/>
            <w:vAlign w:val="center"/>
          </w:tcPr>
          <w:p w:rsidR="00464CB8" w:rsidRPr="00116AA0" w:rsidRDefault="00464CB8" w:rsidP="0057700F">
            <w:pPr>
              <w:pStyle w:val="TAH"/>
              <w:rPr>
                <w:rFonts w:eastAsia="ＭＳ 明朝" w:cs="Arial"/>
              </w:rPr>
            </w:pPr>
            <w:r w:rsidRPr="00116AA0">
              <w:rPr>
                <w:rFonts w:cs="Arial"/>
              </w:rPr>
              <w:t>Duplex mode</w:t>
            </w:r>
          </w:p>
        </w:tc>
      </w:tr>
      <w:tr w:rsidR="00464CB8" w:rsidRPr="009715C6" w:rsidTr="0057700F">
        <w:trPr>
          <w:trHeight w:val="255"/>
        </w:trPr>
        <w:tc>
          <w:tcPr>
            <w:tcW w:w="2126" w:type="dxa"/>
            <w:shd w:val="clear" w:color="auto" w:fill="auto"/>
            <w:vAlign w:val="center"/>
          </w:tcPr>
          <w:p w:rsidR="00464CB8" w:rsidRPr="00116AA0" w:rsidRDefault="00464CB8" w:rsidP="0057700F">
            <w:pPr>
              <w:pStyle w:val="TAC"/>
              <w:rPr>
                <w:rFonts w:cs="Arial"/>
              </w:rPr>
            </w:pPr>
            <w:r w:rsidRPr="00116AA0">
              <w:rPr>
                <w:rFonts w:cs="Arial"/>
                <w:lang w:eastAsia="ja-JP"/>
              </w:rPr>
              <w:t>CA_1A-</w:t>
            </w:r>
            <w:r w:rsidRPr="00116AA0">
              <w:rPr>
                <w:rFonts w:eastAsia="SimSun" w:cs="Arial" w:hint="eastAsia"/>
                <w:lang w:eastAsia="zh-CN"/>
              </w:rPr>
              <w:t>3A-</w:t>
            </w:r>
            <w:r w:rsidRPr="00116AA0">
              <w:rPr>
                <w:rFonts w:cs="Arial"/>
                <w:lang w:eastAsia="zh-CN"/>
              </w:rPr>
              <w:t>7</w:t>
            </w:r>
            <w:r w:rsidRPr="00116AA0">
              <w:rPr>
                <w:rFonts w:cs="Arial"/>
                <w:lang w:eastAsia="ja-JP"/>
              </w:rPr>
              <w:t>A-8A</w:t>
            </w:r>
          </w:p>
        </w:tc>
        <w:tc>
          <w:tcPr>
            <w:tcW w:w="786" w:type="dxa"/>
            <w:shd w:val="clear" w:color="auto" w:fill="auto"/>
            <w:vAlign w:val="center"/>
          </w:tcPr>
          <w:p w:rsidR="00464CB8" w:rsidRPr="00116AA0" w:rsidRDefault="00464CB8" w:rsidP="0057700F">
            <w:pPr>
              <w:pStyle w:val="TAC"/>
              <w:rPr>
                <w:rFonts w:cs="Arial"/>
              </w:rPr>
            </w:pPr>
            <w:r w:rsidRPr="00116AA0">
              <w:rPr>
                <w:rFonts w:cs="Arial"/>
                <w:lang w:eastAsia="ja-JP"/>
              </w:rPr>
              <w:t>8</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r w:rsidRPr="00116AA0">
              <w:rPr>
                <w:rFonts w:cs="Arial"/>
                <w:lang w:eastAsia="ja-JP"/>
              </w:rPr>
              <w:t>16</w:t>
            </w:r>
          </w:p>
        </w:tc>
        <w:tc>
          <w:tcPr>
            <w:tcW w:w="785"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785"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785" w:type="dxa"/>
            <w:shd w:val="clear" w:color="auto" w:fill="auto"/>
            <w:vAlign w:val="center"/>
          </w:tcPr>
          <w:p w:rsidR="00464CB8" w:rsidRPr="00116AA0" w:rsidRDefault="00464CB8" w:rsidP="0057700F">
            <w:pPr>
              <w:pStyle w:val="TAC"/>
              <w:rPr>
                <w:rFonts w:cs="Arial"/>
              </w:rPr>
            </w:pPr>
            <w:r w:rsidRPr="00116AA0">
              <w:rPr>
                <w:rFonts w:cs="Arial"/>
                <w:lang w:eastAsia="ja-JP"/>
              </w:rPr>
              <w:t>FDD</w:t>
            </w:r>
          </w:p>
        </w:tc>
      </w:tr>
      <w:tr w:rsidR="00464CB8" w:rsidRPr="002D7A14" w:rsidTr="0057700F">
        <w:trPr>
          <w:trHeight w:val="255"/>
        </w:trPr>
        <w:tc>
          <w:tcPr>
            <w:tcW w:w="2126"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CA_1A-</w:t>
            </w:r>
            <w:r w:rsidRPr="00116AA0">
              <w:rPr>
                <w:rFonts w:eastAsia="SimSun" w:cs="Arial" w:hint="eastAsia"/>
                <w:lang w:val="en-US" w:eastAsia="zh-CN"/>
              </w:rPr>
              <w:t>3A-</w:t>
            </w:r>
            <w:r w:rsidRPr="00116AA0">
              <w:rPr>
                <w:rFonts w:eastAsia="Calibri" w:cs="Arial"/>
                <w:lang w:val="en-US" w:eastAsia="zh-CN"/>
              </w:rPr>
              <w:t>7</w:t>
            </w:r>
            <w:r w:rsidRPr="00116AA0">
              <w:rPr>
                <w:rFonts w:eastAsia="Calibri" w:cs="Arial"/>
                <w:lang w:val="en-US" w:eastAsia="ja-JP"/>
              </w:rPr>
              <w:t>A-28A</w:t>
            </w:r>
          </w:p>
        </w:tc>
        <w:tc>
          <w:tcPr>
            <w:tcW w:w="786"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28</w:t>
            </w:r>
          </w:p>
        </w:tc>
        <w:tc>
          <w:tcPr>
            <w:tcW w:w="785" w:type="dxa"/>
            <w:shd w:val="clear" w:color="auto" w:fill="auto"/>
            <w:vAlign w:val="center"/>
          </w:tcPr>
          <w:p w:rsidR="00464CB8" w:rsidRPr="00116AA0" w:rsidRDefault="00464CB8" w:rsidP="0057700F">
            <w:pPr>
              <w:pStyle w:val="TAC"/>
              <w:rPr>
                <w:rFonts w:eastAsia="Calibri" w:cs="Arial"/>
                <w:lang w:val="en-US"/>
              </w:rPr>
            </w:pPr>
          </w:p>
        </w:tc>
        <w:tc>
          <w:tcPr>
            <w:tcW w:w="785" w:type="dxa"/>
            <w:shd w:val="clear" w:color="auto" w:fill="auto"/>
            <w:vAlign w:val="center"/>
          </w:tcPr>
          <w:p w:rsidR="00464CB8" w:rsidRPr="00116AA0" w:rsidRDefault="00464CB8" w:rsidP="0057700F">
            <w:pPr>
              <w:pStyle w:val="TAC"/>
              <w:rPr>
                <w:rFonts w:eastAsia="Calibri" w:cs="Arial"/>
                <w:lang w:val="en-US"/>
              </w:rPr>
            </w:pPr>
          </w:p>
        </w:tc>
        <w:tc>
          <w:tcPr>
            <w:tcW w:w="785" w:type="dxa"/>
            <w:shd w:val="clear" w:color="auto" w:fill="auto"/>
            <w:vAlign w:val="center"/>
          </w:tcPr>
          <w:p w:rsidR="00464CB8" w:rsidRPr="00116AA0" w:rsidRDefault="00464CB8" w:rsidP="0057700F">
            <w:pPr>
              <w:pStyle w:val="TAC"/>
              <w:rPr>
                <w:rFonts w:eastAsia="Calibri" w:cs="Arial"/>
                <w:lang w:val="en-US"/>
              </w:rPr>
            </w:pPr>
          </w:p>
        </w:tc>
        <w:tc>
          <w:tcPr>
            <w:tcW w:w="7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16</w:t>
            </w:r>
          </w:p>
        </w:tc>
        <w:tc>
          <w:tcPr>
            <w:tcW w:w="7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25</w:t>
            </w:r>
          </w:p>
        </w:tc>
        <w:tc>
          <w:tcPr>
            <w:tcW w:w="7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25</w:t>
            </w:r>
          </w:p>
        </w:tc>
        <w:tc>
          <w:tcPr>
            <w:tcW w:w="7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FDD</w:t>
            </w:r>
          </w:p>
        </w:tc>
      </w:tr>
      <w:tr w:rsidR="00464CB8" w:rsidRPr="009715C6" w:rsidTr="0057700F">
        <w:trPr>
          <w:trHeight w:val="255"/>
        </w:trPr>
        <w:tc>
          <w:tcPr>
            <w:tcW w:w="2126" w:type="dxa"/>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hint="eastAsia"/>
                <w:lang w:eastAsia="ja-JP"/>
              </w:rPr>
              <w:t>1A-</w:t>
            </w:r>
            <w:r w:rsidRPr="00116AA0">
              <w:rPr>
                <w:rFonts w:cs="Arial"/>
              </w:rPr>
              <w:t>3A-</w:t>
            </w:r>
            <w:r w:rsidRPr="00116AA0">
              <w:rPr>
                <w:rFonts w:cs="Arial" w:hint="eastAsia"/>
                <w:lang w:eastAsia="ja-JP"/>
              </w:rPr>
              <w:t>19A-42A</w:t>
            </w:r>
          </w:p>
        </w:tc>
        <w:tc>
          <w:tcPr>
            <w:tcW w:w="786"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3</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12</w:t>
            </w:r>
          </w:p>
        </w:tc>
        <w:tc>
          <w:tcPr>
            <w:tcW w:w="7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25</w:t>
            </w:r>
          </w:p>
        </w:tc>
        <w:tc>
          <w:tcPr>
            <w:tcW w:w="7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36</w:t>
            </w:r>
          </w:p>
        </w:tc>
        <w:tc>
          <w:tcPr>
            <w:tcW w:w="7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50</w:t>
            </w:r>
          </w:p>
        </w:tc>
        <w:tc>
          <w:tcPr>
            <w:tcW w:w="7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FDD</w:t>
            </w:r>
          </w:p>
        </w:tc>
      </w:tr>
      <w:tr w:rsidR="00464CB8" w:rsidRPr="009715C6" w:rsidTr="0057700F">
        <w:trPr>
          <w:trHeight w:val="255"/>
        </w:trPr>
        <w:tc>
          <w:tcPr>
            <w:tcW w:w="2126" w:type="dxa"/>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hint="eastAsia"/>
                <w:lang w:eastAsia="ja-JP"/>
              </w:rPr>
              <w:t>1A-</w:t>
            </w:r>
            <w:r w:rsidRPr="00116AA0">
              <w:rPr>
                <w:rFonts w:cs="Arial"/>
              </w:rPr>
              <w:t>3A-</w:t>
            </w:r>
            <w:r w:rsidRPr="00116AA0">
              <w:rPr>
                <w:rFonts w:cs="Arial" w:hint="eastAsia"/>
                <w:lang w:eastAsia="ja-JP"/>
              </w:rPr>
              <w:t>19A-42C</w:t>
            </w:r>
          </w:p>
        </w:tc>
        <w:tc>
          <w:tcPr>
            <w:tcW w:w="786"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3</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12</w:t>
            </w:r>
          </w:p>
        </w:tc>
        <w:tc>
          <w:tcPr>
            <w:tcW w:w="7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25</w:t>
            </w:r>
          </w:p>
        </w:tc>
        <w:tc>
          <w:tcPr>
            <w:tcW w:w="7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36</w:t>
            </w:r>
          </w:p>
        </w:tc>
        <w:tc>
          <w:tcPr>
            <w:tcW w:w="7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50</w:t>
            </w:r>
          </w:p>
        </w:tc>
        <w:tc>
          <w:tcPr>
            <w:tcW w:w="7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FDD</w:t>
            </w:r>
          </w:p>
        </w:tc>
      </w:tr>
      <w:tr w:rsidR="00464CB8" w:rsidRPr="009715C6" w:rsidTr="0057700F">
        <w:trPr>
          <w:trHeight w:val="255"/>
        </w:trPr>
        <w:tc>
          <w:tcPr>
            <w:tcW w:w="2126" w:type="dxa"/>
            <w:shd w:val="clear" w:color="auto" w:fill="auto"/>
            <w:vAlign w:val="center"/>
          </w:tcPr>
          <w:p w:rsidR="00464CB8" w:rsidRPr="00116AA0" w:rsidRDefault="00464CB8" w:rsidP="0057700F">
            <w:pPr>
              <w:pStyle w:val="TAC"/>
              <w:rPr>
                <w:rFonts w:cs="Arial"/>
              </w:rPr>
            </w:pPr>
            <w:r w:rsidRPr="00116AA0">
              <w:rPr>
                <w:rFonts w:cs="Arial" w:hint="eastAsia"/>
                <w:lang w:eastAsia="ja-JP"/>
              </w:rPr>
              <w:t>CA_1A-</w:t>
            </w:r>
            <w:r w:rsidRPr="00116AA0">
              <w:rPr>
                <w:rFonts w:cs="Arial"/>
                <w:lang w:eastAsia="ja-JP"/>
              </w:rPr>
              <w:t>3</w:t>
            </w:r>
            <w:r w:rsidRPr="00116AA0">
              <w:rPr>
                <w:rFonts w:cs="Arial" w:hint="eastAsia"/>
                <w:lang w:eastAsia="ja-JP"/>
              </w:rPr>
              <w:t>A</w:t>
            </w:r>
            <w:r w:rsidRPr="00116AA0">
              <w:rPr>
                <w:rFonts w:cs="Arial"/>
                <w:lang w:eastAsia="ja-JP"/>
              </w:rPr>
              <w:t>-28A</w:t>
            </w:r>
          </w:p>
        </w:tc>
        <w:tc>
          <w:tcPr>
            <w:tcW w:w="786" w:type="dxa"/>
            <w:shd w:val="clear" w:color="auto" w:fill="auto"/>
            <w:vAlign w:val="center"/>
          </w:tcPr>
          <w:p w:rsidR="00464CB8" w:rsidRPr="00116AA0" w:rsidRDefault="00464CB8" w:rsidP="0057700F">
            <w:pPr>
              <w:pStyle w:val="TAC"/>
              <w:rPr>
                <w:rFonts w:cs="Arial"/>
              </w:rPr>
            </w:pPr>
            <w:r w:rsidRPr="00116AA0">
              <w:rPr>
                <w:rFonts w:cs="Arial" w:hint="eastAsia"/>
                <w:lang w:eastAsia="ja-JP"/>
              </w:rPr>
              <w:t>28</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8</w:t>
            </w: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16</w:t>
            </w: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25</w:t>
            </w: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25</w:t>
            </w: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r>
      <w:tr w:rsidR="00464CB8" w:rsidRPr="009715C6" w:rsidTr="0057700F">
        <w:trPr>
          <w:trHeight w:val="255"/>
        </w:trPr>
        <w:tc>
          <w:tcPr>
            <w:tcW w:w="2126" w:type="dxa"/>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hint="eastAsia"/>
                <w:lang w:eastAsia="ja-JP"/>
              </w:rPr>
              <w:t>1A-</w:t>
            </w:r>
            <w:r w:rsidRPr="00116AA0">
              <w:rPr>
                <w:rFonts w:cs="Arial"/>
              </w:rPr>
              <w:t>3A-</w:t>
            </w:r>
            <w:r w:rsidRPr="00116AA0">
              <w:rPr>
                <w:rFonts w:cs="Arial" w:hint="eastAsia"/>
                <w:lang w:eastAsia="ja-JP"/>
              </w:rPr>
              <w:t>42</w:t>
            </w:r>
            <w:r w:rsidRPr="00116AA0">
              <w:rPr>
                <w:rFonts w:cs="Arial"/>
              </w:rPr>
              <w:t>A</w:t>
            </w:r>
          </w:p>
        </w:tc>
        <w:tc>
          <w:tcPr>
            <w:tcW w:w="786" w:type="dxa"/>
            <w:shd w:val="clear" w:color="auto" w:fill="auto"/>
            <w:vAlign w:val="center"/>
          </w:tcPr>
          <w:p w:rsidR="00464CB8" w:rsidRPr="00116AA0" w:rsidRDefault="00464CB8" w:rsidP="0057700F">
            <w:pPr>
              <w:pStyle w:val="TAC"/>
              <w:rPr>
                <w:rFonts w:cs="Arial"/>
              </w:rPr>
            </w:pPr>
            <w:r w:rsidRPr="00116AA0">
              <w:rPr>
                <w:rFonts w:cs="Arial" w:hint="eastAsia"/>
                <w:lang w:eastAsia="ja-JP"/>
              </w:rPr>
              <w:t>3</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12</w:t>
            </w: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25</w:t>
            </w: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36</w:t>
            </w: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50</w:t>
            </w: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r>
      <w:tr w:rsidR="00464CB8" w:rsidRPr="009715C6" w:rsidTr="0057700F">
        <w:trPr>
          <w:trHeight w:val="255"/>
        </w:trPr>
        <w:tc>
          <w:tcPr>
            <w:tcW w:w="2126" w:type="dxa"/>
            <w:shd w:val="clear" w:color="auto" w:fill="auto"/>
            <w:vAlign w:val="center"/>
          </w:tcPr>
          <w:p w:rsidR="00464CB8" w:rsidRPr="00116AA0" w:rsidRDefault="00464CB8" w:rsidP="0057700F">
            <w:pPr>
              <w:pStyle w:val="TAC"/>
              <w:rPr>
                <w:rFonts w:cs="Arial"/>
              </w:rPr>
            </w:pPr>
            <w:r w:rsidRPr="00116AA0">
              <w:rPr>
                <w:rFonts w:cs="Arial"/>
                <w:lang w:eastAsia="ja-JP"/>
              </w:rPr>
              <w:t>CA_1A-</w:t>
            </w:r>
            <w:r w:rsidRPr="00116AA0">
              <w:rPr>
                <w:rFonts w:cs="Arial"/>
                <w:lang w:eastAsia="zh-CN"/>
              </w:rPr>
              <w:t>7</w:t>
            </w:r>
            <w:r w:rsidRPr="00116AA0">
              <w:rPr>
                <w:rFonts w:cs="Arial"/>
                <w:lang w:eastAsia="ja-JP"/>
              </w:rPr>
              <w:t>A-8A</w:t>
            </w:r>
          </w:p>
        </w:tc>
        <w:tc>
          <w:tcPr>
            <w:tcW w:w="786" w:type="dxa"/>
            <w:shd w:val="clear" w:color="auto" w:fill="auto"/>
            <w:vAlign w:val="center"/>
          </w:tcPr>
          <w:p w:rsidR="00464CB8" w:rsidRPr="00116AA0" w:rsidRDefault="00464CB8" w:rsidP="0057700F">
            <w:pPr>
              <w:pStyle w:val="TAC"/>
              <w:rPr>
                <w:rFonts w:cs="Arial"/>
              </w:rPr>
            </w:pPr>
            <w:r w:rsidRPr="00116AA0">
              <w:rPr>
                <w:rFonts w:cs="Arial"/>
                <w:lang w:eastAsia="ja-JP"/>
              </w:rPr>
              <w:t>8</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r w:rsidRPr="00116AA0">
              <w:rPr>
                <w:rFonts w:cs="Arial"/>
                <w:lang w:eastAsia="ja-JP"/>
              </w:rPr>
              <w:t>16</w:t>
            </w:r>
          </w:p>
        </w:tc>
        <w:tc>
          <w:tcPr>
            <w:tcW w:w="785"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785"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785" w:type="dxa"/>
            <w:shd w:val="clear" w:color="auto" w:fill="auto"/>
            <w:vAlign w:val="center"/>
          </w:tcPr>
          <w:p w:rsidR="00464CB8" w:rsidRPr="00116AA0" w:rsidRDefault="00464CB8" w:rsidP="0057700F">
            <w:pPr>
              <w:pStyle w:val="TAC"/>
              <w:rPr>
                <w:rFonts w:cs="Arial"/>
              </w:rPr>
            </w:pPr>
            <w:r w:rsidRPr="00116AA0">
              <w:rPr>
                <w:rFonts w:cs="Arial"/>
                <w:lang w:eastAsia="ja-JP"/>
              </w:rPr>
              <w:t>FDD</w:t>
            </w:r>
          </w:p>
        </w:tc>
      </w:tr>
      <w:tr w:rsidR="00464CB8" w:rsidRPr="009715C6" w:rsidTr="0057700F">
        <w:trPr>
          <w:trHeight w:val="255"/>
        </w:trPr>
        <w:tc>
          <w:tcPr>
            <w:tcW w:w="2126" w:type="dxa"/>
            <w:shd w:val="clear" w:color="auto" w:fill="auto"/>
            <w:vAlign w:val="center"/>
          </w:tcPr>
          <w:p w:rsidR="00464CB8" w:rsidRPr="00116AA0" w:rsidRDefault="00464CB8" w:rsidP="0057700F">
            <w:pPr>
              <w:pStyle w:val="TAC"/>
              <w:rPr>
                <w:rFonts w:cs="Arial"/>
              </w:rPr>
            </w:pPr>
            <w:r w:rsidRPr="00116AA0">
              <w:rPr>
                <w:rFonts w:cs="Arial"/>
                <w:lang w:eastAsia="ja-JP"/>
              </w:rPr>
              <w:t>CA_1A-</w:t>
            </w:r>
            <w:r w:rsidRPr="00116AA0">
              <w:rPr>
                <w:rFonts w:cs="Arial"/>
                <w:lang w:eastAsia="zh-CN"/>
              </w:rPr>
              <w:t>7</w:t>
            </w:r>
            <w:r w:rsidRPr="00116AA0">
              <w:rPr>
                <w:rFonts w:cs="Arial"/>
                <w:lang w:eastAsia="ja-JP"/>
              </w:rPr>
              <w:t>A-28A</w:t>
            </w:r>
          </w:p>
        </w:tc>
        <w:tc>
          <w:tcPr>
            <w:tcW w:w="786" w:type="dxa"/>
            <w:shd w:val="clear" w:color="auto" w:fill="auto"/>
            <w:vAlign w:val="center"/>
          </w:tcPr>
          <w:p w:rsidR="00464CB8" w:rsidRPr="00116AA0" w:rsidRDefault="00464CB8" w:rsidP="0057700F">
            <w:pPr>
              <w:pStyle w:val="TAC"/>
              <w:rPr>
                <w:rFonts w:cs="Arial"/>
              </w:rPr>
            </w:pPr>
            <w:r w:rsidRPr="00116AA0">
              <w:rPr>
                <w:rFonts w:cs="Arial"/>
                <w:lang w:eastAsia="ja-JP"/>
              </w:rPr>
              <w:t>28</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r w:rsidRPr="00116AA0">
              <w:rPr>
                <w:rFonts w:cs="Arial"/>
                <w:lang w:eastAsia="ja-JP"/>
              </w:rPr>
              <w:t>8</w:t>
            </w:r>
          </w:p>
        </w:tc>
        <w:tc>
          <w:tcPr>
            <w:tcW w:w="785" w:type="dxa"/>
            <w:shd w:val="clear" w:color="auto" w:fill="auto"/>
            <w:vAlign w:val="center"/>
          </w:tcPr>
          <w:p w:rsidR="00464CB8" w:rsidRPr="00116AA0" w:rsidRDefault="00464CB8" w:rsidP="0057700F">
            <w:pPr>
              <w:pStyle w:val="TAC"/>
              <w:rPr>
                <w:rFonts w:cs="Arial"/>
              </w:rPr>
            </w:pPr>
            <w:r w:rsidRPr="00116AA0">
              <w:rPr>
                <w:rFonts w:cs="Arial"/>
                <w:lang w:eastAsia="ja-JP"/>
              </w:rPr>
              <w:t>16</w:t>
            </w:r>
          </w:p>
        </w:tc>
        <w:tc>
          <w:tcPr>
            <w:tcW w:w="785"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785"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785" w:type="dxa"/>
            <w:shd w:val="clear" w:color="auto" w:fill="auto"/>
            <w:vAlign w:val="center"/>
          </w:tcPr>
          <w:p w:rsidR="00464CB8" w:rsidRPr="00116AA0" w:rsidRDefault="00464CB8" w:rsidP="0057700F">
            <w:pPr>
              <w:pStyle w:val="TAC"/>
              <w:rPr>
                <w:rFonts w:cs="Arial"/>
              </w:rPr>
            </w:pPr>
            <w:r w:rsidRPr="00116AA0">
              <w:rPr>
                <w:rFonts w:cs="Arial"/>
                <w:lang w:eastAsia="ja-JP"/>
              </w:rPr>
              <w:t>FDD</w:t>
            </w:r>
          </w:p>
        </w:tc>
      </w:tr>
      <w:tr w:rsidR="00464CB8" w:rsidRPr="009715C6" w:rsidTr="0057700F">
        <w:trPr>
          <w:trHeight w:val="255"/>
        </w:trPr>
        <w:tc>
          <w:tcPr>
            <w:tcW w:w="2126" w:type="dxa"/>
            <w:shd w:val="clear" w:color="auto" w:fill="auto"/>
            <w:vAlign w:val="center"/>
          </w:tcPr>
          <w:p w:rsidR="00464CB8" w:rsidRPr="00116AA0" w:rsidRDefault="00464CB8" w:rsidP="0057700F">
            <w:pPr>
              <w:pStyle w:val="TAC"/>
              <w:rPr>
                <w:rFonts w:cs="Arial"/>
              </w:rPr>
            </w:pPr>
            <w:r w:rsidRPr="00116AA0">
              <w:rPr>
                <w:rFonts w:cs="Arial" w:hint="eastAsia"/>
                <w:lang w:eastAsia="ja-JP"/>
              </w:rPr>
              <w:t>CA_1A-28A</w:t>
            </w:r>
          </w:p>
        </w:tc>
        <w:tc>
          <w:tcPr>
            <w:tcW w:w="786" w:type="dxa"/>
            <w:shd w:val="clear" w:color="auto" w:fill="auto"/>
            <w:vAlign w:val="center"/>
          </w:tcPr>
          <w:p w:rsidR="00464CB8" w:rsidRPr="00116AA0" w:rsidRDefault="00464CB8" w:rsidP="0057700F">
            <w:pPr>
              <w:pStyle w:val="TAC"/>
              <w:rPr>
                <w:rFonts w:cs="Arial"/>
              </w:rPr>
            </w:pPr>
            <w:r w:rsidRPr="00116AA0">
              <w:rPr>
                <w:rFonts w:cs="Arial" w:hint="eastAsia"/>
                <w:lang w:eastAsia="ja-JP"/>
              </w:rPr>
              <w:t>28</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8</w:t>
            </w: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16</w:t>
            </w: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25</w:t>
            </w: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25</w:t>
            </w: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r>
      <w:tr w:rsidR="00464CB8" w:rsidRPr="009715C6" w:rsidTr="0057700F">
        <w:trPr>
          <w:trHeight w:val="255"/>
        </w:trPr>
        <w:tc>
          <w:tcPr>
            <w:tcW w:w="2126" w:type="dxa"/>
            <w:shd w:val="clear" w:color="auto" w:fill="auto"/>
            <w:vAlign w:val="center"/>
          </w:tcPr>
          <w:p w:rsidR="00464CB8" w:rsidRPr="00116AA0" w:rsidRDefault="00464CB8" w:rsidP="0057700F">
            <w:pPr>
              <w:pStyle w:val="TAC"/>
              <w:rPr>
                <w:rFonts w:cs="Arial"/>
              </w:rPr>
            </w:pPr>
            <w:r w:rsidRPr="00116AA0">
              <w:rPr>
                <w:rFonts w:cs="Arial"/>
              </w:rPr>
              <w:t>CA_2A-4A-12A</w:t>
            </w:r>
          </w:p>
        </w:tc>
        <w:tc>
          <w:tcPr>
            <w:tcW w:w="786" w:type="dxa"/>
            <w:shd w:val="clear" w:color="auto" w:fill="auto"/>
            <w:vAlign w:val="center"/>
          </w:tcPr>
          <w:p w:rsidR="00464CB8" w:rsidRPr="00116AA0" w:rsidRDefault="00464CB8" w:rsidP="0057700F">
            <w:pPr>
              <w:pStyle w:val="TAC"/>
              <w:rPr>
                <w:rFonts w:cs="Arial"/>
              </w:rPr>
            </w:pPr>
            <w:r w:rsidRPr="00116AA0">
              <w:rPr>
                <w:rFonts w:cs="Arial"/>
              </w:rPr>
              <w:t>12</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r w:rsidRPr="00116AA0">
              <w:rPr>
                <w:rFonts w:cs="Arial"/>
              </w:rPr>
              <w:t>8</w:t>
            </w:r>
          </w:p>
        </w:tc>
        <w:tc>
          <w:tcPr>
            <w:tcW w:w="785" w:type="dxa"/>
            <w:shd w:val="clear" w:color="auto" w:fill="auto"/>
            <w:vAlign w:val="center"/>
          </w:tcPr>
          <w:p w:rsidR="00464CB8" w:rsidRPr="00116AA0" w:rsidRDefault="00464CB8" w:rsidP="0057700F">
            <w:pPr>
              <w:pStyle w:val="TAC"/>
              <w:rPr>
                <w:rFonts w:cs="Arial"/>
              </w:rPr>
            </w:pPr>
            <w:r w:rsidRPr="00116AA0">
              <w:rPr>
                <w:rFonts w:cs="Arial"/>
              </w:rPr>
              <w:t>16</w:t>
            </w:r>
          </w:p>
        </w:tc>
        <w:tc>
          <w:tcPr>
            <w:tcW w:w="785" w:type="dxa"/>
            <w:shd w:val="clear" w:color="auto" w:fill="auto"/>
            <w:vAlign w:val="center"/>
          </w:tcPr>
          <w:p w:rsidR="00464CB8" w:rsidRPr="00116AA0" w:rsidRDefault="00464CB8" w:rsidP="0057700F">
            <w:pPr>
              <w:pStyle w:val="TAC"/>
              <w:rPr>
                <w:rFonts w:cs="Arial"/>
              </w:rPr>
            </w:pPr>
            <w:r w:rsidRPr="00116AA0">
              <w:rPr>
                <w:rFonts w:cs="Arial"/>
              </w:rPr>
              <w:t>20</w:t>
            </w:r>
          </w:p>
        </w:tc>
        <w:tc>
          <w:tcPr>
            <w:tcW w:w="785" w:type="dxa"/>
            <w:shd w:val="clear" w:color="auto" w:fill="auto"/>
            <w:vAlign w:val="center"/>
          </w:tcPr>
          <w:p w:rsidR="00464CB8" w:rsidRPr="00116AA0" w:rsidRDefault="00464CB8" w:rsidP="0057700F">
            <w:pPr>
              <w:pStyle w:val="TAC"/>
              <w:rPr>
                <w:rFonts w:cs="Arial"/>
              </w:rPr>
            </w:pPr>
            <w:r w:rsidRPr="00116AA0">
              <w:rPr>
                <w:rFonts w:cs="Arial"/>
              </w:rPr>
              <w:t>20</w:t>
            </w:r>
          </w:p>
        </w:tc>
        <w:tc>
          <w:tcPr>
            <w:tcW w:w="785"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2126" w:type="dxa"/>
            <w:shd w:val="clear" w:color="auto" w:fill="auto"/>
            <w:vAlign w:val="center"/>
          </w:tcPr>
          <w:p w:rsidR="00464CB8" w:rsidRPr="00116AA0" w:rsidRDefault="00464CB8" w:rsidP="0057700F">
            <w:pPr>
              <w:pStyle w:val="TAC"/>
              <w:rPr>
                <w:rFonts w:cs="Arial"/>
              </w:rPr>
            </w:pPr>
            <w:r w:rsidRPr="00116AA0">
              <w:rPr>
                <w:rFonts w:cs="Arial"/>
              </w:rPr>
              <w:t>CA_3A-7A-8A</w:t>
            </w:r>
          </w:p>
        </w:tc>
        <w:tc>
          <w:tcPr>
            <w:tcW w:w="786" w:type="dxa"/>
            <w:shd w:val="clear" w:color="auto" w:fill="auto"/>
            <w:vAlign w:val="center"/>
          </w:tcPr>
          <w:p w:rsidR="00464CB8" w:rsidRPr="00116AA0" w:rsidRDefault="00464CB8" w:rsidP="0057700F">
            <w:pPr>
              <w:pStyle w:val="TAC"/>
              <w:rPr>
                <w:rFonts w:cs="Arial"/>
                <w:lang w:eastAsia="ja-JP"/>
              </w:rPr>
            </w:pPr>
            <w:r w:rsidRPr="00116AA0">
              <w:rPr>
                <w:rFonts w:cs="Arial"/>
              </w:rPr>
              <w:t>8</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lang w:eastAsia="ja-JP"/>
              </w:rPr>
            </w:pPr>
          </w:p>
        </w:tc>
        <w:tc>
          <w:tcPr>
            <w:tcW w:w="785" w:type="dxa"/>
            <w:shd w:val="clear" w:color="auto" w:fill="auto"/>
            <w:vAlign w:val="center"/>
          </w:tcPr>
          <w:p w:rsidR="00464CB8" w:rsidRPr="00116AA0" w:rsidRDefault="00464CB8" w:rsidP="0057700F">
            <w:pPr>
              <w:pStyle w:val="TAC"/>
              <w:rPr>
                <w:rFonts w:cs="Arial"/>
                <w:lang w:eastAsia="ja-JP"/>
              </w:rPr>
            </w:pPr>
            <w:r w:rsidRPr="00116AA0">
              <w:rPr>
                <w:rFonts w:cs="Arial"/>
              </w:rPr>
              <w:t>16</w:t>
            </w:r>
          </w:p>
        </w:tc>
        <w:tc>
          <w:tcPr>
            <w:tcW w:w="785" w:type="dxa"/>
            <w:shd w:val="clear" w:color="auto" w:fill="auto"/>
            <w:vAlign w:val="center"/>
          </w:tcPr>
          <w:p w:rsidR="00464CB8" w:rsidRPr="00116AA0" w:rsidRDefault="00464CB8" w:rsidP="0057700F">
            <w:pPr>
              <w:pStyle w:val="TAC"/>
              <w:rPr>
                <w:rFonts w:cs="Arial"/>
                <w:lang w:eastAsia="ja-JP"/>
              </w:rPr>
            </w:pPr>
            <w:r w:rsidRPr="00116AA0">
              <w:rPr>
                <w:rFonts w:cs="Arial"/>
              </w:rPr>
              <w:t>25</w:t>
            </w:r>
          </w:p>
        </w:tc>
        <w:tc>
          <w:tcPr>
            <w:tcW w:w="785" w:type="dxa"/>
            <w:shd w:val="clear" w:color="auto" w:fill="auto"/>
            <w:vAlign w:val="center"/>
          </w:tcPr>
          <w:p w:rsidR="00464CB8" w:rsidRPr="00116AA0" w:rsidRDefault="00464CB8" w:rsidP="0057700F">
            <w:pPr>
              <w:pStyle w:val="TAC"/>
              <w:rPr>
                <w:rFonts w:cs="Arial"/>
                <w:lang w:eastAsia="ja-JP"/>
              </w:rPr>
            </w:pPr>
            <w:r w:rsidRPr="00116AA0">
              <w:rPr>
                <w:rFonts w:cs="Arial"/>
              </w:rPr>
              <w:t>25</w:t>
            </w:r>
          </w:p>
        </w:tc>
        <w:tc>
          <w:tcPr>
            <w:tcW w:w="785"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2126" w:type="dxa"/>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hint="eastAsia"/>
                <w:lang w:eastAsia="ja-JP"/>
              </w:rPr>
              <w:t>3A-19</w:t>
            </w:r>
            <w:r w:rsidRPr="00116AA0">
              <w:rPr>
                <w:rFonts w:cs="Arial"/>
              </w:rPr>
              <w:t>A-</w:t>
            </w:r>
            <w:r w:rsidRPr="00116AA0">
              <w:rPr>
                <w:rFonts w:cs="Arial" w:hint="eastAsia"/>
                <w:lang w:eastAsia="ja-JP"/>
              </w:rPr>
              <w:t>42</w:t>
            </w:r>
            <w:r w:rsidRPr="00116AA0">
              <w:rPr>
                <w:rFonts w:cs="Arial"/>
              </w:rPr>
              <w:t>A</w:t>
            </w:r>
          </w:p>
        </w:tc>
        <w:tc>
          <w:tcPr>
            <w:tcW w:w="786" w:type="dxa"/>
            <w:shd w:val="clear" w:color="auto" w:fill="auto"/>
            <w:vAlign w:val="center"/>
          </w:tcPr>
          <w:p w:rsidR="00464CB8" w:rsidRPr="00116AA0" w:rsidRDefault="00464CB8" w:rsidP="0057700F">
            <w:pPr>
              <w:pStyle w:val="TAC"/>
              <w:rPr>
                <w:rFonts w:cs="Arial"/>
              </w:rPr>
            </w:pPr>
            <w:r w:rsidRPr="00116AA0">
              <w:rPr>
                <w:rFonts w:cs="Arial" w:hint="eastAsia"/>
                <w:lang w:eastAsia="ja-JP"/>
              </w:rPr>
              <w:t>3</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12</w:t>
            </w: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25</w:t>
            </w: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36</w:t>
            </w: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50</w:t>
            </w:r>
          </w:p>
        </w:tc>
        <w:tc>
          <w:tcPr>
            <w:tcW w:w="7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FDD</w:t>
            </w:r>
          </w:p>
        </w:tc>
      </w:tr>
      <w:tr w:rsidR="00464CB8" w:rsidRPr="009715C6" w:rsidTr="0057700F">
        <w:trPr>
          <w:trHeight w:val="255"/>
        </w:trPr>
        <w:tc>
          <w:tcPr>
            <w:tcW w:w="2126" w:type="dxa"/>
            <w:shd w:val="clear" w:color="auto" w:fill="auto"/>
            <w:vAlign w:val="center"/>
          </w:tcPr>
          <w:p w:rsidR="00464CB8" w:rsidRPr="00116AA0" w:rsidRDefault="00464CB8" w:rsidP="0057700F">
            <w:pPr>
              <w:pStyle w:val="TAC"/>
              <w:rPr>
                <w:rFonts w:cs="Arial"/>
              </w:rPr>
            </w:pPr>
            <w:r w:rsidRPr="00116AA0">
              <w:rPr>
                <w:rFonts w:cs="Arial"/>
              </w:rPr>
              <w:t>CA_3A-</w:t>
            </w:r>
            <w:r w:rsidRPr="00116AA0">
              <w:rPr>
                <w:rFonts w:cs="Arial" w:hint="eastAsia"/>
                <w:lang w:eastAsia="ja-JP"/>
              </w:rPr>
              <w:t>42</w:t>
            </w:r>
            <w:r w:rsidRPr="00116AA0">
              <w:rPr>
                <w:rFonts w:cs="Arial"/>
              </w:rPr>
              <w:t>A</w:t>
            </w:r>
          </w:p>
        </w:tc>
        <w:tc>
          <w:tcPr>
            <w:tcW w:w="786" w:type="dxa"/>
            <w:shd w:val="clear" w:color="auto" w:fill="auto"/>
            <w:vAlign w:val="center"/>
          </w:tcPr>
          <w:p w:rsidR="00464CB8" w:rsidRPr="00116AA0" w:rsidRDefault="00464CB8" w:rsidP="0057700F">
            <w:pPr>
              <w:pStyle w:val="TAC"/>
              <w:rPr>
                <w:rFonts w:cs="Arial"/>
              </w:rPr>
            </w:pPr>
            <w:r w:rsidRPr="00116AA0">
              <w:rPr>
                <w:rFonts w:cs="Arial" w:hint="eastAsia"/>
                <w:lang w:eastAsia="ja-JP"/>
              </w:rPr>
              <w:t>3</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12</w:t>
            </w: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25</w:t>
            </w: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36</w:t>
            </w: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50</w:t>
            </w: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r>
      <w:tr w:rsidR="00464CB8" w:rsidRPr="009715C6" w:rsidTr="0057700F">
        <w:trPr>
          <w:trHeight w:val="255"/>
        </w:trPr>
        <w:tc>
          <w:tcPr>
            <w:tcW w:w="2126" w:type="dxa"/>
            <w:shd w:val="clear" w:color="auto" w:fill="auto"/>
            <w:vAlign w:val="center"/>
          </w:tcPr>
          <w:p w:rsidR="00464CB8" w:rsidRPr="00116AA0" w:rsidRDefault="00464CB8" w:rsidP="0057700F">
            <w:pPr>
              <w:pStyle w:val="TAC"/>
              <w:rPr>
                <w:rFonts w:cs="Arial"/>
              </w:rPr>
            </w:pPr>
            <w:r w:rsidRPr="00116AA0">
              <w:rPr>
                <w:rFonts w:cs="Arial"/>
              </w:rPr>
              <w:t>CA_4A-</w:t>
            </w:r>
            <w:r w:rsidRPr="00116AA0">
              <w:rPr>
                <w:rFonts w:eastAsia="SimSun" w:cs="Arial" w:hint="eastAsia"/>
                <w:lang w:eastAsia="zh-CN"/>
              </w:rPr>
              <w:t>4A-</w:t>
            </w:r>
            <w:r w:rsidRPr="00116AA0">
              <w:rPr>
                <w:rFonts w:cs="Arial"/>
              </w:rPr>
              <w:t>5A-12A</w:t>
            </w:r>
          </w:p>
        </w:tc>
        <w:tc>
          <w:tcPr>
            <w:tcW w:w="786" w:type="dxa"/>
            <w:shd w:val="clear" w:color="auto" w:fill="auto"/>
            <w:vAlign w:val="center"/>
          </w:tcPr>
          <w:p w:rsidR="00464CB8" w:rsidRPr="00116AA0" w:rsidRDefault="00464CB8" w:rsidP="0057700F">
            <w:pPr>
              <w:pStyle w:val="TAC"/>
              <w:rPr>
                <w:rFonts w:cs="Arial"/>
              </w:rPr>
            </w:pPr>
            <w:r w:rsidRPr="00116AA0">
              <w:rPr>
                <w:rFonts w:cs="Arial"/>
              </w:rPr>
              <w:t>12</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r w:rsidRPr="00116AA0">
              <w:rPr>
                <w:rFonts w:cs="Arial"/>
              </w:rPr>
              <w:t>8</w:t>
            </w:r>
          </w:p>
        </w:tc>
        <w:tc>
          <w:tcPr>
            <w:tcW w:w="785" w:type="dxa"/>
            <w:shd w:val="clear" w:color="auto" w:fill="auto"/>
            <w:vAlign w:val="center"/>
          </w:tcPr>
          <w:p w:rsidR="00464CB8" w:rsidRPr="00116AA0" w:rsidRDefault="00464CB8" w:rsidP="0057700F">
            <w:pPr>
              <w:pStyle w:val="TAC"/>
              <w:rPr>
                <w:rFonts w:cs="Arial"/>
              </w:rPr>
            </w:pPr>
            <w:r w:rsidRPr="00116AA0">
              <w:rPr>
                <w:rFonts w:cs="Arial"/>
              </w:rPr>
              <w:t>16</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F33ED2" w:rsidTr="0057700F">
        <w:trPr>
          <w:trHeight w:val="255"/>
        </w:trPr>
        <w:tc>
          <w:tcPr>
            <w:tcW w:w="2126" w:type="dxa"/>
            <w:shd w:val="clear" w:color="auto" w:fill="auto"/>
            <w:vAlign w:val="center"/>
          </w:tcPr>
          <w:p w:rsidR="00464CB8" w:rsidRPr="00116AA0" w:rsidRDefault="00464CB8" w:rsidP="0057700F">
            <w:pPr>
              <w:pStyle w:val="TAC"/>
              <w:rPr>
                <w:rFonts w:cs="Arial"/>
              </w:rPr>
            </w:pPr>
            <w:r w:rsidRPr="00116AA0">
              <w:rPr>
                <w:rFonts w:cs="Arial"/>
              </w:rPr>
              <w:t>CA_4A-</w:t>
            </w:r>
            <w:r w:rsidRPr="00116AA0">
              <w:rPr>
                <w:rFonts w:eastAsia="SimSun" w:cs="Arial" w:hint="eastAsia"/>
                <w:lang w:eastAsia="zh-CN"/>
              </w:rPr>
              <w:t>4A-12</w:t>
            </w:r>
            <w:r w:rsidRPr="00116AA0">
              <w:rPr>
                <w:rFonts w:cs="Arial"/>
              </w:rPr>
              <w:t>A-</w:t>
            </w:r>
            <w:r w:rsidRPr="00116AA0">
              <w:rPr>
                <w:rFonts w:eastAsia="SimSun" w:cs="Arial" w:hint="eastAsia"/>
                <w:lang w:eastAsia="zh-CN"/>
              </w:rPr>
              <w:t>30</w:t>
            </w:r>
            <w:r w:rsidRPr="00116AA0">
              <w:rPr>
                <w:rFonts w:cs="Arial"/>
              </w:rPr>
              <w:t>A</w:t>
            </w:r>
          </w:p>
        </w:tc>
        <w:tc>
          <w:tcPr>
            <w:tcW w:w="786" w:type="dxa"/>
            <w:shd w:val="clear" w:color="auto" w:fill="auto"/>
            <w:vAlign w:val="center"/>
          </w:tcPr>
          <w:p w:rsidR="00464CB8" w:rsidRPr="00116AA0" w:rsidRDefault="00464CB8" w:rsidP="0057700F">
            <w:pPr>
              <w:pStyle w:val="TAC"/>
              <w:rPr>
                <w:rFonts w:cs="Arial"/>
              </w:rPr>
            </w:pPr>
            <w:r w:rsidRPr="00116AA0">
              <w:rPr>
                <w:rFonts w:cs="Arial"/>
              </w:rPr>
              <w:t>12</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r w:rsidRPr="00116AA0">
              <w:rPr>
                <w:rFonts w:cs="Arial"/>
              </w:rPr>
              <w:t>8</w:t>
            </w:r>
          </w:p>
        </w:tc>
        <w:tc>
          <w:tcPr>
            <w:tcW w:w="785" w:type="dxa"/>
            <w:shd w:val="clear" w:color="auto" w:fill="auto"/>
            <w:vAlign w:val="center"/>
          </w:tcPr>
          <w:p w:rsidR="00464CB8" w:rsidRPr="00116AA0" w:rsidRDefault="00464CB8" w:rsidP="0057700F">
            <w:pPr>
              <w:pStyle w:val="TAC"/>
              <w:rPr>
                <w:rFonts w:cs="Arial"/>
              </w:rPr>
            </w:pPr>
            <w:r w:rsidRPr="00116AA0">
              <w:rPr>
                <w:rFonts w:cs="Arial"/>
              </w:rPr>
              <w:t>16</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2126" w:type="dxa"/>
            <w:shd w:val="clear" w:color="auto" w:fill="auto"/>
            <w:vAlign w:val="center"/>
          </w:tcPr>
          <w:p w:rsidR="00464CB8" w:rsidRPr="00116AA0" w:rsidRDefault="00464CB8" w:rsidP="0057700F">
            <w:pPr>
              <w:pStyle w:val="TAC"/>
              <w:rPr>
                <w:rFonts w:cs="Arial"/>
              </w:rPr>
            </w:pPr>
            <w:r w:rsidRPr="00116AA0">
              <w:rPr>
                <w:rFonts w:cs="Arial"/>
              </w:rPr>
              <w:t>CA_4A-5A-12A</w:t>
            </w:r>
          </w:p>
        </w:tc>
        <w:tc>
          <w:tcPr>
            <w:tcW w:w="786" w:type="dxa"/>
            <w:shd w:val="clear" w:color="auto" w:fill="auto"/>
            <w:vAlign w:val="center"/>
          </w:tcPr>
          <w:p w:rsidR="00464CB8" w:rsidRPr="00116AA0" w:rsidRDefault="00464CB8" w:rsidP="0057700F">
            <w:pPr>
              <w:pStyle w:val="TAC"/>
              <w:rPr>
                <w:rFonts w:cs="Arial"/>
              </w:rPr>
            </w:pPr>
            <w:r w:rsidRPr="00116AA0">
              <w:rPr>
                <w:rFonts w:cs="Arial"/>
              </w:rPr>
              <w:t>12</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r w:rsidRPr="00116AA0">
              <w:rPr>
                <w:rFonts w:cs="Arial"/>
              </w:rPr>
              <w:t>8</w:t>
            </w:r>
          </w:p>
        </w:tc>
        <w:tc>
          <w:tcPr>
            <w:tcW w:w="785" w:type="dxa"/>
            <w:shd w:val="clear" w:color="auto" w:fill="auto"/>
            <w:vAlign w:val="center"/>
          </w:tcPr>
          <w:p w:rsidR="00464CB8" w:rsidRPr="00116AA0" w:rsidRDefault="00464CB8" w:rsidP="0057700F">
            <w:pPr>
              <w:pStyle w:val="TAC"/>
              <w:rPr>
                <w:rFonts w:cs="Arial"/>
              </w:rPr>
            </w:pPr>
            <w:r w:rsidRPr="00116AA0">
              <w:rPr>
                <w:rFonts w:cs="Arial"/>
              </w:rPr>
              <w:t>16</w:t>
            </w:r>
          </w:p>
        </w:tc>
        <w:tc>
          <w:tcPr>
            <w:tcW w:w="785" w:type="dxa"/>
            <w:shd w:val="clear" w:color="auto" w:fill="auto"/>
            <w:vAlign w:val="center"/>
          </w:tcPr>
          <w:p w:rsidR="00464CB8" w:rsidRPr="00116AA0" w:rsidRDefault="00464CB8" w:rsidP="0057700F">
            <w:pPr>
              <w:pStyle w:val="TAC"/>
              <w:rPr>
                <w:rFonts w:cs="Arial"/>
              </w:rPr>
            </w:pPr>
            <w:r w:rsidRPr="00116AA0">
              <w:rPr>
                <w:rFonts w:cs="Arial"/>
              </w:rPr>
              <w:t>20</w:t>
            </w:r>
          </w:p>
        </w:tc>
        <w:tc>
          <w:tcPr>
            <w:tcW w:w="785" w:type="dxa"/>
            <w:shd w:val="clear" w:color="auto" w:fill="auto"/>
            <w:vAlign w:val="center"/>
          </w:tcPr>
          <w:p w:rsidR="00464CB8" w:rsidRPr="00116AA0" w:rsidRDefault="00464CB8" w:rsidP="0057700F">
            <w:pPr>
              <w:pStyle w:val="TAC"/>
              <w:rPr>
                <w:rFonts w:cs="Arial"/>
              </w:rPr>
            </w:pPr>
            <w:r w:rsidRPr="00116AA0">
              <w:rPr>
                <w:rFonts w:cs="Arial"/>
              </w:rPr>
              <w:t>20</w:t>
            </w:r>
          </w:p>
        </w:tc>
        <w:tc>
          <w:tcPr>
            <w:tcW w:w="785"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2126" w:type="dxa"/>
            <w:shd w:val="clear" w:color="auto" w:fill="auto"/>
            <w:vAlign w:val="center"/>
          </w:tcPr>
          <w:p w:rsidR="00464CB8" w:rsidRPr="00116AA0" w:rsidRDefault="00464CB8" w:rsidP="0057700F">
            <w:pPr>
              <w:pStyle w:val="TAC"/>
              <w:rPr>
                <w:rFonts w:cs="Arial"/>
              </w:rPr>
            </w:pPr>
            <w:r w:rsidRPr="00116AA0">
              <w:rPr>
                <w:rFonts w:cs="Arial"/>
              </w:rPr>
              <w:t>CA_4A-7A-12A</w:t>
            </w:r>
          </w:p>
        </w:tc>
        <w:tc>
          <w:tcPr>
            <w:tcW w:w="786" w:type="dxa"/>
            <w:shd w:val="clear" w:color="auto" w:fill="auto"/>
            <w:vAlign w:val="center"/>
          </w:tcPr>
          <w:p w:rsidR="00464CB8" w:rsidRPr="00116AA0" w:rsidRDefault="00464CB8" w:rsidP="0057700F">
            <w:pPr>
              <w:pStyle w:val="TAC"/>
              <w:rPr>
                <w:rFonts w:cs="Arial"/>
              </w:rPr>
            </w:pPr>
            <w:r w:rsidRPr="00116AA0">
              <w:rPr>
                <w:rFonts w:cs="Arial"/>
              </w:rPr>
              <w:t>12</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r w:rsidRPr="00116AA0">
              <w:rPr>
                <w:rFonts w:cs="Arial"/>
              </w:rPr>
              <w:t>8</w:t>
            </w:r>
          </w:p>
        </w:tc>
        <w:tc>
          <w:tcPr>
            <w:tcW w:w="785" w:type="dxa"/>
            <w:shd w:val="clear" w:color="auto" w:fill="auto"/>
            <w:vAlign w:val="center"/>
          </w:tcPr>
          <w:p w:rsidR="00464CB8" w:rsidRPr="00116AA0" w:rsidRDefault="00464CB8" w:rsidP="0057700F">
            <w:pPr>
              <w:pStyle w:val="TAC"/>
              <w:rPr>
                <w:rFonts w:cs="Arial"/>
              </w:rPr>
            </w:pPr>
            <w:r w:rsidRPr="00116AA0">
              <w:rPr>
                <w:rFonts w:cs="Arial"/>
              </w:rPr>
              <w:t>16</w:t>
            </w:r>
          </w:p>
        </w:tc>
        <w:tc>
          <w:tcPr>
            <w:tcW w:w="785" w:type="dxa"/>
            <w:shd w:val="clear" w:color="auto" w:fill="auto"/>
            <w:vAlign w:val="center"/>
          </w:tcPr>
          <w:p w:rsidR="00464CB8" w:rsidRPr="00116AA0" w:rsidRDefault="00464CB8" w:rsidP="0057700F">
            <w:pPr>
              <w:pStyle w:val="TAC"/>
              <w:rPr>
                <w:rFonts w:cs="Arial"/>
              </w:rPr>
            </w:pPr>
            <w:r w:rsidRPr="00116AA0">
              <w:rPr>
                <w:rFonts w:cs="Arial"/>
              </w:rPr>
              <w:t>20</w:t>
            </w:r>
          </w:p>
        </w:tc>
        <w:tc>
          <w:tcPr>
            <w:tcW w:w="785" w:type="dxa"/>
            <w:shd w:val="clear" w:color="auto" w:fill="auto"/>
            <w:vAlign w:val="center"/>
          </w:tcPr>
          <w:p w:rsidR="00464CB8" w:rsidRPr="00116AA0" w:rsidRDefault="00464CB8" w:rsidP="0057700F">
            <w:pPr>
              <w:pStyle w:val="TAC"/>
              <w:rPr>
                <w:rFonts w:cs="Arial"/>
              </w:rPr>
            </w:pPr>
            <w:r w:rsidRPr="00116AA0">
              <w:rPr>
                <w:rFonts w:cs="Arial"/>
              </w:rPr>
              <w:t>20</w:t>
            </w:r>
          </w:p>
        </w:tc>
        <w:tc>
          <w:tcPr>
            <w:tcW w:w="785"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2126" w:type="dxa"/>
            <w:shd w:val="clear" w:color="auto" w:fill="auto"/>
            <w:vAlign w:val="center"/>
          </w:tcPr>
          <w:p w:rsidR="00464CB8" w:rsidRPr="00116AA0" w:rsidRDefault="00464CB8" w:rsidP="0057700F">
            <w:pPr>
              <w:pStyle w:val="TAC"/>
              <w:rPr>
                <w:rFonts w:cs="Arial"/>
              </w:rPr>
            </w:pPr>
            <w:r w:rsidRPr="00116AA0">
              <w:rPr>
                <w:rFonts w:cs="Arial"/>
              </w:rPr>
              <w:t>CA_4A-12A</w:t>
            </w:r>
          </w:p>
        </w:tc>
        <w:tc>
          <w:tcPr>
            <w:tcW w:w="786" w:type="dxa"/>
            <w:shd w:val="clear" w:color="auto" w:fill="auto"/>
            <w:vAlign w:val="center"/>
          </w:tcPr>
          <w:p w:rsidR="00464CB8" w:rsidRPr="00116AA0" w:rsidRDefault="00464CB8" w:rsidP="0057700F">
            <w:pPr>
              <w:pStyle w:val="TAC"/>
              <w:rPr>
                <w:rFonts w:cs="Arial"/>
              </w:rPr>
            </w:pPr>
            <w:r w:rsidRPr="00116AA0">
              <w:rPr>
                <w:rFonts w:cs="Arial"/>
              </w:rPr>
              <w:t>12</w:t>
            </w:r>
          </w:p>
        </w:tc>
        <w:tc>
          <w:tcPr>
            <w:tcW w:w="785" w:type="dxa"/>
            <w:shd w:val="clear" w:color="auto" w:fill="auto"/>
            <w:vAlign w:val="center"/>
          </w:tcPr>
          <w:p w:rsidR="00464CB8" w:rsidRPr="00116AA0" w:rsidRDefault="00464CB8" w:rsidP="0057700F">
            <w:pPr>
              <w:pStyle w:val="TAC"/>
              <w:rPr>
                <w:rFonts w:cs="Arial"/>
              </w:rPr>
            </w:pPr>
            <w:r w:rsidRPr="00116AA0">
              <w:rPr>
                <w:rFonts w:cs="Arial"/>
              </w:rPr>
              <w:t>2</w:t>
            </w:r>
          </w:p>
        </w:tc>
        <w:tc>
          <w:tcPr>
            <w:tcW w:w="785" w:type="dxa"/>
            <w:shd w:val="clear" w:color="auto" w:fill="auto"/>
            <w:vAlign w:val="center"/>
          </w:tcPr>
          <w:p w:rsidR="00464CB8" w:rsidRPr="00116AA0" w:rsidRDefault="00464CB8" w:rsidP="0057700F">
            <w:pPr>
              <w:pStyle w:val="TAC"/>
              <w:rPr>
                <w:rFonts w:cs="Arial"/>
              </w:rPr>
            </w:pPr>
            <w:r w:rsidRPr="00116AA0">
              <w:rPr>
                <w:rFonts w:cs="Arial"/>
              </w:rPr>
              <w:t>5</w:t>
            </w:r>
          </w:p>
        </w:tc>
        <w:tc>
          <w:tcPr>
            <w:tcW w:w="785" w:type="dxa"/>
            <w:shd w:val="clear" w:color="auto" w:fill="auto"/>
            <w:vAlign w:val="center"/>
          </w:tcPr>
          <w:p w:rsidR="00464CB8" w:rsidRPr="00116AA0" w:rsidRDefault="00464CB8" w:rsidP="0057700F">
            <w:pPr>
              <w:pStyle w:val="TAC"/>
              <w:rPr>
                <w:rFonts w:cs="Arial"/>
              </w:rPr>
            </w:pPr>
            <w:r w:rsidRPr="00116AA0">
              <w:rPr>
                <w:rFonts w:cs="Arial"/>
              </w:rPr>
              <w:t>8</w:t>
            </w:r>
          </w:p>
        </w:tc>
        <w:tc>
          <w:tcPr>
            <w:tcW w:w="785" w:type="dxa"/>
            <w:shd w:val="clear" w:color="auto" w:fill="auto"/>
            <w:vAlign w:val="center"/>
          </w:tcPr>
          <w:p w:rsidR="00464CB8" w:rsidRPr="00116AA0" w:rsidRDefault="00464CB8" w:rsidP="0057700F">
            <w:pPr>
              <w:pStyle w:val="TAC"/>
              <w:rPr>
                <w:rFonts w:cs="Arial"/>
              </w:rPr>
            </w:pPr>
            <w:r w:rsidRPr="00116AA0">
              <w:rPr>
                <w:rFonts w:cs="Arial"/>
              </w:rPr>
              <w:t>16</w:t>
            </w:r>
          </w:p>
        </w:tc>
        <w:tc>
          <w:tcPr>
            <w:tcW w:w="785" w:type="dxa"/>
            <w:shd w:val="clear" w:color="auto" w:fill="auto"/>
            <w:vAlign w:val="center"/>
          </w:tcPr>
          <w:p w:rsidR="00464CB8" w:rsidRPr="00116AA0" w:rsidRDefault="00464CB8" w:rsidP="0057700F">
            <w:pPr>
              <w:pStyle w:val="TAC"/>
              <w:rPr>
                <w:rFonts w:cs="Arial"/>
              </w:rPr>
            </w:pPr>
            <w:r w:rsidRPr="00116AA0">
              <w:rPr>
                <w:rFonts w:cs="Arial"/>
              </w:rPr>
              <w:t>20</w:t>
            </w:r>
          </w:p>
        </w:tc>
        <w:tc>
          <w:tcPr>
            <w:tcW w:w="785" w:type="dxa"/>
            <w:shd w:val="clear" w:color="auto" w:fill="auto"/>
            <w:vAlign w:val="center"/>
          </w:tcPr>
          <w:p w:rsidR="00464CB8" w:rsidRPr="00116AA0" w:rsidRDefault="00464CB8" w:rsidP="0057700F">
            <w:pPr>
              <w:pStyle w:val="TAC"/>
              <w:rPr>
                <w:rFonts w:cs="Arial"/>
              </w:rPr>
            </w:pPr>
            <w:r w:rsidRPr="00116AA0">
              <w:rPr>
                <w:rFonts w:cs="Arial"/>
              </w:rPr>
              <w:t>20</w:t>
            </w:r>
          </w:p>
        </w:tc>
        <w:tc>
          <w:tcPr>
            <w:tcW w:w="785"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2126" w:type="dxa"/>
            <w:shd w:val="clear" w:color="auto" w:fill="auto"/>
            <w:vAlign w:val="center"/>
          </w:tcPr>
          <w:p w:rsidR="00464CB8" w:rsidRPr="00116AA0" w:rsidRDefault="00464CB8" w:rsidP="0057700F">
            <w:pPr>
              <w:pStyle w:val="TAC"/>
              <w:rPr>
                <w:rFonts w:cs="Arial"/>
              </w:rPr>
            </w:pPr>
            <w:r w:rsidRPr="00116AA0">
              <w:rPr>
                <w:rFonts w:cs="Arial"/>
              </w:rPr>
              <w:t>CA_4A-17A</w:t>
            </w:r>
          </w:p>
        </w:tc>
        <w:tc>
          <w:tcPr>
            <w:tcW w:w="786" w:type="dxa"/>
            <w:shd w:val="clear" w:color="auto" w:fill="auto"/>
            <w:vAlign w:val="center"/>
          </w:tcPr>
          <w:p w:rsidR="00464CB8" w:rsidRPr="00116AA0" w:rsidRDefault="00464CB8" w:rsidP="0057700F">
            <w:pPr>
              <w:pStyle w:val="TAC"/>
              <w:rPr>
                <w:rFonts w:cs="Arial"/>
              </w:rPr>
            </w:pPr>
            <w:r w:rsidRPr="00116AA0">
              <w:rPr>
                <w:rFonts w:cs="Arial"/>
              </w:rPr>
              <w:t>17</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r w:rsidRPr="00116AA0">
              <w:rPr>
                <w:rFonts w:cs="Arial"/>
              </w:rPr>
              <w:t>8</w:t>
            </w:r>
          </w:p>
        </w:tc>
        <w:tc>
          <w:tcPr>
            <w:tcW w:w="785" w:type="dxa"/>
            <w:shd w:val="clear" w:color="auto" w:fill="auto"/>
            <w:vAlign w:val="center"/>
          </w:tcPr>
          <w:p w:rsidR="00464CB8" w:rsidRPr="00116AA0" w:rsidRDefault="00464CB8" w:rsidP="0057700F">
            <w:pPr>
              <w:pStyle w:val="TAC"/>
              <w:rPr>
                <w:rFonts w:cs="Arial"/>
              </w:rPr>
            </w:pPr>
            <w:r w:rsidRPr="00116AA0">
              <w:rPr>
                <w:rFonts w:cs="Arial"/>
              </w:rPr>
              <w:t>16</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2126" w:type="dxa"/>
            <w:shd w:val="clear" w:color="auto" w:fill="auto"/>
            <w:vAlign w:val="center"/>
          </w:tcPr>
          <w:p w:rsidR="00464CB8" w:rsidRPr="00116AA0" w:rsidRDefault="00464CB8" w:rsidP="0057700F">
            <w:pPr>
              <w:pStyle w:val="TAC"/>
              <w:rPr>
                <w:rFonts w:cs="Arial"/>
              </w:rPr>
            </w:pPr>
            <w:r w:rsidRPr="00116AA0">
              <w:rPr>
                <w:rFonts w:cs="Arial" w:hint="eastAsia"/>
                <w:lang w:eastAsia="ja-JP"/>
              </w:rPr>
              <w:t>CA_</w:t>
            </w:r>
            <w:r w:rsidRPr="00116AA0">
              <w:rPr>
                <w:rFonts w:cs="Arial"/>
                <w:lang w:eastAsia="ja-JP"/>
              </w:rPr>
              <w:t>4</w:t>
            </w:r>
            <w:r w:rsidRPr="00116AA0">
              <w:rPr>
                <w:rFonts w:cs="Arial" w:hint="eastAsia"/>
                <w:lang w:eastAsia="ja-JP"/>
              </w:rPr>
              <w:t>A-28A</w:t>
            </w:r>
          </w:p>
        </w:tc>
        <w:tc>
          <w:tcPr>
            <w:tcW w:w="786" w:type="dxa"/>
            <w:shd w:val="clear" w:color="auto" w:fill="auto"/>
            <w:vAlign w:val="center"/>
          </w:tcPr>
          <w:p w:rsidR="00464CB8" w:rsidRPr="00116AA0" w:rsidRDefault="00464CB8" w:rsidP="0057700F">
            <w:pPr>
              <w:pStyle w:val="TAC"/>
              <w:rPr>
                <w:rFonts w:cs="Arial"/>
              </w:rPr>
            </w:pPr>
            <w:r w:rsidRPr="00116AA0">
              <w:rPr>
                <w:rFonts w:cs="Arial" w:hint="eastAsia"/>
                <w:lang w:eastAsia="ja-JP"/>
              </w:rPr>
              <w:t>28</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[8]</w:t>
            </w: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[16]</w:t>
            </w: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[25]</w:t>
            </w: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[25]</w:t>
            </w: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r>
      <w:tr w:rsidR="00464CB8" w:rsidRPr="009715C6" w:rsidTr="0057700F">
        <w:trPr>
          <w:trHeight w:val="255"/>
        </w:trPr>
        <w:tc>
          <w:tcPr>
            <w:tcW w:w="2126" w:type="dxa"/>
            <w:shd w:val="clear" w:color="auto" w:fill="auto"/>
            <w:vAlign w:val="center"/>
          </w:tcPr>
          <w:p w:rsidR="00464CB8" w:rsidRPr="00116AA0" w:rsidRDefault="00464CB8" w:rsidP="0057700F">
            <w:pPr>
              <w:pStyle w:val="TAC"/>
              <w:rPr>
                <w:rFonts w:cs="Arial"/>
              </w:rPr>
            </w:pPr>
            <w:r w:rsidRPr="00116AA0">
              <w:rPr>
                <w:rFonts w:cs="Arial"/>
              </w:rPr>
              <w:t>CA_7A-8A</w:t>
            </w:r>
          </w:p>
        </w:tc>
        <w:tc>
          <w:tcPr>
            <w:tcW w:w="786" w:type="dxa"/>
            <w:shd w:val="clear" w:color="auto" w:fill="auto"/>
            <w:vAlign w:val="center"/>
          </w:tcPr>
          <w:p w:rsidR="00464CB8" w:rsidRPr="00116AA0" w:rsidRDefault="00464CB8" w:rsidP="0057700F">
            <w:pPr>
              <w:pStyle w:val="TAC"/>
              <w:rPr>
                <w:rFonts w:cs="Arial"/>
              </w:rPr>
            </w:pPr>
            <w:r w:rsidRPr="00116AA0">
              <w:rPr>
                <w:rFonts w:cs="Arial"/>
              </w:rPr>
              <w:t>8</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r w:rsidRPr="00116AA0">
              <w:rPr>
                <w:rFonts w:cs="Arial"/>
              </w:rPr>
              <w:t>16</w:t>
            </w:r>
          </w:p>
        </w:tc>
        <w:tc>
          <w:tcPr>
            <w:tcW w:w="785" w:type="dxa"/>
            <w:shd w:val="clear" w:color="auto" w:fill="auto"/>
            <w:vAlign w:val="center"/>
          </w:tcPr>
          <w:p w:rsidR="00464CB8" w:rsidRPr="00116AA0" w:rsidRDefault="00464CB8" w:rsidP="0057700F">
            <w:pPr>
              <w:pStyle w:val="TAC"/>
              <w:rPr>
                <w:rFonts w:cs="Arial"/>
              </w:rPr>
            </w:pPr>
            <w:r w:rsidRPr="00116AA0">
              <w:rPr>
                <w:rFonts w:cs="Arial"/>
              </w:rPr>
              <w:t>25</w:t>
            </w:r>
          </w:p>
        </w:tc>
        <w:tc>
          <w:tcPr>
            <w:tcW w:w="785" w:type="dxa"/>
            <w:shd w:val="clear" w:color="auto" w:fill="auto"/>
            <w:vAlign w:val="center"/>
          </w:tcPr>
          <w:p w:rsidR="00464CB8" w:rsidRPr="00116AA0" w:rsidRDefault="00464CB8" w:rsidP="0057700F">
            <w:pPr>
              <w:pStyle w:val="TAC"/>
              <w:rPr>
                <w:rFonts w:cs="Arial"/>
              </w:rPr>
            </w:pPr>
            <w:r w:rsidRPr="00116AA0">
              <w:rPr>
                <w:rFonts w:cs="Arial"/>
              </w:rPr>
              <w:t>25</w:t>
            </w:r>
          </w:p>
        </w:tc>
        <w:tc>
          <w:tcPr>
            <w:tcW w:w="785"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2126" w:type="dxa"/>
            <w:shd w:val="clear" w:color="auto" w:fill="auto"/>
            <w:vAlign w:val="center"/>
          </w:tcPr>
          <w:p w:rsidR="00464CB8" w:rsidRPr="00116AA0" w:rsidRDefault="00464CB8" w:rsidP="0057700F">
            <w:pPr>
              <w:pStyle w:val="TAC"/>
              <w:rPr>
                <w:rFonts w:cs="Arial"/>
              </w:rPr>
            </w:pPr>
            <w:r w:rsidRPr="00116AA0">
              <w:rPr>
                <w:rFonts w:cs="Arial"/>
              </w:rPr>
              <w:t>CA_7A-8A-20A</w:t>
            </w:r>
          </w:p>
        </w:tc>
        <w:tc>
          <w:tcPr>
            <w:tcW w:w="786" w:type="dxa"/>
            <w:shd w:val="clear" w:color="auto" w:fill="auto"/>
            <w:vAlign w:val="center"/>
          </w:tcPr>
          <w:p w:rsidR="00464CB8" w:rsidRPr="00116AA0" w:rsidRDefault="00464CB8" w:rsidP="0057700F">
            <w:pPr>
              <w:pStyle w:val="TAC"/>
              <w:rPr>
                <w:rFonts w:cs="Arial"/>
              </w:rPr>
            </w:pPr>
            <w:r w:rsidRPr="00116AA0">
              <w:rPr>
                <w:rFonts w:cs="Arial"/>
              </w:rPr>
              <w:t>8</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r w:rsidRPr="00116AA0">
              <w:rPr>
                <w:rFonts w:cs="Arial"/>
              </w:rPr>
              <w:t>16</w:t>
            </w:r>
          </w:p>
        </w:tc>
        <w:tc>
          <w:tcPr>
            <w:tcW w:w="785" w:type="dxa"/>
            <w:shd w:val="clear" w:color="auto" w:fill="auto"/>
            <w:vAlign w:val="center"/>
          </w:tcPr>
          <w:p w:rsidR="00464CB8" w:rsidRPr="00116AA0" w:rsidRDefault="00464CB8" w:rsidP="0057700F">
            <w:pPr>
              <w:pStyle w:val="TAC"/>
              <w:rPr>
                <w:rFonts w:cs="Arial"/>
              </w:rPr>
            </w:pPr>
            <w:r w:rsidRPr="00116AA0">
              <w:rPr>
                <w:rFonts w:cs="Arial"/>
              </w:rPr>
              <w:t>25</w:t>
            </w:r>
          </w:p>
        </w:tc>
        <w:tc>
          <w:tcPr>
            <w:tcW w:w="785" w:type="dxa"/>
            <w:shd w:val="clear" w:color="auto" w:fill="auto"/>
            <w:vAlign w:val="center"/>
          </w:tcPr>
          <w:p w:rsidR="00464CB8" w:rsidRPr="00116AA0" w:rsidRDefault="00464CB8" w:rsidP="0057700F">
            <w:pPr>
              <w:pStyle w:val="TAC"/>
              <w:rPr>
                <w:rFonts w:cs="Arial"/>
              </w:rPr>
            </w:pPr>
            <w:r w:rsidRPr="00116AA0">
              <w:rPr>
                <w:rFonts w:cs="Arial"/>
              </w:rPr>
              <w:t>25</w:t>
            </w:r>
          </w:p>
        </w:tc>
        <w:tc>
          <w:tcPr>
            <w:tcW w:w="785"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F33ED2" w:rsidTr="0057700F">
        <w:trPr>
          <w:trHeight w:val="255"/>
        </w:trPr>
        <w:tc>
          <w:tcPr>
            <w:tcW w:w="2126" w:type="dxa"/>
            <w:shd w:val="clear" w:color="auto" w:fill="auto"/>
            <w:vAlign w:val="center"/>
          </w:tcPr>
          <w:p w:rsidR="00464CB8" w:rsidRPr="00116AA0" w:rsidRDefault="00464CB8" w:rsidP="0057700F">
            <w:pPr>
              <w:pStyle w:val="TAC"/>
              <w:rPr>
                <w:rFonts w:cs="Arial"/>
              </w:rPr>
            </w:pPr>
            <w:r w:rsidRPr="00116AA0">
              <w:rPr>
                <w:rFonts w:cs="Arial"/>
              </w:rPr>
              <w:t>CA_8A-42A</w:t>
            </w:r>
          </w:p>
        </w:tc>
        <w:tc>
          <w:tcPr>
            <w:tcW w:w="786"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8</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lang w:val="en-US" w:eastAsia="ja-JP"/>
              </w:rPr>
            </w:pPr>
            <w:r w:rsidRPr="00116AA0">
              <w:rPr>
                <w:rFonts w:eastAsia="Calibri" w:cs="Arial"/>
                <w:lang w:val="en-US" w:eastAsia="ja-JP"/>
              </w:rPr>
              <w:t>8</w:t>
            </w:r>
          </w:p>
        </w:tc>
        <w:tc>
          <w:tcPr>
            <w:tcW w:w="785" w:type="dxa"/>
            <w:shd w:val="clear" w:color="auto" w:fill="auto"/>
            <w:vAlign w:val="center"/>
          </w:tcPr>
          <w:p w:rsidR="00464CB8" w:rsidRPr="00116AA0" w:rsidRDefault="00464CB8" w:rsidP="0057700F">
            <w:pPr>
              <w:pStyle w:val="TAC"/>
              <w:rPr>
                <w:rFonts w:cs="Arial"/>
                <w:lang w:val="en-US" w:eastAsia="ja-JP"/>
              </w:rPr>
            </w:pPr>
            <w:r w:rsidRPr="00116AA0">
              <w:rPr>
                <w:rFonts w:eastAsia="Calibri" w:cs="Arial"/>
                <w:lang w:val="en-US" w:eastAsia="ja-JP"/>
              </w:rPr>
              <w:t>16</w:t>
            </w:r>
          </w:p>
        </w:tc>
        <w:tc>
          <w:tcPr>
            <w:tcW w:w="7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25</w:t>
            </w:r>
          </w:p>
        </w:tc>
        <w:tc>
          <w:tcPr>
            <w:tcW w:w="7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25</w:t>
            </w:r>
          </w:p>
        </w:tc>
        <w:tc>
          <w:tcPr>
            <w:tcW w:w="7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FDD</w:t>
            </w:r>
          </w:p>
        </w:tc>
      </w:tr>
      <w:tr w:rsidR="00464CB8" w:rsidRPr="00F33ED2" w:rsidTr="0057700F">
        <w:trPr>
          <w:trHeight w:val="255"/>
        </w:trPr>
        <w:tc>
          <w:tcPr>
            <w:tcW w:w="2126"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CA_8A-42C</w:t>
            </w:r>
          </w:p>
        </w:tc>
        <w:tc>
          <w:tcPr>
            <w:tcW w:w="786"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8</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8</w:t>
            </w:r>
          </w:p>
        </w:tc>
        <w:tc>
          <w:tcPr>
            <w:tcW w:w="7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16</w:t>
            </w:r>
          </w:p>
        </w:tc>
        <w:tc>
          <w:tcPr>
            <w:tcW w:w="7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25</w:t>
            </w:r>
          </w:p>
        </w:tc>
        <w:tc>
          <w:tcPr>
            <w:tcW w:w="7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25</w:t>
            </w:r>
          </w:p>
        </w:tc>
        <w:tc>
          <w:tcPr>
            <w:tcW w:w="7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FDD</w:t>
            </w:r>
          </w:p>
        </w:tc>
      </w:tr>
      <w:tr w:rsidR="00464CB8" w:rsidRPr="009715C6" w:rsidTr="0057700F">
        <w:trPr>
          <w:trHeight w:val="255"/>
        </w:trPr>
        <w:tc>
          <w:tcPr>
            <w:tcW w:w="2126" w:type="dxa"/>
            <w:shd w:val="clear" w:color="auto" w:fill="auto"/>
            <w:vAlign w:val="center"/>
          </w:tcPr>
          <w:p w:rsidR="00464CB8" w:rsidRPr="00116AA0" w:rsidRDefault="00464CB8" w:rsidP="0057700F">
            <w:pPr>
              <w:pStyle w:val="TAC"/>
              <w:rPr>
                <w:rFonts w:cs="Arial"/>
              </w:rPr>
            </w:pPr>
            <w:r w:rsidRPr="00116AA0">
              <w:rPr>
                <w:rFonts w:cs="Arial"/>
              </w:rPr>
              <w:t>CA_20A-40A</w:t>
            </w:r>
            <w:r w:rsidRPr="00116AA0">
              <w:rPr>
                <w:rFonts w:eastAsia="Calibri" w:cs="Arial"/>
                <w:vertAlign w:val="superscript"/>
                <w:lang w:val="en-US"/>
              </w:rPr>
              <w:t>3</w:t>
            </w:r>
          </w:p>
        </w:tc>
        <w:tc>
          <w:tcPr>
            <w:tcW w:w="786" w:type="dxa"/>
            <w:shd w:val="clear" w:color="auto" w:fill="auto"/>
            <w:vAlign w:val="center"/>
          </w:tcPr>
          <w:p w:rsidR="00464CB8" w:rsidRPr="00116AA0" w:rsidRDefault="00464CB8" w:rsidP="0057700F">
            <w:pPr>
              <w:pStyle w:val="TAC"/>
              <w:rPr>
                <w:rFonts w:cs="Arial"/>
              </w:rPr>
            </w:pPr>
            <w:r w:rsidRPr="00116AA0">
              <w:rPr>
                <w:rFonts w:cs="Arial"/>
              </w:rPr>
              <w:t>40</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r w:rsidRPr="00116AA0">
              <w:rPr>
                <w:rFonts w:eastAsia="Calibri" w:cs="Arial"/>
                <w:lang w:val="en-US" w:eastAsia="ja-JP"/>
              </w:rPr>
              <w:t>25</w:t>
            </w:r>
          </w:p>
        </w:tc>
        <w:tc>
          <w:tcPr>
            <w:tcW w:w="785" w:type="dxa"/>
            <w:shd w:val="clear" w:color="auto" w:fill="auto"/>
            <w:vAlign w:val="center"/>
          </w:tcPr>
          <w:p w:rsidR="00464CB8" w:rsidRPr="00116AA0" w:rsidRDefault="00464CB8" w:rsidP="0057700F">
            <w:pPr>
              <w:pStyle w:val="TAC"/>
              <w:rPr>
                <w:rFonts w:cs="Arial"/>
              </w:rPr>
            </w:pPr>
            <w:r w:rsidRPr="00116AA0">
              <w:rPr>
                <w:rFonts w:eastAsia="Calibri" w:cs="Arial"/>
                <w:lang w:val="en-US" w:eastAsia="ja-JP"/>
              </w:rPr>
              <w:t>50</w:t>
            </w:r>
          </w:p>
        </w:tc>
        <w:tc>
          <w:tcPr>
            <w:tcW w:w="785" w:type="dxa"/>
            <w:shd w:val="clear" w:color="auto" w:fill="auto"/>
            <w:vAlign w:val="center"/>
          </w:tcPr>
          <w:p w:rsidR="00464CB8" w:rsidRPr="00116AA0" w:rsidRDefault="00464CB8" w:rsidP="0057700F">
            <w:pPr>
              <w:pStyle w:val="TAC"/>
              <w:rPr>
                <w:rFonts w:cs="Arial"/>
              </w:rPr>
            </w:pPr>
            <w:r w:rsidRPr="00116AA0">
              <w:rPr>
                <w:rFonts w:eastAsia="Calibri" w:cs="Arial"/>
                <w:lang w:val="en-US" w:eastAsia="ja-JP"/>
              </w:rPr>
              <w:t>75</w:t>
            </w:r>
          </w:p>
        </w:tc>
        <w:tc>
          <w:tcPr>
            <w:tcW w:w="785" w:type="dxa"/>
            <w:shd w:val="clear" w:color="auto" w:fill="auto"/>
            <w:vAlign w:val="center"/>
          </w:tcPr>
          <w:p w:rsidR="00464CB8" w:rsidRPr="00116AA0" w:rsidRDefault="00464CB8" w:rsidP="0057700F">
            <w:pPr>
              <w:pStyle w:val="TAC"/>
              <w:rPr>
                <w:rFonts w:cs="Arial"/>
              </w:rPr>
            </w:pPr>
            <w:r w:rsidRPr="00116AA0">
              <w:rPr>
                <w:rFonts w:eastAsia="Calibri" w:cs="Arial"/>
                <w:lang w:val="en-US" w:eastAsia="ja-JP"/>
              </w:rPr>
              <w:t>100</w:t>
            </w:r>
          </w:p>
        </w:tc>
        <w:tc>
          <w:tcPr>
            <w:tcW w:w="785"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2126" w:type="dxa"/>
            <w:shd w:val="clear" w:color="auto" w:fill="auto"/>
            <w:vAlign w:val="center"/>
          </w:tcPr>
          <w:p w:rsidR="00464CB8" w:rsidRPr="00116AA0" w:rsidRDefault="00464CB8" w:rsidP="0057700F">
            <w:pPr>
              <w:pStyle w:val="TAC"/>
              <w:rPr>
                <w:rFonts w:cs="Arial"/>
              </w:rPr>
            </w:pPr>
            <w:r w:rsidRPr="00116AA0">
              <w:rPr>
                <w:rFonts w:cs="Arial" w:hint="eastAsia"/>
                <w:lang w:eastAsia="ja-JP"/>
              </w:rPr>
              <w:t>CA_</w:t>
            </w:r>
            <w:r w:rsidRPr="00116AA0">
              <w:rPr>
                <w:rFonts w:cs="Arial" w:hint="eastAsia"/>
              </w:rPr>
              <w:t>28</w:t>
            </w:r>
            <w:r w:rsidRPr="00116AA0">
              <w:rPr>
                <w:rFonts w:cs="Arial" w:hint="eastAsia"/>
                <w:lang w:eastAsia="ja-JP"/>
              </w:rPr>
              <w:t>A-</w:t>
            </w:r>
            <w:r w:rsidRPr="00116AA0">
              <w:rPr>
                <w:rFonts w:cs="Arial" w:hint="eastAsia"/>
              </w:rPr>
              <w:t>40</w:t>
            </w:r>
            <w:r w:rsidRPr="00116AA0">
              <w:rPr>
                <w:rFonts w:cs="Arial" w:hint="eastAsia"/>
                <w:lang w:eastAsia="ja-JP"/>
              </w:rPr>
              <w:t>A</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40</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r w:rsidRPr="00116AA0">
              <w:rPr>
                <w:rFonts w:eastAsia="ＭＳ 明朝" w:cs="Arial"/>
              </w:rPr>
              <w:t>25</w:t>
            </w:r>
          </w:p>
        </w:tc>
        <w:tc>
          <w:tcPr>
            <w:tcW w:w="785" w:type="dxa"/>
            <w:shd w:val="clear" w:color="auto" w:fill="auto"/>
            <w:vAlign w:val="center"/>
          </w:tcPr>
          <w:p w:rsidR="00464CB8" w:rsidRPr="00116AA0" w:rsidRDefault="00464CB8" w:rsidP="0057700F">
            <w:pPr>
              <w:pStyle w:val="TAC"/>
              <w:rPr>
                <w:rFonts w:cs="Arial"/>
              </w:rPr>
            </w:pPr>
            <w:r w:rsidRPr="00116AA0">
              <w:rPr>
                <w:rFonts w:eastAsia="ＭＳ 明朝" w:cs="Arial"/>
              </w:rPr>
              <w:t>50</w:t>
            </w:r>
          </w:p>
        </w:tc>
        <w:tc>
          <w:tcPr>
            <w:tcW w:w="785" w:type="dxa"/>
            <w:shd w:val="clear" w:color="auto" w:fill="auto"/>
            <w:vAlign w:val="center"/>
          </w:tcPr>
          <w:p w:rsidR="00464CB8" w:rsidRPr="00116AA0" w:rsidRDefault="00464CB8" w:rsidP="0057700F">
            <w:pPr>
              <w:pStyle w:val="TAC"/>
              <w:rPr>
                <w:rFonts w:cs="Arial"/>
              </w:rPr>
            </w:pPr>
            <w:r w:rsidRPr="00116AA0">
              <w:rPr>
                <w:rFonts w:eastAsia="ＭＳ 明朝" w:cs="Arial"/>
              </w:rPr>
              <w:t>75</w:t>
            </w:r>
          </w:p>
        </w:tc>
        <w:tc>
          <w:tcPr>
            <w:tcW w:w="785" w:type="dxa"/>
            <w:shd w:val="clear" w:color="auto" w:fill="auto"/>
            <w:vAlign w:val="center"/>
          </w:tcPr>
          <w:p w:rsidR="00464CB8" w:rsidRPr="00116AA0" w:rsidRDefault="00464CB8" w:rsidP="0057700F">
            <w:pPr>
              <w:pStyle w:val="TAC"/>
              <w:rPr>
                <w:rFonts w:cs="Arial"/>
              </w:rPr>
            </w:pPr>
            <w:r w:rsidRPr="00116AA0">
              <w:rPr>
                <w:rFonts w:eastAsia="ＭＳ 明朝" w:cs="Arial"/>
              </w:rPr>
              <w:t>100</w:t>
            </w:r>
          </w:p>
        </w:tc>
        <w:tc>
          <w:tcPr>
            <w:tcW w:w="785"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TDD</w:t>
            </w:r>
          </w:p>
        </w:tc>
      </w:tr>
      <w:tr w:rsidR="00464CB8" w:rsidRPr="009715C6" w:rsidTr="0057700F">
        <w:trPr>
          <w:trHeight w:val="255"/>
        </w:trPr>
        <w:tc>
          <w:tcPr>
            <w:tcW w:w="2126"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ja-JP"/>
              </w:rPr>
              <w:t>CA_</w:t>
            </w:r>
            <w:r w:rsidRPr="00116AA0">
              <w:rPr>
                <w:rFonts w:cs="Arial" w:hint="eastAsia"/>
              </w:rPr>
              <w:t>28</w:t>
            </w:r>
            <w:r w:rsidRPr="00116AA0">
              <w:rPr>
                <w:rFonts w:cs="Arial" w:hint="eastAsia"/>
                <w:lang w:eastAsia="ja-JP"/>
              </w:rPr>
              <w:t>A-</w:t>
            </w:r>
            <w:r w:rsidRPr="00116AA0">
              <w:rPr>
                <w:rFonts w:cs="Arial" w:hint="eastAsia"/>
              </w:rPr>
              <w:t>40</w:t>
            </w:r>
            <w:r w:rsidRPr="00116AA0">
              <w:rPr>
                <w:rFonts w:cs="Arial" w:hint="eastAsia"/>
                <w:lang w:eastAsia="zh-CN"/>
              </w:rPr>
              <w:t>C</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40</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r w:rsidRPr="00116AA0">
              <w:rPr>
                <w:rFonts w:eastAsia="ＭＳ 明朝" w:cs="Arial"/>
              </w:rPr>
              <w:t>25</w:t>
            </w:r>
          </w:p>
        </w:tc>
        <w:tc>
          <w:tcPr>
            <w:tcW w:w="785" w:type="dxa"/>
            <w:shd w:val="clear" w:color="auto" w:fill="auto"/>
            <w:vAlign w:val="center"/>
          </w:tcPr>
          <w:p w:rsidR="00464CB8" w:rsidRPr="00116AA0" w:rsidRDefault="00464CB8" w:rsidP="0057700F">
            <w:pPr>
              <w:pStyle w:val="TAC"/>
              <w:rPr>
                <w:rFonts w:cs="Arial"/>
              </w:rPr>
            </w:pPr>
            <w:r w:rsidRPr="00116AA0">
              <w:rPr>
                <w:rFonts w:eastAsia="ＭＳ 明朝" w:cs="Arial"/>
              </w:rPr>
              <w:t>50</w:t>
            </w:r>
          </w:p>
        </w:tc>
        <w:tc>
          <w:tcPr>
            <w:tcW w:w="785" w:type="dxa"/>
            <w:shd w:val="clear" w:color="auto" w:fill="auto"/>
            <w:vAlign w:val="center"/>
          </w:tcPr>
          <w:p w:rsidR="00464CB8" w:rsidRPr="00116AA0" w:rsidRDefault="00464CB8" w:rsidP="0057700F">
            <w:pPr>
              <w:pStyle w:val="TAC"/>
              <w:rPr>
                <w:rFonts w:cs="Arial"/>
              </w:rPr>
            </w:pPr>
            <w:r w:rsidRPr="00116AA0">
              <w:rPr>
                <w:rFonts w:eastAsia="ＭＳ 明朝" w:cs="Arial"/>
              </w:rPr>
              <w:t>75</w:t>
            </w:r>
          </w:p>
        </w:tc>
        <w:tc>
          <w:tcPr>
            <w:tcW w:w="785" w:type="dxa"/>
            <w:shd w:val="clear" w:color="auto" w:fill="auto"/>
            <w:vAlign w:val="center"/>
          </w:tcPr>
          <w:p w:rsidR="00464CB8" w:rsidRPr="00116AA0" w:rsidRDefault="00464CB8" w:rsidP="0057700F">
            <w:pPr>
              <w:pStyle w:val="TAC"/>
              <w:rPr>
                <w:rFonts w:cs="Arial"/>
              </w:rPr>
            </w:pPr>
            <w:r w:rsidRPr="00116AA0">
              <w:rPr>
                <w:rFonts w:eastAsia="ＭＳ 明朝" w:cs="Arial"/>
              </w:rPr>
              <w:t>100</w:t>
            </w:r>
          </w:p>
        </w:tc>
        <w:tc>
          <w:tcPr>
            <w:tcW w:w="785"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TDD</w:t>
            </w:r>
          </w:p>
        </w:tc>
      </w:tr>
      <w:tr w:rsidR="00464CB8" w:rsidRPr="009715C6" w:rsidDel="00237DC4" w:rsidTr="0057700F">
        <w:trPr>
          <w:trHeight w:val="255"/>
        </w:trPr>
        <w:tc>
          <w:tcPr>
            <w:tcW w:w="8407" w:type="dxa"/>
            <w:gridSpan w:val="9"/>
            <w:shd w:val="clear" w:color="auto" w:fill="auto"/>
            <w:vAlign w:val="center"/>
          </w:tcPr>
          <w:p w:rsidR="00464CB8" w:rsidRPr="00116AA0" w:rsidRDefault="00464CB8" w:rsidP="0057700F">
            <w:pPr>
              <w:pStyle w:val="TAN"/>
              <w:rPr>
                <w:rFonts w:cs="Arial"/>
              </w:rPr>
            </w:pPr>
            <w:r w:rsidRPr="00116AA0">
              <w:rPr>
                <w:rFonts w:cs="Arial"/>
              </w:rPr>
              <w:t>NOTE 1:</w:t>
            </w:r>
            <w:r w:rsidRPr="00116AA0">
              <w:rPr>
                <w:rFonts w:cs="Arial"/>
              </w:rPr>
              <w:tab/>
              <w:t>refers to the UL resource blocks, which shall be centred within the transmission bandwidth configuration for the channel bandwidth.</w:t>
            </w:r>
          </w:p>
          <w:p w:rsidR="00464CB8" w:rsidRPr="00116AA0" w:rsidRDefault="00464CB8" w:rsidP="0057700F">
            <w:pPr>
              <w:pStyle w:val="TAN"/>
              <w:rPr>
                <w:rFonts w:cs="Arial"/>
              </w:rPr>
            </w:pPr>
            <w:r w:rsidRPr="00116AA0">
              <w:rPr>
                <w:rFonts w:cs="Arial"/>
              </w:rPr>
              <w:t>NOTE 2:</w:t>
            </w:r>
            <w:r w:rsidRPr="00116AA0">
              <w:rPr>
                <w:rFonts w:cs="Arial"/>
              </w:rPr>
              <w:tab/>
              <w:t>the UL configuration applies regardless of the channel bandwidth of the low band unless the UL resource blocks exceed that specified in Table 7.3.1-2 for the uplink bandwidth in which case the allocation according to Table 7.3.1-2 applies.</w:t>
            </w:r>
          </w:p>
          <w:p w:rsidR="00464CB8" w:rsidRPr="00116AA0" w:rsidDel="00237DC4" w:rsidRDefault="00464CB8" w:rsidP="0057700F">
            <w:pPr>
              <w:pStyle w:val="TAN"/>
              <w:rPr>
                <w:rFonts w:cs="Arial"/>
              </w:rPr>
            </w:pPr>
            <w:r w:rsidRPr="00116AA0">
              <w:rPr>
                <w:rFonts w:eastAsia="Calibri" w:cs="Arial"/>
                <w:lang w:val="en-US"/>
              </w:rPr>
              <w:t>NOTE 3:</w:t>
            </w:r>
            <w:r w:rsidRPr="00116AA0">
              <w:rPr>
                <w:rFonts w:eastAsia="Calibri" w:cs="Arial"/>
                <w:lang w:val="en-US"/>
              </w:rPr>
              <w:tab/>
            </w:r>
            <w:r w:rsidRPr="00116AA0">
              <w:rPr>
                <w:rFonts w:eastAsia="Calibri" w:cs="Arial"/>
                <w:vertAlign w:val="superscript"/>
                <w:lang w:val="en-US"/>
              </w:rPr>
              <w:t>3</w:t>
            </w:r>
            <w:r w:rsidRPr="00116AA0">
              <w:rPr>
                <w:rFonts w:eastAsia="Calibri" w:cs="Arial"/>
                <w:lang w:val="en-US"/>
              </w:rPr>
              <w:t xml:space="preserve"> refers to the UL resource blocks shall be located between 2373-2400MHz.</w:t>
            </w:r>
          </w:p>
        </w:tc>
      </w:tr>
    </w:tbl>
    <w:p w:rsidR="00464CB8" w:rsidRPr="009715C6" w:rsidRDefault="00464CB8" w:rsidP="00464CB8"/>
    <w:p w:rsidR="00464CB8" w:rsidRPr="009715C6" w:rsidRDefault="00464CB8" w:rsidP="00464CB8">
      <w:pPr>
        <w:rPr>
          <w:lang w:eastAsia="ja-JP"/>
        </w:rPr>
      </w:pPr>
      <w:r w:rsidRPr="009715C6">
        <w:rPr>
          <w:lang w:eastAsia="ja-JP"/>
        </w:rPr>
        <w:t>For the UE that supports any of the E-UTRA CA configurations given in Table 7.3.1A-0bA, exceptions are allowed when the uplink is active within a specified frequency range as noted in Table 7.3.1A-0bA. For these exceptions, the UE shall meet the requirements specified in Table 7.3.1A-0bA and Table 7.3.1A-0bB.</w:t>
      </w:r>
    </w:p>
    <w:p w:rsidR="00464CB8" w:rsidRPr="009715C6" w:rsidRDefault="00464CB8" w:rsidP="00464CB8">
      <w:pPr>
        <w:pStyle w:val="TH"/>
      </w:pPr>
      <w:r w:rsidRPr="009715C6">
        <w:lastRenderedPageBreak/>
        <w:t>Table 7.3.1A-0</w:t>
      </w:r>
      <w:r w:rsidRPr="009715C6">
        <w:rPr>
          <w:rFonts w:hint="eastAsia"/>
          <w:lang w:eastAsia="ja-JP"/>
        </w:rPr>
        <w:t>bA</w:t>
      </w:r>
      <w:r w:rsidRPr="009715C6">
        <w:t>: Reference sensitivity for carrier aggregation QPSK P</w:t>
      </w:r>
      <w:r w:rsidRPr="009715C6">
        <w:rPr>
          <w:vertAlign w:val="subscript"/>
        </w:rPr>
        <w:t>REFSENS, CA</w:t>
      </w:r>
      <w:r w:rsidRPr="009715C6">
        <w:t xml:space="preserve"> (exceptions for two bands)</w:t>
      </w:r>
    </w:p>
    <w:tbl>
      <w:tblPr>
        <w:tblW w:w="869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1004"/>
        <w:gridCol w:w="1134"/>
        <w:gridCol w:w="887"/>
        <w:gridCol w:w="768"/>
        <w:gridCol w:w="885"/>
        <w:gridCol w:w="859"/>
        <w:gridCol w:w="900"/>
        <w:gridCol w:w="839"/>
      </w:tblGrid>
      <w:tr w:rsidR="00464CB8" w:rsidRPr="009715C6" w:rsidTr="0057700F">
        <w:trPr>
          <w:trHeight w:val="255"/>
        </w:trPr>
        <w:tc>
          <w:tcPr>
            <w:tcW w:w="8693" w:type="dxa"/>
            <w:gridSpan w:val="9"/>
            <w:shd w:val="clear" w:color="auto" w:fill="auto"/>
            <w:vAlign w:val="center"/>
          </w:tcPr>
          <w:p w:rsidR="00464CB8" w:rsidRPr="00116AA0" w:rsidRDefault="00464CB8" w:rsidP="0057700F">
            <w:pPr>
              <w:pStyle w:val="TAH"/>
              <w:rPr>
                <w:rFonts w:eastAsia="Calibri" w:cs="Arial"/>
                <w:lang w:val="en-US"/>
              </w:rPr>
            </w:pPr>
            <w:r w:rsidRPr="00116AA0">
              <w:rPr>
                <w:rFonts w:eastAsia="Calibri" w:cs="Arial"/>
                <w:lang w:val="en-US"/>
              </w:rPr>
              <w:t>Channel bandwidth</w:t>
            </w:r>
          </w:p>
        </w:tc>
      </w:tr>
      <w:tr w:rsidR="00464CB8" w:rsidRPr="009715C6" w:rsidTr="0057700F">
        <w:trPr>
          <w:trHeight w:val="255"/>
        </w:trPr>
        <w:tc>
          <w:tcPr>
            <w:tcW w:w="1417" w:type="dxa"/>
            <w:shd w:val="clear" w:color="auto" w:fill="auto"/>
            <w:vAlign w:val="center"/>
          </w:tcPr>
          <w:p w:rsidR="00464CB8" w:rsidRPr="00116AA0" w:rsidRDefault="00464CB8" w:rsidP="0057700F">
            <w:pPr>
              <w:pStyle w:val="TAH"/>
              <w:rPr>
                <w:rFonts w:eastAsia="Calibri" w:cs="Arial"/>
                <w:lang w:val="en-US"/>
              </w:rPr>
            </w:pPr>
            <w:r w:rsidRPr="00116AA0">
              <w:rPr>
                <w:rFonts w:eastAsia="Calibri" w:cs="Arial"/>
                <w:lang w:val="en-US"/>
              </w:rPr>
              <w:t>EUTRA CA Configuration</w:t>
            </w:r>
          </w:p>
        </w:tc>
        <w:tc>
          <w:tcPr>
            <w:tcW w:w="1004" w:type="dxa"/>
            <w:shd w:val="clear" w:color="auto" w:fill="auto"/>
            <w:vAlign w:val="center"/>
          </w:tcPr>
          <w:p w:rsidR="00464CB8" w:rsidRPr="00116AA0" w:rsidRDefault="00464CB8" w:rsidP="0057700F">
            <w:pPr>
              <w:pStyle w:val="TAH"/>
              <w:rPr>
                <w:rFonts w:eastAsia="Calibri" w:cs="Arial"/>
                <w:lang w:val="en-US"/>
              </w:rPr>
            </w:pPr>
            <w:r w:rsidRPr="00116AA0">
              <w:rPr>
                <w:rFonts w:eastAsia="Calibri" w:cs="Arial"/>
                <w:lang w:val="en-US"/>
              </w:rPr>
              <w:t>EUTRA band</w:t>
            </w:r>
          </w:p>
        </w:tc>
        <w:tc>
          <w:tcPr>
            <w:tcW w:w="1134" w:type="dxa"/>
            <w:shd w:val="clear" w:color="auto" w:fill="auto"/>
            <w:vAlign w:val="center"/>
          </w:tcPr>
          <w:p w:rsidR="00464CB8" w:rsidRPr="00116AA0" w:rsidRDefault="00464CB8" w:rsidP="0057700F">
            <w:pPr>
              <w:pStyle w:val="TAH"/>
              <w:rPr>
                <w:rFonts w:eastAsia="Calibri" w:cs="Arial"/>
                <w:lang w:val="en-US"/>
              </w:rPr>
            </w:pPr>
            <w:r w:rsidRPr="00116AA0">
              <w:rPr>
                <w:rFonts w:eastAsia="Calibri" w:cs="Arial"/>
                <w:lang w:val="en-US"/>
              </w:rPr>
              <w:t>1.4 MHz</w:t>
            </w:r>
            <w:r w:rsidRPr="00116AA0">
              <w:rPr>
                <w:rFonts w:eastAsia="Calibri" w:cs="Arial"/>
                <w:lang w:val="en-US"/>
              </w:rPr>
              <w:br/>
              <w:t>(</w:t>
            </w:r>
            <w:proofErr w:type="spellStart"/>
            <w:r w:rsidRPr="00116AA0">
              <w:rPr>
                <w:rFonts w:eastAsia="Calibri" w:cs="Arial"/>
                <w:lang w:val="en-US"/>
              </w:rPr>
              <w:t>dBm</w:t>
            </w:r>
            <w:proofErr w:type="spellEnd"/>
            <w:r w:rsidRPr="00116AA0">
              <w:rPr>
                <w:rFonts w:eastAsia="Calibri" w:cs="Arial"/>
                <w:lang w:val="en-US"/>
              </w:rPr>
              <w:t>)</w:t>
            </w:r>
          </w:p>
        </w:tc>
        <w:tc>
          <w:tcPr>
            <w:tcW w:w="887" w:type="dxa"/>
            <w:shd w:val="clear" w:color="auto" w:fill="auto"/>
            <w:vAlign w:val="center"/>
          </w:tcPr>
          <w:p w:rsidR="00464CB8" w:rsidRPr="00116AA0" w:rsidRDefault="00464CB8" w:rsidP="0057700F">
            <w:pPr>
              <w:pStyle w:val="TAH"/>
              <w:rPr>
                <w:rFonts w:eastAsia="Calibri" w:cs="Arial"/>
                <w:lang w:val="en-US"/>
              </w:rPr>
            </w:pPr>
            <w:r w:rsidRPr="00116AA0">
              <w:rPr>
                <w:rFonts w:eastAsia="Calibri" w:cs="Arial"/>
                <w:lang w:val="en-US"/>
              </w:rPr>
              <w:t>3 MHz</w:t>
            </w:r>
            <w:r w:rsidRPr="00116AA0">
              <w:rPr>
                <w:rFonts w:eastAsia="Calibri" w:cs="Arial"/>
                <w:lang w:val="en-US"/>
              </w:rPr>
              <w:br/>
              <w:t>(</w:t>
            </w:r>
            <w:proofErr w:type="spellStart"/>
            <w:r w:rsidRPr="00116AA0">
              <w:rPr>
                <w:rFonts w:eastAsia="Calibri" w:cs="Arial"/>
                <w:lang w:val="en-US"/>
              </w:rPr>
              <w:t>dBm</w:t>
            </w:r>
            <w:proofErr w:type="spellEnd"/>
            <w:r w:rsidRPr="00116AA0">
              <w:rPr>
                <w:rFonts w:eastAsia="Calibri" w:cs="Arial"/>
                <w:lang w:val="en-US"/>
              </w:rPr>
              <w:t>)</w:t>
            </w:r>
          </w:p>
        </w:tc>
        <w:tc>
          <w:tcPr>
            <w:tcW w:w="768" w:type="dxa"/>
            <w:shd w:val="clear" w:color="auto" w:fill="auto"/>
            <w:vAlign w:val="center"/>
          </w:tcPr>
          <w:p w:rsidR="00464CB8" w:rsidRPr="00116AA0" w:rsidRDefault="00464CB8" w:rsidP="0057700F">
            <w:pPr>
              <w:pStyle w:val="TAH"/>
              <w:rPr>
                <w:rFonts w:eastAsia="Calibri" w:cs="Arial"/>
                <w:lang w:val="en-US"/>
              </w:rPr>
            </w:pPr>
            <w:r w:rsidRPr="00116AA0">
              <w:rPr>
                <w:rFonts w:eastAsia="Calibri" w:cs="Arial"/>
                <w:lang w:val="en-US"/>
              </w:rPr>
              <w:t>5 MHz</w:t>
            </w:r>
            <w:r w:rsidRPr="00116AA0">
              <w:rPr>
                <w:rFonts w:eastAsia="Calibri" w:cs="Arial"/>
                <w:lang w:val="en-US"/>
              </w:rPr>
              <w:br/>
              <w:t>(</w:t>
            </w:r>
            <w:proofErr w:type="spellStart"/>
            <w:r w:rsidRPr="00116AA0">
              <w:rPr>
                <w:rFonts w:eastAsia="Calibri" w:cs="Arial"/>
                <w:lang w:val="en-US"/>
              </w:rPr>
              <w:t>dBm</w:t>
            </w:r>
            <w:proofErr w:type="spellEnd"/>
            <w:r w:rsidRPr="00116AA0">
              <w:rPr>
                <w:rFonts w:eastAsia="Calibri" w:cs="Arial"/>
                <w:lang w:val="en-US"/>
              </w:rPr>
              <w:t>)</w:t>
            </w:r>
          </w:p>
        </w:tc>
        <w:tc>
          <w:tcPr>
            <w:tcW w:w="885" w:type="dxa"/>
            <w:shd w:val="clear" w:color="auto" w:fill="auto"/>
            <w:vAlign w:val="center"/>
          </w:tcPr>
          <w:p w:rsidR="00464CB8" w:rsidRPr="00116AA0" w:rsidRDefault="00464CB8" w:rsidP="0057700F">
            <w:pPr>
              <w:pStyle w:val="TAH"/>
              <w:rPr>
                <w:rFonts w:eastAsia="Calibri" w:cs="Arial"/>
                <w:lang w:val="en-US"/>
              </w:rPr>
            </w:pPr>
            <w:r w:rsidRPr="00116AA0">
              <w:rPr>
                <w:rFonts w:eastAsia="Calibri" w:cs="Arial"/>
                <w:lang w:val="en-US"/>
              </w:rPr>
              <w:t>10 MHz</w:t>
            </w:r>
            <w:r w:rsidRPr="00116AA0">
              <w:rPr>
                <w:rFonts w:eastAsia="Calibri" w:cs="Arial"/>
                <w:lang w:val="en-US"/>
              </w:rPr>
              <w:br/>
              <w:t>(</w:t>
            </w:r>
            <w:proofErr w:type="spellStart"/>
            <w:r w:rsidRPr="00116AA0">
              <w:rPr>
                <w:rFonts w:eastAsia="Calibri" w:cs="Arial"/>
                <w:lang w:val="en-US"/>
              </w:rPr>
              <w:t>dBm</w:t>
            </w:r>
            <w:proofErr w:type="spellEnd"/>
            <w:r w:rsidRPr="00116AA0">
              <w:rPr>
                <w:rFonts w:eastAsia="Calibri" w:cs="Arial"/>
                <w:lang w:val="en-US"/>
              </w:rPr>
              <w:t>)</w:t>
            </w:r>
          </w:p>
        </w:tc>
        <w:tc>
          <w:tcPr>
            <w:tcW w:w="859" w:type="dxa"/>
            <w:shd w:val="clear" w:color="auto" w:fill="auto"/>
            <w:vAlign w:val="center"/>
          </w:tcPr>
          <w:p w:rsidR="00464CB8" w:rsidRPr="00116AA0" w:rsidRDefault="00464CB8" w:rsidP="0057700F">
            <w:pPr>
              <w:pStyle w:val="TAH"/>
              <w:rPr>
                <w:rFonts w:eastAsia="Calibri" w:cs="Arial"/>
                <w:lang w:val="en-US"/>
              </w:rPr>
            </w:pPr>
            <w:r w:rsidRPr="00116AA0">
              <w:rPr>
                <w:rFonts w:eastAsia="Calibri" w:cs="Arial"/>
                <w:lang w:val="en-US"/>
              </w:rPr>
              <w:t>15 MHz</w:t>
            </w:r>
            <w:r w:rsidRPr="00116AA0">
              <w:rPr>
                <w:rFonts w:eastAsia="Calibri" w:cs="Arial"/>
                <w:lang w:val="en-US"/>
              </w:rPr>
              <w:br/>
              <w:t>(</w:t>
            </w:r>
            <w:proofErr w:type="spellStart"/>
            <w:r w:rsidRPr="00116AA0">
              <w:rPr>
                <w:rFonts w:eastAsia="Calibri" w:cs="Arial"/>
                <w:lang w:val="en-US"/>
              </w:rPr>
              <w:t>dBm</w:t>
            </w:r>
            <w:proofErr w:type="spellEnd"/>
            <w:r w:rsidRPr="00116AA0">
              <w:rPr>
                <w:rFonts w:eastAsia="Calibri" w:cs="Arial"/>
                <w:lang w:val="en-US"/>
              </w:rPr>
              <w:t>)</w:t>
            </w:r>
          </w:p>
        </w:tc>
        <w:tc>
          <w:tcPr>
            <w:tcW w:w="900" w:type="dxa"/>
            <w:shd w:val="clear" w:color="auto" w:fill="auto"/>
            <w:vAlign w:val="center"/>
          </w:tcPr>
          <w:p w:rsidR="00464CB8" w:rsidRPr="00116AA0" w:rsidRDefault="00464CB8" w:rsidP="0057700F">
            <w:pPr>
              <w:pStyle w:val="TAH"/>
              <w:rPr>
                <w:rFonts w:eastAsia="Calibri" w:cs="Arial"/>
                <w:lang w:val="en-US"/>
              </w:rPr>
            </w:pPr>
            <w:r w:rsidRPr="00116AA0">
              <w:rPr>
                <w:rFonts w:eastAsia="Calibri" w:cs="Arial"/>
                <w:lang w:val="en-US"/>
              </w:rPr>
              <w:t>20 MHz</w:t>
            </w:r>
            <w:r w:rsidRPr="00116AA0">
              <w:rPr>
                <w:rFonts w:eastAsia="Calibri" w:cs="Arial"/>
                <w:lang w:val="en-US"/>
              </w:rPr>
              <w:br/>
              <w:t>(</w:t>
            </w:r>
            <w:proofErr w:type="spellStart"/>
            <w:r w:rsidRPr="00116AA0">
              <w:rPr>
                <w:rFonts w:eastAsia="Calibri" w:cs="Arial"/>
                <w:lang w:val="en-US"/>
              </w:rPr>
              <w:t>dBm</w:t>
            </w:r>
            <w:proofErr w:type="spellEnd"/>
            <w:r w:rsidRPr="00116AA0">
              <w:rPr>
                <w:rFonts w:eastAsia="Calibri" w:cs="Arial"/>
                <w:lang w:val="en-US"/>
              </w:rPr>
              <w:t>)</w:t>
            </w:r>
          </w:p>
        </w:tc>
        <w:tc>
          <w:tcPr>
            <w:tcW w:w="839" w:type="dxa"/>
            <w:shd w:val="clear" w:color="auto" w:fill="auto"/>
            <w:vAlign w:val="center"/>
          </w:tcPr>
          <w:p w:rsidR="00464CB8" w:rsidRPr="00116AA0" w:rsidRDefault="00464CB8" w:rsidP="0057700F">
            <w:pPr>
              <w:pStyle w:val="TAH"/>
              <w:rPr>
                <w:rFonts w:eastAsia="Calibri" w:cs="Arial"/>
                <w:lang w:val="en-US"/>
              </w:rPr>
            </w:pPr>
            <w:r w:rsidRPr="00116AA0">
              <w:rPr>
                <w:rFonts w:eastAsia="Calibri" w:cs="Arial"/>
                <w:lang w:val="en-US"/>
              </w:rPr>
              <w:t>Duplex mode</w:t>
            </w:r>
          </w:p>
        </w:tc>
      </w:tr>
      <w:tr w:rsidR="00464CB8" w:rsidRPr="009715C6" w:rsidTr="0057700F">
        <w:trPr>
          <w:trHeight w:val="255"/>
        </w:trPr>
        <w:tc>
          <w:tcPr>
            <w:tcW w:w="1417" w:type="dxa"/>
            <w:vMerge w:val="restart"/>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rPr>
              <w:t>CA_</w:t>
            </w:r>
            <w:r w:rsidRPr="00116AA0">
              <w:rPr>
                <w:rFonts w:eastAsia="Calibri" w:cs="Arial" w:hint="eastAsia"/>
                <w:lang w:val="en-US" w:eastAsia="ja-JP"/>
              </w:rPr>
              <w:t>1</w:t>
            </w:r>
            <w:r w:rsidRPr="00116AA0">
              <w:rPr>
                <w:rFonts w:eastAsia="Calibri" w:cs="Arial"/>
                <w:lang w:val="en-US"/>
              </w:rPr>
              <w:t>A-</w:t>
            </w:r>
            <w:r w:rsidRPr="00116AA0">
              <w:rPr>
                <w:rFonts w:eastAsia="Calibri" w:cs="Arial" w:hint="eastAsia"/>
                <w:lang w:val="en-US" w:eastAsia="ja-JP"/>
              </w:rPr>
              <w:t>3</w:t>
            </w:r>
            <w:r w:rsidRPr="00116AA0">
              <w:rPr>
                <w:rFonts w:eastAsia="Calibri" w:cs="Arial"/>
                <w:lang w:val="en-US"/>
              </w:rPr>
              <w:t>A</w:t>
            </w:r>
            <w:r w:rsidRPr="00116AA0">
              <w:rPr>
                <w:rFonts w:eastAsia="Calibri" w:cs="Arial" w:hint="eastAsia"/>
                <w:vertAlign w:val="superscript"/>
                <w:lang w:val="en-US" w:eastAsia="ja-JP"/>
              </w:rPr>
              <w:t>4</w:t>
            </w:r>
          </w:p>
        </w:tc>
        <w:tc>
          <w:tcPr>
            <w:tcW w:w="1004"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hint="eastAsia"/>
                <w:lang w:val="en-US" w:eastAsia="ja-JP"/>
              </w:rPr>
              <w:t>1</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-100</w:t>
            </w:r>
          </w:p>
        </w:tc>
        <w:tc>
          <w:tcPr>
            <w:tcW w:w="885"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-97</w:t>
            </w:r>
          </w:p>
        </w:tc>
        <w:tc>
          <w:tcPr>
            <w:tcW w:w="859"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-95.2</w:t>
            </w:r>
          </w:p>
        </w:tc>
        <w:tc>
          <w:tcPr>
            <w:tcW w:w="900"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-94</w:t>
            </w:r>
          </w:p>
        </w:tc>
        <w:tc>
          <w:tcPr>
            <w:tcW w:w="839" w:type="dxa"/>
            <w:vMerge w:val="restart"/>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FDD</w:t>
            </w:r>
          </w:p>
        </w:tc>
      </w:tr>
      <w:tr w:rsidR="00464CB8" w:rsidRPr="009715C6" w:rsidTr="0057700F">
        <w:trPr>
          <w:trHeight w:val="255"/>
        </w:trPr>
        <w:tc>
          <w:tcPr>
            <w:tcW w:w="1417" w:type="dxa"/>
            <w:vMerge/>
            <w:shd w:val="clear" w:color="auto" w:fill="auto"/>
            <w:vAlign w:val="center"/>
          </w:tcPr>
          <w:p w:rsidR="00464CB8" w:rsidRPr="00116AA0" w:rsidRDefault="00464CB8" w:rsidP="0057700F">
            <w:pPr>
              <w:pStyle w:val="TAC"/>
              <w:rPr>
                <w:rFonts w:eastAsia="Calibri" w:cs="Arial"/>
                <w:lang w:val="en-US"/>
              </w:rPr>
            </w:pPr>
          </w:p>
        </w:tc>
        <w:tc>
          <w:tcPr>
            <w:tcW w:w="1004"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hint="eastAsia"/>
                <w:lang w:val="en-US" w:eastAsia="ja-JP"/>
              </w:rPr>
              <w:t>3</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w:t>
            </w:r>
            <w:r w:rsidRPr="00116AA0">
              <w:rPr>
                <w:rFonts w:eastAsia="Calibri" w:cs="Arial" w:hint="eastAsia"/>
                <w:lang w:val="en-US" w:eastAsia="ja-JP"/>
              </w:rPr>
              <w:t>4</w:t>
            </w:r>
          </w:p>
        </w:tc>
        <w:tc>
          <w:tcPr>
            <w:tcW w:w="885"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lang w:val="en-US"/>
              </w:rPr>
              <w:t>-91.5</w:t>
            </w:r>
          </w:p>
        </w:tc>
        <w:tc>
          <w:tcPr>
            <w:tcW w:w="859"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lang w:val="en-US"/>
              </w:rPr>
              <w:t>-90</w:t>
            </w:r>
          </w:p>
        </w:tc>
        <w:tc>
          <w:tcPr>
            <w:tcW w:w="900"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lang w:val="en-US"/>
              </w:rPr>
              <w:t>-89</w:t>
            </w:r>
          </w:p>
        </w:tc>
        <w:tc>
          <w:tcPr>
            <w:tcW w:w="839" w:type="dxa"/>
            <w:vMerge/>
            <w:shd w:val="clear" w:color="auto" w:fill="auto"/>
            <w:vAlign w:val="center"/>
          </w:tcPr>
          <w:p w:rsidR="00464CB8" w:rsidRPr="00116AA0" w:rsidRDefault="00464CB8" w:rsidP="0057700F">
            <w:pPr>
              <w:pStyle w:val="TAC"/>
              <w:rPr>
                <w:rFonts w:eastAsia="Calibri" w:cs="Arial"/>
                <w:lang w:val="en-US"/>
              </w:rPr>
            </w:pPr>
          </w:p>
        </w:tc>
      </w:tr>
      <w:tr w:rsidR="00464CB8" w:rsidRPr="009715C6" w:rsidTr="0057700F">
        <w:trPr>
          <w:trHeight w:val="255"/>
        </w:trPr>
        <w:tc>
          <w:tcPr>
            <w:tcW w:w="1417" w:type="dxa"/>
            <w:vMerge w:val="restart"/>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CA_</w:t>
            </w:r>
            <w:r w:rsidRPr="00116AA0">
              <w:rPr>
                <w:rFonts w:eastAsia="Calibri" w:cs="Arial" w:hint="eastAsia"/>
                <w:lang w:val="en-US" w:eastAsia="ja-JP"/>
              </w:rPr>
              <w:t>1</w:t>
            </w:r>
            <w:r w:rsidRPr="00116AA0">
              <w:rPr>
                <w:rFonts w:eastAsia="Calibri" w:cs="Arial"/>
                <w:lang w:val="en-US"/>
              </w:rPr>
              <w:t>A-</w:t>
            </w:r>
            <w:r w:rsidRPr="00116AA0">
              <w:rPr>
                <w:rFonts w:eastAsia="Calibri" w:cs="Arial" w:hint="eastAsia"/>
                <w:lang w:val="en-US" w:eastAsia="ja-JP"/>
              </w:rPr>
              <w:t>3</w:t>
            </w:r>
            <w:r w:rsidRPr="00116AA0">
              <w:rPr>
                <w:rFonts w:eastAsia="Calibri" w:cs="Arial"/>
                <w:lang w:val="en-US"/>
              </w:rPr>
              <w:t>A</w:t>
            </w:r>
            <w:r w:rsidRPr="00116AA0">
              <w:rPr>
                <w:rFonts w:eastAsia="Calibri" w:cs="Arial"/>
                <w:vertAlign w:val="superscript"/>
                <w:lang w:val="en-US"/>
              </w:rPr>
              <w:t>5</w:t>
            </w:r>
          </w:p>
        </w:tc>
        <w:tc>
          <w:tcPr>
            <w:tcW w:w="1004"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hint="eastAsia"/>
                <w:lang w:val="en-US" w:eastAsia="ja-JP"/>
              </w:rPr>
              <w:t>1</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-100</w:t>
            </w:r>
          </w:p>
        </w:tc>
        <w:tc>
          <w:tcPr>
            <w:tcW w:w="885"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-97</w:t>
            </w:r>
          </w:p>
        </w:tc>
        <w:tc>
          <w:tcPr>
            <w:tcW w:w="859"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-95.2</w:t>
            </w:r>
          </w:p>
        </w:tc>
        <w:tc>
          <w:tcPr>
            <w:tcW w:w="900"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-94</w:t>
            </w:r>
          </w:p>
        </w:tc>
        <w:tc>
          <w:tcPr>
            <w:tcW w:w="839" w:type="dxa"/>
            <w:vMerge w:val="restart"/>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FDD</w:t>
            </w:r>
          </w:p>
        </w:tc>
      </w:tr>
      <w:tr w:rsidR="00464CB8" w:rsidRPr="009715C6" w:rsidTr="0057700F">
        <w:trPr>
          <w:trHeight w:val="255"/>
        </w:trPr>
        <w:tc>
          <w:tcPr>
            <w:tcW w:w="1417" w:type="dxa"/>
            <w:vMerge/>
            <w:shd w:val="clear" w:color="auto" w:fill="auto"/>
            <w:vAlign w:val="center"/>
          </w:tcPr>
          <w:p w:rsidR="00464CB8" w:rsidRPr="00116AA0" w:rsidRDefault="00464CB8" w:rsidP="0057700F">
            <w:pPr>
              <w:pStyle w:val="TAC"/>
              <w:rPr>
                <w:rFonts w:eastAsia="Calibri" w:cs="Arial"/>
                <w:lang w:val="en-US"/>
              </w:rPr>
            </w:pPr>
          </w:p>
        </w:tc>
        <w:tc>
          <w:tcPr>
            <w:tcW w:w="1004" w:type="dxa"/>
            <w:vMerge w:val="restart"/>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hint="eastAsia"/>
                <w:lang w:val="en-US" w:eastAsia="ja-JP"/>
              </w:rPr>
              <w:t>3</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-97</w:t>
            </w:r>
          </w:p>
        </w:tc>
        <w:tc>
          <w:tcPr>
            <w:tcW w:w="8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rPr>
              <w:t>-94</w:t>
            </w:r>
          </w:p>
        </w:tc>
        <w:tc>
          <w:tcPr>
            <w:tcW w:w="859"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rPr>
              <w:t>-92.2</w:t>
            </w:r>
          </w:p>
        </w:tc>
        <w:tc>
          <w:tcPr>
            <w:tcW w:w="900"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rPr>
              <w:t>-91</w:t>
            </w:r>
          </w:p>
        </w:tc>
        <w:tc>
          <w:tcPr>
            <w:tcW w:w="839" w:type="dxa"/>
            <w:vMerge/>
            <w:shd w:val="clear" w:color="auto" w:fill="auto"/>
            <w:vAlign w:val="center"/>
          </w:tcPr>
          <w:p w:rsidR="00464CB8" w:rsidRPr="00116AA0" w:rsidRDefault="00464CB8" w:rsidP="0057700F">
            <w:pPr>
              <w:pStyle w:val="TAC"/>
              <w:rPr>
                <w:rFonts w:eastAsia="Calibri" w:cs="Arial"/>
                <w:lang w:val="en-US"/>
              </w:rPr>
            </w:pPr>
          </w:p>
        </w:tc>
      </w:tr>
      <w:tr w:rsidR="00464CB8" w:rsidRPr="009715C6" w:rsidTr="0057700F">
        <w:trPr>
          <w:trHeight w:val="255"/>
        </w:trPr>
        <w:tc>
          <w:tcPr>
            <w:tcW w:w="1417" w:type="dxa"/>
            <w:vMerge/>
            <w:shd w:val="clear" w:color="auto" w:fill="auto"/>
            <w:vAlign w:val="center"/>
          </w:tcPr>
          <w:p w:rsidR="00464CB8" w:rsidRPr="00116AA0" w:rsidRDefault="00464CB8" w:rsidP="0057700F">
            <w:pPr>
              <w:pStyle w:val="TAC"/>
              <w:rPr>
                <w:rFonts w:eastAsia="Calibri" w:cs="Arial"/>
                <w:lang w:val="en-US"/>
              </w:rPr>
            </w:pPr>
          </w:p>
        </w:tc>
        <w:tc>
          <w:tcPr>
            <w:tcW w:w="1004" w:type="dxa"/>
            <w:vMerge/>
            <w:shd w:val="clear" w:color="auto" w:fill="auto"/>
            <w:vAlign w:val="center"/>
          </w:tcPr>
          <w:p w:rsidR="00464CB8" w:rsidRPr="00116AA0" w:rsidRDefault="00464CB8" w:rsidP="0057700F">
            <w:pPr>
              <w:pStyle w:val="TAC"/>
              <w:rPr>
                <w:rFonts w:eastAsia="Calibri" w:cs="Arial"/>
                <w:lang w:val="en-US" w:eastAsia="ja-JP"/>
              </w:rPr>
            </w:pP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tcPr>
          <w:p w:rsidR="00464CB8" w:rsidRPr="00116AA0" w:rsidRDefault="00464CB8" w:rsidP="0057700F">
            <w:pPr>
              <w:pStyle w:val="TAC"/>
              <w:rPr>
                <w:rFonts w:eastAsia="Calibri" w:cs="Arial"/>
                <w:lang w:val="en-US"/>
              </w:rPr>
            </w:pPr>
            <w:r w:rsidRPr="00116AA0">
              <w:rPr>
                <w:rFonts w:cs="Arial"/>
              </w:rPr>
              <w:t>[-99.7]</w:t>
            </w:r>
            <w:r w:rsidRPr="00116AA0">
              <w:rPr>
                <w:rFonts w:cs="Arial"/>
                <w:vertAlign w:val="superscript"/>
              </w:rPr>
              <w:t>8</w:t>
            </w:r>
          </w:p>
        </w:tc>
        <w:tc>
          <w:tcPr>
            <w:tcW w:w="885" w:type="dxa"/>
            <w:shd w:val="clear" w:color="auto" w:fill="auto"/>
          </w:tcPr>
          <w:p w:rsidR="00464CB8" w:rsidRPr="00116AA0" w:rsidRDefault="00464CB8" w:rsidP="0057700F">
            <w:pPr>
              <w:pStyle w:val="TAC"/>
              <w:rPr>
                <w:rFonts w:eastAsia="Calibri" w:cs="Arial"/>
                <w:lang w:val="en-US"/>
              </w:rPr>
            </w:pPr>
            <w:r w:rsidRPr="00116AA0">
              <w:rPr>
                <w:rFonts w:cs="Arial"/>
              </w:rPr>
              <w:t>[-96.7]</w:t>
            </w:r>
            <w:r w:rsidRPr="00116AA0">
              <w:rPr>
                <w:rFonts w:cs="Arial"/>
                <w:vertAlign w:val="superscript"/>
              </w:rPr>
              <w:t>8</w:t>
            </w:r>
          </w:p>
        </w:tc>
        <w:tc>
          <w:tcPr>
            <w:tcW w:w="859" w:type="dxa"/>
            <w:shd w:val="clear" w:color="auto" w:fill="auto"/>
          </w:tcPr>
          <w:p w:rsidR="00464CB8" w:rsidRPr="00116AA0" w:rsidRDefault="00464CB8" w:rsidP="0057700F">
            <w:pPr>
              <w:pStyle w:val="TAC"/>
              <w:rPr>
                <w:rFonts w:eastAsia="Calibri" w:cs="Arial"/>
                <w:lang w:val="en-US"/>
              </w:rPr>
            </w:pPr>
            <w:r w:rsidRPr="00116AA0">
              <w:rPr>
                <w:rFonts w:cs="Arial"/>
              </w:rPr>
              <w:t>[-94.9]</w:t>
            </w:r>
            <w:r w:rsidRPr="00116AA0">
              <w:rPr>
                <w:rFonts w:cs="Arial"/>
                <w:vertAlign w:val="superscript"/>
              </w:rPr>
              <w:t>8</w:t>
            </w:r>
          </w:p>
        </w:tc>
        <w:tc>
          <w:tcPr>
            <w:tcW w:w="900" w:type="dxa"/>
            <w:shd w:val="clear" w:color="auto" w:fill="auto"/>
          </w:tcPr>
          <w:p w:rsidR="00464CB8" w:rsidRPr="00116AA0" w:rsidRDefault="00464CB8" w:rsidP="0057700F">
            <w:pPr>
              <w:pStyle w:val="TAC"/>
              <w:rPr>
                <w:rFonts w:eastAsia="Calibri" w:cs="Arial"/>
                <w:lang w:val="en-US"/>
              </w:rPr>
            </w:pPr>
            <w:r w:rsidRPr="00116AA0">
              <w:rPr>
                <w:rFonts w:cs="Arial"/>
              </w:rPr>
              <w:t>[-93.7]</w:t>
            </w:r>
            <w:r w:rsidRPr="00116AA0">
              <w:rPr>
                <w:rFonts w:cs="Arial"/>
                <w:vertAlign w:val="superscript"/>
              </w:rPr>
              <w:t>8</w:t>
            </w:r>
          </w:p>
        </w:tc>
        <w:tc>
          <w:tcPr>
            <w:tcW w:w="839" w:type="dxa"/>
            <w:vMerge/>
            <w:shd w:val="clear" w:color="auto" w:fill="auto"/>
            <w:vAlign w:val="center"/>
          </w:tcPr>
          <w:p w:rsidR="00464CB8" w:rsidRPr="00116AA0" w:rsidRDefault="00464CB8" w:rsidP="0057700F">
            <w:pPr>
              <w:pStyle w:val="TAC"/>
              <w:rPr>
                <w:rFonts w:eastAsia="Calibri" w:cs="Arial"/>
                <w:lang w:val="en-US"/>
              </w:rPr>
            </w:pPr>
          </w:p>
        </w:tc>
      </w:tr>
      <w:tr w:rsidR="00464CB8" w:rsidRPr="009715C6" w:rsidTr="0057700F">
        <w:trPr>
          <w:trHeight w:val="255"/>
        </w:trPr>
        <w:tc>
          <w:tcPr>
            <w:tcW w:w="1417" w:type="dxa"/>
            <w:vMerge w:val="restart"/>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rPr>
              <w:t>CA_</w:t>
            </w:r>
            <w:r w:rsidRPr="00116AA0">
              <w:rPr>
                <w:rFonts w:eastAsia="Calibri" w:cs="Arial" w:hint="eastAsia"/>
                <w:lang w:val="en-US" w:eastAsia="ja-JP"/>
              </w:rPr>
              <w:t>1</w:t>
            </w:r>
            <w:r w:rsidRPr="00116AA0">
              <w:rPr>
                <w:rFonts w:eastAsia="Calibri" w:cs="Arial"/>
                <w:lang w:val="en-US"/>
              </w:rPr>
              <w:t>A-</w:t>
            </w:r>
            <w:r w:rsidRPr="00116AA0">
              <w:rPr>
                <w:rFonts w:eastAsia="Calibri" w:cs="Arial" w:hint="eastAsia"/>
                <w:lang w:val="en-US" w:eastAsia="ja-JP"/>
              </w:rPr>
              <w:t>3</w:t>
            </w:r>
            <w:r w:rsidRPr="00116AA0">
              <w:rPr>
                <w:rFonts w:eastAsia="Calibri" w:cs="Arial"/>
                <w:lang w:val="en-US"/>
              </w:rPr>
              <w:t>C</w:t>
            </w:r>
            <w:r w:rsidRPr="00116AA0">
              <w:rPr>
                <w:rFonts w:eastAsia="Calibri" w:cs="Arial" w:hint="eastAsia"/>
                <w:vertAlign w:val="superscript"/>
                <w:lang w:val="en-US" w:eastAsia="ja-JP"/>
              </w:rPr>
              <w:t>4</w:t>
            </w:r>
          </w:p>
        </w:tc>
        <w:tc>
          <w:tcPr>
            <w:tcW w:w="1004"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hint="eastAsia"/>
                <w:lang w:val="en-US" w:eastAsia="ja-JP"/>
              </w:rPr>
              <w:t>1</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-100</w:t>
            </w:r>
          </w:p>
        </w:tc>
        <w:tc>
          <w:tcPr>
            <w:tcW w:w="885"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-97</w:t>
            </w:r>
          </w:p>
        </w:tc>
        <w:tc>
          <w:tcPr>
            <w:tcW w:w="859"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-95.2</w:t>
            </w:r>
          </w:p>
        </w:tc>
        <w:tc>
          <w:tcPr>
            <w:tcW w:w="900"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-94</w:t>
            </w:r>
          </w:p>
        </w:tc>
        <w:tc>
          <w:tcPr>
            <w:tcW w:w="839" w:type="dxa"/>
            <w:vMerge w:val="restart"/>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FDD</w:t>
            </w:r>
          </w:p>
        </w:tc>
      </w:tr>
      <w:tr w:rsidR="00464CB8" w:rsidRPr="009715C6" w:rsidTr="0057700F">
        <w:trPr>
          <w:trHeight w:val="255"/>
        </w:trPr>
        <w:tc>
          <w:tcPr>
            <w:tcW w:w="1417" w:type="dxa"/>
            <w:vMerge/>
            <w:shd w:val="clear" w:color="auto" w:fill="auto"/>
            <w:vAlign w:val="center"/>
          </w:tcPr>
          <w:p w:rsidR="00464CB8" w:rsidRPr="00116AA0" w:rsidRDefault="00464CB8" w:rsidP="0057700F">
            <w:pPr>
              <w:pStyle w:val="TAC"/>
              <w:rPr>
                <w:rFonts w:eastAsia="Calibri" w:cs="Arial"/>
                <w:lang w:val="en-US"/>
              </w:rPr>
            </w:pPr>
          </w:p>
        </w:tc>
        <w:tc>
          <w:tcPr>
            <w:tcW w:w="1004"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hint="eastAsia"/>
                <w:lang w:val="en-US" w:eastAsia="ja-JP"/>
              </w:rPr>
              <w:t>3</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w:t>
            </w:r>
            <w:r w:rsidRPr="00116AA0">
              <w:rPr>
                <w:rFonts w:eastAsia="Calibri" w:cs="Arial" w:hint="eastAsia"/>
                <w:lang w:val="en-US" w:eastAsia="ja-JP"/>
              </w:rPr>
              <w:t>4</w:t>
            </w:r>
          </w:p>
        </w:tc>
        <w:tc>
          <w:tcPr>
            <w:tcW w:w="885"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lang w:val="en-US"/>
              </w:rPr>
              <w:t>-91.5</w:t>
            </w:r>
          </w:p>
        </w:tc>
        <w:tc>
          <w:tcPr>
            <w:tcW w:w="859"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lang w:val="en-US"/>
              </w:rPr>
              <w:t>-90</w:t>
            </w:r>
          </w:p>
        </w:tc>
        <w:tc>
          <w:tcPr>
            <w:tcW w:w="900"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lang w:val="en-US"/>
              </w:rPr>
              <w:t>-89</w:t>
            </w:r>
          </w:p>
        </w:tc>
        <w:tc>
          <w:tcPr>
            <w:tcW w:w="839" w:type="dxa"/>
            <w:vMerge/>
            <w:shd w:val="clear" w:color="auto" w:fill="auto"/>
            <w:vAlign w:val="center"/>
          </w:tcPr>
          <w:p w:rsidR="00464CB8" w:rsidRPr="00116AA0" w:rsidRDefault="00464CB8" w:rsidP="0057700F">
            <w:pPr>
              <w:pStyle w:val="TAC"/>
              <w:rPr>
                <w:rFonts w:eastAsia="Calibri" w:cs="Arial"/>
                <w:lang w:val="en-US"/>
              </w:rPr>
            </w:pPr>
          </w:p>
        </w:tc>
      </w:tr>
      <w:tr w:rsidR="00464CB8" w:rsidRPr="009715C6" w:rsidTr="0057700F">
        <w:trPr>
          <w:trHeight w:val="255"/>
        </w:trPr>
        <w:tc>
          <w:tcPr>
            <w:tcW w:w="1417" w:type="dxa"/>
            <w:vMerge w:val="restart"/>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CA_</w:t>
            </w:r>
            <w:r w:rsidRPr="00116AA0">
              <w:rPr>
                <w:rFonts w:eastAsia="Calibri" w:cs="Arial" w:hint="eastAsia"/>
                <w:lang w:val="en-US" w:eastAsia="ja-JP"/>
              </w:rPr>
              <w:t>1</w:t>
            </w:r>
            <w:r w:rsidRPr="00116AA0">
              <w:rPr>
                <w:rFonts w:eastAsia="Calibri" w:cs="Arial"/>
                <w:lang w:val="en-US"/>
              </w:rPr>
              <w:t>A-</w:t>
            </w:r>
            <w:r w:rsidRPr="00116AA0">
              <w:rPr>
                <w:rFonts w:eastAsia="Calibri" w:cs="Arial" w:hint="eastAsia"/>
                <w:lang w:val="en-US" w:eastAsia="ja-JP"/>
              </w:rPr>
              <w:t>3</w:t>
            </w:r>
            <w:r w:rsidRPr="00116AA0">
              <w:rPr>
                <w:rFonts w:eastAsia="Calibri" w:cs="Arial"/>
                <w:lang w:val="en-US"/>
              </w:rPr>
              <w:t>C</w:t>
            </w:r>
            <w:r w:rsidRPr="00116AA0">
              <w:rPr>
                <w:rFonts w:eastAsia="Calibri" w:cs="Arial"/>
                <w:vertAlign w:val="superscript"/>
                <w:lang w:val="en-US"/>
              </w:rPr>
              <w:t>5</w:t>
            </w:r>
          </w:p>
        </w:tc>
        <w:tc>
          <w:tcPr>
            <w:tcW w:w="1004"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hint="eastAsia"/>
                <w:lang w:val="en-US" w:eastAsia="ja-JP"/>
              </w:rPr>
              <w:t>1</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-100</w:t>
            </w:r>
          </w:p>
        </w:tc>
        <w:tc>
          <w:tcPr>
            <w:tcW w:w="885"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-97</w:t>
            </w:r>
          </w:p>
        </w:tc>
        <w:tc>
          <w:tcPr>
            <w:tcW w:w="859"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-95.2</w:t>
            </w:r>
          </w:p>
        </w:tc>
        <w:tc>
          <w:tcPr>
            <w:tcW w:w="900"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-94</w:t>
            </w:r>
          </w:p>
        </w:tc>
        <w:tc>
          <w:tcPr>
            <w:tcW w:w="839" w:type="dxa"/>
            <w:vMerge w:val="restart"/>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FDD</w:t>
            </w:r>
          </w:p>
        </w:tc>
      </w:tr>
      <w:tr w:rsidR="00464CB8" w:rsidRPr="009715C6" w:rsidTr="0057700F">
        <w:trPr>
          <w:trHeight w:val="255"/>
        </w:trPr>
        <w:tc>
          <w:tcPr>
            <w:tcW w:w="1417" w:type="dxa"/>
            <w:vMerge/>
            <w:shd w:val="clear" w:color="auto" w:fill="auto"/>
            <w:vAlign w:val="center"/>
          </w:tcPr>
          <w:p w:rsidR="00464CB8" w:rsidRPr="00116AA0" w:rsidRDefault="00464CB8" w:rsidP="0057700F">
            <w:pPr>
              <w:pStyle w:val="TAC"/>
              <w:rPr>
                <w:rFonts w:eastAsia="Calibri" w:cs="Arial"/>
                <w:lang w:val="en-US"/>
              </w:rPr>
            </w:pPr>
          </w:p>
        </w:tc>
        <w:tc>
          <w:tcPr>
            <w:tcW w:w="1004" w:type="dxa"/>
            <w:vMerge w:val="restart"/>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hint="eastAsia"/>
                <w:lang w:val="en-US" w:eastAsia="ja-JP"/>
              </w:rPr>
              <w:t>3</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-97</w:t>
            </w:r>
          </w:p>
        </w:tc>
        <w:tc>
          <w:tcPr>
            <w:tcW w:w="8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rPr>
              <w:t>-94</w:t>
            </w:r>
          </w:p>
        </w:tc>
        <w:tc>
          <w:tcPr>
            <w:tcW w:w="859"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rPr>
              <w:t>-92.2</w:t>
            </w:r>
          </w:p>
        </w:tc>
        <w:tc>
          <w:tcPr>
            <w:tcW w:w="900"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rPr>
              <w:t>-91</w:t>
            </w:r>
          </w:p>
        </w:tc>
        <w:tc>
          <w:tcPr>
            <w:tcW w:w="839" w:type="dxa"/>
            <w:vMerge/>
            <w:shd w:val="clear" w:color="auto" w:fill="auto"/>
            <w:vAlign w:val="center"/>
          </w:tcPr>
          <w:p w:rsidR="00464CB8" w:rsidRPr="00116AA0" w:rsidRDefault="00464CB8" w:rsidP="0057700F">
            <w:pPr>
              <w:pStyle w:val="TAC"/>
              <w:rPr>
                <w:rFonts w:eastAsia="Calibri" w:cs="Arial"/>
                <w:lang w:val="en-US"/>
              </w:rPr>
            </w:pPr>
          </w:p>
        </w:tc>
      </w:tr>
      <w:tr w:rsidR="00464CB8" w:rsidRPr="009715C6" w:rsidTr="0057700F">
        <w:trPr>
          <w:trHeight w:val="255"/>
        </w:trPr>
        <w:tc>
          <w:tcPr>
            <w:tcW w:w="1417" w:type="dxa"/>
            <w:vMerge/>
            <w:shd w:val="clear" w:color="auto" w:fill="auto"/>
            <w:vAlign w:val="center"/>
          </w:tcPr>
          <w:p w:rsidR="00464CB8" w:rsidRPr="00116AA0" w:rsidRDefault="00464CB8" w:rsidP="0057700F">
            <w:pPr>
              <w:pStyle w:val="TAC"/>
              <w:rPr>
                <w:rFonts w:eastAsia="Calibri" w:cs="Arial"/>
                <w:lang w:val="en-US"/>
              </w:rPr>
            </w:pPr>
          </w:p>
        </w:tc>
        <w:tc>
          <w:tcPr>
            <w:tcW w:w="1004" w:type="dxa"/>
            <w:vMerge/>
            <w:shd w:val="clear" w:color="auto" w:fill="auto"/>
            <w:vAlign w:val="center"/>
          </w:tcPr>
          <w:p w:rsidR="00464CB8" w:rsidRPr="00116AA0" w:rsidRDefault="00464CB8" w:rsidP="0057700F">
            <w:pPr>
              <w:pStyle w:val="TAC"/>
              <w:rPr>
                <w:rFonts w:eastAsia="Calibri" w:cs="Arial"/>
                <w:lang w:val="en-US" w:eastAsia="ja-JP"/>
              </w:rPr>
            </w:pP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tcPr>
          <w:p w:rsidR="00464CB8" w:rsidRPr="00116AA0" w:rsidRDefault="00464CB8" w:rsidP="0057700F">
            <w:pPr>
              <w:pStyle w:val="TAC"/>
              <w:rPr>
                <w:rFonts w:eastAsia="Calibri" w:cs="Arial"/>
                <w:lang w:val="en-US"/>
              </w:rPr>
            </w:pPr>
            <w:r w:rsidRPr="00116AA0">
              <w:rPr>
                <w:rFonts w:cs="Arial"/>
              </w:rPr>
              <w:t>[-99.7]</w:t>
            </w:r>
            <w:r w:rsidRPr="00116AA0">
              <w:rPr>
                <w:rFonts w:cs="Arial"/>
                <w:vertAlign w:val="superscript"/>
              </w:rPr>
              <w:t>8</w:t>
            </w:r>
          </w:p>
        </w:tc>
        <w:tc>
          <w:tcPr>
            <w:tcW w:w="885" w:type="dxa"/>
            <w:shd w:val="clear" w:color="auto" w:fill="auto"/>
          </w:tcPr>
          <w:p w:rsidR="00464CB8" w:rsidRPr="00116AA0" w:rsidRDefault="00464CB8" w:rsidP="0057700F">
            <w:pPr>
              <w:pStyle w:val="TAC"/>
              <w:rPr>
                <w:rFonts w:eastAsia="Calibri" w:cs="Arial"/>
                <w:lang w:val="en-US"/>
              </w:rPr>
            </w:pPr>
            <w:r w:rsidRPr="00116AA0">
              <w:rPr>
                <w:rFonts w:cs="Arial"/>
              </w:rPr>
              <w:t>[-96.7]</w:t>
            </w:r>
            <w:r w:rsidRPr="00116AA0">
              <w:rPr>
                <w:rFonts w:cs="Arial"/>
                <w:vertAlign w:val="superscript"/>
              </w:rPr>
              <w:t>8</w:t>
            </w:r>
          </w:p>
        </w:tc>
        <w:tc>
          <w:tcPr>
            <w:tcW w:w="859" w:type="dxa"/>
            <w:shd w:val="clear" w:color="auto" w:fill="auto"/>
          </w:tcPr>
          <w:p w:rsidR="00464CB8" w:rsidRPr="00116AA0" w:rsidRDefault="00464CB8" w:rsidP="0057700F">
            <w:pPr>
              <w:pStyle w:val="TAC"/>
              <w:rPr>
                <w:rFonts w:eastAsia="Calibri" w:cs="Arial"/>
                <w:lang w:val="en-US"/>
              </w:rPr>
            </w:pPr>
            <w:r w:rsidRPr="00116AA0">
              <w:rPr>
                <w:rFonts w:cs="Arial"/>
              </w:rPr>
              <w:t>[-94.9]</w:t>
            </w:r>
            <w:r w:rsidRPr="00116AA0">
              <w:rPr>
                <w:rFonts w:cs="Arial"/>
                <w:vertAlign w:val="superscript"/>
              </w:rPr>
              <w:t>8</w:t>
            </w:r>
          </w:p>
        </w:tc>
        <w:tc>
          <w:tcPr>
            <w:tcW w:w="900" w:type="dxa"/>
            <w:shd w:val="clear" w:color="auto" w:fill="auto"/>
          </w:tcPr>
          <w:p w:rsidR="00464CB8" w:rsidRPr="00116AA0" w:rsidRDefault="00464CB8" w:rsidP="0057700F">
            <w:pPr>
              <w:pStyle w:val="TAC"/>
              <w:rPr>
                <w:rFonts w:eastAsia="Calibri" w:cs="Arial"/>
                <w:lang w:val="en-US"/>
              </w:rPr>
            </w:pPr>
            <w:r w:rsidRPr="00116AA0">
              <w:rPr>
                <w:rFonts w:cs="Arial"/>
              </w:rPr>
              <w:t>[-93.7]</w:t>
            </w:r>
            <w:r w:rsidRPr="00116AA0">
              <w:rPr>
                <w:rFonts w:cs="Arial"/>
                <w:vertAlign w:val="superscript"/>
              </w:rPr>
              <w:t>8</w:t>
            </w:r>
          </w:p>
        </w:tc>
        <w:tc>
          <w:tcPr>
            <w:tcW w:w="839" w:type="dxa"/>
            <w:vMerge/>
            <w:shd w:val="clear" w:color="auto" w:fill="auto"/>
            <w:vAlign w:val="center"/>
          </w:tcPr>
          <w:p w:rsidR="00464CB8" w:rsidRPr="00116AA0" w:rsidRDefault="00464CB8" w:rsidP="0057700F">
            <w:pPr>
              <w:pStyle w:val="TAC"/>
              <w:rPr>
                <w:rFonts w:eastAsia="Calibri" w:cs="Arial"/>
                <w:lang w:val="en-US"/>
              </w:rPr>
            </w:pPr>
          </w:p>
        </w:tc>
      </w:tr>
      <w:tr w:rsidR="00464CB8" w:rsidRPr="009715C6" w:rsidTr="0057700F">
        <w:trPr>
          <w:trHeight w:val="255"/>
        </w:trPr>
        <w:tc>
          <w:tcPr>
            <w:tcW w:w="1417" w:type="dxa"/>
            <w:vMerge w:val="restart"/>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CA_18A-28A</w:t>
            </w:r>
            <w:r w:rsidRPr="00116AA0">
              <w:rPr>
                <w:rFonts w:eastAsia="Calibri" w:cs="Arial"/>
                <w:vertAlign w:val="superscript"/>
                <w:lang w:val="en-US"/>
              </w:rPr>
              <w:t>6</w:t>
            </w:r>
          </w:p>
        </w:tc>
        <w:tc>
          <w:tcPr>
            <w:tcW w:w="1004"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18</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Del="00687B1B" w:rsidRDefault="00464CB8" w:rsidP="0057700F">
            <w:pPr>
              <w:pStyle w:val="TAC"/>
              <w:rPr>
                <w:rFonts w:eastAsia="Calibri" w:cs="Arial"/>
                <w:lang w:val="en-US" w:eastAsia="ja-JP"/>
              </w:rPr>
            </w:pPr>
            <w:r w:rsidRPr="00116AA0">
              <w:rPr>
                <w:rFonts w:eastAsia="Calibri" w:cs="Arial"/>
                <w:lang w:val="en-US" w:eastAsia="ja-JP"/>
              </w:rPr>
              <w:t>-100</w:t>
            </w:r>
          </w:p>
        </w:tc>
        <w:tc>
          <w:tcPr>
            <w:tcW w:w="885" w:type="dxa"/>
            <w:shd w:val="clear" w:color="auto" w:fill="auto"/>
            <w:vAlign w:val="center"/>
          </w:tcPr>
          <w:p w:rsidR="00464CB8" w:rsidRPr="00116AA0" w:rsidDel="00687B1B" w:rsidRDefault="00464CB8" w:rsidP="0057700F">
            <w:pPr>
              <w:pStyle w:val="TAC"/>
              <w:rPr>
                <w:rFonts w:eastAsia="Calibri" w:cs="Arial"/>
                <w:lang w:val="en-US" w:eastAsia="ja-JP"/>
              </w:rPr>
            </w:pPr>
            <w:r w:rsidRPr="00116AA0">
              <w:rPr>
                <w:rFonts w:eastAsia="Calibri" w:cs="Arial"/>
                <w:lang w:val="en-US" w:eastAsia="ja-JP"/>
              </w:rPr>
              <w:t>-97</w:t>
            </w:r>
          </w:p>
        </w:tc>
        <w:tc>
          <w:tcPr>
            <w:tcW w:w="859" w:type="dxa"/>
            <w:shd w:val="clear" w:color="auto" w:fill="auto"/>
            <w:vAlign w:val="center"/>
          </w:tcPr>
          <w:p w:rsidR="00464CB8" w:rsidRPr="00116AA0" w:rsidDel="00687B1B" w:rsidRDefault="00464CB8" w:rsidP="0057700F">
            <w:pPr>
              <w:pStyle w:val="TAC"/>
              <w:rPr>
                <w:rFonts w:eastAsia="Calibri" w:cs="Arial"/>
                <w:lang w:val="en-US" w:eastAsia="ja-JP"/>
              </w:rPr>
            </w:pPr>
            <w:r w:rsidRPr="00116AA0">
              <w:rPr>
                <w:rFonts w:eastAsia="Calibri" w:cs="Arial"/>
                <w:lang w:val="en-US" w:eastAsia="ja-JP"/>
              </w:rPr>
              <w:t>-95.2</w:t>
            </w:r>
          </w:p>
        </w:tc>
        <w:tc>
          <w:tcPr>
            <w:tcW w:w="900" w:type="dxa"/>
            <w:shd w:val="clear" w:color="auto" w:fill="auto"/>
            <w:vAlign w:val="center"/>
          </w:tcPr>
          <w:p w:rsidR="00464CB8" w:rsidRPr="00116AA0" w:rsidDel="00687B1B" w:rsidRDefault="00464CB8" w:rsidP="0057700F">
            <w:pPr>
              <w:pStyle w:val="TAC"/>
              <w:rPr>
                <w:rFonts w:eastAsia="Calibri" w:cs="Arial"/>
                <w:lang w:val="en-US" w:eastAsia="ja-JP"/>
              </w:rPr>
            </w:pPr>
          </w:p>
        </w:tc>
        <w:tc>
          <w:tcPr>
            <w:tcW w:w="839" w:type="dxa"/>
            <w:vMerge w:val="restart"/>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FDD</w:t>
            </w:r>
          </w:p>
        </w:tc>
      </w:tr>
      <w:tr w:rsidR="00464CB8" w:rsidRPr="009715C6" w:rsidTr="0057700F">
        <w:trPr>
          <w:trHeight w:val="255"/>
        </w:trPr>
        <w:tc>
          <w:tcPr>
            <w:tcW w:w="1417" w:type="dxa"/>
            <w:vMerge/>
            <w:shd w:val="clear" w:color="auto" w:fill="auto"/>
            <w:vAlign w:val="center"/>
          </w:tcPr>
          <w:p w:rsidR="00464CB8" w:rsidRPr="00116AA0" w:rsidRDefault="00464CB8" w:rsidP="0057700F">
            <w:pPr>
              <w:pStyle w:val="TAC"/>
              <w:rPr>
                <w:rFonts w:eastAsia="Calibri" w:cs="Arial"/>
                <w:lang w:val="en-US"/>
              </w:rPr>
            </w:pPr>
          </w:p>
        </w:tc>
        <w:tc>
          <w:tcPr>
            <w:tcW w:w="1004"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28</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Del="00687B1B" w:rsidRDefault="00464CB8" w:rsidP="0057700F">
            <w:pPr>
              <w:pStyle w:val="TAC"/>
              <w:rPr>
                <w:rFonts w:eastAsia="Calibri" w:cs="Arial"/>
                <w:lang w:val="en-US" w:eastAsia="ja-JP"/>
              </w:rPr>
            </w:pPr>
            <w:r w:rsidRPr="00116AA0">
              <w:rPr>
                <w:rFonts w:eastAsia="Calibri" w:cs="Arial"/>
                <w:lang w:val="en-US" w:eastAsia="ja-JP"/>
              </w:rPr>
              <w:t>-94</w:t>
            </w:r>
          </w:p>
        </w:tc>
        <w:tc>
          <w:tcPr>
            <w:tcW w:w="885" w:type="dxa"/>
            <w:shd w:val="clear" w:color="auto" w:fill="auto"/>
            <w:vAlign w:val="center"/>
          </w:tcPr>
          <w:p w:rsidR="00464CB8" w:rsidRPr="00116AA0" w:rsidDel="00687B1B" w:rsidRDefault="00464CB8" w:rsidP="0057700F">
            <w:pPr>
              <w:pStyle w:val="TAC"/>
              <w:rPr>
                <w:rFonts w:eastAsia="Calibri" w:cs="Arial"/>
                <w:lang w:val="en-US" w:eastAsia="ja-JP"/>
              </w:rPr>
            </w:pPr>
            <w:r w:rsidRPr="00116AA0">
              <w:rPr>
                <w:rFonts w:eastAsia="Calibri" w:cs="Arial"/>
                <w:lang w:val="en-US" w:eastAsia="ja-JP"/>
              </w:rPr>
              <w:t>-92.5</w:t>
            </w:r>
          </w:p>
        </w:tc>
        <w:tc>
          <w:tcPr>
            <w:tcW w:w="859" w:type="dxa"/>
            <w:shd w:val="clear" w:color="auto" w:fill="auto"/>
            <w:vAlign w:val="center"/>
          </w:tcPr>
          <w:p w:rsidR="00464CB8" w:rsidRPr="00116AA0" w:rsidDel="00687B1B" w:rsidRDefault="00464CB8" w:rsidP="0057700F">
            <w:pPr>
              <w:pStyle w:val="TAC"/>
              <w:rPr>
                <w:rFonts w:eastAsia="Calibri" w:cs="Arial"/>
                <w:lang w:val="en-US" w:eastAsia="ja-JP"/>
              </w:rPr>
            </w:pPr>
          </w:p>
        </w:tc>
        <w:tc>
          <w:tcPr>
            <w:tcW w:w="900" w:type="dxa"/>
            <w:shd w:val="clear" w:color="auto" w:fill="auto"/>
            <w:vAlign w:val="center"/>
          </w:tcPr>
          <w:p w:rsidR="00464CB8" w:rsidRPr="00116AA0" w:rsidDel="00687B1B" w:rsidRDefault="00464CB8" w:rsidP="0057700F">
            <w:pPr>
              <w:pStyle w:val="TAC"/>
              <w:rPr>
                <w:rFonts w:eastAsia="Calibri" w:cs="Arial"/>
                <w:lang w:val="en-US" w:eastAsia="ja-JP"/>
              </w:rPr>
            </w:pPr>
          </w:p>
        </w:tc>
        <w:tc>
          <w:tcPr>
            <w:tcW w:w="839" w:type="dxa"/>
            <w:vMerge/>
            <w:shd w:val="clear" w:color="auto" w:fill="auto"/>
            <w:vAlign w:val="center"/>
          </w:tcPr>
          <w:p w:rsidR="00464CB8" w:rsidRPr="00116AA0" w:rsidRDefault="00464CB8" w:rsidP="0057700F">
            <w:pPr>
              <w:pStyle w:val="TAC"/>
              <w:rPr>
                <w:rFonts w:eastAsia="Calibri" w:cs="Arial"/>
                <w:lang w:val="en-US"/>
              </w:rPr>
            </w:pPr>
          </w:p>
        </w:tc>
      </w:tr>
      <w:tr w:rsidR="00464CB8" w:rsidRPr="009715C6" w:rsidTr="0057700F">
        <w:trPr>
          <w:trHeight w:val="255"/>
        </w:trPr>
        <w:tc>
          <w:tcPr>
            <w:tcW w:w="1417" w:type="dxa"/>
            <w:vMerge w:val="restart"/>
            <w:shd w:val="clear" w:color="auto" w:fill="auto"/>
            <w:vAlign w:val="center"/>
          </w:tcPr>
          <w:p w:rsidR="00464CB8" w:rsidRPr="00116AA0" w:rsidRDefault="00464CB8" w:rsidP="0057700F">
            <w:pPr>
              <w:pStyle w:val="TAC"/>
              <w:rPr>
                <w:rFonts w:cs="Arial"/>
                <w:lang w:val="en-US" w:eastAsia="ja-JP"/>
              </w:rPr>
            </w:pPr>
            <w:r w:rsidRPr="00116AA0">
              <w:rPr>
                <w:rFonts w:eastAsia="Calibri" w:cs="Arial"/>
                <w:lang w:val="en-US"/>
              </w:rPr>
              <w:t>CA_1</w:t>
            </w:r>
            <w:r w:rsidRPr="00116AA0">
              <w:rPr>
                <w:rFonts w:cs="Arial" w:hint="eastAsia"/>
                <w:lang w:val="en-US" w:eastAsia="ja-JP"/>
              </w:rPr>
              <w:t>9</w:t>
            </w:r>
            <w:r w:rsidRPr="00116AA0">
              <w:rPr>
                <w:rFonts w:eastAsia="Calibri" w:cs="Arial"/>
                <w:lang w:val="en-US"/>
              </w:rPr>
              <w:t>A-28A</w:t>
            </w:r>
            <w:r w:rsidRPr="00116AA0">
              <w:rPr>
                <w:rFonts w:cs="Arial" w:hint="eastAsia"/>
                <w:vertAlign w:val="superscript"/>
                <w:lang w:val="en-US" w:eastAsia="ja-JP"/>
              </w:rPr>
              <w:t>7</w:t>
            </w:r>
          </w:p>
        </w:tc>
        <w:tc>
          <w:tcPr>
            <w:tcW w:w="1004" w:type="dxa"/>
            <w:shd w:val="clear" w:color="auto" w:fill="auto"/>
            <w:vAlign w:val="center"/>
          </w:tcPr>
          <w:p w:rsidR="00464CB8" w:rsidRPr="00116AA0" w:rsidRDefault="00464CB8" w:rsidP="0057700F">
            <w:pPr>
              <w:pStyle w:val="TAC"/>
              <w:rPr>
                <w:rFonts w:cs="Arial"/>
                <w:lang w:val="en-US" w:eastAsia="ja-JP"/>
              </w:rPr>
            </w:pPr>
            <w:r w:rsidRPr="00116AA0">
              <w:rPr>
                <w:rFonts w:eastAsia="Calibri" w:cs="Arial"/>
                <w:lang w:val="en-US" w:eastAsia="ja-JP"/>
              </w:rPr>
              <w:t>1</w:t>
            </w:r>
            <w:r w:rsidRPr="00116AA0">
              <w:rPr>
                <w:rFonts w:cs="Arial" w:hint="eastAsia"/>
                <w:lang w:val="en-US" w:eastAsia="ja-JP"/>
              </w:rPr>
              <w:t>9</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Del="00687B1B" w:rsidRDefault="00464CB8" w:rsidP="0057700F">
            <w:pPr>
              <w:pStyle w:val="TAC"/>
              <w:rPr>
                <w:rFonts w:eastAsia="Calibri" w:cs="Arial"/>
                <w:lang w:val="en-US" w:eastAsia="ja-JP"/>
              </w:rPr>
            </w:pPr>
            <w:r w:rsidRPr="00116AA0">
              <w:rPr>
                <w:rFonts w:eastAsia="Calibri" w:cs="Arial"/>
                <w:lang w:val="en-US" w:eastAsia="ja-JP"/>
              </w:rPr>
              <w:t>-100</w:t>
            </w:r>
          </w:p>
        </w:tc>
        <w:tc>
          <w:tcPr>
            <w:tcW w:w="885" w:type="dxa"/>
            <w:shd w:val="clear" w:color="auto" w:fill="auto"/>
            <w:vAlign w:val="center"/>
          </w:tcPr>
          <w:p w:rsidR="00464CB8" w:rsidRPr="00116AA0" w:rsidDel="00687B1B" w:rsidRDefault="00464CB8" w:rsidP="0057700F">
            <w:pPr>
              <w:pStyle w:val="TAC"/>
              <w:rPr>
                <w:rFonts w:eastAsia="Calibri" w:cs="Arial"/>
                <w:lang w:val="en-US" w:eastAsia="ja-JP"/>
              </w:rPr>
            </w:pPr>
            <w:r w:rsidRPr="00116AA0">
              <w:rPr>
                <w:rFonts w:eastAsia="Calibri" w:cs="Arial"/>
                <w:lang w:val="en-US" w:eastAsia="ja-JP"/>
              </w:rPr>
              <w:t>-97</w:t>
            </w:r>
          </w:p>
        </w:tc>
        <w:tc>
          <w:tcPr>
            <w:tcW w:w="859" w:type="dxa"/>
            <w:shd w:val="clear" w:color="auto" w:fill="auto"/>
            <w:vAlign w:val="center"/>
          </w:tcPr>
          <w:p w:rsidR="00464CB8" w:rsidRPr="00116AA0" w:rsidDel="00687B1B" w:rsidRDefault="00464CB8" w:rsidP="0057700F">
            <w:pPr>
              <w:pStyle w:val="TAC"/>
              <w:rPr>
                <w:rFonts w:eastAsia="Calibri" w:cs="Arial"/>
                <w:lang w:val="en-US" w:eastAsia="ja-JP"/>
              </w:rPr>
            </w:pPr>
            <w:r w:rsidRPr="00116AA0">
              <w:rPr>
                <w:rFonts w:eastAsia="Calibri" w:cs="Arial"/>
                <w:lang w:val="en-US" w:eastAsia="ja-JP"/>
              </w:rPr>
              <w:t>-95.2</w:t>
            </w:r>
          </w:p>
        </w:tc>
        <w:tc>
          <w:tcPr>
            <w:tcW w:w="900" w:type="dxa"/>
            <w:shd w:val="clear" w:color="auto" w:fill="auto"/>
            <w:vAlign w:val="center"/>
          </w:tcPr>
          <w:p w:rsidR="00464CB8" w:rsidRPr="00116AA0" w:rsidDel="00687B1B" w:rsidRDefault="00464CB8" w:rsidP="0057700F">
            <w:pPr>
              <w:pStyle w:val="TAC"/>
              <w:rPr>
                <w:rFonts w:eastAsia="Calibri" w:cs="Arial"/>
                <w:lang w:val="en-US" w:eastAsia="ja-JP"/>
              </w:rPr>
            </w:pPr>
          </w:p>
        </w:tc>
        <w:tc>
          <w:tcPr>
            <w:tcW w:w="839" w:type="dxa"/>
            <w:vMerge w:val="restart"/>
            <w:shd w:val="clear" w:color="auto" w:fill="auto"/>
            <w:vAlign w:val="center"/>
          </w:tcPr>
          <w:p w:rsidR="00464CB8" w:rsidRPr="00116AA0" w:rsidRDefault="00464CB8" w:rsidP="0057700F">
            <w:pPr>
              <w:pStyle w:val="TAC"/>
              <w:rPr>
                <w:rFonts w:cs="Arial"/>
                <w:lang w:val="en-US" w:eastAsia="ja-JP"/>
              </w:rPr>
            </w:pPr>
            <w:r w:rsidRPr="00116AA0">
              <w:rPr>
                <w:rFonts w:cs="Arial" w:hint="eastAsia"/>
                <w:lang w:val="en-US" w:eastAsia="ja-JP"/>
              </w:rPr>
              <w:t>FDD</w:t>
            </w:r>
          </w:p>
        </w:tc>
      </w:tr>
      <w:tr w:rsidR="00464CB8" w:rsidRPr="009715C6" w:rsidTr="0057700F">
        <w:trPr>
          <w:trHeight w:val="255"/>
        </w:trPr>
        <w:tc>
          <w:tcPr>
            <w:tcW w:w="1417" w:type="dxa"/>
            <w:vMerge/>
            <w:shd w:val="clear" w:color="auto" w:fill="auto"/>
            <w:vAlign w:val="center"/>
          </w:tcPr>
          <w:p w:rsidR="00464CB8" w:rsidRPr="00116AA0" w:rsidRDefault="00464CB8" w:rsidP="0057700F">
            <w:pPr>
              <w:pStyle w:val="TAC"/>
              <w:rPr>
                <w:rFonts w:eastAsia="Calibri" w:cs="Arial"/>
                <w:lang w:val="en-US"/>
              </w:rPr>
            </w:pPr>
          </w:p>
        </w:tc>
        <w:tc>
          <w:tcPr>
            <w:tcW w:w="1004" w:type="dxa"/>
            <w:shd w:val="clear" w:color="auto" w:fill="auto"/>
            <w:vAlign w:val="center"/>
          </w:tcPr>
          <w:p w:rsidR="00464CB8" w:rsidRPr="00116AA0" w:rsidRDefault="00464CB8" w:rsidP="0057700F">
            <w:pPr>
              <w:pStyle w:val="TAC"/>
              <w:rPr>
                <w:rFonts w:cs="Arial"/>
                <w:lang w:val="en-US" w:eastAsia="ja-JP"/>
              </w:rPr>
            </w:pPr>
            <w:r w:rsidRPr="00116AA0">
              <w:rPr>
                <w:rFonts w:eastAsia="Calibri" w:cs="Arial"/>
                <w:lang w:val="en-US" w:eastAsia="ja-JP"/>
              </w:rPr>
              <w:t>28</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Del="00687B1B" w:rsidRDefault="00464CB8" w:rsidP="0057700F">
            <w:pPr>
              <w:pStyle w:val="TAC"/>
              <w:rPr>
                <w:rFonts w:cs="Arial"/>
                <w:lang w:val="en-US" w:eastAsia="ja-JP"/>
              </w:rPr>
            </w:pPr>
            <w:r w:rsidRPr="00116AA0">
              <w:rPr>
                <w:rFonts w:cs="Arial" w:hint="eastAsia"/>
                <w:lang w:val="en-US" w:eastAsia="ja-JP"/>
              </w:rPr>
              <w:t>-94</w:t>
            </w:r>
          </w:p>
        </w:tc>
        <w:tc>
          <w:tcPr>
            <w:tcW w:w="885" w:type="dxa"/>
            <w:shd w:val="clear" w:color="auto" w:fill="auto"/>
            <w:vAlign w:val="center"/>
          </w:tcPr>
          <w:p w:rsidR="00464CB8" w:rsidRPr="00116AA0" w:rsidDel="00687B1B" w:rsidRDefault="00464CB8" w:rsidP="0057700F">
            <w:pPr>
              <w:pStyle w:val="TAC"/>
              <w:rPr>
                <w:rFonts w:cs="Arial"/>
                <w:lang w:val="en-US" w:eastAsia="ja-JP"/>
              </w:rPr>
            </w:pPr>
            <w:r w:rsidRPr="00116AA0">
              <w:rPr>
                <w:rFonts w:cs="Arial" w:hint="eastAsia"/>
                <w:lang w:val="en-US" w:eastAsia="ja-JP"/>
              </w:rPr>
              <w:t>-92</w:t>
            </w:r>
          </w:p>
        </w:tc>
        <w:tc>
          <w:tcPr>
            <w:tcW w:w="859" w:type="dxa"/>
            <w:shd w:val="clear" w:color="auto" w:fill="auto"/>
            <w:vAlign w:val="center"/>
          </w:tcPr>
          <w:p w:rsidR="00464CB8" w:rsidRPr="00116AA0" w:rsidDel="00687B1B" w:rsidRDefault="00464CB8" w:rsidP="0057700F">
            <w:pPr>
              <w:pStyle w:val="TAC"/>
              <w:rPr>
                <w:rFonts w:eastAsia="Calibri" w:cs="Arial"/>
                <w:lang w:val="en-US" w:eastAsia="ja-JP"/>
              </w:rPr>
            </w:pPr>
          </w:p>
        </w:tc>
        <w:tc>
          <w:tcPr>
            <w:tcW w:w="900" w:type="dxa"/>
            <w:shd w:val="clear" w:color="auto" w:fill="auto"/>
            <w:vAlign w:val="center"/>
          </w:tcPr>
          <w:p w:rsidR="00464CB8" w:rsidRPr="00116AA0" w:rsidDel="00687B1B" w:rsidRDefault="00464CB8" w:rsidP="0057700F">
            <w:pPr>
              <w:pStyle w:val="TAC"/>
              <w:rPr>
                <w:rFonts w:eastAsia="Calibri" w:cs="Arial"/>
                <w:lang w:val="en-US" w:eastAsia="ja-JP"/>
              </w:rPr>
            </w:pPr>
          </w:p>
        </w:tc>
        <w:tc>
          <w:tcPr>
            <w:tcW w:w="839" w:type="dxa"/>
            <w:vMerge/>
            <w:shd w:val="clear" w:color="auto" w:fill="auto"/>
            <w:vAlign w:val="center"/>
          </w:tcPr>
          <w:p w:rsidR="00464CB8" w:rsidRPr="00116AA0" w:rsidRDefault="00464CB8" w:rsidP="0057700F">
            <w:pPr>
              <w:pStyle w:val="TAC"/>
              <w:rPr>
                <w:rFonts w:eastAsia="Calibri" w:cs="Arial"/>
                <w:lang w:val="en-US"/>
              </w:rPr>
            </w:pPr>
          </w:p>
        </w:tc>
      </w:tr>
      <w:tr w:rsidR="00464CB8" w:rsidRPr="009715C6" w:rsidTr="0057700F">
        <w:trPr>
          <w:trHeight w:val="255"/>
        </w:trPr>
        <w:tc>
          <w:tcPr>
            <w:tcW w:w="8693" w:type="dxa"/>
            <w:gridSpan w:val="9"/>
            <w:shd w:val="clear" w:color="auto" w:fill="auto"/>
            <w:vAlign w:val="center"/>
          </w:tcPr>
          <w:p w:rsidR="00464CB8" w:rsidRPr="00116AA0" w:rsidRDefault="00464CB8" w:rsidP="0057700F">
            <w:pPr>
              <w:pStyle w:val="TAN"/>
              <w:rPr>
                <w:rFonts w:eastAsia="Calibri" w:cs="Arial"/>
                <w:lang w:val="en-US"/>
              </w:rPr>
            </w:pPr>
            <w:r w:rsidRPr="00116AA0">
              <w:rPr>
                <w:rFonts w:eastAsia="Calibri" w:cs="Arial"/>
                <w:lang w:val="en-US"/>
              </w:rPr>
              <w:t>NOTE 1:</w:t>
            </w:r>
            <w:r w:rsidRPr="00116AA0">
              <w:rPr>
                <w:rFonts w:eastAsia="Calibri" w:cs="Arial"/>
                <w:lang w:val="en-US"/>
              </w:rPr>
              <w:tab/>
              <w:t>The transmitter shall be set to P</w:t>
            </w:r>
            <w:r w:rsidRPr="00116AA0">
              <w:rPr>
                <w:rFonts w:eastAsia="Calibri" w:cs="Arial"/>
                <w:vertAlign w:val="subscript"/>
                <w:lang w:val="en-US"/>
              </w:rPr>
              <w:t>UMAX</w:t>
            </w:r>
            <w:r w:rsidRPr="00116AA0">
              <w:rPr>
                <w:rFonts w:eastAsia="Calibri" w:cs="Arial"/>
                <w:lang w:val="en-US"/>
              </w:rPr>
              <w:t xml:space="preserve"> as defined in </w:t>
            </w:r>
            <w:proofErr w:type="spellStart"/>
            <w:r w:rsidRPr="00116AA0">
              <w:rPr>
                <w:rFonts w:eastAsia="Calibri" w:cs="Arial"/>
                <w:lang w:val="en-US"/>
              </w:rPr>
              <w:t>subclause</w:t>
            </w:r>
            <w:proofErr w:type="spellEnd"/>
            <w:r w:rsidRPr="00116AA0">
              <w:rPr>
                <w:rFonts w:eastAsia="Calibri" w:cs="Arial"/>
                <w:lang w:val="en-US"/>
              </w:rPr>
              <w:t xml:space="preserve"> 6.2.5</w:t>
            </w:r>
            <w:r w:rsidRPr="00116AA0">
              <w:rPr>
                <w:rFonts w:eastAsia="Calibri" w:cs="Arial" w:hint="eastAsia"/>
                <w:lang w:val="en-US" w:eastAsia="zh-CN"/>
              </w:rPr>
              <w:t>A.</w:t>
            </w:r>
          </w:p>
          <w:p w:rsidR="00464CB8" w:rsidRPr="00116AA0" w:rsidRDefault="00464CB8" w:rsidP="0057700F">
            <w:pPr>
              <w:pStyle w:val="TAN"/>
              <w:rPr>
                <w:rFonts w:eastAsia="Calibri" w:cs="Arial"/>
                <w:lang w:val="en-US"/>
              </w:rPr>
            </w:pPr>
            <w:r w:rsidRPr="00116AA0">
              <w:rPr>
                <w:rFonts w:eastAsia="Calibri" w:cs="Arial"/>
                <w:lang w:val="en-US"/>
              </w:rPr>
              <w:t>NOTE 2:</w:t>
            </w:r>
            <w:r w:rsidRPr="00116AA0">
              <w:rPr>
                <w:rFonts w:eastAsia="Calibri" w:cs="Arial"/>
                <w:lang w:val="en-US"/>
              </w:rPr>
              <w:tab/>
              <w:t>Reference measurement channel is A.3.2 with one sided dynamic OCNG Pattern OP.1 FDD/TDD as described in Annex A.5.1.1/A.5.2.1</w:t>
            </w:r>
          </w:p>
          <w:p w:rsidR="00464CB8" w:rsidRPr="00116AA0" w:rsidRDefault="00464CB8" w:rsidP="0057700F">
            <w:pPr>
              <w:pStyle w:val="TAN"/>
              <w:rPr>
                <w:rFonts w:eastAsia="Calibri" w:cs="Arial"/>
                <w:lang w:val="en-US"/>
              </w:rPr>
            </w:pPr>
            <w:r w:rsidRPr="00116AA0">
              <w:rPr>
                <w:rFonts w:eastAsia="Calibri" w:cs="Arial"/>
                <w:lang w:val="en-US"/>
              </w:rPr>
              <w:t>NOTE 3:</w:t>
            </w:r>
            <w:r w:rsidRPr="00116AA0">
              <w:rPr>
                <w:rFonts w:eastAsia="Calibri" w:cs="Arial"/>
                <w:lang w:val="en-US"/>
              </w:rPr>
              <w:tab/>
              <w:t>The signal power is specified per port</w:t>
            </w:r>
          </w:p>
          <w:p w:rsidR="00464CB8" w:rsidRPr="00116AA0" w:rsidRDefault="00464CB8" w:rsidP="0057700F">
            <w:pPr>
              <w:pStyle w:val="TAN"/>
              <w:rPr>
                <w:rFonts w:eastAsia="Calibri" w:cs="Arial"/>
                <w:lang w:val="en-US"/>
              </w:rPr>
            </w:pPr>
            <w:r w:rsidRPr="00116AA0">
              <w:rPr>
                <w:rFonts w:eastAsia="Calibri" w:cs="Arial"/>
                <w:lang w:val="en-US"/>
              </w:rPr>
              <w:t>NOTE 4:</w:t>
            </w:r>
            <w:r w:rsidRPr="00116AA0">
              <w:rPr>
                <w:rFonts w:eastAsia="Calibri" w:cs="Arial"/>
                <w:lang w:val="en-US"/>
              </w:rPr>
              <w:tab/>
              <w:t>These requirements apply when the uplink is active in Band 1 and the separation between the lower edge of the uplink channel in Band 1 and the upper edge of the downlink channel in Band 3 is &lt; 6</w:t>
            </w:r>
            <w:r w:rsidRPr="00116AA0">
              <w:rPr>
                <w:rFonts w:eastAsia="Calibri" w:cs="Arial" w:hint="eastAsia"/>
                <w:lang w:val="en-US" w:eastAsia="ja-JP"/>
              </w:rPr>
              <w:t>0</w:t>
            </w:r>
            <w:r w:rsidRPr="00116AA0">
              <w:rPr>
                <w:rFonts w:eastAsia="Calibri" w:cs="Arial"/>
                <w:lang w:val="en-US"/>
              </w:rPr>
              <w:t xml:space="preserve"> </w:t>
            </w:r>
            <w:proofErr w:type="spellStart"/>
            <w:r w:rsidRPr="00116AA0">
              <w:rPr>
                <w:rFonts w:eastAsia="Calibri" w:cs="Arial"/>
                <w:lang w:val="en-US"/>
              </w:rPr>
              <w:t>MHz.</w:t>
            </w:r>
            <w:proofErr w:type="spellEnd"/>
            <w:r w:rsidRPr="00116AA0">
              <w:rPr>
                <w:rFonts w:eastAsia="Calibri" w:cs="Arial"/>
                <w:lang w:val="en-US"/>
              </w:rPr>
              <w:t xml:space="preserve"> For each channel bandwidth in Band 3, the requirement applies regardless of channel bandwidth in Band 1</w:t>
            </w:r>
            <w:r w:rsidRPr="00116AA0">
              <w:rPr>
                <w:rFonts w:eastAsia="Calibri" w:cs="Arial"/>
                <w:lang w:val="en-US" w:eastAsia="ja-JP"/>
              </w:rPr>
              <w:t>.</w:t>
            </w:r>
          </w:p>
          <w:p w:rsidR="00464CB8" w:rsidRPr="00116AA0" w:rsidRDefault="00464CB8" w:rsidP="0057700F">
            <w:pPr>
              <w:pStyle w:val="TAN"/>
              <w:rPr>
                <w:rFonts w:eastAsia="Calibri" w:cs="Arial"/>
                <w:lang w:val="en-US" w:eastAsia="ja-JP"/>
              </w:rPr>
            </w:pPr>
            <w:r w:rsidRPr="00116AA0">
              <w:rPr>
                <w:rFonts w:eastAsia="Calibri" w:cs="Arial"/>
                <w:lang w:val="en-US"/>
              </w:rPr>
              <w:t>NOTE 5:</w:t>
            </w:r>
            <w:r w:rsidRPr="00116AA0">
              <w:rPr>
                <w:rFonts w:eastAsia="Calibri" w:cs="Arial"/>
                <w:lang w:val="en-US"/>
              </w:rPr>
              <w:tab/>
              <w:t>These requirements apply when the uplink is active in Band 1 and the separation between the lower edge of the uplink channel in Band 1 and the upper edge of the downlink channel in Band 3 is ≥ 6</w:t>
            </w:r>
            <w:r w:rsidRPr="00116AA0">
              <w:rPr>
                <w:rFonts w:eastAsia="Calibri" w:cs="Arial" w:hint="eastAsia"/>
                <w:lang w:val="en-US" w:eastAsia="ja-JP"/>
              </w:rPr>
              <w:t>0</w:t>
            </w:r>
            <w:r w:rsidRPr="00116AA0">
              <w:rPr>
                <w:rFonts w:eastAsia="Calibri" w:cs="Arial"/>
                <w:lang w:val="en-US"/>
              </w:rPr>
              <w:t xml:space="preserve"> </w:t>
            </w:r>
            <w:proofErr w:type="spellStart"/>
            <w:r w:rsidRPr="00116AA0">
              <w:rPr>
                <w:rFonts w:eastAsia="Calibri" w:cs="Arial"/>
                <w:lang w:val="en-US"/>
              </w:rPr>
              <w:t>MHz.</w:t>
            </w:r>
            <w:proofErr w:type="spellEnd"/>
            <w:r w:rsidRPr="00116AA0">
              <w:rPr>
                <w:rFonts w:eastAsia="Calibri" w:cs="Arial"/>
                <w:lang w:val="en-US"/>
              </w:rPr>
              <w:t xml:space="preserve"> For each channel bandwidth in Band 3, the requirement applies regardless of channel bandwidth in Band 1</w:t>
            </w:r>
            <w:r w:rsidRPr="00116AA0">
              <w:rPr>
                <w:rFonts w:eastAsia="Calibri" w:cs="Arial"/>
                <w:lang w:val="en-US" w:eastAsia="ja-JP"/>
              </w:rPr>
              <w:t>.</w:t>
            </w:r>
          </w:p>
          <w:p w:rsidR="00464CB8" w:rsidRPr="00116AA0" w:rsidRDefault="00464CB8" w:rsidP="0057700F">
            <w:pPr>
              <w:pStyle w:val="TAN"/>
              <w:rPr>
                <w:rFonts w:cs="Arial"/>
                <w:lang w:val="en-US"/>
              </w:rPr>
            </w:pPr>
            <w:r w:rsidRPr="00116AA0">
              <w:rPr>
                <w:rFonts w:eastAsia="Calibri" w:cs="Arial"/>
                <w:lang w:val="en-US"/>
              </w:rPr>
              <w:t>NOTE 6:</w:t>
            </w:r>
            <w:r w:rsidRPr="00116AA0">
              <w:rPr>
                <w:rFonts w:eastAsia="Calibri" w:cs="Arial"/>
                <w:lang w:val="en-US"/>
              </w:rPr>
              <w:tab/>
              <w:t xml:space="preserve">These requirements apply when the uplink is active in Band 18 and the downlink channels in Band 28 are confined within the </w:t>
            </w:r>
            <w:r w:rsidRPr="00116AA0">
              <w:rPr>
                <w:rFonts w:cs="Arial"/>
              </w:rPr>
              <w:t>restricted frequency range specified for this CA configuration (Table 5.5A-2)</w:t>
            </w:r>
            <w:r w:rsidRPr="00116AA0">
              <w:rPr>
                <w:rFonts w:eastAsia="Calibri" w:cs="Arial"/>
                <w:lang w:val="en-US"/>
              </w:rPr>
              <w:t>. For each channel bandwidth in Band 28, the requirement applies regardless of channel bandwidth in Band 18</w:t>
            </w:r>
            <w:r w:rsidRPr="00116AA0">
              <w:rPr>
                <w:rFonts w:eastAsia="Calibri" w:cs="Arial"/>
                <w:lang w:val="en-US" w:eastAsia="ja-JP"/>
              </w:rPr>
              <w:t>.</w:t>
            </w:r>
          </w:p>
          <w:p w:rsidR="00464CB8" w:rsidRPr="00116AA0" w:rsidRDefault="00464CB8" w:rsidP="0057700F">
            <w:pPr>
              <w:pStyle w:val="TAN"/>
              <w:rPr>
                <w:rFonts w:cs="Arial"/>
                <w:lang w:val="en-US"/>
              </w:rPr>
            </w:pPr>
            <w:r w:rsidRPr="00116AA0">
              <w:rPr>
                <w:rFonts w:cs="Arial"/>
                <w:lang w:val="en-US"/>
              </w:rPr>
              <w:t>NOTE 7:</w:t>
            </w:r>
            <w:r w:rsidRPr="00116AA0">
              <w:rPr>
                <w:rFonts w:cs="Arial"/>
                <w:lang w:val="en-US"/>
              </w:rPr>
              <w:tab/>
              <w:t>These requirements apply when the uplink is active in Band 19 and the downlink channels in Band 28 are allocated at the middle of the restricted frequency range specified for this CA configuration (Table 5.5A-2). For each channel bandwidth in Band 28, the requirement applies regardless of channel bandwidth in Band 19.</w:t>
            </w:r>
          </w:p>
          <w:p w:rsidR="00464CB8" w:rsidRPr="00116AA0" w:rsidRDefault="00464CB8" w:rsidP="0057700F">
            <w:pPr>
              <w:pStyle w:val="TAN"/>
              <w:rPr>
                <w:rFonts w:eastAsia="Calibri" w:cs="Arial"/>
                <w:lang w:val="en-US"/>
              </w:rPr>
            </w:pPr>
            <w:r w:rsidRPr="00116AA0">
              <w:rPr>
                <w:rFonts w:cs="Arial"/>
              </w:rPr>
              <w:t>NOTE 8:</w:t>
            </w:r>
            <w:r w:rsidRPr="00116AA0">
              <w:rPr>
                <w:rFonts w:cs="Arial"/>
              </w:rPr>
              <w:tab/>
              <w:t>Applicable only if operation with 4 antenna ports is supported in the band with carrier aggregation configured</w:t>
            </w:r>
            <w:r w:rsidRPr="00116AA0">
              <w:rPr>
                <w:rFonts w:cs="Arial" w:hint="eastAsia"/>
                <w:lang w:eastAsia="zh-CN"/>
              </w:rPr>
              <w:t>.</w:t>
            </w:r>
          </w:p>
        </w:tc>
      </w:tr>
    </w:tbl>
    <w:p w:rsidR="00464CB8" w:rsidRPr="009715C6" w:rsidRDefault="00464CB8" w:rsidP="00464CB8"/>
    <w:p w:rsidR="00464CB8" w:rsidRPr="009715C6" w:rsidRDefault="00464CB8" w:rsidP="00464CB8">
      <w:pPr>
        <w:pStyle w:val="TH"/>
      </w:pPr>
      <w:r w:rsidRPr="009715C6">
        <w:lastRenderedPageBreak/>
        <w:t>Table 7.3.1A-0b</w:t>
      </w:r>
      <w:r w:rsidRPr="009715C6">
        <w:rPr>
          <w:rFonts w:hint="eastAsia"/>
          <w:lang w:eastAsia="ja-JP"/>
        </w:rPr>
        <w:t>B</w:t>
      </w:r>
      <w:r w:rsidRPr="009715C6">
        <w:t>: Uplink configuration for the uplink band</w:t>
      </w:r>
      <w:r w:rsidRPr="009715C6">
        <w:rPr>
          <w:lang w:eastAsia="ja-JP"/>
        </w:rPr>
        <w:t xml:space="preserve"> (exceptions for two bands)</w:t>
      </w:r>
    </w:p>
    <w:tbl>
      <w:tblPr>
        <w:tblW w:w="869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1004"/>
        <w:gridCol w:w="1134"/>
        <w:gridCol w:w="887"/>
        <w:gridCol w:w="768"/>
        <w:gridCol w:w="885"/>
        <w:gridCol w:w="859"/>
        <w:gridCol w:w="900"/>
        <w:gridCol w:w="839"/>
      </w:tblGrid>
      <w:tr w:rsidR="00464CB8" w:rsidRPr="009715C6" w:rsidTr="0057700F">
        <w:trPr>
          <w:trHeight w:val="255"/>
        </w:trPr>
        <w:tc>
          <w:tcPr>
            <w:tcW w:w="8693" w:type="dxa"/>
            <w:gridSpan w:val="9"/>
            <w:shd w:val="clear" w:color="auto" w:fill="auto"/>
            <w:vAlign w:val="center"/>
          </w:tcPr>
          <w:p w:rsidR="00464CB8" w:rsidRPr="00116AA0" w:rsidRDefault="00464CB8" w:rsidP="0057700F">
            <w:pPr>
              <w:pStyle w:val="TAH"/>
              <w:rPr>
                <w:rFonts w:eastAsia="Calibri" w:cs="Arial"/>
                <w:lang w:val="en-US"/>
              </w:rPr>
            </w:pPr>
            <w:r w:rsidRPr="00116AA0">
              <w:rPr>
                <w:rFonts w:eastAsia="Calibri" w:cs="Arial"/>
                <w:lang w:val="en-US"/>
              </w:rPr>
              <w:t>E-UTRA Band / Channel bandwidth / N</w:t>
            </w:r>
            <w:r w:rsidRPr="00116AA0">
              <w:rPr>
                <w:rFonts w:eastAsia="Calibri" w:cs="Arial"/>
                <w:vertAlign w:val="subscript"/>
                <w:lang w:val="en-US"/>
              </w:rPr>
              <w:t>RB</w:t>
            </w:r>
            <w:r w:rsidRPr="00116AA0">
              <w:rPr>
                <w:rFonts w:eastAsia="Calibri" w:cs="Arial"/>
                <w:lang w:val="en-US"/>
              </w:rPr>
              <w:t xml:space="preserve"> / Duplex mode</w:t>
            </w:r>
          </w:p>
        </w:tc>
      </w:tr>
      <w:tr w:rsidR="00464CB8" w:rsidRPr="009715C6" w:rsidTr="0057700F">
        <w:trPr>
          <w:trHeight w:val="255"/>
        </w:trPr>
        <w:tc>
          <w:tcPr>
            <w:tcW w:w="1417" w:type="dxa"/>
            <w:shd w:val="clear" w:color="auto" w:fill="auto"/>
            <w:vAlign w:val="center"/>
          </w:tcPr>
          <w:p w:rsidR="00464CB8" w:rsidRPr="00116AA0" w:rsidRDefault="00464CB8" w:rsidP="0057700F">
            <w:pPr>
              <w:pStyle w:val="TAH"/>
              <w:rPr>
                <w:rFonts w:eastAsia="Calibri" w:cs="Arial"/>
                <w:lang w:val="en-US"/>
              </w:rPr>
            </w:pPr>
            <w:r w:rsidRPr="00116AA0">
              <w:rPr>
                <w:rFonts w:eastAsia="Calibri" w:cs="Arial"/>
                <w:lang w:val="en-US"/>
              </w:rPr>
              <w:t>EUTRA CA Configuration</w:t>
            </w:r>
          </w:p>
        </w:tc>
        <w:tc>
          <w:tcPr>
            <w:tcW w:w="1004" w:type="dxa"/>
            <w:shd w:val="clear" w:color="auto" w:fill="auto"/>
            <w:vAlign w:val="center"/>
          </w:tcPr>
          <w:p w:rsidR="00464CB8" w:rsidRPr="00116AA0" w:rsidRDefault="00464CB8" w:rsidP="0057700F">
            <w:pPr>
              <w:pStyle w:val="TAH"/>
              <w:rPr>
                <w:rFonts w:eastAsia="Calibri" w:cs="Arial"/>
                <w:lang w:val="en-US"/>
              </w:rPr>
            </w:pPr>
            <w:r w:rsidRPr="00116AA0">
              <w:rPr>
                <w:rFonts w:eastAsia="Calibri" w:cs="Arial"/>
                <w:lang w:val="en-US"/>
              </w:rPr>
              <w:t>UL band</w:t>
            </w:r>
          </w:p>
        </w:tc>
        <w:tc>
          <w:tcPr>
            <w:tcW w:w="1134" w:type="dxa"/>
            <w:shd w:val="clear" w:color="auto" w:fill="auto"/>
            <w:vAlign w:val="center"/>
          </w:tcPr>
          <w:p w:rsidR="00464CB8" w:rsidRPr="00116AA0" w:rsidRDefault="00464CB8" w:rsidP="0057700F">
            <w:pPr>
              <w:pStyle w:val="TAH"/>
              <w:rPr>
                <w:rFonts w:eastAsia="Calibri" w:cs="Arial"/>
                <w:lang w:val="en-US"/>
              </w:rPr>
            </w:pPr>
            <w:r w:rsidRPr="00116AA0">
              <w:rPr>
                <w:rFonts w:eastAsia="Calibri" w:cs="Arial"/>
                <w:lang w:val="en-US"/>
              </w:rPr>
              <w:t>1.4 MHz</w:t>
            </w:r>
          </w:p>
        </w:tc>
        <w:tc>
          <w:tcPr>
            <w:tcW w:w="887" w:type="dxa"/>
            <w:shd w:val="clear" w:color="auto" w:fill="auto"/>
            <w:vAlign w:val="center"/>
          </w:tcPr>
          <w:p w:rsidR="00464CB8" w:rsidRPr="00116AA0" w:rsidRDefault="00464CB8" w:rsidP="0057700F">
            <w:pPr>
              <w:pStyle w:val="TAH"/>
              <w:rPr>
                <w:rFonts w:eastAsia="Calibri" w:cs="Arial"/>
                <w:lang w:val="en-US"/>
              </w:rPr>
            </w:pPr>
            <w:r w:rsidRPr="00116AA0">
              <w:rPr>
                <w:rFonts w:eastAsia="Calibri" w:cs="Arial"/>
                <w:lang w:val="en-US"/>
              </w:rPr>
              <w:t>3 MHz</w:t>
            </w:r>
          </w:p>
        </w:tc>
        <w:tc>
          <w:tcPr>
            <w:tcW w:w="768" w:type="dxa"/>
            <w:shd w:val="clear" w:color="auto" w:fill="auto"/>
            <w:vAlign w:val="center"/>
          </w:tcPr>
          <w:p w:rsidR="00464CB8" w:rsidRPr="00116AA0" w:rsidRDefault="00464CB8" w:rsidP="0057700F">
            <w:pPr>
              <w:pStyle w:val="TAH"/>
              <w:rPr>
                <w:rFonts w:eastAsia="Calibri" w:cs="Arial"/>
                <w:lang w:val="en-US"/>
              </w:rPr>
            </w:pPr>
            <w:r w:rsidRPr="00116AA0">
              <w:rPr>
                <w:rFonts w:eastAsia="Calibri" w:cs="Arial"/>
                <w:lang w:val="en-US"/>
              </w:rPr>
              <w:t>5 MHz</w:t>
            </w:r>
          </w:p>
        </w:tc>
        <w:tc>
          <w:tcPr>
            <w:tcW w:w="885" w:type="dxa"/>
            <w:shd w:val="clear" w:color="auto" w:fill="auto"/>
            <w:vAlign w:val="center"/>
          </w:tcPr>
          <w:p w:rsidR="00464CB8" w:rsidRPr="00116AA0" w:rsidRDefault="00464CB8" w:rsidP="0057700F">
            <w:pPr>
              <w:pStyle w:val="TAH"/>
              <w:rPr>
                <w:rFonts w:eastAsia="Calibri" w:cs="Arial"/>
                <w:lang w:val="en-US"/>
              </w:rPr>
            </w:pPr>
            <w:r w:rsidRPr="00116AA0">
              <w:rPr>
                <w:rFonts w:eastAsia="Calibri" w:cs="Arial"/>
                <w:lang w:val="en-US"/>
              </w:rPr>
              <w:t>10 MHz</w:t>
            </w:r>
          </w:p>
        </w:tc>
        <w:tc>
          <w:tcPr>
            <w:tcW w:w="859" w:type="dxa"/>
            <w:shd w:val="clear" w:color="auto" w:fill="auto"/>
            <w:vAlign w:val="center"/>
          </w:tcPr>
          <w:p w:rsidR="00464CB8" w:rsidRPr="00116AA0" w:rsidRDefault="00464CB8" w:rsidP="0057700F">
            <w:pPr>
              <w:pStyle w:val="TAH"/>
              <w:rPr>
                <w:rFonts w:eastAsia="Calibri" w:cs="Arial"/>
                <w:lang w:val="en-US"/>
              </w:rPr>
            </w:pPr>
            <w:r w:rsidRPr="00116AA0">
              <w:rPr>
                <w:rFonts w:eastAsia="Calibri" w:cs="Arial"/>
                <w:lang w:val="en-US"/>
              </w:rPr>
              <w:t>15 MHz</w:t>
            </w:r>
          </w:p>
        </w:tc>
        <w:tc>
          <w:tcPr>
            <w:tcW w:w="900" w:type="dxa"/>
            <w:shd w:val="clear" w:color="auto" w:fill="auto"/>
            <w:vAlign w:val="center"/>
          </w:tcPr>
          <w:p w:rsidR="00464CB8" w:rsidRPr="00116AA0" w:rsidRDefault="00464CB8" w:rsidP="0057700F">
            <w:pPr>
              <w:pStyle w:val="TAH"/>
              <w:rPr>
                <w:rFonts w:eastAsia="Calibri" w:cs="Arial"/>
                <w:lang w:val="en-US"/>
              </w:rPr>
            </w:pPr>
            <w:r w:rsidRPr="00116AA0">
              <w:rPr>
                <w:rFonts w:eastAsia="Calibri" w:cs="Arial"/>
                <w:lang w:val="en-US"/>
              </w:rPr>
              <w:t>20 MHz</w:t>
            </w:r>
          </w:p>
        </w:tc>
        <w:tc>
          <w:tcPr>
            <w:tcW w:w="839" w:type="dxa"/>
            <w:shd w:val="clear" w:color="auto" w:fill="auto"/>
            <w:vAlign w:val="center"/>
          </w:tcPr>
          <w:p w:rsidR="00464CB8" w:rsidRPr="00116AA0" w:rsidRDefault="00464CB8" w:rsidP="0057700F">
            <w:pPr>
              <w:pStyle w:val="TAH"/>
              <w:rPr>
                <w:rFonts w:eastAsia="Calibri" w:cs="Arial"/>
                <w:lang w:val="en-US"/>
              </w:rPr>
            </w:pPr>
            <w:r w:rsidRPr="00116AA0">
              <w:rPr>
                <w:rFonts w:eastAsia="Calibri" w:cs="Arial"/>
                <w:lang w:val="en-US"/>
              </w:rPr>
              <w:t>Duplex mode</w:t>
            </w:r>
          </w:p>
        </w:tc>
      </w:tr>
      <w:tr w:rsidR="00464CB8" w:rsidRPr="009715C6" w:rsidTr="0057700F">
        <w:trPr>
          <w:trHeight w:val="255"/>
        </w:trPr>
        <w:tc>
          <w:tcPr>
            <w:tcW w:w="1417"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CA_</w:t>
            </w:r>
            <w:r w:rsidRPr="00116AA0">
              <w:rPr>
                <w:rFonts w:eastAsia="Calibri" w:cs="Arial" w:hint="eastAsia"/>
                <w:lang w:val="en-US" w:eastAsia="ja-JP"/>
              </w:rPr>
              <w:t>1</w:t>
            </w:r>
            <w:r w:rsidRPr="00116AA0">
              <w:rPr>
                <w:rFonts w:eastAsia="Calibri" w:cs="Arial"/>
                <w:lang w:val="en-US"/>
              </w:rPr>
              <w:t>A-</w:t>
            </w:r>
            <w:r w:rsidRPr="00116AA0">
              <w:rPr>
                <w:rFonts w:eastAsia="Calibri" w:cs="Arial" w:hint="eastAsia"/>
                <w:lang w:val="en-US" w:eastAsia="ja-JP"/>
              </w:rPr>
              <w:t>3</w:t>
            </w:r>
            <w:r w:rsidRPr="00116AA0">
              <w:rPr>
                <w:rFonts w:eastAsia="Calibri" w:cs="Arial"/>
                <w:lang w:val="en-US"/>
              </w:rPr>
              <w:t>A</w:t>
            </w:r>
            <w:r w:rsidRPr="00116AA0">
              <w:rPr>
                <w:rFonts w:eastAsia="Calibri" w:cs="Arial" w:hint="eastAsia"/>
                <w:vertAlign w:val="superscript"/>
                <w:lang w:val="en-US" w:eastAsia="ja-JP"/>
              </w:rPr>
              <w:t>1, 2</w:t>
            </w:r>
          </w:p>
        </w:tc>
        <w:tc>
          <w:tcPr>
            <w:tcW w:w="1004"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hint="eastAsia"/>
                <w:lang w:val="en-US" w:eastAsia="ja-JP"/>
              </w:rPr>
              <w:t>1</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hint="eastAsia"/>
                <w:lang w:val="en-US" w:eastAsia="ja-JP"/>
              </w:rPr>
              <w:t>25</w:t>
            </w:r>
          </w:p>
        </w:tc>
        <w:tc>
          <w:tcPr>
            <w:tcW w:w="8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hint="eastAsia"/>
                <w:lang w:val="en-US" w:eastAsia="ja-JP"/>
              </w:rPr>
              <w:t>25</w:t>
            </w:r>
          </w:p>
        </w:tc>
        <w:tc>
          <w:tcPr>
            <w:tcW w:w="859"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hint="eastAsia"/>
                <w:lang w:val="en-US" w:eastAsia="ja-JP"/>
              </w:rPr>
              <w:t>25</w:t>
            </w:r>
          </w:p>
        </w:tc>
        <w:tc>
          <w:tcPr>
            <w:tcW w:w="900"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hint="eastAsia"/>
                <w:lang w:val="en-US" w:eastAsia="ja-JP"/>
              </w:rPr>
              <w:t>25</w:t>
            </w:r>
          </w:p>
        </w:tc>
        <w:tc>
          <w:tcPr>
            <w:tcW w:w="839"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FDD</w:t>
            </w:r>
          </w:p>
        </w:tc>
      </w:tr>
      <w:tr w:rsidR="00464CB8" w:rsidRPr="009715C6" w:rsidTr="0057700F">
        <w:trPr>
          <w:trHeight w:val="255"/>
        </w:trPr>
        <w:tc>
          <w:tcPr>
            <w:tcW w:w="1417"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CA_</w:t>
            </w:r>
            <w:r w:rsidRPr="00116AA0">
              <w:rPr>
                <w:rFonts w:eastAsia="Calibri" w:cs="Arial" w:hint="eastAsia"/>
                <w:lang w:val="en-US" w:eastAsia="ja-JP"/>
              </w:rPr>
              <w:t>1</w:t>
            </w:r>
            <w:r w:rsidRPr="00116AA0">
              <w:rPr>
                <w:rFonts w:eastAsia="Calibri" w:cs="Arial"/>
                <w:lang w:val="en-US"/>
              </w:rPr>
              <w:t>A-</w:t>
            </w:r>
            <w:r w:rsidRPr="00116AA0">
              <w:rPr>
                <w:rFonts w:eastAsia="Calibri" w:cs="Arial" w:hint="eastAsia"/>
                <w:lang w:val="en-US" w:eastAsia="ja-JP"/>
              </w:rPr>
              <w:t>3</w:t>
            </w:r>
            <w:r w:rsidRPr="00116AA0">
              <w:rPr>
                <w:rFonts w:eastAsia="Calibri" w:cs="Arial"/>
                <w:lang w:val="en-US"/>
              </w:rPr>
              <w:t>A</w:t>
            </w:r>
            <w:r w:rsidRPr="00116AA0">
              <w:rPr>
                <w:rFonts w:eastAsia="Calibri" w:cs="Arial" w:hint="eastAsia"/>
                <w:vertAlign w:val="superscript"/>
                <w:lang w:val="en-US" w:eastAsia="ja-JP"/>
              </w:rPr>
              <w:t>1, 3</w:t>
            </w:r>
          </w:p>
        </w:tc>
        <w:tc>
          <w:tcPr>
            <w:tcW w:w="1004"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hint="eastAsia"/>
                <w:lang w:val="en-US" w:eastAsia="ja-JP"/>
              </w:rPr>
              <w:t>1</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hint="eastAsia"/>
                <w:lang w:val="en-US" w:eastAsia="ja-JP"/>
              </w:rPr>
              <w:t>25</w:t>
            </w:r>
          </w:p>
        </w:tc>
        <w:tc>
          <w:tcPr>
            <w:tcW w:w="8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hint="eastAsia"/>
                <w:lang w:val="en-US" w:eastAsia="ja-JP"/>
              </w:rPr>
              <w:t>45</w:t>
            </w:r>
          </w:p>
        </w:tc>
        <w:tc>
          <w:tcPr>
            <w:tcW w:w="859"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hint="eastAsia"/>
                <w:lang w:val="en-US" w:eastAsia="ja-JP"/>
              </w:rPr>
              <w:t>45</w:t>
            </w:r>
          </w:p>
        </w:tc>
        <w:tc>
          <w:tcPr>
            <w:tcW w:w="900"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hint="eastAsia"/>
                <w:lang w:val="en-US" w:eastAsia="ja-JP"/>
              </w:rPr>
              <w:t>45</w:t>
            </w:r>
          </w:p>
        </w:tc>
        <w:tc>
          <w:tcPr>
            <w:tcW w:w="839"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FDD</w:t>
            </w:r>
          </w:p>
        </w:tc>
      </w:tr>
      <w:tr w:rsidR="00464CB8" w:rsidRPr="009715C6" w:rsidTr="0057700F">
        <w:trPr>
          <w:trHeight w:val="255"/>
        </w:trPr>
        <w:tc>
          <w:tcPr>
            <w:tcW w:w="1417"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CA_</w:t>
            </w:r>
            <w:r w:rsidRPr="00116AA0">
              <w:rPr>
                <w:rFonts w:eastAsia="Calibri" w:cs="Arial" w:hint="eastAsia"/>
                <w:lang w:val="en-US" w:eastAsia="ja-JP"/>
              </w:rPr>
              <w:t>1</w:t>
            </w:r>
            <w:r w:rsidRPr="00116AA0">
              <w:rPr>
                <w:rFonts w:eastAsia="Calibri" w:cs="Arial"/>
                <w:lang w:val="en-US"/>
              </w:rPr>
              <w:t>A-</w:t>
            </w:r>
            <w:r w:rsidRPr="00116AA0">
              <w:rPr>
                <w:rFonts w:eastAsia="Calibri" w:cs="Arial" w:hint="eastAsia"/>
                <w:lang w:val="en-US" w:eastAsia="ja-JP"/>
              </w:rPr>
              <w:t>3</w:t>
            </w:r>
            <w:r w:rsidRPr="00116AA0">
              <w:rPr>
                <w:rFonts w:eastAsia="Calibri" w:cs="Arial"/>
                <w:lang w:val="en-US"/>
              </w:rPr>
              <w:t>C</w:t>
            </w:r>
            <w:r w:rsidRPr="00116AA0">
              <w:rPr>
                <w:rFonts w:eastAsia="Calibri" w:cs="Arial" w:hint="eastAsia"/>
                <w:vertAlign w:val="superscript"/>
                <w:lang w:val="en-US" w:eastAsia="ja-JP"/>
              </w:rPr>
              <w:t>1, 2</w:t>
            </w:r>
          </w:p>
        </w:tc>
        <w:tc>
          <w:tcPr>
            <w:tcW w:w="1004"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hint="eastAsia"/>
                <w:lang w:val="en-US" w:eastAsia="ja-JP"/>
              </w:rPr>
              <w:t>1</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hint="eastAsia"/>
                <w:lang w:val="en-US" w:eastAsia="ja-JP"/>
              </w:rPr>
              <w:t>25</w:t>
            </w:r>
          </w:p>
        </w:tc>
        <w:tc>
          <w:tcPr>
            <w:tcW w:w="8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hint="eastAsia"/>
                <w:lang w:val="en-US" w:eastAsia="ja-JP"/>
              </w:rPr>
              <w:t>25</w:t>
            </w:r>
          </w:p>
        </w:tc>
        <w:tc>
          <w:tcPr>
            <w:tcW w:w="859"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hint="eastAsia"/>
                <w:lang w:val="en-US" w:eastAsia="ja-JP"/>
              </w:rPr>
              <w:t>25</w:t>
            </w:r>
          </w:p>
        </w:tc>
        <w:tc>
          <w:tcPr>
            <w:tcW w:w="900"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hint="eastAsia"/>
                <w:lang w:val="en-US" w:eastAsia="ja-JP"/>
              </w:rPr>
              <w:t>25</w:t>
            </w:r>
          </w:p>
        </w:tc>
        <w:tc>
          <w:tcPr>
            <w:tcW w:w="839"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FDD</w:t>
            </w:r>
          </w:p>
        </w:tc>
      </w:tr>
      <w:tr w:rsidR="00464CB8" w:rsidRPr="009715C6" w:rsidTr="0057700F">
        <w:trPr>
          <w:trHeight w:val="255"/>
        </w:trPr>
        <w:tc>
          <w:tcPr>
            <w:tcW w:w="1417"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CA_</w:t>
            </w:r>
            <w:r w:rsidRPr="00116AA0">
              <w:rPr>
                <w:rFonts w:eastAsia="Calibri" w:cs="Arial" w:hint="eastAsia"/>
                <w:lang w:val="en-US" w:eastAsia="ja-JP"/>
              </w:rPr>
              <w:t>1</w:t>
            </w:r>
            <w:r w:rsidRPr="00116AA0">
              <w:rPr>
                <w:rFonts w:eastAsia="Calibri" w:cs="Arial"/>
                <w:lang w:val="en-US"/>
              </w:rPr>
              <w:t>A-</w:t>
            </w:r>
            <w:r w:rsidRPr="00116AA0">
              <w:rPr>
                <w:rFonts w:eastAsia="Calibri" w:cs="Arial" w:hint="eastAsia"/>
                <w:lang w:val="en-US" w:eastAsia="ja-JP"/>
              </w:rPr>
              <w:t>3</w:t>
            </w:r>
            <w:r w:rsidRPr="00116AA0">
              <w:rPr>
                <w:rFonts w:eastAsia="Calibri" w:cs="Arial"/>
                <w:lang w:val="en-US"/>
              </w:rPr>
              <w:t>C</w:t>
            </w:r>
            <w:r w:rsidRPr="00116AA0">
              <w:rPr>
                <w:rFonts w:eastAsia="Calibri" w:cs="Arial" w:hint="eastAsia"/>
                <w:vertAlign w:val="superscript"/>
                <w:lang w:val="en-US" w:eastAsia="ja-JP"/>
              </w:rPr>
              <w:t>1, 3</w:t>
            </w:r>
          </w:p>
        </w:tc>
        <w:tc>
          <w:tcPr>
            <w:tcW w:w="1004"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hint="eastAsia"/>
                <w:lang w:val="en-US" w:eastAsia="ja-JP"/>
              </w:rPr>
              <w:t>1</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hint="eastAsia"/>
                <w:lang w:val="en-US" w:eastAsia="ja-JP"/>
              </w:rPr>
              <w:t>25</w:t>
            </w:r>
          </w:p>
        </w:tc>
        <w:tc>
          <w:tcPr>
            <w:tcW w:w="8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hint="eastAsia"/>
                <w:lang w:val="en-US" w:eastAsia="ja-JP"/>
              </w:rPr>
              <w:t>45</w:t>
            </w:r>
          </w:p>
        </w:tc>
        <w:tc>
          <w:tcPr>
            <w:tcW w:w="859"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hint="eastAsia"/>
                <w:lang w:val="en-US" w:eastAsia="ja-JP"/>
              </w:rPr>
              <w:t>45</w:t>
            </w:r>
          </w:p>
        </w:tc>
        <w:tc>
          <w:tcPr>
            <w:tcW w:w="900"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hint="eastAsia"/>
                <w:lang w:val="en-US" w:eastAsia="ja-JP"/>
              </w:rPr>
              <w:t>45</w:t>
            </w:r>
          </w:p>
        </w:tc>
        <w:tc>
          <w:tcPr>
            <w:tcW w:w="839"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FDD</w:t>
            </w:r>
          </w:p>
        </w:tc>
      </w:tr>
      <w:tr w:rsidR="00464CB8" w:rsidRPr="009715C6" w:rsidTr="0057700F">
        <w:trPr>
          <w:trHeight w:val="255"/>
        </w:trPr>
        <w:tc>
          <w:tcPr>
            <w:tcW w:w="1417"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CA_18A-28A</w:t>
            </w:r>
            <w:r w:rsidRPr="00116AA0">
              <w:rPr>
                <w:rFonts w:eastAsia="Calibri" w:cs="Arial"/>
                <w:vertAlign w:val="superscript"/>
                <w:lang w:val="en-US"/>
              </w:rPr>
              <w:t>4</w:t>
            </w:r>
          </w:p>
        </w:tc>
        <w:tc>
          <w:tcPr>
            <w:tcW w:w="1004"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18</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Del="00687B1B" w:rsidRDefault="00464CB8" w:rsidP="0057700F">
            <w:pPr>
              <w:pStyle w:val="TAC"/>
              <w:rPr>
                <w:rFonts w:eastAsia="Calibri" w:cs="Arial"/>
                <w:lang w:val="en-US" w:eastAsia="ja-JP"/>
              </w:rPr>
            </w:pPr>
            <w:r w:rsidRPr="00116AA0">
              <w:rPr>
                <w:rFonts w:eastAsia="Calibri" w:cs="Arial"/>
                <w:lang w:val="en-US" w:eastAsia="ja-JP"/>
              </w:rPr>
              <w:t>18</w:t>
            </w:r>
          </w:p>
        </w:tc>
        <w:tc>
          <w:tcPr>
            <w:tcW w:w="885" w:type="dxa"/>
            <w:shd w:val="clear" w:color="auto" w:fill="auto"/>
            <w:vAlign w:val="center"/>
          </w:tcPr>
          <w:p w:rsidR="00464CB8" w:rsidRPr="00116AA0" w:rsidDel="00687B1B" w:rsidRDefault="00464CB8" w:rsidP="0057700F">
            <w:pPr>
              <w:pStyle w:val="TAC"/>
              <w:rPr>
                <w:rFonts w:eastAsia="Calibri" w:cs="Arial"/>
                <w:lang w:val="en-US" w:eastAsia="ja-JP"/>
              </w:rPr>
            </w:pPr>
            <w:r w:rsidRPr="00116AA0">
              <w:rPr>
                <w:rFonts w:eastAsia="Calibri" w:cs="Arial"/>
                <w:lang w:val="en-US" w:eastAsia="ja-JP"/>
              </w:rPr>
              <w:t>18</w:t>
            </w:r>
          </w:p>
        </w:tc>
        <w:tc>
          <w:tcPr>
            <w:tcW w:w="859" w:type="dxa"/>
            <w:shd w:val="clear" w:color="auto" w:fill="auto"/>
            <w:vAlign w:val="center"/>
          </w:tcPr>
          <w:p w:rsidR="00464CB8" w:rsidRPr="00116AA0" w:rsidDel="00687B1B" w:rsidRDefault="00464CB8" w:rsidP="0057700F">
            <w:pPr>
              <w:pStyle w:val="TAC"/>
              <w:rPr>
                <w:rFonts w:eastAsia="Calibri" w:cs="Arial"/>
                <w:lang w:val="en-US" w:eastAsia="ja-JP"/>
              </w:rPr>
            </w:pPr>
            <w:r w:rsidRPr="00116AA0">
              <w:rPr>
                <w:rFonts w:eastAsia="Calibri" w:cs="Arial"/>
                <w:lang w:val="en-US" w:eastAsia="ja-JP"/>
              </w:rPr>
              <w:t>18</w:t>
            </w:r>
          </w:p>
        </w:tc>
        <w:tc>
          <w:tcPr>
            <w:tcW w:w="900" w:type="dxa"/>
            <w:shd w:val="clear" w:color="auto" w:fill="auto"/>
            <w:vAlign w:val="center"/>
          </w:tcPr>
          <w:p w:rsidR="00464CB8" w:rsidRPr="00116AA0" w:rsidDel="00687B1B" w:rsidRDefault="00464CB8" w:rsidP="0057700F">
            <w:pPr>
              <w:pStyle w:val="TAC"/>
              <w:rPr>
                <w:rFonts w:eastAsia="Calibri" w:cs="Arial"/>
                <w:lang w:val="en-US" w:eastAsia="ja-JP"/>
              </w:rPr>
            </w:pPr>
          </w:p>
        </w:tc>
        <w:tc>
          <w:tcPr>
            <w:tcW w:w="839"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FDD</w:t>
            </w:r>
          </w:p>
        </w:tc>
      </w:tr>
      <w:tr w:rsidR="00464CB8" w:rsidRPr="009715C6" w:rsidTr="0057700F">
        <w:trPr>
          <w:trHeight w:val="255"/>
        </w:trPr>
        <w:tc>
          <w:tcPr>
            <w:tcW w:w="1417" w:type="dxa"/>
            <w:shd w:val="clear" w:color="auto" w:fill="auto"/>
            <w:vAlign w:val="center"/>
          </w:tcPr>
          <w:p w:rsidR="00464CB8" w:rsidRPr="00116AA0" w:rsidRDefault="00464CB8" w:rsidP="0057700F">
            <w:pPr>
              <w:pStyle w:val="TAC"/>
              <w:rPr>
                <w:rFonts w:cs="Arial"/>
                <w:lang w:val="en-US"/>
              </w:rPr>
            </w:pPr>
            <w:r w:rsidRPr="00116AA0">
              <w:rPr>
                <w:rFonts w:eastAsia="Calibri" w:cs="Arial"/>
                <w:lang w:val="en-US"/>
              </w:rPr>
              <w:t>CA_</w:t>
            </w:r>
            <w:r w:rsidRPr="00116AA0">
              <w:rPr>
                <w:rFonts w:eastAsia="Calibri" w:cs="Arial" w:hint="eastAsia"/>
                <w:lang w:val="en-US" w:eastAsia="ja-JP"/>
              </w:rPr>
              <w:t>1</w:t>
            </w:r>
            <w:r w:rsidRPr="00116AA0">
              <w:rPr>
                <w:rFonts w:cs="Arial" w:hint="eastAsia"/>
                <w:lang w:val="en-US" w:eastAsia="ja-JP"/>
              </w:rPr>
              <w:t>9</w:t>
            </w:r>
            <w:r w:rsidRPr="00116AA0">
              <w:rPr>
                <w:rFonts w:eastAsia="Calibri" w:cs="Arial"/>
                <w:lang w:val="en-US"/>
              </w:rPr>
              <w:t>A-</w:t>
            </w:r>
            <w:r w:rsidRPr="00116AA0">
              <w:rPr>
                <w:rFonts w:cs="Arial" w:hint="eastAsia"/>
                <w:lang w:val="en-US" w:eastAsia="ja-JP"/>
              </w:rPr>
              <w:t>28</w:t>
            </w:r>
            <w:r w:rsidRPr="00116AA0">
              <w:rPr>
                <w:rFonts w:eastAsia="Calibri" w:cs="Arial"/>
                <w:lang w:val="en-US"/>
              </w:rPr>
              <w:t>A</w:t>
            </w:r>
            <w:r w:rsidRPr="00116AA0">
              <w:rPr>
                <w:rFonts w:cs="Arial" w:hint="eastAsia"/>
                <w:vertAlign w:val="superscript"/>
                <w:lang w:val="en-US" w:eastAsia="ja-JP"/>
              </w:rPr>
              <w:t>4</w:t>
            </w:r>
          </w:p>
        </w:tc>
        <w:tc>
          <w:tcPr>
            <w:tcW w:w="1004" w:type="dxa"/>
            <w:shd w:val="clear" w:color="auto" w:fill="auto"/>
            <w:vAlign w:val="center"/>
          </w:tcPr>
          <w:p w:rsidR="00464CB8" w:rsidRPr="00116AA0" w:rsidRDefault="00464CB8" w:rsidP="0057700F">
            <w:pPr>
              <w:pStyle w:val="TAC"/>
              <w:rPr>
                <w:rFonts w:cs="Arial"/>
                <w:lang w:val="en-US" w:eastAsia="ja-JP"/>
              </w:rPr>
            </w:pPr>
            <w:r w:rsidRPr="00116AA0">
              <w:rPr>
                <w:rFonts w:eastAsia="Calibri" w:cs="Arial" w:hint="eastAsia"/>
                <w:lang w:val="en-US" w:eastAsia="ja-JP"/>
              </w:rPr>
              <w:t>1</w:t>
            </w:r>
            <w:r w:rsidRPr="00116AA0">
              <w:rPr>
                <w:rFonts w:cs="Arial" w:hint="eastAsia"/>
                <w:lang w:val="en-US" w:eastAsia="ja-JP"/>
              </w:rPr>
              <w:t>9</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cs="Arial"/>
                <w:lang w:val="en-US" w:eastAsia="ja-JP"/>
              </w:rPr>
            </w:pPr>
            <w:r w:rsidRPr="00116AA0">
              <w:rPr>
                <w:rFonts w:cs="Arial" w:hint="eastAsia"/>
                <w:lang w:val="en-US" w:eastAsia="ja-JP"/>
              </w:rPr>
              <w:t>18</w:t>
            </w:r>
          </w:p>
        </w:tc>
        <w:tc>
          <w:tcPr>
            <w:tcW w:w="885" w:type="dxa"/>
            <w:shd w:val="clear" w:color="auto" w:fill="auto"/>
            <w:vAlign w:val="center"/>
          </w:tcPr>
          <w:p w:rsidR="00464CB8" w:rsidRPr="00116AA0" w:rsidRDefault="00464CB8" w:rsidP="0057700F">
            <w:pPr>
              <w:pStyle w:val="TAC"/>
              <w:rPr>
                <w:rFonts w:cs="Arial"/>
                <w:lang w:val="en-US" w:eastAsia="ja-JP"/>
              </w:rPr>
            </w:pPr>
            <w:r w:rsidRPr="00116AA0">
              <w:rPr>
                <w:rFonts w:cs="Arial" w:hint="eastAsia"/>
                <w:lang w:val="en-US" w:eastAsia="ja-JP"/>
              </w:rPr>
              <w:t>18</w:t>
            </w:r>
          </w:p>
        </w:tc>
        <w:tc>
          <w:tcPr>
            <w:tcW w:w="859" w:type="dxa"/>
            <w:shd w:val="clear" w:color="auto" w:fill="auto"/>
            <w:vAlign w:val="center"/>
          </w:tcPr>
          <w:p w:rsidR="00464CB8" w:rsidRPr="00116AA0" w:rsidRDefault="00464CB8" w:rsidP="0057700F">
            <w:pPr>
              <w:pStyle w:val="TAC"/>
              <w:rPr>
                <w:rFonts w:cs="Arial"/>
                <w:lang w:val="en-US" w:eastAsia="ja-JP"/>
              </w:rPr>
            </w:pPr>
            <w:r w:rsidRPr="00116AA0">
              <w:rPr>
                <w:rFonts w:cs="Arial" w:hint="eastAsia"/>
                <w:lang w:val="en-US" w:eastAsia="ja-JP"/>
              </w:rPr>
              <w:t>18</w:t>
            </w:r>
          </w:p>
        </w:tc>
        <w:tc>
          <w:tcPr>
            <w:tcW w:w="900" w:type="dxa"/>
            <w:shd w:val="clear" w:color="auto" w:fill="auto"/>
            <w:vAlign w:val="center"/>
          </w:tcPr>
          <w:p w:rsidR="00464CB8" w:rsidRPr="00116AA0" w:rsidRDefault="00464CB8" w:rsidP="0057700F">
            <w:pPr>
              <w:pStyle w:val="TAC"/>
              <w:rPr>
                <w:rFonts w:eastAsia="Calibri" w:cs="Arial"/>
                <w:lang w:val="en-US" w:eastAsia="ja-JP"/>
              </w:rPr>
            </w:pPr>
          </w:p>
        </w:tc>
        <w:tc>
          <w:tcPr>
            <w:tcW w:w="839"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FDD</w:t>
            </w:r>
          </w:p>
        </w:tc>
      </w:tr>
      <w:tr w:rsidR="00464CB8" w:rsidRPr="009715C6" w:rsidDel="00237DC4" w:rsidTr="0057700F">
        <w:trPr>
          <w:trHeight w:val="255"/>
        </w:trPr>
        <w:tc>
          <w:tcPr>
            <w:tcW w:w="8693" w:type="dxa"/>
            <w:gridSpan w:val="9"/>
            <w:shd w:val="clear" w:color="auto" w:fill="auto"/>
            <w:vAlign w:val="center"/>
          </w:tcPr>
          <w:p w:rsidR="00464CB8" w:rsidRPr="00116AA0" w:rsidRDefault="00464CB8" w:rsidP="0057700F">
            <w:pPr>
              <w:pStyle w:val="TAN"/>
              <w:rPr>
                <w:rFonts w:eastAsia="Calibri" w:cs="Arial"/>
                <w:lang w:val="en-US"/>
              </w:rPr>
            </w:pPr>
            <w:r w:rsidRPr="00116AA0">
              <w:rPr>
                <w:rFonts w:eastAsia="Calibri" w:cs="Arial"/>
                <w:lang w:val="en-US"/>
              </w:rPr>
              <w:t>NOTE 1:</w:t>
            </w:r>
            <w:r w:rsidRPr="00116AA0">
              <w:rPr>
                <w:rFonts w:eastAsia="Calibri" w:cs="Arial"/>
                <w:lang w:val="en-US"/>
              </w:rPr>
              <w:tab/>
              <w:t>refers to the UL resource blocks shall be located as close as possible to the downlink</w:t>
            </w:r>
            <w:r w:rsidRPr="00116AA0">
              <w:rPr>
                <w:rFonts w:eastAsia="Calibri" w:cs="Arial" w:hint="eastAsia"/>
                <w:lang w:val="en-US" w:eastAsia="ja-JP"/>
              </w:rPr>
              <w:t xml:space="preserve"> channel in Band 3</w:t>
            </w:r>
            <w:r w:rsidRPr="00116AA0">
              <w:rPr>
                <w:rFonts w:eastAsia="Calibri" w:cs="Arial"/>
                <w:lang w:val="en-US"/>
              </w:rPr>
              <w:t xml:space="preserve"> but confined within the transmission bandwidth configuration for the channel bandwidth (Table 5.6-1)</w:t>
            </w:r>
            <w:r w:rsidRPr="00116AA0">
              <w:rPr>
                <w:rFonts w:eastAsia="Calibri" w:cs="Arial" w:hint="eastAsia"/>
                <w:lang w:val="en-US" w:eastAsia="ja-JP"/>
              </w:rPr>
              <w:t xml:space="preserve"> in the uplink channel in Band 1</w:t>
            </w:r>
            <w:r w:rsidRPr="00116AA0">
              <w:rPr>
                <w:rFonts w:eastAsia="Calibri" w:cs="Arial"/>
                <w:lang w:val="en-US"/>
              </w:rPr>
              <w:t>.</w:t>
            </w:r>
          </w:p>
          <w:p w:rsidR="00464CB8" w:rsidRPr="00116AA0" w:rsidRDefault="00464CB8" w:rsidP="0057700F">
            <w:pPr>
              <w:pStyle w:val="TAN"/>
              <w:rPr>
                <w:rFonts w:eastAsia="Calibri" w:cs="Arial"/>
                <w:lang w:val="en-US" w:eastAsia="ja-JP"/>
              </w:rPr>
            </w:pPr>
            <w:r w:rsidRPr="00116AA0">
              <w:rPr>
                <w:rFonts w:eastAsia="Calibri" w:cs="Arial"/>
                <w:lang w:val="en-US"/>
              </w:rPr>
              <w:t>NOTE 2:</w:t>
            </w:r>
            <w:r w:rsidRPr="00116AA0">
              <w:rPr>
                <w:rFonts w:eastAsia="Calibri" w:cs="Arial"/>
                <w:lang w:val="en-US"/>
              </w:rPr>
              <w:tab/>
              <w:t>UL allocation when the separation between the lower edge of the uplink channel in Band 1 and the upper edge of the downlink channel in Band 3 is &lt; 6</w:t>
            </w:r>
            <w:r w:rsidRPr="00116AA0">
              <w:rPr>
                <w:rFonts w:eastAsia="Calibri" w:cs="Arial" w:hint="eastAsia"/>
                <w:lang w:val="en-US" w:eastAsia="ja-JP"/>
              </w:rPr>
              <w:t>0</w:t>
            </w:r>
            <w:r w:rsidRPr="00116AA0">
              <w:rPr>
                <w:rFonts w:eastAsia="Calibri" w:cs="Arial"/>
                <w:lang w:val="en-US"/>
              </w:rPr>
              <w:t xml:space="preserve"> MHz</w:t>
            </w:r>
          </w:p>
          <w:p w:rsidR="00464CB8" w:rsidRPr="00116AA0" w:rsidRDefault="00464CB8" w:rsidP="0057700F">
            <w:pPr>
              <w:pStyle w:val="TAN"/>
              <w:rPr>
                <w:rFonts w:eastAsia="Calibri" w:cs="Arial"/>
                <w:lang w:val="en-US"/>
              </w:rPr>
            </w:pPr>
            <w:r w:rsidRPr="00116AA0">
              <w:rPr>
                <w:rFonts w:eastAsia="Calibri" w:cs="Arial"/>
                <w:lang w:val="en-US"/>
              </w:rPr>
              <w:t xml:space="preserve">NOTE </w:t>
            </w:r>
            <w:r w:rsidRPr="00116AA0">
              <w:rPr>
                <w:rFonts w:eastAsia="Calibri" w:cs="Arial" w:hint="eastAsia"/>
                <w:lang w:val="en-US" w:eastAsia="ja-JP"/>
              </w:rPr>
              <w:t>3</w:t>
            </w:r>
            <w:r w:rsidRPr="00116AA0">
              <w:rPr>
                <w:rFonts w:eastAsia="Calibri" w:cs="Arial"/>
                <w:lang w:val="en-US"/>
              </w:rPr>
              <w:t>:</w:t>
            </w:r>
            <w:r w:rsidRPr="00116AA0">
              <w:rPr>
                <w:rFonts w:eastAsia="Calibri" w:cs="Arial"/>
                <w:lang w:val="en-US"/>
              </w:rPr>
              <w:tab/>
              <w:t>UL allocation when the separation between the lower edge of the uplink channel in Band 1 and the upper edge of the downlink channel in Band 3 is ≥ 6</w:t>
            </w:r>
            <w:r w:rsidRPr="00116AA0">
              <w:rPr>
                <w:rFonts w:eastAsia="Calibri" w:cs="Arial" w:hint="eastAsia"/>
                <w:lang w:val="en-US" w:eastAsia="ja-JP"/>
              </w:rPr>
              <w:t>0</w:t>
            </w:r>
            <w:r w:rsidRPr="00116AA0">
              <w:rPr>
                <w:rFonts w:eastAsia="Calibri" w:cs="Arial"/>
                <w:lang w:val="en-US"/>
              </w:rPr>
              <w:t xml:space="preserve"> </w:t>
            </w:r>
            <w:proofErr w:type="spellStart"/>
            <w:r w:rsidRPr="00116AA0">
              <w:rPr>
                <w:rFonts w:eastAsia="Calibri" w:cs="Arial"/>
                <w:lang w:val="en-US"/>
              </w:rPr>
              <w:t>MHz.</w:t>
            </w:r>
            <w:proofErr w:type="spellEnd"/>
          </w:p>
          <w:p w:rsidR="00464CB8" w:rsidRPr="00116AA0" w:rsidDel="00237DC4" w:rsidRDefault="00464CB8" w:rsidP="0057700F">
            <w:pPr>
              <w:pStyle w:val="TAN"/>
              <w:rPr>
                <w:rFonts w:eastAsia="Calibri" w:cs="Arial"/>
                <w:lang w:val="en-US" w:eastAsia="ja-JP"/>
              </w:rPr>
            </w:pPr>
            <w:r w:rsidRPr="00116AA0">
              <w:rPr>
                <w:rFonts w:eastAsia="Calibri" w:cs="Arial"/>
                <w:lang w:val="en-US"/>
              </w:rPr>
              <w:t>NOTE 4:</w:t>
            </w:r>
            <w:r w:rsidRPr="00116AA0">
              <w:rPr>
                <w:rFonts w:eastAsia="Calibri" w:cs="Arial"/>
                <w:lang w:val="en-US"/>
              </w:rPr>
              <w:tab/>
              <w:t>refers to the UL resource blocks shall be located as close as possible to the downlink</w:t>
            </w:r>
            <w:r w:rsidRPr="00116AA0">
              <w:rPr>
                <w:rFonts w:eastAsia="Calibri" w:cs="Arial" w:hint="eastAsia"/>
                <w:lang w:val="en-US" w:eastAsia="ja-JP"/>
              </w:rPr>
              <w:t xml:space="preserve"> channel in Band </w:t>
            </w:r>
            <w:r w:rsidRPr="00116AA0">
              <w:rPr>
                <w:rFonts w:eastAsia="Calibri" w:cs="Arial"/>
                <w:lang w:val="en-US" w:eastAsia="ja-JP"/>
              </w:rPr>
              <w:t>28</w:t>
            </w:r>
            <w:r w:rsidRPr="00116AA0">
              <w:rPr>
                <w:rFonts w:eastAsia="Calibri" w:cs="Arial"/>
                <w:lang w:val="en-US"/>
              </w:rPr>
              <w:t xml:space="preserve"> but confined within the transmission bandwidth configuration for the channel bandwidth (Table 5.6-1).</w:t>
            </w:r>
          </w:p>
        </w:tc>
      </w:tr>
    </w:tbl>
    <w:p w:rsidR="00464CB8" w:rsidRPr="009715C6" w:rsidRDefault="00464CB8" w:rsidP="00464CB8"/>
    <w:p w:rsidR="00464CB8" w:rsidRPr="009715C6" w:rsidRDefault="00464CB8" w:rsidP="00464CB8">
      <w:pPr>
        <w:rPr>
          <w:lang w:eastAsia="ja-JP"/>
        </w:rPr>
      </w:pPr>
      <w:r w:rsidRPr="009715C6">
        <w:rPr>
          <w:lang w:eastAsia="ja-JP"/>
        </w:rPr>
        <w:t>For the UE that supports any of the E-UTRA CA configurations given in Table 7.3.1A-0bC, exceptions are allowed when the uplink is active within a specified frequency range as noted in Table 7.3.1A-0bC. For these exceptions, the UE shall meet the requirements specified in Table 7.3.1A-0bC and Table 7.3.1A-0bD.</w:t>
      </w:r>
    </w:p>
    <w:p w:rsidR="00464CB8" w:rsidRPr="009715C6" w:rsidRDefault="00464CB8" w:rsidP="00464CB8">
      <w:pPr>
        <w:pStyle w:val="TH"/>
      </w:pPr>
      <w:r w:rsidRPr="009715C6">
        <w:lastRenderedPageBreak/>
        <w:t>Table 7.3.1A-0bC: Reference sensitivity for carrier aggregation QPSK P</w:t>
      </w:r>
      <w:r w:rsidRPr="009715C6">
        <w:rPr>
          <w:vertAlign w:val="subscript"/>
        </w:rPr>
        <w:t>REFSENS, CA</w:t>
      </w:r>
      <w:r w:rsidRPr="009715C6">
        <w:t xml:space="preserve"> (exceptions for three bands)</w:t>
      </w:r>
    </w:p>
    <w:tbl>
      <w:tblPr>
        <w:tblW w:w="926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4"/>
        <w:gridCol w:w="1004"/>
        <w:gridCol w:w="1134"/>
        <w:gridCol w:w="887"/>
        <w:gridCol w:w="768"/>
        <w:gridCol w:w="885"/>
        <w:gridCol w:w="859"/>
        <w:gridCol w:w="900"/>
        <w:gridCol w:w="839"/>
      </w:tblGrid>
      <w:tr w:rsidR="00464CB8" w:rsidRPr="009715C6" w:rsidTr="0057700F">
        <w:trPr>
          <w:trHeight w:val="255"/>
        </w:trPr>
        <w:tc>
          <w:tcPr>
            <w:tcW w:w="9260" w:type="dxa"/>
            <w:gridSpan w:val="9"/>
            <w:shd w:val="clear" w:color="auto" w:fill="auto"/>
            <w:vAlign w:val="center"/>
          </w:tcPr>
          <w:p w:rsidR="00464CB8" w:rsidRPr="00116AA0" w:rsidRDefault="00464CB8" w:rsidP="0057700F">
            <w:pPr>
              <w:pStyle w:val="TAH"/>
              <w:rPr>
                <w:rFonts w:cs="Arial"/>
              </w:rPr>
            </w:pPr>
            <w:r w:rsidRPr="00116AA0">
              <w:rPr>
                <w:rFonts w:cs="Arial"/>
              </w:rPr>
              <w:t>Channel bandwidth</w:t>
            </w:r>
          </w:p>
        </w:tc>
      </w:tr>
      <w:tr w:rsidR="00464CB8" w:rsidRPr="009715C6" w:rsidTr="0057700F">
        <w:trPr>
          <w:trHeight w:val="255"/>
        </w:trPr>
        <w:tc>
          <w:tcPr>
            <w:tcW w:w="1984" w:type="dxa"/>
            <w:shd w:val="clear" w:color="auto" w:fill="auto"/>
            <w:vAlign w:val="center"/>
          </w:tcPr>
          <w:p w:rsidR="00464CB8" w:rsidRPr="00116AA0" w:rsidRDefault="00464CB8" w:rsidP="0057700F">
            <w:pPr>
              <w:pStyle w:val="TAH"/>
              <w:rPr>
                <w:rFonts w:cs="Arial"/>
              </w:rPr>
            </w:pPr>
            <w:r w:rsidRPr="00116AA0">
              <w:rPr>
                <w:rFonts w:cs="Arial"/>
              </w:rPr>
              <w:t>EUTRA CA Configuration</w:t>
            </w:r>
          </w:p>
        </w:tc>
        <w:tc>
          <w:tcPr>
            <w:tcW w:w="1004" w:type="dxa"/>
            <w:shd w:val="clear" w:color="auto" w:fill="auto"/>
            <w:vAlign w:val="center"/>
          </w:tcPr>
          <w:p w:rsidR="00464CB8" w:rsidRPr="00116AA0" w:rsidRDefault="00464CB8" w:rsidP="0057700F">
            <w:pPr>
              <w:pStyle w:val="TAH"/>
              <w:rPr>
                <w:rFonts w:cs="Arial"/>
              </w:rPr>
            </w:pPr>
            <w:r w:rsidRPr="00116AA0">
              <w:rPr>
                <w:rFonts w:cs="Arial"/>
              </w:rPr>
              <w:t>EUTRA band</w:t>
            </w:r>
          </w:p>
        </w:tc>
        <w:tc>
          <w:tcPr>
            <w:tcW w:w="1134" w:type="dxa"/>
            <w:shd w:val="clear" w:color="auto" w:fill="auto"/>
            <w:vAlign w:val="center"/>
          </w:tcPr>
          <w:p w:rsidR="00464CB8" w:rsidRPr="00116AA0" w:rsidRDefault="00464CB8" w:rsidP="0057700F">
            <w:pPr>
              <w:pStyle w:val="TAH"/>
              <w:rPr>
                <w:rFonts w:cs="Arial"/>
              </w:rPr>
            </w:pPr>
            <w:r w:rsidRPr="00116AA0">
              <w:rPr>
                <w:rFonts w:cs="Arial"/>
              </w:rPr>
              <w:t>1.4 MHz</w:t>
            </w:r>
            <w:r w:rsidRPr="00116AA0">
              <w:rPr>
                <w:rFonts w:cs="Arial"/>
              </w:rPr>
              <w:br/>
              <w:t>(</w:t>
            </w:r>
            <w:proofErr w:type="spellStart"/>
            <w:r w:rsidRPr="00116AA0">
              <w:rPr>
                <w:rFonts w:cs="Arial"/>
              </w:rPr>
              <w:t>dBm</w:t>
            </w:r>
            <w:proofErr w:type="spellEnd"/>
            <w:r w:rsidRPr="00116AA0">
              <w:rPr>
                <w:rFonts w:cs="Arial"/>
              </w:rPr>
              <w:t>)</w:t>
            </w:r>
          </w:p>
        </w:tc>
        <w:tc>
          <w:tcPr>
            <w:tcW w:w="887" w:type="dxa"/>
            <w:shd w:val="clear" w:color="auto" w:fill="auto"/>
            <w:vAlign w:val="center"/>
          </w:tcPr>
          <w:p w:rsidR="00464CB8" w:rsidRPr="00116AA0" w:rsidRDefault="00464CB8" w:rsidP="0057700F">
            <w:pPr>
              <w:pStyle w:val="TAH"/>
              <w:rPr>
                <w:rFonts w:cs="Arial"/>
              </w:rPr>
            </w:pPr>
            <w:r w:rsidRPr="00116AA0">
              <w:rPr>
                <w:rFonts w:cs="Arial"/>
              </w:rPr>
              <w:t>3 MHz</w:t>
            </w:r>
            <w:r w:rsidRPr="00116AA0">
              <w:rPr>
                <w:rFonts w:cs="Arial"/>
              </w:rPr>
              <w:br/>
              <w:t>(</w:t>
            </w:r>
            <w:proofErr w:type="spellStart"/>
            <w:r w:rsidRPr="00116AA0">
              <w:rPr>
                <w:rFonts w:cs="Arial"/>
              </w:rPr>
              <w:t>dBm</w:t>
            </w:r>
            <w:proofErr w:type="spellEnd"/>
            <w:r w:rsidRPr="00116AA0">
              <w:rPr>
                <w:rFonts w:cs="Arial"/>
              </w:rPr>
              <w:t>)</w:t>
            </w:r>
          </w:p>
        </w:tc>
        <w:tc>
          <w:tcPr>
            <w:tcW w:w="768" w:type="dxa"/>
            <w:shd w:val="clear" w:color="auto" w:fill="auto"/>
            <w:vAlign w:val="center"/>
          </w:tcPr>
          <w:p w:rsidR="00464CB8" w:rsidRPr="00116AA0" w:rsidRDefault="00464CB8" w:rsidP="0057700F">
            <w:pPr>
              <w:pStyle w:val="TAH"/>
              <w:rPr>
                <w:rFonts w:cs="Arial"/>
              </w:rPr>
            </w:pPr>
            <w:r w:rsidRPr="00116AA0">
              <w:rPr>
                <w:rFonts w:cs="Arial"/>
              </w:rPr>
              <w:t>5 MHz</w:t>
            </w:r>
            <w:r w:rsidRPr="00116AA0">
              <w:rPr>
                <w:rFonts w:cs="Arial"/>
              </w:rPr>
              <w:br/>
              <w:t>(</w:t>
            </w:r>
            <w:proofErr w:type="spellStart"/>
            <w:r w:rsidRPr="00116AA0">
              <w:rPr>
                <w:rFonts w:cs="Arial"/>
              </w:rPr>
              <w:t>dBm</w:t>
            </w:r>
            <w:proofErr w:type="spellEnd"/>
            <w:r w:rsidRPr="00116AA0">
              <w:rPr>
                <w:rFonts w:cs="Arial"/>
              </w:rPr>
              <w:t>)</w:t>
            </w:r>
          </w:p>
        </w:tc>
        <w:tc>
          <w:tcPr>
            <w:tcW w:w="885" w:type="dxa"/>
            <w:shd w:val="clear" w:color="auto" w:fill="auto"/>
            <w:vAlign w:val="center"/>
          </w:tcPr>
          <w:p w:rsidR="00464CB8" w:rsidRPr="00116AA0" w:rsidRDefault="00464CB8" w:rsidP="0057700F">
            <w:pPr>
              <w:pStyle w:val="TAH"/>
              <w:rPr>
                <w:rFonts w:cs="Arial"/>
              </w:rPr>
            </w:pPr>
            <w:r w:rsidRPr="00116AA0">
              <w:rPr>
                <w:rFonts w:cs="Arial"/>
              </w:rPr>
              <w:t>10 MHz</w:t>
            </w:r>
            <w:r w:rsidRPr="00116AA0">
              <w:rPr>
                <w:rFonts w:cs="Arial"/>
              </w:rPr>
              <w:br/>
              <w:t>(</w:t>
            </w:r>
            <w:proofErr w:type="spellStart"/>
            <w:r w:rsidRPr="00116AA0">
              <w:rPr>
                <w:rFonts w:cs="Arial"/>
              </w:rPr>
              <w:t>dBm</w:t>
            </w:r>
            <w:proofErr w:type="spellEnd"/>
            <w:r w:rsidRPr="00116AA0">
              <w:rPr>
                <w:rFonts w:cs="Arial"/>
              </w:rPr>
              <w:t>)</w:t>
            </w:r>
          </w:p>
        </w:tc>
        <w:tc>
          <w:tcPr>
            <w:tcW w:w="859" w:type="dxa"/>
            <w:shd w:val="clear" w:color="auto" w:fill="auto"/>
            <w:vAlign w:val="center"/>
          </w:tcPr>
          <w:p w:rsidR="00464CB8" w:rsidRPr="00116AA0" w:rsidRDefault="00464CB8" w:rsidP="0057700F">
            <w:pPr>
              <w:pStyle w:val="TAH"/>
              <w:rPr>
                <w:rFonts w:cs="Arial"/>
              </w:rPr>
            </w:pPr>
            <w:r w:rsidRPr="00116AA0">
              <w:rPr>
                <w:rFonts w:cs="Arial"/>
              </w:rPr>
              <w:t>15 MHz</w:t>
            </w:r>
            <w:r w:rsidRPr="00116AA0">
              <w:rPr>
                <w:rFonts w:cs="Arial"/>
              </w:rPr>
              <w:br/>
              <w:t>(</w:t>
            </w:r>
            <w:proofErr w:type="spellStart"/>
            <w:r w:rsidRPr="00116AA0">
              <w:rPr>
                <w:rFonts w:cs="Arial"/>
              </w:rPr>
              <w:t>dBm</w:t>
            </w:r>
            <w:proofErr w:type="spellEnd"/>
            <w:r w:rsidRPr="00116AA0">
              <w:rPr>
                <w:rFonts w:cs="Arial"/>
              </w:rPr>
              <w:t>)</w:t>
            </w:r>
          </w:p>
        </w:tc>
        <w:tc>
          <w:tcPr>
            <w:tcW w:w="900" w:type="dxa"/>
            <w:shd w:val="clear" w:color="auto" w:fill="auto"/>
            <w:vAlign w:val="center"/>
          </w:tcPr>
          <w:p w:rsidR="00464CB8" w:rsidRPr="00116AA0" w:rsidRDefault="00464CB8" w:rsidP="0057700F">
            <w:pPr>
              <w:pStyle w:val="TAH"/>
              <w:rPr>
                <w:rFonts w:cs="Arial"/>
              </w:rPr>
            </w:pPr>
            <w:r w:rsidRPr="00116AA0">
              <w:rPr>
                <w:rFonts w:cs="Arial"/>
              </w:rPr>
              <w:t>20 MHz</w:t>
            </w:r>
            <w:r w:rsidRPr="00116AA0">
              <w:rPr>
                <w:rFonts w:cs="Arial"/>
              </w:rPr>
              <w:br/>
              <w:t>(</w:t>
            </w:r>
            <w:proofErr w:type="spellStart"/>
            <w:r w:rsidRPr="00116AA0">
              <w:rPr>
                <w:rFonts w:cs="Arial"/>
              </w:rPr>
              <w:t>dBm</w:t>
            </w:r>
            <w:proofErr w:type="spellEnd"/>
            <w:r w:rsidRPr="00116AA0">
              <w:rPr>
                <w:rFonts w:cs="Arial"/>
              </w:rPr>
              <w:t>)</w:t>
            </w:r>
          </w:p>
        </w:tc>
        <w:tc>
          <w:tcPr>
            <w:tcW w:w="839" w:type="dxa"/>
            <w:shd w:val="clear" w:color="auto" w:fill="auto"/>
            <w:vAlign w:val="center"/>
          </w:tcPr>
          <w:p w:rsidR="00464CB8" w:rsidRPr="00116AA0" w:rsidRDefault="00464CB8" w:rsidP="0057700F">
            <w:pPr>
              <w:pStyle w:val="TAH"/>
              <w:rPr>
                <w:rFonts w:cs="Arial"/>
              </w:rPr>
            </w:pPr>
            <w:r w:rsidRPr="00116AA0">
              <w:rPr>
                <w:rFonts w:cs="Arial"/>
              </w:rPr>
              <w:t>Duplex mode</w:t>
            </w:r>
          </w:p>
        </w:tc>
      </w:tr>
      <w:tr w:rsidR="00464CB8" w:rsidRPr="009715C6" w:rsidTr="0057700F">
        <w:trPr>
          <w:trHeight w:val="255"/>
        </w:trPr>
        <w:tc>
          <w:tcPr>
            <w:tcW w:w="1984" w:type="dxa"/>
            <w:vMerge w:val="restart"/>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hint="eastAsia"/>
              </w:rPr>
              <w:t>1</w:t>
            </w:r>
            <w:r w:rsidRPr="00116AA0">
              <w:rPr>
                <w:rFonts w:cs="Arial"/>
              </w:rPr>
              <w:t>A-</w:t>
            </w:r>
            <w:r w:rsidRPr="00116AA0">
              <w:rPr>
                <w:rFonts w:cs="Arial" w:hint="eastAsia"/>
              </w:rPr>
              <w:t>3</w:t>
            </w:r>
            <w:r w:rsidRPr="00116AA0">
              <w:rPr>
                <w:rFonts w:cs="Arial"/>
              </w:rPr>
              <w:t>A</w:t>
            </w:r>
            <w:r w:rsidRPr="00116AA0">
              <w:rPr>
                <w:rFonts w:cs="Arial" w:hint="eastAsia"/>
              </w:rPr>
              <w:t>-</w:t>
            </w:r>
            <w:r w:rsidRPr="00116AA0">
              <w:rPr>
                <w:rFonts w:cs="Arial"/>
              </w:rPr>
              <w:t>5</w:t>
            </w:r>
            <w:r w:rsidRPr="00116AA0">
              <w:rPr>
                <w:rFonts w:cs="Arial" w:hint="eastAsia"/>
              </w:rPr>
              <w:t>A</w:t>
            </w:r>
            <w:r w:rsidRPr="00116AA0">
              <w:rPr>
                <w:rFonts w:cs="Arial" w:hint="eastAsia"/>
                <w:vertAlign w:val="superscript"/>
              </w:rPr>
              <w:t>4</w:t>
            </w:r>
          </w:p>
        </w:tc>
        <w:tc>
          <w:tcPr>
            <w:tcW w:w="1004" w:type="dxa"/>
            <w:shd w:val="clear" w:color="auto" w:fill="auto"/>
            <w:vAlign w:val="center"/>
          </w:tcPr>
          <w:p w:rsidR="00464CB8" w:rsidRPr="00116AA0" w:rsidRDefault="00464CB8" w:rsidP="0057700F">
            <w:pPr>
              <w:pStyle w:val="TAC"/>
              <w:rPr>
                <w:rFonts w:cs="Arial"/>
              </w:rPr>
            </w:pPr>
            <w:r w:rsidRPr="00116AA0">
              <w:rPr>
                <w:rFonts w:cs="Arial" w:hint="eastAsia"/>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-100</w:t>
            </w:r>
          </w:p>
        </w:tc>
        <w:tc>
          <w:tcPr>
            <w:tcW w:w="885" w:type="dxa"/>
            <w:shd w:val="clear" w:color="auto" w:fill="auto"/>
            <w:vAlign w:val="center"/>
          </w:tcPr>
          <w:p w:rsidR="00464CB8" w:rsidRPr="00116AA0" w:rsidRDefault="00464CB8" w:rsidP="0057700F">
            <w:pPr>
              <w:pStyle w:val="TAC"/>
              <w:rPr>
                <w:rFonts w:cs="Arial"/>
              </w:rPr>
            </w:pPr>
            <w:r w:rsidRPr="00116AA0">
              <w:rPr>
                <w:rFonts w:cs="Arial"/>
              </w:rPr>
              <w:t>-97</w:t>
            </w:r>
          </w:p>
        </w:tc>
        <w:tc>
          <w:tcPr>
            <w:tcW w:w="859" w:type="dxa"/>
            <w:shd w:val="clear" w:color="auto" w:fill="auto"/>
            <w:vAlign w:val="center"/>
          </w:tcPr>
          <w:p w:rsidR="00464CB8" w:rsidRPr="00116AA0" w:rsidRDefault="00464CB8" w:rsidP="0057700F">
            <w:pPr>
              <w:pStyle w:val="TAC"/>
              <w:rPr>
                <w:rFonts w:cs="Arial"/>
              </w:rPr>
            </w:pPr>
            <w:r w:rsidRPr="00116AA0">
              <w:rPr>
                <w:rFonts w:cs="Arial"/>
              </w:rPr>
              <w:t>-95.2</w:t>
            </w:r>
          </w:p>
        </w:tc>
        <w:tc>
          <w:tcPr>
            <w:tcW w:w="900" w:type="dxa"/>
            <w:shd w:val="clear" w:color="auto" w:fill="auto"/>
            <w:vAlign w:val="center"/>
          </w:tcPr>
          <w:p w:rsidR="00464CB8" w:rsidRPr="00116AA0" w:rsidRDefault="00464CB8" w:rsidP="0057700F">
            <w:pPr>
              <w:pStyle w:val="TAC"/>
              <w:rPr>
                <w:rFonts w:cs="Arial"/>
              </w:rPr>
            </w:pPr>
            <w:r w:rsidRPr="00116AA0">
              <w:rPr>
                <w:rFonts w:cs="Arial"/>
              </w:rPr>
              <w:t>-94</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hint="eastAsia"/>
              </w:rPr>
              <w:t>3</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w:t>
            </w:r>
            <w:r w:rsidRPr="00116AA0">
              <w:rPr>
                <w:rFonts w:cs="Arial" w:hint="eastAsia"/>
              </w:rPr>
              <w:t>4</w:t>
            </w:r>
          </w:p>
        </w:tc>
        <w:tc>
          <w:tcPr>
            <w:tcW w:w="885" w:type="dxa"/>
            <w:shd w:val="clear" w:color="auto" w:fill="auto"/>
            <w:vAlign w:val="center"/>
          </w:tcPr>
          <w:p w:rsidR="00464CB8" w:rsidRPr="00116AA0" w:rsidRDefault="00464CB8" w:rsidP="0057700F">
            <w:pPr>
              <w:pStyle w:val="TAC"/>
              <w:rPr>
                <w:rFonts w:cs="Arial"/>
              </w:rPr>
            </w:pPr>
            <w:r w:rsidRPr="00116AA0">
              <w:rPr>
                <w:rFonts w:cs="Arial"/>
              </w:rPr>
              <w:t>-91.5</w:t>
            </w:r>
          </w:p>
        </w:tc>
        <w:tc>
          <w:tcPr>
            <w:tcW w:w="859" w:type="dxa"/>
            <w:shd w:val="clear" w:color="auto" w:fill="auto"/>
            <w:vAlign w:val="center"/>
          </w:tcPr>
          <w:p w:rsidR="00464CB8" w:rsidRPr="00116AA0" w:rsidRDefault="00464CB8" w:rsidP="0057700F">
            <w:pPr>
              <w:pStyle w:val="TAC"/>
              <w:rPr>
                <w:rFonts w:cs="Arial"/>
              </w:rPr>
            </w:pPr>
            <w:r w:rsidRPr="00116AA0">
              <w:rPr>
                <w:rFonts w:cs="Arial"/>
              </w:rPr>
              <w:t>-90</w:t>
            </w:r>
          </w:p>
        </w:tc>
        <w:tc>
          <w:tcPr>
            <w:tcW w:w="900" w:type="dxa"/>
            <w:shd w:val="clear" w:color="auto" w:fill="auto"/>
            <w:vAlign w:val="center"/>
          </w:tcPr>
          <w:p w:rsidR="00464CB8" w:rsidRPr="00116AA0" w:rsidRDefault="00464CB8" w:rsidP="0057700F">
            <w:pPr>
              <w:pStyle w:val="TAC"/>
              <w:rPr>
                <w:rFonts w:cs="Arial"/>
              </w:rPr>
            </w:pPr>
            <w:r w:rsidRPr="00116AA0">
              <w:rPr>
                <w:rFonts w:cs="Arial"/>
              </w:rPr>
              <w:t>-89</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rPr>
              <w:t>5</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-98</w:t>
            </w:r>
          </w:p>
        </w:tc>
        <w:tc>
          <w:tcPr>
            <w:tcW w:w="885" w:type="dxa"/>
            <w:shd w:val="clear" w:color="auto" w:fill="auto"/>
            <w:vAlign w:val="center"/>
          </w:tcPr>
          <w:p w:rsidR="00464CB8" w:rsidRPr="00116AA0" w:rsidRDefault="00464CB8" w:rsidP="0057700F">
            <w:pPr>
              <w:pStyle w:val="TAC"/>
              <w:rPr>
                <w:rFonts w:cs="Arial"/>
              </w:rPr>
            </w:pPr>
            <w:r w:rsidRPr="00116AA0">
              <w:rPr>
                <w:rFonts w:cs="Arial"/>
              </w:rPr>
              <w:t>-95</w:t>
            </w:r>
          </w:p>
        </w:tc>
        <w:tc>
          <w:tcPr>
            <w:tcW w:w="859" w:type="dxa"/>
            <w:shd w:val="clear" w:color="auto" w:fill="auto"/>
            <w:vAlign w:val="center"/>
          </w:tcPr>
          <w:p w:rsidR="00464CB8" w:rsidRPr="00116AA0" w:rsidRDefault="00464CB8" w:rsidP="0057700F">
            <w:pPr>
              <w:pStyle w:val="TAC"/>
              <w:rPr>
                <w:rFonts w:cs="Arial"/>
              </w:rPr>
            </w:pPr>
          </w:p>
        </w:tc>
        <w:tc>
          <w:tcPr>
            <w:tcW w:w="900" w:type="dxa"/>
            <w:shd w:val="clear" w:color="auto" w:fill="auto"/>
            <w:vAlign w:val="center"/>
          </w:tcPr>
          <w:p w:rsidR="00464CB8" w:rsidRPr="00116AA0" w:rsidRDefault="00464CB8" w:rsidP="0057700F">
            <w:pPr>
              <w:pStyle w:val="TAC"/>
              <w:rPr>
                <w:rFonts w:cs="Arial"/>
              </w:rPr>
            </w:pP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val="restart"/>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hint="eastAsia"/>
              </w:rPr>
              <w:t>1</w:t>
            </w:r>
            <w:r w:rsidRPr="00116AA0">
              <w:rPr>
                <w:rFonts w:cs="Arial"/>
              </w:rPr>
              <w:t>A-</w:t>
            </w:r>
            <w:r w:rsidRPr="00116AA0">
              <w:rPr>
                <w:rFonts w:cs="Arial" w:hint="eastAsia"/>
              </w:rPr>
              <w:t>3</w:t>
            </w:r>
            <w:r w:rsidRPr="00116AA0">
              <w:rPr>
                <w:rFonts w:cs="Arial"/>
              </w:rPr>
              <w:t>A</w:t>
            </w:r>
            <w:r w:rsidRPr="00116AA0">
              <w:rPr>
                <w:rFonts w:cs="Arial" w:hint="eastAsia"/>
              </w:rPr>
              <w:t>-</w:t>
            </w:r>
            <w:r w:rsidRPr="00116AA0">
              <w:rPr>
                <w:rFonts w:cs="Arial"/>
              </w:rPr>
              <w:t>5</w:t>
            </w:r>
            <w:r w:rsidRPr="00116AA0">
              <w:rPr>
                <w:rFonts w:cs="Arial" w:hint="eastAsia"/>
              </w:rPr>
              <w:t>A</w:t>
            </w:r>
            <w:r w:rsidRPr="00116AA0">
              <w:rPr>
                <w:rFonts w:cs="Arial"/>
                <w:vertAlign w:val="superscript"/>
              </w:rPr>
              <w:t>5</w:t>
            </w:r>
          </w:p>
        </w:tc>
        <w:tc>
          <w:tcPr>
            <w:tcW w:w="1004" w:type="dxa"/>
            <w:shd w:val="clear" w:color="auto" w:fill="auto"/>
            <w:vAlign w:val="center"/>
          </w:tcPr>
          <w:p w:rsidR="00464CB8" w:rsidRPr="00116AA0" w:rsidRDefault="00464CB8" w:rsidP="0057700F">
            <w:pPr>
              <w:pStyle w:val="TAC"/>
              <w:rPr>
                <w:rFonts w:cs="Arial"/>
              </w:rPr>
            </w:pPr>
            <w:r w:rsidRPr="00116AA0">
              <w:rPr>
                <w:rFonts w:cs="Arial" w:hint="eastAsia"/>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-100</w:t>
            </w:r>
          </w:p>
        </w:tc>
        <w:tc>
          <w:tcPr>
            <w:tcW w:w="885" w:type="dxa"/>
            <w:shd w:val="clear" w:color="auto" w:fill="auto"/>
            <w:vAlign w:val="center"/>
          </w:tcPr>
          <w:p w:rsidR="00464CB8" w:rsidRPr="00116AA0" w:rsidRDefault="00464CB8" w:rsidP="0057700F">
            <w:pPr>
              <w:pStyle w:val="TAC"/>
              <w:rPr>
                <w:rFonts w:cs="Arial"/>
              </w:rPr>
            </w:pPr>
            <w:r w:rsidRPr="00116AA0">
              <w:rPr>
                <w:rFonts w:cs="Arial"/>
              </w:rPr>
              <w:t>-97</w:t>
            </w:r>
          </w:p>
        </w:tc>
        <w:tc>
          <w:tcPr>
            <w:tcW w:w="859" w:type="dxa"/>
            <w:shd w:val="clear" w:color="auto" w:fill="auto"/>
            <w:vAlign w:val="center"/>
          </w:tcPr>
          <w:p w:rsidR="00464CB8" w:rsidRPr="00116AA0" w:rsidRDefault="00464CB8" w:rsidP="0057700F">
            <w:pPr>
              <w:pStyle w:val="TAC"/>
              <w:rPr>
                <w:rFonts w:cs="Arial"/>
              </w:rPr>
            </w:pPr>
            <w:r w:rsidRPr="00116AA0">
              <w:rPr>
                <w:rFonts w:cs="Arial"/>
              </w:rPr>
              <w:t>-95.2</w:t>
            </w:r>
          </w:p>
        </w:tc>
        <w:tc>
          <w:tcPr>
            <w:tcW w:w="900" w:type="dxa"/>
            <w:shd w:val="clear" w:color="auto" w:fill="auto"/>
            <w:vAlign w:val="center"/>
          </w:tcPr>
          <w:p w:rsidR="00464CB8" w:rsidRPr="00116AA0" w:rsidRDefault="00464CB8" w:rsidP="0057700F">
            <w:pPr>
              <w:pStyle w:val="TAC"/>
              <w:rPr>
                <w:rFonts w:cs="Arial"/>
              </w:rPr>
            </w:pPr>
            <w:r w:rsidRPr="00116AA0">
              <w:rPr>
                <w:rFonts w:cs="Arial"/>
              </w:rPr>
              <w:t>-94</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vMerge w:val="restart"/>
            <w:shd w:val="clear" w:color="auto" w:fill="auto"/>
            <w:vAlign w:val="center"/>
          </w:tcPr>
          <w:p w:rsidR="00464CB8" w:rsidRPr="00116AA0" w:rsidRDefault="00464CB8" w:rsidP="0057700F">
            <w:pPr>
              <w:pStyle w:val="TAC"/>
              <w:rPr>
                <w:rFonts w:cs="Arial"/>
              </w:rPr>
            </w:pPr>
            <w:r w:rsidRPr="00116AA0">
              <w:rPr>
                <w:rFonts w:cs="Arial" w:hint="eastAsia"/>
              </w:rPr>
              <w:t>3</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-97</w:t>
            </w:r>
          </w:p>
        </w:tc>
        <w:tc>
          <w:tcPr>
            <w:tcW w:w="885" w:type="dxa"/>
            <w:shd w:val="clear" w:color="auto" w:fill="auto"/>
            <w:vAlign w:val="center"/>
          </w:tcPr>
          <w:p w:rsidR="00464CB8" w:rsidRPr="00116AA0" w:rsidRDefault="00464CB8" w:rsidP="0057700F">
            <w:pPr>
              <w:pStyle w:val="TAC"/>
              <w:rPr>
                <w:rFonts w:cs="Arial"/>
              </w:rPr>
            </w:pPr>
            <w:r w:rsidRPr="00116AA0">
              <w:rPr>
                <w:rFonts w:cs="Arial"/>
              </w:rPr>
              <w:t>-94</w:t>
            </w:r>
          </w:p>
        </w:tc>
        <w:tc>
          <w:tcPr>
            <w:tcW w:w="859" w:type="dxa"/>
            <w:shd w:val="clear" w:color="auto" w:fill="auto"/>
            <w:vAlign w:val="center"/>
          </w:tcPr>
          <w:p w:rsidR="00464CB8" w:rsidRPr="00116AA0" w:rsidRDefault="00464CB8" w:rsidP="0057700F">
            <w:pPr>
              <w:pStyle w:val="TAC"/>
              <w:rPr>
                <w:rFonts w:cs="Arial"/>
              </w:rPr>
            </w:pPr>
            <w:r w:rsidRPr="00116AA0">
              <w:rPr>
                <w:rFonts w:cs="Arial"/>
              </w:rPr>
              <w:t>-92.2</w:t>
            </w:r>
          </w:p>
        </w:tc>
        <w:tc>
          <w:tcPr>
            <w:tcW w:w="900" w:type="dxa"/>
            <w:shd w:val="clear" w:color="auto" w:fill="auto"/>
            <w:vAlign w:val="center"/>
          </w:tcPr>
          <w:p w:rsidR="00464CB8" w:rsidRPr="00116AA0" w:rsidRDefault="00464CB8" w:rsidP="0057700F">
            <w:pPr>
              <w:pStyle w:val="TAC"/>
              <w:rPr>
                <w:rFonts w:cs="Arial"/>
              </w:rPr>
            </w:pPr>
            <w:r w:rsidRPr="00116AA0">
              <w:rPr>
                <w:rFonts w:cs="Arial"/>
              </w:rPr>
              <w:t>-91</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vMerge/>
            <w:shd w:val="clear" w:color="auto" w:fill="auto"/>
            <w:vAlign w:val="center"/>
          </w:tcPr>
          <w:p w:rsidR="00464CB8" w:rsidRPr="00116AA0" w:rsidRDefault="00464CB8" w:rsidP="0057700F">
            <w:pPr>
              <w:pStyle w:val="TAC"/>
              <w:rPr>
                <w:rFonts w:cs="Arial"/>
              </w:rPr>
            </w:pP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[-99.7]</w:t>
            </w:r>
            <w:r w:rsidRPr="00116AA0">
              <w:rPr>
                <w:rFonts w:cs="Arial"/>
                <w:vertAlign w:val="superscript"/>
              </w:rPr>
              <w:t>11</w:t>
            </w:r>
          </w:p>
        </w:tc>
        <w:tc>
          <w:tcPr>
            <w:tcW w:w="885" w:type="dxa"/>
            <w:shd w:val="clear" w:color="auto" w:fill="auto"/>
          </w:tcPr>
          <w:p w:rsidR="00464CB8" w:rsidRPr="00116AA0" w:rsidRDefault="00464CB8" w:rsidP="0057700F">
            <w:pPr>
              <w:pStyle w:val="TAC"/>
              <w:rPr>
                <w:rFonts w:cs="Arial"/>
              </w:rPr>
            </w:pPr>
            <w:r w:rsidRPr="00116AA0">
              <w:rPr>
                <w:rFonts w:cs="Arial"/>
              </w:rPr>
              <w:t>[-96.7]</w:t>
            </w:r>
            <w:r w:rsidRPr="00116AA0">
              <w:rPr>
                <w:rFonts w:cs="Arial"/>
                <w:vertAlign w:val="superscript"/>
              </w:rPr>
              <w:t>11</w:t>
            </w:r>
          </w:p>
        </w:tc>
        <w:tc>
          <w:tcPr>
            <w:tcW w:w="859" w:type="dxa"/>
            <w:shd w:val="clear" w:color="auto" w:fill="auto"/>
          </w:tcPr>
          <w:p w:rsidR="00464CB8" w:rsidRPr="00116AA0" w:rsidRDefault="00464CB8" w:rsidP="0057700F">
            <w:pPr>
              <w:pStyle w:val="TAC"/>
              <w:rPr>
                <w:rFonts w:cs="Arial"/>
              </w:rPr>
            </w:pPr>
            <w:r w:rsidRPr="00116AA0">
              <w:rPr>
                <w:rFonts w:cs="Arial"/>
              </w:rPr>
              <w:t>[-94.9]</w:t>
            </w:r>
            <w:r w:rsidRPr="00116AA0">
              <w:rPr>
                <w:rFonts w:cs="Arial"/>
                <w:vertAlign w:val="superscript"/>
              </w:rPr>
              <w:t>11</w:t>
            </w:r>
          </w:p>
        </w:tc>
        <w:tc>
          <w:tcPr>
            <w:tcW w:w="900" w:type="dxa"/>
            <w:shd w:val="clear" w:color="auto" w:fill="auto"/>
          </w:tcPr>
          <w:p w:rsidR="00464CB8" w:rsidRPr="00116AA0" w:rsidRDefault="00464CB8" w:rsidP="0057700F">
            <w:pPr>
              <w:pStyle w:val="TAC"/>
              <w:rPr>
                <w:rFonts w:cs="Arial"/>
              </w:rPr>
            </w:pPr>
            <w:r w:rsidRPr="00116AA0">
              <w:rPr>
                <w:rFonts w:cs="Arial"/>
              </w:rPr>
              <w:t>[-93.7]</w:t>
            </w:r>
            <w:r w:rsidRPr="00116AA0">
              <w:rPr>
                <w:rFonts w:cs="Arial"/>
                <w:vertAlign w:val="superscript"/>
              </w:rPr>
              <w:t>11</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rPr>
              <w:t>5</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-98</w:t>
            </w:r>
          </w:p>
        </w:tc>
        <w:tc>
          <w:tcPr>
            <w:tcW w:w="885" w:type="dxa"/>
            <w:shd w:val="clear" w:color="auto" w:fill="auto"/>
            <w:vAlign w:val="center"/>
          </w:tcPr>
          <w:p w:rsidR="00464CB8" w:rsidRPr="00116AA0" w:rsidRDefault="00464CB8" w:rsidP="0057700F">
            <w:pPr>
              <w:pStyle w:val="TAC"/>
              <w:rPr>
                <w:rFonts w:cs="Arial"/>
              </w:rPr>
            </w:pPr>
            <w:r w:rsidRPr="00116AA0">
              <w:rPr>
                <w:rFonts w:cs="Arial"/>
              </w:rPr>
              <w:t>-95</w:t>
            </w:r>
          </w:p>
        </w:tc>
        <w:tc>
          <w:tcPr>
            <w:tcW w:w="859" w:type="dxa"/>
            <w:shd w:val="clear" w:color="auto" w:fill="auto"/>
            <w:vAlign w:val="center"/>
          </w:tcPr>
          <w:p w:rsidR="00464CB8" w:rsidRPr="00116AA0" w:rsidRDefault="00464CB8" w:rsidP="0057700F">
            <w:pPr>
              <w:pStyle w:val="TAC"/>
              <w:rPr>
                <w:rFonts w:cs="Arial"/>
              </w:rPr>
            </w:pPr>
          </w:p>
        </w:tc>
        <w:tc>
          <w:tcPr>
            <w:tcW w:w="900" w:type="dxa"/>
            <w:shd w:val="clear" w:color="auto" w:fill="auto"/>
            <w:vAlign w:val="center"/>
          </w:tcPr>
          <w:p w:rsidR="00464CB8" w:rsidRPr="00116AA0" w:rsidRDefault="00464CB8" w:rsidP="0057700F">
            <w:pPr>
              <w:pStyle w:val="TAC"/>
              <w:rPr>
                <w:rFonts w:cs="Arial"/>
              </w:rPr>
            </w:pP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val="restart"/>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hint="eastAsia"/>
              </w:rPr>
              <w:t>1</w:t>
            </w:r>
            <w:r w:rsidRPr="00116AA0">
              <w:rPr>
                <w:rFonts w:cs="Arial"/>
              </w:rPr>
              <w:t>A-</w:t>
            </w:r>
            <w:r w:rsidRPr="00116AA0">
              <w:rPr>
                <w:rFonts w:cs="Arial" w:hint="eastAsia"/>
              </w:rPr>
              <w:t>3</w:t>
            </w:r>
            <w:r w:rsidRPr="00116AA0">
              <w:rPr>
                <w:rFonts w:cs="Arial"/>
              </w:rPr>
              <w:t>A</w:t>
            </w:r>
            <w:r w:rsidRPr="00116AA0">
              <w:rPr>
                <w:rFonts w:cs="Arial" w:hint="eastAsia"/>
              </w:rPr>
              <w:t>-</w:t>
            </w:r>
            <w:r w:rsidRPr="00116AA0">
              <w:rPr>
                <w:rFonts w:eastAsia="SimSun" w:cs="Arial" w:hint="eastAsia"/>
                <w:lang w:eastAsia="zh-CN"/>
              </w:rPr>
              <w:t>7</w:t>
            </w:r>
            <w:r w:rsidRPr="00116AA0">
              <w:rPr>
                <w:rFonts w:cs="Arial" w:hint="eastAsia"/>
              </w:rPr>
              <w:t>A</w:t>
            </w:r>
            <w:r w:rsidRPr="00116AA0">
              <w:rPr>
                <w:rFonts w:cs="Arial"/>
                <w:vertAlign w:val="superscript"/>
              </w:rPr>
              <w:t>9</w:t>
            </w:r>
          </w:p>
        </w:tc>
        <w:tc>
          <w:tcPr>
            <w:tcW w:w="1004" w:type="dxa"/>
            <w:shd w:val="clear" w:color="auto" w:fill="auto"/>
            <w:vAlign w:val="center"/>
          </w:tcPr>
          <w:p w:rsidR="00464CB8" w:rsidRPr="00116AA0" w:rsidRDefault="00464CB8" w:rsidP="0057700F">
            <w:pPr>
              <w:pStyle w:val="TAC"/>
              <w:rPr>
                <w:rFonts w:cs="Arial"/>
              </w:rPr>
            </w:pPr>
            <w:r w:rsidRPr="00116AA0">
              <w:rPr>
                <w:rFonts w:cs="Arial" w:hint="eastAsia"/>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-100</w:t>
            </w:r>
          </w:p>
        </w:tc>
        <w:tc>
          <w:tcPr>
            <w:tcW w:w="885" w:type="dxa"/>
            <w:shd w:val="clear" w:color="auto" w:fill="auto"/>
            <w:vAlign w:val="center"/>
          </w:tcPr>
          <w:p w:rsidR="00464CB8" w:rsidRPr="00116AA0" w:rsidRDefault="00464CB8" w:rsidP="0057700F">
            <w:pPr>
              <w:pStyle w:val="TAC"/>
              <w:rPr>
                <w:rFonts w:cs="Arial"/>
              </w:rPr>
            </w:pPr>
            <w:r w:rsidRPr="00116AA0">
              <w:rPr>
                <w:rFonts w:cs="Arial"/>
              </w:rPr>
              <w:t>-97</w:t>
            </w:r>
          </w:p>
        </w:tc>
        <w:tc>
          <w:tcPr>
            <w:tcW w:w="859" w:type="dxa"/>
            <w:shd w:val="clear" w:color="auto" w:fill="auto"/>
            <w:vAlign w:val="center"/>
          </w:tcPr>
          <w:p w:rsidR="00464CB8" w:rsidRPr="00116AA0" w:rsidRDefault="00464CB8" w:rsidP="0057700F">
            <w:pPr>
              <w:pStyle w:val="TAC"/>
              <w:rPr>
                <w:rFonts w:cs="Arial"/>
              </w:rPr>
            </w:pPr>
            <w:r w:rsidRPr="00116AA0">
              <w:rPr>
                <w:rFonts w:cs="Arial"/>
              </w:rPr>
              <w:t>-95.2</w:t>
            </w:r>
          </w:p>
        </w:tc>
        <w:tc>
          <w:tcPr>
            <w:tcW w:w="900" w:type="dxa"/>
            <w:shd w:val="clear" w:color="auto" w:fill="auto"/>
            <w:vAlign w:val="center"/>
          </w:tcPr>
          <w:p w:rsidR="00464CB8" w:rsidRPr="00116AA0" w:rsidRDefault="00464CB8" w:rsidP="0057700F">
            <w:pPr>
              <w:pStyle w:val="TAC"/>
              <w:rPr>
                <w:rFonts w:cs="Arial"/>
              </w:rPr>
            </w:pPr>
            <w:r w:rsidRPr="00116AA0">
              <w:rPr>
                <w:rFonts w:cs="Arial"/>
              </w:rPr>
              <w:t>-94</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hint="eastAsia"/>
              </w:rPr>
              <w:t>3</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w:t>
            </w:r>
            <w:r w:rsidRPr="00116AA0">
              <w:rPr>
                <w:rFonts w:cs="Arial" w:hint="eastAsia"/>
              </w:rPr>
              <w:t>4</w:t>
            </w:r>
          </w:p>
        </w:tc>
        <w:tc>
          <w:tcPr>
            <w:tcW w:w="885" w:type="dxa"/>
            <w:shd w:val="clear" w:color="auto" w:fill="auto"/>
            <w:vAlign w:val="center"/>
          </w:tcPr>
          <w:p w:rsidR="00464CB8" w:rsidRPr="00116AA0" w:rsidRDefault="00464CB8" w:rsidP="0057700F">
            <w:pPr>
              <w:pStyle w:val="TAC"/>
              <w:rPr>
                <w:rFonts w:cs="Arial"/>
              </w:rPr>
            </w:pPr>
            <w:r w:rsidRPr="00116AA0">
              <w:rPr>
                <w:rFonts w:cs="Arial"/>
              </w:rPr>
              <w:t>-91.5</w:t>
            </w:r>
          </w:p>
        </w:tc>
        <w:tc>
          <w:tcPr>
            <w:tcW w:w="859" w:type="dxa"/>
            <w:shd w:val="clear" w:color="auto" w:fill="auto"/>
            <w:vAlign w:val="center"/>
          </w:tcPr>
          <w:p w:rsidR="00464CB8" w:rsidRPr="00116AA0" w:rsidRDefault="00464CB8" w:rsidP="0057700F">
            <w:pPr>
              <w:pStyle w:val="TAC"/>
              <w:rPr>
                <w:rFonts w:cs="Arial"/>
              </w:rPr>
            </w:pPr>
            <w:r w:rsidRPr="00116AA0">
              <w:rPr>
                <w:rFonts w:cs="Arial"/>
              </w:rPr>
              <w:t>-90</w:t>
            </w:r>
          </w:p>
        </w:tc>
        <w:tc>
          <w:tcPr>
            <w:tcW w:w="900" w:type="dxa"/>
            <w:shd w:val="clear" w:color="auto" w:fill="auto"/>
            <w:vAlign w:val="center"/>
          </w:tcPr>
          <w:p w:rsidR="00464CB8" w:rsidRPr="00116AA0" w:rsidRDefault="00464CB8" w:rsidP="0057700F">
            <w:pPr>
              <w:pStyle w:val="TAC"/>
              <w:rPr>
                <w:rFonts w:cs="Arial"/>
              </w:rPr>
            </w:pPr>
            <w:r w:rsidRPr="00116AA0">
              <w:rPr>
                <w:rFonts w:cs="Arial"/>
              </w:rPr>
              <w:t>-89</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vMerge w:val="restart"/>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7</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rPr>
              <w:t>-95</w:t>
            </w:r>
          </w:p>
        </w:tc>
        <w:tc>
          <w:tcPr>
            <w:tcW w:w="859" w:type="dxa"/>
            <w:shd w:val="clear" w:color="auto" w:fill="auto"/>
            <w:vAlign w:val="center"/>
          </w:tcPr>
          <w:p w:rsidR="00464CB8" w:rsidRPr="00116AA0" w:rsidRDefault="00464CB8" w:rsidP="0057700F">
            <w:pPr>
              <w:pStyle w:val="TAC"/>
              <w:rPr>
                <w:rFonts w:cs="Arial"/>
                <w:lang w:eastAsia="ja-JP"/>
              </w:rPr>
            </w:pPr>
            <w:r w:rsidRPr="00116AA0">
              <w:rPr>
                <w:rFonts w:cs="Arial"/>
              </w:rPr>
              <w:t>-93.2</w:t>
            </w:r>
          </w:p>
        </w:tc>
        <w:tc>
          <w:tcPr>
            <w:tcW w:w="900" w:type="dxa"/>
            <w:shd w:val="clear" w:color="auto" w:fill="auto"/>
            <w:vAlign w:val="center"/>
          </w:tcPr>
          <w:p w:rsidR="00464CB8" w:rsidRPr="00116AA0" w:rsidRDefault="00464CB8" w:rsidP="0057700F">
            <w:pPr>
              <w:pStyle w:val="TAC"/>
              <w:rPr>
                <w:rFonts w:cs="Arial"/>
                <w:lang w:eastAsia="ja-JP"/>
              </w:rPr>
            </w:pPr>
            <w:r w:rsidRPr="00116AA0">
              <w:rPr>
                <w:rFonts w:cs="Arial"/>
              </w:rPr>
              <w:t>-92</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vMerge/>
            <w:shd w:val="clear" w:color="auto" w:fill="auto"/>
            <w:vAlign w:val="center"/>
          </w:tcPr>
          <w:p w:rsidR="00464CB8" w:rsidRPr="00116AA0" w:rsidRDefault="00464CB8" w:rsidP="0057700F">
            <w:pPr>
              <w:pStyle w:val="TAC"/>
              <w:rPr>
                <w:rFonts w:eastAsia="SimSun" w:cs="Arial"/>
                <w:lang w:eastAsia="zh-CN"/>
              </w:rPr>
            </w:pP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p>
        </w:tc>
        <w:tc>
          <w:tcPr>
            <w:tcW w:w="885" w:type="dxa"/>
            <w:shd w:val="clear" w:color="auto" w:fill="auto"/>
          </w:tcPr>
          <w:p w:rsidR="00464CB8" w:rsidRPr="00116AA0" w:rsidRDefault="00464CB8" w:rsidP="0057700F">
            <w:pPr>
              <w:pStyle w:val="TAC"/>
              <w:rPr>
                <w:rFonts w:cs="Arial"/>
              </w:rPr>
            </w:pPr>
            <w:r w:rsidRPr="00116AA0">
              <w:rPr>
                <w:rFonts w:cs="Arial"/>
              </w:rPr>
              <w:t>[-97.7]</w:t>
            </w:r>
            <w:r w:rsidRPr="00116AA0">
              <w:rPr>
                <w:rFonts w:cs="Arial"/>
                <w:vertAlign w:val="superscript"/>
              </w:rPr>
              <w:t>11</w:t>
            </w:r>
          </w:p>
        </w:tc>
        <w:tc>
          <w:tcPr>
            <w:tcW w:w="859" w:type="dxa"/>
            <w:shd w:val="clear" w:color="auto" w:fill="auto"/>
          </w:tcPr>
          <w:p w:rsidR="00464CB8" w:rsidRPr="00116AA0" w:rsidRDefault="00464CB8" w:rsidP="0057700F">
            <w:pPr>
              <w:pStyle w:val="TAC"/>
              <w:rPr>
                <w:rFonts w:cs="Arial"/>
              </w:rPr>
            </w:pPr>
            <w:r w:rsidRPr="00116AA0">
              <w:rPr>
                <w:rFonts w:cs="Arial"/>
              </w:rPr>
              <w:t>[-95.9]</w:t>
            </w:r>
            <w:r w:rsidRPr="00116AA0">
              <w:rPr>
                <w:rFonts w:cs="Arial"/>
                <w:vertAlign w:val="superscript"/>
              </w:rPr>
              <w:t>11</w:t>
            </w:r>
          </w:p>
        </w:tc>
        <w:tc>
          <w:tcPr>
            <w:tcW w:w="900" w:type="dxa"/>
            <w:shd w:val="clear" w:color="auto" w:fill="auto"/>
          </w:tcPr>
          <w:p w:rsidR="00464CB8" w:rsidRPr="00116AA0" w:rsidRDefault="00464CB8" w:rsidP="0057700F">
            <w:pPr>
              <w:pStyle w:val="TAC"/>
              <w:rPr>
                <w:rFonts w:cs="Arial"/>
              </w:rPr>
            </w:pPr>
            <w:r w:rsidRPr="00116AA0">
              <w:rPr>
                <w:rFonts w:cs="Arial"/>
              </w:rPr>
              <w:t>[-94.7]</w:t>
            </w:r>
            <w:r w:rsidRPr="00116AA0">
              <w:rPr>
                <w:rFonts w:cs="Arial"/>
                <w:vertAlign w:val="superscript"/>
              </w:rPr>
              <w:t>11</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val="restart"/>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hint="eastAsia"/>
              </w:rPr>
              <w:t>1</w:t>
            </w:r>
            <w:r w:rsidRPr="00116AA0">
              <w:rPr>
                <w:rFonts w:cs="Arial"/>
              </w:rPr>
              <w:t>A-</w:t>
            </w:r>
            <w:r w:rsidRPr="00116AA0">
              <w:rPr>
                <w:rFonts w:cs="Arial" w:hint="eastAsia"/>
              </w:rPr>
              <w:t>3</w:t>
            </w:r>
            <w:r w:rsidRPr="00116AA0">
              <w:rPr>
                <w:rFonts w:cs="Arial"/>
              </w:rPr>
              <w:t>A</w:t>
            </w:r>
            <w:r w:rsidRPr="00116AA0">
              <w:rPr>
                <w:rFonts w:cs="Arial" w:hint="eastAsia"/>
              </w:rPr>
              <w:t>-</w:t>
            </w:r>
            <w:r w:rsidRPr="00116AA0">
              <w:rPr>
                <w:rFonts w:eastAsia="SimSun" w:cs="Arial" w:hint="eastAsia"/>
                <w:lang w:eastAsia="zh-CN"/>
              </w:rPr>
              <w:t>7</w:t>
            </w:r>
            <w:r w:rsidRPr="00116AA0">
              <w:rPr>
                <w:rFonts w:cs="Arial" w:hint="eastAsia"/>
              </w:rPr>
              <w:t>A</w:t>
            </w:r>
            <w:r w:rsidRPr="00116AA0">
              <w:rPr>
                <w:rFonts w:cs="Arial"/>
                <w:vertAlign w:val="superscript"/>
              </w:rPr>
              <w:t>10</w:t>
            </w:r>
          </w:p>
        </w:tc>
        <w:tc>
          <w:tcPr>
            <w:tcW w:w="1004" w:type="dxa"/>
            <w:shd w:val="clear" w:color="auto" w:fill="auto"/>
            <w:vAlign w:val="center"/>
          </w:tcPr>
          <w:p w:rsidR="00464CB8" w:rsidRPr="00116AA0" w:rsidRDefault="00464CB8" w:rsidP="0057700F">
            <w:pPr>
              <w:pStyle w:val="TAC"/>
              <w:rPr>
                <w:rFonts w:cs="Arial"/>
              </w:rPr>
            </w:pPr>
            <w:r w:rsidRPr="00116AA0">
              <w:rPr>
                <w:rFonts w:cs="Arial" w:hint="eastAsia"/>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-100</w:t>
            </w:r>
          </w:p>
        </w:tc>
        <w:tc>
          <w:tcPr>
            <w:tcW w:w="885" w:type="dxa"/>
            <w:shd w:val="clear" w:color="auto" w:fill="auto"/>
            <w:vAlign w:val="center"/>
          </w:tcPr>
          <w:p w:rsidR="00464CB8" w:rsidRPr="00116AA0" w:rsidRDefault="00464CB8" w:rsidP="0057700F">
            <w:pPr>
              <w:pStyle w:val="TAC"/>
              <w:rPr>
                <w:rFonts w:cs="Arial"/>
              </w:rPr>
            </w:pPr>
            <w:r w:rsidRPr="00116AA0">
              <w:rPr>
                <w:rFonts w:cs="Arial"/>
              </w:rPr>
              <w:t>-97</w:t>
            </w:r>
          </w:p>
        </w:tc>
        <w:tc>
          <w:tcPr>
            <w:tcW w:w="859" w:type="dxa"/>
            <w:shd w:val="clear" w:color="auto" w:fill="auto"/>
            <w:vAlign w:val="center"/>
          </w:tcPr>
          <w:p w:rsidR="00464CB8" w:rsidRPr="00116AA0" w:rsidRDefault="00464CB8" w:rsidP="0057700F">
            <w:pPr>
              <w:pStyle w:val="TAC"/>
              <w:rPr>
                <w:rFonts w:cs="Arial"/>
              </w:rPr>
            </w:pPr>
            <w:r w:rsidRPr="00116AA0">
              <w:rPr>
                <w:rFonts w:cs="Arial"/>
              </w:rPr>
              <w:t>-95.2</w:t>
            </w:r>
          </w:p>
        </w:tc>
        <w:tc>
          <w:tcPr>
            <w:tcW w:w="900" w:type="dxa"/>
            <w:shd w:val="clear" w:color="auto" w:fill="auto"/>
            <w:vAlign w:val="center"/>
          </w:tcPr>
          <w:p w:rsidR="00464CB8" w:rsidRPr="00116AA0" w:rsidRDefault="00464CB8" w:rsidP="0057700F">
            <w:pPr>
              <w:pStyle w:val="TAC"/>
              <w:rPr>
                <w:rFonts w:cs="Arial"/>
              </w:rPr>
            </w:pPr>
            <w:r w:rsidRPr="00116AA0">
              <w:rPr>
                <w:rFonts w:cs="Arial"/>
              </w:rPr>
              <w:t>-94</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vMerge w:val="restart"/>
            <w:shd w:val="clear" w:color="auto" w:fill="auto"/>
            <w:vAlign w:val="center"/>
          </w:tcPr>
          <w:p w:rsidR="00464CB8" w:rsidRPr="00116AA0" w:rsidRDefault="00464CB8" w:rsidP="0057700F">
            <w:pPr>
              <w:pStyle w:val="TAC"/>
              <w:rPr>
                <w:rFonts w:cs="Arial"/>
              </w:rPr>
            </w:pPr>
            <w:r w:rsidRPr="00116AA0">
              <w:rPr>
                <w:rFonts w:cs="Arial" w:hint="eastAsia"/>
              </w:rPr>
              <w:t>3</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-97</w:t>
            </w:r>
          </w:p>
        </w:tc>
        <w:tc>
          <w:tcPr>
            <w:tcW w:w="885" w:type="dxa"/>
            <w:shd w:val="clear" w:color="auto" w:fill="auto"/>
            <w:vAlign w:val="center"/>
          </w:tcPr>
          <w:p w:rsidR="00464CB8" w:rsidRPr="00116AA0" w:rsidRDefault="00464CB8" w:rsidP="0057700F">
            <w:pPr>
              <w:pStyle w:val="TAC"/>
              <w:rPr>
                <w:rFonts w:cs="Arial"/>
              </w:rPr>
            </w:pPr>
            <w:r w:rsidRPr="00116AA0">
              <w:rPr>
                <w:rFonts w:cs="Arial"/>
              </w:rPr>
              <w:t>-94</w:t>
            </w:r>
          </w:p>
        </w:tc>
        <w:tc>
          <w:tcPr>
            <w:tcW w:w="859" w:type="dxa"/>
            <w:shd w:val="clear" w:color="auto" w:fill="auto"/>
            <w:vAlign w:val="center"/>
          </w:tcPr>
          <w:p w:rsidR="00464CB8" w:rsidRPr="00116AA0" w:rsidRDefault="00464CB8" w:rsidP="0057700F">
            <w:pPr>
              <w:pStyle w:val="TAC"/>
              <w:rPr>
                <w:rFonts w:cs="Arial"/>
              </w:rPr>
            </w:pPr>
            <w:r w:rsidRPr="00116AA0">
              <w:rPr>
                <w:rFonts w:cs="Arial"/>
              </w:rPr>
              <w:t>-92.2</w:t>
            </w:r>
          </w:p>
        </w:tc>
        <w:tc>
          <w:tcPr>
            <w:tcW w:w="900" w:type="dxa"/>
            <w:shd w:val="clear" w:color="auto" w:fill="auto"/>
            <w:vAlign w:val="center"/>
          </w:tcPr>
          <w:p w:rsidR="00464CB8" w:rsidRPr="00116AA0" w:rsidRDefault="00464CB8" w:rsidP="0057700F">
            <w:pPr>
              <w:pStyle w:val="TAC"/>
              <w:rPr>
                <w:rFonts w:cs="Arial"/>
              </w:rPr>
            </w:pPr>
            <w:r w:rsidRPr="00116AA0">
              <w:rPr>
                <w:rFonts w:cs="Arial"/>
              </w:rPr>
              <w:t>-91</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vMerge/>
            <w:shd w:val="clear" w:color="auto" w:fill="auto"/>
            <w:vAlign w:val="center"/>
          </w:tcPr>
          <w:p w:rsidR="00464CB8" w:rsidRPr="00116AA0" w:rsidRDefault="00464CB8" w:rsidP="0057700F">
            <w:pPr>
              <w:pStyle w:val="TAC"/>
              <w:rPr>
                <w:rFonts w:cs="Arial"/>
              </w:rPr>
            </w:pP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[-99.7]</w:t>
            </w:r>
            <w:r w:rsidRPr="00116AA0">
              <w:rPr>
                <w:rFonts w:cs="Arial"/>
                <w:vertAlign w:val="superscript"/>
              </w:rPr>
              <w:t>11</w:t>
            </w:r>
          </w:p>
        </w:tc>
        <w:tc>
          <w:tcPr>
            <w:tcW w:w="885" w:type="dxa"/>
            <w:shd w:val="clear" w:color="auto" w:fill="auto"/>
          </w:tcPr>
          <w:p w:rsidR="00464CB8" w:rsidRPr="00116AA0" w:rsidRDefault="00464CB8" w:rsidP="0057700F">
            <w:pPr>
              <w:pStyle w:val="TAC"/>
              <w:rPr>
                <w:rFonts w:cs="Arial"/>
              </w:rPr>
            </w:pPr>
            <w:r w:rsidRPr="00116AA0">
              <w:rPr>
                <w:rFonts w:cs="Arial"/>
              </w:rPr>
              <w:t>[-96.7]</w:t>
            </w:r>
            <w:r w:rsidRPr="00116AA0">
              <w:rPr>
                <w:rFonts w:cs="Arial"/>
                <w:vertAlign w:val="superscript"/>
              </w:rPr>
              <w:t>11</w:t>
            </w:r>
          </w:p>
        </w:tc>
        <w:tc>
          <w:tcPr>
            <w:tcW w:w="859" w:type="dxa"/>
            <w:shd w:val="clear" w:color="auto" w:fill="auto"/>
          </w:tcPr>
          <w:p w:rsidR="00464CB8" w:rsidRPr="00116AA0" w:rsidRDefault="00464CB8" w:rsidP="0057700F">
            <w:pPr>
              <w:pStyle w:val="TAC"/>
              <w:rPr>
                <w:rFonts w:cs="Arial"/>
              </w:rPr>
            </w:pPr>
            <w:r w:rsidRPr="00116AA0">
              <w:rPr>
                <w:rFonts w:cs="Arial"/>
              </w:rPr>
              <w:t>[-94.9]</w:t>
            </w:r>
            <w:r w:rsidRPr="00116AA0">
              <w:rPr>
                <w:rFonts w:cs="Arial"/>
                <w:vertAlign w:val="superscript"/>
              </w:rPr>
              <w:t>11</w:t>
            </w:r>
          </w:p>
        </w:tc>
        <w:tc>
          <w:tcPr>
            <w:tcW w:w="900" w:type="dxa"/>
            <w:shd w:val="clear" w:color="auto" w:fill="auto"/>
          </w:tcPr>
          <w:p w:rsidR="00464CB8" w:rsidRPr="00116AA0" w:rsidRDefault="00464CB8" w:rsidP="0057700F">
            <w:pPr>
              <w:pStyle w:val="TAC"/>
              <w:rPr>
                <w:rFonts w:cs="Arial"/>
              </w:rPr>
            </w:pPr>
            <w:r w:rsidRPr="00116AA0">
              <w:rPr>
                <w:rFonts w:cs="Arial"/>
              </w:rPr>
              <w:t>[-93.7]</w:t>
            </w:r>
            <w:r w:rsidRPr="00116AA0">
              <w:rPr>
                <w:rFonts w:cs="Arial"/>
                <w:vertAlign w:val="superscript"/>
              </w:rPr>
              <w:t>11</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vMerge w:val="restart"/>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7</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rPr>
              <w:t>-95</w:t>
            </w:r>
          </w:p>
        </w:tc>
        <w:tc>
          <w:tcPr>
            <w:tcW w:w="859" w:type="dxa"/>
            <w:shd w:val="clear" w:color="auto" w:fill="auto"/>
            <w:vAlign w:val="center"/>
          </w:tcPr>
          <w:p w:rsidR="00464CB8" w:rsidRPr="00116AA0" w:rsidRDefault="00464CB8" w:rsidP="0057700F">
            <w:pPr>
              <w:pStyle w:val="TAC"/>
              <w:rPr>
                <w:rFonts w:cs="Arial"/>
                <w:lang w:eastAsia="ja-JP"/>
              </w:rPr>
            </w:pPr>
            <w:r w:rsidRPr="00116AA0">
              <w:rPr>
                <w:rFonts w:cs="Arial"/>
              </w:rPr>
              <w:t>-93.2</w:t>
            </w:r>
          </w:p>
        </w:tc>
        <w:tc>
          <w:tcPr>
            <w:tcW w:w="900" w:type="dxa"/>
            <w:shd w:val="clear" w:color="auto" w:fill="auto"/>
            <w:vAlign w:val="center"/>
          </w:tcPr>
          <w:p w:rsidR="00464CB8" w:rsidRPr="00116AA0" w:rsidRDefault="00464CB8" w:rsidP="0057700F">
            <w:pPr>
              <w:pStyle w:val="TAC"/>
              <w:rPr>
                <w:rFonts w:cs="Arial"/>
                <w:lang w:eastAsia="ja-JP"/>
              </w:rPr>
            </w:pPr>
            <w:r w:rsidRPr="00116AA0">
              <w:rPr>
                <w:rFonts w:cs="Arial"/>
              </w:rPr>
              <w:t>-92</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vMerge/>
            <w:shd w:val="clear" w:color="auto" w:fill="auto"/>
            <w:vAlign w:val="center"/>
          </w:tcPr>
          <w:p w:rsidR="00464CB8" w:rsidRPr="00116AA0" w:rsidRDefault="00464CB8" w:rsidP="0057700F">
            <w:pPr>
              <w:pStyle w:val="TAC"/>
              <w:rPr>
                <w:rFonts w:eastAsia="SimSun" w:cs="Arial"/>
                <w:lang w:eastAsia="zh-CN"/>
              </w:rPr>
            </w:pP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p>
        </w:tc>
        <w:tc>
          <w:tcPr>
            <w:tcW w:w="885" w:type="dxa"/>
            <w:shd w:val="clear" w:color="auto" w:fill="auto"/>
          </w:tcPr>
          <w:p w:rsidR="00464CB8" w:rsidRPr="00116AA0" w:rsidRDefault="00464CB8" w:rsidP="0057700F">
            <w:pPr>
              <w:pStyle w:val="TAC"/>
              <w:rPr>
                <w:rFonts w:cs="Arial"/>
              </w:rPr>
            </w:pPr>
            <w:r w:rsidRPr="00116AA0">
              <w:rPr>
                <w:rFonts w:cs="Arial"/>
              </w:rPr>
              <w:t>[-97.7]</w:t>
            </w:r>
            <w:r w:rsidRPr="00116AA0">
              <w:rPr>
                <w:rFonts w:cs="Arial"/>
                <w:vertAlign w:val="superscript"/>
              </w:rPr>
              <w:t>11</w:t>
            </w:r>
          </w:p>
        </w:tc>
        <w:tc>
          <w:tcPr>
            <w:tcW w:w="859" w:type="dxa"/>
            <w:shd w:val="clear" w:color="auto" w:fill="auto"/>
          </w:tcPr>
          <w:p w:rsidR="00464CB8" w:rsidRPr="00116AA0" w:rsidRDefault="00464CB8" w:rsidP="0057700F">
            <w:pPr>
              <w:pStyle w:val="TAC"/>
              <w:rPr>
                <w:rFonts w:cs="Arial"/>
              </w:rPr>
            </w:pPr>
            <w:r w:rsidRPr="00116AA0">
              <w:rPr>
                <w:rFonts w:cs="Arial"/>
              </w:rPr>
              <w:t>[-95.9]</w:t>
            </w:r>
            <w:r w:rsidRPr="00116AA0">
              <w:rPr>
                <w:rFonts w:cs="Arial"/>
                <w:vertAlign w:val="superscript"/>
              </w:rPr>
              <w:t>11</w:t>
            </w:r>
          </w:p>
        </w:tc>
        <w:tc>
          <w:tcPr>
            <w:tcW w:w="900" w:type="dxa"/>
            <w:shd w:val="clear" w:color="auto" w:fill="auto"/>
          </w:tcPr>
          <w:p w:rsidR="00464CB8" w:rsidRPr="00116AA0" w:rsidRDefault="00464CB8" w:rsidP="0057700F">
            <w:pPr>
              <w:pStyle w:val="TAC"/>
              <w:rPr>
                <w:rFonts w:cs="Arial"/>
              </w:rPr>
            </w:pPr>
            <w:r w:rsidRPr="00116AA0">
              <w:rPr>
                <w:rFonts w:cs="Arial"/>
              </w:rPr>
              <w:t>[-94.7]</w:t>
            </w:r>
            <w:r w:rsidRPr="00116AA0">
              <w:rPr>
                <w:rFonts w:cs="Arial"/>
                <w:vertAlign w:val="superscript"/>
              </w:rPr>
              <w:t>11</w:t>
            </w:r>
          </w:p>
        </w:tc>
        <w:tc>
          <w:tcPr>
            <w:tcW w:w="839" w:type="dxa"/>
            <w:vMerge/>
            <w:shd w:val="clear" w:color="auto" w:fill="auto"/>
            <w:vAlign w:val="center"/>
          </w:tcPr>
          <w:p w:rsidR="00464CB8" w:rsidRPr="00116AA0" w:rsidRDefault="00464CB8" w:rsidP="0057700F">
            <w:pPr>
              <w:pStyle w:val="TAC"/>
              <w:rPr>
                <w:rFonts w:cs="Arial"/>
              </w:rPr>
            </w:pPr>
          </w:p>
        </w:tc>
      </w:tr>
      <w:tr w:rsidR="00464CB8" w:rsidRPr="002D7A14" w:rsidTr="0057700F">
        <w:trPr>
          <w:trHeight w:val="255"/>
        </w:trPr>
        <w:tc>
          <w:tcPr>
            <w:tcW w:w="1984" w:type="dxa"/>
            <w:vMerge w:val="restart"/>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CA_</w:t>
            </w:r>
            <w:r w:rsidRPr="00116AA0">
              <w:rPr>
                <w:rFonts w:eastAsia="Calibri" w:cs="Arial" w:hint="eastAsia"/>
                <w:lang w:val="en-US"/>
              </w:rPr>
              <w:t>1</w:t>
            </w:r>
            <w:r w:rsidRPr="00116AA0">
              <w:rPr>
                <w:rFonts w:eastAsia="Calibri" w:cs="Arial"/>
                <w:lang w:val="en-US"/>
              </w:rPr>
              <w:t>A-</w:t>
            </w:r>
            <w:r w:rsidRPr="00116AA0">
              <w:rPr>
                <w:rFonts w:eastAsia="Calibri" w:cs="Arial" w:hint="eastAsia"/>
                <w:lang w:val="en-US"/>
              </w:rPr>
              <w:t>3</w:t>
            </w:r>
            <w:r w:rsidRPr="00116AA0">
              <w:rPr>
                <w:rFonts w:eastAsia="Calibri" w:cs="Arial"/>
                <w:lang w:val="en-US"/>
              </w:rPr>
              <w:t>A</w:t>
            </w:r>
            <w:r w:rsidRPr="00116AA0">
              <w:rPr>
                <w:rFonts w:eastAsia="Calibri" w:cs="Arial" w:hint="eastAsia"/>
                <w:lang w:val="en-US"/>
              </w:rPr>
              <w:t>-</w:t>
            </w:r>
            <w:r w:rsidRPr="00116AA0">
              <w:rPr>
                <w:rFonts w:eastAsia="SimSun" w:cs="Arial" w:hint="eastAsia"/>
                <w:lang w:val="en-US" w:eastAsia="zh-CN"/>
              </w:rPr>
              <w:t>7</w:t>
            </w:r>
            <w:r w:rsidRPr="00116AA0">
              <w:rPr>
                <w:rFonts w:eastAsia="Calibri" w:cs="Arial"/>
                <w:lang w:val="en-US"/>
              </w:rPr>
              <w:t>C</w:t>
            </w:r>
            <w:r w:rsidRPr="00116AA0">
              <w:rPr>
                <w:rFonts w:eastAsia="Calibri" w:cs="Arial"/>
                <w:vertAlign w:val="superscript"/>
                <w:lang w:val="en-US"/>
              </w:rPr>
              <w:t>9</w:t>
            </w:r>
          </w:p>
        </w:tc>
        <w:tc>
          <w:tcPr>
            <w:tcW w:w="1004"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hint="eastAsia"/>
                <w:lang w:val="en-US"/>
              </w:rPr>
              <w:t>1</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-100</w:t>
            </w:r>
          </w:p>
        </w:tc>
        <w:tc>
          <w:tcPr>
            <w:tcW w:w="885"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-97</w:t>
            </w:r>
          </w:p>
        </w:tc>
        <w:tc>
          <w:tcPr>
            <w:tcW w:w="859"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-95.2</w:t>
            </w:r>
          </w:p>
        </w:tc>
        <w:tc>
          <w:tcPr>
            <w:tcW w:w="900"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-94</w:t>
            </w:r>
          </w:p>
        </w:tc>
        <w:tc>
          <w:tcPr>
            <w:tcW w:w="839" w:type="dxa"/>
            <w:vMerge w:val="restart"/>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FDD</w:t>
            </w:r>
          </w:p>
        </w:tc>
      </w:tr>
      <w:tr w:rsidR="00464CB8" w:rsidRPr="002D7A14" w:rsidTr="0057700F">
        <w:trPr>
          <w:trHeight w:val="255"/>
        </w:trPr>
        <w:tc>
          <w:tcPr>
            <w:tcW w:w="1984" w:type="dxa"/>
            <w:vMerge/>
            <w:shd w:val="clear" w:color="auto" w:fill="auto"/>
            <w:vAlign w:val="center"/>
          </w:tcPr>
          <w:p w:rsidR="00464CB8" w:rsidRPr="00116AA0" w:rsidRDefault="00464CB8" w:rsidP="0057700F">
            <w:pPr>
              <w:pStyle w:val="TAC"/>
              <w:rPr>
                <w:rFonts w:eastAsia="Calibri" w:cs="Arial"/>
                <w:lang w:val="en-US"/>
              </w:rPr>
            </w:pPr>
          </w:p>
        </w:tc>
        <w:tc>
          <w:tcPr>
            <w:tcW w:w="1004"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hint="eastAsia"/>
                <w:lang w:val="en-US"/>
              </w:rPr>
              <w:t>3</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rPr>
            </w:pPr>
          </w:p>
        </w:tc>
        <w:tc>
          <w:tcPr>
            <w:tcW w:w="885"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-91.5</w:t>
            </w:r>
          </w:p>
        </w:tc>
        <w:tc>
          <w:tcPr>
            <w:tcW w:w="859"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-90</w:t>
            </w:r>
          </w:p>
        </w:tc>
        <w:tc>
          <w:tcPr>
            <w:tcW w:w="900"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-89</w:t>
            </w:r>
          </w:p>
        </w:tc>
        <w:tc>
          <w:tcPr>
            <w:tcW w:w="839" w:type="dxa"/>
            <w:vMerge/>
            <w:shd w:val="clear" w:color="auto" w:fill="auto"/>
            <w:vAlign w:val="center"/>
          </w:tcPr>
          <w:p w:rsidR="00464CB8" w:rsidRPr="00116AA0" w:rsidRDefault="00464CB8" w:rsidP="0057700F">
            <w:pPr>
              <w:pStyle w:val="TAC"/>
              <w:rPr>
                <w:rFonts w:eastAsia="Calibri" w:cs="Arial"/>
                <w:lang w:val="en-US"/>
              </w:rPr>
            </w:pPr>
          </w:p>
        </w:tc>
      </w:tr>
      <w:tr w:rsidR="00464CB8" w:rsidRPr="002D7A14" w:rsidTr="0057700F">
        <w:trPr>
          <w:trHeight w:val="255"/>
        </w:trPr>
        <w:tc>
          <w:tcPr>
            <w:tcW w:w="1984" w:type="dxa"/>
            <w:vMerge/>
            <w:shd w:val="clear" w:color="auto" w:fill="auto"/>
            <w:vAlign w:val="center"/>
          </w:tcPr>
          <w:p w:rsidR="00464CB8" w:rsidRPr="00116AA0" w:rsidRDefault="00464CB8" w:rsidP="0057700F">
            <w:pPr>
              <w:pStyle w:val="TAC"/>
              <w:rPr>
                <w:rFonts w:eastAsia="Calibri" w:cs="Arial"/>
                <w:lang w:val="en-US"/>
              </w:rPr>
            </w:pPr>
          </w:p>
        </w:tc>
        <w:tc>
          <w:tcPr>
            <w:tcW w:w="1004"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SimSun" w:cs="Arial" w:hint="eastAsia"/>
                <w:lang w:val="en-US" w:eastAsia="zh-CN"/>
              </w:rPr>
              <w:t>7</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rPr>
            </w:pPr>
          </w:p>
        </w:tc>
        <w:tc>
          <w:tcPr>
            <w:tcW w:w="885"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-95</w:t>
            </w:r>
          </w:p>
        </w:tc>
        <w:tc>
          <w:tcPr>
            <w:tcW w:w="859"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-93.2</w:t>
            </w:r>
          </w:p>
        </w:tc>
        <w:tc>
          <w:tcPr>
            <w:tcW w:w="900"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-92</w:t>
            </w:r>
          </w:p>
        </w:tc>
        <w:tc>
          <w:tcPr>
            <w:tcW w:w="839" w:type="dxa"/>
            <w:vMerge/>
            <w:shd w:val="clear" w:color="auto" w:fill="auto"/>
            <w:vAlign w:val="center"/>
          </w:tcPr>
          <w:p w:rsidR="00464CB8" w:rsidRPr="00116AA0" w:rsidRDefault="00464CB8" w:rsidP="0057700F">
            <w:pPr>
              <w:pStyle w:val="TAC"/>
              <w:rPr>
                <w:rFonts w:eastAsia="Calibri" w:cs="Arial"/>
                <w:lang w:val="en-US"/>
              </w:rPr>
            </w:pPr>
          </w:p>
        </w:tc>
      </w:tr>
      <w:tr w:rsidR="00464CB8" w:rsidRPr="002D7A14" w:rsidTr="0057700F">
        <w:trPr>
          <w:trHeight w:val="255"/>
        </w:trPr>
        <w:tc>
          <w:tcPr>
            <w:tcW w:w="1984" w:type="dxa"/>
            <w:vMerge w:val="restart"/>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CA_</w:t>
            </w:r>
            <w:r w:rsidRPr="00116AA0">
              <w:rPr>
                <w:rFonts w:eastAsia="Calibri" w:cs="Arial" w:hint="eastAsia"/>
                <w:lang w:val="en-US"/>
              </w:rPr>
              <w:t>1</w:t>
            </w:r>
            <w:r w:rsidRPr="00116AA0">
              <w:rPr>
                <w:rFonts w:eastAsia="Calibri" w:cs="Arial"/>
                <w:lang w:val="en-US"/>
              </w:rPr>
              <w:t>A-</w:t>
            </w:r>
            <w:r w:rsidRPr="00116AA0">
              <w:rPr>
                <w:rFonts w:eastAsia="Calibri" w:cs="Arial" w:hint="eastAsia"/>
                <w:lang w:val="en-US"/>
              </w:rPr>
              <w:t>3</w:t>
            </w:r>
            <w:r w:rsidRPr="00116AA0">
              <w:rPr>
                <w:rFonts w:eastAsia="Calibri" w:cs="Arial"/>
                <w:lang w:val="en-US"/>
              </w:rPr>
              <w:t>A</w:t>
            </w:r>
            <w:r w:rsidRPr="00116AA0">
              <w:rPr>
                <w:rFonts w:eastAsia="Calibri" w:cs="Arial" w:hint="eastAsia"/>
                <w:lang w:val="en-US"/>
              </w:rPr>
              <w:t>-</w:t>
            </w:r>
            <w:r w:rsidRPr="00116AA0">
              <w:rPr>
                <w:rFonts w:eastAsia="SimSun" w:cs="Arial" w:hint="eastAsia"/>
                <w:lang w:val="en-US" w:eastAsia="zh-CN"/>
              </w:rPr>
              <w:t>7</w:t>
            </w:r>
            <w:r w:rsidRPr="00116AA0">
              <w:rPr>
                <w:rFonts w:eastAsia="Calibri" w:cs="Arial"/>
                <w:lang w:val="en-US"/>
              </w:rPr>
              <w:t>C</w:t>
            </w:r>
            <w:r w:rsidRPr="00116AA0">
              <w:rPr>
                <w:rFonts w:eastAsia="Calibri" w:cs="Arial"/>
                <w:vertAlign w:val="superscript"/>
                <w:lang w:val="en-US"/>
              </w:rPr>
              <w:t>10</w:t>
            </w:r>
          </w:p>
        </w:tc>
        <w:tc>
          <w:tcPr>
            <w:tcW w:w="1004"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hint="eastAsia"/>
                <w:lang w:val="en-US"/>
              </w:rPr>
              <w:t>1</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-100</w:t>
            </w:r>
          </w:p>
        </w:tc>
        <w:tc>
          <w:tcPr>
            <w:tcW w:w="885"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-97</w:t>
            </w:r>
          </w:p>
        </w:tc>
        <w:tc>
          <w:tcPr>
            <w:tcW w:w="859"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-95.2</w:t>
            </w:r>
          </w:p>
        </w:tc>
        <w:tc>
          <w:tcPr>
            <w:tcW w:w="900"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-94</w:t>
            </w:r>
          </w:p>
        </w:tc>
        <w:tc>
          <w:tcPr>
            <w:tcW w:w="839" w:type="dxa"/>
            <w:vMerge w:val="restart"/>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FDD</w:t>
            </w:r>
          </w:p>
        </w:tc>
      </w:tr>
      <w:tr w:rsidR="00464CB8" w:rsidRPr="002D7A14" w:rsidTr="0057700F">
        <w:trPr>
          <w:trHeight w:val="255"/>
        </w:trPr>
        <w:tc>
          <w:tcPr>
            <w:tcW w:w="1984" w:type="dxa"/>
            <w:vMerge/>
            <w:shd w:val="clear" w:color="auto" w:fill="auto"/>
            <w:vAlign w:val="center"/>
          </w:tcPr>
          <w:p w:rsidR="00464CB8" w:rsidRPr="00116AA0" w:rsidRDefault="00464CB8" w:rsidP="0057700F">
            <w:pPr>
              <w:pStyle w:val="TAC"/>
              <w:rPr>
                <w:rFonts w:eastAsia="Calibri" w:cs="Arial"/>
                <w:lang w:val="en-US"/>
              </w:rPr>
            </w:pPr>
          </w:p>
        </w:tc>
        <w:tc>
          <w:tcPr>
            <w:tcW w:w="1004"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hint="eastAsia"/>
                <w:lang w:val="en-US"/>
              </w:rPr>
              <w:t>3</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rPr>
            </w:pPr>
          </w:p>
        </w:tc>
        <w:tc>
          <w:tcPr>
            <w:tcW w:w="885"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-94</w:t>
            </w:r>
          </w:p>
        </w:tc>
        <w:tc>
          <w:tcPr>
            <w:tcW w:w="859"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-92.2</w:t>
            </w:r>
          </w:p>
        </w:tc>
        <w:tc>
          <w:tcPr>
            <w:tcW w:w="900"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-91</w:t>
            </w:r>
          </w:p>
        </w:tc>
        <w:tc>
          <w:tcPr>
            <w:tcW w:w="839" w:type="dxa"/>
            <w:vMerge/>
            <w:shd w:val="clear" w:color="auto" w:fill="auto"/>
            <w:vAlign w:val="center"/>
          </w:tcPr>
          <w:p w:rsidR="00464CB8" w:rsidRPr="00116AA0" w:rsidRDefault="00464CB8" w:rsidP="0057700F">
            <w:pPr>
              <w:pStyle w:val="TAC"/>
              <w:rPr>
                <w:rFonts w:eastAsia="Calibri" w:cs="Arial"/>
                <w:lang w:val="en-US"/>
              </w:rPr>
            </w:pPr>
          </w:p>
        </w:tc>
      </w:tr>
      <w:tr w:rsidR="00464CB8" w:rsidRPr="002D7A14" w:rsidTr="0057700F">
        <w:trPr>
          <w:trHeight w:val="255"/>
        </w:trPr>
        <w:tc>
          <w:tcPr>
            <w:tcW w:w="1984" w:type="dxa"/>
            <w:vMerge/>
            <w:shd w:val="clear" w:color="auto" w:fill="auto"/>
            <w:vAlign w:val="center"/>
          </w:tcPr>
          <w:p w:rsidR="00464CB8" w:rsidRPr="00116AA0" w:rsidRDefault="00464CB8" w:rsidP="0057700F">
            <w:pPr>
              <w:pStyle w:val="TAC"/>
              <w:rPr>
                <w:rFonts w:eastAsia="Calibri" w:cs="Arial"/>
                <w:lang w:val="en-US"/>
              </w:rPr>
            </w:pPr>
          </w:p>
        </w:tc>
        <w:tc>
          <w:tcPr>
            <w:tcW w:w="1004"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SimSun" w:cs="Arial" w:hint="eastAsia"/>
                <w:lang w:val="en-US" w:eastAsia="zh-CN"/>
              </w:rPr>
              <w:t>7</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rPr>
            </w:pPr>
          </w:p>
        </w:tc>
        <w:tc>
          <w:tcPr>
            <w:tcW w:w="885"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-95</w:t>
            </w:r>
          </w:p>
        </w:tc>
        <w:tc>
          <w:tcPr>
            <w:tcW w:w="859"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-93.2</w:t>
            </w:r>
          </w:p>
        </w:tc>
        <w:tc>
          <w:tcPr>
            <w:tcW w:w="900"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-92</w:t>
            </w:r>
          </w:p>
        </w:tc>
        <w:tc>
          <w:tcPr>
            <w:tcW w:w="839" w:type="dxa"/>
            <w:vMerge/>
            <w:shd w:val="clear" w:color="auto" w:fill="auto"/>
            <w:vAlign w:val="center"/>
          </w:tcPr>
          <w:p w:rsidR="00464CB8" w:rsidRPr="00116AA0" w:rsidRDefault="00464CB8" w:rsidP="0057700F">
            <w:pPr>
              <w:pStyle w:val="TAC"/>
              <w:rPr>
                <w:rFonts w:eastAsia="Calibri" w:cs="Arial"/>
                <w:lang w:val="en-US"/>
              </w:rPr>
            </w:pPr>
          </w:p>
        </w:tc>
      </w:tr>
      <w:tr w:rsidR="00464CB8" w:rsidRPr="009715C6" w:rsidTr="0057700F">
        <w:trPr>
          <w:trHeight w:val="255"/>
        </w:trPr>
        <w:tc>
          <w:tcPr>
            <w:tcW w:w="1984" w:type="dxa"/>
            <w:vMerge w:val="restart"/>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hint="eastAsia"/>
              </w:rPr>
              <w:t>1</w:t>
            </w:r>
            <w:r w:rsidRPr="00116AA0">
              <w:rPr>
                <w:rFonts w:cs="Arial"/>
              </w:rPr>
              <w:t>A-</w:t>
            </w:r>
            <w:r w:rsidRPr="00116AA0">
              <w:rPr>
                <w:rFonts w:cs="Arial" w:hint="eastAsia"/>
              </w:rPr>
              <w:t>3</w:t>
            </w:r>
            <w:r w:rsidRPr="00116AA0">
              <w:rPr>
                <w:rFonts w:cs="Arial"/>
              </w:rPr>
              <w:t>A</w:t>
            </w:r>
            <w:r w:rsidRPr="00116AA0">
              <w:rPr>
                <w:rFonts w:cs="Arial" w:hint="eastAsia"/>
              </w:rPr>
              <w:t>-</w:t>
            </w:r>
            <w:r w:rsidRPr="00116AA0">
              <w:rPr>
                <w:rFonts w:cs="Arial"/>
              </w:rPr>
              <w:t>8</w:t>
            </w:r>
            <w:r w:rsidRPr="00116AA0">
              <w:rPr>
                <w:rFonts w:cs="Arial" w:hint="eastAsia"/>
              </w:rPr>
              <w:t>A</w:t>
            </w:r>
            <w:r w:rsidRPr="00116AA0">
              <w:rPr>
                <w:rFonts w:cs="Arial" w:hint="eastAsia"/>
                <w:vertAlign w:val="superscript"/>
              </w:rPr>
              <w:t>4</w:t>
            </w:r>
          </w:p>
        </w:tc>
        <w:tc>
          <w:tcPr>
            <w:tcW w:w="1004" w:type="dxa"/>
            <w:shd w:val="clear" w:color="auto" w:fill="auto"/>
            <w:vAlign w:val="center"/>
          </w:tcPr>
          <w:p w:rsidR="00464CB8" w:rsidRPr="00116AA0" w:rsidRDefault="00464CB8" w:rsidP="0057700F">
            <w:pPr>
              <w:pStyle w:val="TAC"/>
              <w:rPr>
                <w:rFonts w:cs="Arial"/>
              </w:rPr>
            </w:pPr>
            <w:r w:rsidRPr="00116AA0">
              <w:rPr>
                <w:rFonts w:cs="Arial" w:hint="eastAsia"/>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-100</w:t>
            </w:r>
          </w:p>
        </w:tc>
        <w:tc>
          <w:tcPr>
            <w:tcW w:w="885" w:type="dxa"/>
            <w:shd w:val="clear" w:color="auto" w:fill="auto"/>
            <w:vAlign w:val="center"/>
          </w:tcPr>
          <w:p w:rsidR="00464CB8" w:rsidRPr="00116AA0" w:rsidRDefault="00464CB8" w:rsidP="0057700F">
            <w:pPr>
              <w:pStyle w:val="TAC"/>
              <w:rPr>
                <w:rFonts w:cs="Arial"/>
              </w:rPr>
            </w:pPr>
            <w:r w:rsidRPr="00116AA0">
              <w:rPr>
                <w:rFonts w:cs="Arial"/>
              </w:rPr>
              <w:t>-97</w:t>
            </w:r>
          </w:p>
        </w:tc>
        <w:tc>
          <w:tcPr>
            <w:tcW w:w="859" w:type="dxa"/>
            <w:shd w:val="clear" w:color="auto" w:fill="auto"/>
            <w:vAlign w:val="center"/>
          </w:tcPr>
          <w:p w:rsidR="00464CB8" w:rsidRPr="00116AA0" w:rsidRDefault="00464CB8" w:rsidP="0057700F">
            <w:pPr>
              <w:pStyle w:val="TAC"/>
              <w:rPr>
                <w:rFonts w:cs="Arial"/>
              </w:rPr>
            </w:pPr>
            <w:r w:rsidRPr="00116AA0">
              <w:rPr>
                <w:rFonts w:cs="Arial"/>
              </w:rPr>
              <w:t>-95.2</w:t>
            </w:r>
          </w:p>
        </w:tc>
        <w:tc>
          <w:tcPr>
            <w:tcW w:w="900" w:type="dxa"/>
            <w:shd w:val="clear" w:color="auto" w:fill="auto"/>
            <w:vAlign w:val="center"/>
          </w:tcPr>
          <w:p w:rsidR="00464CB8" w:rsidRPr="00116AA0" w:rsidRDefault="00464CB8" w:rsidP="0057700F">
            <w:pPr>
              <w:pStyle w:val="TAC"/>
              <w:rPr>
                <w:rFonts w:cs="Arial"/>
              </w:rPr>
            </w:pPr>
            <w:r w:rsidRPr="00116AA0">
              <w:rPr>
                <w:rFonts w:cs="Arial"/>
              </w:rPr>
              <w:t>-94</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hint="eastAsia"/>
              </w:rPr>
              <w:t>3</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w:t>
            </w:r>
            <w:r w:rsidRPr="00116AA0">
              <w:rPr>
                <w:rFonts w:cs="Arial" w:hint="eastAsia"/>
              </w:rPr>
              <w:t>4</w:t>
            </w:r>
          </w:p>
        </w:tc>
        <w:tc>
          <w:tcPr>
            <w:tcW w:w="885" w:type="dxa"/>
            <w:shd w:val="clear" w:color="auto" w:fill="auto"/>
            <w:vAlign w:val="center"/>
          </w:tcPr>
          <w:p w:rsidR="00464CB8" w:rsidRPr="00116AA0" w:rsidRDefault="00464CB8" w:rsidP="0057700F">
            <w:pPr>
              <w:pStyle w:val="TAC"/>
              <w:rPr>
                <w:rFonts w:cs="Arial"/>
              </w:rPr>
            </w:pPr>
            <w:r w:rsidRPr="00116AA0">
              <w:rPr>
                <w:rFonts w:cs="Arial"/>
              </w:rPr>
              <w:t>-91.5</w:t>
            </w:r>
          </w:p>
        </w:tc>
        <w:tc>
          <w:tcPr>
            <w:tcW w:w="859" w:type="dxa"/>
            <w:shd w:val="clear" w:color="auto" w:fill="auto"/>
            <w:vAlign w:val="center"/>
          </w:tcPr>
          <w:p w:rsidR="00464CB8" w:rsidRPr="00116AA0" w:rsidRDefault="00464CB8" w:rsidP="0057700F">
            <w:pPr>
              <w:pStyle w:val="TAC"/>
              <w:rPr>
                <w:rFonts w:cs="Arial"/>
              </w:rPr>
            </w:pPr>
            <w:r w:rsidRPr="00116AA0">
              <w:rPr>
                <w:rFonts w:cs="Arial"/>
              </w:rPr>
              <w:t>-90</w:t>
            </w:r>
          </w:p>
        </w:tc>
        <w:tc>
          <w:tcPr>
            <w:tcW w:w="900" w:type="dxa"/>
            <w:shd w:val="clear" w:color="auto" w:fill="auto"/>
            <w:vAlign w:val="center"/>
          </w:tcPr>
          <w:p w:rsidR="00464CB8" w:rsidRPr="00116AA0" w:rsidRDefault="00464CB8" w:rsidP="0057700F">
            <w:pPr>
              <w:pStyle w:val="TAC"/>
              <w:rPr>
                <w:rFonts w:cs="Arial"/>
              </w:rPr>
            </w:pPr>
            <w:r w:rsidRPr="00116AA0">
              <w:rPr>
                <w:rFonts w:cs="Arial"/>
              </w:rPr>
              <w:t>-89</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rPr>
              <w:t>8</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r w:rsidRPr="00116AA0">
              <w:rPr>
                <w:rFonts w:eastAsia="ＭＳ 明朝" w:cs="Arial"/>
              </w:rPr>
              <w:t>-99.2</w:t>
            </w:r>
          </w:p>
        </w:tc>
        <w:tc>
          <w:tcPr>
            <w:tcW w:w="768" w:type="dxa"/>
            <w:shd w:val="clear" w:color="auto" w:fill="auto"/>
            <w:vAlign w:val="center"/>
          </w:tcPr>
          <w:p w:rsidR="00464CB8" w:rsidRPr="00116AA0" w:rsidRDefault="00464CB8" w:rsidP="0057700F">
            <w:pPr>
              <w:pStyle w:val="TAC"/>
              <w:rPr>
                <w:rFonts w:cs="Arial"/>
              </w:rPr>
            </w:pPr>
            <w:r w:rsidRPr="00116AA0">
              <w:rPr>
                <w:rFonts w:eastAsia="ＭＳ 明朝" w:cs="Arial"/>
              </w:rPr>
              <w:t>-97</w:t>
            </w:r>
          </w:p>
        </w:tc>
        <w:tc>
          <w:tcPr>
            <w:tcW w:w="885" w:type="dxa"/>
            <w:shd w:val="clear" w:color="auto" w:fill="auto"/>
            <w:vAlign w:val="center"/>
          </w:tcPr>
          <w:p w:rsidR="00464CB8" w:rsidRPr="00116AA0" w:rsidRDefault="00464CB8" w:rsidP="0057700F">
            <w:pPr>
              <w:pStyle w:val="TAC"/>
              <w:rPr>
                <w:rFonts w:cs="Arial"/>
              </w:rPr>
            </w:pPr>
            <w:r w:rsidRPr="00116AA0">
              <w:rPr>
                <w:rFonts w:eastAsia="ＭＳ 明朝" w:cs="Arial"/>
              </w:rPr>
              <w:t>-94</w:t>
            </w:r>
          </w:p>
        </w:tc>
        <w:tc>
          <w:tcPr>
            <w:tcW w:w="859" w:type="dxa"/>
            <w:shd w:val="clear" w:color="auto" w:fill="auto"/>
            <w:vAlign w:val="center"/>
          </w:tcPr>
          <w:p w:rsidR="00464CB8" w:rsidRPr="00116AA0" w:rsidRDefault="00464CB8" w:rsidP="0057700F">
            <w:pPr>
              <w:pStyle w:val="TAC"/>
              <w:rPr>
                <w:rFonts w:cs="Arial"/>
              </w:rPr>
            </w:pPr>
          </w:p>
        </w:tc>
        <w:tc>
          <w:tcPr>
            <w:tcW w:w="900" w:type="dxa"/>
            <w:shd w:val="clear" w:color="auto" w:fill="auto"/>
            <w:vAlign w:val="center"/>
          </w:tcPr>
          <w:p w:rsidR="00464CB8" w:rsidRPr="00116AA0" w:rsidRDefault="00464CB8" w:rsidP="0057700F">
            <w:pPr>
              <w:pStyle w:val="TAC"/>
              <w:rPr>
                <w:rFonts w:cs="Arial"/>
              </w:rPr>
            </w:pP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val="restart"/>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hint="eastAsia"/>
              </w:rPr>
              <w:t>1</w:t>
            </w:r>
            <w:r w:rsidRPr="00116AA0">
              <w:rPr>
                <w:rFonts w:cs="Arial"/>
              </w:rPr>
              <w:t>A-</w:t>
            </w:r>
            <w:r w:rsidRPr="00116AA0">
              <w:rPr>
                <w:rFonts w:cs="Arial" w:hint="eastAsia"/>
              </w:rPr>
              <w:t>3</w:t>
            </w:r>
            <w:r w:rsidRPr="00116AA0">
              <w:rPr>
                <w:rFonts w:cs="Arial"/>
              </w:rPr>
              <w:t>A</w:t>
            </w:r>
            <w:r w:rsidRPr="00116AA0">
              <w:rPr>
                <w:rFonts w:cs="Arial" w:hint="eastAsia"/>
              </w:rPr>
              <w:t>-</w:t>
            </w:r>
            <w:r w:rsidRPr="00116AA0">
              <w:rPr>
                <w:rFonts w:cs="Arial"/>
              </w:rPr>
              <w:t>8</w:t>
            </w:r>
            <w:r w:rsidRPr="00116AA0">
              <w:rPr>
                <w:rFonts w:cs="Arial" w:hint="eastAsia"/>
              </w:rPr>
              <w:t>A</w:t>
            </w:r>
            <w:r w:rsidRPr="00116AA0">
              <w:rPr>
                <w:rFonts w:cs="Arial"/>
                <w:vertAlign w:val="superscript"/>
              </w:rPr>
              <w:t>5</w:t>
            </w:r>
          </w:p>
        </w:tc>
        <w:tc>
          <w:tcPr>
            <w:tcW w:w="1004" w:type="dxa"/>
            <w:shd w:val="clear" w:color="auto" w:fill="auto"/>
            <w:vAlign w:val="center"/>
          </w:tcPr>
          <w:p w:rsidR="00464CB8" w:rsidRPr="00116AA0" w:rsidRDefault="00464CB8" w:rsidP="0057700F">
            <w:pPr>
              <w:pStyle w:val="TAC"/>
              <w:rPr>
                <w:rFonts w:cs="Arial"/>
              </w:rPr>
            </w:pPr>
            <w:r w:rsidRPr="00116AA0">
              <w:rPr>
                <w:rFonts w:cs="Arial" w:hint="eastAsia"/>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-100</w:t>
            </w:r>
          </w:p>
        </w:tc>
        <w:tc>
          <w:tcPr>
            <w:tcW w:w="885" w:type="dxa"/>
            <w:shd w:val="clear" w:color="auto" w:fill="auto"/>
            <w:vAlign w:val="center"/>
          </w:tcPr>
          <w:p w:rsidR="00464CB8" w:rsidRPr="00116AA0" w:rsidRDefault="00464CB8" w:rsidP="0057700F">
            <w:pPr>
              <w:pStyle w:val="TAC"/>
              <w:rPr>
                <w:rFonts w:cs="Arial"/>
              </w:rPr>
            </w:pPr>
            <w:r w:rsidRPr="00116AA0">
              <w:rPr>
                <w:rFonts w:cs="Arial"/>
              </w:rPr>
              <w:t>-97</w:t>
            </w:r>
          </w:p>
        </w:tc>
        <w:tc>
          <w:tcPr>
            <w:tcW w:w="859" w:type="dxa"/>
            <w:shd w:val="clear" w:color="auto" w:fill="auto"/>
            <w:vAlign w:val="center"/>
          </w:tcPr>
          <w:p w:rsidR="00464CB8" w:rsidRPr="00116AA0" w:rsidRDefault="00464CB8" w:rsidP="0057700F">
            <w:pPr>
              <w:pStyle w:val="TAC"/>
              <w:rPr>
                <w:rFonts w:cs="Arial"/>
              </w:rPr>
            </w:pPr>
            <w:r w:rsidRPr="00116AA0">
              <w:rPr>
                <w:rFonts w:cs="Arial"/>
              </w:rPr>
              <w:t>-95.2</w:t>
            </w:r>
          </w:p>
        </w:tc>
        <w:tc>
          <w:tcPr>
            <w:tcW w:w="900" w:type="dxa"/>
            <w:shd w:val="clear" w:color="auto" w:fill="auto"/>
            <w:vAlign w:val="center"/>
          </w:tcPr>
          <w:p w:rsidR="00464CB8" w:rsidRPr="00116AA0" w:rsidRDefault="00464CB8" w:rsidP="0057700F">
            <w:pPr>
              <w:pStyle w:val="TAC"/>
              <w:rPr>
                <w:rFonts w:cs="Arial"/>
              </w:rPr>
            </w:pPr>
            <w:r w:rsidRPr="00116AA0">
              <w:rPr>
                <w:rFonts w:cs="Arial"/>
              </w:rPr>
              <w:t>-94</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hint="eastAsia"/>
              </w:rPr>
              <w:t>3</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-97</w:t>
            </w:r>
          </w:p>
        </w:tc>
        <w:tc>
          <w:tcPr>
            <w:tcW w:w="885" w:type="dxa"/>
            <w:shd w:val="clear" w:color="auto" w:fill="auto"/>
          </w:tcPr>
          <w:p w:rsidR="00464CB8" w:rsidRPr="00116AA0" w:rsidRDefault="00464CB8" w:rsidP="0057700F">
            <w:pPr>
              <w:pStyle w:val="TAC"/>
              <w:rPr>
                <w:rFonts w:cs="Arial"/>
              </w:rPr>
            </w:pPr>
            <w:r w:rsidRPr="00116AA0">
              <w:rPr>
                <w:rFonts w:cs="Arial"/>
              </w:rPr>
              <w:t>-94</w:t>
            </w:r>
          </w:p>
        </w:tc>
        <w:tc>
          <w:tcPr>
            <w:tcW w:w="859" w:type="dxa"/>
            <w:shd w:val="clear" w:color="auto" w:fill="auto"/>
          </w:tcPr>
          <w:p w:rsidR="00464CB8" w:rsidRPr="00116AA0" w:rsidRDefault="00464CB8" w:rsidP="0057700F">
            <w:pPr>
              <w:pStyle w:val="TAC"/>
              <w:rPr>
                <w:rFonts w:cs="Arial"/>
              </w:rPr>
            </w:pPr>
            <w:r w:rsidRPr="00116AA0">
              <w:rPr>
                <w:rFonts w:cs="Arial"/>
              </w:rPr>
              <w:t>-92.2</w:t>
            </w:r>
          </w:p>
        </w:tc>
        <w:tc>
          <w:tcPr>
            <w:tcW w:w="900" w:type="dxa"/>
            <w:shd w:val="clear" w:color="auto" w:fill="auto"/>
          </w:tcPr>
          <w:p w:rsidR="00464CB8" w:rsidRPr="00116AA0" w:rsidRDefault="00464CB8" w:rsidP="0057700F">
            <w:pPr>
              <w:pStyle w:val="TAC"/>
              <w:rPr>
                <w:rFonts w:cs="Arial"/>
              </w:rPr>
            </w:pPr>
            <w:r w:rsidRPr="00116AA0">
              <w:rPr>
                <w:rFonts w:cs="Arial"/>
              </w:rPr>
              <w:t>-91</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rPr>
              <w:t>8</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r w:rsidRPr="00116AA0">
              <w:rPr>
                <w:rFonts w:eastAsia="ＭＳ 明朝" w:cs="Arial"/>
              </w:rPr>
              <w:t>-99.2</w:t>
            </w:r>
          </w:p>
        </w:tc>
        <w:tc>
          <w:tcPr>
            <w:tcW w:w="768" w:type="dxa"/>
            <w:shd w:val="clear" w:color="auto" w:fill="auto"/>
            <w:vAlign w:val="center"/>
          </w:tcPr>
          <w:p w:rsidR="00464CB8" w:rsidRPr="00116AA0" w:rsidRDefault="00464CB8" w:rsidP="0057700F">
            <w:pPr>
              <w:pStyle w:val="TAC"/>
              <w:rPr>
                <w:rFonts w:cs="Arial"/>
              </w:rPr>
            </w:pPr>
            <w:r w:rsidRPr="00116AA0">
              <w:rPr>
                <w:rFonts w:eastAsia="ＭＳ 明朝" w:cs="Arial"/>
              </w:rPr>
              <w:t>-97</w:t>
            </w:r>
          </w:p>
        </w:tc>
        <w:tc>
          <w:tcPr>
            <w:tcW w:w="885" w:type="dxa"/>
            <w:shd w:val="clear" w:color="auto" w:fill="auto"/>
            <w:vAlign w:val="center"/>
          </w:tcPr>
          <w:p w:rsidR="00464CB8" w:rsidRPr="00116AA0" w:rsidRDefault="00464CB8" w:rsidP="0057700F">
            <w:pPr>
              <w:pStyle w:val="TAC"/>
              <w:rPr>
                <w:rFonts w:cs="Arial"/>
              </w:rPr>
            </w:pPr>
            <w:r w:rsidRPr="00116AA0">
              <w:rPr>
                <w:rFonts w:eastAsia="ＭＳ 明朝" w:cs="Arial"/>
              </w:rPr>
              <w:t>-94</w:t>
            </w:r>
          </w:p>
        </w:tc>
        <w:tc>
          <w:tcPr>
            <w:tcW w:w="859" w:type="dxa"/>
            <w:shd w:val="clear" w:color="auto" w:fill="auto"/>
            <w:vAlign w:val="center"/>
          </w:tcPr>
          <w:p w:rsidR="00464CB8" w:rsidRPr="00116AA0" w:rsidRDefault="00464CB8" w:rsidP="0057700F">
            <w:pPr>
              <w:pStyle w:val="TAC"/>
              <w:rPr>
                <w:rFonts w:cs="Arial"/>
              </w:rPr>
            </w:pPr>
          </w:p>
        </w:tc>
        <w:tc>
          <w:tcPr>
            <w:tcW w:w="900" w:type="dxa"/>
            <w:shd w:val="clear" w:color="auto" w:fill="auto"/>
            <w:vAlign w:val="center"/>
          </w:tcPr>
          <w:p w:rsidR="00464CB8" w:rsidRPr="00116AA0" w:rsidRDefault="00464CB8" w:rsidP="0057700F">
            <w:pPr>
              <w:pStyle w:val="TAC"/>
              <w:rPr>
                <w:rFonts w:cs="Arial"/>
              </w:rPr>
            </w:pP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val="restart"/>
            <w:shd w:val="clear" w:color="auto" w:fill="auto"/>
            <w:vAlign w:val="center"/>
          </w:tcPr>
          <w:p w:rsidR="00464CB8" w:rsidRPr="00116AA0" w:rsidRDefault="00464CB8" w:rsidP="0057700F">
            <w:pPr>
              <w:pStyle w:val="TAC"/>
              <w:rPr>
                <w:rFonts w:cs="Arial"/>
                <w:lang w:eastAsia="ja-JP"/>
              </w:rPr>
            </w:pPr>
            <w:r w:rsidRPr="00116AA0">
              <w:rPr>
                <w:rFonts w:cs="Arial"/>
              </w:rPr>
              <w:t>CA_</w:t>
            </w:r>
            <w:r w:rsidRPr="00116AA0">
              <w:rPr>
                <w:rFonts w:cs="Arial" w:hint="eastAsia"/>
                <w:lang w:eastAsia="ja-JP"/>
              </w:rPr>
              <w:t>1</w:t>
            </w:r>
            <w:r w:rsidRPr="00116AA0">
              <w:rPr>
                <w:rFonts w:cs="Arial"/>
              </w:rPr>
              <w:t>A-</w:t>
            </w:r>
            <w:r w:rsidRPr="00116AA0">
              <w:rPr>
                <w:rFonts w:cs="Arial" w:hint="eastAsia"/>
                <w:lang w:eastAsia="ja-JP"/>
              </w:rPr>
              <w:t>3</w:t>
            </w:r>
            <w:r w:rsidRPr="00116AA0">
              <w:rPr>
                <w:rFonts w:cs="Arial"/>
              </w:rPr>
              <w:t>A</w:t>
            </w:r>
            <w:r w:rsidRPr="00116AA0">
              <w:rPr>
                <w:rFonts w:cs="Arial" w:hint="eastAsia"/>
                <w:lang w:eastAsia="ja-JP"/>
              </w:rPr>
              <w:t>-19A</w:t>
            </w:r>
            <w:r w:rsidRPr="00116AA0">
              <w:rPr>
                <w:rFonts w:cs="Arial" w:hint="eastAsia"/>
                <w:vertAlign w:val="superscript"/>
                <w:lang w:eastAsia="ja-JP"/>
              </w:rPr>
              <w:t>4</w:t>
            </w: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-100</w:t>
            </w:r>
          </w:p>
        </w:tc>
        <w:tc>
          <w:tcPr>
            <w:tcW w:w="885" w:type="dxa"/>
            <w:shd w:val="clear" w:color="auto" w:fill="auto"/>
            <w:vAlign w:val="center"/>
          </w:tcPr>
          <w:p w:rsidR="00464CB8" w:rsidRPr="00116AA0" w:rsidRDefault="00464CB8" w:rsidP="0057700F">
            <w:pPr>
              <w:pStyle w:val="TAC"/>
              <w:rPr>
                <w:rFonts w:cs="Arial"/>
              </w:rPr>
            </w:pPr>
            <w:r w:rsidRPr="00116AA0">
              <w:rPr>
                <w:rFonts w:cs="Arial"/>
              </w:rPr>
              <w:t>-97</w:t>
            </w:r>
          </w:p>
        </w:tc>
        <w:tc>
          <w:tcPr>
            <w:tcW w:w="859" w:type="dxa"/>
            <w:shd w:val="clear" w:color="auto" w:fill="auto"/>
            <w:vAlign w:val="center"/>
          </w:tcPr>
          <w:p w:rsidR="00464CB8" w:rsidRPr="00116AA0" w:rsidRDefault="00464CB8" w:rsidP="0057700F">
            <w:pPr>
              <w:pStyle w:val="TAC"/>
              <w:rPr>
                <w:rFonts w:cs="Arial"/>
              </w:rPr>
            </w:pPr>
            <w:r w:rsidRPr="00116AA0">
              <w:rPr>
                <w:rFonts w:cs="Arial"/>
              </w:rPr>
              <w:t>-95.2</w:t>
            </w:r>
          </w:p>
        </w:tc>
        <w:tc>
          <w:tcPr>
            <w:tcW w:w="900" w:type="dxa"/>
            <w:shd w:val="clear" w:color="auto" w:fill="auto"/>
            <w:vAlign w:val="center"/>
          </w:tcPr>
          <w:p w:rsidR="00464CB8" w:rsidRPr="00116AA0" w:rsidRDefault="00464CB8" w:rsidP="0057700F">
            <w:pPr>
              <w:pStyle w:val="TAC"/>
              <w:rPr>
                <w:rFonts w:cs="Arial"/>
              </w:rPr>
            </w:pPr>
            <w:r w:rsidRPr="00116AA0">
              <w:rPr>
                <w:rFonts w:cs="Arial"/>
              </w:rPr>
              <w:t>-94</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3</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w:t>
            </w:r>
            <w:r w:rsidRPr="00116AA0">
              <w:rPr>
                <w:rFonts w:cs="Arial" w:hint="eastAsia"/>
                <w:lang w:eastAsia="ja-JP"/>
              </w:rPr>
              <w:t>4</w:t>
            </w:r>
          </w:p>
        </w:tc>
        <w:tc>
          <w:tcPr>
            <w:tcW w:w="885"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-91.5</w:t>
            </w:r>
          </w:p>
        </w:tc>
        <w:tc>
          <w:tcPr>
            <w:tcW w:w="859"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-90</w:t>
            </w:r>
          </w:p>
        </w:tc>
        <w:tc>
          <w:tcPr>
            <w:tcW w:w="900"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-89</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19</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-100</w:t>
            </w:r>
          </w:p>
        </w:tc>
        <w:tc>
          <w:tcPr>
            <w:tcW w:w="885"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-97</w:t>
            </w:r>
          </w:p>
        </w:tc>
        <w:tc>
          <w:tcPr>
            <w:tcW w:w="859"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-95.2</w:t>
            </w:r>
          </w:p>
        </w:tc>
        <w:tc>
          <w:tcPr>
            <w:tcW w:w="900" w:type="dxa"/>
            <w:shd w:val="clear" w:color="auto" w:fill="auto"/>
            <w:vAlign w:val="center"/>
          </w:tcPr>
          <w:p w:rsidR="00464CB8" w:rsidRPr="00116AA0" w:rsidRDefault="00464CB8" w:rsidP="0057700F">
            <w:pPr>
              <w:pStyle w:val="TAC"/>
              <w:rPr>
                <w:rFonts w:eastAsia="SimSun" w:cs="Arial"/>
                <w:lang w:eastAsia="zh-CN"/>
              </w:rPr>
            </w:pP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val="restart"/>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hint="eastAsia"/>
                <w:lang w:eastAsia="ja-JP"/>
              </w:rPr>
              <w:t>1</w:t>
            </w:r>
            <w:r w:rsidRPr="00116AA0">
              <w:rPr>
                <w:rFonts w:cs="Arial"/>
              </w:rPr>
              <w:t>A-</w:t>
            </w:r>
            <w:r w:rsidRPr="00116AA0">
              <w:rPr>
                <w:rFonts w:cs="Arial" w:hint="eastAsia"/>
                <w:lang w:eastAsia="ja-JP"/>
              </w:rPr>
              <w:t>3</w:t>
            </w:r>
            <w:r w:rsidRPr="00116AA0">
              <w:rPr>
                <w:rFonts w:cs="Arial"/>
              </w:rPr>
              <w:t>A</w:t>
            </w:r>
            <w:r w:rsidRPr="00116AA0">
              <w:rPr>
                <w:rFonts w:cs="Arial" w:hint="eastAsia"/>
                <w:lang w:eastAsia="ja-JP"/>
              </w:rPr>
              <w:t>-19A</w:t>
            </w:r>
            <w:r w:rsidRPr="00116AA0">
              <w:rPr>
                <w:rFonts w:cs="Arial"/>
                <w:vertAlign w:val="superscript"/>
              </w:rPr>
              <w:t>5</w:t>
            </w: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-100</w:t>
            </w:r>
          </w:p>
        </w:tc>
        <w:tc>
          <w:tcPr>
            <w:tcW w:w="885" w:type="dxa"/>
            <w:shd w:val="clear" w:color="auto" w:fill="auto"/>
            <w:vAlign w:val="center"/>
          </w:tcPr>
          <w:p w:rsidR="00464CB8" w:rsidRPr="00116AA0" w:rsidRDefault="00464CB8" w:rsidP="0057700F">
            <w:pPr>
              <w:pStyle w:val="TAC"/>
              <w:rPr>
                <w:rFonts w:cs="Arial"/>
              </w:rPr>
            </w:pPr>
            <w:r w:rsidRPr="00116AA0">
              <w:rPr>
                <w:rFonts w:cs="Arial"/>
              </w:rPr>
              <w:t>-97</w:t>
            </w:r>
          </w:p>
        </w:tc>
        <w:tc>
          <w:tcPr>
            <w:tcW w:w="859" w:type="dxa"/>
            <w:shd w:val="clear" w:color="auto" w:fill="auto"/>
            <w:vAlign w:val="center"/>
          </w:tcPr>
          <w:p w:rsidR="00464CB8" w:rsidRPr="00116AA0" w:rsidRDefault="00464CB8" w:rsidP="0057700F">
            <w:pPr>
              <w:pStyle w:val="TAC"/>
              <w:rPr>
                <w:rFonts w:cs="Arial"/>
              </w:rPr>
            </w:pPr>
            <w:r w:rsidRPr="00116AA0">
              <w:rPr>
                <w:rFonts w:cs="Arial"/>
              </w:rPr>
              <w:t>-95.2</w:t>
            </w:r>
          </w:p>
        </w:tc>
        <w:tc>
          <w:tcPr>
            <w:tcW w:w="900" w:type="dxa"/>
            <w:shd w:val="clear" w:color="auto" w:fill="auto"/>
            <w:vAlign w:val="center"/>
          </w:tcPr>
          <w:p w:rsidR="00464CB8" w:rsidRPr="00116AA0" w:rsidRDefault="00464CB8" w:rsidP="0057700F">
            <w:pPr>
              <w:pStyle w:val="TAC"/>
              <w:rPr>
                <w:rFonts w:cs="Arial"/>
              </w:rPr>
            </w:pPr>
            <w:r w:rsidRPr="00116AA0">
              <w:rPr>
                <w:rFonts w:cs="Arial"/>
              </w:rPr>
              <w:t>-94</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vMerge w:val="restart"/>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3</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-97</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rPr>
              <w:t>-94</w:t>
            </w:r>
          </w:p>
        </w:tc>
        <w:tc>
          <w:tcPr>
            <w:tcW w:w="859" w:type="dxa"/>
            <w:shd w:val="clear" w:color="auto" w:fill="auto"/>
            <w:vAlign w:val="center"/>
          </w:tcPr>
          <w:p w:rsidR="00464CB8" w:rsidRPr="00116AA0" w:rsidRDefault="00464CB8" w:rsidP="0057700F">
            <w:pPr>
              <w:pStyle w:val="TAC"/>
              <w:rPr>
                <w:rFonts w:cs="Arial"/>
                <w:lang w:eastAsia="ja-JP"/>
              </w:rPr>
            </w:pPr>
            <w:r w:rsidRPr="00116AA0">
              <w:rPr>
                <w:rFonts w:cs="Arial"/>
              </w:rPr>
              <w:t>-92.2</w:t>
            </w:r>
          </w:p>
        </w:tc>
        <w:tc>
          <w:tcPr>
            <w:tcW w:w="900" w:type="dxa"/>
            <w:shd w:val="clear" w:color="auto" w:fill="auto"/>
            <w:vAlign w:val="center"/>
          </w:tcPr>
          <w:p w:rsidR="00464CB8" w:rsidRPr="00116AA0" w:rsidRDefault="00464CB8" w:rsidP="0057700F">
            <w:pPr>
              <w:pStyle w:val="TAC"/>
              <w:rPr>
                <w:rFonts w:cs="Arial"/>
                <w:lang w:eastAsia="ja-JP"/>
              </w:rPr>
            </w:pPr>
            <w:r w:rsidRPr="00116AA0">
              <w:rPr>
                <w:rFonts w:cs="Arial"/>
              </w:rPr>
              <w:t>-91</w:t>
            </w:r>
          </w:p>
        </w:tc>
        <w:tc>
          <w:tcPr>
            <w:tcW w:w="839" w:type="dxa"/>
            <w:vMerge/>
            <w:shd w:val="clear" w:color="auto" w:fill="auto"/>
            <w:vAlign w:val="center"/>
          </w:tcPr>
          <w:p w:rsidR="00464CB8" w:rsidRPr="009715C6" w:rsidRDefault="00464CB8" w:rsidP="0057700F">
            <w:pPr>
              <w:keepNext/>
              <w:keepLines/>
              <w:spacing w:after="0"/>
              <w:jc w:val="center"/>
              <w:rPr>
                <w:rFonts w:ascii="Arial" w:hAnsi="Arial" w:cs="Arial"/>
                <w:sz w:val="18"/>
                <w:szCs w:val="18"/>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vMerge/>
            <w:shd w:val="clear" w:color="auto" w:fill="auto"/>
            <w:vAlign w:val="center"/>
          </w:tcPr>
          <w:p w:rsidR="00464CB8" w:rsidRPr="00116AA0" w:rsidRDefault="00464CB8" w:rsidP="0057700F">
            <w:pPr>
              <w:pStyle w:val="TAC"/>
              <w:rPr>
                <w:rFonts w:cs="Arial"/>
                <w:lang w:eastAsia="ja-JP"/>
              </w:rPr>
            </w:pP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[-99.7]</w:t>
            </w:r>
            <w:r w:rsidRPr="00116AA0">
              <w:rPr>
                <w:rFonts w:cs="Arial"/>
                <w:vertAlign w:val="superscript"/>
              </w:rPr>
              <w:t>11</w:t>
            </w:r>
          </w:p>
        </w:tc>
        <w:tc>
          <w:tcPr>
            <w:tcW w:w="885" w:type="dxa"/>
            <w:shd w:val="clear" w:color="auto" w:fill="auto"/>
          </w:tcPr>
          <w:p w:rsidR="00464CB8" w:rsidRPr="00116AA0" w:rsidRDefault="00464CB8" w:rsidP="0057700F">
            <w:pPr>
              <w:pStyle w:val="TAC"/>
              <w:rPr>
                <w:rFonts w:cs="Arial"/>
              </w:rPr>
            </w:pPr>
            <w:r w:rsidRPr="00116AA0">
              <w:rPr>
                <w:rFonts w:cs="Arial"/>
              </w:rPr>
              <w:t>[-96.7]</w:t>
            </w:r>
            <w:r w:rsidRPr="00116AA0">
              <w:rPr>
                <w:rFonts w:cs="Arial"/>
                <w:vertAlign w:val="superscript"/>
              </w:rPr>
              <w:t>11</w:t>
            </w:r>
          </w:p>
        </w:tc>
        <w:tc>
          <w:tcPr>
            <w:tcW w:w="859" w:type="dxa"/>
            <w:shd w:val="clear" w:color="auto" w:fill="auto"/>
          </w:tcPr>
          <w:p w:rsidR="00464CB8" w:rsidRPr="00116AA0" w:rsidRDefault="00464CB8" w:rsidP="0057700F">
            <w:pPr>
              <w:pStyle w:val="TAC"/>
              <w:rPr>
                <w:rFonts w:cs="Arial"/>
              </w:rPr>
            </w:pPr>
            <w:r w:rsidRPr="00116AA0">
              <w:rPr>
                <w:rFonts w:cs="Arial"/>
              </w:rPr>
              <w:t>[-94.9]</w:t>
            </w:r>
            <w:r w:rsidRPr="00116AA0">
              <w:rPr>
                <w:rFonts w:cs="Arial"/>
                <w:vertAlign w:val="superscript"/>
              </w:rPr>
              <w:t>11</w:t>
            </w:r>
          </w:p>
        </w:tc>
        <w:tc>
          <w:tcPr>
            <w:tcW w:w="900" w:type="dxa"/>
            <w:shd w:val="clear" w:color="auto" w:fill="auto"/>
          </w:tcPr>
          <w:p w:rsidR="00464CB8" w:rsidRPr="00116AA0" w:rsidRDefault="00464CB8" w:rsidP="0057700F">
            <w:pPr>
              <w:pStyle w:val="TAC"/>
              <w:rPr>
                <w:rFonts w:cs="Arial"/>
              </w:rPr>
            </w:pPr>
            <w:r w:rsidRPr="00116AA0">
              <w:rPr>
                <w:rFonts w:cs="Arial"/>
              </w:rPr>
              <w:t>[-93.7]</w:t>
            </w:r>
            <w:r w:rsidRPr="00116AA0">
              <w:rPr>
                <w:rFonts w:cs="Arial"/>
                <w:vertAlign w:val="superscript"/>
              </w:rPr>
              <w:t>11</w:t>
            </w:r>
          </w:p>
        </w:tc>
        <w:tc>
          <w:tcPr>
            <w:tcW w:w="839" w:type="dxa"/>
            <w:vMerge/>
            <w:shd w:val="clear" w:color="auto" w:fill="auto"/>
            <w:vAlign w:val="center"/>
          </w:tcPr>
          <w:p w:rsidR="00464CB8" w:rsidRPr="009715C6" w:rsidRDefault="00464CB8" w:rsidP="0057700F">
            <w:pPr>
              <w:keepNext/>
              <w:keepLines/>
              <w:spacing w:after="0"/>
              <w:jc w:val="center"/>
              <w:rPr>
                <w:rFonts w:ascii="Arial" w:hAnsi="Arial" w:cs="Arial"/>
                <w:sz w:val="18"/>
                <w:szCs w:val="18"/>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19</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lang w:eastAsia="ja-JP"/>
              </w:rPr>
            </w:pPr>
            <w:r w:rsidRPr="00116AA0">
              <w:rPr>
                <w:rFonts w:cs="Arial"/>
              </w:rPr>
              <w:t>-100</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rPr>
              <w:t>-97</w:t>
            </w:r>
          </w:p>
        </w:tc>
        <w:tc>
          <w:tcPr>
            <w:tcW w:w="859" w:type="dxa"/>
            <w:shd w:val="clear" w:color="auto" w:fill="auto"/>
            <w:vAlign w:val="center"/>
          </w:tcPr>
          <w:p w:rsidR="00464CB8" w:rsidRPr="00116AA0" w:rsidRDefault="00464CB8" w:rsidP="0057700F">
            <w:pPr>
              <w:pStyle w:val="TAC"/>
              <w:rPr>
                <w:rFonts w:cs="Arial"/>
                <w:lang w:eastAsia="ja-JP"/>
              </w:rPr>
            </w:pPr>
            <w:r w:rsidRPr="00116AA0">
              <w:rPr>
                <w:rFonts w:cs="Arial"/>
              </w:rPr>
              <w:t>-95.2</w:t>
            </w:r>
          </w:p>
        </w:tc>
        <w:tc>
          <w:tcPr>
            <w:tcW w:w="900" w:type="dxa"/>
            <w:shd w:val="clear" w:color="auto" w:fill="auto"/>
            <w:vAlign w:val="center"/>
          </w:tcPr>
          <w:p w:rsidR="00464CB8" w:rsidRPr="00116AA0" w:rsidRDefault="00464CB8" w:rsidP="0057700F">
            <w:pPr>
              <w:pStyle w:val="TAC"/>
              <w:rPr>
                <w:rFonts w:cs="Arial"/>
                <w:lang w:eastAsia="ja-JP"/>
              </w:rPr>
            </w:pPr>
          </w:p>
        </w:tc>
        <w:tc>
          <w:tcPr>
            <w:tcW w:w="839" w:type="dxa"/>
            <w:vMerge/>
            <w:shd w:val="clear" w:color="auto" w:fill="auto"/>
            <w:vAlign w:val="center"/>
          </w:tcPr>
          <w:p w:rsidR="00464CB8" w:rsidRPr="009715C6" w:rsidRDefault="00464CB8" w:rsidP="0057700F">
            <w:pPr>
              <w:keepNext/>
              <w:keepLines/>
              <w:spacing w:after="0"/>
              <w:jc w:val="center"/>
              <w:rPr>
                <w:rFonts w:ascii="Arial" w:hAnsi="Arial" w:cs="Arial"/>
                <w:sz w:val="18"/>
                <w:szCs w:val="18"/>
              </w:rPr>
            </w:pPr>
          </w:p>
        </w:tc>
      </w:tr>
      <w:tr w:rsidR="00464CB8" w:rsidRPr="009715C6" w:rsidTr="0057700F">
        <w:trPr>
          <w:trHeight w:val="255"/>
        </w:trPr>
        <w:tc>
          <w:tcPr>
            <w:tcW w:w="1984" w:type="dxa"/>
            <w:vMerge w:val="restart"/>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hint="eastAsia"/>
              </w:rPr>
              <w:t>1</w:t>
            </w:r>
            <w:r w:rsidRPr="00116AA0">
              <w:rPr>
                <w:rFonts w:cs="Arial"/>
              </w:rPr>
              <w:t>A-</w:t>
            </w:r>
            <w:r w:rsidRPr="00116AA0">
              <w:rPr>
                <w:rFonts w:cs="Arial" w:hint="eastAsia"/>
              </w:rPr>
              <w:t>3</w:t>
            </w:r>
            <w:r w:rsidRPr="00116AA0">
              <w:rPr>
                <w:rFonts w:cs="Arial"/>
              </w:rPr>
              <w:t>A</w:t>
            </w:r>
            <w:r w:rsidRPr="00116AA0">
              <w:rPr>
                <w:rFonts w:cs="Arial" w:hint="eastAsia"/>
              </w:rPr>
              <w:t>-</w:t>
            </w:r>
            <w:r w:rsidRPr="00116AA0">
              <w:rPr>
                <w:rFonts w:cs="Arial"/>
              </w:rPr>
              <w:t>20</w:t>
            </w:r>
            <w:r w:rsidRPr="00116AA0">
              <w:rPr>
                <w:rFonts w:cs="Arial" w:hint="eastAsia"/>
              </w:rPr>
              <w:t>A</w:t>
            </w:r>
            <w:r w:rsidRPr="00116AA0">
              <w:rPr>
                <w:rFonts w:cs="Arial" w:hint="eastAsia"/>
                <w:vertAlign w:val="superscript"/>
              </w:rPr>
              <w:t>4</w:t>
            </w: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hint="eastAsia"/>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-100</w:t>
            </w:r>
          </w:p>
        </w:tc>
        <w:tc>
          <w:tcPr>
            <w:tcW w:w="885" w:type="dxa"/>
            <w:shd w:val="clear" w:color="auto" w:fill="auto"/>
            <w:vAlign w:val="center"/>
          </w:tcPr>
          <w:p w:rsidR="00464CB8" w:rsidRPr="00116AA0" w:rsidRDefault="00464CB8" w:rsidP="0057700F">
            <w:pPr>
              <w:pStyle w:val="TAC"/>
              <w:rPr>
                <w:rFonts w:cs="Arial"/>
              </w:rPr>
            </w:pPr>
            <w:r w:rsidRPr="00116AA0">
              <w:rPr>
                <w:rFonts w:cs="Arial"/>
              </w:rPr>
              <w:t>-97</w:t>
            </w:r>
          </w:p>
        </w:tc>
        <w:tc>
          <w:tcPr>
            <w:tcW w:w="859" w:type="dxa"/>
            <w:shd w:val="clear" w:color="auto" w:fill="auto"/>
            <w:vAlign w:val="center"/>
          </w:tcPr>
          <w:p w:rsidR="00464CB8" w:rsidRPr="00116AA0" w:rsidRDefault="00464CB8" w:rsidP="0057700F">
            <w:pPr>
              <w:pStyle w:val="TAC"/>
              <w:rPr>
                <w:rFonts w:cs="Arial"/>
              </w:rPr>
            </w:pPr>
            <w:r w:rsidRPr="00116AA0">
              <w:rPr>
                <w:rFonts w:cs="Arial"/>
              </w:rPr>
              <w:t>-95.2</w:t>
            </w:r>
          </w:p>
        </w:tc>
        <w:tc>
          <w:tcPr>
            <w:tcW w:w="900" w:type="dxa"/>
            <w:shd w:val="clear" w:color="auto" w:fill="auto"/>
            <w:vAlign w:val="center"/>
          </w:tcPr>
          <w:p w:rsidR="00464CB8" w:rsidRPr="00116AA0" w:rsidRDefault="00464CB8" w:rsidP="0057700F">
            <w:pPr>
              <w:pStyle w:val="TAC"/>
              <w:rPr>
                <w:rFonts w:cs="Arial"/>
                <w:lang w:eastAsia="ja-JP"/>
              </w:rPr>
            </w:pPr>
            <w:r w:rsidRPr="00116AA0">
              <w:rPr>
                <w:rFonts w:cs="Arial"/>
              </w:rPr>
              <w:t>-94</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hint="eastAsia"/>
              </w:rPr>
              <w:t>3</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w:t>
            </w:r>
            <w:r w:rsidRPr="00116AA0">
              <w:rPr>
                <w:rFonts w:cs="Arial" w:hint="eastAsia"/>
              </w:rPr>
              <w:t>4</w:t>
            </w:r>
          </w:p>
        </w:tc>
        <w:tc>
          <w:tcPr>
            <w:tcW w:w="885" w:type="dxa"/>
            <w:shd w:val="clear" w:color="auto" w:fill="auto"/>
            <w:vAlign w:val="center"/>
          </w:tcPr>
          <w:p w:rsidR="00464CB8" w:rsidRPr="00116AA0" w:rsidRDefault="00464CB8" w:rsidP="0057700F">
            <w:pPr>
              <w:pStyle w:val="TAC"/>
              <w:rPr>
                <w:rFonts w:cs="Arial"/>
              </w:rPr>
            </w:pPr>
            <w:r w:rsidRPr="00116AA0">
              <w:rPr>
                <w:rFonts w:cs="Arial"/>
              </w:rPr>
              <w:t>-91.5</w:t>
            </w:r>
          </w:p>
        </w:tc>
        <w:tc>
          <w:tcPr>
            <w:tcW w:w="859" w:type="dxa"/>
            <w:shd w:val="clear" w:color="auto" w:fill="auto"/>
            <w:vAlign w:val="center"/>
          </w:tcPr>
          <w:p w:rsidR="00464CB8" w:rsidRPr="00116AA0" w:rsidRDefault="00464CB8" w:rsidP="0057700F">
            <w:pPr>
              <w:pStyle w:val="TAC"/>
              <w:rPr>
                <w:rFonts w:cs="Arial"/>
              </w:rPr>
            </w:pPr>
            <w:r w:rsidRPr="00116AA0">
              <w:rPr>
                <w:rFonts w:cs="Arial"/>
              </w:rPr>
              <w:t>-90</w:t>
            </w:r>
          </w:p>
        </w:tc>
        <w:tc>
          <w:tcPr>
            <w:tcW w:w="900" w:type="dxa"/>
            <w:shd w:val="clear" w:color="auto" w:fill="auto"/>
            <w:vAlign w:val="center"/>
          </w:tcPr>
          <w:p w:rsidR="00464CB8" w:rsidRPr="00116AA0" w:rsidRDefault="00464CB8" w:rsidP="0057700F">
            <w:pPr>
              <w:pStyle w:val="TAC"/>
              <w:rPr>
                <w:rFonts w:cs="Arial"/>
                <w:lang w:eastAsia="ja-JP"/>
              </w:rPr>
            </w:pPr>
            <w:r w:rsidRPr="00116AA0">
              <w:rPr>
                <w:rFonts w:cs="Arial"/>
              </w:rPr>
              <w:t>-89</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vMerge w:val="restart"/>
            <w:shd w:val="clear" w:color="auto" w:fill="auto"/>
            <w:vAlign w:val="center"/>
          </w:tcPr>
          <w:p w:rsidR="00464CB8" w:rsidRPr="00116AA0" w:rsidRDefault="00464CB8" w:rsidP="0057700F">
            <w:pPr>
              <w:pStyle w:val="TAC"/>
              <w:rPr>
                <w:rFonts w:cs="Arial"/>
                <w:lang w:eastAsia="ja-JP"/>
              </w:rPr>
            </w:pPr>
            <w:r w:rsidRPr="00116AA0">
              <w:rPr>
                <w:rFonts w:cs="Arial"/>
              </w:rPr>
              <w:t>20</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-97</w:t>
            </w:r>
          </w:p>
        </w:tc>
        <w:tc>
          <w:tcPr>
            <w:tcW w:w="885" w:type="dxa"/>
            <w:shd w:val="clear" w:color="auto" w:fill="auto"/>
          </w:tcPr>
          <w:p w:rsidR="00464CB8" w:rsidRPr="00116AA0" w:rsidRDefault="00464CB8" w:rsidP="0057700F">
            <w:pPr>
              <w:pStyle w:val="TAC"/>
              <w:rPr>
                <w:rFonts w:cs="Arial"/>
              </w:rPr>
            </w:pPr>
            <w:r w:rsidRPr="00116AA0">
              <w:rPr>
                <w:rFonts w:cs="Arial"/>
              </w:rPr>
              <w:t>-94</w:t>
            </w:r>
          </w:p>
        </w:tc>
        <w:tc>
          <w:tcPr>
            <w:tcW w:w="859" w:type="dxa"/>
            <w:shd w:val="clear" w:color="auto" w:fill="auto"/>
          </w:tcPr>
          <w:p w:rsidR="00464CB8" w:rsidRPr="00116AA0" w:rsidRDefault="00464CB8" w:rsidP="0057700F">
            <w:pPr>
              <w:pStyle w:val="TAC"/>
              <w:rPr>
                <w:rFonts w:cs="Arial"/>
              </w:rPr>
            </w:pPr>
            <w:r w:rsidRPr="00116AA0">
              <w:rPr>
                <w:rFonts w:cs="Arial"/>
              </w:rPr>
              <w:t>-91.2</w:t>
            </w:r>
          </w:p>
        </w:tc>
        <w:tc>
          <w:tcPr>
            <w:tcW w:w="900" w:type="dxa"/>
            <w:shd w:val="clear" w:color="auto" w:fill="auto"/>
          </w:tcPr>
          <w:p w:rsidR="00464CB8" w:rsidRPr="00116AA0" w:rsidRDefault="00464CB8" w:rsidP="0057700F">
            <w:pPr>
              <w:pStyle w:val="TAC"/>
              <w:rPr>
                <w:rFonts w:cs="Arial"/>
                <w:lang w:eastAsia="ja-JP"/>
              </w:rPr>
            </w:pPr>
            <w:r w:rsidRPr="00116AA0">
              <w:rPr>
                <w:rFonts w:cs="Arial"/>
              </w:rPr>
              <w:t>-90</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vMerge/>
            <w:shd w:val="clear" w:color="auto" w:fill="auto"/>
            <w:vAlign w:val="center"/>
          </w:tcPr>
          <w:p w:rsidR="00464CB8" w:rsidRPr="00116AA0" w:rsidRDefault="00464CB8" w:rsidP="0057700F">
            <w:pPr>
              <w:pStyle w:val="TAC"/>
              <w:rPr>
                <w:rFonts w:cs="Arial"/>
              </w:rPr>
            </w:pP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[-99.7]</w:t>
            </w:r>
            <w:r w:rsidRPr="00116AA0">
              <w:rPr>
                <w:rFonts w:cs="Arial"/>
                <w:vertAlign w:val="superscript"/>
              </w:rPr>
              <w:t>11</w:t>
            </w:r>
          </w:p>
        </w:tc>
        <w:tc>
          <w:tcPr>
            <w:tcW w:w="885" w:type="dxa"/>
            <w:shd w:val="clear" w:color="auto" w:fill="auto"/>
          </w:tcPr>
          <w:p w:rsidR="00464CB8" w:rsidRPr="00116AA0" w:rsidRDefault="00464CB8" w:rsidP="0057700F">
            <w:pPr>
              <w:pStyle w:val="TAC"/>
              <w:rPr>
                <w:rFonts w:cs="Arial"/>
              </w:rPr>
            </w:pPr>
            <w:r w:rsidRPr="00116AA0">
              <w:rPr>
                <w:rFonts w:cs="Arial"/>
              </w:rPr>
              <w:t>[-96.7]</w:t>
            </w:r>
            <w:r w:rsidRPr="00116AA0">
              <w:rPr>
                <w:rFonts w:cs="Arial"/>
                <w:vertAlign w:val="superscript"/>
              </w:rPr>
              <w:t>11</w:t>
            </w:r>
          </w:p>
        </w:tc>
        <w:tc>
          <w:tcPr>
            <w:tcW w:w="859" w:type="dxa"/>
            <w:shd w:val="clear" w:color="auto" w:fill="auto"/>
          </w:tcPr>
          <w:p w:rsidR="00464CB8" w:rsidRPr="00116AA0" w:rsidRDefault="00464CB8" w:rsidP="0057700F">
            <w:pPr>
              <w:pStyle w:val="TAC"/>
              <w:rPr>
                <w:rFonts w:cs="Arial"/>
              </w:rPr>
            </w:pPr>
            <w:r w:rsidRPr="00116AA0">
              <w:rPr>
                <w:rFonts w:cs="Arial"/>
              </w:rPr>
              <w:t>[-93.9]</w:t>
            </w:r>
            <w:r w:rsidRPr="00116AA0">
              <w:rPr>
                <w:rFonts w:cs="Arial"/>
                <w:vertAlign w:val="superscript"/>
              </w:rPr>
              <w:t>11</w:t>
            </w:r>
          </w:p>
        </w:tc>
        <w:tc>
          <w:tcPr>
            <w:tcW w:w="900" w:type="dxa"/>
            <w:shd w:val="clear" w:color="auto" w:fill="auto"/>
          </w:tcPr>
          <w:p w:rsidR="00464CB8" w:rsidRPr="00116AA0" w:rsidRDefault="00464CB8" w:rsidP="0057700F">
            <w:pPr>
              <w:pStyle w:val="TAC"/>
              <w:rPr>
                <w:rFonts w:cs="Arial"/>
              </w:rPr>
            </w:pPr>
            <w:r w:rsidRPr="00116AA0">
              <w:rPr>
                <w:rFonts w:cs="Arial"/>
              </w:rPr>
              <w:t>[-92.7]</w:t>
            </w:r>
            <w:r w:rsidRPr="00116AA0">
              <w:rPr>
                <w:rFonts w:cs="Arial"/>
                <w:vertAlign w:val="superscript"/>
              </w:rPr>
              <w:t>11</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val="restart"/>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hint="eastAsia"/>
              </w:rPr>
              <w:t>1</w:t>
            </w:r>
            <w:r w:rsidRPr="00116AA0">
              <w:rPr>
                <w:rFonts w:cs="Arial"/>
              </w:rPr>
              <w:t>A-</w:t>
            </w:r>
            <w:r w:rsidRPr="00116AA0">
              <w:rPr>
                <w:rFonts w:cs="Arial" w:hint="eastAsia"/>
              </w:rPr>
              <w:t>3</w:t>
            </w:r>
            <w:r w:rsidRPr="00116AA0">
              <w:rPr>
                <w:rFonts w:cs="Arial"/>
              </w:rPr>
              <w:t>A</w:t>
            </w:r>
            <w:r w:rsidRPr="00116AA0">
              <w:rPr>
                <w:rFonts w:cs="Arial" w:hint="eastAsia"/>
              </w:rPr>
              <w:t>-</w:t>
            </w:r>
            <w:r w:rsidRPr="00116AA0">
              <w:rPr>
                <w:rFonts w:cs="Arial"/>
              </w:rPr>
              <w:t>20</w:t>
            </w:r>
            <w:r w:rsidRPr="00116AA0">
              <w:rPr>
                <w:rFonts w:cs="Arial" w:hint="eastAsia"/>
              </w:rPr>
              <w:t>A</w:t>
            </w:r>
            <w:r w:rsidRPr="00116AA0">
              <w:rPr>
                <w:rFonts w:cs="Arial"/>
                <w:vertAlign w:val="superscript"/>
              </w:rPr>
              <w:t>5</w:t>
            </w: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hint="eastAsia"/>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-100</w:t>
            </w:r>
          </w:p>
        </w:tc>
        <w:tc>
          <w:tcPr>
            <w:tcW w:w="885" w:type="dxa"/>
            <w:shd w:val="clear" w:color="auto" w:fill="auto"/>
            <w:vAlign w:val="center"/>
          </w:tcPr>
          <w:p w:rsidR="00464CB8" w:rsidRPr="00116AA0" w:rsidRDefault="00464CB8" w:rsidP="0057700F">
            <w:pPr>
              <w:pStyle w:val="TAC"/>
              <w:rPr>
                <w:rFonts w:cs="Arial"/>
              </w:rPr>
            </w:pPr>
            <w:r w:rsidRPr="00116AA0">
              <w:rPr>
                <w:rFonts w:cs="Arial"/>
              </w:rPr>
              <w:t>-97</w:t>
            </w:r>
          </w:p>
        </w:tc>
        <w:tc>
          <w:tcPr>
            <w:tcW w:w="859" w:type="dxa"/>
            <w:shd w:val="clear" w:color="auto" w:fill="auto"/>
            <w:vAlign w:val="center"/>
          </w:tcPr>
          <w:p w:rsidR="00464CB8" w:rsidRPr="00116AA0" w:rsidRDefault="00464CB8" w:rsidP="0057700F">
            <w:pPr>
              <w:pStyle w:val="TAC"/>
              <w:rPr>
                <w:rFonts w:cs="Arial"/>
              </w:rPr>
            </w:pPr>
            <w:r w:rsidRPr="00116AA0">
              <w:rPr>
                <w:rFonts w:cs="Arial"/>
              </w:rPr>
              <w:t>-95.2</w:t>
            </w:r>
          </w:p>
        </w:tc>
        <w:tc>
          <w:tcPr>
            <w:tcW w:w="900" w:type="dxa"/>
            <w:shd w:val="clear" w:color="auto" w:fill="auto"/>
            <w:vAlign w:val="center"/>
          </w:tcPr>
          <w:p w:rsidR="00464CB8" w:rsidRPr="00116AA0" w:rsidRDefault="00464CB8" w:rsidP="0057700F">
            <w:pPr>
              <w:pStyle w:val="TAC"/>
              <w:rPr>
                <w:rFonts w:cs="Arial"/>
                <w:lang w:eastAsia="ja-JP"/>
              </w:rPr>
            </w:pPr>
            <w:r w:rsidRPr="00116AA0">
              <w:rPr>
                <w:rFonts w:cs="Arial"/>
              </w:rPr>
              <w:t>-94</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vMerge w:val="restart"/>
            <w:shd w:val="clear" w:color="auto" w:fill="auto"/>
            <w:vAlign w:val="center"/>
          </w:tcPr>
          <w:p w:rsidR="00464CB8" w:rsidRPr="00116AA0" w:rsidRDefault="00464CB8" w:rsidP="0057700F">
            <w:pPr>
              <w:pStyle w:val="TAC"/>
              <w:rPr>
                <w:rFonts w:cs="Arial"/>
                <w:lang w:eastAsia="ja-JP"/>
              </w:rPr>
            </w:pPr>
            <w:r w:rsidRPr="00116AA0">
              <w:rPr>
                <w:rFonts w:cs="Arial" w:hint="eastAsia"/>
              </w:rPr>
              <w:t>3</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-97</w:t>
            </w:r>
          </w:p>
        </w:tc>
        <w:tc>
          <w:tcPr>
            <w:tcW w:w="885" w:type="dxa"/>
            <w:shd w:val="clear" w:color="auto" w:fill="auto"/>
          </w:tcPr>
          <w:p w:rsidR="00464CB8" w:rsidRPr="00116AA0" w:rsidRDefault="00464CB8" w:rsidP="0057700F">
            <w:pPr>
              <w:pStyle w:val="TAC"/>
              <w:rPr>
                <w:rFonts w:cs="Arial"/>
              </w:rPr>
            </w:pPr>
            <w:r w:rsidRPr="00116AA0">
              <w:rPr>
                <w:rFonts w:cs="Arial"/>
              </w:rPr>
              <w:t>-94</w:t>
            </w:r>
          </w:p>
        </w:tc>
        <w:tc>
          <w:tcPr>
            <w:tcW w:w="859" w:type="dxa"/>
            <w:shd w:val="clear" w:color="auto" w:fill="auto"/>
          </w:tcPr>
          <w:p w:rsidR="00464CB8" w:rsidRPr="00116AA0" w:rsidRDefault="00464CB8" w:rsidP="0057700F">
            <w:pPr>
              <w:pStyle w:val="TAC"/>
              <w:rPr>
                <w:rFonts w:cs="Arial"/>
              </w:rPr>
            </w:pPr>
            <w:r w:rsidRPr="00116AA0">
              <w:rPr>
                <w:rFonts w:cs="Arial"/>
              </w:rPr>
              <w:t>-92.2</w:t>
            </w:r>
          </w:p>
        </w:tc>
        <w:tc>
          <w:tcPr>
            <w:tcW w:w="900" w:type="dxa"/>
            <w:shd w:val="clear" w:color="auto" w:fill="auto"/>
          </w:tcPr>
          <w:p w:rsidR="00464CB8" w:rsidRPr="00116AA0" w:rsidRDefault="00464CB8" w:rsidP="0057700F">
            <w:pPr>
              <w:pStyle w:val="TAC"/>
              <w:rPr>
                <w:rFonts w:cs="Arial"/>
                <w:lang w:eastAsia="ja-JP"/>
              </w:rPr>
            </w:pPr>
            <w:r w:rsidRPr="00116AA0">
              <w:rPr>
                <w:rFonts w:cs="Arial"/>
              </w:rPr>
              <w:t>-91</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vMerge/>
            <w:shd w:val="clear" w:color="auto" w:fill="auto"/>
            <w:vAlign w:val="center"/>
          </w:tcPr>
          <w:p w:rsidR="00464CB8" w:rsidRPr="00116AA0" w:rsidRDefault="00464CB8" w:rsidP="0057700F">
            <w:pPr>
              <w:pStyle w:val="TAC"/>
              <w:rPr>
                <w:rFonts w:cs="Arial"/>
              </w:rPr>
            </w:pP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[-99.7]</w:t>
            </w:r>
            <w:r w:rsidRPr="00116AA0">
              <w:rPr>
                <w:rFonts w:cs="Arial"/>
                <w:vertAlign w:val="superscript"/>
              </w:rPr>
              <w:t>11</w:t>
            </w:r>
          </w:p>
        </w:tc>
        <w:tc>
          <w:tcPr>
            <w:tcW w:w="885" w:type="dxa"/>
            <w:shd w:val="clear" w:color="auto" w:fill="auto"/>
          </w:tcPr>
          <w:p w:rsidR="00464CB8" w:rsidRPr="00116AA0" w:rsidRDefault="00464CB8" w:rsidP="0057700F">
            <w:pPr>
              <w:pStyle w:val="TAC"/>
              <w:rPr>
                <w:rFonts w:cs="Arial"/>
              </w:rPr>
            </w:pPr>
            <w:r w:rsidRPr="00116AA0">
              <w:rPr>
                <w:rFonts w:cs="Arial"/>
              </w:rPr>
              <w:t>[-96.7]</w:t>
            </w:r>
            <w:r w:rsidRPr="00116AA0">
              <w:rPr>
                <w:rFonts w:cs="Arial"/>
                <w:vertAlign w:val="superscript"/>
              </w:rPr>
              <w:t>11</w:t>
            </w:r>
          </w:p>
        </w:tc>
        <w:tc>
          <w:tcPr>
            <w:tcW w:w="859" w:type="dxa"/>
            <w:shd w:val="clear" w:color="auto" w:fill="auto"/>
          </w:tcPr>
          <w:p w:rsidR="00464CB8" w:rsidRPr="00116AA0" w:rsidRDefault="00464CB8" w:rsidP="0057700F">
            <w:pPr>
              <w:pStyle w:val="TAC"/>
              <w:rPr>
                <w:rFonts w:cs="Arial"/>
              </w:rPr>
            </w:pPr>
            <w:r w:rsidRPr="00116AA0">
              <w:rPr>
                <w:rFonts w:cs="Arial"/>
              </w:rPr>
              <w:t>[-94.9]</w:t>
            </w:r>
            <w:r w:rsidRPr="00116AA0">
              <w:rPr>
                <w:rFonts w:cs="Arial"/>
                <w:vertAlign w:val="superscript"/>
              </w:rPr>
              <w:t>11</w:t>
            </w:r>
          </w:p>
        </w:tc>
        <w:tc>
          <w:tcPr>
            <w:tcW w:w="900" w:type="dxa"/>
            <w:shd w:val="clear" w:color="auto" w:fill="auto"/>
          </w:tcPr>
          <w:p w:rsidR="00464CB8" w:rsidRPr="00116AA0" w:rsidRDefault="00464CB8" w:rsidP="0057700F">
            <w:pPr>
              <w:pStyle w:val="TAC"/>
              <w:rPr>
                <w:rFonts w:cs="Arial"/>
              </w:rPr>
            </w:pPr>
            <w:r w:rsidRPr="00116AA0">
              <w:rPr>
                <w:rFonts w:cs="Arial"/>
              </w:rPr>
              <w:t>[-93.7]</w:t>
            </w:r>
            <w:r w:rsidRPr="00116AA0">
              <w:rPr>
                <w:rFonts w:cs="Arial"/>
                <w:vertAlign w:val="superscript"/>
              </w:rPr>
              <w:t>11</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vMerge w:val="restart"/>
            <w:shd w:val="clear" w:color="auto" w:fill="auto"/>
            <w:vAlign w:val="center"/>
          </w:tcPr>
          <w:p w:rsidR="00464CB8" w:rsidRPr="00116AA0" w:rsidRDefault="00464CB8" w:rsidP="0057700F">
            <w:pPr>
              <w:pStyle w:val="TAC"/>
              <w:rPr>
                <w:rFonts w:cs="Arial"/>
                <w:lang w:eastAsia="ja-JP"/>
              </w:rPr>
            </w:pPr>
            <w:r w:rsidRPr="00116AA0">
              <w:rPr>
                <w:rFonts w:cs="Arial"/>
              </w:rPr>
              <w:t>20</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-97</w:t>
            </w:r>
          </w:p>
        </w:tc>
        <w:tc>
          <w:tcPr>
            <w:tcW w:w="885" w:type="dxa"/>
            <w:shd w:val="clear" w:color="auto" w:fill="auto"/>
          </w:tcPr>
          <w:p w:rsidR="00464CB8" w:rsidRPr="00116AA0" w:rsidRDefault="00464CB8" w:rsidP="0057700F">
            <w:pPr>
              <w:pStyle w:val="TAC"/>
              <w:rPr>
                <w:rFonts w:cs="Arial"/>
              </w:rPr>
            </w:pPr>
            <w:r w:rsidRPr="00116AA0">
              <w:rPr>
                <w:rFonts w:cs="Arial"/>
              </w:rPr>
              <w:t>-94</w:t>
            </w:r>
          </w:p>
        </w:tc>
        <w:tc>
          <w:tcPr>
            <w:tcW w:w="859" w:type="dxa"/>
            <w:shd w:val="clear" w:color="auto" w:fill="auto"/>
          </w:tcPr>
          <w:p w:rsidR="00464CB8" w:rsidRPr="00116AA0" w:rsidRDefault="00464CB8" w:rsidP="0057700F">
            <w:pPr>
              <w:pStyle w:val="TAC"/>
              <w:rPr>
                <w:rFonts w:cs="Arial"/>
              </w:rPr>
            </w:pPr>
            <w:r w:rsidRPr="00116AA0">
              <w:rPr>
                <w:rFonts w:cs="Arial"/>
              </w:rPr>
              <w:t>-91.2</w:t>
            </w:r>
          </w:p>
        </w:tc>
        <w:tc>
          <w:tcPr>
            <w:tcW w:w="900" w:type="dxa"/>
            <w:shd w:val="clear" w:color="auto" w:fill="auto"/>
          </w:tcPr>
          <w:p w:rsidR="00464CB8" w:rsidRPr="00116AA0" w:rsidRDefault="00464CB8" w:rsidP="0057700F">
            <w:pPr>
              <w:pStyle w:val="TAC"/>
              <w:rPr>
                <w:rFonts w:cs="Arial"/>
                <w:lang w:eastAsia="ja-JP"/>
              </w:rPr>
            </w:pPr>
            <w:r w:rsidRPr="00116AA0">
              <w:rPr>
                <w:rFonts w:cs="Arial"/>
              </w:rPr>
              <w:t>-90</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vMerge/>
            <w:shd w:val="clear" w:color="auto" w:fill="auto"/>
            <w:vAlign w:val="center"/>
          </w:tcPr>
          <w:p w:rsidR="00464CB8" w:rsidRPr="00116AA0" w:rsidRDefault="00464CB8" w:rsidP="0057700F">
            <w:pPr>
              <w:pStyle w:val="TAC"/>
              <w:rPr>
                <w:rFonts w:cs="Arial"/>
              </w:rPr>
            </w:pP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[-99.7]</w:t>
            </w:r>
            <w:r w:rsidRPr="00116AA0">
              <w:rPr>
                <w:rFonts w:cs="Arial"/>
                <w:vertAlign w:val="superscript"/>
              </w:rPr>
              <w:t>11</w:t>
            </w:r>
          </w:p>
        </w:tc>
        <w:tc>
          <w:tcPr>
            <w:tcW w:w="885" w:type="dxa"/>
            <w:shd w:val="clear" w:color="auto" w:fill="auto"/>
          </w:tcPr>
          <w:p w:rsidR="00464CB8" w:rsidRPr="00116AA0" w:rsidRDefault="00464CB8" w:rsidP="0057700F">
            <w:pPr>
              <w:pStyle w:val="TAC"/>
              <w:rPr>
                <w:rFonts w:cs="Arial"/>
              </w:rPr>
            </w:pPr>
            <w:r w:rsidRPr="00116AA0">
              <w:rPr>
                <w:rFonts w:cs="Arial"/>
              </w:rPr>
              <w:t>[-96.7]</w:t>
            </w:r>
            <w:r w:rsidRPr="00116AA0">
              <w:rPr>
                <w:rFonts w:cs="Arial"/>
                <w:vertAlign w:val="superscript"/>
              </w:rPr>
              <w:t>11</w:t>
            </w:r>
          </w:p>
        </w:tc>
        <w:tc>
          <w:tcPr>
            <w:tcW w:w="859" w:type="dxa"/>
            <w:shd w:val="clear" w:color="auto" w:fill="auto"/>
          </w:tcPr>
          <w:p w:rsidR="00464CB8" w:rsidRPr="00116AA0" w:rsidRDefault="00464CB8" w:rsidP="0057700F">
            <w:pPr>
              <w:pStyle w:val="TAC"/>
              <w:rPr>
                <w:rFonts w:cs="Arial"/>
              </w:rPr>
            </w:pPr>
            <w:r w:rsidRPr="00116AA0">
              <w:rPr>
                <w:rFonts w:cs="Arial"/>
              </w:rPr>
              <w:t>[-93.9]</w:t>
            </w:r>
            <w:r w:rsidRPr="00116AA0">
              <w:rPr>
                <w:rFonts w:cs="Arial"/>
                <w:vertAlign w:val="superscript"/>
              </w:rPr>
              <w:t>11</w:t>
            </w:r>
          </w:p>
        </w:tc>
        <w:tc>
          <w:tcPr>
            <w:tcW w:w="900" w:type="dxa"/>
            <w:shd w:val="clear" w:color="auto" w:fill="auto"/>
          </w:tcPr>
          <w:p w:rsidR="00464CB8" w:rsidRPr="00116AA0" w:rsidRDefault="00464CB8" w:rsidP="0057700F">
            <w:pPr>
              <w:pStyle w:val="TAC"/>
              <w:rPr>
                <w:rFonts w:cs="Arial"/>
              </w:rPr>
            </w:pPr>
            <w:r w:rsidRPr="00116AA0">
              <w:rPr>
                <w:rFonts w:cs="Arial"/>
              </w:rPr>
              <w:t>[-92.7]</w:t>
            </w:r>
            <w:r w:rsidRPr="00116AA0">
              <w:rPr>
                <w:rFonts w:cs="Arial"/>
                <w:vertAlign w:val="superscript"/>
              </w:rPr>
              <w:t>11</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val="restart"/>
            <w:shd w:val="clear" w:color="auto" w:fill="auto"/>
            <w:vAlign w:val="center"/>
          </w:tcPr>
          <w:p w:rsidR="00464CB8" w:rsidRPr="00116AA0" w:rsidRDefault="00464CB8" w:rsidP="0057700F">
            <w:pPr>
              <w:pStyle w:val="TAC"/>
              <w:rPr>
                <w:rFonts w:cs="Arial"/>
              </w:rPr>
            </w:pPr>
            <w:r w:rsidRPr="00116AA0">
              <w:rPr>
                <w:rFonts w:cs="Arial"/>
              </w:rPr>
              <w:lastRenderedPageBreak/>
              <w:t>CA_</w:t>
            </w:r>
            <w:r w:rsidRPr="00116AA0">
              <w:rPr>
                <w:rFonts w:cs="Arial" w:hint="eastAsia"/>
                <w:lang w:eastAsia="ja-JP"/>
              </w:rPr>
              <w:t>1</w:t>
            </w:r>
            <w:r w:rsidRPr="00116AA0">
              <w:rPr>
                <w:rFonts w:cs="Arial"/>
              </w:rPr>
              <w:t>A-</w:t>
            </w:r>
            <w:r w:rsidRPr="00116AA0">
              <w:rPr>
                <w:rFonts w:cs="Arial" w:hint="eastAsia"/>
                <w:lang w:eastAsia="ja-JP"/>
              </w:rPr>
              <w:t>3</w:t>
            </w:r>
            <w:r w:rsidRPr="00116AA0">
              <w:rPr>
                <w:rFonts w:cs="Arial"/>
              </w:rPr>
              <w:t>A</w:t>
            </w:r>
            <w:r w:rsidRPr="00116AA0">
              <w:rPr>
                <w:rFonts w:cs="Arial" w:hint="eastAsia"/>
                <w:lang w:eastAsia="ja-JP"/>
              </w:rPr>
              <w:t>-</w:t>
            </w:r>
            <w:r w:rsidRPr="00116AA0">
              <w:rPr>
                <w:rFonts w:cs="Arial" w:hint="eastAsia"/>
                <w:lang w:eastAsia="zh-CN"/>
              </w:rPr>
              <w:t>26</w:t>
            </w:r>
            <w:r w:rsidRPr="00116AA0">
              <w:rPr>
                <w:rFonts w:cs="Arial" w:hint="eastAsia"/>
                <w:lang w:eastAsia="ja-JP"/>
              </w:rPr>
              <w:t>A</w:t>
            </w:r>
            <w:r w:rsidRPr="00116AA0">
              <w:rPr>
                <w:rFonts w:cs="Arial" w:hint="eastAsia"/>
                <w:vertAlign w:val="superscript"/>
                <w:lang w:eastAsia="ja-JP"/>
              </w:rPr>
              <w:t>4</w:t>
            </w: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-100</w:t>
            </w:r>
          </w:p>
        </w:tc>
        <w:tc>
          <w:tcPr>
            <w:tcW w:w="885" w:type="dxa"/>
            <w:shd w:val="clear" w:color="auto" w:fill="auto"/>
            <w:vAlign w:val="center"/>
          </w:tcPr>
          <w:p w:rsidR="00464CB8" w:rsidRPr="00116AA0" w:rsidRDefault="00464CB8" w:rsidP="0057700F">
            <w:pPr>
              <w:pStyle w:val="TAC"/>
              <w:rPr>
                <w:rFonts w:cs="Arial"/>
              </w:rPr>
            </w:pPr>
            <w:r w:rsidRPr="00116AA0">
              <w:rPr>
                <w:rFonts w:cs="Arial"/>
              </w:rPr>
              <w:t>-97</w:t>
            </w:r>
          </w:p>
        </w:tc>
        <w:tc>
          <w:tcPr>
            <w:tcW w:w="859" w:type="dxa"/>
            <w:shd w:val="clear" w:color="auto" w:fill="auto"/>
            <w:vAlign w:val="center"/>
          </w:tcPr>
          <w:p w:rsidR="00464CB8" w:rsidRPr="00116AA0" w:rsidRDefault="00464CB8" w:rsidP="0057700F">
            <w:pPr>
              <w:pStyle w:val="TAC"/>
              <w:rPr>
                <w:rFonts w:cs="Arial"/>
              </w:rPr>
            </w:pPr>
            <w:r w:rsidRPr="00116AA0">
              <w:rPr>
                <w:rFonts w:cs="Arial"/>
              </w:rPr>
              <w:t>-95.2</w:t>
            </w:r>
          </w:p>
        </w:tc>
        <w:tc>
          <w:tcPr>
            <w:tcW w:w="900" w:type="dxa"/>
            <w:shd w:val="clear" w:color="auto" w:fill="auto"/>
            <w:vAlign w:val="center"/>
          </w:tcPr>
          <w:p w:rsidR="00464CB8" w:rsidRPr="00116AA0" w:rsidRDefault="00464CB8" w:rsidP="0057700F">
            <w:pPr>
              <w:pStyle w:val="TAC"/>
              <w:rPr>
                <w:rFonts w:cs="Arial"/>
              </w:rPr>
            </w:pPr>
            <w:r w:rsidRPr="00116AA0">
              <w:rPr>
                <w:rFonts w:cs="Arial"/>
              </w:rPr>
              <w:t>-94</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3</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w:t>
            </w:r>
            <w:r w:rsidRPr="00116AA0">
              <w:rPr>
                <w:rFonts w:cs="Arial" w:hint="eastAsia"/>
                <w:lang w:eastAsia="ja-JP"/>
              </w:rPr>
              <w:t>4</w:t>
            </w:r>
          </w:p>
        </w:tc>
        <w:tc>
          <w:tcPr>
            <w:tcW w:w="885" w:type="dxa"/>
            <w:shd w:val="clear" w:color="auto" w:fill="auto"/>
            <w:vAlign w:val="center"/>
          </w:tcPr>
          <w:p w:rsidR="00464CB8" w:rsidRPr="00116AA0" w:rsidRDefault="00464CB8" w:rsidP="0057700F">
            <w:pPr>
              <w:pStyle w:val="TAC"/>
              <w:rPr>
                <w:rFonts w:cs="Arial"/>
              </w:rPr>
            </w:pPr>
            <w:r w:rsidRPr="00116AA0">
              <w:rPr>
                <w:rFonts w:cs="Arial"/>
              </w:rPr>
              <w:t>-91.5</w:t>
            </w:r>
          </w:p>
        </w:tc>
        <w:tc>
          <w:tcPr>
            <w:tcW w:w="859" w:type="dxa"/>
            <w:shd w:val="clear" w:color="auto" w:fill="auto"/>
            <w:vAlign w:val="center"/>
          </w:tcPr>
          <w:p w:rsidR="00464CB8" w:rsidRPr="00116AA0" w:rsidRDefault="00464CB8" w:rsidP="0057700F">
            <w:pPr>
              <w:pStyle w:val="TAC"/>
              <w:rPr>
                <w:rFonts w:cs="Arial"/>
              </w:rPr>
            </w:pPr>
            <w:r w:rsidRPr="00116AA0">
              <w:rPr>
                <w:rFonts w:cs="Arial"/>
              </w:rPr>
              <w:t>-90</w:t>
            </w:r>
          </w:p>
        </w:tc>
        <w:tc>
          <w:tcPr>
            <w:tcW w:w="900" w:type="dxa"/>
            <w:shd w:val="clear" w:color="auto" w:fill="auto"/>
            <w:vAlign w:val="center"/>
          </w:tcPr>
          <w:p w:rsidR="00464CB8" w:rsidRPr="00116AA0" w:rsidRDefault="00464CB8" w:rsidP="0057700F">
            <w:pPr>
              <w:pStyle w:val="TAC"/>
              <w:rPr>
                <w:rFonts w:cs="Arial"/>
              </w:rPr>
            </w:pPr>
            <w:r w:rsidRPr="00116AA0">
              <w:rPr>
                <w:rFonts w:cs="Arial"/>
              </w:rPr>
              <w:t>-89</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26</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lang w:eastAsia="zh-CN"/>
              </w:rPr>
            </w:pPr>
            <w:r w:rsidRPr="00116AA0">
              <w:rPr>
                <w:rFonts w:cs="Arial"/>
              </w:rPr>
              <w:t>-9</w:t>
            </w:r>
            <w:r w:rsidRPr="00116AA0">
              <w:rPr>
                <w:rFonts w:cs="Arial" w:hint="eastAsia"/>
              </w:rPr>
              <w:t>7.5</w:t>
            </w:r>
            <w:r w:rsidRPr="00116AA0">
              <w:rPr>
                <w:rFonts w:cs="Arial" w:hint="eastAsia"/>
                <w:vertAlign w:val="superscript"/>
                <w:lang w:eastAsia="zh-CN"/>
              </w:rPr>
              <w:t>7</w:t>
            </w:r>
          </w:p>
        </w:tc>
        <w:tc>
          <w:tcPr>
            <w:tcW w:w="885" w:type="dxa"/>
            <w:shd w:val="clear" w:color="auto" w:fill="auto"/>
            <w:vAlign w:val="center"/>
          </w:tcPr>
          <w:p w:rsidR="00464CB8" w:rsidRPr="00116AA0" w:rsidRDefault="00464CB8" w:rsidP="0057700F">
            <w:pPr>
              <w:pStyle w:val="TAC"/>
              <w:rPr>
                <w:rFonts w:cs="Arial"/>
                <w:lang w:eastAsia="zh-CN"/>
              </w:rPr>
            </w:pPr>
            <w:r w:rsidRPr="00116AA0">
              <w:rPr>
                <w:rFonts w:cs="Arial"/>
              </w:rPr>
              <w:t>-9</w:t>
            </w:r>
            <w:r w:rsidRPr="00116AA0">
              <w:rPr>
                <w:rFonts w:cs="Arial" w:hint="eastAsia"/>
              </w:rPr>
              <w:t>4.</w:t>
            </w:r>
            <w:r w:rsidRPr="00116AA0">
              <w:rPr>
                <w:rFonts w:cs="Arial"/>
              </w:rPr>
              <w:t>5</w:t>
            </w:r>
            <w:r w:rsidRPr="00116AA0">
              <w:rPr>
                <w:rFonts w:cs="Arial" w:hint="eastAsia"/>
                <w:vertAlign w:val="superscript"/>
                <w:lang w:eastAsia="zh-CN"/>
              </w:rPr>
              <w:t>7</w:t>
            </w:r>
          </w:p>
        </w:tc>
        <w:tc>
          <w:tcPr>
            <w:tcW w:w="859" w:type="dxa"/>
            <w:shd w:val="clear" w:color="auto" w:fill="auto"/>
            <w:vAlign w:val="center"/>
          </w:tcPr>
          <w:p w:rsidR="00464CB8" w:rsidRPr="00116AA0" w:rsidRDefault="00464CB8" w:rsidP="0057700F">
            <w:pPr>
              <w:pStyle w:val="TAC"/>
              <w:rPr>
                <w:rFonts w:cs="Arial"/>
              </w:rPr>
            </w:pPr>
          </w:p>
        </w:tc>
        <w:tc>
          <w:tcPr>
            <w:tcW w:w="900" w:type="dxa"/>
            <w:shd w:val="clear" w:color="auto" w:fill="auto"/>
            <w:vAlign w:val="center"/>
          </w:tcPr>
          <w:p w:rsidR="00464CB8" w:rsidRPr="00116AA0" w:rsidRDefault="00464CB8" w:rsidP="0057700F">
            <w:pPr>
              <w:pStyle w:val="TAC"/>
              <w:rPr>
                <w:rFonts w:cs="Arial"/>
              </w:rPr>
            </w:pP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val="restart"/>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hint="eastAsia"/>
                <w:lang w:eastAsia="ja-JP"/>
              </w:rPr>
              <w:t>1</w:t>
            </w:r>
            <w:r w:rsidRPr="00116AA0">
              <w:rPr>
                <w:rFonts w:cs="Arial"/>
              </w:rPr>
              <w:t>A-</w:t>
            </w:r>
            <w:r w:rsidRPr="00116AA0">
              <w:rPr>
                <w:rFonts w:cs="Arial" w:hint="eastAsia"/>
                <w:lang w:eastAsia="ja-JP"/>
              </w:rPr>
              <w:t>3</w:t>
            </w:r>
            <w:r w:rsidRPr="00116AA0">
              <w:rPr>
                <w:rFonts w:cs="Arial"/>
              </w:rPr>
              <w:t>A</w:t>
            </w:r>
            <w:r w:rsidRPr="00116AA0">
              <w:rPr>
                <w:rFonts w:cs="Arial" w:hint="eastAsia"/>
                <w:lang w:eastAsia="ja-JP"/>
              </w:rPr>
              <w:t>-</w:t>
            </w:r>
            <w:r w:rsidRPr="00116AA0">
              <w:rPr>
                <w:rFonts w:cs="Arial" w:hint="eastAsia"/>
                <w:lang w:eastAsia="zh-CN"/>
              </w:rPr>
              <w:t>26</w:t>
            </w:r>
            <w:r w:rsidRPr="00116AA0">
              <w:rPr>
                <w:rFonts w:cs="Arial" w:hint="eastAsia"/>
                <w:lang w:eastAsia="ja-JP"/>
              </w:rPr>
              <w:t>A</w:t>
            </w:r>
            <w:r w:rsidRPr="00116AA0">
              <w:rPr>
                <w:rFonts w:cs="Arial"/>
                <w:vertAlign w:val="superscript"/>
              </w:rPr>
              <w:t>5</w:t>
            </w: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-100</w:t>
            </w:r>
          </w:p>
        </w:tc>
        <w:tc>
          <w:tcPr>
            <w:tcW w:w="885" w:type="dxa"/>
            <w:shd w:val="clear" w:color="auto" w:fill="auto"/>
            <w:vAlign w:val="center"/>
          </w:tcPr>
          <w:p w:rsidR="00464CB8" w:rsidRPr="00116AA0" w:rsidRDefault="00464CB8" w:rsidP="0057700F">
            <w:pPr>
              <w:pStyle w:val="TAC"/>
              <w:rPr>
                <w:rFonts w:cs="Arial"/>
              </w:rPr>
            </w:pPr>
            <w:r w:rsidRPr="00116AA0">
              <w:rPr>
                <w:rFonts w:cs="Arial"/>
              </w:rPr>
              <w:t>-97</w:t>
            </w:r>
          </w:p>
        </w:tc>
        <w:tc>
          <w:tcPr>
            <w:tcW w:w="859" w:type="dxa"/>
            <w:shd w:val="clear" w:color="auto" w:fill="auto"/>
            <w:vAlign w:val="center"/>
          </w:tcPr>
          <w:p w:rsidR="00464CB8" w:rsidRPr="00116AA0" w:rsidRDefault="00464CB8" w:rsidP="0057700F">
            <w:pPr>
              <w:pStyle w:val="TAC"/>
              <w:rPr>
                <w:rFonts w:cs="Arial"/>
              </w:rPr>
            </w:pPr>
            <w:r w:rsidRPr="00116AA0">
              <w:rPr>
                <w:rFonts w:cs="Arial"/>
              </w:rPr>
              <w:t>-95.2</w:t>
            </w:r>
          </w:p>
        </w:tc>
        <w:tc>
          <w:tcPr>
            <w:tcW w:w="900" w:type="dxa"/>
            <w:shd w:val="clear" w:color="auto" w:fill="auto"/>
            <w:vAlign w:val="center"/>
          </w:tcPr>
          <w:p w:rsidR="00464CB8" w:rsidRPr="00116AA0" w:rsidRDefault="00464CB8" w:rsidP="0057700F">
            <w:pPr>
              <w:pStyle w:val="TAC"/>
              <w:rPr>
                <w:rFonts w:cs="Arial"/>
              </w:rPr>
            </w:pPr>
            <w:r w:rsidRPr="00116AA0">
              <w:rPr>
                <w:rFonts w:cs="Arial"/>
              </w:rPr>
              <w:t>-94</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vMerge w:val="restart"/>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3</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-97</w:t>
            </w:r>
          </w:p>
        </w:tc>
        <w:tc>
          <w:tcPr>
            <w:tcW w:w="885" w:type="dxa"/>
            <w:shd w:val="clear" w:color="auto" w:fill="auto"/>
            <w:vAlign w:val="center"/>
          </w:tcPr>
          <w:p w:rsidR="00464CB8" w:rsidRPr="00116AA0" w:rsidRDefault="00464CB8" w:rsidP="0057700F">
            <w:pPr>
              <w:pStyle w:val="TAC"/>
              <w:rPr>
                <w:rFonts w:cs="Arial"/>
              </w:rPr>
            </w:pPr>
            <w:r w:rsidRPr="00116AA0">
              <w:rPr>
                <w:rFonts w:cs="Arial"/>
              </w:rPr>
              <w:t>-94</w:t>
            </w:r>
          </w:p>
        </w:tc>
        <w:tc>
          <w:tcPr>
            <w:tcW w:w="859" w:type="dxa"/>
            <w:shd w:val="clear" w:color="auto" w:fill="auto"/>
            <w:vAlign w:val="center"/>
          </w:tcPr>
          <w:p w:rsidR="00464CB8" w:rsidRPr="00116AA0" w:rsidRDefault="00464CB8" w:rsidP="0057700F">
            <w:pPr>
              <w:pStyle w:val="TAC"/>
              <w:rPr>
                <w:rFonts w:cs="Arial"/>
              </w:rPr>
            </w:pPr>
            <w:r w:rsidRPr="00116AA0">
              <w:rPr>
                <w:rFonts w:cs="Arial"/>
              </w:rPr>
              <w:t>-92.2</w:t>
            </w:r>
          </w:p>
        </w:tc>
        <w:tc>
          <w:tcPr>
            <w:tcW w:w="900" w:type="dxa"/>
            <w:shd w:val="clear" w:color="auto" w:fill="auto"/>
            <w:vAlign w:val="center"/>
          </w:tcPr>
          <w:p w:rsidR="00464CB8" w:rsidRPr="00116AA0" w:rsidRDefault="00464CB8" w:rsidP="0057700F">
            <w:pPr>
              <w:pStyle w:val="TAC"/>
              <w:rPr>
                <w:rFonts w:cs="Arial"/>
              </w:rPr>
            </w:pPr>
            <w:r w:rsidRPr="00116AA0">
              <w:rPr>
                <w:rFonts w:cs="Arial"/>
              </w:rPr>
              <w:t>-91</w:t>
            </w:r>
          </w:p>
        </w:tc>
        <w:tc>
          <w:tcPr>
            <w:tcW w:w="839" w:type="dxa"/>
            <w:vMerge/>
            <w:shd w:val="clear" w:color="auto" w:fill="auto"/>
            <w:vAlign w:val="center"/>
          </w:tcPr>
          <w:p w:rsidR="00464CB8" w:rsidRPr="009715C6" w:rsidRDefault="00464CB8" w:rsidP="0057700F">
            <w:pPr>
              <w:keepNext/>
              <w:keepLines/>
              <w:spacing w:after="0"/>
              <w:jc w:val="center"/>
              <w:rPr>
                <w:rFonts w:ascii="Arial" w:hAnsi="Arial" w:cs="Arial"/>
                <w:sz w:val="18"/>
                <w:szCs w:val="18"/>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vMerge/>
            <w:shd w:val="clear" w:color="auto" w:fill="auto"/>
            <w:vAlign w:val="center"/>
          </w:tcPr>
          <w:p w:rsidR="00464CB8" w:rsidRPr="00116AA0" w:rsidRDefault="00464CB8" w:rsidP="0057700F">
            <w:pPr>
              <w:pStyle w:val="TAC"/>
              <w:rPr>
                <w:rFonts w:cs="Arial"/>
                <w:lang w:eastAsia="ja-JP"/>
              </w:rPr>
            </w:pP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[-99.7]</w:t>
            </w:r>
            <w:r w:rsidRPr="00116AA0">
              <w:rPr>
                <w:rFonts w:cs="Arial"/>
                <w:vertAlign w:val="superscript"/>
              </w:rPr>
              <w:t>11</w:t>
            </w:r>
          </w:p>
        </w:tc>
        <w:tc>
          <w:tcPr>
            <w:tcW w:w="885" w:type="dxa"/>
            <w:shd w:val="clear" w:color="auto" w:fill="auto"/>
          </w:tcPr>
          <w:p w:rsidR="00464CB8" w:rsidRPr="00116AA0" w:rsidRDefault="00464CB8" w:rsidP="0057700F">
            <w:pPr>
              <w:pStyle w:val="TAC"/>
              <w:rPr>
                <w:rFonts w:cs="Arial"/>
              </w:rPr>
            </w:pPr>
            <w:r w:rsidRPr="00116AA0">
              <w:rPr>
                <w:rFonts w:cs="Arial"/>
              </w:rPr>
              <w:t>[-96.7]</w:t>
            </w:r>
            <w:r w:rsidRPr="00116AA0">
              <w:rPr>
                <w:rFonts w:cs="Arial"/>
                <w:vertAlign w:val="superscript"/>
              </w:rPr>
              <w:t>11</w:t>
            </w:r>
          </w:p>
        </w:tc>
        <w:tc>
          <w:tcPr>
            <w:tcW w:w="859" w:type="dxa"/>
            <w:shd w:val="clear" w:color="auto" w:fill="auto"/>
          </w:tcPr>
          <w:p w:rsidR="00464CB8" w:rsidRPr="00116AA0" w:rsidRDefault="00464CB8" w:rsidP="0057700F">
            <w:pPr>
              <w:pStyle w:val="TAC"/>
              <w:rPr>
                <w:rFonts w:cs="Arial"/>
              </w:rPr>
            </w:pPr>
            <w:r w:rsidRPr="00116AA0">
              <w:rPr>
                <w:rFonts w:cs="Arial"/>
              </w:rPr>
              <w:t>[-94.9]</w:t>
            </w:r>
            <w:r w:rsidRPr="00116AA0">
              <w:rPr>
                <w:rFonts w:cs="Arial"/>
                <w:vertAlign w:val="superscript"/>
              </w:rPr>
              <w:t>11</w:t>
            </w:r>
          </w:p>
        </w:tc>
        <w:tc>
          <w:tcPr>
            <w:tcW w:w="900" w:type="dxa"/>
            <w:shd w:val="clear" w:color="auto" w:fill="auto"/>
          </w:tcPr>
          <w:p w:rsidR="00464CB8" w:rsidRPr="00116AA0" w:rsidRDefault="00464CB8" w:rsidP="0057700F">
            <w:pPr>
              <w:pStyle w:val="TAC"/>
              <w:rPr>
                <w:rFonts w:cs="Arial"/>
              </w:rPr>
            </w:pPr>
            <w:r w:rsidRPr="00116AA0">
              <w:rPr>
                <w:rFonts w:cs="Arial"/>
              </w:rPr>
              <w:t>[-93.7]</w:t>
            </w:r>
            <w:r w:rsidRPr="00116AA0">
              <w:rPr>
                <w:rFonts w:cs="Arial"/>
                <w:vertAlign w:val="superscript"/>
              </w:rPr>
              <w:t>11</w:t>
            </w:r>
          </w:p>
        </w:tc>
        <w:tc>
          <w:tcPr>
            <w:tcW w:w="839" w:type="dxa"/>
            <w:vMerge/>
            <w:shd w:val="clear" w:color="auto" w:fill="auto"/>
            <w:vAlign w:val="center"/>
          </w:tcPr>
          <w:p w:rsidR="00464CB8" w:rsidRPr="009715C6" w:rsidRDefault="00464CB8" w:rsidP="0057700F">
            <w:pPr>
              <w:keepNext/>
              <w:keepLines/>
              <w:spacing w:after="0"/>
              <w:jc w:val="center"/>
              <w:rPr>
                <w:rFonts w:ascii="Arial" w:hAnsi="Arial" w:cs="Arial"/>
                <w:sz w:val="18"/>
                <w:szCs w:val="18"/>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26</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lang w:eastAsia="zh-CN"/>
              </w:rPr>
            </w:pPr>
            <w:r w:rsidRPr="00116AA0">
              <w:rPr>
                <w:rFonts w:cs="Arial"/>
              </w:rPr>
              <w:t>-9</w:t>
            </w:r>
            <w:r w:rsidRPr="00116AA0">
              <w:rPr>
                <w:rFonts w:cs="Arial" w:hint="eastAsia"/>
              </w:rPr>
              <w:t>7.5</w:t>
            </w:r>
            <w:r w:rsidRPr="00116AA0">
              <w:rPr>
                <w:rFonts w:cs="Arial" w:hint="eastAsia"/>
                <w:vertAlign w:val="superscript"/>
                <w:lang w:eastAsia="zh-CN"/>
              </w:rPr>
              <w:t>7</w:t>
            </w:r>
          </w:p>
        </w:tc>
        <w:tc>
          <w:tcPr>
            <w:tcW w:w="885" w:type="dxa"/>
            <w:shd w:val="clear" w:color="auto" w:fill="auto"/>
            <w:vAlign w:val="center"/>
          </w:tcPr>
          <w:p w:rsidR="00464CB8" w:rsidRPr="00116AA0" w:rsidRDefault="00464CB8" w:rsidP="0057700F">
            <w:pPr>
              <w:pStyle w:val="TAC"/>
              <w:rPr>
                <w:rFonts w:cs="Arial"/>
                <w:lang w:eastAsia="zh-CN"/>
              </w:rPr>
            </w:pPr>
            <w:r w:rsidRPr="00116AA0">
              <w:rPr>
                <w:rFonts w:cs="Arial"/>
              </w:rPr>
              <w:t>-9</w:t>
            </w:r>
            <w:r w:rsidRPr="00116AA0">
              <w:rPr>
                <w:rFonts w:cs="Arial" w:hint="eastAsia"/>
              </w:rPr>
              <w:t>4.</w:t>
            </w:r>
            <w:r w:rsidRPr="00116AA0">
              <w:rPr>
                <w:rFonts w:cs="Arial"/>
              </w:rPr>
              <w:t>5</w:t>
            </w:r>
            <w:r w:rsidRPr="00116AA0">
              <w:rPr>
                <w:rFonts w:cs="Arial" w:hint="eastAsia"/>
                <w:vertAlign w:val="superscript"/>
                <w:lang w:eastAsia="zh-CN"/>
              </w:rPr>
              <w:t>7</w:t>
            </w:r>
          </w:p>
        </w:tc>
        <w:tc>
          <w:tcPr>
            <w:tcW w:w="859" w:type="dxa"/>
            <w:shd w:val="clear" w:color="auto" w:fill="auto"/>
            <w:vAlign w:val="center"/>
          </w:tcPr>
          <w:p w:rsidR="00464CB8" w:rsidRPr="00116AA0" w:rsidRDefault="00464CB8" w:rsidP="0057700F">
            <w:pPr>
              <w:pStyle w:val="TAC"/>
              <w:rPr>
                <w:rFonts w:cs="Arial"/>
              </w:rPr>
            </w:pPr>
          </w:p>
        </w:tc>
        <w:tc>
          <w:tcPr>
            <w:tcW w:w="900" w:type="dxa"/>
            <w:shd w:val="clear" w:color="auto" w:fill="auto"/>
            <w:vAlign w:val="center"/>
          </w:tcPr>
          <w:p w:rsidR="00464CB8" w:rsidRPr="00116AA0" w:rsidRDefault="00464CB8" w:rsidP="0057700F">
            <w:pPr>
              <w:pStyle w:val="TAC"/>
              <w:rPr>
                <w:rFonts w:cs="Arial"/>
              </w:rPr>
            </w:pPr>
          </w:p>
        </w:tc>
        <w:tc>
          <w:tcPr>
            <w:tcW w:w="839" w:type="dxa"/>
            <w:vMerge/>
            <w:shd w:val="clear" w:color="auto" w:fill="auto"/>
            <w:vAlign w:val="center"/>
          </w:tcPr>
          <w:p w:rsidR="00464CB8" w:rsidRPr="009715C6" w:rsidRDefault="00464CB8" w:rsidP="0057700F">
            <w:pPr>
              <w:keepNext/>
              <w:keepLines/>
              <w:spacing w:after="0"/>
              <w:jc w:val="center"/>
              <w:rPr>
                <w:rFonts w:ascii="Arial" w:hAnsi="Arial" w:cs="Arial"/>
                <w:sz w:val="18"/>
                <w:szCs w:val="18"/>
              </w:rPr>
            </w:pPr>
          </w:p>
        </w:tc>
      </w:tr>
      <w:tr w:rsidR="00464CB8" w:rsidRPr="009715C6" w:rsidTr="0057700F">
        <w:trPr>
          <w:trHeight w:val="255"/>
        </w:trPr>
        <w:tc>
          <w:tcPr>
            <w:tcW w:w="1984" w:type="dxa"/>
            <w:vMerge w:val="restart"/>
            <w:shd w:val="clear" w:color="auto" w:fill="auto"/>
            <w:vAlign w:val="center"/>
          </w:tcPr>
          <w:p w:rsidR="00464CB8" w:rsidRPr="00116AA0" w:rsidRDefault="00464CB8" w:rsidP="0057700F">
            <w:pPr>
              <w:pStyle w:val="TAC"/>
              <w:rPr>
                <w:rFonts w:cs="Arial"/>
                <w:lang w:eastAsia="ja-JP"/>
              </w:rPr>
            </w:pPr>
            <w:r w:rsidRPr="00116AA0">
              <w:rPr>
                <w:rFonts w:cs="Arial"/>
              </w:rPr>
              <w:t>CA_</w:t>
            </w:r>
            <w:r w:rsidRPr="00116AA0">
              <w:rPr>
                <w:rFonts w:cs="Arial" w:hint="eastAsia"/>
                <w:lang w:eastAsia="ja-JP"/>
              </w:rPr>
              <w:t>1</w:t>
            </w:r>
            <w:r w:rsidRPr="00116AA0">
              <w:rPr>
                <w:rFonts w:cs="Arial"/>
              </w:rPr>
              <w:t>A-</w:t>
            </w:r>
            <w:r w:rsidRPr="00116AA0">
              <w:rPr>
                <w:rFonts w:cs="Arial" w:hint="eastAsia"/>
                <w:lang w:eastAsia="ja-JP"/>
              </w:rPr>
              <w:t>3</w:t>
            </w:r>
            <w:r w:rsidRPr="00116AA0">
              <w:rPr>
                <w:rFonts w:cs="Arial"/>
              </w:rPr>
              <w:t>A</w:t>
            </w:r>
            <w:r w:rsidRPr="00116AA0">
              <w:rPr>
                <w:rFonts w:cs="Arial" w:hint="eastAsia"/>
                <w:lang w:eastAsia="ja-JP"/>
              </w:rPr>
              <w:t>-</w:t>
            </w:r>
            <w:r w:rsidRPr="00116AA0">
              <w:rPr>
                <w:rFonts w:cs="Arial"/>
                <w:lang w:eastAsia="ja-JP"/>
              </w:rPr>
              <w:t>28</w:t>
            </w:r>
            <w:r w:rsidRPr="00116AA0">
              <w:rPr>
                <w:rFonts w:cs="Arial" w:hint="eastAsia"/>
                <w:lang w:eastAsia="ja-JP"/>
              </w:rPr>
              <w:t>A</w:t>
            </w:r>
            <w:r w:rsidRPr="00116AA0">
              <w:rPr>
                <w:rFonts w:cs="Arial"/>
                <w:vertAlign w:val="superscript"/>
                <w:lang w:eastAsia="ja-JP"/>
              </w:rPr>
              <w:t>4</w:t>
            </w: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-100</w:t>
            </w:r>
          </w:p>
        </w:tc>
        <w:tc>
          <w:tcPr>
            <w:tcW w:w="885" w:type="dxa"/>
            <w:shd w:val="clear" w:color="auto" w:fill="auto"/>
            <w:vAlign w:val="center"/>
          </w:tcPr>
          <w:p w:rsidR="00464CB8" w:rsidRPr="00116AA0" w:rsidRDefault="00464CB8" w:rsidP="0057700F">
            <w:pPr>
              <w:pStyle w:val="TAC"/>
              <w:rPr>
                <w:rFonts w:cs="Arial"/>
              </w:rPr>
            </w:pPr>
            <w:r w:rsidRPr="00116AA0">
              <w:rPr>
                <w:rFonts w:cs="Arial"/>
              </w:rPr>
              <w:t>-97</w:t>
            </w:r>
          </w:p>
        </w:tc>
        <w:tc>
          <w:tcPr>
            <w:tcW w:w="859" w:type="dxa"/>
            <w:shd w:val="clear" w:color="auto" w:fill="auto"/>
            <w:vAlign w:val="center"/>
          </w:tcPr>
          <w:p w:rsidR="00464CB8" w:rsidRPr="00116AA0" w:rsidRDefault="00464CB8" w:rsidP="0057700F">
            <w:pPr>
              <w:pStyle w:val="TAC"/>
              <w:rPr>
                <w:rFonts w:cs="Arial"/>
              </w:rPr>
            </w:pPr>
            <w:r w:rsidRPr="00116AA0">
              <w:rPr>
                <w:rFonts w:cs="Arial"/>
              </w:rPr>
              <w:t>-95.2</w:t>
            </w:r>
          </w:p>
        </w:tc>
        <w:tc>
          <w:tcPr>
            <w:tcW w:w="900" w:type="dxa"/>
            <w:shd w:val="clear" w:color="auto" w:fill="auto"/>
            <w:vAlign w:val="center"/>
          </w:tcPr>
          <w:p w:rsidR="00464CB8" w:rsidRPr="00116AA0" w:rsidRDefault="00464CB8" w:rsidP="0057700F">
            <w:pPr>
              <w:pStyle w:val="TAC"/>
              <w:rPr>
                <w:rFonts w:cs="Arial"/>
              </w:rPr>
            </w:pPr>
            <w:r w:rsidRPr="00116AA0">
              <w:rPr>
                <w:rFonts w:cs="Arial"/>
              </w:rPr>
              <w:t>-94</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3</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w:t>
            </w:r>
            <w:r w:rsidRPr="00116AA0">
              <w:rPr>
                <w:rFonts w:cs="Arial" w:hint="eastAsia"/>
                <w:lang w:eastAsia="ja-JP"/>
              </w:rPr>
              <w:t>4</w:t>
            </w:r>
          </w:p>
        </w:tc>
        <w:tc>
          <w:tcPr>
            <w:tcW w:w="885"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-91.5</w:t>
            </w:r>
          </w:p>
        </w:tc>
        <w:tc>
          <w:tcPr>
            <w:tcW w:w="859"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-90</w:t>
            </w:r>
          </w:p>
        </w:tc>
        <w:tc>
          <w:tcPr>
            <w:tcW w:w="900"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-89</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lang w:eastAsia="ja-JP"/>
              </w:rPr>
              <w:t>28</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eastAsia="ＭＳ 明朝" w:cs="Arial"/>
              </w:rPr>
              <w:t>-98.3</w:t>
            </w:r>
          </w:p>
        </w:tc>
        <w:tc>
          <w:tcPr>
            <w:tcW w:w="885" w:type="dxa"/>
            <w:shd w:val="clear" w:color="auto" w:fill="auto"/>
            <w:vAlign w:val="center"/>
          </w:tcPr>
          <w:p w:rsidR="00464CB8" w:rsidRPr="00116AA0" w:rsidRDefault="00464CB8" w:rsidP="0057700F">
            <w:pPr>
              <w:pStyle w:val="TAC"/>
              <w:rPr>
                <w:rFonts w:eastAsia="SimSun" w:cs="Arial"/>
                <w:lang w:eastAsia="zh-CN"/>
              </w:rPr>
            </w:pPr>
            <w:r w:rsidRPr="00116AA0">
              <w:rPr>
                <w:rFonts w:eastAsia="ＭＳ 明朝" w:cs="Arial"/>
              </w:rPr>
              <w:t>-95.3</w:t>
            </w:r>
          </w:p>
        </w:tc>
        <w:tc>
          <w:tcPr>
            <w:tcW w:w="859" w:type="dxa"/>
            <w:shd w:val="clear" w:color="auto" w:fill="auto"/>
            <w:vAlign w:val="center"/>
          </w:tcPr>
          <w:p w:rsidR="00464CB8" w:rsidRPr="00116AA0" w:rsidRDefault="00464CB8" w:rsidP="0057700F">
            <w:pPr>
              <w:pStyle w:val="TAC"/>
              <w:rPr>
                <w:rFonts w:eastAsia="SimSun" w:cs="Arial"/>
                <w:lang w:eastAsia="zh-CN"/>
              </w:rPr>
            </w:pPr>
            <w:r w:rsidRPr="00116AA0">
              <w:rPr>
                <w:rFonts w:eastAsia="ＭＳ 明朝" w:cs="Arial"/>
              </w:rPr>
              <w:t>-93.5</w:t>
            </w:r>
          </w:p>
        </w:tc>
        <w:tc>
          <w:tcPr>
            <w:tcW w:w="900" w:type="dxa"/>
            <w:shd w:val="clear" w:color="auto" w:fill="auto"/>
            <w:vAlign w:val="center"/>
          </w:tcPr>
          <w:p w:rsidR="00464CB8" w:rsidRPr="00116AA0" w:rsidRDefault="00464CB8" w:rsidP="0057700F">
            <w:pPr>
              <w:pStyle w:val="TAC"/>
              <w:rPr>
                <w:rFonts w:eastAsia="SimSun" w:cs="Arial"/>
                <w:lang w:eastAsia="zh-CN"/>
              </w:rPr>
            </w:pPr>
            <w:r w:rsidRPr="00116AA0">
              <w:rPr>
                <w:rFonts w:eastAsia="ＭＳ 明朝" w:cs="Arial"/>
              </w:rPr>
              <w:t>-90.8</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val="restart"/>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hint="eastAsia"/>
                <w:lang w:eastAsia="ja-JP"/>
              </w:rPr>
              <w:t>1</w:t>
            </w:r>
            <w:r w:rsidRPr="00116AA0">
              <w:rPr>
                <w:rFonts w:cs="Arial"/>
              </w:rPr>
              <w:t>A-</w:t>
            </w:r>
            <w:r w:rsidRPr="00116AA0">
              <w:rPr>
                <w:rFonts w:cs="Arial" w:hint="eastAsia"/>
                <w:lang w:eastAsia="ja-JP"/>
              </w:rPr>
              <w:t>3</w:t>
            </w:r>
            <w:r w:rsidRPr="00116AA0">
              <w:rPr>
                <w:rFonts w:cs="Arial"/>
              </w:rPr>
              <w:t>A</w:t>
            </w:r>
            <w:r w:rsidRPr="00116AA0">
              <w:rPr>
                <w:rFonts w:cs="Arial" w:hint="eastAsia"/>
                <w:lang w:eastAsia="ja-JP"/>
              </w:rPr>
              <w:t>-</w:t>
            </w:r>
            <w:r w:rsidRPr="00116AA0">
              <w:rPr>
                <w:rFonts w:cs="Arial"/>
                <w:lang w:eastAsia="ja-JP"/>
              </w:rPr>
              <w:t>28</w:t>
            </w:r>
            <w:r w:rsidRPr="00116AA0">
              <w:rPr>
                <w:rFonts w:cs="Arial" w:hint="eastAsia"/>
                <w:lang w:eastAsia="ja-JP"/>
              </w:rPr>
              <w:t>A</w:t>
            </w:r>
            <w:r w:rsidRPr="00116AA0">
              <w:rPr>
                <w:rFonts w:cs="Arial"/>
                <w:vertAlign w:val="superscript"/>
              </w:rPr>
              <w:t>5</w:t>
            </w: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-100</w:t>
            </w:r>
          </w:p>
        </w:tc>
        <w:tc>
          <w:tcPr>
            <w:tcW w:w="885" w:type="dxa"/>
            <w:shd w:val="clear" w:color="auto" w:fill="auto"/>
            <w:vAlign w:val="center"/>
          </w:tcPr>
          <w:p w:rsidR="00464CB8" w:rsidRPr="00116AA0" w:rsidRDefault="00464CB8" w:rsidP="0057700F">
            <w:pPr>
              <w:pStyle w:val="TAC"/>
              <w:rPr>
                <w:rFonts w:cs="Arial"/>
              </w:rPr>
            </w:pPr>
            <w:r w:rsidRPr="00116AA0">
              <w:rPr>
                <w:rFonts w:cs="Arial"/>
              </w:rPr>
              <w:t>-97</w:t>
            </w:r>
          </w:p>
        </w:tc>
        <w:tc>
          <w:tcPr>
            <w:tcW w:w="859" w:type="dxa"/>
            <w:shd w:val="clear" w:color="auto" w:fill="auto"/>
            <w:vAlign w:val="center"/>
          </w:tcPr>
          <w:p w:rsidR="00464CB8" w:rsidRPr="00116AA0" w:rsidRDefault="00464CB8" w:rsidP="0057700F">
            <w:pPr>
              <w:pStyle w:val="TAC"/>
              <w:rPr>
                <w:rFonts w:cs="Arial"/>
              </w:rPr>
            </w:pPr>
            <w:r w:rsidRPr="00116AA0">
              <w:rPr>
                <w:rFonts w:cs="Arial"/>
              </w:rPr>
              <w:t>-95.2</w:t>
            </w:r>
          </w:p>
        </w:tc>
        <w:tc>
          <w:tcPr>
            <w:tcW w:w="900" w:type="dxa"/>
            <w:shd w:val="clear" w:color="auto" w:fill="auto"/>
            <w:vAlign w:val="center"/>
          </w:tcPr>
          <w:p w:rsidR="00464CB8" w:rsidRPr="00116AA0" w:rsidRDefault="00464CB8" w:rsidP="0057700F">
            <w:pPr>
              <w:pStyle w:val="TAC"/>
              <w:rPr>
                <w:rFonts w:cs="Arial"/>
              </w:rPr>
            </w:pPr>
            <w:r w:rsidRPr="00116AA0">
              <w:rPr>
                <w:rFonts w:cs="Arial"/>
              </w:rPr>
              <w:t>-94</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vMerge w:val="restart"/>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3</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-97</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rPr>
              <w:t>-94</w:t>
            </w:r>
          </w:p>
        </w:tc>
        <w:tc>
          <w:tcPr>
            <w:tcW w:w="859" w:type="dxa"/>
            <w:shd w:val="clear" w:color="auto" w:fill="auto"/>
            <w:vAlign w:val="center"/>
          </w:tcPr>
          <w:p w:rsidR="00464CB8" w:rsidRPr="00116AA0" w:rsidRDefault="00464CB8" w:rsidP="0057700F">
            <w:pPr>
              <w:pStyle w:val="TAC"/>
              <w:rPr>
                <w:rFonts w:cs="Arial"/>
                <w:lang w:eastAsia="ja-JP"/>
              </w:rPr>
            </w:pPr>
            <w:r w:rsidRPr="00116AA0">
              <w:rPr>
                <w:rFonts w:cs="Arial"/>
              </w:rPr>
              <w:t>-92.2</w:t>
            </w:r>
          </w:p>
        </w:tc>
        <w:tc>
          <w:tcPr>
            <w:tcW w:w="900" w:type="dxa"/>
            <w:shd w:val="clear" w:color="auto" w:fill="auto"/>
            <w:vAlign w:val="center"/>
          </w:tcPr>
          <w:p w:rsidR="00464CB8" w:rsidRPr="00116AA0" w:rsidRDefault="00464CB8" w:rsidP="0057700F">
            <w:pPr>
              <w:pStyle w:val="TAC"/>
              <w:rPr>
                <w:rFonts w:cs="Arial"/>
                <w:lang w:eastAsia="ja-JP"/>
              </w:rPr>
            </w:pPr>
            <w:r w:rsidRPr="00116AA0">
              <w:rPr>
                <w:rFonts w:cs="Arial"/>
              </w:rPr>
              <w:t>-91</w:t>
            </w:r>
          </w:p>
        </w:tc>
        <w:tc>
          <w:tcPr>
            <w:tcW w:w="839" w:type="dxa"/>
            <w:vMerge/>
            <w:shd w:val="clear" w:color="auto" w:fill="auto"/>
            <w:vAlign w:val="center"/>
          </w:tcPr>
          <w:p w:rsidR="00464CB8" w:rsidRPr="009715C6" w:rsidRDefault="00464CB8" w:rsidP="0057700F">
            <w:pPr>
              <w:keepNext/>
              <w:keepLines/>
              <w:spacing w:after="0"/>
              <w:jc w:val="center"/>
              <w:rPr>
                <w:rFonts w:ascii="Arial" w:hAnsi="Arial" w:cs="Arial"/>
                <w:sz w:val="18"/>
                <w:szCs w:val="18"/>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vMerge/>
            <w:shd w:val="clear" w:color="auto" w:fill="auto"/>
            <w:vAlign w:val="center"/>
          </w:tcPr>
          <w:p w:rsidR="00464CB8" w:rsidRPr="00116AA0" w:rsidRDefault="00464CB8" w:rsidP="0057700F">
            <w:pPr>
              <w:pStyle w:val="TAC"/>
              <w:rPr>
                <w:rFonts w:cs="Arial"/>
                <w:lang w:eastAsia="ja-JP"/>
              </w:rPr>
            </w:pP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[-99.7]</w:t>
            </w:r>
            <w:r w:rsidRPr="00116AA0">
              <w:rPr>
                <w:rFonts w:cs="Arial"/>
                <w:vertAlign w:val="superscript"/>
              </w:rPr>
              <w:t>11</w:t>
            </w:r>
          </w:p>
        </w:tc>
        <w:tc>
          <w:tcPr>
            <w:tcW w:w="885" w:type="dxa"/>
            <w:shd w:val="clear" w:color="auto" w:fill="auto"/>
          </w:tcPr>
          <w:p w:rsidR="00464CB8" w:rsidRPr="00116AA0" w:rsidRDefault="00464CB8" w:rsidP="0057700F">
            <w:pPr>
              <w:pStyle w:val="TAC"/>
              <w:rPr>
                <w:rFonts w:cs="Arial"/>
              </w:rPr>
            </w:pPr>
            <w:r w:rsidRPr="00116AA0">
              <w:rPr>
                <w:rFonts w:cs="Arial"/>
              </w:rPr>
              <w:t>[-96.7]</w:t>
            </w:r>
            <w:r w:rsidRPr="00116AA0">
              <w:rPr>
                <w:rFonts w:cs="Arial"/>
                <w:vertAlign w:val="superscript"/>
              </w:rPr>
              <w:t>11</w:t>
            </w:r>
          </w:p>
        </w:tc>
        <w:tc>
          <w:tcPr>
            <w:tcW w:w="859" w:type="dxa"/>
            <w:shd w:val="clear" w:color="auto" w:fill="auto"/>
          </w:tcPr>
          <w:p w:rsidR="00464CB8" w:rsidRPr="00116AA0" w:rsidRDefault="00464CB8" w:rsidP="0057700F">
            <w:pPr>
              <w:pStyle w:val="TAC"/>
              <w:rPr>
                <w:rFonts w:cs="Arial"/>
              </w:rPr>
            </w:pPr>
            <w:r w:rsidRPr="00116AA0">
              <w:rPr>
                <w:rFonts w:cs="Arial"/>
              </w:rPr>
              <w:t>[-94.9]</w:t>
            </w:r>
            <w:r w:rsidRPr="00116AA0">
              <w:rPr>
                <w:rFonts w:cs="Arial"/>
                <w:vertAlign w:val="superscript"/>
              </w:rPr>
              <w:t>11</w:t>
            </w:r>
          </w:p>
        </w:tc>
        <w:tc>
          <w:tcPr>
            <w:tcW w:w="900" w:type="dxa"/>
            <w:shd w:val="clear" w:color="auto" w:fill="auto"/>
          </w:tcPr>
          <w:p w:rsidR="00464CB8" w:rsidRPr="00116AA0" w:rsidRDefault="00464CB8" w:rsidP="0057700F">
            <w:pPr>
              <w:pStyle w:val="TAC"/>
              <w:rPr>
                <w:rFonts w:cs="Arial"/>
              </w:rPr>
            </w:pPr>
            <w:r w:rsidRPr="00116AA0">
              <w:rPr>
                <w:rFonts w:cs="Arial"/>
              </w:rPr>
              <w:t>[-93.7]</w:t>
            </w:r>
            <w:r w:rsidRPr="00116AA0">
              <w:rPr>
                <w:rFonts w:cs="Arial"/>
                <w:vertAlign w:val="superscript"/>
              </w:rPr>
              <w:t>11</w:t>
            </w:r>
          </w:p>
        </w:tc>
        <w:tc>
          <w:tcPr>
            <w:tcW w:w="839" w:type="dxa"/>
            <w:vMerge/>
            <w:shd w:val="clear" w:color="auto" w:fill="auto"/>
            <w:vAlign w:val="center"/>
          </w:tcPr>
          <w:p w:rsidR="00464CB8" w:rsidRPr="009715C6" w:rsidRDefault="00464CB8" w:rsidP="0057700F">
            <w:pPr>
              <w:keepNext/>
              <w:keepLines/>
              <w:spacing w:after="0"/>
              <w:jc w:val="center"/>
              <w:rPr>
                <w:rFonts w:ascii="Arial" w:hAnsi="Arial" w:cs="Arial"/>
                <w:sz w:val="18"/>
                <w:szCs w:val="18"/>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lang w:eastAsia="ja-JP"/>
              </w:rPr>
              <w:t>28</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lang w:eastAsia="ja-JP"/>
              </w:rPr>
            </w:pPr>
            <w:r w:rsidRPr="00116AA0">
              <w:rPr>
                <w:rFonts w:eastAsia="ＭＳ 明朝" w:cs="Arial"/>
              </w:rPr>
              <w:t>-98.3</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eastAsia="ＭＳ 明朝" w:cs="Arial"/>
              </w:rPr>
              <w:t>-95.3</w:t>
            </w:r>
          </w:p>
        </w:tc>
        <w:tc>
          <w:tcPr>
            <w:tcW w:w="859" w:type="dxa"/>
            <w:shd w:val="clear" w:color="auto" w:fill="auto"/>
            <w:vAlign w:val="center"/>
          </w:tcPr>
          <w:p w:rsidR="00464CB8" w:rsidRPr="00116AA0" w:rsidRDefault="00464CB8" w:rsidP="0057700F">
            <w:pPr>
              <w:pStyle w:val="TAC"/>
              <w:rPr>
                <w:rFonts w:cs="Arial"/>
                <w:lang w:eastAsia="ja-JP"/>
              </w:rPr>
            </w:pPr>
            <w:r w:rsidRPr="00116AA0">
              <w:rPr>
                <w:rFonts w:eastAsia="ＭＳ 明朝" w:cs="Arial"/>
              </w:rPr>
              <w:t>-93.5</w:t>
            </w:r>
          </w:p>
        </w:tc>
        <w:tc>
          <w:tcPr>
            <w:tcW w:w="900" w:type="dxa"/>
            <w:shd w:val="clear" w:color="auto" w:fill="auto"/>
            <w:vAlign w:val="center"/>
          </w:tcPr>
          <w:p w:rsidR="00464CB8" w:rsidRPr="00116AA0" w:rsidRDefault="00464CB8" w:rsidP="0057700F">
            <w:pPr>
              <w:pStyle w:val="TAC"/>
              <w:rPr>
                <w:rFonts w:cs="Arial"/>
                <w:lang w:eastAsia="ja-JP"/>
              </w:rPr>
            </w:pPr>
            <w:r w:rsidRPr="00116AA0">
              <w:rPr>
                <w:rFonts w:eastAsia="ＭＳ 明朝" w:cs="Arial"/>
              </w:rPr>
              <w:t>-90.8</w:t>
            </w:r>
          </w:p>
        </w:tc>
        <w:tc>
          <w:tcPr>
            <w:tcW w:w="839" w:type="dxa"/>
            <w:vMerge/>
            <w:shd w:val="clear" w:color="auto" w:fill="auto"/>
            <w:vAlign w:val="center"/>
          </w:tcPr>
          <w:p w:rsidR="00464CB8" w:rsidRPr="009715C6" w:rsidRDefault="00464CB8" w:rsidP="0057700F">
            <w:pPr>
              <w:keepNext/>
              <w:keepLines/>
              <w:spacing w:after="0"/>
              <w:jc w:val="center"/>
              <w:rPr>
                <w:rFonts w:ascii="Arial" w:hAnsi="Arial" w:cs="Arial"/>
                <w:sz w:val="18"/>
                <w:szCs w:val="18"/>
              </w:rPr>
            </w:pPr>
          </w:p>
        </w:tc>
      </w:tr>
      <w:tr w:rsidR="00464CB8" w:rsidRPr="009715C6" w:rsidTr="0057700F">
        <w:trPr>
          <w:trHeight w:val="255"/>
        </w:trPr>
        <w:tc>
          <w:tcPr>
            <w:tcW w:w="1984" w:type="dxa"/>
            <w:vMerge w:val="restart"/>
            <w:shd w:val="clear" w:color="auto" w:fill="auto"/>
            <w:vAlign w:val="center"/>
          </w:tcPr>
          <w:p w:rsidR="00464CB8" w:rsidRPr="00116AA0" w:rsidRDefault="00464CB8" w:rsidP="0057700F">
            <w:pPr>
              <w:pStyle w:val="TAC"/>
              <w:rPr>
                <w:rFonts w:cs="Arial"/>
                <w:lang w:eastAsia="ja-JP"/>
              </w:rPr>
            </w:pPr>
            <w:r w:rsidRPr="00116AA0">
              <w:rPr>
                <w:rFonts w:cs="Arial"/>
              </w:rPr>
              <w:t>CA_</w:t>
            </w:r>
            <w:r w:rsidRPr="00116AA0">
              <w:rPr>
                <w:rFonts w:cs="Arial" w:hint="eastAsia"/>
                <w:lang w:eastAsia="ja-JP"/>
              </w:rPr>
              <w:t>1</w:t>
            </w:r>
            <w:r w:rsidRPr="00116AA0">
              <w:rPr>
                <w:rFonts w:cs="Arial"/>
              </w:rPr>
              <w:t>A-</w:t>
            </w:r>
            <w:r w:rsidRPr="00116AA0">
              <w:rPr>
                <w:rFonts w:cs="Arial" w:hint="eastAsia"/>
                <w:lang w:eastAsia="ja-JP"/>
              </w:rPr>
              <w:t>3</w:t>
            </w:r>
            <w:r w:rsidRPr="00116AA0">
              <w:rPr>
                <w:rFonts w:cs="Arial"/>
              </w:rPr>
              <w:t>A</w:t>
            </w:r>
            <w:r w:rsidRPr="00116AA0">
              <w:rPr>
                <w:rFonts w:cs="Arial" w:hint="eastAsia"/>
                <w:lang w:eastAsia="ja-JP"/>
              </w:rPr>
              <w:t>-42A</w:t>
            </w:r>
            <w:r w:rsidRPr="00116AA0">
              <w:rPr>
                <w:rFonts w:cs="Arial"/>
                <w:vertAlign w:val="superscript"/>
                <w:lang w:eastAsia="ja-JP"/>
              </w:rPr>
              <w:t>4</w:t>
            </w: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-99.8</w:t>
            </w:r>
          </w:p>
        </w:tc>
        <w:tc>
          <w:tcPr>
            <w:tcW w:w="885" w:type="dxa"/>
            <w:shd w:val="clear" w:color="auto" w:fill="auto"/>
            <w:vAlign w:val="center"/>
          </w:tcPr>
          <w:p w:rsidR="00464CB8" w:rsidRPr="00116AA0" w:rsidRDefault="00464CB8" w:rsidP="0057700F">
            <w:pPr>
              <w:pStyle w:val="TAC"/>
              <w:rPr>
                <w:rFonts w:cs="Arial"/>
              </w:rPr>
            </w:pPr>
            <w:r w:rsidRPr="00116AA0">
              <w:rPr>
                <w:rFonts w:cs="Arial"/>
              </w:rPr>
              <w:t>-96.8</w:t>
            </w:r>
          </w:p>
        </w:tc>
        <w:tc>
          <w:tcPr>
            <w:tcW w:w="859" w:type="dxa"/>
            <w:shd w:val="clear" w:color="auto" w:fill="auto"/>
            <w:vAlign w:val="center"/>
          </w:tcPr>
          <w:p w:rsidR="00464CB8" w:rsidRPr="00116AA0" w:rsidRDefault="00464CB8" w:rsidP="0057700F">
            <w:pPr>
              <w:pStyle w:val="TAC"/>
              <w:rPr>
                <w:rFonts w:cs="Arial"/>
              </w:rPr>
            </w:pPr>
            <w:r w:rsidRPr="00116AA0">
              <w:rPr>
                <w:rFonts w:cs="Arial"/>
              </w:rPr>
              <w:t>-95</w:t>
            </w:r>
          </w:p>
        </w:tc>
        <w:tc>
          <w:tcPr>
            <w:tcW w:w="900" w:type="dxa"/>
            <w:shd w:val="clear" w:color="auto" w:fill="auto"/>
            <w:vAlign w:val="center"/>
          </w:tcPr>
          <w:p w:rsidR="00464CB8" w:rsidRPr="00116AA0" w:rsidRDefault="00464CB8" w:rsidP="0057700F">
            <w:pPr>
              <w:pStyle w:val="TAC"/>
              <w:rPr>
                <w:rFonts w:cs="Arial"/>
              </w:rPr>
            </w:pPr>
            <w:r w:rsidRPr="00116AA0">
              <w:rPr>
                <w:rFonts w:cs="Arial"/>
              </w:rPr>
              <w:t>-93.8</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rPr>
              <w:t>3</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-93.8</w:t>
            </w:r>
          </w:p>
        </w:tc>
        <w:tc>
          <w:tcPr>
            <w:tcW w:w="885"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-91.3</w:t>
            </w:r>
          </w:p>
        </w:tc>
        <w:tc>
          <w:tcPr>
            <w:tcW w:w="859"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-89.8</w:t>
            </w:r>
          </w:p>
        </w:tc>
        <w:tc>
          <w:tcPr>
            <w:tcW w:w="900"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-88.8</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vMerge w:val="restart"/>
            <w:shd w:val="clear" w:color="auto" w:fill="auto"/>
            <w:vAlign w:val="center"/>
          </w:tcPr>
          <w:p w:rsidR="00464CB8" w:rsidRPr="00116AA0" w:rsidRDefault="00464CB8" w:rsidP="0057700F">
            <w:pPr>
              <w:pStyle w:val="TAC"/>
              <w:rPr>
                <w:rFonts w:cs="Arial"/>
                <w:lang w:eastAsia="ja-JP"/>
              </w:rPr>
            </w:pPr>
            <w:r w:rsidRPr="00116AA0">
              <w:rPr>
                <w:rFonts w:cs="Arial"/>
              </w:rPr>
              <w:t>42</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-98.5</w:t>
            </w:r>
          </w:p>
        </w:tc>
        <w:tc>
          <w:tcPr>
            <w:tcW w:w="885"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-95.5</w:t>
            </w:r>
          </w:p>
        </w:tc>
        <w:tc>
          <w:tcPr>
            <w:tcW w:w="859"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-93.7</w:t>
            </w:r>
          </w:p>
        </w:tc>
        <w:tc>
          <w:tcPr>
            <w:tcW w:w="900"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 -92.5</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TDD</w:t>
            </w: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vMerge/>
            <w:shd w:val="clear" w:color="auto" w:fill="auto"/>
            <w:vAlign w:val="center"/>
          </w:tcPr>
          <w:p w:rsidR="00464CB8" w:rsidRPr="00116AA0" w:rsidRDefault="00464CB8" w:rsidP="0057700F">
            <w:pPr>
              <w:pStyle w:val="TAC"/>
              <w:rPr>
                <w:rFonts w:cs="Arial"/>
              </w:rPr>
            </w:pP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[-100.7]</w:t>
            </w:r>
            <w:r w:rsidRPr="00116AA0">
              <w:rPr>
                <w:rFonts w:cs="Arial"/>
                <w:vertAlign w:val="superscript"/>
              </w:rPr>
              <w:t>11</w:t>
            </w:r>
          </w:p>
        </w:tc>
        <w:tc>
          <w:tcPr>
            <w:tcW w:w="885" w:type="dxa"/>
            <w:shd w:val="clear" w:color="auto" w:fill="auto"/>
          </w:tcPr>
          <w:p w:rsidR="00464CB8" w:rsidRPr="00116AA0" w:rsidRDefault="00464CB8" w:rsidP="0057700F">
            <w:pPr>
              <w:pStyle w:val="TAC"/>
              <w:rPr>
                <w:rFonts w:cs="Arial"/>
              </w:rPr>
            </w:pPr>
            <w:r w:rsidRPr="00116AA0">
              <w:rPr>
                <w:rFonts w:cs="Arial"/>
              </w:rPr>
              <w:t>[-97.7]</w:t>
            </w:r>
            <w:r w:rsidRPr="00116AA0">
              <w:rPr>
                <w:rFonts w:cs="Arial"/>
                <w:vertAlign w:val="superscript"/>
              </w:rPr>
              <w:t>11</w:t>
            </w:r>
          </w:p>
        </w:tc>
        <w:tc>
          <w:tcPr>
            <w:tcW w:w="859" w:type="dxa"/>
            <w:shd w:val="clear" w:color="auto" w:fill="auto"/>
          </w:tcPr>
          <w:p w:rsidR="00464CB8" w:rsidRPr="00116AA0" w:rsidRDefault="00464CB8" w:rsidP="0057700F">
            <w:pPr>
              <w:pStyle w:val="TAC"/>
              <w:rPr>
                <w:rFonts w:cs="Arial"/>
              </w:rPr>
            </w:pPr>
            <w:r w:rsidRPr="00116AA0">
              <w:rPr>
                <w:rFonts w:cs="Arial"/>
              </w:rPr>
              <w:t>[-95.9]</w:t>
            </w:r>
            <w:r w:rsidRPr="00116AA0">
              <w:rPr>
                <w:rFonts w:cs="Arial"/>
                <w:vertAlign w:val="superscript"/>
              </w:rPr>
              <w:t>11</w:t>
            </w:r>
          </w:p>
        </w:tc>
        <w:tc>
          <w:tcPr>
            <w:tcW w:w="900" w:type="dxa"/>
            <w:shd w:val="clear" w:color="auto" w:fill="auto"/>
          </w:tcPr>
          <w:p w:rsidR="00464CB8" w:rsidRPr="00116AA0" w:rsidRDefault="00464CB8" w:rsidP="0057700F">
            <w:pPr>
              <w:pStyle w:val="TAC"/>
              <w:rPr>
                <w:rFonts w:cs="Arial"/>
              </w:rPr>
            </w:pPr>
            <w:r w:rsidRPr="00116AA0">
              <w:rPr>
                <w:rFonts w:cs="Arial"/>
              </w:rPr>
              <w:t>[-94.7]</w:t>
            </w:r>
            <w:r w:rsidRPr="00116AA0">
              <w:rPr>
                <w:rFonts w:cs="Arial"/>
                <w:vertAlign w:val="superscript"/>
              </w:rPr>
              <w:t>11</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val="restart"/>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hint="eastAsia"/>
                <w:lang w:eastAsia="ja-JP"/>
              </w:rPr>
              <w:t>1</w:t>
            </w:r>
            <w:r w:rsidRPr="00116AA0">
              <w:rPr>
                <w:rFonts w:cs="Arial"/>
              </w:rPr>
              <w:t>A-</w:t>
            </w:r>
            <w:r w:rsidRPr="00116AA0">
              <w:rPr>
                <w:rFonts w:cs="Arial" w:hint="eastAsia"/>
                <w:lang w:eastAsia="ja-JP"/>
              </w:rPr>
              <w:t>3</w:t>
            </w:r>
            <w:r w:rsidRPr="00116AA0">
              <w:rPr>
                <w:rFonts w:cs="Arial"/>
              </w:rPr>
              <w:t>A</w:t>
            </w:r>
            <w:r w:rsidRPr="00116AA0">
              <w:rPr>
                <w:rFonts w:cs="Arial" w:hint="eastAsia"/>
                <w:lang w:eastAsia="ja-JP"/>
              </w:rPr>
              <w:t>-42A</w:t>
            </w:r>
            <w:r w:rsidRPr="00116AA0">
              <w:rPr>
                <w:rFonts w:cs="Arial"/>
                <w:vertAlign w:val="superscript"/>
              </w:rPr>
              <w:t>5</w:t>
            </w: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-99.8</w:t>
            </w:r>
          </w:p>
        </w:tc>
        <w:tc>
          <w:tcPr>
            <w:tcW w:w="885" w:type="dxa"/>
            <w:shd w:val="clear" w:color="auto" w:fill="auto"/>
            <w:vAlign w:val="center"/>
          </w:tcPr>
          <w:p w:rsidR="00464CB8" w:rsidRPr="00116AA0" w:rsidRDefault="00464CB8" w:rsidP="0057700F">
            <w:pPr>
              <w:pStyle w:val="TAC"/>
              <w:rPr>
                <w:rFonts w:cs="Arial"/>
              </w:rPr>
            </w:pPr>
            <w:r w:rsidRPr="00116AA0">
              <w:rPr>
                <w:rFonts w:cs="Arial"/>
              </w:rPr>
              <w:t>-96.8</w:t>
            </w:r>
          </w:p>
        </w:tc>
        <w:tc>
          <w:tcPr>
            <w:tcW w:w="859" w:type="dxa"/>
            <w:shd w:val="clear" w:color="auto" w:fill="auto"/>
            <w:vAlign w:val="center"/>
          </w:tcPr>
          <w:p w:rsidR="00464CB8" w:rsidRPr="00116AA0" w:rsidRDefault="00464CB8" w:rsidP="0057700F">
            <w:pPr>
              <w:pStyle w:val="TAC"/>
              <w:rPr>
                <w:rFonts w:cs="Arial"/>
              </w:rPr>
            </w:pPr>
            <w:r w:rsidRPr="00116AA0">
              <w:rPr>
                <w:rFonts w:cs="Arial"/>
              </w:rPr>
              <w:t>-95</w:t>
            </w:r>
          </w:p>
        </w:tc>
        <w:tc>
          <w:tcPr>
            <w:tcW w:w="900" w:type="dxa"/>
            <w:shd w:val="clear" w:color="auto" w:fill="auto"/>
            <w:vAlign w:val="center"/>
          </w:tcPr>
          <w:p w:rsidR="00464CB8" w:rsidRPr="00116AA0" w:rsidRDefault="00464CB8" w:rsidP="0057700F">
            <w:pPr>
              <w:pStyle w:val="TAC"/>
              <w:rPr>
                <w:rFonts w:cs="Arial"/>
              </w:rPr>
            </w:pPr>
            <w:r w:rsidRPr="00116AA0">
              <w:rPr>
                <w:rFonts w:cs="Arial"/>
              </w:rPr>
              <w:t>-93.8</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vMerge w:val="restart"/>
            <w:shd w:val="clear" w:color="auto" w:fill="auto"/>
            <w:vAlign w:val="center"/>
          </w:tcPr>
          <w:p w:rsidR="00464CB8" w:rsidRPr="00116AA0" w:rsidRDefault="00464CB8" w:rsidP="0057700F">
            <w:pPr>
              <w:pStyle w:val="TAC"/>
              <w:rPr>
                <w:rFonts w:cs="Arial"/>
                <w:lang w:eastAsia="ja-JP"/>
              </w:rPr>
            </w:pPr>
            <w:r w:rsidRPr="00116AA0">
              <w:rPr>
                <w:rFonts w:cs="Arial"/>
              </w:rPr>
              <w:t>3</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-96.8</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rPr>
              <w:t>-93.8</w:t>
            </w:r>
          </w:p>
        </w:tc>
        <w:tc>
          <w:tcPr>
            <w:tcW w:w="859" w:type="dxa"/>
            <w:shd w:val="clear" w:color="auto" w:fill="auto"/>
            <w:vAlign w:val="center"/>
          </w:tcPr>
          <w:p w:rsidR="00464CB8" w:rsidRPr="00116AA0" w:rsidRDefault="00464CB8" w:rsidP="0057700F">
            <w:pPr>
              <w:pStyle w:val="TAC"/>
              <w:rPr>
                <w:rFonts w:cs="Arial"/>
                <w:lang w:eastAsia="ja-JP"/>
              </w:rPr>
            </w:pPr>
            <w:r w:rsidRPr="00116AA0">
              <w:rPr>
                <w:rFonts w:cs="Arial"/>
              </w:rPr>
              <w:t>-92</w:t>
            </w:r>
          </w:p>
        </w:tc>
        <w:tc>
          <w:tcPr>
            <w:tcW w:w="900" w:type="dxa"/>
            <w:shd w:val="clear" w:color="auto" w:fill="auto"/>
            <w:vAlign w:val="center"/>
          </w:tcPr>
          <w:p w:rsidR="00464CB8" w:rsidRPr="00116AA0" w:rsidRDefault="00464CB8" w:rsidP="0057700F">
            <w:pPr>
              <w:pStyle w:val="TAC"/>
              <w:rPr>
                <w:rFonts w:cs="Arial"/>
                <w:lang w:eastAsia="ja-JP"/>
              </w:rPr>
            </w:pPr>
            <w:r w:rsidRPr="00116AA0">
              <w:rPr>
                <w:rFonts w:cs="Arial"/>
              </w:rPr>
              <w:t>-90.8</w:t>
            </w:r>
          </w:p>
        </w:tc>
        <w:tc>
          <w:tcPr>
            <w:tcW w:w="839" w:type="dxa"/>
            <w:vMerge/>
            <w:shd w:val="clear" w:color="auto" w:fill="auto"/>
            <w:vAlign w:val="center"/>
          </w:tcPr>
          <w:p w:rsidR="00464CB8" w:rsidRPr="009715C6" w:rsidRDefault="00464CB8" w:rsidP="0057700F">
            <w:pPr>
              <w:keepNext/>
              <w:keepLines/>
              <w:spacing w:after="0"/>
              <w:jc w:val="center"/>
              <w:rPr>
                <w:rFonts w:ascii="Arial" w:hAnsi="Arial" w:cs="Arial"/>
                <w:sz w:val="18"/>
                <w:szCs w:val="18"/>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vMerge/>
            <w:shd w:val="clear" w:color="auto" w:fill="auto"/>
            <w:vAlign w:val="center"/>
          </w:tcPr>
          <w:p w:rsidR="00464CB8" w:rsidRPr="00116AA0" w:rsidRDefault="00464CB8" w:rsidP="0057700F">
            <w:pPr>
              <w:pStyle w:val="TAC"/>
              <w:rPr>
                <w:rFonts w:cs="Arial"/>
              </w:rPr>
            </w:pP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[-99.5]</w:t>
            </w:r>
            <w:r w:rsidRPr="00116AA0">
              <w:rPr>
                <w:rFonts w:cs="Arial"/>
                <w:vertAlign w:val="superscript"/>
              </w:rPr>
              <w:t>11</w:t>
            </w:r>
          </w:p>
        </w:tc>
        <w:tc>
          <w:tcPr>
            <w:tcW w:w="885" w:type="dxa"/>
            <w:shd w:val="clear" w:color="auto" w:fill="auto"/>
          </w:tcPr>
          <w:p w:rsidR="00464CB8" w:rsidRPr="00116AA0" w:rsidRDefault="00464CB8" w:rsidP="0057700F">
            <w:pPr>
              <w:pStyle w:val="TAC"/>
              <w:rPr>
                <w:rFonts w:cs="Arial"/>
              </w:rPr>
            </w:pPr>
            <w:r w:rsidRPr="00116AA0">
              <w:rPr>
                <w:rFonts w:cs="Arial"/>
              </w:rPr>
              <w:t>[-96.5]</w:t>
            </w:r>
            <w:r w:rsidRPr="00116AA0">
              <w:rPr>
                <w:rFonts w:cs="Arial"/>
                <w:vertAlign w:val="superscript"/>
              </w:rPr>
              <w:t>11</w:t>
            </w:r>
          </w:p>
        </w:tc>
        <w:tc>
          <w:tcPr>
            <w:tcW w:w="859" w:type="dxa"/>
            <w:shd w:val="clear" w:color="auto" w:fill="auto"/>
          </w:tcPr>
          <w:p w:rsidR="00464CB8" w:rsidRPr="00116AA0" w:rsidRDefault="00464CB8" w:rsidP="0057700F">
            <w:pPr>
              <w:pStyle w:val="TAC"/>
              <w:rPr>
                <w:rFonts w:cs="Arial"/>
              </w:rPr>
            </w:pPr>
            <w:r w:rsidRPr="00116AA0">
              <w:rPr>
                <w:rFonts w:cs="Arial"/>
              </w:rPr>
              <w:t>[-94.7]</w:t>
            </w:r>
            <w:r w:rsidRPr="00116AA0">
              <w:rPr>
                <w:rFonts w:cs="Arial"/>
                <w:vertAlign w:val="superscript"/>
              </w:rPr>
              <w:t>11</w:t>
            </w:r>
          </w:p>
        </w:tc>
        <w:tc>
          <w:tcPr>
            <w:tcW w:w="900" w:type="dxa"/>
            <w:shd w:val="clear" w:color="auto" w:fill="auto"/>
          </w:tcPr>
          <w:p w:rsidR="00464CB8" w:rsidRPr="00116AA0" w:rsidRDefault="00464CB8" w:rsidP="0057700F">
            <w:pPr>
              <w:pStyle w:val="TAC"/>
              <w:rPr>
                <w:rFonts w:cs="Arial"/>
              </w:rPr>
            </w:pPr>
            <w:r w:rsidRPr="00116AA0">
              <w:rPr>
                <w:rFonts w:cs="Arial"/>
              </w:rPr>
              <w:t>[-93.5]</w:t>
            </w:r>
            <w:r w:rsidRPr="00116AA0">
              <w:rPr>
                <w:rFonts w:cs="Arial"/>
                <w:vertAlign w:val="superscript"/>
              </w:rPr>
              <w:t>11</w:t>
            </w:r>
          </w:p>
        </w:tc>
        <w:tc>
          <w:tcPr>
            <w:tcW w:w="839" w:type="dxa"/>
            <w:vMerge/>
            <w:shd w:val="clear" w:color="auto" w:fill="auto"/>
            <w:vAlign w:val="center"/>
          </w:tcPr>
          <w:p w:rsidR="00464CB8" w:rsidRPr="009715C6" w:rsidRDefault="00464CB8" w:rsidP="0057700F">
            <w:pPr>
              <w:keepNext/>
              <w:keepLines/>
              <w:spacing w:after="0"/>
              <w:jc w:val="center"/>
              <w:rPr>
                <w:rFonts w:ascii="Arial" w:hAnsi="Arial" w:cs="Arial"/>
                <w:sz w:val="18"/>
                <w:szCs w:val="18"/>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vMerge w:val="restart"/>
            <w:shd w:val="clear" w:color="auto" w:fill="auto"/>
            <w:vAlign w:val="center"/>
          </w:tcPr>
          <w:p w:rsidR="00464CB8" w:rsidRPr="00116AA0" w:rsidRDefault="00464CB8" w:rsidP="0057700F">
            <w:pPr>
              <w:pStyle w:val="TAC"/>
              <w:rPr>
                <w:rFonts w:cs="Arial"/>
                <w:lang w:eastAsia="ja-JP"/>
              </w:rPr>
            </w:pPr>
            <w:r w:rsidRPr="00116AA0">
              <w:rPr>
                <w:rFonts w:cs="Arial"/>
              </w:rPr>
              <w:t>42</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lang w:eastAsia="ja-JP"/>
              </w:rPr>
            </w:pPr>
            <w:r w:rsidRPr="00116AA0">
              <w:rPr>
                <w:rFonts w:cs="Arial"/>
              </w:rPr>
              <w:t>-98.5</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rPr>
              <w:t>-95.5</w:t>
            </w:r>
          </w:p>
        </w:tc>
        <w:tc>
          <w:tcPr>
            <w:tcW w:w="859" w:type="dxa"/>
            <w:shd w:val="clear" w:color="auto" w:fill="auto"/>
            <w:vAlign w:val="center"/>
          </w:tcPr>
          <w:p w:rsidR="00464CB8" w:rsidRPr="00116AA0" w:rsidRDefault="00464CB8" w:rsidP="0057700F">
            <w:pPr>
              <w:pStyle w:val="TAC"/>
              <w:rPr>
                <w:rFonts w:cs="Arial"/>
                <w:lang w:eastAsia="ja-JP"/>
              </w:rPr>
            </w:pPr>
            <w:r w:rsidRPr="00116AA0">
              <w:rPr>
                <w:rFonts w:cs="Arial"/>
              </w:rPr>
              <w:t>-93.7</w:t>
            </w:r>
          </w:p>
        </w:tc>
        <w:tc>
          <w:tcPr>
            <w:tcW w:w="900" w:type="dxa"/>
            <w:shd w:val="clear" w:color="auto" w:fill="auto"/>
            <w:vAlign w:val="center"/>
          </w:tcPr>
          <w:p w:rsidR="00464CB8" w:rsidRPr="00116AA0" w:rsidRDefault="00464CB8" w:rsidP="0057700F">
            <w:pPr>
              <w:pStyle w:val="TAC"/>
              <w:rPr>
                <w:rFonts w:cs="Arial"/>
                <w:lang w:eastAsia="ja-JP"/>
              </w:rPr>
            </w:pPr>
            <w:r w:rsidRPr="00116AA0">
              <w:rPr>
                <w:rFonts w:cs="Arial"/>
              </w:rPr>
              <w:t>-92.5</w:t>
            </w:r>
          </w:p>
        </w:tc>
        <w:tc>
          <w:tcPr>
            <w:tcW w:w="839" w:type="dxa"/>
            <w:vMerge w:val="restart"/>
            <w:shd w:val="clear" w:color="auto" w:fill="auto"/>
            <w:vAlign w:val="center"/>
          </w:tcPr>
          <w:p w:rsidR="00464CB8" w:rsidRPr="009715C6" w:rsidRDefault="00464CB8" w:rsidP="0057700F">
            <w:pPr>
              <w:keepNext/>
              <w:keepLines/>
              <w:spacing w:after="0"/>
              <w:jc w:val="center"/>
              <w:rPr>
                <w:rFonts w:ascii="Arial" w:hAnsi="Arial" w:cs="Arial"/>
                <w:sz w:val="18"/>
                <w:szCs w:val="18"/>
              </w:rPr>
            </w:pPr>
            <w:r w:rsidRPr="009715C6">
              <w:rPr>
                <w:rFonts w:ascii="Arial" w:hAnsi="Arial" w:cs="Arial"/>
                <w:sz w:val="18"/>
                <w:szCs w:val="18"/>
              </w:rPr>
              <w:t>TDD</w:t>
            </w: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vMerge/>
            <w:shd w:val="clear" w:color="auto" w:fill="auto"/>
            <w:vAlign w:val="center"/>
          </w:tcPr>
          <w:p w:rsidR="00464CB8" w:rsidRPr="00116AA0" w:rsidRDefault="00464CB8" w:rsidP="0057700F">
            <w:pPr>
              <w:pStyle w:val="TAC"/>
              <w:rPr>
                <w:rFonts w:cs="Arial"/>
              </w:rPr>
            </w:pP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[-100.7]</w:t>
            </w:r>
            <w:r w:rsidRPr="00116AA0">
              <w:rPr>
                <w:rFonts w:cs="Arial"/>
                <w:vertAlign w:val="superscript"/>
              </w:rPr>
              <w:t>11</w:t>
            </w:r>
          </w:p>
        </w:tc>
        <w:tc>
          <w:tcPr>
            <w:tcW w:w="885" w:type="dxa"/>
            <w:shd w:val="clear" w:color="auto" w:fill="auto"/>
          </w:tcPr>
          <w:p w:rsidR="00464CB8" w:rsidRPr="00116AA0" w:rsidRDefault="00464CB8" w:rsidP="0057700F">
            <w:pPr>
              <w:pStyle w:val="TAC"/>
              <w:rPr>
                <w:rFonts w:cs="Arial"/>
              </w:rPr>
            </w:pPr>
            <w:r w:rsidRPr="00116AA0">
              <w:rPr>
                <w:rFonts w:cs="Arial"/>
              </w:rPr>
              <w:t>[-97.7]</w:t>
            </w:r>
            <w:r w:rsidRPr="00116AA0">
              <w:rPr>
                <w:rFonts w:cs="Arial"/>
                <w:vertAlign w:val="superscript"/>
              </w:rPr>
              <w:t>11</w:t>
            </w:r>
          </w:p>
        </w:tc>
        <w:tc>
          <w:tcPr>
            <w:tcW w:w="859" w:type="dxa"/>
            <w:shd w:val="clear" w:color="auto" w:fill="auto"/>
          </w:tcPr>
          <w:p w:rsidR="00464CB8" w:rsidRPr="00116AA0" w:rsidRDefault="00464CB8" w:rsidP="0057700F">
            <w:pPr>
              <w:pStyle w:val="TAC"/>
              <w:rPr>
                <w:rFonts w:cs="Arial"/>
              </w:rPr>
            </w:pPr>
            <w:r w:rsidRPr="00116AA0">
              <w:rPr>
                <w:rFonts w:cs="Arial"/>
              </w:rPr>
              <w:t>[-95.9]</w:t>
            </w:r>
            <w:r w:rsidRPr="00116AA0">
              <w:rPr>
                <w:rFonts w:cs="Arial"/>
                <w:vertAlign w:val="superscript"/>
              </w:rPr>
              <w:t>11</w:t>
            </w:r>
          </w:p>
        </w:tc>
        <w:tc>
          <w:tcPr>
            <w:tcW w:w="900" w:type="dxa"/>
            <w:shd w:val="clear" w:color="auto" w:fill="auto"/>
          </w:tcPr>
          <w:p w:rsidR="00464CB8" w:rsidRPr="00116AA0" w:rsidRDefault="00464CB8" w:rsidP="0057700F">
            <w:pPr>
              <w:pStyle w:val="TAC"/>
              <w:rPr>
                <w:rFonts w:cs="Arial"/>
              </w:rPr>
            </w:pPr>
            <w:r w:rsidRPr="00116AA0">
              <w:rPr>
                <w:rFonts w:cs="Arial"/>
              </w:rPr>
              <w:t>[-94.7]</w:t>
            </w:r>
            <w:r w:rsidRPr="00116AA0">
              <w:rPr>
                <w:rFonts w:cs="Arial"/>
                <w:vertAlign w:val="superscript"/>
              </w:rPr>
              <w:t>11</w:t>
            </w:r>
          </w:p>
        </w:tc>
        <w:tc>
          <w:tcPr>
            <w:tcW w:w="839" w:type="dxa"/>
            <w:vMerge/>
            <w:shd w:val="clear" w:color="auto" w:fill="auto"/>
            <w:vAlign w:val="center"/>
          </w:tcPr>
          <w:p w:rsidR="00464CB8" w:rsidRPr="009715C6" w:rsidRDefault="00464CB8" w:rsidP="0057700F">
            <w:pPr>
              <w:keepNext/>
              <w:keepLines/>
              <w:spacing w:after="0"/>
              <w:jc w:val="center"/>
              <w:rPr>
                <w:rFonts w:ascii="Arial" w:hAnsi="Arial" w:cs="Arial"/>
                <w:sz w:val="18"/>
                <w:szCs w:val="18"/>
              </w:rPr>
            </w:pPr>
          </w:p>
        </w:tc>
      </w:tr>
      <w:tr w:rsidR="00464CB8" w:rsidRPr="009715C6" w:rsidTr="0057700F">
        <w:trPr>
          <w:trHeight w:val="255"/>
        </w:trPr>
        <w:tc>
          <w:tcPr>
            <w:tcW w:w="1984" w:type="dxa"/>
            <w:vMerge w:val="restart"/>
            <w:shd w:val="clear" w:color="auto" w:fill="auto"/>
            <w:vAlign w:val="center"/>
          </w:tcPr>
          <w:p w:rsidR="00464CB8" w:rsidRPr="00116AA0" w:rsidRDefault="00464CB8" w:rsidP="0057700F">
            <w:pPr>
              <w:pStyle w:val="TAC"/>
              <w:rPr>
                <w:rFonts w:cs="Arial"/>
                <w:lang w:eastAsia="ja-JP"/>
              </w:rPr>
            </w:pPr>
            <w:r w:rsidRPr="00116AA0">
              <w:rPr>
                <w:rFonts w:cs="Arial"/>
              </w:rPr>
              <w:t>CA_</w:t>
            </w:r>
            <w:r w:rsidRPr="00116AA0">
              <w:rPr>
                <w:rFonts w:cs="Arial" w:hint="eastAsia"/>
                <w:lang w:eastAsia="ja-JP"/>
              </w:rPr>
              <w:t>1</w:t>
            </w:r>
            <w:r w:rsidRPr="00116AA0">
              <w:rPr>
                <w:rFonts w:cs="Arial"/>
              </w:rPr>
              <w:t>A-</w:t>
            </w:r>
            <w:r w:rsidRPr="00116AA0">
              <w:rPr>
                <w:rFonts w:cs="Arial" w:hint="eastAsia"/>
                <w:lang w:eastAsia="ja-JP"/>
              </w:rPr>
              <w:t>3</w:t>
            </w:r>
            <w:r w:rsidRPr="00116AA0">
              <w:rPr>
                <w:rFonts w:cs="Arial"/>
              </w:rPr>
              <w:t>A</w:t>
            </w:r>
            <w:r w:rsidRPr="00116AA0">
              <w:rPr>
                <w:rFonts w:cs="Arial" w:hint="eastAsia"/>
                <w:lang w:eastAsia="ja-JP"/>
              </w:rPr>
              <w:t>-42C</w:t>
            </w:r>
            <w:r w:rsidRPr="00116AA0">
              <w:rPr>
                <w:rFonts w:cs="Arial" w:hint="eastAsia"/>
                <w:vertAlign w:val="superscript"/>
                <w:lang w:eastAsia="ja-JP"/>
              </w:rPr>
              <w:t>4</w:t>
            </w: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-99.8</w:t>
            </w:r>
          </w:p>
        </w:tc>
        <w:tc>
          <w:tcPr>
            <w:tcW w:w="885" w:type="dxa"/>
            <w:shd w:val="clear" w:color="auto" w:fill="auto"/>
            <w:vAlign w:val="center"/>
          </w:tcPr>
          <w:p w:rsidR="00464CB8" w:rsidRPr="00116AA0" w:rsidRDefault="00464CB8" w:rsidP="0057700F">
            <w:pPr>
              <w:pStyle w:val="TAC"/>
              <w:rPr>
                <w:rFonts w:cs="Arial"/>
              </w:rPr>
            </w:pPr>
            <w:r w:rsidRPr="00116AA0">
              <w:rPr>
                <w:rFonts w:cs="Arial"/>
              </w:rPr>
              <w:t>-96.8</w:t>
            </w:r>
          </w:p>
        </w:tc>
        <w:tc>
          <w:tcPr>
            <w:tcW w:w="859" w:type="dxa"/>
            <w:shd w:val="clear" w:color="auto" w:fill="auto"/>
            <w:vAlign w:val="center"/>
          </w:tcPr>
          <w:p w:rsidR="00464CB8" w:rsidRPr="00116AA0" w:rsidRDefault="00464CB8" w:rsidP="0057700F">
            <w:pPr>
              <w:pStyle w:val="TAC"/>
              <w:rPr>
                <w:rFonts w:cs="Arial"/>
              </w:rPr>
            </w:pPr>
            <w:r w:rsidRPr="00116AA0">
              <w:rPr>
                <w:rFonts w:cs="Arial"/>
              </w:rPr>
              <w:t>-95</w:t>
            </w:r>
          </w:p>
        </w:tc>
        <w:tc>
          <w:tcPr>
            <w:tcW w:w="900" w:type="dxa"/>
            <w:shd w:val="clear" w:color="auto" w:fill="auto"/>
            <w:vAlign w:val="center"/>
          </w:tcPr>
          <w:p w:rsidR="00464CB8" w:rsidRPr="00116AA0" w:rsidRDefault="00464CB8" w:rsidP="0057700F">
            <w:pPr>
              <w:pStyle w:val="TAC"/>
              <w:rPr>
                <w:rFonts w:cs="Arial"/>
              </w:rPr>
            </w:pPr>
            <w:r w:rsidRPr="00116AA0">
              <w:rPr>
                <w:rFonts w:cs="Arial"/>
              </w:rPr>
              <w:t>-93.8</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rPr>
              <w:t>3</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-93.8</w:t>
            </w:r>
          </w:p>
        </w:tc>
        <w:tc>
          <w:tcPr>
            <w:tcW w:w="885"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-91.3</w:t>
            </w:r>
          </w:p>
        </w:tc>
        <w:tc>
          <w:tcPr>
            <w:tcW w:w="859"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-89.8</w:t>
            </w:r>
          </w:p>
        </w:tc>
        <w:tc>
          <w:tcPr>
            <w:tcW w:w="900"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-88.8</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vMerge w:val="restart"/>
            <w:shd w:val="clear" w:color="auto" w:fill="auto"/>
            <w:vAlign w:val="center"/>
          </w:tcPr>
          <w:p w:rsidR="00464CB8" w:rsidRPr="00116AA0" w:rsidRDefault="00464CB8" w:rsidP="0057700F">
            <w:pPr>
              <w:pStyle w:val="TAC"/>
              <w:rPr>
                <w:rFonts w:cs="Arial"/>
                <w:lang w:eastAsia="ja-JP"/>
              </w:rPr>
            </w:pPr>
            <w:r w:rsidRPr="00116AA0">
              <w:rPr>
                <w:rFonts w:cs="Arial"/>
              </w:rPr>
              <w:t>42</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-98.5</w:t>
            </w:r>
          </w:p>
        </w:tc>
        <w:tc>
          <w:tcPr>
            <w:tcW w:w="885"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-95.5</w:t>
            </w:r>
          </w:p>
        </w:tc>
        <w:tc>
          <w:tcPr>
            <w:tcW w:w="859"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-93.7</w:t>
            </w:r>
          </w:p>
        </w:tc>
        <w:tc>
          <w:tcPr>
            <w:tcW w:w="900"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-92.5</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TDD</w:t>
            </w: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vMerge/>
            <w:shd w:val="clear" w:color="auto" w:fill="auto"/>
            <w:vAlign w:val="center"/>
          </w:tcPr>
          <w:p w:rsidR="00464CB8" w:rsidRPr="00116AA0" w:rsidRDefault="00464CB8" w:rsidP="0057700F">
            <w:pPr>
              <w:pStyle w:val="TAC"/>
              <w:rPr>
                <w:rFonts w:cs="Arial"/>
              </w:rPr>
            </w:pP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[-100.7]</w:t>
            </w:r>
            <w:r w:rsidRPr="00116AA0">
              <w:rPr>
                <w:rFonts w:cs="Arial"/>
                <w:vertAlign w:val="superscript"/>
              </w:rPr>
              <w:t>11</w:t>
            </w:r>
          </w:p>
        </w:tc>
        <w:tc>
          <w:tcPr>
            <w:tcW w:w="885" w:type="dxa"/>
            <w:shd w:val="clear" w:color="auto" w:fill="auto"/>
          </w:tcPr>
          <w:p w:rsidR="00464CB8" w:rsidRPr="00116AA0" w:rsidRDefault="00464CB8" w:rsidP="0057700F">
            <w:pPr>
              <w:pStyle w:val="TAC"/>
              <w:rPr>
                <w:rFonts w:cs="Arial"/>
              </w:rPr>
            </w:pPr>
            <w:r w:rsidRPr="00116AA0">
              <w:rPr>
                <w:rFonts w:cs="Arial"/>
              </w:rPr>
              <w:t>[-97.7]</w:t>
            </w:r>
            <w:r w:rsidRPr="00116AA0">
              <w:rPr>
                <w:rFonts w:cs="Arial"/>
                <w:vertAlign w:val="superscript"/>
              </w:rPr>
              <w:t>11</w:t>
            </w:r>
          </w:p>
        </w:tc>
        <w:tc>
          <w:tcPr>
            <w:tcW w:w="859" w:type="dxa"/>
            <w:shd w:val="clear" w:color="auto" w:fill="auto"/>
          </w:tcPr>
          <w:p w:rsidR="00464CB8" w:rsidRPr="00116AA0" w:rsidRDefault="00464CB8" w:rsidP="0057700F">
            <w:pPr>
              <w:pStyle w:val="TAC"/>
              <w:rPr>
                <w:rFonts w:cs="Arial"/>
              </w:rPr>
            </w:pPr>
            <w:r w:rsidRPr="00116AA0">
              <w:rPr>
                <w:rFonts w:cs="Arial"/>
              </w:rPr>
              <w:t>[-95.9]</w:t>
            </w:r>
            <w:r w:rsidRPr="00116AA0">
              <w:rPr>
                <w:rFonts w:cs="Arial"/>
                <w:vertAlign w:val="superscript"/>
              </w:rPr>
              <w:t>11</w:t>
            </w:r>
          </w:p>
        </w:tc>
        <w:tc>
          <w:tcPr>
            <w:tcW w:w="900" w:type="dxa"/>
            <w:shd w:val="clear" w:color="auto" w:fill="auto"/>
          </w:tcPr>
          <w:p w:rsidR="00464CB8" w:rsidRPr="00116AA0" w:rsidRDefault="00464CB8" w:rsidP="0057700F">
            <w:pPr>
              <w:pStyle w:val="TAC"/>
              <w:rPr>
                <w:rFonts w:cs="Arial"/>
              </w:rPr>
            </w:pPr>
            <w:r w:rsidRPr="00116AA0">
              <w:rPr>
                <w:rFonts w:cs="Arial"/>
              </w:rPr>
              <w:t>[-94.7]</w:t>
            </w:r>
            <w:r w:rsidRPr="00116AA0">
              <w:rPr>
                <w:rFonts w:cs="Arial"/>
                <w:vertAlign w:val="superscript"/>
              </w:rPr>
              <w:t>11</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val="restart"/>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hint="eastAsia"/>
                <w:lang w:eastAsia="ja-JP"/>
              </w:rPr>
              <w:t>1</w:t>
            </w:r>
            <w:r w:rsidRPr="00116AA0">
              <w:rPr>
                <w:rFonts w:cs="Arial"/>
              </w:rPr>
              <w:t>A-</w:t>
            </w:r>
            <w:r w:rsidRPr="00116AA0">
              <w:rPr>
                <w:rFonts w:cs="Arial" w:hint="eastAsia"/>
                <w:lang w:eastAsia="ja-JP"/>
              </w:rPr>
              <w:t>3</w:t>
            </w:r>
            <w:r w:rsidRPr="00116AA0">
              <w:rPr>
                <w:rFonts w:cs="Arial"/>
              </w:rPr>
              <w:t>A</w:t>
            </w:r>
            <w:r w:rsidRPr="00116AA0">
              <w:rPr>
                <w:rFonts w:cs="Arial" w:hint="eastAsia"/>
                <w:lang w:eastAsia="ja-JP"/>
              </w:rPr>
              <w:t>-42C</w:t>
            </w:r>
            <w:r w:rsidRPr="00116AA0">
              <w:rPr>
                <w:rFonts w:cs="Arial"/>
                <w:vertAlign w:val="superscript"/>
              </w:rPr>
              <w:t>5</w:t>
            </w: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-99.8</w:t>
            </w:r>
          </w:p>
        </w:tc>
        <w:tc>
          <w:tcPr>
            <w:tcW w:w="885" w:type="dxa"/>
            <w:shd w:val="clear" w:color="auto" w:fill="auto"/>
            <w:vAlign w:val="center"/>
          </w:tcPr>
          <w:p w:rsidR="00464CB8" w:rsidRPr="00116AA0" w:rsidRDefault="00464CB8" w:rsidP="0057700F">
            <w:pPr>
              <w:pStyle w:val="TAC"/>
              <w:rPr>
                <w:rFonts w:cs="Arial"/>
              </w:rPr>
            </w:pPr>
            <w:r w:rsidRPr="00116AA0">
              <w:rPr>
                <w:rFonts w:cs="Arial"/>
              </w:rPr>
              <w:t>-96.8</w:t>
            </w:r>
          </w:p>
        </w:tc>
        <w:tc>
          <w:tcPr>
            <w:tcW w:w="859" w:type="dxa"/>
            <w:shd w:val="clear" w:color="auto" w:fill="auto"/>
            <w:vAlign w:val="center"/>
          </w:tcPr>
          <w:p w:rsidR="00464CB8" w:rsidRPr="00116AA0" w:rsidRDefault="00464CB8" w:rsidP="0057700F">
            <w:pPr>
              <w:pStyle w:val="TAC"/>
              <w:rPr>
                <w:rFonts w:cs="Arial"/>
              </w:rPr>
            </w:pPr>
            <w:r w:rsidRPr="00116AA0">
              <w:rPr>
                <w:rFonts w:cs="Arial"/>
              </w:rPr>
              <w:t>-95</w:t>
            </w:r>
          </w:p>
        </w:tc>
        <w:tc>
          <w:tcPr>
            <w:tcW w:w="900" w:type="dxa"/>
            <w:shd w:val="clear" w:color="auto" w:fill="auto"/>
            <w:vAlign w:val="center"/>
          </w:tcPr>
          <w:p w:rsidR="00464CB8" w:rsidRPr="00116AA0" w:rsidRDefault="00464CB8" w:rsidP="0057700F">
            <w:pPr>
              <w:pStyle w:val="TAC"/>
              <w:rPr>
                <w:rFonts w:cs="Arial"/>
              </w:rPr>
            </w:pPr>
            <w:r w:rsidRPr="00116AA0">
              <w:rPr>
                <w:rFonts w:cs="Arial"/>
              </w:rPr>
              <w:t>-93.8</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vMerge w:val="restart"/>
            <w:shd w:val="clear" w:color="auto" w:fill="auto"/>
            <w:vAlign w:val="center"/>
          </w:tcPr>
          <w:p w:rsidR="00464CB8" w:rsidRPr="00116AA0" w:rsidRDefault="00464CB8" w:rsidP="0057700F">
            <w:pPr>
              <w:pStyle w:val="TAC"/>
              <w:rPr>
                <w:rFonts w:cs="Arial"/>
                <w:lang w:eastAsia="ja-JP"/>
              </w:rPr>
            </w:pPr>
            <w:r w:rsidRPr="00116AA0">
              <w:rPr>
                <w:rFonts w:cs="Arial"/>
              </w:rPr>
              <w:t>3</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-96.8</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rPr>
              <w:t>-93.8</w:t>
            </w:r>
          </w:p>
        </w:tc>
        <w:tc>
          <w:tcPr>
            <w:tcW w:w="859" w:type="dxa"/>
            <w:shd w:val="clear" w:color="auto" w:fill="auto"/>
            <w:vAlign w:val="center"/>
          </w:tcPr>
          <w:p w:rsidR="00464CB8" w:rsidRPr="00116AA0" w:rsidRDefault="00464CB8" w:rsidP="0057700F">
            <w:pPr>
              <w:pStyle w:val="TAC"/>
              <w:rPr>
                <w:rFonts w:cs="Arial"/>
                <w:lang w:eastAsia="ja-JP"/>
              </w:rPr>
            </w:pPr>
            <w:r w:rsidRPr="00116AA0">
              <w:rPr>
                <w:rFonts w:cs="Arial"/>
              </w:rPr>
              <w:t>-92</w:t>
            </w:r>
          </w:p>
        </w:tc>
        <w:tc>
          <w:tcPr>
            <w:tcW w:w="900" w:type="dxa"/>
            <w:shd w:val="clear" w:color="auto" w:fill="auto"/>
            <w:vAlign w:val="center"/>
          </w:tcPr>
          <w:p w:rsidR="00464CB8" w:rsidRPr="00116AA0" w:rsidRDefault="00464CB8" w:rsidP="0057700F">
            <w:pPr>
              <w:pStyle w:val="TAC"/>
              <w:rPr>
                <w:rFonts w:cs="Arial"/>
                <w:lang w:eastAsia="ja-JP"/>
              </w:rPr>
            </w:pPr>
            <w:r w:rsidRPr="00116AA0">
              <w:rPr>
                <w:rFonts w:cs="Arial"/>
              </w:rPr>
              <w:t>-90.8</w:t>
            </w:r>
          </w:p>
        </w:tc>
        <w:tc>
          <w:tcPr>
            <w:tcW w:w="839" w:type="dxa"/>
            <w:vMerge/>
            <w:shd w:val="clear" w:color="auto" w:fill="auto"/>
            <w:vAlign w:val="center"/>
          </w:tcPr>
          <w:p w:rsidR="00464CB8" w:rsidRPr="009715C6" w:rsidRDefault="00464CB8" w:rsidP="0057700F">
            <w:pPr>
              <w:keepNext/>
              <w:keepLines/>
              <w:spacing w:after="0"/>
              <w:jc w:val="center"/>
              <w:rPr>
                <w:rFonts w:ascii="Arial" w:hAnsi="Arial" w:cs="Arial"/>
                <w:sz w:val="18"/>
                <w:szCs w:val="18"/>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vMerge/>
            <w:shd w:val="clear" w:color="auto" w:fill="auto"/>
            <w:vAlign w:val="center"/>
          </w:tcPr>
          <w:p w:rsidR="00464CB8" w:rsidRPr="00116AA0" w:rsidRDefault="00464CB8" w:rsidP="0057700F">
            <w:pPr>
              <w:pStyle w:val="TAC"/>
              <w:rPr>
                <w:rFonts w:cs="Arial"/>
              </w:rPr>
            </w:pP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[-99.5]</w:t>
            </w:r>
            <w:r w:rsidRPr="00116AA0">
              <w:rPr>
                <w:rFonts w:cs="Arial"/>
                <w:vertAlign w:val="superscript"/>
              </w:rPr>
              <w:t>11</w:t>
            </w:r>
          </w:p>
        </w:tc>
        <w:tc>
          <w:tcPr>
            <w:tcW w:w="885" w:type="dxa"/>
            <w:shd w:val="clear" w:color="auto" w:fill="auto"/>
          </w:tcPr>
          <w:p w:rsidR="00464CB8" w:rsidRPr="00116AA0" w:rsidRDefault="00464CB8" w:rsidP="0057700F">
            <w:pPr>
              <w:pStyle w:val="TAC"/>
              <w:rPr>
                <w:rFonts w:cs="Arial"/>
              </w:rPr>
            </w:pPr>
            <w:r w:rsidRPr="00116AA0">
              <w:rPr>
                <w:rFonts w:cs="Arial"/>
              </w:rPr>
              <w:t>[-96.5]</w:t>
            </w:r>
            <w:r w:rsidRPr="00116AA0">
              <w:rPr>
                <w:rFonts w:cs="Arial"/>
                <w:vertAlign w:val="superscript"/>
              </w:rPr>
              <w:t>11</w:t>
            </w:r>
          </w:p>
        </w:tc>
        <w:tc>
          <w:tcPr>
            <w:tcW w:w="859" w:type="dxa"/>
            <w:shd w:val="clear" w:color="auto" w:fill="auto"/>
          </w:tcPr>
          <w:p w:rsidR="00464CB8" w:rsidRPr="00116AA0" w:rsidRDefault="00464CB8" w:rsidP="0057700F">
            <w:pPr>
              <w:pStyle w:val="TAC"/>
              <w:rPr>
                <w:rFonts w:cs="Arial"/>
              </w:rPr>
            </w:pPr>
            <w:r w:rsidRPr="00116AA0">
              <w:rPr>
                <w:rFonts w:cs="Arial"/>
              </w:rPr>
              <w:t>[-94.7]</w:t>
            </w:r>
            <w:r w:rsidRPr="00116AA0">
              <w:rPr>
                <w:rFonts w:cs="Arial"/>
                <w:vertAlign w:val="superscript"/>
              </w:rPr>
              <w:t>11</w:t>
            </w:r>
          </w:p>
        </w:tc>
        <w:tc>
          <w:tcPr>
            <w:tcW w:w="900" w:type="dxa"/>
            <w:shd w:val="clear" w:color="auto" w:fill="auto"/>
          </w:tcPr>
          <w:p w:rsidR="00464CB8" w:rsidRPr="00116AA0" w:rsidRDefault="00464CB8" w:rsidP="0057700F">
            <w:pPr>
              <w:pStyle w:val="TAC"/>
              <w:rPr>
                <w:rFonts w:cs="Arial"/>
              </w:rPr>
            </w:pPr>
            <w:r w:rsidRPr="00116AA0">
              <w:rPr>
                <w:rFonts w:cs="Arial"/>
              </w:rPr>
              <w:t>[-93.5]</w:t>
            </w:r>
            <w:r w:rsidRPr="00116AA0">
              <w:rPr>
                <w:rFonts w:cs="Arial"/>
                <w:vertAlign w:val="superscript"/>
              </w:rPr>
              <w:t>11</w:t>
            </w:r>
          </w:p>
        </w:tc>
        <w:tc>
          <w:tcPr>
            <w:tcW w:w="839" w:type="dxa"/>
            <w:vMerge/>
            <w:shd w:val="clear" w:color="auto" w:fill="auto"/>
            <w:vAlign w:val="center"/>
          </w:tcPr>
          <w:p w:rsidR="00464CB8" w:rsidRPr="009715C6" w:rsidRDefault="00464CB8" w:rsidP="0057700F">
            <w:pPr>
              <w:keepNext/>
              <w:keepLines/>
              <w:spacing w:after="0"/>
              <w:jc w:val="center"/>
              <w:rPr>
                <w:rFonts w:ascii="Arial" w:hAnsi="Arial" w:cs="Arial"/>
                <w:sz w:val="18"/>
                <w:szCs w:val="18"/>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vMerge w:val="restart"/>
            <w:shd w:val="clear" w:color="auto" w:fill="auto"/>
            <w:vAlign w:val="center"/>
          </w:tcPr>
          <w:p w:rsidR="00464CB8" w:rsidRPr="00116AA0" w:rsidRDefault="00464CB8" w:rsidP="0057700F">
            <w:pPr>
              <w:pStyle w:val="TAC"/>
              <w:rPr>
                <w:rFonts w:cs="Arial"/>
                <w:lang w:eastAsia="ja-JP"/>
              </w:rPr>
            </w:pPr>
            <w:r w:rsidRPr="00116AA0">
              <w:rPr>
                <w:rFonts w:cs="Arial"/>
              </w:rPr>
              <w:t>42</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lang w:eastAsia="ja-JP"/>
              </w:rPr>
            </w:pPr>
            <w:r w:rsidRPr="00116AA0">
              <w:rPr>
                <w:rFonts w:cs="Arial"/>
              </w:rPr>
              <w:t>-98.5</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rPr>
              <w:t>-95.5</w:t>
            </w:r>
          </w:p>
        </w:tc>
        <w:tc>
          <w:tcPr>
            <w:tcW w:w="859" w:type="dxa"/>
            <w:shd w:val="clear" w:color="auto" w:fill="auto"/>
            <w:vAlign w:val="center"/>
          </w:tcPr>
          <w:p w:rsidR="00464CB8" w:rsidRPr="00116AA0" w:rsidRDefault="00464CB8" w:rsidP="0057700F">
            <w:pPr>
              <w:pStyle w:val="TAC"/>
              <w:rPr>
                <w:rFonts w:cs="Arial"/>
                <w:lang w:eastAsia="ja-JP"/>
              </w:rPr>
            </w:pPr>
            <w:r w:rsidRPr="00116AA0">
              <w:rPr>
                <w:rFonts w:cs="Arial"/>
              </w:rPr>
              <w:t>-93.7</w:t>
            </w:r>
          </w:p>
        </w:tc>
        <w:tc>
          <w:tcPr>
            <w:tcW w:w="900" w:type="dxa"/>
            <w:shd w:val="clear" w:color="auto" w:fill="auto"/>
            <w:vAlign w:val="center"/>
          </w:tcPr>
          <w:p w:rsidR="00464CB8" w:rsidRPr="00116AA0" w:rsidRDefault="00464CB8" w:rsidP="0057700F">
            <w:pPr>
              <w:pStyle w:val="TAC"/>
              <w:rPr>
                <w:rFonts w:cs="Arial"/>
                <w:lang w:eastAsia="ja-JP"/>
              </w:rPr>
            </w:pPr>
            <w:r w:rsidRPr="00116AA0">
              <w:rPr>
                <w:rFonts w:cs="Arial"/>
              </w:rPr>
              <w:t>-92.5</w:t>
            </w:r>
          </w:p>
        </w:tc>
        <w:tc>
          <w:tcPr>
            <w:tcW w:w="839" w:type="dxa"/>
            <w:vMerge w:val="restart"/>
            <w:shd w:val="clear" w:color="auto" w:fill="auto"/>
            <w:vAlign w:val="center"/>
          </w:tcPr>
          <w:p w:rsidR="00464CB8" w:rsidRPr="009715C6" w:rsidRDefault="00464CB8" w:rsidP="0057700F">
            <w:pPr>
              <w:keepNext/>
              <w:keepLines/>
              <w:spacing w:after="0"/>
              <w:jc w:val="center"/>
              <w:rPr>
                <w:rFonts w:ascii="Arial" w:hAnsi="Arial" w:cs="Arial"/>
                <w:sz w:val="18"/>
                <w:szCs w:val="18"/>
              </w:rPr>
            </w:pPr>
            <w:r w:rsidRPr="009715C6">
              <w:rPr>
                <w:rFonts w:ascii="Arial" w:hAnsi="Arial" w:cs="Arial"/>
                <w:sz w:val="18"/>
                <w:szCs w:val="18"/>
              </w:rPr>
              <w:t>TDD</w:t>
            </w: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vMerge/>
            <w:shd w:val="clear" w:color="auto" w:fill="auto"/>
            <w:vAlign w:val="center"/>
          </w:tcPr>
          <w:p w:rsidR="00464CB8" w:rsidRPr="00116AA0" w:rsidRDefault="00464CB8" w:rsidP="0057700F">
            <w:pPr>
              <w:pStyle w:val="TAC"/>
              <w:rPr>
                <w:rFonts w:cs="Arial"/>
              </w:rPr>
            </w:pP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[-100.7]</w:t>
            </w:r>
            <w:r w:rsidRPr="00116AA0">
              <w:rPr>
                <w:rFonts w:cs="Arial"/>
                <w:vertAlign w:val="superscript"/>
              </w:rPr>
              <w:t>11</w:t>
            </w:r>
          </w:p>
        </w:tc>
        <w:tc>
          <w:tcPr>
            <w:tcW w:w="885" w:type="dxa"/>
            <w:shd w:val="clear" w:color="auto" w:fill="auto"/>
          </w:tcPr>
          <w:p w:rsidR="00464CB8" w:rsidRPr="00116AA0" w:rsidRDefault="00464CB8" w:rsidP="0057700F">
            <w:pPr>
              <w:pStyle w:val="TAC"/>
              <w:rPr>
                <w:rFonts w:cs="Arial"/>
              </w:rPr>
            </w:pPr>
            <w:r w:rsidRPr="00116AA0">
              <w:rPr>
                <w:rFonts w:cs="Arial"/>
              </w:rPr>
              <w:t>[-97.7]</w:t>
            </w:r>
            <w:r w:rsidRPr="00116AA0">
              <w:rPr>
                <w:rFonts w:cs="Arial"/>
                <w:vertAlign w:val="superscript"/>
              </w:rPr>
              <w:t>11</w:t>
            </w:r>
          </w:p>
        </w:tc>
        <w:tc>
          <w:tcPr>
            <w:tcW w:w="859" w:type="dxa"/>
            <w:shd w:val="clear" w:color="auto" w:fill="auto"/>
          </w:tcPr>
          <w:p w:rsidR="00464CB8" w:rsidRPr="00116AA0" w:rsidRDefault="00464CB8" w:rsidP="0057700F">
            <w:pPr>
              <w:pStyle w:val="TAC"/>
              <w:rPr>
                <w:rFonts w:cs="Arial"/>
              </w:rPr>
            </w:pPr>
            <w:r w:rsidRPr="00116AA0">
              <w:rPr>
                <w:rFonts w:cs="Arial"/>
              </w:rPr>
              <w:t>[-95.9]</w:t>
            </w:r>
            <w:r w:rsidRPr="00116AA0">
              <w:rPr>
                <w:rFonts w:cs="Arial"/>
                <w:vertAlign w:val="superscript"/>
              </w:rPr>
              <w:t>11</w:t>
            </w:r>
          </w:p>
        </w:tc>
        <w:tc>
          <w:tcPr>
            <w:tcW w:w="900" w:type="dxa"/>
            <w:shd w:val="clear" w:color="auto" w:fill="auto"/>
          </w:tcPr>
          <w:p w:rsidR="00464CB8" w:rsidRPr="00116AA0" w:rsidRDefault="00464CB8" w:rsidP="0057700F">
            <w:pPr>
              <w:pStyle w:val="TAC"/>
              <w:rPr>
                <w:rFonts w:cs="Arial"/>
              </w:rPr>
            </w:pPr>
            <w:r w:rsidRPr="00116AA0">
              <w:rPr>
                <w:rFonts w:cs="Arial"/>
              </w:rPr>
              <w:t>[-94.7]</w:t>
            </w:r>
            <w:r w:rsidRPr="00116AA0">
              <w:rPr>
                <w:rFonts w:cs="Arial"/>
                <w:vertAlign w:val="superscript"/>
              </w:rPr>
              <w:t>11</w:t>
            </w:r>
          </w:p>
        </w:tc>
        <w:tc>
          <w:tcPr>
            <w:tcW w:w="839" w:type="dxa"/>
            <w:vMerge/>
            <w:shd w:val="clear" w:color="auto" w:fill="auto"/>
            <w:vAlign w:val="center"/>
          </w:tcPr>
          <w:p w:rsidR="00464CB8" w:rsidRPr="009715C6" w:rsidRDefault="00464CB8" w:rsidP="0057700F">
            <w:pPr>
              <w:keepNext/>
              <w:keepLines/>
              <w:spacing w:after="0"/>
              <w:jc w:val="center"/>
              <w:rPr>
                <w:rFonts w:ascii="Arial" w:hAnsi="Arial" w:cs="Arial"/>
                <w:sz w:val="18"/>
                <w:szCs w:val="18"/>
              </w:rPr>
            </w:pPr>
          </w:p>
        </w:tc>
      </w:tr>
      <w:tr w:rsidR="00464CB8" w:rsidRPr="009715C6" w:rsidTr="0057700F">
        <w:trPr>
          <w:trHeight w:val="255"/>
        </w:trPr>
        <w:tc>
          <w:tcPr>
            <w:tcW w:w="1984" w:type="dxa"/>
            <w:vMerge w:val="restart"/>
            <w:shd w:val="clear" w:color="auto" w:fill="auto"/>
            <w:vAlign w:val="center"/>
          </w:tcPr>
          <w:p w:rsidR="00464CB8" w:rsidRPr="00116AA0" w:rsidRDefault="00464CB8" w:rsidP="0057700F">
            <w:pPr>
              <w:pStyle w:val="TAC"/>
              <w:rPr>
                <w:rFonts w:cs="Arial"/>
              </w:rPr>
            </w:pPr>
            <w:r w:rsidRPr="00116AA0">
              <w:rPr>
                <w:rFonts w:cs="Arial"/>
              </w:rPr>
              <w:t>CA_1A-18A-28A</w:t>
            </w:r>
            <w:r w:rsidRPr="00116AA0">
              <w:rPr>
                <w:rFonts w:cs="Arial"/>
                <w:vertAlign w:val="superscript"/>
              </w:rPr>
              <w:t>6</w:t>
            </w: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lang w:eastAsia="ja-JP"/>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-100</w:t>
            </w:r>
          </w:p>
        </w:tc>
        <w:tc>
          <w:tcPr>
            <w:tcW w:w="885" w:type="dxa"/>
            <w:shd w:val="clear" w:color="auto" w:fill="auto"/>
            <w:vAlign w:val="center"/>
          </w:tcPr>
          <w:p w:rsidR="00464CB8" w:rsidRPr="00116AA0" w:rsidRDefault="00464CB8" w:rsidP="0057700F">
            <w:pPr>
              <w:pStyle w:val="TAC"/>
              <w:rPr>
                <w:rFonts w:cs="Arial"/>
              </w:rPr>
            </w:pPr>
            <w:r w:rsidRPr="00116AA0">
              <w:rPr>
                <w:rFonts w:cs="Arial"/>
              </w:rPr>
              <w:t>-97</w:t>
            </w:r>
          </w:p>
        </w:tc>
        <w:tc>
          <w:tcPr>
            <w:tcW w:w="859" w:type="dxa"/>
            <w:shd w:val="clear" w:color="auto" w:fill="auto"/>
            <w:vAlign w:val="center"/>
          </w:tcPr>
          <w:p w:rsidR="00464CB8" w:rsidRPr="00116AA0" w:rsidRDefault="00464CB8" w:rsidP="0057700F">
            <w:pPr>
              <w:pStyle w:val="TAC"/>
              <w:rPr>
                <w:rFonts w:cs="Arial"/>
              </w:rPr>
            </w:pPr>
            <w:r w:rsidRPr="00116AA0">
              <w:rPr>
                <w:rFonts w:cs="Arial"/>
              </w:rPr>
              <w:t>-95.2</w:t>
            </w:r>
          </w:p>
        </w:tc>
        <w:tc>
          <w:tcPr>
            <w:tcW w:w="900" w:type="dxa"/>
            <w:shd w:val="clear" w:color="auto" w:fill="auto"/>
            <w:vAlign w:val="center"/>
          </w:tcPr>
          <w:p w:rsidR="00464CB8" w:rsidRPr="00116AA0" w:rsidRDefault="00464CB8" w:rsidP="0057700F">
            <w:pPr>
              <w:pStyle w:val="TAC"/>
              <w:rPr>
                <w:rFonts w:cs="Arial"/>
                <w:lang w:eastAsia="ja-JP"/>
              </w:rPr>
            </w:pPr>
            <w:r w:rsidRPr="00116AA0">
              <w:rPr>
                <w:rFonts w:cs="Arial"/>
              </w:rPr>
              <w:t>-94</w:t>
            </w:r>
          </w:p>
        </w:tc>
        <w:tc>
          <w:tcPr>
            <w:tcW w:w="839" w:type="dxa"/>
            <w:vMerge w:val="restart"/>
            <w:shd w:val="clear" w:color="auto" w:fill="auto"/>
            <w:vAlign w:val="center"/>
          </w:tcPr>
          <w:p w:rsidR="00464CB8" w:rsidRPr="009715C6" w:rsidRDefault="00464CB8" w:rsidP="0057700F">
            <w:pPr>
              <w:keepNext/>
              <w:keepLines/>
              <w:spacing w:after="0"/>
              <w:jc w:val="center"/>
              <w:rPr>
                <w:rFonts w:ascii="Arial" w:hAnsi="Arial" w:cs="Arial"/>
                <w:sz w:val="18"/>
                <w:szCs w:val="18"/>
              </w:rPr>
            </w:pPr>
            <w:r w:rsidRPr="009715C6">
              <w:rPr>
                <w:rFonts w:ascii="Arial" w:hAnsi="Arial" w:cs="Arial"/>
                <w:sz w:val="18"/>
                <w:szCs w:val="18"/>
              </w:rPr>
              <w:t>FDD</w:t>
            </w: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lang w:eastAsia="ja-JP"/>
              </w:rPr>
              <w:t>18</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eastAsia="Calibri" w:cs="Arial"/>
                <w:lang w:val="en-US" w:eastAsia="ja-JP"/>
              </w:rPr>
              <w:t>-100</w:t>
            </w:r>
          </w:p>
        </w:tc>
        <w:tc>
          <w:tcPr>
            <w:tcW w:w="885" w:type="dxa"/>
            <w:shd w:val="clear" w:color="auto" w:fill="auto"/>
            <w:vAlign w:val="center"/>
          </w:tcPr>
          <w:p w:rsidR="00464CB8" w:rsidRPr="00116AA0" w:rsidRDefault="00464CB8" w:rsidP="0057700F">
            <w:pPr>
              <w:pStyle w:val="TAC"/>
              <w:rPr>
                <w:rFonts w:cs="Arial"/>
              </w:rPr>
            </w:pPr>
            <w:r w:rsidRPr="00116AA0">
              <w:rPr>
                <w:rFonts w:eastAsia="Calibri" w:cs="Arial"/>
                <w:lang w:val="en-US" w:eastAsia="ja-JP"/>
              </w:rPr>
              <w:t>-97</w:t>
            </w:r>
          </w:p>
        </w:tc>
        <w:tc>
          <w:tcPr>
            <w:tcW w:w="859" w:type="dxa"/>
            <w:shd w:val="clear" w:color="auto" w:fill="auto"/>
            <w:vAlign w:val="center"/>
          </w:tcPr>
          <w:p w:rsidR="00464CB8" w:rsidRPr="00116AA0" w:rsidRDefault="00464CB8" w:rsidP="0057700F">
            <w:pPr>
              <w:pStyle w:val="TAC"/>
              <w:rPr>
                <w:rFonts w:cs="Arial"/>
              </w:rPr>
            </w:pPr>
            <w:r w:rsidRPr="00116AA0">
              <w:rPr>
                <w:rFonts w:eastAsia="Calibri" w:cs="Arial"/>
                <w:lang w:val="en-US" w:eastAsia="ja-JP"/>
              </w:rPr>
              <w:t>-95.2</w:t>
            </w:r>
          </w:p>
        </w:tc>
        <w:tc>
          <w:tcPr>
            <w:tcW w:w="900" w:type="dxa"/>
            <w:shd w:val="clear" w:color="auto" w:fill="auto"/>
            <w:vAlign w:val="center"/>
          </w:tcPr>
          <w:p w:rsidR="00464CB8" w:rsidRPr="00116AA0" w:rsidRDefault="00464CB8" w:rsidP="0057700F">
            <w:pPr>
              <w:pStyle w:val="TAC"/>
              <w:rPr>
                <w:rFonts w:cs="Arial"/>
                <w:lang w:eastAsia="ja-JP"/>
              </w:rPr>
            </w:pPr>
          </w:p>
        </w:tc>
        <w:tc>
          <w:tcPr>
            <w:tcW w:w="839" w:type="dxa"/>
            <w:vMerge/>
            <w:shd w:val="clear" w:color="auto" w:fill="auto"/>
            <w:vAlign w:val="center"/>
          </w:tcPr>
          <w:p w:rsidR="00464CB8" w:rsidRPr="009715C6" w:rsidRDefault="00464CB8" w:rsidP="0057700F">
            <w:pPr>
              <w:keepNext/>
              <w:keepLines/>
              <w:spacing w:after="0"/>
              <w:jc w:val="center"/>
              <w:rPr>
                <w:rFonts w:ascii="Arial" w:hAnsi="Arial" w:cs="Arial"/>
                <w:sz w:val="18"/>
                <w:szCs w:val="18"/>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lang w:eastAsia="ja-JP"/>
              </w:rPr>
              <w:t>28</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eastAsia="Calibri" w:cs="Arial"/>
                <w:lang w:val="en-US" w:eastAsia="ja-JP"/>
              </w:rPr>
              <w:t>-94</w:t>
            </w:r>
          </w:p>
        </w:tc>
        <w:tc>
          <w:tcPr>
            <w:tcW w:w="885" w:type="dxa"/>
            <w:shd w:val="clear" w:color="auto" w:fill="auto"/>
            <w:vAlign w:val="center"/>
          </w:tcPr>
          <w:p w:rsidR="00464CB8" w:rsidRPr="00116AA0" w:rsidRDefault="00464CB8" w:rsidP="0057700F">
            <w:pPr>
              <w:pStyle w:val="TAC"/>
              <w:rPr>
                <w:rFonts w:cs="Arial"/>
              </w:rPr>
            </w:pPr>
            <w:r w:rsidRPr="00116AA0">
              <w:rPr>
                <w:rFonts w:eastAsia="Calibri" w:cs="Arial"/>
                <w:lang w:val="en-US" w:eastAsia="ja-JP"/>
              </w:rPr>
              <w:t>-92.5</w:t>
            </w:r>
          </w:p>
        </w:tc>
        <w:tc>
          <w:tcPr>
            <w:tcW w:w="859" w:type="dxa"/>
            <w:shd w:val="clear" w:color="auto" w:fill="auto"/>
            <w:vAlign w:val="center"/>
          </w:tcPr>
          <w:p w:rsidR="00464CB8" w:rsidRPr="00116AA0" w:rsidRDefault="00464CB8" w:rsidP="0057700F">
            <w:pPr>
              <w:pStyle w:val="TAC"/>
              <w:rPr>
                <w:rFonts w:cs="Arial"/>
              </w:rPr>
            </w:pPr>
          </w:p>
        </w:tc>
        <w:tc>
          <w:tcPr>
            <w:tcW w:w="900" w:type="dxa"/>
            <w:shd w:val="clear" w:color="auto" w:fill="auto"/>
            <w:vAlign w:val="center"/>
          </w:tcPr>
          <w:p w:rsidR="00464CB8" w:rsidRPr="00116AA0" w:rsidRDefault="00464CB8" w:rsidP="0057700F">
            <w:pPr>
              <w:pStyle w:val="TAC"/>
              <w:rPr>
                <w:rFonts w:cs="Arial"/>
                <w:lang w:eastAsia="ja-JP"/>
              </w:rPr>
            </w:pPr>
          </w:p>
        </w:tc>
        <w:tc>
          <w:tcPr>
            <w:tcW w:w="839" w:type="dxa"/>
            <w:vMerge/>
            <w:shd w:val="clear" w:color="auto" w:fill="auto"/>
            <w:vAlign w:val="center"/>
          </w:tcPr>
          <w:p w:rsidR="00464CB8" w:rsidRPr="009715C6" w:rsidRDefault="00464CB8" w:rsidP="0057700F">
            <w:pPr>
              <w:keepNext/>
              <w:keepLines/>
              <w:spacing w:after="0"/>
              <w:jc w:val="center"/>
              <w:rPr>
                <w:rFonts w:ascii="Arial" w:hAnsi="Arial" w:cs="Arial"/>
                <w:sz w:val="18"/>
                <w:szCs w:val="18"/>
              </w:rPr>
            </w:pPr>
          </w:p>
        </w:tc>
      </w:tr>
      <w:tr w:rsidR="00464CB8" w:rsidRPr="009715C6" w:rsidTr="0057700F">
        <w:trPr>
          <w:trHeight w:val="255"/>
        </w:trPr>
        <w:tc>
          <w:tcPr>
            <w:tcW w:w="1984" w:type="dxa"/>
            <w:vMerge w:val="restart"/>
            <w:shd w:val="clear" w:color="auto" w:fill="auto"/>
            <w:vAlign w:val="center"/>
          </w:tcPr>
          <w:p w:rsidR="00464CB8" w:rsidRPr="00116AA0" w:rsidRDefault="00464CB8" w:rsidP="0057700F">
            <w:pPr>
              <w:pStyle w:val="TAC"/>
              <w:rPr>
                <w:rFonts w:cs="Arial"/>
                <w:lang w:eastAsia="ja-JP"/>
              </w:rPr>
            </w:pPr>
            <w:r w:rsidRPr="00116AA0">
              <w:rPr>
                <w:rFonts w:cs="Arial"/>
              </w:rPr>
              <w:t>CA_1A-1</w:t>
            </w:r>
            <w:r w:rsidRPr="00116AA0">
              <w:rPr>
                <w:rFonts w:cs="Arial" w:hint="eastAsia"/>
                <w:lang w:eastAsia="ja-JP"/>
              </w:rPr>
              <w:t>9</w:t>
            </w:r>
            <w:r w:rsidRPr="00116AA0">
              <w:rPr>
                <w:rFonts w:cs="Arial"/>
              </w:rPr>
              <w:t>A-28A</w:t>
            </w:r>
            <w:r w:rsidRPr="00116AA0">
              <w:rPr>
                <w:rFonts w:cs="Arial" w:hint="eastAsia"/>
                <w:vertAlign w:val="superscript"/>
                <w:lang w:eastAsia="ja-JP"/>
              </w:rPr>
              <w:t>8</w:t>
            </w: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lang w:eastAsia="ja-JP"/>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-100</w:t>
            </w:r>
          </w:p>
        </w:tc>
        <w:tc>
          <w:tcPr>
            <w:tcW w:w="885" w:type="dxa"/>
            <w:shd w:val="clear" w:color="auto" w:fill="auto"/>
            <w:vAlign w:val="center"/>
          </w:tcPr>
          <w:p w:rsidR="00464CB8" w:rsidRPr="00116AA0" w:rsidRDefault="00464CB8" w:rsidP="0057700F">
            <w:pPr>
              <w:pStyle w:val="TAC"/>
              <w:rPr>
                <w:rFonts w:cs="Arial"/>
              </w:rPr>
            </w:pPr>
            <w:r w:rsidRPr="00116AA0">
              <w:rPr>
                <w:rFonts w:cs="Arial"/>
              </w:rPr>
              <w:t>-97</w:t>
            </w:r>
          </w:p>
        </w:tc>
        <w:tc>
          <w:tcPr>
            <w:tcW w:w="859" w:type="dxa"/>
            <w:shd w:val="clear" w:color="auto" w:fill="auto"/>
            <w:vAlign w:val="center"/>
          </w:tcPr>
          <w:p w:rsidR="00464CB8" w:rsidRPr="00116AA0" w:rsidRDefault="00464CB8" w:rsidP="0057700F">
            <w:pPr>
              <w:pStyle w:val="TAC"/>
              <w:rPr>
                <w:rFonts w:cs="Arial"/>
              </w:rPr>
            </w:pPr>
            <w:r w:rsidRPr="00116AA0">
              <w:rPr>
                <w:rFonts w:cs="Arial"/>
              </w:rPr>
              <w:t>-95.2</w:t>
            </w:r>
          </w:p>
        </w:tc>
        <w:tc>
          <w:tcPr>
            <w:tcW w:w="900" w:type="dxa"/>
            <w:shd w:val="clear" w:color="auto" w:fill="auto"/>
            <w:vAlign w:val="center"/>
          </w:tcPr>
          <w:p w:rsidR="00464CB8" w:rsidRPr="00116AA0" w:rsidRDefault="00464CB8" w:rsidP="0057700F">
            <w:pPr>
              <w:pStyle w:val="TAC"/>
              <w:rPr>
                <w:rFonts w:cs="Arial"/>
                <w:lang w:eastAsia="ja-JP"/>
              </w:rPr>
            </w:pPr>
            <w:r w:rsidRPr="00116AA0">
              <w:rPr>
                <w:rFonts w:cs="Arial"/>
              </w:rPr>
              <w:t>-94</w:t>
            </w:r>
          </w:p>
        </w:tc>
        <w:tc>
          <w:tcPr>
            <w:tcW w:w="839" w:type="dxa"/>
            <w:vMerge w:val="restart"/>
            <w:shd w:val="clear" w:color="auto" w:fill="auto"/>
            <w:vAlign w:val="center"/>
          </w:tcPr>
          <w:p w:rsidR="00464CB8" w:rsidRPr="009715C6" w:rsidRDefault="00464CB8" w:rsidP="0057700F">
            <w:pPr>
              <w:keepNext/>
              <w:keepLines/>
              <w:spacing w:after="0"/>
              <w:jc w:val="center"/>
              <w:rPr>
                <w:rFonts w:ascii="Arial" w:hAnsi="Arial" w:cs="Arial"/>
                <w:sz w:val="18"/>
                <w:szCs w:val="18"/>
              </w:rPr>
            </w:pPr>
            <w:r w:rsidRPr="009715C6">
              <w:rPr>
                <w:rFonts w:ascii="Arial" w:hAnsi="Arial" w:cs="Arial"/>
                <w:sz w:val="18"/>
                <w:szCs w:val="18"/>
              </w:rPr>
              <w:t>FDD</w:t>
            </w: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lang w:eastAsia="ja-JP"/>
              </w:rPr>
              <w:t>1</w:t>
            </w:r>
            <w:r w:rsidRPr="00116AA0">
              <w:rPr>
                <w:rFonts w:cs="Arial" w:hint="eastAsia"/>
                <w:lang w:eastAsia="ja-JP"/>
              </w:rPr>
              <w:t>9</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eastAsia="Calibri" w:cs="Arial"/>
                <w:lang w:val="en-US" w:eastAsia="ja-JP"/>
              </w:rPr>
              <w:t>-100</w:t>
            </w:r>
          </w:p>
        </w:tc>
        <w:tc>
          <w:tcPr>
            <w:tcW w:w="885" w:type="dxa"/>
            <w:shd w:val="clear" w:color="auto" w:fill="auto"/>
            <w:vAlign w:val="center"/>
          </w:tcPr>
          <w:p w:rsidR="00464CB8" w:rsidRPr="00116AA0" w:rsidRDefault="00464CB8" w:rsidP="0057700F">
            <w:pPr>
              <w:pStyle w:val="TAC"/>
              <w:rPr>
                <w:rFonts w:cs="Arial"/>
              </w:rPr>
            </w:pPr>
            <w:r w:rsidRPr="00116AA0">
              <w:rPr>
                <w:rFonts w:eastAsia="Calibri" w:cs="Arial"/>
                <w:lang w:val="en-US" w:eastAsia="ja-JP"/>
              </w:rPr>
              <w:t>-97</w:t>
            </w:r>
          </w:p>
        </w:tc>
        <w:tc>
          <w:tcPr>
            <w:tcW w:w="859" w:type="dxa"/>
            <w:shd w:val="clear" w:color="auto" w:fill="auto"/>
            <w:vAlign w:val="center"/>
          </w:tcPr>
          <w:p w:rsidR="00464CB8" w:rsidRPr="00116AA0" w:rsidRDefault="00464CB8" w:rsidP="0057700F">
            <w:pPr>
              <w:pStyle w:val="TAC"/>
              <w:rPr>
                <w:rFonts w:cs="Arial"/>
              </w:rPr>
            </w:pPr>
            <w:r w:rsidRPr="00116AA0">
              <w:rPr>
                <w:rFonts w:eastAsia="Calibri" w:cs="Arial"/>
                <w:lang w:val="en-US" w:eastAsia="ja-JP"/>
              </w:rPr>
              <w:t>-95.2</w:t>
            </w:r>
          </w:p>
        </w:tc>
        <w:tc>
          <w:tcPr>
            <w:tcW w:w="900" w:type="dxa"/>
            <w:shd w:val="clear" w:color="auto" w:fill="auto"/>
            <w:vAlign w:val="center"/>
          </w:tcPr>
          <w:p w:rsidR="00464CB8" w:rsidRPr="00116AA0" w:rsidRDefault="00464CB8" w:rsidP="0057700F">
            <w:pPr>
              <w:pStyle w:val="TAC"/>
              <w:rPr>
                <w:rFonts w:cs="Arial"/>
                <w:lang w:eastAsia="ja-JP"/>
              </w:rPr>
            </w:pPr>
          </w:p>
        </w:tc>
        <w:tc>
          <w:tcPr>
            <w:tcW w:w="839" w:type="dxa"/>
            <w:vMerge/>
            <w:shd w:val="clear" w:color="auto" w:fill="auto"/>
            <w:vAlign w:val="center"/>
          </w:tcPr>
          <w:p w:rsidR="00464CB8" w:rsidRPr="009715C6" w:rsidRDefault="00464CB8" w:rsidP="0057700F">
            <w:pPr>
              <w:keepNext/>
              <w:keepLines/>
              <w:spacing w:after="0"/>
              <w:jc w:val="center"/>
              <w:rPr>
                <w:rFonts w:ascii="Arial" w:hAnsi="Arial" w:cs="Arial"/>
                <w:sz w:val="18"/>
                <w:szCs w:val="18"/>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lang w:eastAsia="ja-JP"/>
              </w:rPr>
              <w:t>28</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hint="eastAsia"/>
                <w:lang w:val="en-US" w:eastAsia="ja-JP"/>
              </w:rPr>
              <w:t>-94</w:t>
            </w:r>
          </w:p>
        </w:tc>
        <w:tc>
          <w:tcPr>
            <w:tcW w:w="885" w:type="dxa"/>
            <w:shd w:val="clear" w:color="auto" w:fill="auto"/>
            <w:vAlign w:val="center"/>
          </w:tcPr>
          <w:p w:rsidR="00464CB8" w:rsidRPr="00116AA0" w:rsidRDefault="00464CB8" w:rsidP="0057700F">
            <w:pPr>
              <w:pStyle w:val="TAC"/>
              <w:rPr>
                <w:rFonts w:cs="Arial"/>
              </w:rPr>
            </w:pPr>
            <w:r w:rsidRPr="00116AA0">
              <w:rPr>
                <w:rFonts w:cs="Arial" w:hint="eastAsia"/>
                <w:lang w:val="en-US" w:eastAsia="ja-JP"/>
              </w:rPr>
              <w:t>-92</w:t>
            </w:r>
          </w:p>
        </w:tc>
        <w:tc>
          <w:tcPr>
            <w:tcW w:w="859" w:type="dxa"/>
            <w:shd w:val="clear" w:color="auto" w:fill="auto"/>
            <w:vAlign w:val="center"/>
          </w:tcPr>
          <w:p w:rsidR="00464CB8" w:rsidRPr="00116AA0" w:rsidRDefault="00464CB8" w:rsidP="0057700F">
            <w:pPr>
              <w:pStyle w:val="TAC"/>
              <w:rPr>
                <w:rFonts w:cs="Arial"/>
              </w:rPr>
            </w:pPr>
          </w:p>
        </w:tc>
        <w:tc>
          <w:tcPr>
            <w:tcW w:w="900" w:type="dxa"/>
            <w:shd w:val="clear" w:color="auto" w:fill="auto"/>
            <w:vAlign w:val="center"/>
          </w:tcPr>
          <w:p w:rsidR="00464CB8" w:rsidRPr="00116AA0" w:rsidRDefault="00464CB8" w:rsidP="0057700F">
            <w:pPr>
              <w:pStyle w:val="TAC"/>
              <w:rPr>
                <w:rFonts w:cs="Arial"/>
                <w:lang w:eastAsia="ja-JP"/>
              </w:rPr>
            </w:pPr>
          </w:p>
        </w:tc>
        <w:tc>
          <w:tcPr>
            <w:tcW w:w="839" w:type="dxa"/>
            <w:vMerge/>
            <w:shd w:val="clear" w:color="auto" w:fill="auto"/>
            <w:vAlign w:val="center"/>
          </w:tcPr>
          <w:p w:rsidR="00464CB8" w:rsidRPr="009715C6" w:rsidRDefault="00464CB8" w:rsidP="0057700F">
            <w:pPr>
              <w:keepNext/>
              <w:keepLines/>
              <w:spacing w:after="0"/>
              <w:jc w:val="center"/>
              <w:rPr>
                <w:rFonts w:ascii="Arial" w:hAnsi="Arial" w:cs="Arial"/>
                <w:sz w:val="18"/>
                <w:szCs w:val="18"/>
              </w:rPr>
            </w:pPr>
          </w:p>
        </w:tc>
      </w:tr>
      <w:tr w:rsidR="00464CB8" w:rsidRPr="009715C6" w:rsidTr="0057700F">
        <w:trPr>
          <w:trHeight w:val="255"/>
        </w:trPr>
        <w:tc>
          <w:tcPr>
            <w:tcW w:w="9260" w:type="dxa"/>
            <w:gridSpan w:val="9"/>
            <w:shd w:val="clear" w:color="auto" w:fill="auto"/>
            <w:vAlign w:val="center"/>
          </w:tcPr>
          <w:p w:rsidR="00464CB8" w:rsidRPr="00116AA0" w:rsidRDefault="00464CB8" w:rsidP="0057700F">
            <w:pPr>
              <w:pStyle w:val="TAN"/>
              <w:rPr>
                <w:rFonts w:cs="Arial"/>
              </w:rPr>
            </w:pPr>
            <w:r w:rsidRPr="00116AA0">
              <w:rPr>
                <w:rFonts w:cs="Arial"/>
              </w:rPr>
              <w:t>NOTE 1:</w:t>
            </w:r>
            <w:r w:rsidRPr="00116AA0">
              <w:rPr>
                <w:rFonts w:cs="Arial"/>
              </w:rPr>
              <w:tab/>
              <w:t>The transmitter shall be set to P</w:t>
            </w:r>
            <w:r w:rsidRPr="00116AA0">
              <w:rPr>
                <w:rFonts w:cs="Arial"/>
                <w:vertAlign w:val="subscript"/>
              </w:rPr>
              <w:t>UMAX</w:t>
            </w:r>
            <w:r w:rsidRPr="00116AA0">
              <w:rPr>
                <w:rFonts w:cs="Arial"/>
              </w:rPr>
              <w:t xml:space="preserve"> as defined in </w:t>
            </w:r>
            <w:proofErr w:type="spellStart"/>
            <w:r w:rsidRPr="00116AA0">
              <w:rPr>
                <w:rFonts w:cs="Arial"/>
              </w:rPr>
              <w:t>subclause</w:t>
            </w:r>
            <w:proofErr w:type="spellEnd"/>
            <w:r w:rsidRPr="00116AA0">
              <w:rPr>
                <w:rFonts w:cs="Arial"/>
              </w:rPr>
              <w:t xml:space="preserve"> 6.2.5</w:t>
            </w:r>
            <w:r w:rsidRPr="00116AA0">
              <w:rPr>
                <w:rFonts w:cs="Arial" w:hint="eastAsia"/>
                <w:lang w:eastAsia="zh-CN"/>
              </w:rPr>
              <w:t>A.</w:t>
            </w:r>
          </w:p>
          <w:p w:rsidR="00464CB8" w:rsidRPr="00116AA0" w:rsidRDefault="00464CB8" w:rsidP="0057700F">
            <w:pPr>
              <w:pStyle w:val="TAN"/>
              <w:rPr>
                <w:rFonts w:cs="Arial"/>
              </w:rPr>
            </w:pPr>
            <w:r w:rsidRPr="00116AA0">
              <w:rPr>
                <w:rFonts w:cs="Arial"/>
              </w:rPr>
              <w:t>NOTE 2:</w:t>
            </w:r>
            <w:r w:rsidRPr="00116AA0">
              <w:rPr>
                <w:rFonts w:cs="Arial"/>
              </w:rPr>
              <w:tab/>
              <w:t>Reference measurement channel is A.3.2 with one sided dynamic OCNG Pattern OP.1 FDD/TDD as described in Annex A.5.1.1/A.5.2.1</w:t>
            </w:r>
          </w:p>
          <w:p w:rsidR="00464CB8" w:rsidRPr="00116AA0" w:rsidRDefault="00464CB8" w:rsidP="0057700F">
            <w:pPr>
              <w:pStyle w:val="TAN"/>
              <w:rPr>
                <w:rFonts w:cs="Arial"/>
              </w:rPr>
            </w:pPr>
            <w:r w:rsidRPr="00116AA0">
              <w:rPr>
                <w:rFonts w:cs="Arial"/>
              </w:rPr>
              <w:t>NOTE 3:</w:t>
            </w:r>
            <w:r w:rsidRPr="00116AA0">
              <w:rPr>
                <w:rFonts w:cs="Arial"/>
              </w:rPr>
              <w:tab/>
              <w:t>The signal power is specified per port</w:t>
            </w:r>
          </w:p>
          <w:p w:rsidR="00464CB8" w:rsidRPr="00116AA0" w:rsidRDefault="00464CB8" w:rsidP="0057700F">
            <w:pPr>
              <w:pStyle w:val="TAN"/>
              <w:rPr>
                <w:rFonts w:cs="Arial"/>
              </w:rPr>
            </w:pPr>
            <w:r w:rsidRPr="00116AA0">
              <w:rPr>
                <w:rFonts w:cs="Arial"/>
              </w:rPr>
              <w:t>NOTE 4:</w:t>
            </w:r>
            <w:r w:rsidRPr="00116AA0">
              <w:rPr>
                <w:rFonts w:cs="Arial"/>
              </w:rPr>
              <w:tab/>
              <w:t>These requirements apply when the uplink is active in Band 1 and the separation between the lower edge of the uplink channel in Band 1 and the upper edge of the downlink channel in Band 3 is &lt; 6</w:t>
            </w:r>
            <w:r w:rsidRPr="00116AA0">
              <w:rPr>
                <w:rFonts w:cs="Arial" w:hint="eastAsia"/>
                <w:lang w:eastAsia="ja-JP"/>
              </w:rPr>
              <w:t>0</w:t>
            </w:r>
            <w:r w:rsidRPr="00116AA0">
              <w:rPr>
                <w:rFonts w:cs="Arial"/>
              </w:rPr>
              <w:t xml:space="preserve"> </w:t>
            </w:r>
            <w:proofErr w:type="spellStart"/>
            <w:r w:rsidRPr="00116AA0">
              <w:rPr>
                <w:rFonts w:cs="Arial"/>
              </w:rPr>
              <w:t>MHz.</w:t>
            </w:r>
            <w:proofErr w:type="spellEnd"/>
            <w:r w:rsidRPr="00116AA0">
              <w:rPr>
                <w:rFonts w:cs="Arial"/>
              </w:rPr>
              <w:t xml:space="preserve"> For each channel bandwidth in Band 3</w:t>
            </w:r>
            <w:r w:rsidRPr="00116AA0">
              <w:rPr>
                <w:rFonts w:cs="Arial" w:hint="eastAsia"/>
                <w:lang w:eastAsia="ja-JP"/>
              </w:rPr>
              <w:t xml:space="preserve"> and Band </w:t>
            </w:r>
            <w:r w:rsidRPr="00116AA0">
              <w:rPr>
                <w:rFonts w:cs="Arial" w:hint="eastAsia"/>
                <w:lang w:eastAsia="zh-CN"/>
              </w:rPr>
              <w:t xml:space="preserve">5 or Band 8 or Band </w:t>
            </w:r>
            <w:r w:rsidRPr="00116AA0">
              <w:rPr>
                <w:rFonts w:cs="Arial" w:hint="eastAsia"/>
                <w:lang w:eastAsia="ja-JP"/>
              </w:rPr>
              <w:t>19</w:t>
            </w:r>
            <w:r w:rsidRPr="00116AA0">
              <w:rPr>
                <w:rFonts w:cs="Arial" w:hint="eastAsia"/>
                <w:lang w:eastAsia="zh-CN"/>
              </w:rPr>
              <w:t xml:space="preserve"> or Band 20 or Band 26</w:t>
            </w:r>
            <w:r w:rsidRPr="00116AA0">
              <w:rPr>
                <w:rFonts w:cs="Arial"/>
                <w:lang w:eastAsia="zh-CN"/>
              </w:rPr>
              <w:t xml:space="preserve"> or Band 28 or Band 42</w:t>
            </w:r>
            <w:r w:rsidRPr="00116AA0">
              <w:rPr>
                <w:rFonts w:cs="Arial"/>
              </w:rPr>
              <w:t>, the requirement applies regardless of channel bandwidth in Band 1</w:t>
            </w:r>
            <w:r w:rsidRPr="00116AA0">
              <w:rPr>
                <w:rFonts w:cs="Arial"/>
                <w:lang w:eastAsia="ja-JP"/>
              </w:rPr>
              <w:t>.</w:t>
            </w:r>
          </w:p>
          <w:p w:rsidR="00464CB8" w:rsidRPr="00116AA0" w:rsidRDefault="00464CB8" w:rsidP="0057700F">
            <w:pPr>
              <w:pStyle w:val="TAN"/>
              <w:rPr>
                <w:rFonts w:cs="Arial"/>
                <w:lang w:eastAsia="ja-JP"/>
              </w:rPr>
            </w:pPr>
            <w:r w:rsidRPr="00116AA0">
              <w:rPr>
                <w:rFonts w:cs="Arial"/>
              </w:rPr>
              <w:t>NOTE 5:</w:t>
            </w:r>
            <w:r w:rsidRPr="00116AA0">
              <w:rPr>
                <w:rFonts w:cs="Arial"/>
              </w:rPr>
              <w:tab/>
              <w:t>These requirements apply when the uplink is active in Band 1 and the separation between the lower edge of the uplink channel in Band 1 and the upper edge of the downlink channel in Band 3 is ≥ 6</w:t>
            </w:r>
            <w:r w:rsidRPr="00116AA0">
              <w:rPr>
                <w:rFonts w:cs="Arial" w:hint="eastAsia"/>
                <w:lang w:eastAsia="ja-JP"/>
              </w:rPr>
              <w:t>0</w:t>
            </w:r>
            <w:r w:rsidRPr="00116AA0">
              <w:rPr>
                <w:rFonts w:cs="Arial"/>
              </w:rPr>
              <w:t xml:space="preserve"> </w:t>
            </w:r>
            <w:proofErr w:type="spellStart"/>
            <w:r w:rsidRPr="00116AA0">
              <w:rPr>
                <w:rFonts w:cs="Arial"/>
              </w:rPr>
              <w:lastRenderedPageBreak/>
              <w:t>MHz.</w:t>
            </w:r>
            <w:proofErr w:type="spellEnd"/>
            <w:r w:rsidRPr="00116AA0">
              <w:rPr>
                <w:rFonts w:cs="Arial"/>
              </w:rPr>
              <w:t xml:space="preserve"> For each channel bandwidth in Band 3</w:t>
            </w:r>
            <w:r w:rsidRPr="00116AA0">
              <w:rPr>
                <w:rFonts w:cs="Arial" w:hint="eastAsia"/>
                <w:lang w:eastAsia="ja-JP"/>
              </w:rPr>
              <w:t xml:space="preserve"> and Band </w:t>
            </w:r>
            <w:r w:rsidRPr="00116AA0">
              <w:rPr>
                <w:rFonts w:cs="Arial" w:hint="eastAsia"/>
                <w:lang w:eastAsia="zh-CN"/>
              </w:rPr>
              <w:t xml:space="preserve">5 or Band 8 or Band </w:t>
            </w:r>
            <w:r w:rsidRPr="00116AA0">
              <w:rPr>
                <w:rFonts w:cs="Arial" w:hint="eastAsia"/>
                <w:lang w:eastAsia="ja-JP"/>
              </w:rPr>
              <w:t>19</w:t>
            </w:r>
            <w:r w:rsidRPr="00116AA0">
              <w:rPr>
                <w:rFonts w:cs="Arial" w:hint="eastAsia"/>
                <w:lang w:eastAsia="zh-CN"/>
              </w:rPr>
              <w:t xml:space="preserve"> or Band 20 or Band 26</w:t>
            </w:r>
            <w:r w:rsidRPr="00116AA0">
              <w:rPr>
                <w:rFonts w:cs="Arial"/>
                <w:lang w:eastAsia="zh-CN"/>
              </w:rPr>
              <w:t xml:space="preserve"> or Band 28 or Band 42</w:t>
            </w:r>
            <w:r w:rsidRPr="00116AA0">
              <w:rPr>
                <w:rFonts w:cs="Arial"/>
              </w:rPr>
              <w:t>, the requirement applies regardless of channel bandwidth in Band 1</w:t>
            </w:r>
            <w:r w:rsidRPr="00116AA0">
              <w:rPr>
                <w:rFonts w:cs="Arial"/>
                <w:lang w:eastAsia="ja-JP"/>
              </w:rPr>
              <w:t>.</w:t>
            </w:r>
          </w:p>
          <w:p w:rsidR="00464CB8" w:rsidRPr="00116AA0" w:rsidRDefault="00464CB8" w:rsidP="0057700F">
            <w:pPr>
              <w:pStyle w:val="TAN"/>
              <w:rPr>
                <w:rFonts w:cs="Arial"/>
                <w:lang w:val="en-US" w:eastAsia="zh-CN"/>
              </w:rPr>
            </w:pPr>
            <w:r w:rsidRPr="00116AA0">
              <w:rPr>
                <w:rFonts w:eastAsia="Calibri" w:cs="Arial"/>
                <w:lang w:val="en-US"/>
              </w:rPr>
              <w:t>NOTE 6:</w:t>
            </w:r>
            <w:r w:rsidRPr="00116AA0">
              <w:rPr>
                <w:rFonts w:eastAsia="Calibri" w:cs="Arial"/>
                <w:lang w:val="en-US"/>
              </w:rPr>
              <w:tab/>
              <w:t xml:space="preserve">These requirements apply when the uplink is active in Band 18 and the downlink channels in Band 28 are confined within the </w:t>
            </w:r>
            <w:r w:rsidRPr="00116AA0">
              <w:rPr>
                <w:rFonts w:cs="Arial"/>
              </w:rPr>
              <w:t>restricted frequency range specified for this CA configuration (Table 5.5A-2)</w:t>
            </w:r>
            <w:r w:rsidRPr="00116AA0">
              <w:rPr>
                <w:rFonts w:eastAsia="Calibri" w:cs="Arial"/>
                <w:lang w:val="en-US"/>
              </w:rPr>
              <w:t>. For each channel bandwidth in Band 28, the requirement applies regardless of channel bandwidth in Band 18</w:t>
            </w:r>
            <w:r w:rsidRPr="00116AA0">
              <w:rPr>
                <w:rFonts w:eastAsia="Calibri" w:cs="Arial"/>
                <w:lang w:val="en-US" w:eastAsia="ja-JP"/>
              </w:rPr>
              <w:t>.</w:t>
            </w:r>
            <w:r w:rsidRPr="00116AA0">
              <w:rPr>
                <w:rFonts w:cs="Arial" w:hint="eastAsia"/>
                <w:lang w:val="en-US" w:eastAsia="zh-CN"/>
              </w:rPr>
              <w:t xml:space="preserve"> </w:t>
            </w:r>
          </w:p>
          <w:p w:rsidR="00464CB8" w:rsidRPr="00116AA0" w:rsidRDefault="00464CB8" w:rsidP="0057700F">
            <w:pPr>
              <w:pStyle w:val="TAN"/>
              <w:rPr>
                <w:rFonts w:cs="Arial"/>
              </w:rPr>
            </w:pPr>
            <w:r w:rsidRPr="00116AA0">
              <w:rPr>
                <w:rFonts w:cs="Arial" w:hint="eastAsia"/>
                <w:lang w:val="en-US" w:eastAsia="zh-CN"/>
              </w:rPr>
              <w:t>NOTE 7:</w:t>
            </w:r>
            <w:r w:rsidRPr="00116AA0">
              <w:rPr>
                <w:rFonts w:eastAsia="Calibri" w:cs="Arial"/>
                <w:lang w:val="en-US"/>
              </w:rPr>
              <w:tab/>
            </w:r>
            <w:r w:rsidRPr="00116AA0">
              <w:rPr>
                <w:rFonts w:cs="Arial" w:hint="eastAsia"/>
                <w:vertAlign w:val="superscript"/>
                <w:lang w:eastAsia="zh-CN"/>
              </w:rPr>
              <w:t>7</w:t>
            </w:r>
            <w:r w:rsidRPr="00116AA0">
              <w:rPr>
                <w:rFonts w:cs="Arial"/>
                <w:vertAlign w:val="superscript"/>
              </w:rPr>
              <w:t xml:space="preserve"> </w:t>
            </w:r>
            <w:r w:rsidRPr="00116AA0">
              <w:rPr>
                <w:rFonts w:cs="Arial"/>
              </w:rPr>
              <w:t xml:space="preserve">indicates that the requirement is modified by -0.5 dB when the carrier frequency of the assigned E-UTRA channel bandwidth is within 865-894 </w:t>
            </w:r>
            <w:proofErr w:type="spellStart"/>
            <w:r w:rsidRPr="00116AA0">
              <w:rPr>
                <w:rFonts w:cs="Arial"/>
              </w:rPr>
              <w:t>MHz.</w:t>
            </w:r>
            <w:proofErr w:type="spellEnd"/>
          </w:p>
          <w:p w:rsidR="00464CB8" w:rsidRPr="00116AA0" w:rsidRDefault="00464CB8" w:rsidP="0057700F">
            <w:pPr>
              <w:pStyle w:val="TAN"/>
              <w:rPr>
                <w:rFonts w:cs="Arial"/>
                <w:lang w:val="en-US"/>
              </w:rPr>
            </w:pPr>
            <w:r w:rsidRPr="00116AA0">
              <w:rPr>
                <w:rFonts w:eastAsia="Calibri" w:cs="Arial"/>
                <w:lang w:val="en-US"/>
              </w:rPr>
              <w:t xml:space="preserve">NOTE </w:t>
            </w:r>
            <w:r w:rsidRPr="00116AA0">
              <w:rPr>
                <w:rFonts w:cs="Arial" w:hint="eastAsia"/>
                <w:lang w:val="en-US" w:eastAsia="ja-JP"/>
              </w:rPr>
              <w:t>8</w:t>
            </w:r>
            <w:r w:rsidRPr="00116AA0">
              <w:rPr>
                <w:rFonts w:eastAsia="Calibri" w:cs="Arial"/>
                <w:lang w:val="en-US"/>
              </w:rPr>
              <w:t>:</w:t>
            </w:r>
            <w:r w:rsidRPr="00116AA0">
              <w:rPr>
                <w:rFonts w:eastAsia="Calibri" w:cs="Arial"/>
                <w:lang w:val="en-US"/>
              </w:rPr>
              <w:tab/>
            </w:r>
            <w:r w:rsidRPr="00116AA0">
              <w:rPr>
                <w:rFonts w:cs="Arial"/>
                <w:lang w:val="en-US"/>
              </w:rPr>
              <w:t>These requirements apply when the uplink is active in Band 19 and the downlink channels in Band 28 are allocated at the middle of the restricted frequency range specified for this CA configuration (Table 5.5A-2). For each channel bandwidth in Band 28, the requirement applies regardless of channel bandwidth in Band 19.</w:t>
            </w:r>
          </w:p>
          <w:p w:rsidR="00464CB8" w:rsidRPr="00116AA0" w:rsidRDefault="00464CB8" w:rsidP="0057700F">
            <w:pPr>
              <w:pStyle w:val="TAN"/>
              <w:rPr>
                <w:rFonts w:cs="Arial"/>
              </w:rPr>
            </w:pPr>
            <w:r w:rsidRPr="00116AA0">
              <w:rPr>
                <w:rFonts w:cs="Arial"/>
              </w:rPr>
              <w:t>NOTE 9:</w:t>
            </w:r>
            <w:r w:rsidRPr="00116AA0">
              <w:rPr>
                <w:rFonts w:cs="Arial"/>
              </w:rPr>
              <w:tab/>
              <w:t>These requirements apply when the uplink is active in Band 1 and the separation between the lower edge of the uplink channel in Band 1 and the upper edge of the downlink channel in Band 3 is &lt; 6</w:t>
            </w:r>
            <w:r w:rsidRPr="00116AA0">
              <w:rPr>
                <w:rFonts w:cs="Arial" w:hint="eastAsia"/>
                <w:lang w:eastAsia="ja-JP"/>
              </w:rPr>
              <w:t>0</w:t>
            </w:r>
            <w:r w:rsidRPr="00116AA0">
              <w:rPr>
                <w:rFonts w:cs="Arial"/>
              </w:rPr>
              <w:t xml:space="preserve"> </w:t>
            </w:r>
            <w:proofErr w:type="spellStart"/>
            <w:r w:rsidRPr="00116AA0">
              <w:rPr>
                <w:rFonts w:cs="Arial"/>
              </w:rPr>
              <w:t>MHz.</w:t>
            </w:r>
            <w:proofErr w:type="spellEnd"/>
            <w:r w:rsidRPr="00116AA0">
              <w:rPr>
                <w:rFonts w:cs="Arial"/>
              </w:rPr>
              <w:t xml:space="preserve"> For each channel bandwidth in Band 3</w:t>
            </w:r>
            <w:r w:rsidRPr="00116AA0">
              <w:rPr>
                <w:rFonts w:cs="Arial" w:hint="eastAsia"/>
                <w:lang w:eastAsia="ja-JP"/>
              </w:rPr>
              <w:t xml:space="preserve"> and Band </w:t>
            </w:r>
            <w:r w:rsidRPr="00116AA0">
              <w:rPr>
                <w:rFonts w:eastAsia="SimSun" w:cs="Arial" w:hint="eastAsia"/>
                <w:lang w:eastAsia="zh-CN"/>
              </w:rPr>
              <w:t>7</w:t>
            </w:r>
            <w:r w:rsidRPr="00116AA0">
              <w:rPr>
                <w:rFonts w:cs="Arial"/>
              </w:rPr>
              <w:t>, the requirement applies regardless of channel bandwidth in Band 1</w:t>
            </w:r>
            <w:r w:rsidRPr="00116AA0">
              <w:rPr>
                <w:rFonts w:cs="Arial"/>
                <w:lang w:eastAsia="ja-JP"/>
              </w:rPr>
              <w:t>.</w:t>
            </w:r>
          </w:p>
          <w:p w:rsidR="00464CB8" w:rsidRPr="00116AA0" w:rsidRDefault="00464CB8" w:rsidP="0057700F">
            <w:pPr>
              <w:pStyle w:val="TAN"/>
              <w:rPr>
                <w:rFonts w:cs="Arial"/>
                <w:lang w:eastAsia="ja-JP"/>
              </w:rPr>
            </w:pPr>
            <w:r w:rsidRPr="00116AA0">
              <w:rPr>
                <w:rFonts w:cs="Arial"/>
              </w:rPr>
              <w:t>NOTE 10:</w:t>
            </w:r>
            <w:r w:rsidRPr="00116AA0">
              <w:rPr>
                <w:rFonts w:cs="Arial"/>
              </w:rPr>
              <w:tab/>
              <w:t>These requirements apply when the uplink is active in Band 1 and the separation between the lower edge of the uplink channel in Band 1 and the upper edge of the downlink channel in Band 3 is ≥ 6</w:t>
            </w:r>
            <w:r w:rsidRPr="00116AA0">
              <w:rPr>
                <w:rFonts w:cs="Arial" w:hint="eastAsia"/>
                <w:lang w:eastAsia="ja-JP"/>
              </w:rPr>
              <w:t>0</w:t>
            </w:r>
            <w:r w:rsidRPr="00116AA0">
              <w:rPr>
                <w:rFonts w:cs="Arial"/>
              </w:rPr>
              <w:t xml:space="preserve"> </w:t>
            </w:r>
            <w:proofErr w:type="spellStart"/>
            <w:r w:rsidRPr="00116AA0">
              <w:rPr>
                <w:rFonts w:cs="Arial"/>
              </w:rPr>
              <w:t>MHz.</w:t>
            </w:r>
            <w:proofErr w:type="spellEnd"/>
            <w:r w:rsidRPr="00116AA0">
              <w:rPr>
                <w:rFonts w:cs="Arial"/>
              </w:rPr>
              <w:t xml:space="preserve"> For each channel bandwidth in Band 3</w:t>
            </w:r>
            <w:r w:rsidRPr="00116AA0">
              <w:rPr>
                <w:rFonts w:cs="Arial" w:hint="eastAsia"/>
                <w:lang w:eastAsia="ja-JP"/>
              </w:rPr>
              <w:t xml:space="preserve"> and Band </w:t>
            </w:r>
            <w:r w:rsidRPr="00116AA0">
              <w:rPr>
                <w:rFonts w:eastAsia="SimSun" w:cs="Arial" w:hint="eastAsia"/>
                <w:lang w:eastAsia="zh-CN"/>
              </w:rPr>
              <w:t>7</w:t>
            </w:r>
            <w:r w:rsidRPr="00116AA0">
              <w:rPr>
                <w:rFonts w:cs="Arial"/>
              </w:rPr>
              <w:t>, the requirement applies regardless of channel bandwidth in Band 1</w:t>
            </w:r>
            <w:r w:rsidRPr="00116AA0">
              <w:rPr>
                <w:rFonts w:cs="Arial"/>
                <w:lang w:eastAsia="ja-JP"/>
              </w:rPr>
              <w:t>.</w:t>
            </w:r>
          </w:p>
          <w:p w:rsidR="00464CB8" w:rsidRPr="00116AA0" w:rsidRDefault="00464CB8" w:rsidP="0057700F">
            <w:pPr>
              <w:pStyle w:val="TAN"/>
              <w:rPr>
                <w:rFonts w:cs="Arial"/>
              </w:rPr>
            </w:pPr>
            <w:r w:rsidRPr="00116AA0">
              <w:rPr>
                <w:rFonts w:cs="Arial"/>
              </w:rPr>
              <w:t>NOTE 11:</w:t>
            </w:r>
            <w:r w:rsidRPr="00116AA0">
              <w:rPr>
                <w:rFonts w:cs="Arial"/>
              </w:rPr>
              <w:tab/>
              <w:t>Applicable only if operation with 4 antenna ports is supported in the band with carrier aggregation configured</w:t>
            </w:r>
            <w:r w:rsidRPr="00116AA0">
              <w:rPr>
                <w:rFonts w:cs="Arial" w:hint="eastAsia"/>
                <w:lang w:eastAsia="zh-CN"/>
              </w:rPr>
              <w:t>.</w:t>
            </w:r>
          </w:p>
        </w:tc>
      </w:tr>
    </w:tbl>
    <w:p w:rsidR="00464CB8" w:rsidRPr="009715C6" w:rsidRDefault="00464CB8" w:rsidP="00464CB8"/>
    <w:p w:rsidR="00464CB8" w:rsidRPr="009715C6" w:rsidRDefault="00464CB8" w:rsidP="00464CB8">
      <w:pPr>
        <w:pStyle w:val="TH"/>
      </w:pPr>
      <w:r w:rsidRPr="009715C6">
        <w:lastRenderedPageBreak/>
        <w:t>Table 7.3.1A-0bD: Uplink configuration for the uplink band</w:t>
      </w:r>
      <w:r w:rsidRPr="009715C6">
        <w:rPr>
          <w:lang w:eastAsia="ja-JP"/>
        </w:rPr>
        <w:t xml:space="preserve"> (exceptions</w:t>
      </w:r>
      <w:r w:rsidRPr="009715C6">
        <w:t xml:space="preserve"> for three bands)</w:t>
      </w:r>
    </w:p>
    <w:tbl>
      <w:tblPr>
        <w:tblW w:w="926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4"/>
        <w:gridCol w:w="1004"/>
        <w:gridCol w:w="1134"/>
        <w:gridCol w:w="887"/>
        <w:gridCol w:w="768"/>
        <w:gridCol w:w="885"/>
        <w:gridCol w:w="859"/>
        <w:gridCol w:w="900"/>
        <w:gridCol w:w="839"/>
      </w:tblGrid>
      <w:tr w:rsidR="00464CB8" w:rsidRPr="009715C6" w:rsidTr="0057700F">
        <w:trPr>
          <w:trHeight w:val="255"/>
        </w:trPr>
        <w:tc>
          <w:tcPr>
            <w:tcW w:w="9260" w:type="dxa"/>
            <w:gridSpan w:val="9"/>
            <w:shd w:val="clear" w:color="auto" w:fill="auto"/>
            <w:vAlign w:val="center"/>
          </w:tcPr>
          <w:p w:rsidR="00464CB8" w:rsidRPr="00116AA0" w:rsidRDefault="00464CB8" w:rsidP="0057700F">
            <w:pPr>
              <w:pStyle w:val="TAH"/>
              <w:rPr>
                <w:rFonts w:cs="Arial"/>
              </w:rPr>
            </w:pPr>
            <w:r w:rsidRPr="00116AA0">
              <w:rPr>
                <w:rFonts w:cs="Arial"/>
              </w:rPr>
              <w:t>E-UTRA Band / Channel bandwidth / N</w:t>
            </w:r>
            <w:r w:rsidRPr="00116AA0">
              <w:rPr>
                <w:rFonts w:cs="Arial"/>
                <w:vertAlign w:val="subscript"/>
              </w:rPr>
              <w:t>RB</w:t>
            </w:r>
            <w:r w:rsidRPr="00116AA0">
              <w:rPr>
                <w:rFonts w:cs="Arial"/>
              </w:rPr>
              <w:t xml:space="preserve"> / Duplex mode</w:t>
            </w:r>
          </w:p>
        </w:tc>
      </w:tr>
      <w:tr w:rsidR="00464CB8" w:rsidRPr="009715C6" w:rsidTr="0057700F">
        <w:trPr>
          <w:trHeight w:val="255"/>
        </w:trPr>
        <w:tc>
          <w:tcPr>
            <w:tcW w:w="1984" w:type="dxa"/>
            <w:shd w:val="clear" w:color="auto" w:fill="auto"/>
            <w:vAlign w:val="center"/>
          </w:tcPr>
          <w:p w:rsidR="00464CB8" w:rsidRPr="00116AA0" w:rsidRDefault="00464CB8" w:rsidP="0057700F">
            <w:pPr>
              <w:pStyle w:val="TAH"/>
              <w:rPr>
                <w:rFonts w:cs="Arial"/>
              </w:rPr>
            </w:pPr>
            <w:r w:rsidRPr="00116AA0">
              <w:rPr>
                <w:rFonts w:cs="Arial"/>
              </w:rPr>
              <w:t>EUTRA CA Configuration</w:t>
            </w:r>
          </w:p>
        </w:tc>
        <w:tc>
          <w:tcPr>
            <w:tcW w:w="1004" w:type="dxa"/>
            <w:shd w:val="clear" w:color="auto" w:fill="auto"/>
            <w:vAlign w:val="center"/>
          </w:tcPr>
          <w:p w:rsidR="00464CB8" w:rsidRPr="00116AA0" w:rsidRDefault="00464CB8" w:rsidP="0057700F">
            <w:pPr>
              <w:pStyle w:val="TAH"/>
              <w:rPr>
                <w:rFonts w:cs="Arial"/>
              </w:rPr>
            </w:pPr>
            <w:r w:rsidRPr="00116AA0">
              <w:rPr>
                <w:rFonts w:cs="Arial"/>
              </w:rPr>
              <w:t>UL band</w:t>
            </w:r>
          </w:p>
        </w:tc>
        <w:tc>
          <w:tcPr>
            <w:tcW w:w="1134" w:type="dxa"/>
            <w:shd w:val="clear" w:color="auto" w:fill="auto"/>
            <w:vAlign w:val="center"/>
          </w:tcPr>
          <w:p w:rsidR="00464CB8" w:rsidRPr="00116AA0" w:rsidRDefault="00464CB8" w:rsidP="0057700F">
            <w:pPr>
              <w:pStyle w:val="TAH"/>
              <w:rPr>
                <w:rFonts w:cs="Arial"/>
              </w:rPr>
            </w:pPr>
            <w:r w:rsidRPr="00116AA0">
              <w:rPr>
                <w:rFonts w:cs="Arial"/>
              </w:rPr>
              <w:t>1.4 MHz</w:t>
            </w:r>
          </w:p>
        </w:tc>
        <w:tc>
          <w:tcPr>
            <w:tcW w:w="887" w:type="dxa"/>
            <w:shd w:val="clear" w:color="auto" w:fill="auto"/>
            <w:vAlign w:val="center"/>
          </w:tcPr>
          <w:p w:rsidR="00464CB8" w:rsidRPr="00116AA0" w:rsidRDefault="00464CB8" w:rsidP="0057700F">
            <w:pPr>
              <w:pStyle w:val="TAH"/>
              <w:rPr>
                <w:rFonts w:cs="Arial"/>
              </w:rPr>
            </w:pPr>
            <w:r w:rsidRPr="00116AA0">
              <w:rPr>
                <w:rFonts w:cs="Arial"/>
              </w:rPr>
              <w:t>3 MHz</w:t>
            </w:r>
          </w:p>
        </w:tc>
        <w:tc>
          <w:tcPr>
            <w:tcW w:w="768" w:type="dxa"/>
            <w:shd w:val="clear" w:color="auto" w:fill="auto"/>
            <w:vAlign w:val="center"/>
          </w:tcPr>
          <w:p w:rsidR="00464CB8" w:rsidRPr="00116AA0" w:rsidRDefault="00464CB8" w:rsidP="0057700F">
            <w:pPr>
              <w:pStyle w:val="TAH"/>
              <w:rPr>
                <w:rFonts w:cs="Arial"/>
              </w:rPr>
            </w:pPr>
            <w:r w:rsidRPr="00116AA0">
              <w:rPr>
                <w:rFonts w:cs="Arial"/>
              </w:rPr>
              <w:t>5 MHz</w:t>
            </w:r>
          </w:p>
        </w:tc>
        <w:tc>
          <w:tcPr>
            <w:tcW w:w="885" w:type="dxa"/>
            <w:shd w:val="clear" w:color="auto" w:fill="auto"/>
            <w:vAlign w:val="center"/>
          </w:tcPr>
          <w:p w:rsidR="00464CB8" w:rsidRPr="00116AA0" w:rsidRDefault="00464CB8" w:rsidP="0057700F">
            <w:pPr>
              <w:pStyle w:val="TAH"/>
              <w:rPr>
                <w:rFonts w:cs="Arial"/>
              </w:rPr>
            </w:pPr>
            <w:r w:rsidRPr="00116AA0">
              <w:rPr>
                <w:rFonts w:cs="Arial"/>
              </w:rPr>
              <w:t>10 MHz</w:t>
            </w:r>
          </w:p>
        </w:tc>
        <w:tc>
          <w:tcPr>
            <w:tcW w:w="859" w:type="dxa"/>
            <w:shd w:val="clear" w:color="auto" w:fill="auto"/>
            <w:vAlign w:val="center"/>
          </w:tcPr>
          <w:p w:rsidR="00464CB8" w:rsidRPr="00116AA0" w:rsidRDefault="00464CB8" w:rsidP="0057700F">
            <w:pPr>
              <w:pStyle w:val="TAH"/>
              <w:rPr>
                <w:rFonts w:cs="Arial"/>
              </w:rPr>
            </w:pPr>
            <w:r w:rsidRPr="00116AA0">
              <w:rPr>
                <w:rFonts w:cs="Arial"/>
              </w:rPr>
              <w:t>15 MHz</w:t>
            </w:r>
          </w:p>
        </w:tc>
        <w:tc>
          <w:tcPr>
            <w:tcW w:w="900" w:type="dxa"/>
            <w:shd w:val="clear" w:color="auto" w:fill="auto"/>
            <w:vAlign w:val="center"/>
          </w:tcPr>
          <w:p w:rsidR="00464CB8" w:rsidRPr="00116AA0" w:rsidRDefault="00464CB8" w:rsidP="0057700F">
            <w:pPr>
              <w:pStyle w:val="TAH"/>
              <w:rPr>
                <w:rFonts w:cs="Arial"/>
              </w:rPr>
            </w:pPr>
            <w:r w:rsidRPr="00116AA0">
              <w:rPr>
                <w:rFonts w:cs="Arial"/>
              </w:rPr>
              <w:t>20 MHz</w:t>
            </w:r>
          </w:p>
        </w:tc>
        <w:tc>
          <w:tcPr>
            <w:tcW w:w="839" w:type="dxa"/>
            <w:shd w:val="clear" w:color="auto" w:fill="auto"/>
            <w:vAlign w:val="center"/>
          </w:tcPr>
          <w:p w:rsidR="00464CB8" w:rsidRPr="00116AA0" w:rsidRDefault="00464CB8" w:rsidP="0057700F">
            <w:pPr>
              <w:pStyle w:val="TAH"/>
              <w:rPr>
                <w:rFonts w:cs="Arial"/>
              </w:rPr>
            </w:pPr>
            <w:r w:rsidRPr="00116AA0">
              <w:rPr>
                <w:rFonts w:cs="Arial"/>
              </w:rPr>
              <w:t>Duplex mode</w:t>
            </w:r>
          </w:p>
        </w:tc>
      </w:tr>
      <w:tr w:rsidR="00464CB8" w:rsidRPr="009715C6" w:rsidTr="0057700F">
        <w:trPr>
          <w:trHeight w:val="255"/>
        </w:trPr>
        <w:tc>
          <w:tcPr>
            <w:tcW w:w="1984" w:type="dxa"/>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lang w:eastAsia="ja-JP"/>
              </w:rPr>
              <w:t>1</w:t>
            </w:r>
            <w:r w:rsidRPr="00116AA0">
              <w:rPr>
                <w:rFonts w:cs="Arial"/>
              </w:rPr>
              <w:t>A-</w:t>
            </w:r>
            <w:r w:rsidRPr="00116AA0">
              <w:rPr>
                <w:rFonts w:cs="Arial"/>
                <w:lang w:eastAsia="ja-JP"/>
              </w:rPr>
              <w:t>3</w:t>
            </w:r>
            <w:r w:rsidRPr="00116AA0">
              <w:rPr>
                <w:rFonts w:cs="Arial"/>
              </w:rPr>
              <w:t>A</w:t>
            </w:r>
            <w:r w:rsidRPr="00116AA0">
              <w:rPr>
                <w:rFonts w:cs="Arial"/>
                <w:lang w:eastAsia="ja-JP"/>
              </w:rPr>
              <w:t>-5A</w:t>
            </w:r>
            <w:r w:rsidRPr="00116AA0">
              <w:rPr>
                <w:rFonts w:cs="Arial"/>
                <w:vertAlign w:val="superscript"/>
                <w:lang w:eastAsia="ja-JP"/>
              </w:rPr>
              <w:t>1, 2</w:t>
            </w:r>
          </w:p>
        </w:tc>
        <w:tc>
          <w:tcPr>
            <w:tcW w:w="1004" w:type="dxa"/>
            <w:shd w:val="clear" w:color="auto" w:fill="auto"/>
            <w:vAlign w:val="center"/>
          </w:tcPr>
          <w:p w:rsidR="00464CB8" w:rsidRPr="00116AA0" w:rsidRDefault="00464CB8" w:rsidP="0057700F">
            <w:pPr>
              <w:pStyle w:val="TAC"/>
              <w:rPr>
                <w:rFonts w:cs="Arial"/>
              </w:rPr>
            </w:pPr>
            <w:r w:rsidRPr="00116AA0">
              <w:rPr>
                <w:rFonts w:cs="Arial"/>
                <w:lang w:eastAsia="ja-JP"/>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885"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859"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900"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839"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lang w:eastAsia="ja-JP"/>
              </w:rPr>
              <w:t>1</w:t>
            </w:r>
            <w:r w:rsidRPr="00116AA0">
              <w:rPr>
                <w:rFonts w:cs="Arial"/>
              </w:rPr>
              <w:t>A-</w:t>
            </w:r>
            <w:r w:rsidRPr="00116AA0">
              <w:rPr>
                <w:rFonts w:cs="Arial"/>
                <w:lang w:eastAsia="ja-JP"/>
              </w:rPr>
              <w:t>3</w:t>
            </w:r>
            <w:r w:rsidRPr="00116AA0">
              <w:rPr>
                <w:rFonts w:cs="Arial"/>
              </w:rPr>
              <w:t>A</w:t>
            </w:r>
            <w:r w:rsidRPr="00116AA0">
              <w:rPr>
                <w:rFonts w:cs="Arial"/>
                <w:lang w:eastAsia="ja-JP"/>
              </w:rPr>
              <w:t>-5A</w:t>
            </w:r>
            <w:r w:rsidRPr="00116AA0">
              <w:rPr>
                <w:rFonts w:cs="Arial"/>
                <w:vertAlign w:val="superscript"/>
                <w:lang w:eastAsia="ja-JP"/>
              </w:rPr>
              <w:t>1, 3</w:t>
            </w:r>
          </w:p>
        </w:tc>
        <w:tc>
          <w:tcPr>
            <w:tcW w:w="1004" w:type="dxa"/>
            <w:shd w:val="clear" w:color="auto" w:fill="auto"/>
            <w:vAlign w:val="center"/>
          </w:tcPr>
          <w:p w:rsidR="00464CB8" w:rsidRPr="00116AA0" w:rsidRDefault="00464CB8" w:rsidP="0057700F">
            <w:pPr>
              <w:pStyle w:val="TAC"/>
              <w:rPr>
                <w:rFonts w:cs="Arial"/>
              </w:rPr>
            </w:pPr>
            <w:r w:rsidRPr="00116AA0">
              <w:rPr>
                <w:rFonts w:cs="Arial"/>
                <w:lang w:eastAsia="ja-JP"/>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885" w:type="dxa"/>
            <w:shd w:val="clear" w:color="auto" w:fill="auto"/>
            <w:vAlign w:val="center"/>
          </w:tcPr>
          <w:p w:rsidR="00464CB8" w:rsidRPr="00116AA0" w:rsidRDefault="00464CB8" w:rsidP="0057700F">
            <w:pPr>
              <w:pStyle w:val="TAC"/>
              <w:rPr>
                <w:rFonts w:cs="Arial"/>
              </w:rPr>
            </w:pPr>
            <w:r w:rsidRPr="00116AA0">
              <w:rPr>
                <w:rFonts w:cs="Arial"/>
                <w:lang w:eastAsia="ja-JP"/>
              </w:rPr>
              <w:t>45</w:t>
            </w:r>
          </w:p>
        </w:tc>
        <w:tc>
          <w:tcPr>
            <w:tcW w:w="859" w:type="dxa"/>
            <w:shd w:val="clear" w:color="auto" w:fill="auto"/>
            <w:vAlign w:val="center"/>
          </w:tcPr>
          <w:p w:rsidR="00464CB8" w:rsidRPr="00116AA0" w:rsidRDefault="00464CB8" w:rsidP="0057700F">
            <w:pPr>
              <w:pStyle w:val="TAC"/>
              <w:rPr>
                <w:rFonts w:cs="Arial"/>
              </w:rPr>
            </w:pPr>
            <w:r w:rsidRPr="00116AA0">
              <w:rPr>
                <w:rFonts w:cs="Arial"/>
                <w:lang w:eastAsia="ja-JP"/>
              </w:rPr>
              <w:t>45</w:t>
            </w:r>
          </w:p>
        </w:tc>
        <w:tc>
          <w:tcPr>
            <w:tcW w:w="900" w:type="dxa"/>
            <w:shd w:val="clear" w:color="auto" w:fill="auto"/>
            <w:vAlign w:val="center"/>
          </w:tcPr>
          <w:p w:rsidR="00464CB8" w:rsidRPr="00116AA0" w:rsidRDefault="00464CB8" w:rsidP="0057700F">
            <w:pPr>
              <w:pStyle w:val="TAC"/>
              <w:rPr>
                <w:rFonts w:cs="Arial"/>
              </w:rPr>
            </w:pPr>
            <w:r w:rsidRPr="00116AA0">
              <w:rPr>
                <w:rFonts w:cs="Arial"/>
                <w:lang w:eastAsia="ja-JP"/>
              </w:rPr>
              <w:t>45</w:t>
            </w:r>
          </w:p>
        </w:tc>
        <w:tc>
          <w:tcPr>
            <w:tcW w:w="839"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lang w:eastAsia="ja-JP"/>
              </w:rPr>
              <w:t>1</w:t>
            </w:r>
            <w:r w:rsidRPr="00116AA0">
              <w:rPr>
                <w:rFonts w:cs="Arial"/>
              </w:rPr>
              <w:t>A-</w:t>
            </w:r>
            <w:r w:rsidRPr="00116AA0">
              <w:rPr>
                <w:rFonts w:cs="Arial"/>
                <w:lang w:eastAsia="ja-JP"/>
              </w:rPr>
              <w:t>3</w:t>
            </w:r>
            <w:r w:rsidRPr="00116AA0">
              <w:rPr>
                <w:rFonts w:cs="Arial"/>
              </w:rPr>
              <w:t>A</w:t>
            </w:r>
            <w:r w:rsidRPr="00116AA0">
              <w:rPr>
                <w:rFonts w:cs="Arial"/>
                <w:lang w:eastAsia="ja-JP"/>
              </w:rPr>
              <w:t>-</w:t>
            </w:r>
            <w:r w:rsidRPr="00116AA0">
              <w:rPr>
                <w:rFonts w:eastAsia="SimSun" w:cs="Arial" w:hint="eastAsia"/>
                <w:lang w:eastAsia="zh-CN"/>
              </w:rPr>
              <w:t>7</w:t>
            </w:r>
            <w:r w:rsidRPr="00116AA0">
              <w:rPr>
                <w:rFonts w:cs="Arial"/>
                <w:lang w:eastAsia="ja-JP"/>
              </w:rPr>
              <w:t>A</w:t>
            </w:r>
            <w:r w:rsidRPr="00116AA0">
              <w:rPr>
                <w:rFonts w:cs="Arial"/>
                <w:vertAlign w:val="superscript"/>
                <w:lang w:eastAsia="ja-JP"/>
              </w:rPr>
              <w:t>5, 6</w:t>
            </w:r>
          </w:p>
        </w:tc>
        <w:tc>
          <w:tcPr>
            <w:tcW w:w="1004" w:type="dxa"/>
            <w:shd w:val="clear" w:color="auto" w:fill="auto"/>
            <w:vAlign w:val="center"/>
          </w:tcPr>
          <w:p w:rsidR="00464CB8" w:rsidRPr="00116AA0" w:rsidRDefault="00464CB8" w:rsidP="0057700F">
            <w:pPr>
              <w:pStyle w:val="TAC"/>
              <w:rPr>
                <w:rFonts w:cs="Arial"/>
              </w:rPr>
            </w:pPr>
            <w:r w:rsidRPr="00116AA0">
              <w:rPr>
                <w:rFonts w:cs="Arial"/>
                <w:lang w:eastAsia="ja-JP"/>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885"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859"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900"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839"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lang w:eastAsia="ja-JP"/>
              </w:rPr>
              <w:t>1</w:t>
            </w:r>
            <w:r w:rsidRPr="00116AA0">
              <w:rPr>
                <w:rFonts w:cs="Arial"/>
              </w:rPr>
              <w:t>A-</w:t>
            </w:r>
            <w:r w:rsidRPr="00116AA0">
              <w:rPr>
                <w:rFonts w:cs="Arial"/>
                <w:lang w:eastAsia="ja-JP"/>
              </w:rPr>
              <w:t>3</w:t>
            </w:r>
            <w:r w:rsidRPr="00116AA0">
              <w:rPr>
                <w:rFonts w:cs="Arial"/>
              </w:rPr>
              <w:t>A</w:t>
            </w:r>
            <w:r w:rsidRPr="00116AA0">
              <w:rPr>
                <w:rFonts w:cs="Arial"/>
                <w:lang w:eastAsia="ja-JP"/>
              </w:rPr>
              <w:t>-</w:t>
            </w:r>
            <w:r w:rsidRPr="00116AA0">
              <w:rPr>
                <w:rFonts w:eastAsia="SimSun" w:cs="Arial" w:hint="eastAsia"/>
                <w:lang w:eastAsia="zh-CN"/>
              </w:rPr>
              <w:t>7</w:t>
            </w:r>
            <w:r w:rsidRPr="00116AA0">
              <w:rPr>
                <w:rFonts w:cs="Arial"/>
                <w:lang w:eastAsia="ja-JP"/>
              </w:rPr>
              <w:t>A</w:t>
            </w:r>
            <w:r w:rsidRPr="00116AA0">
              <w:rPr>
                <w:rFonts w:cs="Arial"/>
                <w:vertAlign w:val="superscript"/>
                <w:lang w:eastAsia="ja-JP"/>
              </w:rPr>
              <w:t>5, 7</w:t>
            </w:r>
          </w:p>
        </w:tc>
        <w:tc>
          <w:tcPr>
            <w:tcW w:w="1004" w:type="dxa"/>
            <w:shd w:val="clear" w:color="auto" w:fill="auto"/>
            <w:vAlign w:val="center"/>
          </w:tcPr>
          <w:p w:rsidR="00464CB8" w:rsidRPr="00116AA0" w:rsidRDefault="00464CB8" w:rsidP="0057700F">
            <w:pPr>
              <w:pStyle w:val="TAC"/>
              <w:rPr>
                <w:rFonts w:cs="Arial"/>
              </w:rPr>
            </w:pPr>
            <w:r w:rsidRPr="00116AA0">
              <w:rPr>
                <w:rFonts w:cs="Arial"/>
                <w:lang w:eastAsia="ja-JP"/>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885" w:type="dxa"/>
            <w:shd w:val="clear" w:color="auto" w:fill="auto"/>
            <w:vAlign w:val="center"/>
          </w:tcPr>
          <w:p w:rsidR="00464CB8" w:rsidRPr="00116AA0" w:rsidRDefault="00464CB8" w:rsidP="0057700F">
            <w:pPr>
              <w:pStyle w:val="TAC"/>
              <w:rPr>
                <w:rFonts w:cs="Arial"/>
              </w:rPr>
            </w:pPr>
            <w:r w:rsidRPr="00116AA0">
              <w:rPr>
                <w:rFonts w:cs="Arial"/>
                <w:lang w:eastAsia="ja-JP"/>
              </w:rPr>
              <w:t>45</w:t>
            </w:r>
          </w:p>
        </w:tc>
        <w:tc>
          <w:tcPr>
            <w:tcW w:w="859" w:type="dxa"/>
            <w:shd w:val="clear" w:color="auto" w:fill="auto"/>
            <w:vAlign w:val="center"/>
          </w:tcPr>
          <w:p w:rsidR="00464CB8" w:rsidRPr="00116AA0" w:rsidRDefault="00464CB8" w:rsidP="0057700F">
            <w:pPr>
              <w:pStyle w:val="TAC"/>
              <w:rPr>
                <w:rFonts w:cs="Arial"/>
              </w:rPr>
            </w:pPr>
            <w:r w:rsidRPr="00116AA0">
              <w:rPr>
                <w:rFonts w:cs="Arial"/>
                <w:lang w:eastAsia="ja-JP"/>
              </w:rPr>
              <w:t>45</w:t>
            </w:r>
          </w:p>
        </w:tc>
        <w:tc>
          <w:tcPr>
            <w:tcW w:w="900" w:type="dxa"/>
            <w:shd w:val="clear" w:color="auto" w:fill="auto"/>
            <w:vAlign w:val="center"/>
          </w:tcPr>
          <w:p w:rsidR="00464CB8" w:rsidRPr="00116AA0" w:rsidRDefault="00464CB8" w:rsidP="0057700F">
            <w:pPr>
              <w:pStyle w:val="TAC"/>
              <w:rPr>
                <w:rFonts w:cs="Arial"/>
              </w:rPr>
            </w:pPr>
            <w:r w:rsidRPr="00116AA0">
              <w:rPr>
                <w:rFonts w:cs="Arial"/>
                <w:lang w:eastAsia="ja-JP"/>
              </w:rPr>
              <w:t>45</w:t>
            </w:r>
          </w:p>
        </w:tc>
        <w:tc>
          <w:tcPr>
            <w:tcW w:w="839"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2D7A14" w:rsidTr="0057700F">
        <w:trPr>
          <w:trHeight w:val="255"/>
        </w:trPr>
        <w:tc>
          <w:tcPr>
            <w:tcW w:w="1984"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CA_</w:t>
            </w:r>
            <w:r w:rsidRPr="00116AA0">
              <w:rPr>
                <w:rFonts w:eastAsia="Calibri" w:cs="Arial"/>
                <w:lang w:val="en-US" w:eastAsia="ja-JP"/>
              </w:rPr>
              <w:t>1</w:t>
            </w:r>
            <w:r w:rsidRPr="00116AA0">
              <w:rPr>
                <w:rFonts w:eastAsia="Calibri" w:cs="Arial"/>
                <w:lang w:val="en-US"/>
              </w:rPr>
              <w:t>A-</w:t>
            </w:r>
            <w:r w:rsidRPr="00116AA0">
              <w:rPr>
                <w:rFonts w:eastAsia="Calibri" w:cs="Arial"/>
                <w:lang w:val="en-US" w:eastAsia="ja-JP"/>
              </w:rPr>
              <w:t>3</w:t>
            </w:r>
            <w:r w:rsidRPr="00116AA0">
              <w:rPr>
                <w:rFonts w:eastAsia="Calibri" w:cs="Arial"/>
                <w:lang w:val="en-US"/>
              </w:rPr>
              <w:t>A</w:t>
            </w:r>
            <w:r w:rsidRPr="00116AA0">
              <w:rPr>
                <w:rFonts w:eastAsia="Calibri" w:cs="Arial"/>
                <w:lang w:val="en-US" w:eastAsia="ja-JP"/>
              </w:rPr>
              <w:t>-</w:t>
            </w:r>
            <w:r w:rsidRPr="00116AA0">
              <w:rPr>
                <w:rFonts w:eastAsia="SimSun" w:cs="Arial" w:hint="eastAsia"/>
                <w:lang w:val="en-US" w:eastAsia="zh-CN"/>
              </w:rPr>
              <w:t>7</w:t>
            </w:r>
            <w:r w:rsidRPr="00116AA0">
              <w:rPr>
                <w:rFonts w:eastAsia="Calibri" w:cs="Arial"/>
                <w:lang w:val="en-US" w:eastAsia="ja-JP"/>
              </w:rPr>
              <w:t>C</w:t>
            </w:r>
            <w:r w:rsidRPr="00116AA0">
              <w:rPr>
                <w:rFonts w:eastAsia="Calibri" w:cs="Arial"/>
                <w:vertAlign w:val="superscript"/>
                <w:lang w:val="en-US" w:eastAsia="ja-JP"/>
              </w:rPr>
              <w:t>5, 6</w:t>
            </w:r>
          </w:p>
        </w:tc>
        <w:tc>
          <w:tcPr>
            <w:tcW w:w="1004"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1</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25</w:t>
            </w:r>
          </w:p>
        </w:tc>
        <w:tc>
          <w:tcPr>
            <w:tcW w:w="8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25</w:t>
            </w:r>
          </w:p>
        </w:tc>
        <w:tc>
          <w:tcPr>
            <w:tcW w:w="859"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25</w:t>
            </w:r>
          </w:p>
        </w:tc>
        <w:tc>
          <w:tcPr>
            <w:tcW w:w="900"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25</w:t>
            </w:r>
          </w:p>
        </w:tc>
        <w:tc>
          <w:tcPr>
            <w:tcW w:w="839"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FDD</w:t>
            </w:r>
          </w:p>
        </w:tc>
      </w:tr>
      <w:tr w:rsidR="00464CB8" w:rsidRPr="002D7A14" w:rsidTr="0057700F">
        <w:trPr>
          <w:trHeight w:val="255"/>
        </w:trPr>
        <w:tc>
          <w:tcPr>
            <w:tcW w:w="1984"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CA_</w:t>
            </w:r>
            <w:r w:rsidRPr="00116AA0">
              <w:rPr>
                <w:rFonts w:eastAsia="Calibri" w:cs="Arial"/>
                <w:lang w:val="en-US" w:eastAsia="ja-JP"/>
              </w:rPr>
              <w:t>1</w:t>
            </w:r>
            <w:r w:rsidRPr="00116AA0">
              <w:rPr>
                <w:rFonts w:eastAsia="Calibri" w:cs="Arial"/>
                <w:lang w:val="en-US"/>
              </w:rPr>
              <w:t>A-</w:t>
            </w:r>
            <w:r w:rsidRPr="00116AA0">
              <w:rPr>
                <w:rFonts w:eastAsia="Calibri" w:cs="Arial"/>
                <w:lang w:val="en-US" w:eastAsia="ja-JP"/>
              </w:rPr>
              <w:t>3</w:t>
            </w:r>
            <w:r w:rsidRPr="00116AA0">
              <w:rPr>
                <w:rFonts w:eastAsia="Calibri" w:cs="Arial"/>
                <w:lang w:val="en-US"/>
              </w:rPr>
              <w:t>A</w:t>
            </w:r>
            <w:r w:rsidRPr="00116AA0">
              <w:rPr>
                <w:rFonts w:eastAsia="Calibri" w:cs="Arial"/>
                <w:lang w:val="en-US" w:eastAsia="ja-JP"/>
              </w:rPr>
              <w:t>-</w:t>
            </w:r>
            <w:r w:rsidRPr="00116AA0">
              <w:rPr>
                <w:rFonts w:eastAsia="SimSun" w:cs="Arial" w:hint="eastAsia"/>
                <w:lang w:val="en-US" w:eastAsia="zh-CN"/>
              </w:rPr>
              <w:t>7</w:t>
            </w:r>
            <w:r w:rsidRPr="00116AA0">
              <w:rPr>
                <w:rFonts w:eastAsia="Calibri" w:cs="Arial"/>
                <w:lang w:val="en-US" w:eastAsia="ja-JP"/>
              </w:rPr>
              <w:t>C</w:t>
            </w:r>
            <w:r w:rsidRPr="00116AA0">
              <w:rPr>
                <w:rFonts w:eastAsia="Calibri" w:cs="Arial"/>
                <w:vertAlign w:val="superscript"/>
                <w:lang w:val="en-US" w:eastAsia="ja-JP"/>
              </w:rPr>
              <w:t>5, 7</w:t>
            </w:r>
          </w:p>
        </w:tc>
        <w:tc>
          <w:tcPr>
            <w:tcW w:w="1004"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1</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25</w:t>
            </w:r>
          </w:p>
        </w:tc>
        <w:tc>
          <w:tcPr>
            <w:tcW w:w="8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45</w:t>
            </w:r>
          </w:p>
        </w:tc>
        <w:tc>
          <w:tcPr>
            <w:tcW w:w="859"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45</w:t>
            </w:r>
          </w:p>
        </w:tc>
        <w:tc>
          <w:tcPr>
            <w:tcW w:w="900"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45</w:t>
            </w:r>
          </w:p>
        </w:tc>
        <w:tc>
          <w:tcPr>
            <w:tcW w:w="839"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FDD</w:t>
            </w:r>
          </w:p>
        </w:tc>
      </w:tr>
      <w:tr w:rsidR="00464CB8" w:rsidRPr="009715C6" w:rsidTr="0057700F">
        <w:trPr>
          <w:trHeight w:val="255"/>
        </w:trPr>
        <w:tc>
          <w:tcPr>
            <w:tcW w:w="1984" w:type="dxa"/>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lang w:eastAsia="ja-JP"/>
              </w:rPr>
              <w:t>1</w:t>
            </w:r>
            <w:r w:rsidRPr="00116AA0">
              <w:rPr>
                <w:rFonts w:cs="Arial"/>
              </w:rPr>
              <w:t>A-</w:t>
            </w:r>
            <w:r w:rsidRPr="00116AA0">
              <w:rPr>
                <w:rFonts w:cs="Arial"/>
                <w:lang w:eastAsia="ja-JP"/>
              </w:rPr>
              <w:t>3</w:t>
            </w:r>
            <w:r w:rsidRPr="00116AA0">
              <w:rPr>
                <w:rFonts w:cs="Arial"/>
              </w:rPr>
              <w:t>A</w:t>
            </w:r>
            <w:r w:rsidRPr="00116AA0">
              <w:rPr>
                <w:rFonts w:cs="Arial"/>
                <w:lang w:eastAsia="ja-JP"/>
              </w:rPr>
              <w:t>-8A</w:t>
            </w:r>
            <w:r w:rsidRPr="00116AA0">
              <w:rPr>
                <w:rFonts w:cs="Arial"/>
                <w:vertAlign w:val="superscript"/>
                <w:lang w:eastAsia="ja-JP"/>
              </w:rPr>
              <w:t>1, 2</w:t>
            </w:r>
          </w:p>
        </w:tc>
        <w:tc>
          <w:tcPr>
            <w:tcW w:w="1004" w:type="dxa"/>
            <w:shd w:val="clear" w:color="auto" w:fill="auto"/>
            <w:vAlign w:val="center"/>
          </w:tcPr>
          <w:p w:rsidR="00464CB8" w:rsidRPr="00116AA0" w:rsidRDefault="00464CB8" w:rsidP="0057700F">
            <w:pPr>
              <w:pStyle w:val="TAC"/>
              <w:rPr>
                <w:rFonts w:cs="Arial"/>
              </w:rPr>
            </w:pPr>
            <w:r w:rsidRPr="00116AA0">
              <w:rPr>
                <w:rFonts w:cs="Arial"/>
                <w:lang w:eastAsia="ja-JP"/>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885"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859"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900"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839"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lang w:eastAsia="ja-JP"/>
              </w:rPr>
              <w:t>1</w:t>
            </w:r>
            <w:r w:rsidRPr="00116AA0">
              <w:rPr>
                <w:rFonts w:cs="Arial"/>
              </w:rPr>
              <w:t>A-</w:t>
            </w:r>
            <w:r w:rsidRPr="00116AA0">
              <w:rPr>
                <w:rFonts w:cs="Arial"/>
                <w:lang w:eastAsia="ja-JP"/>
              </w:rPr>
              <w:t>3</w:t>
            </w:r>
            <w:r w:rsidRPr="00116AA0">
              <w:rPr>
                <w:rFonts w:cs="Arial"/>
              </w:rPr>
              <w:t>A</w:t>
            </w:r>
            <w:r w:rsidRPr="00116AA0">
              <w:rPr>
                <w:rFonts w:cs="Arial"/>
                <w:lang w:eastAsia="ja-JP"/>
              </w:rPr>
              <w:t>-8A</w:t>
            </w:r>
            <w:r w:rsidRPr="00116AA0">
              <w:rPr>
                <w:rFonts w:cs="Arial"/>
                <w:vertAlign w:val="superscript"/>
                <w:lang w:eastAsia="ja-JP"/>
              </w:rPr>
              <w:t>1, 3</w:t>
            </w:r>
          </w:p>
        </w:tc>
        <w:tc>
          <w:tcPr>
            <w:tcW w:w="1004" w:type="dxa"/>
            <w:shd w:val="clear" w:color="auto" w:fill="auto"/>
            <w:vAlign w:val="center"/>
          </w:tcPr>
          <w:p w:rsidR="00464CB8" w:rsidRPr="00116AA0" w:rsidRDefault="00464CB8" w:rsidP="0057700F">
            <w:pPr>
              <w:pStyle w:val="TAC"/>
              <w:rPr>
                <w:rFonts w:cs="Arial"/>
              </w:rPr>
            </w:pPr>
            <w:r w:rsidRPr="00116AA0">
              <w:rPr>
                <w:rFonts w:cs="Arial"/>
                <w:lang w:eastAsia="ja-JP"/>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885" w:type="dxa"/>
            <w:shd w:val="clear" w:color="auto" w:fill="auto"/>
            <w:vAlign w:val="center"/>
          </w:tcPr>
          <w:p w:rsidR="00464CB8" w:rsidRPr="00116AA0" w:rsidRDefault="00464CB8" w:rsidP="0057700F">
            <w:pPr>
              <w:pStyle w:val="TAC"/>
              <w:rPr>
                <w:rFonts w:cs="Arial"/>
              </w:rPr>
            </w:pPr>
            <w:r w:rsidRPr="00116AA0">
              <w:rPr>
                <w:rFonts w:cs="Arial"/>
                <w:lang w:eastAsia="ja-JP"/>
              </w:rPr>
              <w:t>45</w:t>
            </w:r>
          </w:p>
        </w:tc>
        <w:tc>
          <w:tcPr>
            <w:tcW w:w="859" w:type="dxa"/>
            <w:shd w:val="clear" w:color="auto" w:fill="auto"/>
            <w:vAlign w:val="center"/>
          </w:tcPr>
          <w:p w:rsidR="00464CB8" w:rsidRPr="00116AA0" w:rsidRDefault="00464CB8" w:rsidP="0057700F">
            <w:pPr>
              <w:pStyle w:val="TAC"/>
              <w:rPr>
                <w:rFonts w:cs="Arial"/>
              </w:rPr>
            </w:pPr>
            <w:r w:rsidRPr="00116AA0">
              <w:rPr>
                <w:rFonts w:cs="Arial"/>
                <w:lang w:eastAsia="ja-JP"/>
              </w:rPr>
              <w:t>45</w:t>
            </w:r>
          </w:p>
        </w:tc>
        <w:tc>
          <w:tcPr>
            <w:tcW w:w="900" w:type="dxa"/>
            <w:shd w:val="clear" w:color="auto" w:fill="auto"/>
            <w:vAlign w:val="center"/>
          </w:tcPr>
          <w:p w:rsidR="00464CB8" w:rsidRPr="00116AA0" w:rsidRDefault="00464CB8" w:rsidP="0057700F">
            <w:pPr>
              <w:pStyle w:val="TAC"/>
              <w:rPr>
                <w:rFonts w:cs="Arial"/>
              </w:rPr>
            </w:pPr>
            <w:r w:rsidRPr="00116AA0">
              <w:rPr>
                <w:rFonts w:cs="Arial"/>
                <w:lang w:eastAsia="ja-JP"/>
              </w:rPr>
              <w:t>45</w:t>
            </w:r>
          </w:p>
        </w:tc>
        <w:tc>
          <w:tcPr>
            <w:tcW w:w="839"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hint="eastAsia"/>
                <w:lang w:eastAsia="ja-JP"/>
              </w:rPr>
              <w:t>1</w:t>
            </w:r>
            <w:r w:rsidRPr="00116AA0">
              <w:rPr>
                <w:rFonts w:cs="Arial"/>
              </w:rPr>
              <w:t>A-</w:t>
            </w:r>
            <w:r w:rsidRPr="00116AA0">
              <w:rPr>
                <w:rFonts w:cs="Arial" w:hint="eastAsia"/>
                <w:lang w:eastAsia="ja-JP"/>
              </w:rPr>
              <w:t>3</w:t>
            </w:r>
            <w:r w:rsidRPr="00116AA0">
              <w:rPr>
                <w:rFonts w:cs="Arial"/>
              </w:rPr>
              <w:t>A</w:t>
            </w:r>
            <w:r w:rsidRPr="00116AA0">
              <w:rPr>
                <w:rFonts w:cs="Arial" w:hint="eastAsia"/>
                <w:lang w:eastAsia="ja-JP"/>
              </w:rPr>
              <w:t>-19A</w:t>
            </w:r>
            <w:r w:rsidRPr="00116AA0">
              <w:rPr>
                <w:rFonts w:cs="Arial" w:hint="eastAsia"/>
                <w:vertAlign w:val="superscript"/>
                <w:lang w:eastAsia="ja-JP"/>
              </w:rPr>
              <w:t>1, 2</w:t>
            </w: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25</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25</w:t>
            </w:r>
          </w:p>
        </w:tc>
        <w:tc>
          <w:tcPr>
            <w:tcW w:w="859"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25</w:t>
            </w:r>
          </w:p>
        </w:tc>
        <w:tc>
          <w:tcPr>
            <w:tcW w:w="900"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25</w:t>
            </w:r>
          </w:p>
        </w:tc>
        <w:tc>
          <w:tcPr>
            <w:tcW w:w="839"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hint="eastAsia"/>
                <w:lang w:eastAsia="ja-JP"/>
              </w:rPr>
              <w:t>1</w:t>
            </w:r>
            <w:r w:rsidRPr="00116AA0">
              <w:rPr>
                <w:rFonts w:cs="Arial"/>
              </w:rPr>
              <w:t>A-</w:t>
            </w:r>
            <w:r w:rsidRPr="00116AA0">
              <w:rPr>
                <w:rFonts w:cs="Arial" w:hint="eastAsia"/>
                <w:lang w:eastAsia="ja-JP"/>
              </w:rPr>
              <w:t>3</w:t>
            </w:r>
            <w:r w:rsidRPr="00116AA0">
              <w:rPr>
                <w:rFonts w:cs="Arial"/>
              </w:rPr>
              <w:t>A</w:t>
            </w:r>
            <w:r w:rsidRPr="00116AA0">
              <w:rPr>
                <w:rFonts w:cs="Arial" w:hint="eastAsia"/>
                <w:lang w:eastAsia="ja-JP"/>
              </w:rPr>
              <w:t>-19A</w:t>
            </w:r>
            <w:r w:rsidRPr="00116AA0">
              <w:rPr>
                <w:rFonts w:cs="Arial" w:hint="eastAsia"/>
                <w:vertAlign w:val="superscript"/>
                <w:lang w:eastAsia="ja-JP"/>
              </w:rPr>
              <w:t>1, 3</w:t>
            </w: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25</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45</w:t>
            </w:r>
          </w:p>
        </w:tc>
        <w:tc>
          <w:tcPr>
            <w:tcW w:w="859"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45</w:t>
            </w:r>
          </w:p>
        </w:tc>
        <w:tc>
          <w:tcPr>
            <w:tcW w:w="900"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45</w:t>
            </w:r>
          </w:p>
        </w:tc>
        <w:tc>
          <w:tcPr>
            <w:tcW w:w="839"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lang w:eastAsia="ja-JP"/>
              </w:rPr>
              <w:t>1</w:t>
            </w:r>
            <w:r w:rsidRPr="00116AA0">
              <w:rPr>
                <w:rFonts w:cs="Arial"/>
              </w:rPr>
              <w:t>A-</w:t>
            </w:r>
            <w:r w:rsidRPr="00116AA0">
              <w:rPr>
                <w:rFonts w:cs="Arial"/>
                <w:lang w:eastAsia="ja-JP"/>
              </w:rPr>
              <w:t>3</w:t>
            </w:r>
            <w:r w:rsidRPr="00116AA0">
              <w:rPr>
                <w:rFonts w:cs="Arial"/>
              </w:rPr>
              <w:t>A</w:t>
            </w:r>
            <w:r w:rsidRPr="00116AA0">
              <w:rPr>
                <w:rFonts w:cs="Arial"/>
                <w:lang w:eastAsia="ja-JP"/>
              </w:rPr>
              <w:t>-20A</w:t>
            </w:r>
            <w:r w:rsidRPr="00116AA0">
              <w:rPr>
                <w:rFonts w:cs="Arial"/>
                <w:vertAlign w:val="superscript"/>
                <w:lang w:eastAsia="ja-JP"/>
              </w:rPr>
              <w:t>1, 2</w:t>
            </w: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lang w:eastAsia="ja-JP"/>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Del="00687B1B" w:rsidRDefault="00464CB8" w:rsidP="0057700F">
            <w:pPr>
              <w:pStyle w:val="TAC"/>
              <w:rPr>
                <w:rFonts w:cs="Arial"/>
                <w:lang w:eastAsia="ja-JP"/>
              </w:rPr>
            </w:pPr>
            <w:r w:rsidRPr="00116AA0">
              <w:rPr>
                <w:rFonts w:cs="Arial"/>
                <w:lang w:eastAsia="ja-JP"/>
              </w:rPr>
              <w:t>25</w:t>
            </w:r>
          </w:p>
        </w:tc>
        <w:tc>
          <w:tcPr>
            <w:tcW w:w="885" w:type="dxa"/>
            <w:shd w:val="clear" w:color="auto" w:fill="auto"/>
            <w:vAlign w:val="center"/>
          </w:tcPr>
          <w:p w:rsidR="00464CB8" w:rsidRPr="00116AA0" w:rsidDel="00687B1B" w:rsidRDefault="00464CB8" w:rsidP="0057700F">
            <w:pPr>
              <w:pStyle w:val="TAC"/>
              <w:rPr>
                <w:rFonts w:cs="Arial"/>
                <w:lang w:eastAsia="ja-JP"/>
              </w:rPr>
            </w:pPr>
            <w:r w:rsidRPr="00116AA0">
              <w:rPr>
                <w:rFonts w:cs="Arial"/>
                <w:lang w:eastAsia="ja-JP"/>
              </w:rPr>
              <w:t>25</w:t>
            </w:r>
          </w:p>
        </w:tc>
        <w:tc>
          <w:tcPr>
            <w:tcW w:w="859" w:type="dxa"/>
            <w:shd w:val="clear" w:color="auto" w:fill="auto"/>
            <w:vAlign w:val="center"/>
          </w:tcPr>
          <w:p w:rsidR="00464CB8" w:rsidRPr="00116AA0" w:rsidDel="00687B1B" w:rsidRDefault="00464CB8" w:rsidP="0057700F">
            <w:pPr>
              <w:pStyle w:val="TAC"/>
              <w:rPr>
                <w:rFonts w:cs="Arial"/>
                <w:lang w:eastAsia="ja-JP"/>
              </w:rPr>
            </w:pPr>
            <w:r w:rsidRPr="00116AA0">
              <w:rPr>
                <w:rFonts w:cs="Arial"/>
                <w:lang w:eastAsia="ja-JP"/>
              </w:rPr>
              <w:t>25</w:t>
            </w:r>
          </w:p>
        </w:tc>
        <w:tc>
          <w:tcPr>
            <w:tcW w:w="900" w:type="dxa"/>
            <w:shd w:val="clear" w:color="auto" w:fill="auto"/>
            <w:vAlign w:val="center"/>
          </w:tcPr>
          <w:p w:rsidR="00464CB8" w:rsidRPr="00116AA0" w:rsidDel="00687B1B" w:rsidRDefault="00464CB8" w:rsidP="0057700F">
            <w:pPr>
              <w:pStyle w:val="TAC"/>
              <w:rPr>
                <w:rFonts w:cs="Arial"/>
                <w:lang w:eastAsia="ja-JP"/>
              </w:rPr>
            </w:pPr>
            <w:r w:rsidRPr="00116AA0">
              <w:rPr>
                <w:rFonts w:cs="Arial"/>
                <w:lang w:eastAsia="ja-JP"/>
              </w:rPr>
              <w:t>25</w:t>
            </w:r>
          </w:p>
        </w:tc>
        <w:tc>
          <w:tcPr>
            <w:tcW w:w="839"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lang w:eastAsia="ja-JP"/>
              </w:rPr>
              <w:t>1</w:t>
            </w:r>
            <w:r w:rsidRPr="00116AA0">
              <w:rPr>
                <w:rFonts w:cs="Arial"/>
              </w:rPr>
              <w:t>A-</w:t>
            </w:r>
            <w:r w:rsidRPr="00116AA0">
              <w:rPr>
                <w:rFonts w:cs="Arial"/>
                <w:lang w:eastAsia="ja-JP"/>
              </w:rPr>
              <w:t>3</w:t>
            </w:r>
            <w:r w:rsidRPr="00116AA0">
              <w:rPr>
                <w:rFonts w:cs="Arial"/>
              </w:rPr>
              <w:t>A</w:t>
            </w:r>
            <w:r w:rsidRPr="00116AA0">
              <w:rPr>
                <w:rFonts w:cs="Arial"/>
                <w:lang w:eastAsia="ja-JP"/>
              </w:rPr>
              <w:t>-20A</w:t>
            </w:r>
            <w:r w:rsidRPr="00116AA0">
              <w:rPr>
                <w:rFonts w:cs="Arial"/>
                <w:vertAlign w:val="superscript"/>
                <w:lang w:eastAsia="ja-JP"/>
              </w:rPr>
              <w:t>1, 3</w:t>
            </w: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lang w:eastAsia="ja-JP"/>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Del="00687B1B" w:rsidRDefault="00464CB8" w:rsidP="0057700F">
            <w:pPr>
              <w:pStyle w:val="TAC"/>
              <w:rPr>
                <w:rFonts w:cs="Arial"/>
                <w:lang w:eastAsia="ja-JP"/>
              </w:rPr>
            </w:pPr>
            <w:r w:rsidRPr="00116AA0">
              <w:rPr>
                <w:rFonts w:cs="Arial"/>
                <w:lang w:eastAsia="ja-JP"/>
              </w:rPr>
              <w:t>25</w:t>
            </w:r>
          </w:p>
        </w:tc>
        <w:tc>
          <w:tcPr>
            <w:tcW w:w="885" w:type="dxa"/>
            <w:shd w:val="clear" w:color="auto" w:fill="auto"/>
            <w:vAlign w:val="center"/>
          </w:tcPr>
          <w:p w:rsidR="00464CB8" w:rsidRPr="00116AA0" w:rsidDel="00687B1B" w:rsidRDefault="00464CB8" w:rsidP="0057700F">
            <w:pPr>
              <w:pStyle w:val="TAC"/>
              <w:rPr>
                <w:rFonts w:cs="Arial"/>
                <w:lang w:eastAsia="ja-JP"/>
              </w:rPr>
            </w:pPr>
            <w:r w:rsidRPr="00116AA0">
              <w:rPr>
                <w:rFonts w:cs="Arial"/>
                <w:lang w:eastAsia="ja-JP"/>
              </w:rPr>
              <w:t>45</w:t>
            </w:r>
          </w:p>
        </w:tc>
        <w:tc>
          <w:tcPr>
            <w:tcW w:w="859" w:type="dxa"/>
            <w:shd w:val="clear" w:color="auto" w:fill="auto"/>
            <w:vAlign w:val="center"/>
          </w:tcPr>
          <w:p w:rsidR="00464CB8" w:rsidRPr="00116AA0" w:rsidDel="00687B1B" w:rsidRDefault="00464CB8" w:rsidP="0057700F">
            <w:pPr>
              <w:pStyle w:val="TAC"/>
              <w:rPr>
                <w:rFonts w:cs="Arial"/>
                <w:lang w:eastAsia="ja-JP"/>
              </w:rPr>
            </w:pPr>
            <w:r w:rsidRPr="00116AA0">
              <w:rPr>
                <w:rFonts w:cs="Arial"/>
                <w:lang w:eastAsia="ja-JP"/>
              </w:rPr>
              <w:t>45</w:t>
            </w:r>
          </w:p>
        </w:tc>
        <w:tc>
          <w:tcPr>
            <w:tcW w:w="900" w:type="dxa"/>
            <w:shd w:val="clear" w:color="auto" w:fill="auto"/>
            <w:vAlign w:val="center"/>
          </w:tcPr>
          <w:p w:rsidR="00464CB8" w:rsidRPr="00116AA0" w:rsidDel="00687B1B" w:rsidRDefault="00464CB8" w:rsidP="0057700F">
            <w:pPr>
              <w:pStyle w:val="TAC"/>
              <w:rPr>
                <w:rFonts w:cs="Arial"/>
                <w:lang w:eastAsia="ja-JP"/>
              </w:rPr>
            </w:pPr>
            <w:r w:rsidRPr="00116AA0">
              <w:rPr>
                <w:rFonts w:cs="Arial"/>
                <w:lang w:eastAsia="ja-JP"/>
              </w:rPr>
              <w:t>45</w:t>
            </w:r>
          </w:p>
        </w:tc>
        <w:tc>
          <w:tcPr>
            <w:tcW w:w="839"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hint="eastAsia"/>
                <w:lang w:eastAsia="ja-JP"/>
              </w:rPr>
              <w:t>1</w:t>
            </w:r>
            <w:r w:rsidRPr="00116AA0">
              <w:rPr>
                <w:rFonts w:cs="Arial"/>
              </w:rPr>
              <w:t>A-</w:t>
            </w:r>
            <w:r w:rsidRPr="00116AA0">
              <w:rPr>
                <w:rFonts w:cs="Arial" w:hint="eastAsia"/>
                <w:lang w:eastAsia="ja-JP"/>
              </w:rPr>
              <w:t>3</w:t>
            </w:r>
            <w:r w:rsidRPr="00116AA0">
              <w:rPr>
                <w:rFonts w:cs="Arial"/>
              </w:rPr>
              <w:t>A</w:t>
            </w:r>
            <w:r w:rsidRPr="00116AA0">
              <w:rPr>
                <w:rFonts w:cs="Arial" w:hint="eastAsia"/>
                <w:lang w:eastAsia="ja-JP"/>
              </w:rPr>
              <w:t>-</w:t>
            </w:r>
            <w:r w:rsidRPr="00116AA0">
              <w:rPr>
                <w:rFonts w:cs="Arial" w:hint="eastAsia"/>
                <w:lang w:eastAsia="zh-CN"/>
              </w:rPr>
              <w:t>26</w:t>
            </w:r>
            <w:r w:rsidRPr="00116AA0">
              <w:rPr>
                <w:rFonts w:cs="Arial" w:hint="eastAsia"/>
                <w:lang w:eastAsia="ja-JP"/>
              </w:rPr>
              <w:t>A</w:t>
            </w:r>
            <w:r w:rsidRPr="00116AA0">
              <w:rPr>
                <w:rFonts w:cs="Arial" w:hint="eastAsia"/>
                <w:vertAlign w:val="superscript"/>
                <w:lang w:eastAsia="ja-JP"/>
              </w:rPr>
              <w:t>1, 2</w:t>
            </w: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25</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25</w:t>
            </w:r>
          </w:p>
        </w:tc>
        <w:tc>
          <w:tcPr>
            <w:tcW w:w="859"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25</w:t>
            </w:r>
          </w:p>
        </w:tc>
        <w:tc>
          <w:tcPr>
            <w:tcW w:w="900"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25</w:t>
            </w:r>
          </w:p>
        </w:tc>
        <w:tc>
          <w:tcPr>
            <w:tcW w:w="839"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hint="eastAsia"/>
                <w:lang w:eastAsia="ja-JP"/>
              </w:rPr>
              <w:t>1</w:t>
            </w:r>
            <w:r w:rsidRPr="00116AA0">
              <w:rPr>
                <w:rFonts w:cs="Arial"/>
              </w:rPr>
              <w:t>A-</w:t>
            </w:r>
            <w:r w:rsidRPr="00116AA0">
              <w:rPr>
                <w:rFonts w:cs="Arial" w:hint="eastAsia"/>
                <w:lang w:eastAsia="ja-JP"/>
              </w:rPr>
              <w:t>3</w:t>
            </w:r>
            <w:r w:rsidRPr="00116AA0">
              <w:rPr>
                <w:rFonts w:cs="Arial"/>
              </w:rPr>
              <w:t>A</w:t>
            </w:r>
            <w:r w:rsidRPr="00116AA0">
              <w:rPr>
                <w:rFonts w:cs="Arial" w:hint="eastAsia"/>
                <w:lang w:eastAsia="ja-JP"/>
              </w:rPr>
              <w:t>-</w:t>
            </w:r>
            <w:r w:rsidRPr="00116AA0">
              <w:rPr>
                <w:rFonts w:cs="Arial" w:hint="eastAsia"/>
                <w:lang w:eastAsia="zh-CN"/>
              </w:rPr>
              <w:t>26</w:t>
            </w:r>
            <w:r w:rsidRPr="00116AA0">
              <w:rPr>
                <w:rFonts w:cs="Arial" w:hint="eastAsia"/>
                <w:lang w:eastAsia="ja-JP"/>
              </w:rPr>
              <w:t>A</w:t>
            </w:r>
            <w:r w:rsidRPr="00116AA0">
              <w:rPr>
                <w:rFonts w:cs="Arial" w:hint="eastAsia"/>
                <w:vertAlign w:val="superscript"/>
                <w:lang w:eastAsia="ja-JP"/>
              </w:rPr>
              <w:t>1, 3</w:t>
            </w: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25</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45</w:t>
            </w:r>
          </w:p>
        </w:tc>
        <w:tc>
          <w:tcPr>
            <w:tcW w:w="859"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45</w:t>
            </w:r>
          </w:p>
        </w:tc>
        <w:tc>
          <w:tcPr>
            <w:tcW w:w="900"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45</w:t>
            </w:r>
          </w:p>
        </w:tc>
        <w:tc>
          <w:tcPr>
            <w:tcW w:w="839"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hint="eastAsia"/>
                <w:lang w:eastAsia="ja-JP"/>
              </w:rPr>
              <w:t>1</w:t>
            </w:r>
            <w:r w:rsidRPr="00116AA0">
              <w:rPr>
                <w:rFonts w:cs="Arial"/>
              </w:rPr>
              <w:t>A-</w:t>
            </w:r>
            <w:r w:rsidRPr="00116AA0">
              <w:rPr>
                <w:rFonts w:cs="Arial" w:hint="eastAsia"/>
                <w:lang w:eastAsia="ja-JP"/>
              </w:rPr>
              <w:t>3</w:t>
            </w:r>
            <w:r w:rsidRPr="00116AA0">
              <w:rPr>
                <w:rFonts w:cs="Arial"/>
              </w:rPr>
              <w:t>A</w:t>
            </w:r>
            <w:r w:rsidRPr="00116AA0">
              <w:rPr>
                <w:rFonts w:cs="Arial" w:hint="eastAsia"/>
                <w:lang w:eastAsia="ja-JP"/>
              </w:rPr>
              <w:t>-</w:t>
            </w:r>
            <w:r w:rsidRPr="00116AA0">
              <w:rPr>
                <w:rFonts w:cs="Arial"/>
                <w:lang w:eastAsia="ja-JP"/>
              </w:rPr>
              <w:t>28</w:t>
            </w:r>
            <w:r w:rsidRPr="00116AA0">
              <w:rPr>
                <w:rFonts w:cs="Arial" w:hint="eastAsia"/>
                <w:lang w:eastAsia="ja-JP"/>
              </w:rPr>
              <w:t>A</w:t>
            </w:r>
            <w:r w:rsidRPr="00116AA0">
              <w:rPr>
                <w:rFonts w:cs="Arial" w:hint="eastAsia"/>
                <w:vertAlign w:val="superscript"/>
                <w:lang w:eastAsia="ja-JP"/>
              </w:rPr>
              <w:t>1, 2</w:t>
            </w: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25</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25</w:t>
            </w:r>
          </w:p>
        </w:tc>
        <w:tc>
          <w:tcPr>
            <w:tcW w:w="859"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25</w:t>
            </w:r>
          </w:p>
        </w:tc>
        <w:tc>
          <w:tcPr>
            <w:tcW w:w="900"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25</w:t>
            </w:r>
          </w:p>
        </w:tc>
        <w:tc>
          <w:tcPr>
            <w:tcW w:w="839"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hint="eastAsia"/>
                <w:lang w:eastAsia="ja-JP"/>
              </w:rPr>
              <w:t>1</w:t>
            </w:r>
            <w:r w:rsidRPr="00116AA0">
              <w:rPr>
                <w:rFonts w:cs="Arial"/>
              </w:rPr>
              <w:t>A-</w:t>
            </w:r>
            <w:r w:rsidRPr="00116AA0">
              <w:rPr>
                <w:rFonts w:cs="Arial" w:hint="eastAsia"/>
                <w:lang w:eastAsia="ja-JP"/>
              </w:rPr>
              <w:t>3</w:t>
            </w:r>
            <w:r w:rsidRPr="00116AA0">
              <w:rPr>
                <w:rFonts w:cs="Arial"/>
              </w:rPr>
              <w:t>A</w:t>
            </w:r>
            <w:r w:rsidRPr="00116AA0">
              <w:rPr>
                <w:rFonts w:cs="Arial" w:hint="eastAsia"/>
                <w:lang w:eastAsia="ja-JP"/>
              </w:rPr>
              <w:t>-</w:t>
            </w:r>
            <w:r w:rsidRPr="00116AA0">
              <w:rPr>
                <w:rFonts w:cs="Arial"/>
                <w:lang w:eastAsia="ja-JP"/>
              </w:rPr>
              <w:t>28</w:t>
            </w:r>
            <w:r w:rsidRPr="00116AA0">
              <w:rPr>
                <w:rFonts w:cs="Arial" w:hint="eastAsia"/>
                <w:lang w:eastAsia="ja-JP"/>
              </w:rPr>
              <w:t>A</w:t>
            </w:r>
            <w:r w:rsidRPr="00116AA0">
              <w:rPr>
                <w:rFonts w:cs="Arial" w:hint="eastAsia"/>
                <w:vertAlign w:val="superscript"/>
                <w:lang w:eastAsia="ja-JP"/>
              </w:rPr>
              <w:t>1, 3</w:t>
            </w: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25</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45</w:t>
            </w:r>
          </w:p>
        </w:tc>
        <w:tc>
          <w:tcPr>
            <w:tcW w:w="859"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45</w:t>
            </w:r>
          </w:p>
        </w:tc>
        <w:tc>
          <w:tcPr>
            <w:tcW w:w="900"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45</w:t>
            </w:r>
          </w:p>
        </w:tc>
        <w:tc>
          <w:tcPr>
            <w:tcW w:w="839"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lang w:eastAsia="ja-JP"/>
              </w:rPr>
              <w:t>1</w:t>
            </w:r>
            <w:r w:rsidRPr="00116AA0">
              <w:rPr>
                <w:rFonts w:cs="Arial"/>
              </w:rPr>
              <w:t>A-</w:t>
            </w:r>
            <w:r w:rsidRPr="00116AA0">
              <w:rPr>
                <w:rFonts w:cs="Arial"/>
                <w:lang w:eastAsia="ja-JP"/>
              </w:rPr>
              <w:t>3</w:t>
            </w:r>
            <w:r w:rsidRPr="00116AA0">
              <w:rPr>
                <w:rFonts w:cs="Arial"/>
              </w:rPr>
              <w:t>A</w:t>
            </w:r>
            <w:r w:rsidRPr="00116AA0">
              <w:rPr>
                <w:rFonts w:cs="Arial"/>
                <w:lang w:eastAsia="ja-JP"/>
              </w:rPr>
              <w:t>-</w:t>
            </w:r>
            <w:r w:rsidRPr="00116AA0">
              <w:rPr>
                <w:rFonts w:cs="Arial" w:hint="eastAsia"/>
                <w:lang w:eastAsia="ja-JP"/>
              </w:rPr>
              <w:t>42</w:t>
            </w:r>
            <w:r w:rsidRPr="00116AA0">
              <w:rPr>
                <w:rFonts w:cs="Arial"/>
                <w:lang w:eastAsia="ja-JP"/>
              </w:rPr>
              <w:t>A</w:t>
            </w:r>
            <w:r w:rsidRPr="00116AA0">
              <w:rPr>
                <w:rFonts w:cs="Arial"/>
                <w:vertAlign w:val="superscript"/>
                <w:lang w:eastAsia="ja-JP"/>
              </w:rPr>
              <w:t>1, 2</w:t>
            </w:r>
          </w:p>
        </w:tc>
        <w:tc>
          <w:tcPr>
            <w:tcW w:w="1004" w:type="dxa"/>
            <w:shd w:val="clear" w:color="auto" w:fill="auto"/>
            <w:vAlign w:val="center"/>
          </w:tcPr>
          <w:p w:rsidR="00464CB8" w:rsidRPr="00116AA0" w:rsidRDefault="00464CB8" w:rsidP="0057700F">
            <w:pPr>
              <w:pStyle w:val="TAC"/>
              <w:rPr>
                <w:rFonts w:cs="Arial"/>
              </w:rPr>
            </w:pPr>
            <w:r w:rsidRPr="00116AA0">
              <w:rPr>
                <w:rFonts w:cs="Arial"/>
                <w:lang w:eastAsia="ja-JP"/>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885"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859"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900"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839"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lang w:eastAsia="ja-JP"/>
              </w:rPr>
              <w:t>1</w:t>
            </w:r>
            <w:r w:rsidRPr="00116AA0">
              <w:rPr>
                <w:rFonts w:cs="Arial"/>
              </w:rPr>
              <w:t>A-</w:t>
            </w:r>
            <w:r w:rsidRPr="00116AA0">
              <w:rPr>
                <w:rFonts w:cs="Arial"/>
                <w:lang w:eastAsia="ja-JP"/>
              </w:rPr>
              <w:t>3</w:t>
            </w:r>
            <w:r w:rsidRPr="00116AA0">
              <w:rPr>
                <w:rFonts w:cs="Arial"/>
              </w:rPr>
              <w:t>A</w:t>
            </w:r>
            <w:r w:rsidRPr="00116AA0">
              <w:rPr>
                <w:rFonts w:cs="Arial"/>
                <w:lang w:eastAsia="ja-JP"/>
              </w:rPr>
              <w:t>-</w:t>
            </w:r>
            <w:r w:rsidRPr="00116AA0">
              <w:rPr>
                <w:rFonts w:cs="Arial" w:hint="eastAsia"/>
                <w:lang w:eastAsia="ja-JP"/>
              </w:rPr>
              <w:t>42</w:t>
            </w:r>
            <w:r w:rsidRPr="00116AA0">
              <w:rPr>
                <w:rFonts w:cs="Arial"/>
                <w:lang w:eastAsia="ja-JP"/>
              </w:rPr>
              <w:t>A</w:t>
            </w:r>
            <w:r w:rsidRPr="00116AA0">
              <w:rPr>
                <w:rFonts w:cs="Arial"/>
                <w:vertAlign w:val="superscript"/>
                <w:lang w:eastAsia="ja-JP"/>
              </w:rPr>
              <w:t>1, 3</w:t>
            </w:r>
          </w:p>
        </w:tc>
        <w:tc>
          <w:tcPr>
            <w:tcW w:w="1004" w:type="dxa"/>
            <w:shd w:val="clear" w:color="auto" w:fill="auto"/>
            <w:vAlign w:val="center"/>
          </w:tcPr>
          <w:p w:rsidR="00464CB8" w:rsidRPr="00116AA0" w:rsidRDefault="00464CB8" w:rsidP="0057700F">
            <w:pPr>
              <w:pStyle w:val="TAC"/>
              <w:rPr>
                <w:rFonts w:cs="Arial"/>
              </w:rPr>
            </w:pPr>
            <w:r w:rsidRPr="00116AA0">
              <w:rPr>
                <w:rFonts w:cs="Arial"/>
                <w:lang w:eastAsia="ja-JP"/>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885" w:type="dxa"/>
            <w:shd w:val="clear" w:color="auto" w:fill="auto"/>
            <w:vAlign w:val="center"/>
          </w:tcPr>
          <w:p w:rsidR="00464CB8" w:rsidRPr="00116AA0" w:rsidRDefault="00464CB8" w:rsidP="0057700F">
            <w:pPr>
              <w:pStyle w:val="TAC"/>
              <w:rPr>
                <w:rFonts w:cs="Arial"/>
              </w:rPr>
            </w:pPr>
            <w:r w:rsidRPr="00116AA0">
              <w:rPr>
                <w:rFonts w:cs="Arial"/>
                <w:lang w:eastAsia="ja-JP"/>
              </w:rPr>
              <w:t>45</w:t>
            </w:r>
          </w:p>
        </w:tc>
        <w:tc>
          <w:tcPr>
            <w:tcW w:w="859" w:type="dxa"/>
            <w:shd w:val="clear" w:color="auto" w:fill="auto"/>
            <w:vAlign w:val="center"/>
          </w:tcPr>
          <w:p w:rsidR="00464CB8" w:rsidRPr="00116AA0" w:rsidRDefault="00464CB8" w:rsidP="0057700F">
            <w:pPr>
              <w:pStyle w:val="TAC"/>
              <w:rPr>
                <w:rFonts w:cs="Arial"/>
              </w:rPr>
            </w:pPr>
            <w:r w:rsidRPr="00116AA0">
              <w:rPr>
                <w:rFonts w:cs="Arial"/>
                <w:lang w:eastAsia="ja-JP"/>
              </w:rPr>
              <w:t>45</w:t>
            </w:r>
          </w:p>
        </w:tc>
        <w:tc>
          <w:tcPr>
            <w:tcW w:w="900" w:type="dxa"/>
            <w:shd w:val="clear" w:color="auto" w:fill="auto"/>
            <w:vAlign w:val="center"/>
          </w:tcPr>
          <w:p w:rsidR="00464CB8" w:rsidRPr="00116AA0" w:rsidRDefault="00464CB8" w:rsidP="0057700F">
            <w:pPr>
              <w:pStyle w:val="TAC"/>
              <w:rPr>
                <w:rFonts w:cs="Arial"/>
              </w:rPr>
            </w:pPr>
            <w:r w:rsidRPr="00116AA0">
              <w:rPr>
                <w:rFonts w:cs="Arial"/>
                <w:lang w:eastAsia="ja-JP"/>
              </w:rPr>
              <w:t>45</w:t>
            </w:r>
          </w:p>
        </w:tc>
        <w:tc>
          <w:tcPr>
            <w:tcW w:w="839"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shd w:val="clear" w:color="auto" w:fill="auto"/>
            <w:vAlign w:val="center"/>
          </w:tcPr>
          <w:p w:rsidR="00464CB8" w:rsidRPr="009715C6" w:rsidRDefault="00464CB8" w:rsidP="0057700F">
            <w:pPr>
              <w:keepNext/>
              <w:keepLines/>
              <w:spacing w:after="0"/>
              <w:jc w:val="center"/>
              <w:rPr>
                <w:rFonts w:ascii="Arial" w:hAnsi="Arial" w:cs="Arial"/>
                <w:sz w:val="18"/>
              </w:rPr>
            </w:pPr>
            <w:r w:rsidRPr="009715C6">
              <w:rPr>
                <w:rFonts w:ascii="Arial" w:hAnsi="Arial" w:cs="Arial"/>
                <w:sz w:val="18"/>
              </w:rPr>
              <w:t>CA_</w:t>
            </w:r>
            <w:r w:rsidRPr="009715C6">
              <w:rPr>
                <w:rFonts w:ascii="Arial" w:hAnsi="Arial" w:cs="Arial"/>
                <w:sz w:val="18"/>
                <w:lang w:eastAsia="ja-JP"/>
              </w:rPr>
              <w:t>1</w:t>
            </w:r>
            <w:r w:rsidRPr="009715C6">
              <w:rPr>
                <w:rFonts w:ascii="Arial" w:hAnsi="Arial" w:cs="Arial"/>
                <w:sz w:val="18"/>
              </w:rPr>
              <w:t>A-</w:t>
            </w:r>
            <w:r w:rsidRPr="009715C6">
              <w:rPr>
                <w:rFonts w:ascii="Arial" w:hAnsi="Arial" w:cs="Arial"/>
                <w:sz w:val="18"/>
                <w:lang w:eastAsia="ja-JP"/>
              </w:rPr>
              <w:t>3</w:t>
            </w:r>
            <w:r w:rsidRPr="009715C6">
              <w:rPr>
                <w:rFonts w:ascii="Arial" w:hAnsi="Arial" w:cs="Arial"/>
                <w:sz w:val="18"/>
              </w:rPr>
              <w:t>A</w:t>
            </w:r>
            <w:r w:rsidRPr="009715C6">
              <w:rPr>
                <w:rFonts w:ascii="Arial" w:hAnsi="Arial" w:cs="Arial"/>
                <w:sz w:val="18"/>
                <w:lang w:eastAsia="ja-JP"/>
              </w:rPr>
              <w:t>-</w:t>
            </w:r>
            <w:r w:rsidRPr="009715C6">
              <w:rPr>
                <w:rFonts w:ascii="Arial" w:hAnsi="Arial" w:cs="Arial" w:hint="eastAsia"/>
                <w:sz w:val="18"/>
                <w:lang w:eastAsia="ja-JP"/>
              </w:rPr>
              <w:t>42C</w:t>
            </w:r>
            <w:r w:rsidRPr="009715C6">
              <w:rPr>
                <w:rFonts w:ascii="Arial" w:hAnsi="Arial" w:cs="Arial"/>
                <w:sz w:val="18"/>
                <w:vertAlign w:val="superscript"/>
                <w:lang w:eastAsia="ja-JP"/>
              </w:rPr>
              <w:t>1, 2</w:t>
            </w:r>
          </w:p>
        </w:tc>
        <w:tc>
          <w:tcPr>
            <w:tcW w:w="1004" w:type="dxa"/>
            <w:shd w:val="clear" w:color="auto" w:fill="auto"/>
            <w:vAlign w:val="center"/>
          </w:tcPr>
          <w:p w:rsidR="00464CB8" w:rsidRPr="009715C6" w:rsidRDefault="00464CB8" w:rsidP="0057700F">
            <w:pPr>
              <w:keepNext/>
              <w:keepLines/>
              <w:spacing w:after="0"/>
              <w:jc w:val="center"/>
              <w:rPr>
                <w:rFonts w:ascii="Arial" w:hAnsi="Arial" w:cs="Arial"/>
                <w:sz w:val="18"/>
              </w:rPr>
            </w:pPr>
            <w:r w:rsidRPr="009715C6">
              <w:rPr>
                <w:rFonts w:ascii="Arial" w:hAnsi="Arial" w:cs="Arial"/>
                <w:sz w:val="18"/>
                <w:lang w:eastAsia="ja-JP"/>
              </w:rPr>
              <w:t>1</w:t>
            </w:r>
          </w:p>
        </w:tc>
        <w:tc>
          <w:tcPr>
            <w:tcW w:w="1134"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87"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768" w:type="dxa"/>
            <w:shd w:val="clear" w:color="auto" w:fill="auto"/>
            <w:vAlign w:val="center"/>
          </w:tcPr>
          <w:p w:rsidR="00464CB8" w:rsidRPr="009715C6" w:rsidRDefault="00464CB8" w:rsidP="0057700F">
            <w:pPr>
              <w:keepNext/>
              <w:keepLines/>
              <w:spacing w:after="0"/>
              <w:jc w:val="center"/>
              <w:rPr>
                <w:rFonts w:ascii="Arial" w:hAnsi="Arial" w:cs="Arial"/>
                <w:sz w:val="18"/>
              </w:rPr>
            </w:pPr>
            <w:r w:rsidRPr="009715C6">
              <w:rPr>
                <w:rFonts w:ascii="Arial" w:hAnsi="Arial" w:cs="Arial"/>
                <w:sz w:val="18"/>
                <w:lang w:eastAsia="ja-JP"/>
              </w:rPr>
              <w:t>25</w:t>
            </w:r>
          </w:p>
        </w:tc>
        <w:tc>
          <w:tcPr>
            <w:tcW w:w="885" w:type="dxa"/>
            <w:shd w:val="clear" w:color="auto" w:fill="auto"/>
            <w:vAlign w:val="center"/>
          </w:tcPr>
          <w:p w:rsidR="00464CB8" w:rsidRPr="009715C6" w:rsidRDefault="00464CB8" w:rsidP="0057700F">
            <w:pPr>
              <w:keepNext/>
              <w:keepLines/>
              <w:spacing w:after="0"/>
              <w:jc w:val="center"/>
              <w:rPr>
                <w:rFonts w:ascii="Arial" w:hAnsi="Arial" w:cs="Arial"/>
                <w:sz w:val="18"/>
              </w:rPr>
            </w:pPr>
            <w:r w:rsidRPr="009715C6">
              <w:rPr>
                <w:rFonts w:ascii="Arial" w:hAnsi="Arial" w:cs="Arial"/>
                <w:sz w:val="18"/>
                <w:lang w:eastAsia="ja-JP"/>
              </w:rPr>
              <w:t>25</w:t>
            </w:r>
          </w:p>
        </w:tc>
        <w:tc>
          <w:tcPr>
            <w:tcW w:w="859" w:type="dxa"/>
            <w:shd w:val="clear" w:color="auto" w:fill="auto"/>
            <w:vAlign w:val="center"/>
          </w:tcPr>
          <w:p w:rsidR="00464CB8" w:rsidRPr="009715C6" w:rsidRDefault="00464CB8" w:rsidP="0057700F">
            <w:pPr>
              <w:keepNext/>
              <w:keepLines/>
              <w:spacing w:after="0"/>
              <w:jc w:val="center"/>
              <w:rPr>
                <w:rFonts w:ascii="Arial" w:hAnsi="Arial" w:cs="Arial"/>
                <w:sz w:val="18"/>
              </w:rPr>
            </w:pPr>
            <w:r w:rsidRPr="009715C6">
              <w:rPr>
                <w:rFonts w:ascii="Arial" w:hAnsi="Arial" w:cs="Arial"/>
                <w:sz w:val="18"/>
                <w:lang w:eastAsia="ja-JP"/>
              </w:rPr>
              <w:t>25</w:t>
            </w:r>
          </w:p>
        </w:tc>
        <w:tc>
          <w:tcPr>
            <w:tcW w:w="900" w:type="dxa"/>
            <w:shd w:val="clear" w:color="auto" w:fill="auto"/>
            <w:vAlign w:val="center"/>
          </w:tcPr>
          <w:p w:rsidR="00464CB8" w:rsidRPr="009715C6" w:rsidRDefault="00464CB8" w:rsidP="0057700F">
            <w:pPr>
              <w:keepNext/>
              <w:keepLines/>
              <w:spacing w:after="0"/>
              <w:jc w:val="center"/>
              <w:rPr>
                <w:rFonts w:ascii="Arial" w:hAnsi="Arial" w:cs="Arial"/>
                <w:sz w:val="18"/>
              </w:rPr>
            </w:pPr>
            <w:r w:rsidRPr="009715C6">
              <w:rPr>
                <w:rFonts w:ascii="Arial" w:hAnsi="Arial" w:cs="Arial"/>
                <w:sz w:val="18"/>
                <w:lang w:eastAsia="ja-JP"/>
              </w:rPr>
              <w:t>25</w:t>
            </w:r>
          </w:p>
        </w:tc>
        <w:tc>
          <w:tcPr>
            <w:tcW w:w="839" w:type="dxa"/>
            <w:shd w:val="clear" w:color="auto" w:fill="auto"/>
            <w:vAlign w:val="center"/>
          </w:tcPr>
          <w:p w:rsidR="00464CB8" w:rsidRPr="009715C6" w:rsidRDefault="00464CB8" w:rsidP="0057700F">
            <w:pPr>
              <w:keepNext/>
              <w:keepLines/>
              <w:spacing w:after="0"/>
              <w:jc w:val="center"/>
              <w:rPr>
                <w:rFonts w:ascii="Arial" w:hAnsi="Arial" w:cs="Arial"/>
                <w:sz w:val="18"/>
              </w:rPr>
            </w:pPr>
            <w:r w:rsidRPr="009715C6">
              <w:rPr>
                <w:rFonts w:ascii="Arial" w:hAnsi="Arial" w:cs="Arial"/>
                <w:sz w:val="18"/>
              </w:rPr>
              <w:t>FDD</w:t>
            </w:r>
          </w:p>
        </w:tc>
      </w:tr>
      <w:tr w:rsidR="00464CB8" w:rsidRPr="009715C6" w:rsidTr="0057700F">
        <w:trPr>
          <w:trHeight w:val="255"/>
        </w:trPr>
        <w:tc>
          <w:tcPr>
            <w:tcW w:w="1984" w:type="dxa"/>
            <w:shd w:val="clear" w:color="auto" w:fill="auto"/>
            <w:vAlign w:val="center"/>
          </w:tcPr>
          <w:p w:rsidR="00464CB8" w:rsidRPr="009715C6" w:rsidRDefault="00464CB8" w:rsidP="0057700F">
            <w:pPr>
              <w:keepNext/>
              <w:keepLines/>
              <w:spacing w:after="0"/>
              <w:jc w:val="center"/>
              <w:rPr>
                <w:rFonts w:ascii="Arial" w:hAnsi="Arial" w:cs="Arial"/>
                <w:sz w:val="18"/>
              </w:rPr>
            </w:pPr>
            <w:r w:rsidRPr="009715C6">
              <w:rPr>
                <w:rFonts w:ascii="Arial" w:hAnsi="Arial" w:cs="Arial"/>
                <w:sz w:val="18"/>
              </w:rPr>
              <w:t>CA_</w:t>
            </w:r>
            <w:r w:rsidRPr="009715C6">
              <w:rPr>
                <w:rFonts w:ascii="Arial" w:hAnsi="Arial" w:cs="Arial"/>
                <w:sz w:val="18"/>
                <w:lang w:eastAsia="ja-JP"/>
              </w:rPr>
              <w:t>1</w:t>
            </w:r>
            <w:r w:rsidRPr="009715C6">
              <w:rPr>
                <w:rFonts w:ascii="Arial" w:hAnsi="Arial" w:cs="Arial"/>
                <w:sz w:val="18"/>
              </w:rPr>
              <w:t>A-</w:t>
            </w:r>
            <w:r w:rsidRPr="009715C6">
              <w:rPr>
                <w:rFonts w:ascii="Arial" w:hAnsi="Arial" w:cs="Arial"/>
                <w:sz w:val="18"/>
                <w:lang w:eastAsia="ja-JP"/>
              </w:rPr>
              <w:t>3</w:t>
            </w:r>
            <w:r w:rsidRPr="009715C6">
              <w:rPr>
                <w:rFonts w:ascii="Arial" w:hAnsi="Arial" w:cs="Arial"/>
                <w:sz w:val="18"/>
              </w:rPr>
              <w:t>A</w:t>
            </w:r>
            <w:r w:rsidRPr="009715C6">
              <w:rPr>
                <w:rFonts w:ascii="Arial" w:hAnsi="Arial" w:cs="Arial"/>
                <w:sz w:val="18"/>
                <w:lang w:eastAsia="ja-JP"/>
              </w:rPr>
              <w:t>-</w:t>
            </w:r>
            <w:r w:rsidRPr="009715C6">
              <w:rPr>
                <w:rFonts w:ascii="Arial" w:hAnsi="Arial" w:cs="Arial" w:hint="eastAsia"/>
                <w:sz w:val="18"/>
                <w:lang w:eastAsia="ja-JP"/>
              </w:rPr>
              <w:t>42C</w:t>
            </w:r>
            <w:r w:rsidRPr="009715C6">
              <w:rPr>
                <w:rFonts w:ascii="Arial" w:hAnsi="Arial" w:cs="Arial"/>
                <w:sz w:val="18"/>
                <w:vertAlign w:val="superscript"/>
                <w:lang w:eastAsia="ja-JP"/>
              </w:rPr>
              <w:t>1, 3</w:t>
            </w:r>
          </w:p>
        </w:tc>
        <w:tc>
          <w:tcPr>
            <w:tcW w:w="1004" w:type="dxa"/>
            <w:shd w:val="clear" w:color="auto" w:fill="auto"/>
            <w:vAlign w:val="center"/>
          </w:tcPr>
          <w:p w:rsidR="00464CB8" w:rsidRPr="009715C6" w:rsidRDefault="00464CB8" w:rsidP="0057700F">
            <w:pPr>
              <w:keepNext/>
              <w:keepLines/>
              <w:spacing w:after="0"/>
              <w:jc w:val="center"/>
              <w:rPr>
                <w:rFonts w:ascii="Arial" w:hAnsi="Arial" w:cs="Arial"/>
                <w:sz w:val="18"/>
              </w:rPr>
            </w:pPr>
            <w:r w:rsidRPr="009715C6">
              <w:rPr>
                <w:rFonts w:ascii="Arial" w:hAnsi="Arial" w:cs="Arial"/>
                <w:sz w:val="18"/>
                <w:lang w:eastAsia="ja-JP"/>
              </w:rPr>
              <w:t>1</w:t>
            </w:r>
          </w:p>
        </w:tc>
        <w:tc>
          <w:tcPr>
            <w:tcW w:w="1134"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887" w:type="dxa"/>
            <w:shd w:val="clear" w:color="auto" w:fill="auto"/>
            <w:vAlign w:val="center"/>
          </w:tcPr>
          <w:p w:rsidR="00464CB8" w:rsidRPr="009715C6" w:rsidRDefault="00464CB8" w:rsidP="0057700F">
            <w:pPr>
              <w:keepNext/>
              <w:keepLines/>
              <w:spacing w:after="0"/>
              <w:jc w:val="center"/>
              <w:rPr>
                <w:rFonts w:ascii="Arial" w:hAnsi="Arial" w:cs="Arial"/>
                <w:sz w:val="18"/>
              </w:rPr>
            </w:pPr>
          </w:p>
        </w:tc>
        <w:tc>
          <w:tcPr>
            <w:tcW w:w="768" w:type="dxa"/>
            <w:shd w:val="clear" w:color="auto" w:fill="auto"/>
            <w:vAlign w:val="center"/>
          </w:tcPr>
          <w:p w:rsidR="00464CB8" w:rsidRPr="009715C6" w:rsidRDefault="00464CB8" w:rsidP="0057700F">
            <w:pPr>
              <w:keepNext/>
              <w:keepLines/>
              <w:spacing w:after="0"/>
              <w:jc w:val="center"/>
              <w:rPr>
                <w:rFonts w:ascii="Arial" w:hAnsi="Arial" w:cs="Arial"/>
                <w:sz w:val="18"/>
              </w:rPr>
            </w:pPr>
            <w:r w:rsidRPr="009715C6">
              <w:rPr>
                <w:rFonts w:ascii="Arial" w:hAnsi="Arial" w:cs="Arial"/>
                <w:sz w:val="18"/>
                <w:lang w:eastAsia="ja-JP"/>
              </w:rPr>
              <w:t>25</w:t>
            </w:r>
          </w:p>
        </w:tc>
        <w:tc>
          <w:tcPr>
            <w:tcW w:w="885" w:type="dxa"/>
            <w:shd w:val="clear" w:color="auto" w:fill="auto"/>
            <w:vAlign w:val="center"/>
          </w:tcPr>
          <w:p w:rsidR="00464CB8" w:rsidRPr="009715C6" w:rsidRDefault="00464CB8" w:rsidP="0057700F">
            <w:pPr>
              <w:keepNext/>
              <w:keepLines/>
              <w:spacing w:after="0"/>
              <w:jc w:val="center"/>
              <w:rPr>
                <w:rFonts w:ascii="Arial" w:hAnsi="Arial" w:cs="Arial"/>
                <w:sz w:val="18"/>
              </w:rPr>
            </w:pPr>
            <w:r w:rsidRPr="009715C6">
              <w:rPr>
                <w:rFonts w:ascii="Arial" w:hAnsi="Arial" w:cs="Arial"/>
                <w:sz w:val="18"/>
                <w:lang w:eastAsia="ja-JP"/>
              </w:rPr>
              <w:t>45</w:t>
            </w:r>
          </w:p>
        </w:tc>
        <w:tc>
          <w:tcPr>
            <w:tcW w:w="859" w:type="dxa"/>
            <w:shd w:val="clear" w:color="auto" w:fill="auto"/>
            <w:vAlign w:val="center"/>
          </w:tcPr>
          <w:p w:rsidR="00464CB8" w:rsidRPr="009715C6" w:rsidRDefault="00464CB8" w:rsidP="0057700F">
            <w:pPr>
              <w:keepNext/>
              <w:keepLines/>
              <w:spacing w:after="0"/>
              <w:jc w:val="center"/>
              <w:rPr>
                <w:rFonts w:ascii="Arial" w:hAnsi="Arial" w:cs="Arial"/>
                <w:sz w:val="18"/>
              </w:rPr>
            </w:pPr>
            <w:r w:rsidRPr="009715C6">
              <w:rPr>
                <w:rFonts w:ascii="Arial" w:hAnsi="Arial" w:cs="Arial"/>
                <w:sz w:val="18"/>
                <w:lang w:eastAsia="ja-JP"/>
              </w:rPr>
              <w:t>45</w:t>
            </w:r>
          </w:p>
        </w:tc>
        <w:tc>
          <w:tcPr>
            <w:tcW w:w="900" w:type="dxa"/>
            <w:shd w:val="clear" w:color="auto" w:fill="auto"/>
            <w:vAlign w:val="center"/>
          </w:tcPr>
          <w:p w:rsidR="00464CB8" w:rsidRPr="009715C6" w:rsidRDefault="00464CB8" w:rsidP="0057700F">
            <w:pPr>
              <w:keepNext/>
              <w:keepLines/>
              <w:spacing w:after="0"/>
              <w:jc w:val="center"/>
              <w:rPr>
                <w:rFonts w:ascii="Arial" w:hAnsi="Arial" w:cs="Arial"/>
                <w:sz w:val="18"/>
              </w:rPr>
            </w:pPr>
            <w:r w:rsidRPr="009715C6">
              <w:rPr>
                <w:rFonts w:ascii="Arial" w:hAnsi="Arial" w:cs="Arial"/>
                <w:sz w:val="18"/>
                <w:lang w:eastAsia="ja-JP"/>
              </w:rPr>
              <w:t>45</w:t>
            </w:r>
          </w:p>
        </w:tc>
        <w:tc>
          <w:tcPr>
            <w:tcW w:w="839" w:type="dxa"/>
            <w:shd w:val="clear" w:color="auto" w:fill="auto"/>
            <w:vAlign w:val="center"/>
          </w:tcPr>
          <w:p w:rsidR="00464CB8" w:rsidRPr="009715C6" w:rsidRDefault="00464CB8" w:rsidP="0057700F">
            <w:pPr>
              <w:keepNext/>
              <w:keepLines/>
              <w:spacing w:after="0"/>
              <w:jc w:val="center"/>
              <w:rPr>
                <w:rFonts w:ascii="Arial" w:hAnsi="Arial" w:cs="Arial"/>
                <w:sz w:val="18"/>
              </w:rPr>
            </w:pPr>
            <w:r w:rsidRPr="009715C6">
              <w:rPr>
                <w:rFonts w:ascii="Arial" w:hAnsi="Arial" w:cs="Arial"/>
                <w:sz w:val="18"/>
              </w:rPr>
              <w:t>FDD</w:t>
            </w:r>
          </w:p>
        </w:tc>
      </w:tr>
      <w:tr w:rsidR="00464CB8" w:rsidRPr="009715C6" w:rsidTr="0057700F">
        <w:trPr>
          <w:trHeight w:val="255"/>
        </w:trPr>
        <w:tc>
          <w:tcPr>
            <w:tcW w:w="1984" w:type="dxa"/>
            <w:shd w:val="clear" w:color="auto" w:fill="auto"/>
            <w:vAlign w:val="center"/>
          </w:tcPr>
          <w:p w:rsidR="00464CB8" w:rsidRPr="00116AA0" w:rsidRDefault="00464CB8" w:rsidP="0057700F">
            <w:pPr>
              <w:pStyle w:val="TAC"/>
              <w:rPr>
                <w:rFonts w:cs="Arial"/>
              </w:rPr>
            </w:pPr>
            <w:r w:rsidRPr="00116AA0">
              <w:rPr>
                <w:rFonts w:cs="Arial"/>
              </w:rPr>
              <w:t>CA_1A-18A-28A</w:t>
            </w:r>
            <w:r w:rsidRPr="00116AA0">
              <w:rPr>
                <w:rFonts w:cs="Arial"/>
                <w:vertAlign w:val="superscript"/>
              </w:rPr>
              <w:t>4</w:t>
            </w: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lang w:eastAsia="ja-JP"/>
              </w:rPr>
              <w:t>18</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lang w:eastAsia="ja-JP"/>
              </w:rPr>
            </w:pPr>
            <w:r w:rsidRPr="00116AA0">
              <w:rPr>
                <w:rFonts w:cs="Arial"/>
                <w:lang w:eastAsia="ja-JP"/>
              </w:rPr>
              <w:t>18</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lang w:eastAsia="ja-JP"/>
              </w:rPr>
              <w:t>18</w:t>
            </w:r>
          </w:p>
        </w:tc>
        <w:tc>
          <w:tcPr>
            <w:tcW w:w="859" w:type="dxa"/>
            <w:shd w:val="clear" w:color="auto" w:fill="auto"/>
            <w:vAlign w:val="center"/>
          </w:tcPr>
          <w:p w:rsidR="00464CB8" w:rsidRPr="00116AA0" w:rsidRDefault="00464CB8" w:rsidP="0057700F">
            <w:pPr>
              <w:pStyle w:val="TAC"/>
              <w:rPr>
                <w:rFonts w:cs="Arial"/>
                <w:lang w:eastAsia="ja-JP"/>
              </w:rPr>
            </w:pPr>
            <w:r w:rsidRPr="00116AA0">
              <w:rPr>
                <w:rFonts w:cs="Arial"/>
                <w:lang w:eastAsia="ja-JP"/>
              </w:rPr>
              <w:t>18</w:t>
            </w:r>
          </w:p>
        </w:tc>
        <w:tc>
          <w:tcPr>
            <w:tcW w:w="900" w:type="dxa"/>
            <w:shd w:val="clear" w:color="auto" w:fill="auto"/>
            <w:vAlign w:val="center"/>
          </w:tcPr>
          <w:p w:rsidR="00464CB8" w:rsidRPr="00116AA0" w:rsidRDefault="00464CB8" w:rsidP="0057700F">
            <w:pPr>
              <w:pStyle w:val="TAC"/>
              <w:rPr>
                <w:rFonts w:cs="Arial"/>
                <w:lang w:eastAsia="ja-JP"/>
              </w:rPr>
            </w:pPr>
          </w:p>
        </w:tc>
        <w:tc>
          <w:tcPr>
            <w:tcW w:w="839"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984" w:type="dxa"/>
            <w:shd w:val="clear" w:color="auto" w:fill="auto"/>
            <w:vAlign w:val="center"/>
          </w:tcPr>
          <w:p w:rsidR="00464CB8" w:rsidRPr="00116AA0" w:rsidRDefault="00464CB8" w:rsidP="0057700F">
            <w:pPr>
              <w:pStyle w:val="TAC"/>
              <w:rPr>
                <w:rFonts w:cs="Arial"/>
              </w:rPr>
            </w:pPr>
            <w:r w:rsidRPr="00116AA0">
              <w:rPr>
                <w:rFonts w:cs="Arial"/>
              </w:rPr>
              <w:t>CA_1A-1</w:t>
            </w:r>
            <w:r w:rsidRPr="00116AA0">
              <w:rPr>
                <w:rFonts w:cs="Arial" w:hint="eastAsia"/>
                <w:lang w:eastAsia="ja-JP"/>
              </w:rPr>
              <w:t>9</w:t>
            </w:r>
            <w:r w:rsidRPr="00116AA0">
              <w:rPr>
                <w:rFonts w:cs="Arial"/>
              </w:rPr>
              <w:t>A-28A</w:t>
            </w:r>
            <w:r w:rsidRPr="00116AA0">
              <w:rPr>
                <w:rFonts w:cs="Arial"/>
                <w:vertAlign w:val="superscript"/>
              </w:rPr>
              <w:t>4</w:t>
            </w: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lang w:eastAsia="ja-JP"/>
              </w:rPr>
              <w:t>1</w:t>
            </w:r>
            <w:r w:rsidRPr="00116AA0">
              <w:rPr>
                <w:rFonts w:cs="Arial" w:hint="eastAsia"/>
                <w:lang w:eastAsia="ja-JP"/>
              </w:rPr>
              <w:t>9</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lang w:eastAsia="ja-JP"/>
              </w:rPr>
            </w:pPr>
            <w:r w:rsidRPr="00116AA0">
              <w:rPr>
                <w:rFonts w:cs="Arial" w:hint="eastAsia"/>
                <w:lang w:val="en-US" w:eastAsia="ja-JP"/>
              </w:rPr>
              <w:t>18</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val="en-US" w:eastAsia="ja-JP"/>
              </w:rPr>
              <w:t>18</w:t>
            </w:r>
          </w:p>
        </w:tc>
        <w:tc>
          <w:tcPr>
            <w:tcW w:w="859" w:type="dxa"/>
            <w:shd w:val="clear" w:color="auto" w:fill="auto"/>
            <w:vAlign w:val="center"/>
          </w:tcPr>
          <w:p w:rsidR="00464CB8" w:rsidRPr="00116AA0" w:rsidRDefault="00464CB8" w:rsidP="0057700F">
            <w:pPr>
              <w:pStyle w:val="TAC"/>
              <w:rPr>
                <w:rFonts w:cs="Arial"/>
                <w:lang w:eastAsia="ja-JP"/>
              </w:rPr>
            </w:pPr>
            <w:r w:rsidRPr="00116AA0">
              <w:rPr>
                <w:rFonts w:cs="Arial" w:hint="eastAsia"/>
                <w:lang w:val="en-US" w:eastAsia="ja-JP"/>
              </w:rPr>
              <w:t>18</w:t>
            </w:r>
          </w:p>
        </w:tc>
        <w:tc>
          <w:tcPr>
            <w:tcW w:w="900" w:type="dxa"/>
            <w:shd w:val="clear" w:color="auto" w:fill="auto"/>
            <w:vAlign w:val="center"/>
          </w:tcPr>
          <w:p w:rsidR="00464CB8" w:rsidRPr="00116AA0" w:rsidRDefault="00464CB8" w:rsidP="0057700F">
            <w:pPr>
              <w:pStyle w:val="TAC"/>
              <w:rPr>
                <w:rFonts w:cs="Arial"/>
                <w:lang w:eastAsia="ja-JP"/>
              </w:rPr>
            </w:pPr>
          </w:p>
        </w:tc>
        <w:tc>
          <w:tcPr>
            <w:tcW w:w="839"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Del="00237DC4" w:rsidTr="0057700F">
        <w:trPr>
          <w:trHeight w:val="255"/>
        </w:trPr>
        <w:tc>
          <w:tcPr>
            <w:tcW w:w="9260" w:type="dxa"/>
            <w:gridSpan w:val="9"/>
            <w:shd w:val="clear" w:color="auto" w:fill="auto"/>
            <w:vAlign w:val="center"/>
          </w:tcPr>
          <w:p w:rsidR="00464CB8" w:rsidRPr="00116AA0" w:rsidRDefault="00464CB8" w:rsidP="0057700F">
            <w:pPr>
              <w:pStyle w:val="TAN"/>
              <w:rPr>
                <w:rFonts w:cs="Arial"/>
              </w:rPr>
            </w:pPr>
            <w:r w:rsidRPr="00116AA0">
              <w:rPr>
                <w:rFonts w:cs="Arial"/>
              </w:rPr>
              <w:t>NOTE 1:</w:t>
            </w:r>
            <w:r w:rsidRPr="00116AA0">
              <w:rPr>
                <w:rFonts w:cs="Arial"/>
              </w:rPr>
              <w:tab/>
              <w:t>refers to the UL resource blocks shall be located as close as possible to the downlink</w:t>
            </w:r>
            <w:r w:rsidRPr="00116AA0">
              <w:rPr>
                <w:rFonts w:cs="Arial" w:hint="eastAsia"/>
                <w:lang w:eastAsia="ja-JP"/>
              </w:rPr>
              <w:t xml:space="preserve"> channel in Band 3</w:t>
            </w:r>
            <w:r w:rsidRPr="00116AA0">
              <w:rPr>
                <w:rFonts w:cs="Arial"/>
              </w:rPr>
              <w:t xml:space="preserve"> but confined within the transmission bandwidth configuration for the channel bandwidth (Table 5.6-1)</w:t>
            </w:r>
            <w:r w:rsidRPr="00116AA0">
              <w:rPr>
                <w:rFonts w:cs="Arial" w:hint="eastAsia"/>
                <w:lang w:eastAsia="ja-JP"/>
              </w:rPr>
              <w:t xml:space="preserve"> in the uplink channel in Band 1</w:t>
            </w:r>
            <w:r w:rsidRPr="00116AA0">
              <w:rPr>
                <w:rFonts w:cs="Arial"/>
              </w:rPr>
              <w:t>.</w:t>
            </w:r>
          </w:p>
          <w:p w:rsidR="00464CB8" w:rsidRPr="00116AA0" w:rsidRDefault="00464CB8" w:rsidP="0057700F">
            <w:pPr>
              <w:pStyle w:val="TAN"/>
              <w:rPr>
                <w:rFonts w:cs="Arial"/>
                <w:lang w:eastAsia="ja-JP"/>
              </w:rPr>
            </w:pPr>
            <w:r w:rsidRPr="00116AA0">
              <w:rPr>
                <w:rFonts w:cs="Arial"/>
              </w:rPr>
              <w:t>NOTE 2:</w:t>
            </w:r>
            <w:r w:rsidRPr="00116AA0">
              <w:rPr>
                <w:rFonts w:cs="Arial"/>
              </w:rPr>
              <w:tab/>
              <w:t>UL allocation when the separation between the lower edge of the uplink channel in Band 1 and the upper edge of the downlink channel in Band 3 is &lt; 6</w:t>
            </w:r>
            <w:r w:rsidRPr="00116AA0">
              <w:rPr>
                <w:rFonts w:cs="Arial" w:hint="eastAsia"/>
                <w:lang w:eastAsia="ja-JP"/>
              </w:rPr>
              <w:t>0</w:t>
            </w:r>
            <w:r w:rsidRPr="00116AA0">
              <w:rPr>
                <w:rFonts w:cs="Arial"/>
              </w:rPr>
              <w:t xml:space="preserve"> MHz</w:t>
            </w:r>
          </w:p>
          <w:p w:rsidR="00464CB8" w:rsidRPr="00116AA0" w:rsidRDefault="00464CB8" w:rsidP="0057700F">
            <w:pPr>
              <w:pStyle w:val="TAN"/>
              <w:rPr>
                <w:rFonts w:cs="Arial"/>
              </w:rPr>
            </w:pPr>
            <w:r w:rsidRPr="00116AA0">
              <w:rPr>
                <w:rFonts w:cs="Arial"/>
              </w:rPr>
              <w:t xml:space="preserve">NOTE </w:t>
            </w:r>
            <w:r w:rsidRPr="00116AA0">
              <w:rPr>
                <w:rFonts w:cs="Arial" w:hint="eastAsia"/>
                <w:lang w:eastAsia="ja-JP"/>
              </w:rPr>
              <w:t>3</w:t>
            </w:r>
            <w:r w:rsidRPr="00116AA0">
              <w:rPr>
                <w:rFonts w:cs="Arial"/>
              </w:rPr>
              <w:t>:</w:t>
            </w:r>
            <w:r w:rsidRPr="00116AA0">
              <w:rPr>
                <w:rFonts w:cs="Arial"/>
              </w:rPr>
              <w:tab/>
              <w:t>UL allocation when the separation between the lower edge of the uplink channel in Band 1 and the upper edge of the downlink channel in Band 3 is ≥ 6</w:t>
            </w:r>
            <w:r w:rsidRPr="00116AA0">
              <w:rPr>
                <w:rFonts w:cs="Arial" w:hint="eastAsia"/>
                <w:lang w:eastAsia="ja-JP"/>
              </w:rPr>
              <w:t>0</w:t>
            </w:r>
            <w:r w:rsidRPr="00116AA0">
              <w:rPr>
                <w:rFonts w:cs="Arial"/>
              </w:rPr>
              <w:t xml:space="preserve"> </w:t>
            </w:r>
            <w:proofErr w:type="spellStart"/>
            <w:r w:rsidRPr="00116AA0">
              <w:rPr>
                <w:rFonts w:cs="Arial"/>
              </w:rPr>
              <w:t>MHz.</w:t>
            </w:r>
            <w:proofErr w:type="spellEnd"/>
          </w:p>
          <w:p w:rsidR="00464CB8" w:rsidRPr="00116AA0" w:rsidRDefault="00464CB8" w:rsidP="0057700F">
            <w:pPr>
              <w:pStyle w:val="TAN"/>
              <w:rPr>
                <w:rFonts w:cs="Arial"/>
              </w:rPr>
            </w:pPr>
            <w:r w:rsidRPr="00116AA0">
              <w:rPr>
                <w:rFonts w:cs="Arial"/>
              </w:rPr>
              <w:t>NOTE 4:</w:t>
            </w:r>
            <w:r w:rsidRPr="00116AA0">
              <w:rPr>
                <w:rFonts w:cs="Arial"/>
              </w:rPr>
              <w:tab/>
              <w:t>refers to the UL resource blocks shall be located as close as possible to the downlink channel in Band 28 but confined within the transmission bandwidth configuration for the channel bandwidth (Table 5.6-1).</w:t>
            </w:r>
          </w:p>
          <w:p w:rsidR="00464CB8" w:rsidRPr="00116AA0" w:rsidRDefault="00464CB8" w:rsidP="0057700F">
            <w:pPr>
              <w:pStyle w:val="TAN"/>
              <w:rPr>
                <w:rFonts w:cs="Arial"/>
              </w:rPr>
            </w:pPr>
            <w:r w:rsidRPr="00116AA0">
              <w:rPr>
                <w:rFonts w:cs="Arial"/>
              </w:rPr>
              <w:t>NOTE 5:</w:t>
            </w:r>
            <w:r w:rsidRPr="00116AA0">
              <w:rPr>
                <w:rFonts w:cs="Arial"/>
              </w:rPr>
              <w:tab/>
              <w:t>refers to the UL resource blocks shall be located as close as possible to the downlink</w:t>
            </w:r>
            <w:r w:rsidRPr="00116AA0">
              <w:rPr>
                <w:rFonts w:cs="Arial" w:hint="eastAsia"/>
                <w:lang w:eastAsia="ja-JP"/>
              </w:rPr>
              <w:t xml:space="preserve"> channel in Band 3</w:t>
            </w:r>
            <w:r w:rsidRPr="00116AA0">
              <w:rPr>
                <w:rFonts w:cs="Arial"/>
              </w:rPr>
              <w:t xml:space="preserve"> but confined within the transmission bandwidth configuration for the channel bandwidth (Table 5.6-1)</w:t>
            </w:r>
            <w:r w:rsidRPr="00116AA0">
              <w:rPr>
                <w:rFonts w:cs="Arial" w:hint="eastAsia"/>
                <w:lang w:eastAsia="ja-JP"/>
              </w:rPr>
              <w:t xml:space="preserve"> in the uplink channel in Band 1</w:t>
            </w:r>
            <w:r w:rsidRPr="00116AA0">
              <w:rPr>
                <w:rFonts w:cs="Arial"/>
              </w:rPr>
              <w:t>.</w:t>
            </w:r>
          </w:p>
          <w:p w:rsidR="00464CB8" w:rsidRPr="00116AA0" w:rsidRDefault="00464CB8" w:rsidP="0057700F">
            <w:pPr>
              <w:pStyle w:val="TAN"/>
              <w:rPr>
                <w:rFonts w:cs="Arial"/>
                <w:lang w:eastAsia="ja-JP"/>
              </w:rPr>
            </w:pPr>
            <w:r w:rsidRPr="00116AA0">
              <w:rPr>
                <w:rFonts w:cs="Arial"/>
              </w:rPr>
              <w:t>NOTE 6:</w:t>
            </w:r>
            <w:r w:rsidRPr="00116AA0">
              <w:rPr>
                <w:rFonts w:cs="Arial"/>
              </w:rPr>
              <w:tab/>
              <w:t>UL allocation when the separation between the lower edge of the uplink channel in Band 1 and the upper edge of the downlink channel in Band 3 is &lt; 6</w:t>
            </w:r>
            <w:r w:rsidRPr="00116AA0">
              <w:rPr>
                <w:rFonts w:cs="Arial" w:hint="eastAsia"/>
                <w:lang w:eastAsia="ja-JP"/>
              </w:rPr>
              <w:t>0</w:t>
            </w:r>
            <w:r w:rsidRPr="00116AA0">
              <w:rPr>
                <w:rFonts w:cs="Arial"/>
              </w:rPr>
              <w:t xml:space="preserve"> MHz</w:t>
            </w:r>
          </w:p>
          <w:p w:rsidR="00464CB8" w:rsidRPr="00116AA0" w:rsidDel="00237DC4" w:rsidRDefault="00464CB8" w:rsidP="0057700F">
            <w:pPr>
              <w:pStyle w:val="TAN"/>
              <w:rPr>
                <w:rFonts w:cs="Arial"/>
                <w:lang w:eastAsia="ja-JP"/>
              </w:rPr>
            </w:pPr>
            <w:r w:rsidRPr="00116AA0">
              <w:rPr>
                <w:rFonts w:cs="Arial"/>
              </w:rPr>
              <w:t xml:space="preserve">NOTE </w:t>
            </w:r>
            <w:r w:rsidRPr="00116AA0">
              <w:rPr>
                <w:rFonts w:cs="Arial"/>
                <w:lang w:eastAsia="ja-JP"/>
              </w:rPr>
              <w:t>7</w:t>
            </w:r>
            <w:r w:rsidRPr="00116AA0">
              <w:rPr>
                <w:rFonts w:cs="Arial"/>
              </w:rPr>
              <w:t>:</w:t>
            </w:r>
            <w:r w:rsidRPr="00116AA0">
              <w:rPr>
                <w:rFonts w:cs="Arial"/>
              </w:rPr>
              <w:tab/>
              <w:t>UL allocation when the separation between the lower edge of the uplink channel in Band 1 and the upper edge of the downlink channel in Band 3 is ≥ 6</w:t>
            </w:r>
            <w:r w:rsidRPr="00116AA0">
              <w:rPr>
                <w:rFonts w:cs="Arial" w:hint="eastAsia"/>
                <w:lang w:eastAsia="ja-JP"/>
              </w:rPr>
              <w:t>0</w:t>
            </w:r>
            <w:r w:rsidRPr="00116AA0">
              <w:rPr>
                <w:rFonts w:cs="Arial"/>
              </w:rPr>
              <w:t xml:space="preserve"> </w:t>
            </w:r>
            <w:proofErr w:type="spellStart"/>
            <w:r w:rsidRPr="00116AA0">
              <w:rPr>
                <w:rFonts w:cs="Arial"/>
              </w:rPr>
              <w:t>MHz.</w:t>
            </w:r>
            <w:proofErr w:type="spellEnd"/>
          </w:p>
        </w:tc>
      </w:tr>
    </w:tbl>
    <w:p w:rsidR="00464CB8" w:rsidRPr="009715C6" w:rsidRDefault="00464CB8" w:rsidP="00464CB8"/>
    <w:p w:rsidR="00464CB8" w:rsidRPr="009715C6" w:rsidRDefault="00464CB8" w:rsidP="00464CB8">
      <w:pPr>
        <w:rPr>
          <w:lang w:eastAsia="ja-JP"/>
        </w:rPr>
      </w:pPr>
      <w:r w:rsidRPr="009715C6">
        <w:rPr>
          <w:lang w:eastAsia="ja-JP"/>
        </w:rPr>
        <w:t>For the UE that supports any of the E-UTRA CA configurations given in Table 7.3.1A-0b</w:t>
      </w:r>
      <w:r w:rsidRPr="009715C6">
        <w:rPr>
          <w:rFonts w:eastAsia="SimSun"/>
          <w:lang w:eastAsia="zh-CN"/>
        </w:rPr>
        <w:t>D1</w:t>
      </w:r>
      <w:r w:rsidRPr="009715C6">
        <w:rPr>
          <w:lang w:eastAsia="ja-JP"/>
        </w:rPr>
        <w:t>, exceptions are allowed when the uplink is active within a specified frequency range as noted in Table 7.3.1A-0b</w:t>
      </w:r>
      <w:r w:rsidRPr="009715C6">
        <w:rPr>
          <w:rFonts w:eastAsia="SimSun"/>
          <w:lang w:eastAsia="zh-CN"/>
        </w:rPr>
        <w:t>D1</w:t>
      </w:r>
      <w:r w:rsidRPr="009715C6">
        <w:rPr>
          <w:lang w:eastAsia="ja-JP"/>
        </w:rPr>
        <w:t>. For these exceptions, the UE shall meet the requirements specified in Table 7.3.1A-0b</w:t>
      </w:r>
      <w:r w:rsidRPr="009715C6">
        <w:rPr>
          <w:rFonts w:eastAsia="SimSun"/>
          <w:lang w:eastAsia="zh-CN"/>
        </w:rPr>
        <w:t>D1</w:t>
      </w:r>
      <w:r w:rsidRPr="009715C6">
        <w:rPr>
          <w:lang w:eastAsia="ja-JP"/>
        </w:rPr>
        <w:t xml:space="preserve"> and Table 7.3.1A-0b</w:t>
      </w:r>
      <w:r w:rsidRPr="009715C6">
        <w:rPr>
          <w:rFonts w:eastAsia="SimSun"/>
          <w:lang w:eastAsia="zh-CN"/>
        </w:rPr>
        <w:t>D2</w:t>
      </w:r>
      <w:r w:rsidRPr="009715C6">
        <w:rPr>
          <w:lang w:eastAsia="ja-JP"/>
        </w:rPr>
        <w:t>.</w:t>
      </w:r>
    </w:p>
    <w:p w:rsidR="00464CB8" w:rsidRPr="009715C6" w:rsidRDefault="00464CB8" w:rsidP="00464CB8">
      <w:pPr>
        <w:pStyle w:val="TH"/>
      </w:pPr>
      <w:r w:rsidRPr="009715C6">
        <w:lastRenderedPageBreak/>
        <w:t xml:space="preserve">Table </w:t>
      </w:r>
      <w:r w:rsidRPr="009715C6">
        <w:rPr>
          <w:lang w:val="en-US" w:eastAsia="ja-JP"/>
        </w:rPr>
        <w:t>7.3.1A-0bD1</w:t>
      </w:r>
      <w:r w:rsidRPr="009715C6">
        <w:t>: Reference sensitivity for carrier aggregation QPSK P</w:t>
      </w:r>
      <w:r w:rsidRPr="009715C6">
        <w:rPr>
          <w:vertAlign w:val="subscript"/>
        </w:rPr>
        <w:t>REFSENS, CA</w:t>
      </w:r>
      <w:r w:rsidRPr="009715C6">
        <w:t xml:space="preserve"> (exceptions for </w:t>
      </w:r>
      <w:r w:rsidRPr="009715C6">
        <w:rPr>
          <w:rFonts w:hint="eastAsia"/>
          <w:lang w:eastAsia="ja-JP"/>
        </w:rPr>
        <w:t>four</w:t>
      </w:r>
      <w:r w:rsidRPr="009715C6">
        <w:t xml:space="preserve"> bands)</w:t>
      </w:r>
    </w:p>
    <w:tbl>
      <w:tblPr>
        <w:tblW w:w="9119"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004"/>
        <w:gridCol w:w="1134"/>
        <w:gridCol w:w="887"/>
        <w:gridCol w:w="768"/>
        <w:gridCol w:w="885"/>
        <w:gridCol w:w="859"/>
        <w:gridCol w:w="900"/>
        <w:gridCol w:w="839"/>
      </w:tblGrid>
      <w:tr w:rsidR="00464CB8" w:rsidRPr="009715C6" w:rsidTr="0057700F">
        <w:trPr>
          <w:trHeight w:val="255"/>
          <w:jc w:val="center"/>
        </w:trPr>
        <w:tc>
          <w:tcPr>
            <w:tcW w:w="9119" w:type="dxa"/>
            <w:gridSpan w:val="9"/>
            <w:shd w:val="clear" w:color="auto" w:fill="auto"/>
            <w:vAlign w:val="center"/>
          </w:tcPr>
          <w:p w:rsidR="00464CB8" w:rsidRPr="00116AA0" w:rsidRDefault="00464CB8" w:rsidP="0057700F">
            <w:pPr>
              <w:pStyle w:val="TAH"/>
              <w:rPr>
                <w:rFonts w:cs="Arial"/>
              </w:rPr>
            </w:pPr>
            <w:r w:rsidRPr="00116AA0">
              <w:rPr>
                <w:rFonts w:cs="Arial"/>
              </w:rPr>
              <w:t>Channel bandwidth</w:t>
            </w:r>
          </w:p>
        </w:tc>
      </w:tr>
      <w:tr w:rsidR="00464CB8" w:rsidRPr="009715C6" w:rsidTr="0057700F">
        <w:trPr>
          <w:trHeight w:val="255"/>
          <w:jc w:val="center"/>
        </w:trPr>
        <w:tc>
          <w:tcPr>
            <w:tcW w:w="1843" w:type="dxa"/>
            <w:shd w:val="clear" w:color="auto" w:fill="auto"/>
            <w:vAlign w:val="center"/>
          </w:tcPr>
          <w:p w:rsidR="00464CB8" w:rsidRPr="00116AA0" w:rsidRDefault="00464CB8" w:rsidP="0057700F">
            <w:pPr>
              <w:pStyle w:val="TAH"/>
              <w:rPr>
                <w:rFonts w:cs="Arial"/>
              </w:rPr>
            </w:pPr>
            <w:r w:rsidRPr="00116AA0">
              <w:rPr>
                <w:rFonts w:cs="Arial"/>
              </w:rPr>
              <w:t>EUTRA CA Configuration</w:t>
            </w:r>
          </w:p>
        </w:tc>
        <w:tc>
          <w:tcPr>
            <w:tcW w:w="1004" w:type="dxa"/>
            <w:shd w:val="clear" w:color="auto" w:fill="auto"/>
            <w:vAlign w:val="center"/>
          </w:tcPr>
          <w:p w:rsidR="00464CB8" w:rsidRPr="00116AA0" w:rsidRDefault="00464CB8" w:rsidP="0057700F">
            <w:pPr>
              <w:pStyle w:val="TAH"/>
              <w:rPr>
                <w:rFonts w:cs="Arial"/>
              </w:rPr>
            </w:pPr>
            <w:r w:rsidRPr="00116AA0">
              <w:rPr>
                <w:rFonts w:cs="Arial"/>
              </w:rPr>
              <w:t>EUTRA band</w:t>
            </w:r>
          </w:p>
        </w:tc>
        <w:tc>
          <w:tcPr>
            <w:tcW w:w="1134" w:type="dxa"/>
            <w:shd w:val="clear" w:color="auto" w:fill="auto"/>
            <w:vAlign w:val="center"/>
          </w:tcPr>
          <w:p w:rsidR="00464CB8" w:rsidRPr="00116AA0" w:rsidRDefault="00464CB8" w:rsidP="0057700F">
            <w:pPr>
              <w:pStyle w:val="TAH"/>
              <w:rPr>
                <w:rFonts w:cs="Arial"/>
              </w:rPr>
            </w:pPr>
            <w:r w:rsidRPr="00116AA0">
              <w:rPr>
                <w:rFonts w:cs="Arial"/>
              </w:rPr>
              <w:t>1.4 MHz</w:t>
            </w:r>
            <w:r w:rsidRPr="00116AA0">
              <w:rPr>
                <w:rFonts w:cs="Arial"/>
              </w:rPr>
              <w:br/>
              <w:t>(</w:t>
            </w:r>
            <w:proofErr w:type="spellStart"/>
            <w:r w:rsidRPr="00116AA0">
              <w:rPr>
                <w:rFonts w:cs="Arial"/>
              </w:rPr>
              <w:t>dBm</w:t>
            </w:r>
            <w:proofErr w:type="spellEnd"/>
            <w:r w:rsidRPr="00116AA0">
              <w:rPr>
                <w:rFonts w:cs="Arial"/>
              </w:rPr>
              <w:t>)</w:t>
            </w:r>
          </w:p>
        </w:tc>
        <w:tc>
          <w:tcPr>
            <w:tcW w:w="887" w:type="dxa"/>
            <w:shd w:val="clear" w:color="auto" w:fill="auto"/>
            <w:vAlign w:val="center"/>
          </w:tcPr>
          <w:p w:rsidR="00464CB8" w:rsidRPr="00116AA0" w:rsidRDefault="00464CB8" w:rsidP="0057700F">
            <w:pPr>
              <w:pStyle w:val="TAH"/>
              <w:rPr>
                <w:rFonts w:cs="Arial"/>
              </w:rPr>
            </w:pPr>
            <w:r w:rsidRPr="00116AA0">
              <w:rPr>
                <w:rFonts w:cs="Arial"/>
              </w:rPr>
              <w:t>3 MHz</w:t>
            </w:r>
            <w:r w:rsidRPr="00116AA0">
              <w:rPr>
                <w:rFonts w:cs="Arial"/>
              </w:rPr>
              <w:br/>
              <w:t>(</w:t>
            </w:r>
            <w:proofErr w:type="spellStart"/>
            <w:r w:rsidRPr="00116AA0">
              <w:rPr>
                <w:rFonts w:cs="Arial"/>
              </w:rPr>
              <w:t>dBm</w:t>
            </w:r>
            <w:proofErr w:type="spellEnd"/>
            <w:r w:rsidRPr="00116AA0">
              <w:rPr>
                <w:rFonts w:cs="Arial"/>
              </w:rPr>
              <w:t>)</w:t>
            </w:r>
          </w:p>
        </w:tc>
        <w:tc>
          <w:tcPr>
            <w:tcW w:w="768" w:type="dxa"/>
            <w:shd w:val="clear" w:color="auto" w:fill="auto"/>
            <w:vAlign w:val="center"/>
          </w:tcPr>
          <w:p w:rsidR="00464CB8" w:rsidRPr="00116AA0" w:rsidRDefault="00464CB8" w:rsidP="0057700F">
            <w:pPr>
              <w:pStyle w:val="TAH"/>
              <w:rPr>
                <w:rFonts w:cs="Arial"/>
              </w:rPr>
            </w:pPr>
            <w:r w:rsidRPr="00116AA0">
              <w:rPr>
                <w:rFonts w:cs="Arial"/>
              </w:rPr>
              <w:t>5 MHz</w:t>
            </w:r>
            <w:r w:rsidRPr="00116AA0">
              <w:rPr>
                <w:rFonts w:cs="Arial"/>
              </w:rPr>
              <w:br/>
              <w:t>(</w:t>
            </w:r>
            <w:proofErr w:type="spellStart"/>
            <w:r w:rsidRPr="00116AA0">
              <w:rPr>
                <w:rFonts w:cs="Arial"/>
              </w:rPr>
              <w:t>dBm</w:t>
            </w:r>
            <w:proofErr w:type="spellEnd"/>
            <w:r w:rsidRPr="00116AA0">
              <w:rPr>
                <w:rFonts w:cs="Arial"/>
              </w:rPr>
              <w:t>)</w:t>
            </w:r>
          </w:p>
        </w:tc>
        <w:tc>
          <w:tcPr>
            <w:tcW w:w="885" w:type="dxa"/>
            <w:shd w:val="clear" w:color="auto" w:fill="auto"/>
            <w:vAlign w:val="center"/>
          </w:tcPr>
          <w:p w:rsidR="00464CB8" w:rsidRPr="00116AA0" w:rsidRDefault="00464CB8" w:rsidP="0057700F">
            <w:pPr>
              <w:pStyle w:val="TAH"/>
              <w:rPr>
                <w:rFonts w:cs="Arial"/>
              </w:rPr>
            </w:pPr>
            <w:r w:rsidRPr="00116AA0">
              <w:rPr>
                <w:rFonts w:cs="Arial"/>
              </w:rPr>
              <w:t>10 MHz</w:t>
            </w:r>
            <w:r w:rsidRPr="00116AA0">
              <w:rPr>
                <w:rFonts w:cs="Arial"/>
              </w:rPr>
              <w:br/>
              <w:t>(</w:t>
            </w:r>
            <w:proofErr w:type="spellStart"/>
            <w:r w:rsidRPr="00116AA0">
              <w:rPr>
                <w:rFonts w:cs="Arial"/>
              </w:rPr>
              <w:t>dBm</w:t>
            </w:r>
            <w:proofErr w:type="spellEnd"/>
            <w:r w:rsidRPr="00116AA0">
              <w:rPr>
                <w:rFonts w:cs="Arial"/>
              </w:rPr>
              <w:t>)</w:t>
            </w:r>
          </w:p>
        </w:tc>
        <w:tc>
          <w:tcPr>
            <w:tcW w:w="859" w:type="dxa"/>
            <w:shd w:val="clear" w:color="auto" w:fill="auto"/>
            <w:vAlign w:val="center"/>
          </w:tcPr>
          <w:p w:rsidR="00464CB8" w:rsidRPr="00116AA0" w:rsidRDefault="00464CB8" w:rsidP="0057700F">
            <w:pPr>
              <w:pStyle w:val="TAH"/>
              <w:rPr>
                <w:rFonts w:cs="Arial"/>
              </w:rPr>
            </w:pPr>
            <w:r w:rsidRPr="00116AA0">
              <w:rPr>
                <w:rFonts w:cs="Arial"/>
              </w:rPr>
              <w:t>15 MHz</w:t>
            </w:r>
            <w:r w:rsidRPr="00116AA0">
              <w:rPr>
                <w:rFonts w:cs="Arial"/>
              </w:rPr>
              <w:br/>
              <w:t>(</w:t>
            </w:r>
            <w:proofErr w:type="spellStart"/>
            <w:r w:rsidRPr="00116AA0">
              <w:rPr>
                <w:rFonts w:cs="Arial"/>
              </w:rPr>
              <w:t>dBm</w:t>
            </w:r>
            <w:proofErr w:type="spellEnd"/>
            <w:r w:rsidRPr="00116AA0">
              <w:rPr>
                <w:rFonts w:cs="Arial"/>
              </w:rPr>
              <w:t>)</w:t>
            </w:r>
          </w:p>
        </w:tc>
        <w:tc>
          <w:tcPr>
            <w:tcW w:w="900" w:type="dxa"/>
            <w:shd w:val="clear" w:color="auto" w:fill="auto"/>
            <w:vAlign w:val="center"/>
          </w:tcPr>
          <w:p w:rsidR="00464CB8" w:rsidRPr="00116AA0" w:rsidRDefault="00464CB8" w:rsidP="0057700F">
            <w:pPr>
              <w:pStyle w:val="TAH"/>
              <w:rPr>
                <w:rFonts w:cs="Arial"/>
              </w:rPr>
            </w:pPr>
            <w:r w:rsidRPr="00116AA0">
              <w:rPr>
                <w:rFonts w:cs="Arial"/>
              </w:rPr>
              <w:t>20 MHz</w:t>
            </w:r>
            <w:r w:rsidRPr="00116AA0">
              <w:rPr>
                <w:rFonts w:cs="Arial"/>
              </w:rPr>
              <w:br/>
              <w:t>(</w:t>
            </w:r>
            <w:proofErr w:type="spellStart"/>
            <w:r w:rsidRPr="00116AA0">
              <w:rPr>
                <w:rFonts w:cs="Arial"/>
              </w:rPr>
              <w:t>dBm</w:t>
            </w:r>
            <w:proofErr w:type="spellEnd"/>
            <w:r w:rsidRPr="00116AA0">
              <w:rPr>
                <w:rFonts w:cs="Arial"/>
              </w:rPr>
              <w:t>)</w:t>
            </w:r>
          </w:p>
        </w:tc>
        <w:tc>
          <w:tcPr>
            <w:tcW w:w="839" w:type="dxa"/>
            <w:shd w:val="clear" w:color="auto" w:fill="auto"/>
            <w:vAlign w:val="center"/>
          </w:tcPr>
          <w:p w:rsidR="00464CB8" w:rsidRPr="00116AA0" w:rsidRDefault="00464CB8" w:rsidP="0057700F">
            <w:pPr>
              <w:pStyle w:val="TAH"/>
              <w:rPr>
                <w:rFonts w:cs="Arial"/>
              </w:rPr>
            </w:pPr>
            <w:r w:rsidRPr="00116AA0">
              <w:rPr>
                <w:rFonts w:cs="Arial"/>
              </w:rPr>
              <w:t>Duplex mode</w:t>
            </w:r>
          </w:p>
        </w:tc>
      </w:tr>
      <w:tr w:rsidR="00464CB8" w:rsidRPr="009715C6" w:rsidTr="0057700F">
        <w:trPr>
          <w:trHeight w:val="255"/>
          <w:jc w:val="center"/>
        </w:trPr>
        <w:tc>
          <w:tcPr>
            <w:tcW w:w="1843" w:type="dxa"/>
            <w:vMerge w:val="restart"/>
            <w:shd w:val="clear" w:color="auto" w:fill="auto"/>
            <w:vAlign w:val="center"/>
          </w:tcPr>
          <w:p w:rsidR="00464CB8" w:rsidRPr="00116AA0" w:rsidRDefault="00464CB8" w:rsidP="0057700F">
            <w:pPr>
              <w:pStyle w:val="TAC"/>
              <w:rPr>
                <w:rFonts w:eastAsia="SimSun" w:cs="Arial"/>
                <w:lang w:eastAsia="zh-CN"/>
              </w:rPr>
            </w:pPr>
            <w:r w:rsidRPr="00116AA0">
              <w:rPr>
                <w:rFonts w:cs="Arial"/>
              </w:rPr>
              <w:t>CA_</w:t>
            </w:r>
            <w:r w:rsidRPr="00116AA0">
              <w:rPr>
                <w:rFonts w:cs="Arial" w:hint="eastAsia"/>
                <w:lang w:eastAsia="ja-JP"/>
              </w:rPr>
              <w:t>1</w:t>
            </w:r>
            <w:r w:rsidRPr="00116AA0">
              <w:rPr>
                <w:rFonts w:cs="Arial"/>
              </w:rPr>
              <w:t>A-</w:t>
            </w:r>
            <w:r w:rsidRPr="00116AA0">
              <w:rPr>
                <w:rFonts w:cs="Arial" w:hint="eastAsia"/>
                <w:lang w:eastAsia="ja-JP"/>
              </w:rPr>
              <w:t>3</w:t>
            </w:r>
            <w:r w:rsidRPr="00116AA0">
              <w:rPr>
                <w:rFonts w:cs="Arial"/>
              </w:rPr>
              <w:t>A</w:t>
            </w:r>
            <w:r w:rsidRPr="00116AA0">
              <w:rPr>
                <w:rFonts w:cs="Arial" w:hint="eastAsia"/>
                <w:lang w:eastAsia="ja-JP"/>
              </w:rPr>
              <w:t>-</w:t>
            </w:r>
            <w:r w:rsidRPr="00116AA0">
              <w:rPr>
                <w:rFonts w:eastAsia="SimSun" w:cs="Arial" w:hint="eastAsia"/>
                <w:lang w:eastAsia="zh-CN"/>
              </w:rPr>
              <w:t>5</w:t>
            </w:r>
            <w:r w:rsidRPr="00116AA0">
              <w:rPr>
                <w:rFonts w:cs="Arial" w:hint="eastAsia"/>
                <w:lang w:eastAsia="ja-JP"/>
              </w:rPr>
              <w:t>A-</w:t>
            </w:r>
            <w:r w:rsidRPr="00116AA0">
              <w:rPr>
                <w:rFonts w:eastAsia="SimSun" w:cs="Arial" w:hint="eastAsia"/>
                <w:lang w:eastAsia="zh-CN"/>
              </w:rPr>
              <w:t>40</w:t>
            </w:r>
            <w:r w:rsidRPr="00116AA0">
              <w:rPr>
                <w:rFonts w:cs="Arial" w:hint="eastAsia"/>
                <w:lang w:eastAsia="ja-JP"/>
              </w:rPr>
              <w:t>A</w:t>
            </w: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eastAsia="Calibri" w:cs="Arial"/>
                <w:lang w:val="en-US"/>
              </w:rPr>
              <w:t>-</w:t>
            </w:r>
            <w:r w:rsidRPr="00116AA0">
              <w:rPr>
                <w:rFonts w:cs="Arial" w:hint="eastAsia"/>
                <w:lang w:val="en-US" w:eastAsia="ja-JP"/>
              </w:rPr>
              <w:t>100</w:t>
            </w:r>
          </w:p>
        </w:tc>
        <w:tc>
          <w:tcPr>
            <w:tcW w:w="885" w:type="dxa"/>
            <w:shd w:val="clear" w:color="auto" w:fill="auto"/>
            <w:vAlign w:val="center"/>
          </w:tcPr>
          <w:p w:rsidR="00464CB8" w:rsidRPr="00116AA0" w:rsidRDefault="00464CB8" w:rsidP="0057700F">
            <w:pPr>
              <w:pStyle w:val="TAC"/>
              <w:rPr>
                <w:rFonts w:cs="Arial"/>
              </w:rPr>
            </w:pPr>
            <w:r w:rsidRPr="00116AA0">
              <w:rPr>
                <w:rFonts w:eastAsia="Calibri" w:cs="Arial"/>
                <w:lang w:val="en-US"/>
              </w:rPr>
              <w:t>-</w:t>
            </w:r>
            <w:r w:rsidRPr="00116AA0">
              <w:rPr>
                <w:rFonts w:cs="Arial" w:hint="eastAsia"/>
                <w:lang w:val="en-US" w:eastAsia="ja-JP"/>
              </w:rPr>
              <w:t>97</w:t>
            </w:r>
          </w:p>
        </w:tc>
        <w:tc>
          <w:tcPr>
            <w:tcW w:w="859" w:type="dxa"/>
            <w:shd w:val="clear" w:color="auto" w:fill="auto"/>
            <w:vAlign w:val="center"/>
          </w:tcPr>
          <w:p w:rsidR="00464CB8" w:rsidRPr="00116AA0" w:rsidRDefault="00464CB8" w:rsidP="0057700F">
            <w:pPr>
              <w:pStyle w:val="TAC"/>
              <w:rPr>
                <w:rFonts w:cs="Arial"/>
              </w:rPr>
            </w:pPr>
            <w:r w:rsidRPr="00116AA0">
              <w:rPr>
                <w:rFonts w:eastAsia="Calibri" w:cs="Arial"/>
                <w:lang w:val="en-US"/>
              </w:rPr>
              <w:t>-9</w:t>
            </w:r>
            <w:r w:rsidRPr="00116AA0">
              <w:rPr>
                <w:rFonts w:cs="Arial" w:hint="eastAsia"/>
                <w:lang w:val="en-US" w:eastAsia="ja-JP"/>
              </w:rPr>
              <w:t>5.2</w:t>
            </w:r>
          </w:p>
        </w:tc>
        <w:tc>
          <w:tcPr>
            <w:tcW w:w="900" w:type="dxa"/>
            <w:shd w:val="clear" w:color="auto" w:fill="auto"/>
            <w:vAlign w:val="center"/>
          </w:tcPr>
          <w:p w:rsidR="00464CB8" w:rsidRPr="00116AA0" w:rsidRDefault="00464CB8" w:rsidP="0057700F">
            <w:pPr>
              <w:pStyle w:val="TAC"/>
              <w:rPr>
                <w:rFonts w:cs="Arial"/>
              </w:rPr>
            </w:pPr>
            <w:r w:rsidRPr="00116AA0">
              <w:rPr>
                <w:rFonts w:eastAsia="Calibri" w:cs="Arial"/>
                <w:lang w:val="en-US"/>
              </w:rPr>
              <w:t>-9</w:t>
            </w:r>
            <w:r w:rsidRPr="00116AA0">
              <w:rPr>
                <w:rFonts w:cs="Arial" w:hint="eastAsia"/>
                <w:lang w:val="en-US" w:eastAsia="ja-JP"/>
              </w:rPr>
              <w:t>4</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jc w:val="center"/>
        </w:trPr>
        <w:tc>
          <w:tcPr>
            <w:tcW w:w="1843"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eastAsia="SimSun" w:cs="Arial"/>
                <w:vertAlign w:val="superscript"/>
                <w:lang w:eastAsia="zh-CN"/>
              </w:rPr>
            </w:pPr>
            <w:r w:rsidRPr="00116AA0">
              <w:rPr>
                <w:rFonts w:cs="Arial"/>
              </w:rPr>
              <w:t>3</w:t>
            </w:r>
            <w:r w:rsidRPr="00116AA0">
              <w:rPr>
                <w:rFonts w:eastAsia="SimSun" w:cs="Arial" w:hint="eastAsia"/>
                <w:vertAlign w:val="superscript"/>
                <w:lang w:eastAsia="zh-CN"/>
              </w:rPr>
              <w:t>4</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w:t>
            </w:r>
            <w:r w:rsidRPr="00116AA0">
              <w:rPr>
                <w:rFonts w:cs="Arial" w:hint="eastAsia"/>
              </w:rPr>
              <w:t>4</w:t>
            </w:r>
          </w:p>
        </w:tc>
        <w:tc>
          <w:tcPr>
            <w:tcW w:w="885"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-91.5</w:t>
            </w:r>
          </w:p>
        </w:tc>
        <w:tc>
          <w:tcPr>
            <w:tcW w:w="859"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-90</w:t>
            </w:r>
          </w:p>
        </w:tc>
        <w:tc>
          <w:tcPr>
            <w:tcW w:w="900"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-89</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jc w:val="center"/>
        </w:trPr>
        <w:tc>
          <w:tcPr>
            <w:tcW w:w="1843" w:type="dxa"/>
            <w:vMerge/>
            <w:shd w:val="clear" w:color="auto" w:fill="auto"/>
            <w:vAlign w:val="center"/>
          </w:tcPr>
          <w:p w:rsidR="00464CB8" w:rsidRPr="00116AA0" w:rsidRDefault="00464CB8" w:rsidP="0057700F">
            <w:pPr>
              <w:pStyle w:val="TAC"/>
              <w:rPr>
                <w:rFonts w:cs="Arial"/>
              </w:rPr>
            </w:pPr>
          </w:p>
        </w:tc>
        <w:tc>
          <w:tcPr>
            <w:tcW w:w="1004" w:type="dxa"/>
            <w:vMerge w:val="restart"/>
            <w:shd w:val="clear" w:color="auto" w:fill="auto"/>
            <w:vAlign w:val="center"/>
          </w:tcPr>
          <w:p w:rsidR="00464CB8" w:rsidRPr="00116AA0" w:rsidRDefault="00464CB8" w:rsidP="0057700F">
            <w:pPr>
              <w:pStyle w:val="TAC"/>
              <w:rPr>
                <w:rFonts w:eastAsia="SimSun" w:cs="Arial"/>
                <w:vertAlign w:val="superscript"/>
                <w:lang w:eastAsia="zh-CN"/>
              </w:rPr>
            </w:pPr>
            <w:r w:rsidRPr="00116AA0">
              <w:rPr>
                <w:rFonts w:cs="Arial"/>
              </w:rPr>
              <w:t>3</w:t>
            </w:r>
            <w:r w:rsidRPr="00116AA0">
              <w:rPr>
                <w:rFonts w:eastAsia="SimSun" w:cs="Arial" w:hint="eastAsia"/>
                <w:vertAlign w:val="superscript"/>
                <w:lang w:eastAsia="zh-CN"/>
              </w:rPr>
              <w:t>5</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-97</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rPr>
              <w:t>-94</w:t>
            </w:r>
          </w:p>
        </w:tc>
        <w:tc>
          <w:tcPr>
            <w:tcW w:w="859" w:type="dxa"/>
            <w:shd w:val="clear" w:color="auto" w:fill="auto"/>
            <w:vAlign w:val="center"/>
          </w:tcPr>
          <w:p w:rsidR="00464CB8" w:rsidRPr="00116AA0" w:rsidRDefault="00464CB8" w:rsidP="0057700F">
            <w:pPr>
              <w:pStyle w:val="TAC"/>
              <w:rPr>
                <w:rFonts w:cs="Arial"/>
                <w:lang w:eastAsia="ja-JP"/>
              </w:rPr>
            </w:pPr>
            <w:r w:rsidRPr="00116AA0">
              <w:rPr>
                <w:rFonts w:cs="Arial"/>
              </w:rPr>
              <w:t>-92.2</w:t>
            </w:r>
          </w:p>
        </w:tc>
        <w:tc>
          <w:tcPr>
            <w:tcW w:w="900" w:type="dxa"/>
            <w:shd w:val="clear" w:color="auto" w:fill="auto"/>
            <w:vAlign w:val="center"/>
          </w:tcPr>
          <w:p w:rsidR="00464CB8" w:rsidRPr="00116AA0" w:rsidRDefault="00464CB8" w:rsidP="0057700F">
            <w:pPr>
              <w:pStyle w:val="TAC"/>
              <w:rPr>
                <w:rFonts w:cs="Arial"/>
                <w:lang w:eastAsia="ja-JP"/>
              </w:rPr>
            </w:pPr>
            <w:r w:rsidRPr="00116AA0">
              <w:rPr>
                <w:rFonts w:cs="Arial"/>
              </w:rPr>
              <w:t>-91</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jc w:val="center"/>
        </w:trPr>
        <w:tc>
          <w:tcPr>
            <w:tcW w:w="1843" w:type="dxa"/>
            <w:vMerge/>
            <w:shd w:val="clear" w:color="auto" w:fill="auto"/>
            <w:vAlign w:val="center"/>
          </w:tcPr>
          <w:p w:rsidR="00464CB8" w:rsidRPr="00116AA0" w:rsidRDefault="00464CB8" w:rsidP="0057700F">
            <w:pPr>
              <w:pStyle w:val="TAC"/>
              <w:rPr>
                <w:rFonts w:cs="Arial"/>
              </w:rPr>
            </w:pPr>
          </w:p>
        </w:tc>
        <w:tc>
          <w:tcPr>
            <w:tcW w:w="1004" w:type="dxa"/>
            <w:vMerge/>
            <w:shd w:val="clear" w:color="auto" w:fill="auto"/>
            <w:vAlign w:val="center"/>
          </w:tcPr>
          <w:p w:rsidR="00464CB8" w:rsidRPr="00116AA0" w:rsidRDefault="00464CB8" w:rsidP="0057700F">
            <w:pPr>
              <w:pStyle w:val="TAC"/>
              <w:rPr>
                <w:rFonts w:cs="Arial"/>
              </w:rPr>
            </w:pP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[-99.7]</w:t>
            </w:r>
            <w:r w:rsidRPr="00116AA0">
              <w:rPr>
                <w:rFonts w:cs="Arial"/>
                <w:vertAlign w:val="superscript"/>
              </w:rPr>
              <w:t>6</w:t>
            </w:r>
          </w:p>
        </w:tc>
        <w:tc>
          <w:tcPr>
            <w:tcW w:w="885" w:type="dxa"/>
            <w:shd w:val="clear" w:color="auto" w:fill="auto"/>
          </w:tcPr>
          <w:p w:rsidR="00464CB8" w:rsidRPr="00116AA0" w:rsidRDefault="00464CB8" w:rsidP="0057700F">
            <w:pPr>
              <w:pStyle w:val="TAC"/>
              <w:rPr>
                <w:rFonts w:cs="Arial"/>
              </w:rPr>
            </w:pPr>
            <w:r w:rsidRPr="00116AA0">
              <w:rPr>
                <w:rFonts w:cs="Arial"/>
              </w:rPr>
              <w:t>[-96.7]</w:t>
            </w:r>
            <w:r w:rsidRPr="00116AA0">
              <w:rPr>
                <w:rFonts w:cs="Arial"/>
                <w:vertAlign w:val="superscript"/>
              </w:rPr>
              <w:t>6</w:t>
            </w:r>
          </w:p>
        </w:tc>
        <w:tc>
          <w:tcPr>
            <w:tcW w:w="859" w:type="dxa"/>
            <w:shd w:val="clear" w:color="auto" w:fill="auto"/>
          </w:tcPr>
          <w:p w:rsidR="00464CB8" w:rsidRPr="00116AA0" w:rsidRDefault="00464CB8" w:rsidP="0057700F">
            <w:pPr>
              <w:pStyle w:val="TAC"/>
              <w:rPr>
                <w:rFonts w:cs="Arial"/>
              </w:rPr>
            </w:pPr>
            <w:r w:rsidRPr="00116AA0">
              <w:rPr>
                <w:rFonts w:cs="Arial"/>
              </w:rPr>
              <w:t>[-94.9]</w:t>
            </w:r>
            <w:r w:rsidRPr="00116AA0">
              <w:rPr>
                <w:rFonts w:cs="Arial"/>
                <w:vertAlign w:val="superscript"/>
              </w:rPr>
              <w:t>6</w:t>
            </w:r>
          </w:p>
        </w:tc>
        <w:tc>
          <w:tcPr>
            <w:tcW w:w="900" w:type="dxa"/>
            <w:shd w:val="clear" w:color="auto" w:fill="auto"/>
          </w:tcPr>
          <w:p w:rsidR="00464CB8" w:rsidRPr="00116AA0" w:rsidRDefault="00464CB8" w:rsidP="0057700F">
            <w:pPr>
              <w:pStyle w:val="TAC"/>
              <w:rPr>
                <w:rFonts w:cs="Arial"/>
              </w:rPr>
            </w:pPr>
            <w:r w:rsidRPr="00116AA0">
              <w:rPr>
                <w:rFonts w:cs="Arial"/>
              </w:rPr>
              <w:t>[-93.7]</w:t>
            </w:r>
            <w:r w:rsidRPr="00116AA0">
              <w:rPr>
                <w:rFonts w:cs="Arial"/>
                <w:vertAlign w:val="superscript"/>
              </w:rPr>
              <w:t>6</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jc w:val="center"/>
        </w:trPr>
        <w:tc>
          <w:tcPr>
            <w:tcW w:w="1843"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5</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w:t>
            </w:r>
            <w:r w:rsidRPr="00116AA0">
              <w:rPr>
                <w:rFonts w:eastAsia="SimSun" w:cs="Arial" w:hint="eastAsia"/>
                <w:lang w:eastAsia="zh-CN"/>
              </w:rPr>
              <w:t>8</w:t>
            </w:r>
          </w:p>
        </w:tc>
        <w:tc>
          <w:tcPr>
            <w:tcW w:w="885"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w:t>
            </w:r>
            <w:r w:rsidRPr="00116AA0">
              <w:rPr>
                <w:rFonts w:eastAsia="SimSun" w:cs="Arial" w:hint="eastAsia"/>
                <w:lang w:eastAsia="zh-CN"/>
              </w:rPr>
              <w:t>5</w:t>
            </w:r>
          </w:p>
        </w:tc>
        <w:tc>
          <w:tcPr>
            <w:tcW w:w="859" w:type="dxa"/>
            <w:shd w:val="clear" w:color="auto" w:fill="auto"/>
            <w:vAlign w:val="center"/>
          </w:tcPr>
          <w:p w:rsidR="00464CB8" w:rsidRPr="00116AA0" w:rsidRDefault="00464CB8" w:rsidP="0057700F">
            <w:pPr>
              <w:pStyle w:val="TAC"/>
              <w:rPr>
                <w:rFonts w:cs="Arial"/>
                <w:lang w:eastAsia="ja-JP"/>
              </w:rPr>
            </w:pPr>
          </w:p>
        </w:tc>
        <w:tc>
          <w:tcPr>
            <w:tcW w:w="900" w:type="dxa"/>
            <w:shd w:val="clear" w:color="auto" w:fill="auto"/>
            <w:vAlign w:val="center"/>
          </w:tcPr>
          <w:p w:rsidR="00464CB8" w:rsidRPr="00116AA0" w:rsidRDefault="00464CB8" w:rsidP="0057700F">
            <w:pPr>
              <w:pStyle w:val="TAC"/>
              <w:rPr>
                <w:rFonts w:cs="Arial"/>
                <w:lang w:eastAsia="ja-JP"/>
              </w:rPr>
            </w:pP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jc w:val="center"/>
        </w:trPr>
        <w:tc>
          <w:tcPr>
            <w:tcW w:w="1843"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40</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eastAsia="SimSun" w:cs="Arial"/>
                <w:lang w:eastAsia="zh-CN"/>
              </w:rPr>
            </w:pPr>
          </w:p>
        </w:tc>
        <w:tc>
          <w:tcPr>
            <w:tcW w:w="885" w:type="dxa"/>
            <w:shd w:val="clear" w:color="auto" w:fill="auto"/>
            <w:vAlign w:val="center"/>
          </w:tcPr>
          <w:p w:rsidR="00464CB8" w:rsidRPr="00116AA0" w:rsidRDefault="00464CB8" w:rsidP="0057700F">
            <w:pPr>
              <w:pStyle w:val="TAC"/>
              <w:rPr>
                <w:rFonts w:eastAsia="SimSun" w:cs="Arial"/>
                <w:lang w:eastAsia="zh-CN"/>
              </w:rPr>
            </w:pPr>
            <w:r w:rsidRPr="00116AA0">
              <w:rPr>
                <w:rFonts w:cs="Arial" w:hint="eastAsia"/>
                <w:lang w:eastAsia="ko-KR"/>
              </w:rPr>
              <w:t>-91.</w:t>
            </w:r>
            <w:r w:rsidRPr="00116AA0">
              <w:rPr>
                <w:rFonts w:eastAsia="SimSun" w:cs="Arial" w:hint="eastAsia"/>
                <w:lang w:eastAsia="zh-CN"/>
              </w:rPr>
              <w:t>9</w:t>
            </w:r>
          </w:p>
        </w:tc>
        <w:tc>
          <w:tcPr>
            <w:tcW w:w="859" w:type="dxa"/>
            <w:shd w:val="clear" w:color="auto" w:fill="auto"/>
            <w:vAlign w:val="center"/>
          </w:tcPr>
          <w:p w:rsidR="00464CB8" w:rsidRPr="00116AA0" w:rsidRDefault="00464CB8" w:rsidP="0057700F">
            <w:pPr>
              <w:pStyle w:val="TAC"/>
              <w:rPr>
                <w:rFonts w:eastAsia="SimSun" w:cs="Arial"/>
                <w:lang w:eastAsia="zh-CN"/>
              </w:rPr>
            </w:pPr>
            <w:r w:rsidRPr="00116AA0">
              <w:rPr>
                <w:rFonts w:cs="Arial" w:hint="eastAsia"/>
                <w:lang w:eastAsia="ko-KR"/>
              </w:rPr>
              <w:t>-90</w:t>
            </w:r>
            <w:r w:rsidRPr="00116AA0">
              <w:rPr>
                <w:rFonts w:eastAsia="SimSun" w:cs="Arial" w:hint="eastAsia"/>
                <w:lang w:eastAsia="zh-CN"/>
              </w:rPr>
              <w:t>.4</w:t>
            </w:r>
          </w:p>
        </w:tc>
        <w:tc>
          <w:tcPr>
            <w:tcW w:w="900" w:type="dxa"/>
            <w:shd w:val="clear" w:color="auto" w:fill="auto"/>
            <w:vAlign w:val="center"/>
          </w:tcPr>
          <w:p w:rsidR="00464CB8" w:rsidRPr="00116AA0" w:rsidRDefault="00464CB8" w:rsidP="0057700F">
            <w:pPr>
              <w:pStyle w:val="TAC"/>
              <w:rPr>
                <w:rFonts w:eastAsia="SimSun" w:cs="Arial"/>
                <w:lang w:eastAsia="zh-CN"/>
              </w:rPr>
            </w:pPr>
            <w:r w:rsidRPr="00116AA0">
              <w:rPr>
                <w:rFonts w:cs="Arial" w:hint="eastAsia"/>
                <w:lang w:eastAsia="ko-KR"/>
              </w:rPr>
              <w:t>-8</w:t>
            </w:r>
            <w:r w:rsidRPr="00116AA0">
              <w:rPr>
                <w:rFonts w:eastAsia="SimSun" w:cs="Arial" w:hint="eastAsia"/>
                <w:lang w:eastAsia="zh-CN"/>
              </w:rPr>
              <w:t>9.4</w:t>
            </w:r>
          </w:p>
        </w:tc>
        <w:tc>
          <w:tcPr>
            <w:tcW w:w="839"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TDD</w:t>
            </w:r>
          </w:p>
        </w:tc>
      </w:tr>
      <w:tr w:rsidR="00464CB8" w:rsidRPr="009715C6" w:rsidTr="0057700F">
        <w:trPr>
          <w:trHeight w:val="255"/>
          <w:jc w:val="center"/>
        </w:trPr>
        <w:tc>
          <w:tcPr>
            <w:tcW w:w="1843" w:type="dxa"/>
            <w:vMerge w:val="restart"/>
            <w:shd w:val="clear" w:color="auto" w:fill="auto"/>
            <w:vAlign w:val="center"/>
          </w:tcPr>
          <w:p w:rsidR="00464CB8" w:rsidRPr="00116AA0" w:rsidRDefault="00464CB8" w:rsidP="0057700F">
            <w:pPr>
              <w:pStyle w:val="TAC"/>
              <w:rPr>
                <w:rFonts w:eastAsia="SimSun" w:cs="Arial"/>
                <w:lang w:eastAsia="zh-CN"/>
              </w:rPr>
            </w:pPr>
            <w:r w:rsidRPr="00116AA0">
              <w:rPr>
                <w:rFonts w:cs="Arial"/>
              </w:rPr>
              <w:t>CA_</w:t>
            </w:r>
            <w:r w:rsidRPr="00116AA0">
              <w:rPr>
                <w:rFonts w:cs="Arial" w:hint="eastAsia"/>
                <w:lang w:eastAsia="ja-JP"/>
              </w:rPr>
              <w:t>1</w:t>
            </w:r>
            <w:r w:rsidRPr="00116AA0">
              <w:rPr>
                <w:rFonts w:cs="Arial"/>
              </w:rPr>
              <w:t>A-</w:t>
            </w:r>
            <w:r w:rsidRPr="00116AA0">
              <w:rPr>
                <w:rFonts w:cs="Arial" w:hint="eastAsia"/>
                <w:lang w:eastAsia="ja-JP"/>
              </w:rPr>
              <w:t>3</w:t>
            </w:r>
            <w:r w:rsidRPr="00116AA0">
              <w:rPr>
                <w:rFonts w:cs="Arial"/>
              </w:rPr>
              <w:t>A</w:t>
            </w:r>
            <w:r w:rsidRPr="00116AA0">
              <w:rPr>
                <w:rFonts w:cs="Arial" w:hint="eastAsia"/>
                <w:lang w:eastAsia="ja-JP"/>
              </w:rPr>
              <w:t>-</w:t>
            </w:r>
            <w:r w:rsidRPr="00116AA0">
              <w:rPr>
                <w:rFonts w:eastAsia="SimSun" w:cs="Arial" w:hint="eastAsia"/>
                <w:lang w:eastAsia="zh-CN"/>
              </w:rPr>
              <w:t>7</w:t>
            </w:r>
            <w:r w:rsidRPr="00116AA0">
              <w:rPr>
                <w:rFonts w:cs="Arial" w:hint="eastAsia"/>
                <w:lang w:eastAsia="ja-JP"/>
              </w:rPr>
              <w:t>A-</w:t>
            </w:r>
            <w:r w:rsidRPr="00116AA0">
              <w:rPr>
                <w:rFonts w:eastAsia="SimSun" w:cs="Arial" w:hint="eastAsia"/>
                <w:lang w:eastAsia="zh-CN"/>
              </w:rPr>
              <w:t>8</w:t>
            </w:r>
            <w:r w:rsidRPr="00116AA0">
              <w:rPr>
                <w:rFonts w:cs="Arial" w:hint="eastAsia"/>
                <w:lang w:eastAsia="ja-JP"/>
              </w:rPr>
              <w:t>A</w:t>
            </w: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eastAsia="Calibri" w:cs="Arial"/>
                <w:lang w:val="en-US"/>
              </w:rPr>
              <w:t>-</w:t>
            </w:r>
            <w:r w:rsidRPr="00116AA0">
              <w:rPr>
                <w:rFonts w:cs="Arial" w:hint="eastAsia"/>
                <w:lang w:val="en-US" w:eastAsia="ja-JP"/>
              </w:rPr>
              <w:t>100</w:t>
            </w:r>
          </w:p>
        </w:tc>
        <w:tc>
          <w:tcPr>
            <w:tcW w:w="885" w:type="dxa"/>
            <w:shd w:val="clear" w:color="auto" w:fill="auto"/>
            <w:vAlign w:val="center"/>
          </w:tcPr>
          <w:p w:rsidR="00464CB8" w:rsidRPr="00116AA0" w:rsidRDefault="00464CB8" w:rsidP="0057700F">
            <w:pPr>
              <w:pStyle w:val="TAC"/>
              <w:rPr>
                <w:rFonts w:cs="Arial"/>
              </w:rPr>
            </w:pPr>
            <w:r w:rsidRPr="00116AA0">
              <w:rPr>
                <w:rFonts w:eastAsia="Calibri" w:cs="Arial"/>
                <w:lang w:val="en-US"/>
              </w:rPr>
              <w:t>-</w:t>
            </w:r>
            <w:r w:rsidRPr="00116AA0">
              <w:rPr>
                <w:rFonts w:cs="Arial" w:hint="eastAsia"/>
                <w:lang w:val="en-US" w:eastAsia="ja-JP"/>
              </w:rPr>
              <w:t>97</w:t>
            </w:r>
          </w:p>
        </w:tc>
        <w:tc>
          <w:tcPr>
            <w:tcW w:w="859" w:type="dxa"/>
            <w:shd w:val="clear" w:color="auto" w:fill="auto"/>
            <w:vAlign w:val="center"/>
          </w:tcPr>
          <w:p w:rsidR="00464CB8" w:rsidRPr="00116AA0" w:rsidRDefault="00464CB8" w:rsidP="0057700F">
            <w:pPr>
              <w:pStyle w:val="TAC"/>
              <w:rPr>
                <w:rFonts w:cs="Arial"/>
              </w:rPr>
            </w:pPr>
            <w:r w:rsidRPr="00116AA0">
              <w:rPr>
                <w:rFonts w:eastAsia="Calibri" w:cs="Arial"/>
                <w:lang w:val="en-US"/>
              </w:rPr>
              <w:t>-9</w:t>
            </w:r>
            <w:r w:rsidRPr="00116AA0">
              <w:rPr>
                <w:rFonts w:cs="Arial" w:hint="eastAsia"/>
                <w:lang w:val="en-US" w:eastAsia="ja-JP"/>
              </w:rPr>
              <w:t>5.2</w:t>
            </w:r>
          </w:p>
        </w:tc>
        <w:tc>
          <w:tcPr>
            <w:tcW w:w="900" w:type="dxa"/>
            <w:shd w:val="clear" w:color="auto" w:fill="auto"/>
            <w:vAlign w:val="center"/>
          </w:tcPr>
          <w:p w:rsidR="00464CB8" w:rsidRPr="00116AA0" w:rsidRDefault="00464CB8" w:rsidP="0057700F">
            <w:pPr>
              <w:pStyle w:val="TAC"/>
              <w:rPr>
                <w:rFonts w:cs="Arial"/>
              </w:rPr>
            </w:pPr>
            <w:r w:rsidRPr="00116AA0">
              <w:rPr>
                <w:rFonts w:eastAsia="Calibri" w:cs="Arial"/>
                <w:lang w:val="en-US"/>
              </w:rPr>
              <w:t>-9</w:t>
            </w:r>
            <w:r w:rsidRPr="00116AA0">
              <w:rPr>
                <w:rFonts w:cs="Arial" w:hint="eastAsia"/>
                <w:lang w:val="en-US" w:eastAsia="ja-JP"/>
              </w:rPr>
              <w:t>4</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jc w:val="center"/>
        </w:trPr>
        <w:tc>
          <w:tcPr>
            <w:tcW w:w="1843"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eastAsia="SimSun" w:cs="Arial"/>
                <w:vertAlign w:val="superscript"/>
                <w:lang w:eastAsia="zh-CN"/>
              </w:rPr>
            </w:pPr>
            <w:r w:rsidRPr="00116AA0">
              <w:rPr>
                <w:rFonts w:cs="Arial"/>
              </w:rPr>
              <w:t>3</w:t>
            </w:r>
            <w:r w:rsidRPr="00116AA0">
              <w:rPr>
                <w:rFonts w:eastAsia="SimSun" w:cs="Arial" w:hint="eastAsia"/>
                <w:vertAlign w:val="superscript"/>
                <w:lang w:eastAsia="zh-CN"/>
              </w:rPr>
              <w:t>4</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w:t>
            </w:r>
            <w:r w:rsidRPr="00116AA0">
              <w:rPr>
                <w:rFonts w:cs="Arial" w:hint="eastAsia"/>
              </w:rPr>
              <w:t>4</w:t>
            </w:r>
          </w:p>
        </w:tc>
        <w:tc>
          <w:tcPr>
            <w:tcW w:w="885"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-91.5</w:t>
            </w:r>
          </w:p>
        </w:tc>
        <w:tc>
          <w:tcPr>
            <w:tcW w:w="859"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-90</w:t>
            </w:r>
          </w:p>
        </w:tc>
        <w:tc>
          <w:tcPr>
            <w:tcW w:w="900"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-89</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jc w:val="center"/>
        </w:trPr>
        <w:tc>
          <w:tcPr>
            <w:tcW w:w="1843" w:type="dxa"/>
            <w:vMerge/>
            <w:shd w:val="clear" w:color="auto" w:fill="auto"/>
            <w:vAlign w:val="center"/>
          </w:tcPr>
          <w:p w:rsidR="00464CB8" w:rsidRPr="00116AA0" w:rsidRDefault="00464CB8" w:rsidP="0057700F">
            <w:pPr>
              <w:pStyle w:val="TAC"/>
              <w:rPr>
                <w:rFonts w:cs="Arial"/>
              </w:rPr>
            </w:pPr>
          </w:p>
        </w:tc>
        <w:tc>
          <w:tcPr>
            <w:tcW w:w="1004" w:type="dxa"/>
            <w:vMerge w:val="restart"/>
            <w:shd w:val="clear" w:color="auto" w:fill="auto"/>
            <w:vAlign w:val="center"/>
          </w:tcPr>
          <w:p w:rsidR="00464CB8" w:rsidRPr="00116AA0" w:rsidRDefault="00464CB8" w:rsidP="0057700F">
            <w:pPr>
              <w:pStyle w:val="TAC"/>
              <w:rPr>
                <w:rFonts w:eastAsia="SimSun" w:cs="Arial"/>
                <w:vertAlign w:val="superscript"/>
                <w:lang w:eastAsia="zh-CN"/>
              </w:rPr>
            </w:pPr>
            <w:r w:rsidRPr="00116AA0">
              <w:rPr>
                <w:rFonts w:cs="Arial"/>
              </w:rPr>
              <w:t>3</w:t>
            </w:r>
            <w:r w:rsidRPr="00116AA0">
              <w:rPr>
                <w:rFonts w:eastAsia="SimSun" w:cs="Arial" w:hint="eastAsia"/>
                <w:vertAlign w:val="superscript"/>
                <w:lang w:eastAsia="zh-CN"/>
              </w:rPr>
              <w:t>5</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-97</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rPr>
              <w:t>-94</w:t>
            </w:r>
          </w:p>
        </w:tc>
        <w:tc>
          <w:tcPr>
            <w:tcW w:w="859" w:type="dxa"/>
            <w:shd w:val="clear" w:color="auto" w:fill="auto"/>
            <w:vAlign w:val="center"/>
          </w:tcPr>
          <w:p w:rsidR="00464CB8" w:rsidRPr="00116AA0" w:rsidRDefault="00464CB8" w:rsidP="0057700F">
            <w:pPr>
              <w:pStyle w:val="TAC"/>
              <w:rPr>
                <w:rFonts w:cs="Arial"/>
                <w:lang w:eastAsia="ja-JP"/>
              </w:rPr>
            </w:pPr>
            <w:r w:rsidRPr="00116AA0">
              <w:rPr>
                <w:rFonts w:cs="Arial"/>
              </w:rPr>
              <w:t>-92.2</w:t>
            </w:r>
          </w:p>
        </w:tc>
        <w:tc>
          <w:tcPr>
            <w:tcW w:w="900" w:type="dxa"/>
            <w:shd w:val="clear" w:color="auto" w:fill="auto"/>
            <w:vAlign w:val="center"/>
          </w:tcPr>
          <w:p w:rsidR="00464CB8" w:rsidRPr="00116AA0" w:rsidRDefault="00464CB8" w:rsidP="0057700F">
            <w:pPr>
              <w:pStyle w:val="TAC"/>
              <w:rPr>
                <w:rFonts w:cs="Arial"/>
                <w:lang w:eastAsia="ja-JP"/>
              </w:rPr>
            </w:pPr>
            <w:r w:rsidRPr="00116AA0">
              <w:rPr>
                <w:rFonts w:cs="Arial"/>
              </w:rPr>
              <w:t>-91</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jc w:val="center"/>
        </w:trPr>
        <w:tc>
          <w:tcPr>
            <w:tcW w:w="1843" w:type="dxa"/>
            <w:vMerge/>
            <w:shd w:val="clear" w:color="auto" w:fill="auto"/>
            <w:vAlign w:val="center"/>
          </w:tcPr>
          <w:p w:rsidR="00464CB8" w:rsidRPr="00116AA0" w:rsidRDefault="00464CB8" w:rsidP="0057700F">
            <w:pPr>
              <w:pStyle w:val="TAC"/>
              <w:rPr>
                <w:rFonts w:cs="Arial"/>
              </w:rPr>
            </w:pPr>
          </w:p>
        </w:tc>
        <w:tc>
          <w:tcPr>
            <w:tcW w:w="1004" w:type="dxa"/>
            <w:vMerge/>
            <w:shd w:val="clear" w:color="auto" w:fill="auto"/>
            <w:vAlign w:val="center"/>
          </w:tcPr>
          <w:p w:rsidR="00464CB8" w:rsidRPr="00116AA0" w:rsidRDefault="00464CB8" w:rsidP="0057700F">
            <w:pPr>
              <w:pStyle w:val="TAC"/>
              <w:rPr>
                <w:rFonts w:cs="Arial"/>
              </w:rPr>
            </w:pP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[-99.7]</w:t>
            </w:r>
            <w:r w:rsidRPr="00116AA0">
              <w:rPr>
                <w:rFonts w:cs="Arial"/>
                <w:vertAlign w:val="superscript"/>
              </w:rPr>
              <w:t>6</w:t>
            </w:r>
          </w:p>
        </w:tc>
        <w:tc>
          <w:tcPr>
            <w:tcW w:w="885" w:type="dxa"/>
            <w:shd w:val="clear" w:color="auto" w:fill="auto"/>
          </w:tcPr>
          <w:p w:rsidR="00464CB8" w:rsidRPr="00116AA0" w:rsidRDefault="00464CB8" w:rsidP="0057700F">
            <w:pPr>
              <w:pStyle w:val="TAC"/>
              <w:rPr>
                <w:rFonts w:cs="Arial"/>
              </w:rPr>
            </w:pPr>
            <w:r w:rsidRPr="00116AA0">
              <w:rPr>
                <w:rFonts w:cs="Arial"/>
              </w:rPr>
              <w:t>[-96.7]</w:t>
            </w:r>
            <w:r w:rsidRPr="00116AA0">
              <w:rPr>
                <w:rFonts w:cs="Arial"/>
                <w:vertAlign w:val="superscript"/>
              </w:rPr>
              <w:t>6</w:t>
            </w:r>
          </w:p>
        </w:tc>
        <w:tc>
          <w:tcPr>
            <w:tcW w:w="859" w:type="dxa"/>
            <w:shd w:val="clear" w:color="auto" w:fill="auto"/>
          </w:tcPr>
          <w:p w:rsidR="00464CB8" w:rsidRPr="00116AA0" w:rsidRDefault="00464CB8" w:rsidP="0057700F">
            <w:pPr>
              <w:pStyle w:val="TAC"/>
              <w:rPr>
                <w:rFonts w:cs="Arial"/>
              </w:rPr>
            </w:pPr>
            <w:r w:rsidRPr="00116AA0">
              <w:rPr>
                <w:rFonts w:cs="Arial"/>
              </w:rPr>
              <w:t>[-94.9]</w:t>
            </w:r>
            <w:r w:rsidRPr="00116AA0">
              <w:rPr>
                <w:rFonts w:cs="Arial"/>
                <w:vertAlign w:val="superscript"/>
              </w:rPr>
              <w:t>6</w:t>
            </w:r>
          </w:p>
        </w:tc>
        <w:tc>
          <w:tcPr>
            <w:tcW w:w="900" w:type="dxa"/>
            <w:shd w:val="clear" w:color="auto" w:fill="auto"/>
          </w:tcPr>
          <w:p w:rsidR="00464CB8" w:rsidRPr="00116AA0" w:rsidRDefault="00464CB8" w:rsidP="0057700F">
            <w:pPr>
              <w:pStyle w:val="TAC"/>
              <w:rPr>
                <w:rFonts w:cs="Arial"/>
              </w:rPr>
            </w:pPr>
            <w:r w:rsidRPr="00116AA0">
              <w:rPr>
                <w:rFonts w:cs="Arial"/>
              </w:rPr>
              <w:t>[-93.7]</w:t>
            </w:r>
            <w:r w:rsidRPr="00116AA0">
              <w:rPr>
                <w:rFonts w:cs="Arial"/>
                <w:vertAlign w:val="superscript"/>
              </w:rPr>
              <w:t>6</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jc w:val="center"/>
        </w:trPr>
        <w:tc>
          <w:tcPr>
            <w:tcW w:w="1843" w:type="dxa"/>
            <w:vMerge/>
            <w:shd w:val="clear" w:color="auto" w:fill="auto"/>
            <w:vAlign w:val="center"/>
          </w:tcPr>
          <w:p w:rsidR="00464CB8" w:rsidRPr="00116AA0" w:rsidRDefault="00464CB8" w:rsidP="0057700F">
            <w:pPr>
              <w:pStyle w:val="TAC"/>
              <w:rPr>
                <w:rFonts w:cs="Arial"/>
              </w:rPr>
            </w:pPr>
          </w:p>
        </w:tc>
        <w:tc>
          <w:tcPr>
            <w:tcW w:w="1004" w:type="dxa"/>
            <w:vMerge w:val="restart"/>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7</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rPr>
              <w:t>-95</w:t>
            </w:r>
          </w:p>
        </w:tc>
        <w:tc>
          <w:tcPr>
            <w:tcW w:w="859" w:type="dxa"/>
            <w:shd w:val="clear" w:color="auto" w:fill="auto"/>
            <w:vAlign w:val="center"/>
          </w:tcPr>
          <w:p w:rsidR="00464CB8" w:rsidRPr="00116AA0" w:rsidRDefault="00464CB8" w:rsidP="0057700F">
            <w:pPr>
              <w:pStyle w:val="TAC"/>
              <w:rPr>
                <w:rFonts w:cs="Arial"/>
                <w:lang w:eastAsia="ja-JP"/>
              </w:rPr>
            </w:pPr>
            <w:r w:rsidRPr="00116AA0">
              <w:rPr>
                <w:rFonts w:cs="Arial"/>
              </w:rPr>
              <w:t>-93.2</w:t>
            </w:r>
          </w:p>
        </w:tc>
        <w:tc>
          <w:tcPr>
            <w:tcW w:w="900" w:type="dxa"/>
            <w:shd w:val="clear" w:color="auto" w:fill="auto"/>
            <w:vAlign w:val="center"/>
          </w:tcPr>
          <w:p w:rsidR="00464CB8" w:rsidRPr="00116AA0" w:rsidRDefault="00464CB8" w:rsidP="0057700F">
            <w:pPr>
              <w:pStyle w:val="TAC"/>
              <w:rPr>
                <w:rFonts w:cs="Arial"/>
                <w:lang w:eastAsia="ja-JP"/>
              </w:rPr>
            </w:pPr>
            <w:r w:rsidRPr="00116AA0">
              <w:rPr>
                <w:rFonts w:cs="Arial"/>
              </w:rPr>
              <w:t>-92</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jc w:val="center"/>
        </w:trPr>
        <w:tc>
          <w:tcPr>
            <w:tcW w:w="1843" w:type="dxa"/>
            <w:vMerge/>
            <w:shd w:val="clear" w:color="auto" w:fill="auto"/>
            <w:vAlign w:val="center"/>
          </w:tcPr>
          <w:p w:rsidR="00464CB8" w:rsidRPr="00116AA0" w:rsidRDefault="00464CB8" w:rsidP="0057700F">
            <w:pPr>
              <w:pStyle w:val="TAC"/>
              <w:rPr>
                <w:rFonts w:cs="Arial"/>
              </w:rPr>
            </w:pPr>
          </w:p>
        </w:tc>
        <w:tc>
          <w:tcPr>
            <w:tcW w:w="1004" w:type="dxa"/>
            <w:vMerge/>
            <w:shd w:val="clear" w:color="auto" w:fill="auto"/>
            <w:vAlign w:val="center"/>
          </w:tcPr>
          <w:p w:rsidR="00464CB8" w:rsidRPr="00116AA0" w:rsidRDefault="00464CB8" w:rsidP="0057700F">
            <w:pPr>
              <w:pStyle w:val="TAC"/>
              <w:rPr>
                <w:rFonts w:eastAsia="SimSun" w:cs="Arial"/>
                <w:lang w:eastAsia="zh-CN"/>
              </w:rPr>
            </w:pP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p>
        </w:tc>
        <w:tc>
          <w:tcPr>
            <w:tcW w:w="885" w:type="dxa"/>
            <w:shd w:val="clear" w:color="auto" w:fill="auto"/>
          </w:tcPr>
          <w:p w:rsidR="00464CB8" w:rsidRPr="00116AA0" w:rsidRDefault="00464CB8" w:rsidP="0057700F">
            <w:pPr>
              <w:pStyle w:val="TAC"/>
              <w:rPr>
                <w:rFonts w:cs="Arial"/>
              </w:rPr>
            </w:pPr>
            <w:r w:rsidRPr="00116AA0">
              <w:rPr>
                <w:rFonts w:cs="Arial"/>
              </w:rPr>
              <w:t>[-97.7]</w:t>
            </w:r>
            <w:r w:rsidRPr="00116AA0">
              <w:rPr>
                <w:rFonts w:cs="Arial"/>
                <w:vertAlign w:val="superscript"/>
              </w:rPr>
              <w:t>6</w:t>
            </w:r>
          </w:p>
        </w:tc>
        <w:tc>
          <w:tcPr>
            <w:tcW w:w="859" w:type="dxa"/>
            <w:shd w:val="clear" w:color="auto" w:fill="auto"/>
          </w:tcPr>
          <w:p w:rsidR="00464CB8" w:rsidRPr="00116AA0" w:rsidRDefault="00464CB8" w:rsidP="0057700F">
            <w:pPr>
              <w:pStyle w:val="TAC"/>
              <w:rPr>
                <w:rFonts w:cs="Arial"/>
              </w:rPr>
            </w:pPr>
            <w:r w:rsidRPr="00116AA0">
              <w:rPr>
                <w:rFonts w:cs="Arial"/>
              </w:rPr>
              <w:t>[-95.9]</w:t>
            </w:r>
            <w:r w:rsidRPr="00116AA0">
              <w:rPr>
                <w:rFonts w:cs="Arial"/>
                <w:vertAlign w:val="superscript"/>
              </w:rPr>
              <w:t>6</w:t>
            </w:r>
          </w:p>
        </w:tc>
        <w:tc>
          <w:tcPr>
            <w:tcW w:w="900" w:type="dxa"/>
            <w:shd w:val="clear" w:color="auto" w:fill="auto"/>
          </w:tcPr>
          <w:p w:rsidR="00464CB8" w:rsidRPr="00116AA0" w:rsidRDefault="00464CB8" w:rsidP="0057700F">
            <w:pPr>
              <w:pStyle w:val="TAC"/>
              <w:rPr>
                <w:rFonts w:cs="Arial"/>
              </w:rPr>
            </w:pPr>
            <w:r w:rsidRPr="00116AA0">
              <w:rPr>
                <w:rFonts w:cs="Arial"/>
              </w:rPr>
              <w:t>[-94.7]</w:t>
            </w:r>
            <w:r w:rsidRPr="00116AA0">
              <w:rPr>
                <w:rFonts w:cs="Arial"/>
                <w:vertAlign w:val="superscript"/>
              </w:rPr>
              <w:t>6</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jc w:val="center"/>
        </w:trPr>
        <w:tc>
          <w:tcPr>
            <w:tcW w:w="1843"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8</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lang w:eastAsia="ja-JP"/>
              </w:rPr>
            </w:pPr>
            <w:r w:rsidRPr="00116AA0">
              <w:rPr>
                <w:rFonts w:cs="Arial"/>
              </w:rPr>
              <w:t>-96.8</w:t>
            </w:r>
          </w:p>
        </w:tc>
        <w:tc>
          <w:tcPr>
            <w:tcW w:w="885" w:type="dxa"/>
            <w:shd w:val="clear" w:color="auto" w:fill="auto"/>
            <w:vAlign w:val="center"/>
          </w:tcPr>
          <w:p w:rsidR="00464CB8" w:rsidRPr="00116AA0" w:rsidRDefault="00464CB8" w:rsidP="0057700F">
            <w:pPr>
              <w:pStyle w:val="TAC"/>
              <w:rPr>
                <w:rFonts w:eastAsia="SimSun" w:cs="Arial"/>
                <w:lang w:eastAsia="ja-JP"/>
              </w:rPr>
            </w:pPr>
            <w:r w:rsidRPr="00116AA0">
              <w:rPr>
                <w:rFonts w:cs="Arial"/>
              </w:rPr>
              <w:t>-93.8</w:t>
            </w:r>
          </w:p>
        </w:tc>
        <w:tc>
          <w:tcPr>
            <w:tcW w:w="859" w:type="dxa"/>
            <w:shd w:val="clear" w:color="auto" w:fill="auto"/>
            <w:vAlign w:val="center"/>
          </w:tcPr>
          <w:p w:rsidR="00464CB8" w:rsidRPr="00116AA0" w:rsidRDefault="00464CB8" w:rsidP="0057700F">
            <w:pPr>
              <w:pStyle w:val="TAC"/>
              <w:rPr>
                <w:rFonts w:eastAsia="SimSun" w:cs="Arial"/>
                <w:lang w:eastAsia="zh-CN"/>
              </w:rPr>
            </w:pPr>
          </w:p>
        </w:tc>
        <w:tc>
          <w:tcPr>
            <w:tcW w:w="900" w:type="dxa"/>
            <w:shd w:val="clear" w:color="auto" w:fill="auto"/>
            <w:vAlign w:val="center"/>
          </w:tcPr>
          <w:p w:rsidR="00464CB8" w:rsidRPr="00116AA0" w:rsidRDefault="00464CB8" w:rsidP="0057700F">
            <w:pPr>
              <w:pStyle w:val="TAC"/>
              <w:rPr>
                <w:rFonts w:eastAsia="SimSun" w:cs="Arial"/>
                <w:lang w:eastAsia="zh-CN"/>
              </w:rPr>
            </w:pPr>
          </w:p>
        </w:tc>
        <w:tc>
          <w:tcPr>
            <w:tcW w:w="839" w:type="dxa"/>
            <w:vMerge/>
            <w:shd w:val="clear" w:color="auto" w:fill="auto"/>
            <w:vAlign w:val="center"/>
          </w:tcPr>
          <w:p w:rsidR="00464CB8" w:rsidRPr="00116AA0" w:rsidRDefault="00464CB8" w:rsidP="0057700F">
            <w:pPr>
              <w:pStyle w:val="TAC"/>
              <w:rPr>
                <w:rFonts w:cs="Arial"/>
              </w:rPr>
            </w:pPr>
          </w:p>
        </w:tc>
      </w:tr>
      <w:tr w:rsidR="00464CB8" w:rsidRPr="002D7A14" w:rsidTr="0057700F">
        <w:trPr>
          <w:trHeight w:val="255"/>
          <w:jc w:val="center"/>
        </w:trPr>
        <w:tc>
          <w:tcPr>
            <w:tcW w:w="1843" w:type="dxa"/>
            <w:vMerge w:val="restart"/>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CA_</w:t>
            </w:r>
            <w:r w:rsidRPr="00116AA0">
              <w:rPr>
                <w:rFonts w:eastAsia="Calibri" w:cs="Arial" w:hint="eastAsia"/>
                <w:lang w:val="en-US" w:eastAsia="ja-JP"/>
              </w:rPr>
              <w:t>1</w:t>
            </w:r>
            <w:r w:rsidRPr="00116AA0">
              <w:rPr>
                <w:rFonts w:eastAsia="Calibri" w:cs="Arial"/>
                <w:lang w:val="en-US"/>
              </w:rPr>
              <w:t>A-</w:t>
            </w:r>
            <w:r w:rsidRPr="00116AA0">
              <w:rPr>
                <w:rFonts w:eastAsia="Calibri" w:cs="Arial" w:hint="eastAsia"/>
                <w:lang w:val="en-US" w:eastAsia="ja-JP"/>
              </w:rPr>
              <w:t>3</w:t>
            </w:r>
            <w:r w:rsidRPr="00116AA0">
              <w:rPr>
                <w:rFonts w:eastAsia="Calibri" w:cs="Arial"/>
                <w:lang w:val="en-US"/>
              </w:rPr>
              <w:t>A</w:t>
            </w:r>
            <w:r w:rsidRPr="00116AA0">
              <w:rPr>
                <w:rFonts w:eastAsia="Calibri" w:cs="Arial" w:hint="eastAsia"/>
                <w:lang w:val="en-US" w:eastAsia="ja-JP"/>
              </w:rPr>
              <w:t>-</w:t>
            </w:r>
            <w:r w:rsidRPr="00116AA0">
              <w:rPr>
                <w:rFonts w:eastAsia="SimSun" w:cs="Arial" w:hint="eastAsia"/>
                <w:lang w:val="en-US" w:eastAsia="zh-CN"/>
              </w:rPr>
              <w:t>7</w:t>
            </w:r>
            <w:r w:rsidRPr="00116AA0">
              <w:rPr>
                <w:rFonts w:eastAsia="Calibri" w:cs="Arial" w:hint="eastAsia"/>
                <w:lang w:val="en-US" w:eastAsia="ja-JP"/>
              </w:rPr>
              <w:t>A-</w:t>
            </w:r>
            <w:r w:rsidRPr="00116AA0">
              <w:rPr>
                <w:rFonts w:eastAsia="Calibri" w:cs="Arial"/>
                <w:lang w:val="en-US" w:eastAsia="ja-JP"/>
              </w:rPr>
              <w:t>2</w:t>
            </w:r>
            <w:r w:rsidRPr="00116AA0">
              <w:rPr>
                <w:rFonts w:eastAsia="SimSun" w:cs="Arial" w:hint="eastAsia"/>
                <w:lang w:val="en-US" w:eastAsia="zh-CN"/>
              </w:rPr>
              <w:t>8</w:t>
            </w:r>
            <w:r w:rsidRPr="00116AA0">
              <w:rPr>
                <w:rFonts w:eastAsia="Calibri" w:cs="Arial" w:hint="eastAsia"/>
                <w:lang w:val="en-US" w:eastAsia="ja-JP"/>
              </w:rPr>
              <w:t>A</w:t>
            </w:r>
          </w:p>
        </w:tc>
        <w:tc>
          <w:tcPr>
            <w:tcW w:w="1004"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1</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w:t>
            </w:r>
            <w:r w:rsidRPr="00116AA0">
              <w:rPr>
                <w:rFonts w:eastAsia="Calibri" w:cs="Arial" w:hint="eastAsia"/>
                <w:lang w:val="en-US" w:eastAsia="ja-JP"/>
              </w:rPr>
              <w:t>100</w:t>
            </w:r>
          </w:p>
        </w:tc>
        <w:tc>
          <w:tcPr>
            <w:tcW w:w="885"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w:t>
            </w:r>
            <w:r w:rsidRPr="00116AA0">
              <w:rPr>
                <w:rFonts w:eastAsia="Calibri" w:cs="Arial" w:hint="eastAsia"/>
                <w:lang w:val="en-US" w:eastAsia="ja-JP"/>
              </w:rPr>
              <w:t>97</w:t>
            </w:r>
          </w:p>
        </w:tc>
        <w:tc>
          <w:tcPr>
            <w:tcW w:w="859"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lang w:val="en-US"/>
              </w:rPr>
              <w:t>-9</w:t>
            </w:r>
            <w:r w:rsidRPr="00116AA0">
              <w:rPr>
                <w:rFonts w:eastAsia="Calibri" w:cs="Arial" w:hint="eastAsia"/>
                <w:lang w:val="en-US" w:eastAsia="ja-JP"/>
              </w:rPr>
              <w:t>5.2</w:t>
            </w:r>
          </w:p>
        </w:tc>
        <w:tc>
          <w:tcPr>
            <w:tcW w:w="900"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lang w:val="en-US"/>
              </w:rPr>
              <w:t>-9</w:t>
            </w:r>
            <w:r w:rsidRPr="00116AA0">
              <w:rPr>
                <w:rFonts w:eastAsia="Calibri" w:cs="Arial" w:hint="eastAsia"/>
                <w:lang w:val="en-US" w:eastAsia="ja-JP"/>
              </w:rPr>
              <w:t>4</w:t>
            </w:r>
          </w:p>
        </w:tc>
        <w:tc>
          <w:tcPr>
            <w:tcW w:w="839" w:type="dxa"/>
            <w:vMerge w:val="restart"/>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FDD</w:t>
            </w:r>
          </w:p>
        </w:tc>
      </w:tr>
      <w:tr w:rsidR="00464CB8" w:rsidRPr="002D7A14" w:rsidTr="0057700F">
        <w:trPr>
          <w:trHeight w:val="255"/>
          <w:jc w:val="center"/>
        </w:trPr>
        <w:tc>
          <w:tcPr>
            <w:tcW w:w="1843" w:type="dxa"/>
            <w:vMerge/>
            <w:shd w:val="clear" w:color="auto" w:fill="auto"/>
            <w:vAlign w:val="center"/>
          </w:tcPr>
          <w:p w:rsidR="00464CB8" w:rsidRPr="00116AA0" w:rsidRDefault="00464CB8" w:rsidP="0057700F">
            <w:pPr>
              <w:pStyle w:val="TAC"/>
              <w:rPr>
                <w:rFonts w:eastAsia="Calibri" w:cs="Arial"/>
                <w:lang w:val="en-US"/>
              </w:rPr>
            </w:pPr>
          </w:p>
        </w:tc>
        <w:tc>
          <w:tcPr>
            <w:tcW w:w="1004"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3</w:t>
            </w:r>
            <w:r w:rsidRPr="00116AA0">
              <w:rPr>
                <w:rFonts w:eastAsia="SimSun" w:cs="Arial" w:hint="eastAsia"/>
                <w:vertAlign w:val="superscript"/>
                <w:lang w:val="en-US" w:eastAsia="zh-CN"/>
              </w:rPr>
              <w:t>4</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rPr>
            </w:pPr>
          </w:p>
        </w:tc>
        <w:tc>
          <w:tcPr>
            <w:tcW w:w="885"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[-91.5]</w:t>
            </w:r>
          </w:p>
        </w:tc>
        <w:tc>
          <w:tcPr>
            <w:tcW w:w="859"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lang w:val="en-US"/>
              </w:rPr>
              <w:t>[-90]</w:t>
            </w:r>
          </w:p>
        </w:tc>
        <w:tc>
          <w:tcPr>
            <w:tcW w:w="900"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lang w:val="en-US"/>
              </w:rPr>
              <w:t>[-89]</w:t>
            </w:r>
          </w:p>
        </w:tc>
        <w:tc>
          <w:tcPr>
            <w:tcW w:w="839" w:type="dxa"/>
            <w:vMerge/>
            <w:shd w:val="clear" w:color="auto" w:fill="auto"/>
            <w:vAlign w:val="center"/>
          </w:tcPr>
          <w:p w:rsidR="00464CB8" w:rsidRPr="00116AA0" w:rsidRDefault="00464CB8" w:rsidP="0057700F">
            <w:pPr>
              <w:pStyle w:val="TAC"/>
              <w:rPr>
                <w:rFonts w:eastAsia="Calibri" w:cs="Arial"/>
                <w:lang w:val="en-US"/>
              </w:rPr>
            </w:pPr>
          </w:p>
        </w:tc>
      </w:tr>
      <w:tr w:rsidR="00464CB8" w:rsidRPr="002D7A14" w:rsidTr="0057700F">
        <w:trPr>
          <w:trHeight w:val="255"/>
          <w:jc w:val="center"/>
        </w:trPr>
        <w:tc>
          <w:tcPr>
            <w:tcW w:w="1843" w:type="dxa"/>
            <w:vMerge/>
            <w:shd w:val="clear" w:color="auto" w:fill="auto"/>
            <w:vAlign w:val="center"/>
          </w:tcPr>
          <w:p w:rsidR="00464CB8" w:rsidRPr="00116AA0" w:rsidRDefault="00464CB8" w:rsidP="0057700F">
            <w:pPr>
              <w:pStyle w:val="TAC"/>
              <w:rPr>
                <w:rFonts w:eastAsia="Calibri" w:cs="Arial"/>
                <w:lang w:val="en-US"/>
              </w:rPr>
            </w:pPr>
          </w:p>
        </w:tc>
        <w:tc>
          <w:tcPr>
            <w:tcW w:w="1004"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3</w:t>
            </w:r>
            <w:r w:rsidRPr="00116AA0">
              <w:rPr>
                <w:rFonts w:eastAsia="SimSun" w:cs="Arial" w:hint="eastAsia"/>
                <w:vertAlign w:val="superscript"/>
                <w:lang w:val="en-US" w:eastAsia="zh-CN"/>
              </w:rPr>
              <w:t>5</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rPr>
            </w:pPr>
          </w:p>
        </w:tc>
        <w:tc>
          <w:tcPr>
            <w:tcW w:w="885"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-94</w:t>
            </w:r>
          </w:p>
        </w:tc>
        <w:tc>
          <w:tcPr>
            <w:tcW w:w="859"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lang w:val="en-US"/>
              </w:rPr>
              <w:t>-92.2</w:t>
            </w:r>
          </w:p>
        </w:tc>
        <w:tc>
          <w:tcPr>
            <w:tcW w:w="900"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lang w:val="en-US"/>
              </w:rPr>
              <w:t>-91</w:t>
            </w:r>
          </w:p>
        </w:tc>
        <w:tc>
          <w:tcPr>
            <w:tcW w:w="839" w:type="dxa"/>
            <w:vMerge/>
            <w:shd w:val="clear" w:color="auto" w:fill="auto"/>
            <w:vAlign w:val="center"/>
          </w:tcPr>
          <w:p w:rsidR="00464CB8" w:rsidRPr="00116AA0" w:rsidRDefault="00464CB8" w:rsidP="0057700F">
            <w:pPr>
              <w:pStyle w:val="TAC"/>
              <w:rPr>
                <w:rFonts w:eastAsia="Calibri" w:cs="Arial"/>
                <w:lang w:val="en-US"/>
              </w:rPr>
            </w:pPr>
          </w:p>
        </w:tc>
      </w:tr>
      <w:tr w:rsidR="00464CB8" w:rsidRPr="002D7A14" w:rsidTr="0057700F">
        <w:trPr>
          <w:trHeight w:val="255"/>
          <w:jc w:val="center"/>
        </w:trPr>
        <w:tc>
          <w:tcPr>
            <w:tcW w:w="1843" w:type="dxa"/>
            <w:vMerge/>
            <w:shd w:val="clear" w:color="auto" w:fill="auto"/>
            <w:vAlign w:val="center"/>
          </w:tcPr>
          <w:p w:rsidR="00464CB8" w:rsidRPr="00116AA0" w:rsidRDefault="00464CB8" w:rsidP="0057700F">
            <w:pPr>
              <w:pStyle w:val="TAC"/>
              <w:rPr>
                <w:rFonts w:eastAsia="Calibri" w:cs="Arial"/>
                <w:lang w:val="en-US"/>
              </w:rPr>
            </w:pPr>
          </w:p>
        </w:tc>
        <w:tc>
          <w:tcPr>
            <w:tcW w:w="1004" w:type="dxa"/>
            <w:shd w:val="clear" w:color="auto" w:fill="auto"/>
            <w:vAlign w:val="center"/>
          </w:tcPr>
          <w:p w:rsidR="00464CB8" w:rsidRPr="00116AA0" w:rsidRDefault="00464CB8" w:rsidP="0057700F">
            <w:pPr>
              <w:pStyle w:val="TAC"/>
              <w:rPr>
                <w:rFonts w:eastAsia="Calibri" w:cs="Arial"/>
                <w:lang w:val="en-US"/>
              </w:rPr>
            </w:pPr>
            <w:r w:rsidRPr="00116AA0">
              <w:rPr>
                <w:rFonts w:eastAsia="SimSun" w:cs="Arial" w:hint="eastAsia"/>
                <w:lang w:val="en-US" w:eastAsia="zh-CN"/>
              </w:rPr>
              <w:t>7</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rPr>
            </w:pPr>
          </w:p>
        </w:tc>
        <w:tc>
          <w:tcPr>
            <w:tcW w:w="885"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-95</w:t>
            </w:r>
          </w:p>
        </w:tc>
        <w:tc>
          <w:tcPr>
            <w:tcW w:w="859"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lang w:val="en-US"/>
              </w:rPr>
              <w:t>-93.2</w:t>
            </w:r>
          </w:p>
        </w:tc>
        <w:tc>
          <w:tcPr>
            <w:tcW w:w="900"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lang w:val="en-US"/>
              </w:rPr>
              <w:t>-92</w:t>
            </w:r>
          </w:p>
        </w:tc>
        <w:tc>
          <w:tcPr>
            <w:tcW w:w="839" w:type="dxa"/>
            <w:vMerge/>
            <w:shd w:val="clear" w:color="auto" w:fill="auto"/>
            <w:vAlign w:val="center"/>
          </w:tcPr>
          <w:p w:rsidR="00464CB8" w:rsidRPr="00116AA0" w:rsidRDefault="00464CB8" w:rsidP="0057700F">
            <w:pPr>
              <w:pStyle w:val="TAC"/>
              <w:rPr>
                <w:rFonts w:eastAsia="Calibri" w:cs="Arial"/>
                <w:lang w:val="en-US"/>
              </w:rPr>
            </w:pPr>
          </w:p>
        </w:tc>
      </w:tr>
      <w:tr w:rsidR="00464CB8" w:rsidRPr="002D7A14" w:rsidTr="0057700F">
        <w:trPr>
          <w:trHeight w:val="255"/>
          <w:jc w:val="center"/>
        </w:trPr>
        <w:tc>
          <w:tcPr>
            <w:tcW w:w="1843" w:type="dxa"/>
            <w:vMerge/>
            <w:shd w:val="clear" w:color="auto" w:fill="auto"/>
            <w:vAlign w:val="center"/>
          </w:tcPr>
          <w:p w:rsidR="00464CB8" w:rsidRPr="00116AA0" w:rsidRDefault="00464CB8" w:rsidP="0057700F">
            <w:pPr>
              <w:pStyle w:val="TAC"/>
              <w:rPr>
                <w:rFonts w:eastAsia="Calibri" w:cs="Arial"/>
                <w:lang w:val="en-US"/>
              </w:rPr>
            </w:pPr>
          </w:p>
        </w:tc>
        <w:tc>
          <w:tcPr>
            <w:tcW w:w="1004" w:type="dxa"/>
            <w:shd w:val="clear" w:color="auto" w:fill="auto"/>
            <w:vAlign w:val="center"/>
          </w:tcPr>
          <w:p w:rsidR="00464CB8" w:rsidRPr="00116AA0" w:rsidRDefault="00464CB8" w:rsidP="0057700F">
            <w:pPr>
              <w:pStyle w:val="TAC"/>
              <w:rPr>
                <w:rFonts w:eastAsia="Calibri" w:cs="Arial"/>
                <w:lang w:val="en-US"/>
              </w:rPr>
            </w:pPr>
            <w:r w:rsidRPr="00116AA0">
              <w:rPr>
                <w:rFonts w:eastAsia="SimSun" w:cs="Arial"/>
                <w:lang w:val="en-US" w:eastAsia="zh-CN"/>
              </w:rPr>
              <w:t>2</w:t>
            </w:r>
            <w:r w:rsidRPr="00116AA0">
              <w:rPr>
                <w:rFonts w:eastAsia="SimSun" w:cs="Arial" w:hint="eastAsia"/>
                <w:lang w:val="en-US" w:eastAsia="zh-CN"/>
              </w:rPr>
              <w:t>8</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rPr>
            </w:pPr>
          </w:p>
        </w:tc>
        <w:tc>
          <w:tcPr>
            <w:tcW w:w="885"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-95</w:t>
            </w:r>
            <w:r w:rsidRPr="00116AA0">
              <w:rPr>
                <w:rFonts w:eastAsia="Calibri" w:cs="Arial" w:hint="eastAsia"/>
                <w:lang w:val="en-US"/>
              </w:rPr>
              <w:t>.</w:t>
            </w:r>
            <w:r w:rsidRPr="00116AA0">
              <w:rPr>
                <w:rFonts w:eastAsia="Calibri" w:cs="Arial"/>
                <w:lang w:val="en-US"/>
              </w:rPr>
              <w:t>3</w:t>
            </w:r>
          </w:p>
        </w:tc>
        <w:tc>
          <w:tcPr>
            <w:tcW w:w="859"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hint="eastAsia"/>
                <w:lang w:val="en-US"/>
              </w:rPr>
              <w:t>-93.</w:t>
            </w:r>
            <w:r w:rsidRPr="00116AA0">
              <w:rPr>
                <w:rFonts w:eastAsia="Calibri" w:cs="Arial"/>
                <w:lang w:val="en-US"/>
              </w:rPr>
              <w:t>5</w:t>
            </w:r>
          </w:p>
        </w:tc>
        <w:tc>
          <w:tcPr>
            <w:tcW w:w="900" w:type="dxa"/>
            <w:shd w:val="clear" w:color="auto" w:fill="auto"/>
            <w:vAlign w:val="center"/>
          </w:tcPr>
          <w:p w:rsidR="00464CB8" w:rsidRPr="00116AA0" w:rsidRDefault="00464CB8" w:rsidP="0057700F">
            <w:pPr>
              <w:pStyle w:val="TAC"/>
              <w:tabs>
                <w:tab w:val="center" w:pos="342"/>
              </w:tabs>
              <w:rPr>
                <w:rFonts w:eastAsia="SimSun" w:cs="Arial"/>
                <w:lang w:val="en-US" w:eastAsia="zh-CN"/>
              </w:rPr>
            </w:pPr>
            <w:r w:rsidRPr="00116AA0">
              <w:rPr>
                <w:rFonts w:eastAsia="Calibri" w:cs="Arial" w:hint="eastAsia"/>
                <w:lang w:val="en-US"/>
              </w:rPr>
              <w:t>-9</w:t>
            </w:r>
            <w:r w:rsidRPr="00116AA0">
              <w:rPr>
                <w:rFonts w:eastAsia="Calibri" w:cs="Arial"/>
                <w:lang w:val="en-US"/>
              </w:rPr>
              <w:t>0.8</w:t>
            </w:r>
          </w:p>
        </w:tc>
        <w:tc>
          <w:tcPr>
            <w:tcW w:w="839" w:type="dxa"/>
            <w:vMerge/>
            <w:shd w:val="clear" w:color="auto" w:fill="auto"/>
            <w:vAlign w:val="center"/>
          </w:tcPr>
          <w:p w:rsidR="00464CB8" w:rsidRPr="00116AA0" w:rsidRDefault="00464CB8" w:rsidP="0057700F">
            <w:pPr>
              <w:pStyle w:val="TAC"/>
              <w:rPr>
                <w:rFonts w:eastAsia="Calibri" w:cs="Arial"/>
                <w:lang w:val="en-US"/>
              </w:rPr>
            </w:pPr>
          </w:p>
        </w:tc>
      </w:tr>
      <w:tr w:rsidR="00464CB8" w:rsidRPr="002D7A14" w:rsidTr="0057700F">
        <w:trPr>
          <w:trHeight w:val="255"/>
          <w:jc w:val="center"/>
        </w:trPr>
        <w:tc>
          <w:tcPr>
            <w:tcW w:w="1843" w:type="dxa"/>
            <w:vMerge w:val="restart"/>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CA_</w:t>
            </w:r>
            <w:r w:rsidRPr="00116AA0">
              <w:rPr>
                <w:rFonts w:eastAsia="Calibri" w:cs="Arial" w:hint="eastAsia"/>
                <w:lang w:val="en-US" w:eastAsia="ja-JP"/>
              </w:rPr>
              <w:t>1</w:t>
            </w:r>
            <w:r w:rsidRPr="00116AA0">
              <w:rPr>
                <w:rFonts w:eastAsia="Calibri" w:cs="Arial"/>
                <w:lang w:val="en-US"/>
              </w:rPr>
              <w:t>A-</w:t>
            </w:r>
            <w:r w:rsidRPr="00116AA0">
              <w:rPr>
                <w:rFonts w:eastAsia="Calibri" w:cs="Arial" w:hint="eastAsia"/>
                <w:lang w:val="en-US" w:eastAsia="ja-JP"/>
              </w:rPr>
              <w:t>3</w:t>
            </w:r>
            <w:r w:rsidRPr="00116AA0">
              <w:rPr>
                <w:rFonts w:eastAsia="Calibri" w:cs="Arial"/>
                <w:lang w:val="en-US"/>
              </w:rPr>
              <w:t>A</w:t>
            </w:r>
            <w:r w:rsidRPr="00116AA0">
              <w:rPr>
                <w:rFonts w:eastAsia="Calibri" w:cs="Arial" w:hint="eastAsia"/>
                <w:lang w:val="en-US" w:eastAsia="ja-JP"/>
              </w:rPr>
              <w:t>-</w:t>
            </w:r>
            <w:r w:rsidRPr="00116AA0">
              <w:rPr>
                <w:rFonts w:eastAsia="SimSun" w:cs="Arial" w:hint="eastAsia"/>
                <w:lang w:val="en-US" w:eastAsia="zh-CN"/>
              </w:rPr>
              <w:t>7</w:t>
            </w:r>
            <w:r w:rsidRPr="00116AA0">
              <w:rPr>
                <w:rFonts w:eastAsia="Calibri" w:cs="Arial"/>
                <w:lang w:val="en-US" w:eastAsia="ja-JP"/>
              </w:rPr>
              <w:t>C</w:t>
            </w:r>
            <w:r w:rsidRPr="00116AA0">
              <w:rPr>
                <w:rFonts w:eastAsia="Calibri" w:cs="Arial" w:hint="eastAsia"/>
                <w:lang w:val="en-US" w:eastAsia="ja-JP"/>
              </w:rPr>
              <w:t>-</w:t>
            </w:r>
            <w:r w:rsidRPr="00116AA0">
              <w:rPr>
                <w:rFonts w:eastAsia="Calibri" w:cs="Arial"/>
                <w:lang w:val="en-US" w:eastAsia="ja-JP"/>
              </w:rPr>
              <w:t>2</w:t>
            </w:r>
            <w:r w:rsidRPr="00116AA0">
              <w:rPr>
                <w:rFonts w:eastAsia="SimSun" w:cs="Arial" w:hint="eastAsia"/>
                <w:lang w:val="en-US" w:eastAsia="zh-CN"/>
              </w:rPr>
              <w:t>8</w:t>
            </w:r>
            <w:r w:rsidRPr="00116AA0">
              <w:rPr>
                <w:rFonts w:eastAsia="Calibri" w:cs="Arial" w:hint="eastAsia"/>
                <w:lang w:val="en-US" w:eastAsia="ja-JP"/>
              </w:rPr>
              <w:t>A</w:t>
            </w:r>
          </w:p>
        </w:tc>
        <w:tc>
          <w:tcPr>
            <w:tcW w:w="1004"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lang w:val="en-US"/>
              </w:rPr>
              <w:t>1</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w:t>
            </w:r>
            <w:r w:rsidRPr="00116AA0">
              <w:rPr>
                <w:rFonts w:eastAsia="Calibri" w:cs="Arial" w:hint="eastAsia"/>
                <w:lang w:val="en-US" w:eastAsia="ja-JP"/>
              </w:rPr>
              <w:t>100</w:t>
            </w:r>
          </w:p>
        </w:tc>
        <w:tc>
          <w:tcPr>
            <w:tcW w:w="885"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w:t>
            </w:r>
            <w:r w:rsidRPr="00116AA0">
              <w:rPr>
                <w:rFonts w:eastAsia="Calibri" w:cs="Arial" w:hint="eastAsia"/>
                <w:lang w:val="en-US" w:eastAsia="ja-JP"/>
              </w:rPr>
              <w:t>97</w:t>
            </w:r>
          </w:p>
        </w:tc>
        <w:tc>
          <w:tcPr>
            <w:tcW w:w="859"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lang w:val="en-US"/>
              </w:rPr>
              <w:t>-9</w:t>
            </w:r>
            <w:r w:rsidRPr="00116AA0">
              <w:rPr>
                <w:rFonts w:eastAsia="Calibri" w:cs="Arial" w:hint="eastAsia"/>
                <w:lang w:val="en-US" w:eastAsia="ja-JP"/>
              </w:rPr>
              <w:t>5.2</w:t>
            </w:r>
          </w:p>
        </w:tc>
        <w:tc>
          <w:tcPr>
            <w:tcW w:w="900"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lang w:val="en-US"/>
              </w:rPr>
              <w:t>-9</w:t>
            </w:r>
            <w:r w:rsidRPr="00116AA0">
              <w:rPr>
                <w:rFonts w:eastAsia="Calibri" w:cs="Arial" w:hint="eastAsia"/>
                <w:lang w:val="en-US" w:eastAsia="ja-JP"/>
              </w:rPr>
              <w:t>4</w:t>
            </w:r>
          </w:p>
        </w:tc>
        <w:tc>
          <w:tcPr>
            <w:tcW w:w="839" w:type="dxa"/>
            <w:vMerge w:val="restart"/>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FDD</w:t>
            </w:r>
          </w:p>
        </w:tc>
      </w:tr>
      <w:tr w:rsidR="00464CB8" w:rsidRPr="002D7A14" w:rsidTr="0057700F">
        <w:trPr>
          <w:trHeight w:val="255"/>
          <w:jc w:val="center"/>
        </w:trPr>
        <w:tc>
          <w:tcPr>
            <w:tcW w:w="1843" w:type="dxa"/>
            <w:vMerge/>
            <w:shd w:val="clear" w:color="auto" w:fill="auto"/>
            <w:vAlign w:val="center"/>
          </w:tcPr>
          <w:p w:rsidR="00464CB8" w:rsidRPr="00116AA0" w:rsidRDefault="00464CB8" w:rsidP="0057700F">
            <w:pPr>
              <w:pStyle w:val="TAC"/>
              <w:rPr>
                <w:rFonts w:eastAsia="Calibri" w:cs="Arial"/>
                <w:lang w:val="en-US"/>
              </w:rPr>
            </w:pPr>
          </w:p>
        </w:tc>
        <w:tc>
          <w:tcPr>
            <w:tcW w:w="1004"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lang w:val="en-US"/>
              </w:rPr>
              <w:t>3</w:t>
            </w:r>
            <w:r w:rsidRPr="00116AA0">
              <w:rPr>
                <w:rFonts w:eastAsia="SimSun" w:cs="Arial" w:hint="eastAsia"/>
                <w:vertAlign w:val="superscript"/>
                <w:lang w:val="en-US" w:eastAsia="zh-CN"/>
              </w:rPr>
              <w:t>4</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rPr>
            </w:pPr>
          </w:p>
        </w:tc>
        <w:tc>
          <w:tcPr>
            <w:tcW w:w="885"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[-91.5]</w:t>
            </w:r>
          </w:p>
        </w:tc>
        <w:tc>
          <w:tcPr>
            <w:tcW w:w="859"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lang w:val="en-US"/>
              </w:rPr>
              <w:t>[-90]</w:t>
            </w:r>
          </w:p>
        </w:tc>
        <w:tc>
          <w:tcPr>
            <w:tcW w:w="900"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lang w:val="en-US"/>
              </w:rPr>
              <w:t>[-89]</w:t>
            </w:r>
          </w:p>
        </w:tc>
        <w:tc>
          <w:tcPr>
            <w:tcW w:w="839" w:type="dxa"/>
            <w:vMerge/>
            <w:shd w:val="clear" w:color="auto" w:fill="auto"/>
            <w:vAlign w:val="center"/>
          </w:tcPr>
          <w:p w:rsidR="00464CB8" w:rsidRPr="00116AA0" w:rsidRDefault="00464CB8" w:rsidP="0057700F">
            <w:pPr>
              <w:pStyle w:val="TAC"/>
              <w:rPr>
                <w:rFonts w:eastAsia="Calibri" w:cs="Arial"/>
                <w:lang w:val="en-US"/>
              </w:rPr>
            </w:pPr>
          </w:p>
        </w:tc>
      </w:tr>
      <w:tr w:rsidR="00464CB8" w:rsidRPr="002D7A14" w:rsidTr="0057700F">
        <w:trPr>
          <w:trHeight w:val="255"/>
          <w:jc w:val="center"/>
        </w:trPr>
        <w:tc>
          <w:tcPr>
            <w:tcW w:w="1843" w:type="dxa"/>
            <w:vMerge/>
            <w:shd w:val="clear" w:color="auto" w:fill="auto"/>
            <w:vAlign w:val="center"/>
          </w:tcPr>
          <w:p w:rsidR="00464CB8" w:rsidRPr="00116AA0" w:rsidRDefault="00464CB8" w:rsidP="0057700F">
            <w:pPr>
              <w:pStyle w:val="TAC"/>
              <w:rPr>
                <w:rFonts w:eastAsia="Calibri" w:cs="Arial"/>
                <w:lang w:val="en-US"/>
              </w:rPr>
            </w:pPr>
          </w:p>
        </w:tc>
        <w:tc>
          <w:tcPr>
            <w:tcW w:w="1004"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lang w:val="en-US"/>
              </w:rPr>
              <w:t>3</w:t>
            </w:r>
            <w:r w:rsidRPr="00116AA0">
              <w:rPr>
                <w:rFonts w:eastAsia="SimSun" w:cs="Arial" w:hint="eastAsia"/>
                <w:vertAlign w:val="superscript"/>
                <w:lang w:val="en-US" w:eastAsia="zh-CN"/>
              </w:rPr>
              <w:t>5</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rPr>
            </w:pPr>
          </w:p>
        </w:tc>
        <w:tc>
          <w:tcPr>
            <w:tcW w:w="885"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-94</w:t>
            </w:r>
          </w:p>
        </w:tc>
        <w:tc>
          <w:tcPr>
            <w:tcW w:w="859"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lang w:val="en-US"/>
              </w:rPr>
              <w:t>-92.2</w:t>
            </w:r>
          </w:p>
        </w:tc>
        <w:tc>
          <w:tcPr>
            <w:tcW w:w="900"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lang w:val="en-US"/>
              </w:rPr>
              <w:t>-91</w:t>
            </w:r>
          </w:p>
        </w:tc>
        <w:tc>
          <w:tcPr>
            <w:tcW w:w="839" w:type="dxa"/>
            <w:vMerge/>
            <w:shd w:val="clear" w:color="auto" w:fill="auto"/>
            <w:vAlign w:val="center"/>
          </w:tcPr>
          <w:p w:rsidR="00464CB8" w:rsidRPr="00116AA0" w:rsidRDefault="00464CB8" w:rsidP="0057700F">
            <w:pPr>
              <w:pStyle w:val="TAC"/>
              <w:rPr>
                <w:rFonts w:eastAsia="Calibri" w:cs="Arial"/>
                <w:lang w:val="en-US"/>
              </w:rPr>
            </w:pPr>
          </w:p>
        </w:tc>
      </w:tr>
      <w:tr w:rsidR="00464CB8" w:rsidRPr="002D7A14" w:rsidTr="0057700F">
        <w:trPr>
          <w:trHeight w:val="255"/>
          <w:jc w:val="center"/>
        </w:trPr>
        <w:tc>
          <w:tcPr>
            <w:tcW w:w="1843" w:type="dxa"/>
            <w:vMerge/>
            <w:shd w:val="clear" w:color="auto" w:fill="auto"/>
            <w:vAlign w:val="center"/>
          </w:tcPr>
          <w:p w:rsidR="00464CB8" w:rsidRPr="00116AA0" w:rsidRDefault="00464CB8" w:rsidP="0057700F">
            <w:pPr>
              <w:pStyle w:val="TAC"/>
              <w:rPr>
                <w:rFonts w:eastAsia="Calibri" w:cs="Arial"/>
                <w:lang w:val="en-US"/>
              </w:rPr>
            </w:pPr>
          </w:p>
        </w:tc>
        <w:tc>
          <w:tcPr>
            <w:tcW w:w="1004"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SimSun" w:cs="Arial" w:hint="eastAsia"/>
                <w:lang w:val="en-US" w:eastAsia="zh-CN"/>
              </w:rPr>
              <w:t>7</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rPr>
            </w:pPr>
          </w:p>
        </w:tc>
        <w:tc>
          <w:tcPr>
            <w:tcW w:w="885"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-95</w:t>
            </w:r>
          </w:p>
        </w:tc>
        <w:tc>
          <w:tcPr>
            <w:tcW w:w="859"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lang w:val="en-US"/>
              </w:rPr>
              <w:t>-93.2</w:t>
            </w:r>
          </w:p>
        </w:tc>
        <w:tc>
          <w:tcPr>
            <w:tcW w:w="900"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lang w:val="en-US"/>
              </w:rPr>
              <w:t>-92</w:t>
            </w:r>
          </w:p>
        </w:tc>
        <w:tc>
          <w:tcPr>
            <w:tcW w:w="839" w:type="dxa"/>
            <w:vMerge/>
            <w:shd w:val="clear" w:color="auto" w:fill="auto"/>
            <w:vAlign w:val="center"/>
          </w:tcPr>
          <w:p w:rsidR="00464CB8" w:rsidRPr="00116AA0" w:rsidRDefault="00464CB8" w:rsidP="0057700F">
            <w:pPr>
              <w:pStyle w:val="TAC"/>
              <w:rPr>
                <w:rFonts w:eastAsia="Calibri" w:cs="Arial"/>
                <w:lang w:val="en-US"/>
              </w:rPr>
            </w:pPr>
          </w:p>
        </w:tc>
      </w:tr>
      <w:tr w:rsidR="00464CB8" w:rsidRPr="002D7A14" w:rsidTr="0057700F">
        <w:trPr>
          <w:trHeight w:val="255"/>
          <w:jc w:val="center"/>
        </w:trPr>
        <w:tc>
          <w:tcPr>
            <w:tcW w:w="1843" w:type="dxa"/>
            <w:vMerge/>
            <w:shd w:val="clear" w:color="auto" w:fill="auto"/>
            <w:vAlign w:val="center"/>
          </w:tcPr>
          <w:p w:rsidR="00464CB8" w:rsidRPr="00116AA0" w:rsidRDefault="00464CB8" w:rsidP="0057700F">
            <w:pPr>
              <w:pStyle w:val="TAC"/>
              <w:rPr>
                <w:rFonts w:eastAsia="Calibri" w:cs="Arial"/>
                <w:lang w:val="en-US"/>
              </w:rPr>
            </w:pPr>
          </w:p>
        </w:tc>
        <w:tc>
          <w:tcPr>
            <w:tcW w:w="1004"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SimSun" w:cs="Arial"/>
                <w:lang w:val="en-US" w:eastAsia="zh-CN"/>
              </w:rPr>
              <w:t>2</w:t>
            </w:r>
            <w:r w:rsidRPr="00116AA0">
              <w:rPr>
                <w:rFonts w:eastAsia="SimSun" w:cs="Arial" w:hint="eastAsia"/>
                <w:lang w:val="en-US" w:eastAsia="zh-CN"/>
              </w:rPr>
              <w:t>8</w:t>
            </w:r>
          </w:p>
        </w:tc>
        <w:tc>
          <w:tcPr>
            <w:tcW w:w="1134"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rPr>
            </w:pPr>
          </w:p>
        </w:tc>
        <w:tc>
          <w:tcPr>
            <w:tcW w:w="885"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-95</w:t>
            </w:r>
            <w:r w:rsidRPr="00116AA0">
              <w:rPr>
                <w:rFonts w:eastAsia="Calibri" w:cs="Arial" w:hint="eastAsia"/>
                <w:lang w:val="en-US"/>
              </w:rPr>
              <w:t>.</w:t>
            </w:r>
            <w:r w:rsidRPr="00116AA0">
              <w:rPr>
                <w:rFonts w:eastAsia="Calibri" w:cs="Arial"/>
                <w:lang w:val="en-US"/>
              </w:rPr>
              <w:t>3</w:t>
            </w:r>
          </w:p>
        </w:tc>
        <w:tc>
          <w:tcPr>
            <w:tcW w:w="859"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hint="eastAsia"/>
                <w:lang w:val="en-US"/>
              </w:rPr>
              <w:t>-93.</w:t>
            </w:r>
            <w:r w:rsidRPr="00116AA0">
              <w:rPr>
                <w:rFonts w:eastAsia="Calibri" w:cs="Arial"/>
                <w:lang w:val="en-US"/>
              </w:rPr>
              <w:t>5</w:t>
            </w:r>
          </w:p>
        </w:tc>
        <w:tc>
          <w:tcPr>
            <w:tcW w:w="900" w:type="dxa"/>
            <w:shd w:val="clear" w:color="auto" w:fill="auto"/>
            <w:vAlign w:val="center"/>
          </w:tcPr>
          <w:p w:rsidR="00464CB8" w:rsidRPr="00116AA0" w:rsidRDefault="00464CB8" w:rsidP="0057700F">
            <w:pPr>
              <w:pStyle w:val="TAC"/>
              <w:rPr>
                <w:rFonts w:eastAsia="SimSun" w:cs="Arial"/>
                <w:lang w:val="en-US" w:eastAsia="zh-CN"/>
              </w:rPr>
            </w:pPr>
            <w:r w:rsidRPr="00116AA0">
              <w:rPr>
                <w:rFonts w:eastAsia="Calibri" w:cs="Arial" w:hint="eastAsia"/>
                <w:lang w:val="en-US"/>
              </w:rPr>
              <w:t>-9</w:t>
            </w:r>
            <w:r w:rsidRPr="00116AA0">
              <w:rPr>
                <w:rFonts w:eastAsia="Calibri" w:cs="Arial"/>
                <w:lang w:val="en-US"/>
              </w:rPr>
              <w:t>0.8</w:t>
            </w:r>
          </w:p>
        </w:tc>
        <w:tc>
          <w:tcPr>
            <w:tcW w:w="839" w:type="dxa"/>
            <w:vMerge/>
            <w:shd w:val="clear" w:color="auto" w:fill="auto"/>
            <w:vAlign w:val="center"/>
          </w:tcPr>
          <w:p w:rsidR="00464CB8" w:rsidRPr="00116AA0" w:rsidRDefault="00464CB8" w:rsidP="0057700F">
            <w:pPr>
              <w:pStyle w:val="TAC"/>
              <w:rPr>
                <w:rFonts w:eastAsia="Calibri" w:cs="Arial"/>
                <w:lang w:val="en-US"/>
              </w:rPr>
            </w:pPr>
          </w:p>
        </w:tc>
      </w:tr>
      <w:tr w:rsidR="00464CB8" w:rsidRPr="009715C6" w:rsidTr="0057700F">
        <w:trPr>
          <w:trHeight w:val="255"/>
          <w:jc w:val="center"/>
        </w:trPr>
        <w:tc>
          <w:tcPr>
            <w:tcW w:w="1843" w:type="dxa"/>
            <w:vMerge w:val="restart"/>
            <w:shd w:val="clear" w:color="auto" w:fill="auto"/>
            <w:vAlign w:val="center"/>
          </w:tcPr>
          <w:p w:rsidR="00464CB8" w:rsidRPr="00116AA0" w:rsidRDefault="00464CB8" w:rsidP="0057700F">
            <w:pPr>
              <w:pStyle w:val="TAC"/>
              <w:rPr>
                <w:rFonts w:eastAsia="SimSun" w:cs="Arial"/>
                <w:lang w:eastAsia="zh-CN"/>
              </w:rPr>
            </w:pPr>
            <w:r w:rsidRPr="00116AA0">
              <w:rPr>
                <w:rFonts w:cs="Arial"/>
              </w:rPr>
              <w:t>CA_</w:t>
            </w:r>
            <w:r w:rsidRPr="00116AA0">
              <w:rPr>
                <w:rFonts w:cs="Arial" w:hint="eastAsia"/>
                <w:lang w:eastAsia="ja-JP"/>
              </w:rPr>
              <w:t>1</w:t>
            </w:r>
            <w:r w:rsidRPr="00116AA0">
              <w:rPr>
                <w:rFonts w:cs="Arial"/>
              </w:rPr>
              <w:t>A-</w:t>
            </w:r>
            <w:r w:rsidRPr="00116AA0">
              <w:rPr>
                <w:rFonts w:cs="Arial" w:hint="eastAsia"/>
                <w:lang w:eastAsia="ja-JP"/>
              </w:rPr>
              <w:t>3</w:t>
            </w:r>
            <w:r w:rsidRPr="00116AA0">
              <w:rPr>
                <w:rFonts w:cs="Arial"/>
              </w:rPr>
              <w:t>A</w:t>
            </w:r>
            <w:r w:rsidRPr="00116AA0">
              <w:rPr>
                <w:rFonts w:cs="Arial" w:hint="eastAsia"/>
                <w:lang w:eastAsia="ja-JP"/>
              </w:rPr>
              <w:t>-</w:t>
            </w:r>
            <w:r w:rsidRPr="00116AA0">
              <w:rPr>
                <w:rFonts w:eastAsia="SimSun" w:cs="Arial" w:hint="eastAsia"/>
                <w:lang w:eastAsia="zh-CN"/>
              </w:rPr>
              <w:t>8</w:t>
            </w:r>
            <w:r w:rsidRPr="00116AA0">
              <w:rPr>
                <w:rFonts w:cs="Arial" w:hint="eastAsia"/>
                <w:lang w:eastAsia="ja-JP"/>
              </w:rPr>
              <w:t>A-</w:t>
            </w:r>
            <w:r w:rsidRPr="00116AA0">
              <w:rPr>
                <w:rFonts w:eastAsia="SimSun" w:cs="Arial" w:hint="eastAsia"/>
                <w:lang w:eastAsia="zh-CN"/>
              </w:rPr>
              <w:t>40</w:t>
            </w:r>
            <w:r w:rsidRPr="00116AA0">
              <w:rPr>
                <w:rFonts w:cs="Arial" w:hint="eastAsia"/>
                <w:lang w:eastAsia="ja-JP"/>
              </w:rPr>
              <w:t>A</w:t>
            </w: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eastAsia="Calibri" w:cs="Arial"/>
                <w:lang w:val="en-US"/>
              </w:rPr>
              <w:t>-</w:t>
            </w:r>
            <w:r w:rsidRPr="00116AA0">
              <w:rPr>
                <w:rFonts w:cs="Arial" w:hint="eastAsia"/>
                <w:lang w:val="en-US" w:eastAsia="ja-JP"/>
              </w:rPr>
              <w:t>100</w:t>
            </w:r>
          </w:p>
        </w:tc>
        <w:tc>
          <w:tcPr>
            <w:tcW w:w="885" w:type="dxa"/>
            <w:shd w:val="clear" w:color="auto" w:fill="auto"/>
            <w:vAlign w:val="center"/>
          </w:tcPr>
          <w:p w:rsidR="00464CB8" w:rsidRPr="00116AA0" w:rsidRDefault="00464CB8" w:rsidP="0057700F">
            <w:pPr>
              <w:pStyle w:val="TAC"/>
              <w:rPr>
                <w:rFonts w:cs="Arial"/>
              </w:rPr>
            </w:pPr>
            <w:r w:rsidRPr="00116AA0">
              <w:rPr>
                <w:rFonts w:eastAsia="Calibri" w:cs="Arial"/>
                <w:lang w:val="en-US"/>
              </w:rPr>
              <w:t>-</w:t>
            </w:r>
            <w:r w:rsidRPr="00116AA0">
              <w:rPr>
                <w:rFonts w:cs="Arial" w:hint="eastAsia"/>
                <w:lang w:val="en-US" w:eastAsia="ja-JP"/>
              </w:rPr>
              <w:t>97</w:t>
            </w:r>
          </w:p>
        </w:tc>
        <w:tc>
          <w:tcPr>
            <w:tcW w:w="859" w:type="dxa"/>
            <w:shd w:val="clear" w:color="auto" w:fill="auto"/>
            <w:vAlign w:val="center"/>
          </w:tcPr>
          <w:p w:rsidR="00464CB8" w:rsidRPr="00116AA0" w:rsidRDefault="00464CB8" w:rsidP="0057700F">
            <w:pPr>
              <w:pStyle w:val="TAC"/>
              <w:rPr>
                <w:rFonts w:cs="Arial"/>
              </w:rPr>
            </w:pPr>
            <w:r w:rsidRPr="00116AA0">
              <w:rPr>
                <w:rFonts w:eastAsia="Calibri" w:cs="Arial"/>
                <w:lang w:val="en-US"/>
              </w:rPr>
              <w:t>-9</w:t>
            </w:r>
            <w:r w:rsidRPr="00116AA0">
              <w:rPr>
                <w:rFonts w:cs="Arial" w:hint="eastAsia"/>
                <w:lang w:val="en-US" w:eastAsia="ja-JP"/>
              </w:rPr>
              <w:t>5.2</w:t>
            </w:r>
          </w:p>
        </w:tc>
        <w:tc>
          <w:tcPr>
            <w:tcW w:w="900" w:type="dxa"/>
            <w:shd w:val="clear" w:color="auto" w:fill="auto"/>
            <w:vAlign w:val="center"/>
          </w:tcPr>
          <w:p w:rsidR="00464CB8" w:rsidRPr="00116AA0" w:rsidRDefault="00464CB8" w:rsidP="0057700F">
            <w:pPr>
              <w:pStyle w:val="TAC"/>
              <w:rPr>
                <w:rFonts w:cs="Arial"/>
              </w:rPr>
            </w:pPr>
            <w:r w:rsidRPr="00116AA0">
              <w:rPr>
                <w:rFonts w:eastAsia="Calibri" w:cs="Arial"/>
                <w:lang w:val="en-US"/>
              </w:rPr>
              <w:t>-9</w:t>
            </w:r>
            <w:r w:rsidRPr="00116AA0">
              <w:rPr>
                <w:rFonts w:cs="Arial" w:hint="eastAsia"/>
                <w:lang w:val="en-US" w:eastAsia="ja-JP"/>
              </w:rPr>
              <w:t>4</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jc w:val="center"/>
        </w:trPr>
        <w:tc>
          <w:tcPr>
            <w:tcW w:w="1843"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eastAsia="SimSun" w:cs="Arial"/>
                <w:vertAlign w:val="superscript"/>
                <w:lang w:eastAsia="zh-CN"/>
              </w:rPr>
            </w:pPr>
            <w:r w:rsidRPr="00116AA0">
              <w:rPr>
                <w:rFonts w:cs="Arial"/>
              </w:rPr>
              <w:t>3</w:t>
            </w:r>
            <w:r w:rsidRPr="00116AA0">
              <w:rPr>
                <w:rFonts w:eastAsia="SimSun" w:cs="Arial" w:hint="eastAsia"/>
                <w:vertAlign w:val="superscript"/>
                <w:lang w:eastAsia="zh-CN"/>
              </w:rPr>
              <w:t>4</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w:t>
            </w:r>
            <w:r w:rsidRPr="00116AA0">
              <w:rPr>
                <w:rFonts w:cs="Arial" w:hint="eastAsia"/>
              </w:rPr>
              <w:t>4</w:t>
            </w:r>
          </w:p>
        </w:tc>
        <w:tc>
          <w:tcPr>
            <w:tcW w:w="885"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-91.5</w:t>
            </w:r>
          </w:p>
        </w:tc>
        <w:tc>
          <w:tcPr>
            <w:tcW w:w="859"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-90</w:t>
            </w:r>
          </w:p>
        </w:tc>
        <w:tc>
          <w:tcPr>
            <w:tcW w:w="900"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-89</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jc w:val="center"/>
        </w:trPr>
        <w:tc>
          <w:tcPr>
            <w:tcW w:w="1843" w:type="dxa"/>
            <w:vMerge/>
            <w:shd w:val="clear" w:color="auto" w:fill="auto"/>
            <w:vAlign w:val="center"/>
          </w:tcPr>
          <w:p w:rsidR="00464CB8" w:rsidRPr="00116AA0" w:rsidRDefault="00464CB8" w:rsidP="0057700F">
            <w:pPr>
              <w:pStyle w:val="TAC"/>
              <w:rPr>
                <w:rFonts w:cs="Arial"/>
              </w:rPr>
            </w:pPr>
          </w:p>
        </w:tc>
        <w:tc>
          <w:tcPr>
            <w:tcW w:w="1004" w:type="dxa"/>
            <w:vMerge w:val="restart"/>
            <w:shd w:val="clear" w:color="auto" w:fill="auto"/>
            <w:vAlign w:val="center"/>
          </w:tcPr>
          <w:p w:rsidR="00464CB8" w:rsidRPr="00116AA0" w:rsidRDefault="00464CB8" w:rsidP="0057700F">
            <w:pPr>
              <w:pStyle w:val="TAC"/>
              <w:rPr>
                <w:rFonts w:eastAsia="SimSun" w:cs="Arial"/>
                <w:vertAlign w:val="superscript"/>
                <w:lang w:eastAsia="zh-CN"/>
              </w:rPr>
            </w:pPr>
            <w:r w:rsidRPr="00116AA0">
              <w:rPr>
                <w:rFonts w:cs="Arial"/>
              </w:rPr>
              <w:t>3</w:t>
            </w:r>
            <w:r w:rsidRPr="00116AA0">
              <w:rPr>
                <w:rFonts w:eastAsia="SimSun" w:cs="Arial" w:hint="eastAsia"/>
                <w:vertAlign w:val="superscript"/>
                <w:lang w:eastAsia="zh-CN"/>
              </w:rPr>
              <w:t>5</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-97</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rPr>
              <w:t>-94</w:t>
            </w:r>
          </w:p>
        </w:tc>
        <w:tc>
          <w:tcPr>
            <w:tcW w:w="859" w:type="dxa"/>
            <w:shd w:val="clear" w:color="auto" w:fill="auto"/>
            <w:vAlign w:val="center"/>
          </w:tcPr>
          <w:p w:rsidR="00464CB8" w:rsidRPr="00116AA0" w:rsidRDefault="00464CB8" w:rsidP="0057700F">
            <w:pPr>
              <w:pStyle w:val="TAC"/>
              <w:rPr>
                <w:rFonts w:cs="Arial"/>
                <w:lang w:eastAsia="ja-JP"/>
              </w:rPr>
            </w:pPr>
            <w:r w:rsidRPr="00116AA0">
              <w:rPr>
                <w:rFonts w:cs="Arial"/>
              </w:rPr>
              <w:t>-92.2</w:t>
            </w:r>
          </w:p>
        </w:tc>
        <w:tc>
          <w:tcPr>
            <w:tcW w:w="900" w:type="dxa"/>
            <w:shd w:val="clear" w:color="auto" w:fill="auto"/>
            <w:vAlign w:val="center"/>
          </w:tcPr>
          <w:p w:rsidR="00464CB8" w:rsidRPr="00116AA0" w:rsidRDefault="00464CB8" w:rsidP="0057700F">
            <w:pPr>
              <w:pStyle w:val="TAC"/>
              <w:rPr>
                <w:rFonts w:cs="Arial"/>
                <w:lang w:eastAsia="ja-JP"/>
              </w:rPr>
            </w:pPr>
            <w:r w:rsidRPr="00116AA0">
              <w:rPr>
                <w:rFonts w:cs="Arial"/>
              </w:rPr>
              <w:t>-91</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jc w:val="center"/>
        </w:trPr>
        <w:tc>
          <w:tcPr>
            <w:tcW w:w="1843" w:type="dxa"/>
            <w:vMerge/>
            <w:shd w:val="clear" w:color="auto" w:fill="auto"/>
            <w:vAlign w:val="center"/>
          </w:tcPr>
          <w:p w:rsidR="00464CB8" w:rsidRPr="00116AA0" w:rsidRDefault="00464CB8" w:rsidP="0057700F">
            <w:pPr>
              <w:pStyle w:val="TAC"/>
              <w:rPr>
                <w:rFonts w:cs="Arial"/>
              </w:rPr>
            </w:pPr>
          </w:p>
        </w:tc>
        <w:tc>
          <w:tcPr>
            <w:tcW w:w="1004" w:type="dxa"/>
            <w:vMerge/>
            <w:shd w:val="clear" w:color="auto" w:fill="auto"/>
            <w:vAlign w:val="center"/>
          </w:tcPr>
          <w:p w:rsidR="00464CB8" w:rsidRPr="00116AA0" w:rsidRDefault="00464CB8" w:rsidP="0057700F">
            <w:pPr>
              <w:pStyle w:val="TAC"/>
              <w:rPr>
                <w:rFonts w:cs="Arial"/>
              </w:rPr>
            </w:pP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[-99.7]</w:t>
            </w:r>
            <w:r w:rsidRPr="00116AA0">
              <w:rPr>
                <w:rFonts w:cs="Arial"/>
                <w:vertAlign w:val="superscript"/>
              </w:rPr>
              <w:t>6</w:t>
            </w:r>
          </w:p>
        </w:tc>
        <w:tc>
          <w:tcPr>
            <w:tcW w:w="885" w:type="dxa"/>
            <w:shd w:val="clear" w:color="auto" w:fill="auto"/>
          </w:tcPr>
          <w:p w:rsidR="00464CB8" w:rsidRPr="00116AA0" w:rsidRDefault="00464CB8" w:rsidP="0057700F">
            <w:pPr>
              <w:pStyle w:val="TAC"/>
              <w:rPr>
                <w:rFonts w:cs="Arial"/>
              </w:rPr>
            </w:pPr>
            <w:r w:rsidRPr="00116AA0">
              <w:rPr>
                <w:rFonts w:cs="Arial"/>
              </w:rPr>
              <w:t>[-96.7]</w:t>
            </w:r>
            <w:r w:rsidRPr="00116AA0">
              <w:rPr>
                <w:rFonts w:cs="Arial"/>
                <w:vertAlign w:val="superscript"/>
              </w:rPr>
              <w:t>6</w:t>
            </w:r>
          </w:p>
        </w:tc>
        <w:tc>
          <w:tcPr>
            <w:tcW w:w="859" w:type="dxa"/>
            <w:shd w:val="clear" w:color="auto" w:fill="auto"/>
          </w:tcPr>
          <w:p w:rsidR="00464CB8" w:rsidRPr="00116AA0" w:rsidRDefault="00464CB8" w:rsidP="0057700F">
            <w:pPr>
              <w:pStyle w:val="TAC"/>
              <w:rPr>
                <w:rFonts w:cs="Arial"/>
              </w:rPr>
            </w:pPr>
            <w:r w:rsidRPr="00116AA0">
              <w:rPr>
                <w:rFonts w:cs="Arial"/>
              </w:rPr>
              <w:t>[-94.9]</w:t>
            </w:r>
            <w:r w:rsidRPr="00116AA0">
              <w:rPr>
                <w:rFonts w:cs="Arial"/>
                <w:vertAlign w:val="superscript"/>
              </w:rPr>
              <w:t>6</w:t>
            </w:r>
          </w:p>
        </w:tc>
        <w:tc>
          <w:tcPr>
            <w:tcW w:w="900" w:type="dxa"/>
            <w:shd w:val="clear" w:color="auto" w:fill="auto"/>
          </w:tcPr>
          <w:p w:rsidR="00464CB8" w:rsidRPr="00116AA0" w:rsidRDefault="00464CB8" w:rsidP="0057700F">
            <w:pPr>
              <w:pStyle w:val="TAC"/>
              <w:rPr>
                <w:rFonts w:cs="Arial"/>
              </w:rPr>
            </w:pPr>
            <w:r w:rsidRPr="00116AA0">
              <w:rPr>
                <w:rFonts w:cs="Arial"/>
              </w:rPr>
              <w:t>[-93.7]</w:t>
            </w:r>
            <w:r w:rsidRPr="00116AA0">
              <w:rPr>
                <w:rFonts w:cs="Arial"/>
                <w:vertAlign w:val="superscript"/>
              </w:rPr>
              <w:t>6</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jc w:val="center"/>
        </w:trPr>
        <w:tc>
          <w:tcPr>
            <w:tcW w:w="1843"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8</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r w:rsidRPr="00116AA0">
              <w:rPr>
                <w:rFonts w:cs="Arial" w:hint="eastAsia"/>
                <w:lang w:eastAsia="ko-KR"/>
              </w:rPr>
              <w:t>-99.2</w:t>
            </w:r>
          </w:p>
        </w:tc>
        <w:tc>
          <w:tcPr>
            <w:tcW w:w="768" w:type="dxa"/>
            <w:shd w:val="clear" w:color="auto" w:fill="auto"/>
            <w:vAlign w:val="center"/>
          </w:tcPr>
          <w:p w:rsidR="00464CB8" w:rsidRPr="00116AA0" w:rsidRDefault="00464CB8" w:rsidP="0057700F">
            <w:pPr>
              <w:pStyle w:val="TAC"/>
              <w:rPr>
                <w:rFonts w:cs="Arial"/>
              </w:rPr>
            </w:pPr>
            <w:r w:rsidRPr="00116AA0">
              <w:rPr>
                <w:rFonts w:cs="Arial"/>
              </w:rPr>
              <w:t>-97</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rPr>
              <w:t>-94</w:t>
            </w:r>
          </w:p>
        </w:tc>
        <w:tc>
          <w:tcPr>
            <w:tcW w:w="859" w:type="dxa"/>
            <w:shd w:val="clear" w:color="auto" w:fill="auto"/>
            <w:vAlign w:val="center"/>
          </w:tcPr>
          <w:p w:rsidR="00464CB8" w:rsidRPr="00116AA0" w:rsidRDefault="00464CB8" w:rsidP="0057700F">
            <w:pPr>
              <w:pStyle w:val="TAC"/>
              <w:rPr>
                <w:rFonts w:cs="Arial"/>
                <w:lang w:eastAsia="ja-JP"/>
              </w:rPr>
            </w:pPr>
          </w:p>
        </w:tc>
        <w:tc>
          <w:tcPr>
            <w:tcW w:w="900" w:type="dxa"/>
            <w:shd w:val="clear" w:color="auto" w:fill="auto"/>
            <w:vAlign w:val="center"/>
          </w:tcPr>
          <w:p w:rsidR="00464CB8" w:rsidRPr="00116AA0" w:rsidRDefault="00464CB8" w:rsidP="0057700F">
            <w:pPr>
              <w:pStyle w:val="TAC"/>
              <w:rPr>
                <w:rFonts w:cs="Arial"/>
                <w:lang w:eastAsia="ja-JP"/>
              </w:rPr>
            </w:pP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jc w:val="center"/>
        </w:trPr>
        <w:tc>
          <w:tcPr>
            <w:tcW w:w="1843"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40</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w:t>
            </w:r>
            <w:r w:rsidRPr="00116AA0">
              <w:rPr>
                <w:rFonts w:cs="Arial" w:hint="eastAsia"/>
                <w:lang w:eastAsia="ko-KR"/>
              </w:rPr>
              <w:t>-93.4</w:t>
            </w:r>
            <w:r w:rsidRPr="00116AA0">
              <w:rPr>
                <w:rFonts w:eastAsia="SimSun" w:cs="Arial" w:hint="eastAsia"/>
                <w:lang w:eastAsia="zh-CN"/>
              </w:rPr>
              <w:t>]</w:t>
            </w:r>
          </w:p>
        </w:tc>
        <w:tc>
          <w:tcPr>
            <w:tcW w:w="885" w:type="dxa"/>
            <w:shd w:val="clear" w:color="auto" w:fill="auto"/>
            <w:vAlign w:val="center"/>
          </w:tcPr>
          <w:p w:rsidR="00464CB8" w:rsidRPr="00116AA0" w:rsidRDefault="00464CB8" w:rsidP="0057700F">
            <w:pPr>
              <w:pStyle w:val="TAC"/>
              <w:rPr>
                <w:rFonts w:eastAsia="SimSun" w:cs="Arial"/>
                <w:lang w:eastAsia="zh-CN"/>
              </w:rPr>
            </w:pPr>
            <w:r w:rsidRPr="00116AA0">
              <w:rPr>
                <w:rFonts w:cs="Arial" w:hint="eastAsia"/>
                <w:lang w:eastAsia="ko-KR"/>
              </w:rPr>
              <w:t>-91.</w:t>
            </w:r>
            <w:r w:rsidRPr="00116AA0">
              <w:rPr>
                <w:rFonts w:eastAsia="SimSun" w:cs="Arial" w:hint="eastAsia"/>
                <w:lang w:eastAsia="zh-CN"/>
              </w:rPr>
              <w:t>9</w:t>
            </w:r>
          </w:p>
        </w:tc>
        <w:tc>
          <w:tcPr>
            <w:tcW w:w="859" w:type="dxa"/>
            <w:shd w:val="clear" w:color="auto" w:fill="auto"/>
            <w:vAlign w:val="center"/>
          </w:tcPr>
          <w:p w:rsidR="00464CB8" w:rsidRPr="00116AA0" w:rsidRDefault="00464CB8" w:rsidP="0057700F">
            <w:pPr>
              <w:pStyle w:val="TAC"/>
              <w:rPr>
                <w:rFonts w:eastAsia="SimSun" w:cs="Arial"/>
                <w:lang w:eastAsia="zh-CN"/>
              </w:rPr>
            </w:pPr>
            <w:r w:rsidRPr="00116AA0">
              <w:rPr>
                <w:rFonts w:cs="Arial" w:hint="eastAsia"/>
                <w:lang w:eastAsia="ko-KR"/>
              </w:rPr>
              <w:t>-90</w:t>
            </w:r>
            <w:r w:rsidRPr="00116AA0">
              <w:rPr>
                <w:rFonts w:eastAsia="SimSun" w:cs="Arial" w:hint="eastAsia"/>
                <w:lang w:eastAsia="zh-CN"/>
              </w:rPr>
              <w:t>.4</w:t>
            </w:r>
          </w:p>
        </w:tc>
        <w:tc>
          <w:tcPr>
            <w:tcW w:w="900" w:type="dxa"/>
            <w:shd w:val="clear" w:color="auto" w:fill="auto"/>
            <w:vAlign w:val="center"/>
          </w:tcPr>
          <w:p w:rsidR="00464CB8" w:rsidRPr="00116AA0" w:rsidRDefault="00464CB8" w:rsidP="0057700F">
            <w:pPr>
              <w:pStyle w:val="TAC"/>
              <w:rPr>
                <w:rFonts w:eastAsia="SimSun" w:cs="Arial"/>
                <w:lang w:eastAsia="zh-CN"/>
              </w:rPr>
            </w:pPr>
            <w:r w:rsidRPr="00116AA0">
              <w:rPr>
                <w:rFonts w:cs="Arial" w:hint="eastAsia"/>
                <w:lang w:eastAsia="ko-KR"/>
              </w:rPr>
              <w:t>-8</w:t>
            </w:r>
            <w:r w:rsidRPr="00116AA0">
              <w:rPr>
                <w:rFonts w:eastAsia="SimSun" w:cs="Arial" w:hint="eastAsia"/>
                <w:lang w:eastAsia="zh-CN"/>
              </w:rPr>
              <w:t>9.4</w:t>
            </w:r>
          </w:p>
        </w:tc>
        <w:tc>
          <w:tcPr>
            <w:tcW w:w="839"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TDD</w:t>
            </w:r>
          </w:p>
        </w:tc>
      </w:tr>
      <w:tr w:rsidR="00464CB8" w:rsidRPr="009715C6" w:rsidTr="0057700F">
        <w:trPr>
          <w:trHeight w:val="255"/>
          <w:jc w:val="center"/>
        </w:trPr>
        <w:tc>
          <w:tcPr>
            <w:tcW w:w="1843" w:type="dxa"/>
            <w:vMerge w:val="restart"/>
            <w:shd w:val="clear" w:color="auto" w:fill="auto"/>
            <w:vAlign w:val="center"/>
          </w:tcPr>
          <w:p w:rsidR="00464CB8" w:rsidRPr="00116AA0" w:rsidRDefault="00464CB8" w:rsidP="0057700F">
            <w:pPr>
              <w:pStyle w:val="TAC"/>
              <w:rPr>
                <w:rFonts w:eastAsia="SimSun" w:cs="Arial"/>
                <w:lang w:eastAsia="zh-CN"/>
              </w:rPr>
            </w:pPr>
            <w:r w:rsidRPr="00116AA0">
              <w:rPr>
                <w:rFonts w:cs="Arial"/>
              </w:rPr>
              <w:t>CA_</w:t>
            </w:r>
            <w:r w:rsidRPr="00116AA0">
              <w:rPr>
                <w:rFonts w:cs="Arial" w:hint="eastAsia"/>
                <w:lang w:eastAsia="ja-JP"/>
              </w:rPr>
              <w:t>1</w:t>
            </w:r>
            <w:r w:rsidRPr="00116AA0">
              <w:rPr>
                <w:rFonts w:cs="Arial"/>
              </w:rPr>
              <w:t>A-</w:t>
            </w:r>
            <w:r w:rsidRPr="00116AA0">
              <w:rPr>
                <w:rFonts w:cs="Arial" w:hint="eastAsia"/>
                <w:lang w:eastAsia="ja-JP"/>
              </w:rPr>
              <w:t>3</w:t>
            </w:r>
            <w:r w:rsidRPr="00116AA0">
              <w:rPr>
                <w:rFonts w:cs="Arial"/>
              </w:rPr>
              <w:t>A</w:t>
            </w:r>
            <w:r w:rsidRPr="00116AA0">
              <w:rPr>
                <w:rFonts w:cs="Arial" w:hint="eastAsia"/>
                <w:lang w:eastAsia="ja-JP"/>
              </w:rPr>
              <w:t>-19A-42A</w:t>
            </w: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-99.8</w:t>
            </w:r>
          </w:p>
        </w:tc>
        <w:tc>
          <w:tcPr>
            <w:tcW w:w="885" w:type="dxa"/>
            <w:shd w:val="clear" w:color="auto" w:fill="auto"/>
            <w:vAlign w:val="center"/>
          </w:tcPr>
          <w:p w:rsidR="00464CB8" w:rsidRPr="00116AA0" w:rsidRDefault="00464CB8" w:rsidP="0057700F">
            <w:pPr>
              <w:pStyle w:val="TAC"/>
              <w:rPr>
                <w:rFonts w:cs="Arial"/>
              </w:rPr>
            </w:pPr>
            <w:r w:rsidRPr="00116AA0">
              <w:rPr>
                <w:rFonts w:cs="Arial"/>
              </w:rPr>
              <w:t>-96.8</w:t>
            </w:r>
          </w:p>
        </w:tc>
        <w:tc>
          <w:tcPr>
            <w:tcW w:w="859" w:type="dxa"/>
            <w:shd w:val="clear" w:color="auto" w:fill="auto"/>
            <w:vAlign w:val="center"/>
          </w:tcPr>
          <w:p w:rsidR="00464CB8" w:rsidRPr="00116AA0" w:rsidRDefault="00464CB8" w:rsidP="0057700F">
            <w:pPr>
              <w:pStyle w:val="TAC"/>
              <w:rPr>
                <w:rFonts w:cs="Arial"/>
              </w:rPr>
            </w:pPr>
            <w:r w:rsidRPr="00116AA0">
              <w:rPr>
                <w:rFonts w:cs="Arial"/>
              </w:rPr>
              <w:t>-95</w:t>
            </w:r>
          </w:p>
        </w:tc>
        <w:tc>
          <w:tcPr>
            <w:tcW w:w="900" w:type="dxa"/>
            <w:shd w:val="clear" w:color="auto" w:fill="auto"/>
            <w:vAlign w:val="center"/>
          </w:tcPr>
          <w:p w:rsidR="00464CB8" w:rsidRPr="00116AA0" w:rsidRDefault="00464CB8" w:rsidP="0057700F">
            <w:pPr>
              <w:pStyle w:val="TAC"/>
              <w:rPr>
                <w:rFonts w:cs="Arial"/>
              </w:rPr>
            </w:pPr>
            <w:r w:rsidRPr="00116AA0">
              <w:rPr>
                <w:rFonts w:cs="Arial"/>
              </w:rPr>
              <w:t>-93.8</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jc w:val="center"/>
        </w:trPr>
        <w:tc>
          <w:tcPr>
            <w:tcW w:w="1843"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eastAsia="SimSun" w:cs="Arial"/>
                <w:vertAlign w:val="superscript"/>
                <w:lang w:eastAsia="zh-CN"/>
              </w:rPr>
            </w:pPr>
            <w:r w:rsidRPr="00116AA0">
              <w:rPr>
                <w:rFonts w:cs="Arial"/>
              </w:rPr>
              <w:t>3</w:t>
            </w:r>
            <w:r w:rsidRPr="00116AA0">
              <w:rPr>
                <w:rFonts w:eastAsia="SimSun" w:cs="Arial" w:hint="eastAsia"/>
                <w:vertAlign w:val="superscript"/>
                <w:lang w:eastAsia="zh-CN"/>
              </w:rPr>
              <w:t>4</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-93.8</w:t>
            </w:r>
          </w:p>
        </w:tc>
        <w:tc>
          <w:tcPr>
            <w:tcW w:w="885"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-91.3</w:t>
            </w:r>
          </w:p>
        </w:tc>
        <w:tc>
          <w:tcPr>
            <w:tcW w:w="859"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-89.8</w:t>
            </w:r>
          </w:p>
        </w:tc>
        <w:tc>
          <w:tcPr>
            <w:tcW w:w="900"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-88.8</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jc w:val="center"/>
        </w:trPr>
        <w:tc>
          <w:tcPr>
            <w:tcW w:w="1843" w:type="dxa"/>
            <w:vMerge/>
            <w:shd w:val="clear" w:color="auto" w:fill="auto"/>
            <w:vAlign w:val="center"/>
          </w:tcPr>
          <w:p w:rsidR="00464CB8" w:rsidRPr="00116AA0" w:rsidRDefault="00464CB8" w:rsidP="0057700F">
            <w:pPr>
              <w:pStyle w:val="TAC"/>
              <w:rPr>
                <w:rFonts w:cs="Arial"/>
              </w:rPr>
            </w:pPr>
          </w:p>
        </w:tc>
        <w:tc>
          <w:tcPr>
            <w:tcW w:w="1004" w:type="dxa"/>
            <w:vMerge w:val="restart"/>
            <w:shd w:val="clear" w:color="auto" w:fill="auto"/>
            <w:vAlign w:val="center"/>
          </w:tcPr>
          <w:p w:rsidR="00464CB8" w:rsidRPr="00116AA0" w:rsidRDefault="00464CB8" w:rsidP="0057700F">
            <w:pPr>
              <w:pStyle w:val="TAC"/>
              <w:rPr>
                <w:rFonts w:eastAsia="SimSun" w:cs="Arial"/>
                <w:vertAlign w:val="superscript"/>
                <w:lang w:eastAsia="zh-CN"/>
              </w:rPr>
            </w:pPr>
            <w:r w:rsidRPr="00116AA0">
              <w:rPr>
                <w:rFonts w:cs="Arial"/>
              </w:rPr>
              <w:t>3</w:t>
            </w:r>
            <w:r w:rsidRPr="00116AA0">
              <w:rPr>
                <w:rFonts w:eastAsia="SimSun" w:cs="Arial" w:hint="eastAsia"/>
                <w:vertAlign w:val="superscript"/>
                <w:lang w:eastAsia="zh-CN"/>
              </w:rPr>
              <w:t>5</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-96.8</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rPr>
              <w:t>-93.8</w:t>
            </w:r>
          </w:p>
        </w:tc>
        <w:tc>
          <w:tcPr>
            <w:tcW w:w="859" w:type="dxa"/>
            <w:shd w:val="clear" w:color="auto" w:fill="auto"/>
            <w:vAlign w:val="center"/>
          </w:tcPr>
          <w:p w:rsidR="00464CB8" w:rsidRPr="00116AA0" w:rsidRDefault="00464CB8" w:rsidP="0057700F">
            <w:pPr>
              <w:pStyle w:val="TAC"/>
              <w:rPr>
                <w:rFonts w:cs="Arial"/>
                <w:lang w:eastAsia="ja-JP"/>
              </w:rPr>
            </w:pPr>
            <w:r w:rsidRPr="00116AA0">
              <w:rPr>
                <w:rFonts w:cs="Arial"/>
              </w:rPr>
              <w:t>-92</w:t>
            </w:r>
          </w:p>
        </w:tc>
        <w:tc>
          <w:tcPr>
            <w:tcW w:w="900" w:type="dxa"/>
            <w:shd w:val="clear" w:color="auto" w:fill="auto"/>
            <w:vAlign w:val="center"/>
          </w:tcPr>
          <w:p w:rsidR="00464CB8" w:rsidRPr="00116AA0" w:rsidRDefault="00464CB8" w:rsidP="0057700F">
            <w:pPr>
              <w:pStyle w:val="TAC"/>
              <w:rPr>
                <w:rFonts w:cs="Arial"/>
                <w:lang w:eastAsia="ja-JP"/>
              </w:rPr>
            </w:pPr>
            <w:r w:rsidRPr="00116AA0">
              <w:rPr>
                <w:rFonts w:cs="Arial"/>
              </w:rPr>
              <w:t>-90.8</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jc w:val="center"/>
        </w:trPr>
        <w:tc>
          <w:tcPr>
            <w:tcW w:w="1843" w:type="dxa"/>
            <w:vMerge/>
            <w:shd w:val="clear" w:color="auto" w:fill="auto"/>
            <w:vAlign w:val="center"/>
          </w:tcPr>
          <w:p w:rsidR="00464CB8" w:rsidRPr="00116AA0" w:rsidRDefault="00464CB8" w:rsidP="0057700F">
            <w:pPr>
              <w:pStyle w:val="TAC"/>
              <w:rPr>
                <w:rFonts w:cs="Arial"/>
              </w:rPr>
            </w:pPr>
          </w:p>
        </w:tc>
        <w:tc>
          <w:tcPr>
            <w:tcW w:w="1004" w:type="dxa"/>
            <w:vMerge/>
            <w:shd w:val="clear" w:color="auto" w:fill="auto"/>
            <w:vAlign w:val="center"/>
          </w:tcPr>
          <w:p w:rsidR="00464CB8" w:rsidRPr="00116AA0" w:rsidRDefault="00464CB8" w:rsidP="0057700F">
            <w:pPr>
              <w:pStyle w:val="TAC"/>
              <w:rPr>
                <w:rFonts w:cs="Arial"/>
              </w:rPr>
            </w:pP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[-99.5]</w:t>
            </w:r>
            <w:r w:rsidRPr="00116AA0">
              <w:rPr>
                <w:rFonts w:cs="Arial"/>
                <w:vertAlign w:val="superscript"/>
              </w:rPr>
              <w:t>6</w:t>
            </w:r>
          </w:p>
        </w:tc>
        <w:tc>
          <w:tcPr>
            <w:tcW w:w="885" w:type="dxa"/>
            <w:shd w:val="clear" w:color="auto" w:fill="auto"/>
          </w:tcPr>
          <w:p w:rsidR="00464CB8" w:rsidRPr="00116AA0" w:rsidRDefault="00464CB8" w:rsidP="0057700F">
            <w:pPr>
              <w:pStyle w:val="TAC"/>
              <w:rPr>
                <w:rFonts w:cs="Arial"/>
              </w:rPr>
            </w:pPr>
            <w:r w:rsidRPr="00116AA0">
              <w:rPr>
                <w:rFonts w:cs="Arial"/>
              </w:rPr>
              <w:t>[-96.5]</w:t>
            </w:r>
            <w:r w:rsidRPr="00116AA0">
              <w:rPr>
                <w:rFonts w:cs="Arial"/>
                <w:vertAlign w:val="superscript"/>
              </w:rPr>
              <w:t>6</w:t>
            </w:r>
          </w:p>
        </w:tc>
        <w:tc>
          <w:tcPr>
            <w:tcW w:w="859" w:type="dxa"/>
            <w:shd w:val="clear" w:color="auto" w:fill="auto"/>
          </w:tcPr>
          <w:p w:rsidR="00464CB8" w:rsidRPr="00116AA0" w:rsidRDefault="00464CB8" w:rsidP="0057700F">
            <w:pPr>
              <w:pStyle w:val="TAC"/>
              <w:rPr>
                <w:rFonts w:cs="Arial"/>
              </w:rPr>
            </w:pPr>
            <w:r w:rsidRPr="00116AA0">
              <w:rPr>
                <w:rFonts w:cs="Arial"/>
              </w:rPr>
              <w:t>[-94.7]</w:t>
            </w:r>
            <w:r w:rsidRPr="00116AA0">
              <w:rPr>
                <w:rFonts w:cs="Arial"/>
                <w:vertAlign w:val="superscript"/>
              </w:rPr>
              <w:t>6</w:t>
            </w:r>
          </w:p>
        </w:tc>
        <w:tc>
          <w:tcPr>
            <w:tcW w:w="900" w:type="dxa"/>
            <w:shd w:val="clear" w:color="auto" w:fill="auto"/>
          </w:tcPr>
          <w:p w:rsidR="00464CB8" w:rsidRPr="00116AA0" w:rsidRDefault="00464CB8" w:rsidP="0057700F">
            <w:pPr>
              <w:pStyle w:val="TAC"/>
              <w:rPr>
                <w:rFonts w:cs="Arial"/>
              </w:rPr>
            </w:pPr>
            <w:r w:rsidRPr="00116AA0">
              <w:rPr>
                <w:rFonts w:cs="Arial"/>
              </w:rPr>
              <w:t>[-93.5]</w:t>
            </w:r>
            <w:r w:rsidRPr="00116AA0">
              <w:rPr>
                <w:rFonts w:cs="Arial"/>
                <w:vertAlign w:val="superscript"/>
              </w:rPr>
              <w:t>6</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jc w:val="center"/>
        </w:trPr>
        <w:tc>
          <w:tcPr>
            <w:tcW w:w="1843"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hint="eastAsia"/>
                <w:lang w:eastAsia="ja-JP"/>
              </w:rPr>
              <w:t>19</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w:t>
            </w:r>
            <w:r w:rsidRPr="00116AA0">
              <w:rPr>
                <w:rFonts w:cs="Arial" w:hint="eastAsia"/>
                <w:lang w:eastAsia="ja-JP"/>
              </w:rPr>
              <w:t>100</w:t>
            </w:r>
          </w:p>
        </w:tc>
        <w:tc>
          <w:tcPr>
            <w:tcW w:w="885" w:type="dxa"/>
            <w:shd w:val="clear" w:color="auto" w:fill="auto"/>
            <w:vAlign w:val="center"/>
          </w:tcPr>
          <w:p w:rsidR="00464CB8" w:rsidRPr="00116AA0" w:rsidRDefault="00464CB8" w:rsidP="0057700F">
            <w:pPr>
              <w:pStyle w:val="TAC"/>
              <w:rPr>
                <w:rFonts w:cs="Arial"/>
              </w:rPr>
            </w:pPr>
            <w:r w:rsidRPr="00116AA0">
              <w:rPr>
                <w:rFonts w:cs="Arial"/>
              </w:rPr>
              <w:t>-9</w:t>
            </w:r>
            <w:r w:rsidRPr="00116AA0">
              <w:rPr>
                <w:rFonts w:cs="Arial" w:hint="eastAsia"/>
                <w:lang w:eastAsia="ja-JP"/>
              </w:rPr>
              <w:t>7</w:t>
            </w:r>
          </w:p>
        </w:tc>
        <w:tc>
          <w:tcPr>
            <w:tcW w:w="859" w:type="dxa"/>
            <w:shd w:val="clear" w:color="auto" w:fill="auto"/>
            <w:vAlign w:val="center"/>
          </w:tcPr>
          <w:p w:rsidR="00464CB8" w:rsidRPr="00116AA0" w:rsidRDefault="00464CB8" w:rsidP="0057700F">
            <w:pPr>
              <w:pStyle w:val="TAC"/>
              <w:rPr>
                <w:rFonts w:cs="Arial"/>
              </w:rPr>
            </w:pPr>
            <w:r w:rsidRPr="00116AA0">
              <w:rPr>
                <w:rFonts w:cs="Arial"/>
              </w:rPr>
              <w:t>-95</w:t>
            </w:r>
            <w:r w:rsidRPr="00116AA0">
              <w:rPr>
                <w:rFonts w:cs="Arial" w:hint="eastAsia"/>
                <w:lang w:eastAsia="ja-JP"/>
              </w:rPr>
              <w:t>.2</w:t>
            </w:r>
          </w:p>
        </w:tc>
        <w:tc>
          <w:tcPr>
            <w:tcW w:w="900" w:type="dxa"/>
            <w:shd w:val="clear" w:color="auto" w:fill="auto"/>
            <w:vAlign w:val="center"/>
          </w:tcPr>
          <w:p w:rsidR="00464CB8" w:rsidRPr="00116AA0" w:rsidRDefault="00464CB8" w:rsidP="0057700F">
            <w:pPr>
              <w:pStyle w:val="TAC"/>
              <w:rPr>
                <w:rFonts w:cs="Arial"/>
              </w:rPr>
            </w:pP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jc w:val="center"/>
        </w:trPr>
        <w:tc>
          <w:tcPr>
            <w:tcW w:w="1843" w:type="dxa"/>
            <w:vMerge/>
            <w:shd w:val="clear" w:color="auto" w:fill="auto"/>
            <w:vAlign w:val="center"/>
          </w:tcPr>
          <w:p w:rsidR="00464CB8" w:rsidRPr="00116AA0" w:rsidRDefault="00464CB8" w:rsidP="0057700F">
            <w:pPr>
              <w:pStyle w:val="TAC"/>
              <w:rPr>
                <w:rFonts w:cs="Arial"/>
              </w:rPr>
            </w:pPr>
          </w:p>
        </w:tc>
        <w:tc>
          <w:tcPr>
            <w:tcW w:w="1004" w:type="dxa"/>
            <w:vMerge w:val="restart"/>
            <w:shd w:val="clear" w:color="auto" w:fill="auto"/>
            <w:vAlign w:val="center"/>
          </w:tcPr>
          <w:p w:rsidR="00464CB8" w:rsidRPr="00116AA0" w:rsidRDefault="00464CB8" w:rsidP="0057700F">
            <w:pPr>
              <w:pStyle w:val="TAC"/>
              <w:rPr>
                <w:rFonts w:cs="Arial"/>
                <w:lang w:eastAsia="ja-JP"/>
              </w:rPr>
            </w:pPr>
            <w:r w:rsidRPr="00116AA0">
              <w:rPr>
                <w:rFonts w:cs="Arial"/>
              </w:rPr>
              <w:t>42</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-98.5</w:t>
            </w:r>
          </w:p>
        </w:tc>
        <w:tc>
          <w:tcPr>
            <w:tcW w:w="885"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-95.5</w:t>
            </w:r>
          </w:p>
        </w:tc>
        <w:tc>
          <w:tcPr>
            <w:tcW w:w="859"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-93.7</w:t>
            </w:r>
          </w:p>
        </w:tc>
        <w:tc>
          <w:tcPr>
            <w:tcW w:w="900"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-92.5</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TDD</w:t>
            </w:r>
          </w:p>
        </w:tc>
      </w:tr>
      <w:tr w:rsidR="00464CB8" w:rsidRPr="009715C6" w:rsidTr="0057700F">
        <w:trPr>
          <w:trHeight w:val="255"/>
          <w:jc w:val="center"/>
        </w:trPr>
        <w:tc>
          <w:tcPr>
            <w:tcW w:w="1843" w:type="dxa"/>
            <w:vMerge/>
            <w:shd w:val="clear" w:color="auto" w:fill="auto"/>
            <w:vAlign w:val="center"/>
          </w:tcPr>
          <w:p w:rsidR="00464CB8" w:rsidRPr="00116AA0" w:rsidRDefault="00464CB8" w:rsidP="0057700F">
            <w:pPr>
              <w:pStyle w:val="TAC"/>
              <w:rPr>
                <w:rFonts w:cs="Arial"/>
              </w:rPr>
            </w:pPr>
          </w:p>
        </w:tc>
        <w:tc>
          <w:tcPr>
            <w:tcW w:w="1004" w:type="dxa"/>
            <w:vMerge/>
            <w:shd w:val="clear" w:color="auto" w:fill="auto"/>
            <w:vAlign w:val="center"/>
          </w:tcPr>
          <w:p w:rsidR="00464CB8" w:rsidRPr="00116AA0" w:rsidRDefault="00464CB8" w:rsidP="0057700F">
            <w:pPr>
              <w:pStyle w:val="TAC"/>
              <w:rPr>
                <w:rFonts w:cs="Arial"/>
              </w:rPr>
            </w:pP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[-100.7]</w:t>
            </w:r>
            <w:r w:rsidRPr="00116AA0">
              <w:rPr>
                <w:rFonts w:cs="Arial"/>
                <w:vertAlign w:val="superscript"/>
              </w:rPr>
              <w:t>6</w:t>
            </w:r>
          </w:p>
        </w:tc>
        <w:tc>
          <w:tcPr>
            <w:tcW w:w="885" w:type="dxa"/>
            <w:shd w:val="clear" w:color="auto" w:fill="auto"/>
          </w:tcPr>
          <w:p w:rsidR="00464CB8" w:rsidRPr="00116AA0" w:rsidRDefault="00464CB8" w:rsidP="0057700F">
            <w:pPr>
              <w:pStyle w:val="TAC"/>
              <w:rPr>
                <w:rFonts w:cs="Arial"/>
              </w:rPr>
            </w:pPr>
            <w:r w:rsidRPr="00116AA0">
              <w:rPr>
                <w:rFonts w:cs="Arial"/>
              </w:rPr>
              <w:t>[-97.7]</w:t>
            </w:r>
            <w:r w:rsidRPr="00116AA0">
              <w:rPr>
                <w:rFonts w:cs="Arial"/>
                <w:vertAlign w:val="superscript"/>
              </w:rPr>
              <w:t>6</w:t>
            </w:r>
          </w:p>
        </w:tc>
        <w:tc>
          <w:tcPr>
            <w:tcW w:w="859" w:type="dxa"/>
            <w:shd w:val="clear" w:color="auto" w:fill="auto"/>
          </w:tcPr>
          <w:p w:rsidR="00464CB8" w:rsidRPr="00116AA0" w:rsidRDefault="00464CB8" w:rsidP="0057700F">
            <w:pPr>
              <w:pStyle w:val="TAC"/>
              <w:rPr>
                <w:rFonts w:cs="Arial"/>
              </w:rPr>
            </w:pPr>
            <w:r w:rsidRPr="00116AA0">
              <w:rPr>
                <w:rFonts w:cs="Arial"/>
              </w:rPr>
              <w:t>[-95.9]</w:t>
            </w:r>
            <w:r w:rsidRPr="00116AA0">
              <w:rPr>
                <w:rFonts w:cs="Arial"/>
                <w:vertAlign w:val="superscript"/>
              </w:rPr>
              <w:t>6</w:t>
            </w:r>
          </w:p>
        </w:tc>
        <w:tc>
          <w:tcPr>
            <w:tcW w:w="900" w:type="dxa"/>
            <w:shd w:val="clear" w:color="auto" w:fill="auto"/>
          </w:tcPr>
          <w:p w:rsidR="00464CB8" w:rsidRPr="00116AA0" w:rsidRDefault="00464CB8" w:rsidP="0057700F">
            <w:pPr>
              <w:pStyle w:val="TAC"/>
              <w:rPr>
                <w:rFonts w:cs="Arial"/>
              </w:rPr>
            </w:pPr>
            <w:r w:rsidRPr="00116AA0">
              <w:rPr>
                <w:rFonts w:cs="Arial"/>
              </w:rPr>
              <w:t>[-94.7]</w:t>
            </w:r>
            <w:r w:rsidRPr="00116AA0">
              <w:rPr>
                <w:rFonts w:cs="Arial"/>
                <w:vertAlign w:val="superscript"/>
              </w:rPr>
              <w:t>6</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jc w:val="center"/>
        </w:trPr>
        <w:tc>
          <w:tcPr>
            <w:tcW w:w="1843" w:type="dxa"/>
            <w:vMerge w:val="restart"/>
            <w:shd w:val="clear" w:color="auto" w:fill="auto"/>
            <w:vAlign w:val="center"/>
          </w:tcPr>
          <w:p w:rsidR="00464CB8" w:rsidRPr="00116AA0" w:rsidRDefault="00464CB8" w:rsidP="0057700F">
            <w:pPr>
              <w:pStyle w:val="TAC"/>
              <w:rPr>
                <w:rFonts w:eastAsia="SimSun" w:cs="Arial"/>
                <w:lang w:eastAsia="zh-CN"/>
              </w:rPr>
            </w:pPr>
            <w:r w:rsidRPr="00116AA0">
              <w:rPr>
                <w:rFonts w:cs="Arial"/>
              </w:rPr>
              <w:t>CA_</w:t>
            </w:r>
            <w:r w:rsidRPr="00116AA0">
              <w:rPr>
                <w:rFonts w:cs="Arial" w:hint="eastAsia"/>
                <w:lang w:eastAsia="ja-JP"/>
              </w:rPr>
              <w:t>1</w:t>
            </w:r>
            <w:r w:rsidRPr="00116AA0">
              <w:rPr>
                <w:rFonts w:cs="Arial"/>
              </w:rPr>
              <w:t>A-</w:t>
            </w:r>
            <w:r w:rsidRPr="00116AA0">
              <w:rPr>
                <w:rFonts w:cs="Arial" w:hint="eastAsia"/>
                <w:lang w:eastAsia="ja-JP"/>
              </w:rPr>
              <w:t>3</w:t>
            </w:r>
            <w:r w:rsidRPr="00116AA0">
              <w:rPr>
                <w:rFonts w:cs="Arial"/>
              </w:rPr>
              <w:t>A</w:t>
            </w:r>
            <w:r w:rsidRPr="00116AA0">
              <w:rPr>
                <w:rFonts w:cs="Arial" w:hint="eastAsia"/>
                <w:lang w:eastAsia="ja-JP"/>
              </w:rPr>
              <w:t>-19A-42C</w:t>
            </w:r>
          </w:p>
        </w:tc>
        <w:tc>
          <w:tcPr>
            <w:tcW w:w="1004" w:type="dxa"/>
            <w:shd w:val="clear" w:color="auto" w:fill="auto"/>
            <w:vAlign w:val="center"/>
          </w:tcPr>
          <w:p w:rsidR="00464CB8" w:rsidRPr="00116AA0" w:rsidRDefault="00464CB8" w:rsidP="0057700F">
            <w:pPr>
              <w:pStyle w:val="TAC"/>
              <w:rPr>
                <w:rFonts w:cs="Arial"/>
                <w:lang w:eastAsia="ja-JP"/>
              </w:rPr>
            </w:pPr>
            <w:r w:rsidRPr="00116AA0">
              <w:rPr>
                <w:rFonts w:cs="Arial"/>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-99.8</w:t>
            </w:r>
          </w:p>
        </w:tc>
        <w:tc>
          <w:tcPr>
            <w:tcW w:w="885" w:type="dxa"/>
            <w:shd w:val="clear" w:color="auto" w:fill="auto"/>
            <w:vAlign w:val="center"/>
          </w:tcPr>
          <w:p w:rsidR="00464CB8" w:rsidRPr="00116AA0" w:rsidRDefault="00464CB8" w:rsidP="0057700F">
            <w:pPr>
              <w:pStyle w:val="TAC"/>
              <w:rPr>
                <w:rFonts w:cs="Arial"/>
              </w:rPr>
            </w:pPr>
            <w:r w:rsidRPr="00116AA0">
              <w:rPr>
                <w:rFonts w:cs="Arial"/>
              </w:rPr>
              <w:t>-96.8</w:t>
            </w:r>
          </w:p>
        </w:tc>
        <w:tc>
          <w:tcPr>
            <w:tcW w:w="859" w:type="dxa"/>
            <w:shd w:val="clear" w:color="auto" w:fill="auto"/>
            <w:vAlign w:val="center"/>
          </w:tcPr>
          <w:p w:rsidR="00464CB8" w:rsidRPr="00116AA0" w:rsidRDefault="00464CB8" w:rsidP="0057700F">
            <w:pPr>
              <w:pStyle w:val="TAC"/>
              <w:rPr>
                <w:rFonts w:cs="Arial"/>
              </w:rPr>
            </w:pPr>
            <w:r w:rsidRPr="00116AA0">
              <w:rPr>
                <w:rFonts w:cs="Arial"/>
              </w:rPr>
              <w:t>-95</w:t>
            </w:r>
          </w:p>
        </w:tc>
        <w:tc>
          <w:tcPr>
            <w:tcW w:w="900" w:type="dxa"/>
            <w:shd w:val="clear" w:color="auto" w:fill="auto"/>
            <w:vAlign w:val="center"/>
          </w:tcPr>
          <w:p w:rsidR="00464CB8" w:rsidRPr="00116AA0" w:rsidRDefault="00464CB8" w:rsidP="0057700F">
            <w:pPr>
              <w:pStyle w:val="TAC"/>
              <w:rPr>
                <w:rFonts w:cs="Arial"/>
              </w:rPr>
            </w:pPr>
            <w:r w:rsidRPr="00116AA0">
              <w:rPr>
                <w:rFonts w:cs="Arial"/>
              </w:rPr>
              <w:t>-93.8</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jc w:val="center"/>
        </w:trPr>
        <w:tc>
          <w:tcPr>
            <w:tcW w:w="1843"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eastAsia="SimSun" w:cs="Arial"/>
                <w:vertAlign w:val="superscript"/>
                <w:lang w:eastAsia="zh-CN"/>
              </w:rPr>
            </w:pPr>
            <w:r w:rsidRPr="00116AA0">
              <w:rPr>
                <w:rFonts w:cs="Arial"/>
              </w:rPr>
              <w:t>3</w:t>
            </w:r>
            <w:r w:rsidRPr="00116AA0">
              <w:rPr>
                <w:rFonts w:eastAsia="SimSun" w:cs="Arial" w:hint="eastAsia"/>
                <w:vertAlign w:val="superscript"/>
                <w:lang w:eastAsia="zh-CN"/>
              </w:rPr>
              <w:t>4</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-93.8</w:t>
            </w:r>
          </w:p>
        </w:tc>
        <w:tc>
          <w:tcPr>
            <w:tcW w:w="885"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-91.3</w:t>
            </w:r>
          </w:p>
        </w:tc>
        <w:tc>
          <w:tcPr>
            <w:tcW w:w="859"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-89.8</w:t>
            </w:r>
          </w:p>
        </w:tc>
        <w:tc>
          <w:tcPr>
            <w:tcW w:w="900"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-88.8</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jc w:val="center"/>
        </w:trPr>
        <w:tc>
          <w:tcPr>
            <w:tcW w:w="1843"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eastAsia="SimSun" w:cs="Arial"/>
                <w:vertAlign w:val="superscript"/>
                <w:lang w:eastAsia="zh-CN"/>
              </w:rPr>
            </w:pPr>
            <w:r w:rsidRPr="00116AA0">
              <w:rPr>
                <w:rFonts w:cs="Arial"/>
              </w:rPr>
              <w:t>3</w:t>
            </w:r>
            <w:r w:rsidRPr="00116AA0">
              <w:rPr>
                <w:rFonts w:eastAsia="SimSun" w:cs="Arial" w:hint="eastAsia"/>
                <w:vertAlign w:val="superscript"/>
                <w:lang w:eastAsia="zh-CN"/>
              </w:rPr>
              <w:t>5</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-96.8</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rPr>
              <w:t>-93.8</w:t>
            </w:r>
          </w:p>
        </w:tc>
        <w:tc>
          <w:tcPr>
            <w:tcW w:w="859" w:type="dxa"/>
            <w:shd w:val="clear" w:color="auto" w:fill="auto"/>
            <w:vAlign w:val="center"/>
          </w:tcPr>
          <w:p w:rsidR="00464CB8" w:rsidRPr="00116AA0" w:rsidRDefault="00464CB8" w:rsidP="0057700F">
            <w:pPr>
              <w:pStyle w:val="TAC"/>
              <w:rPr>
                <w:rFonts w:cs="Arial"/>
                <w:lang w:eastAsia="ja-JP"/>
              </w:rPr>
            </w:pPr>
            <w:r w:rsidRPr="00116AA0">
              <w:rPr>
                <w:rFonts w:cs="Arial"/>
              </w:rPr>
              <w:t>-92</w:t>
            </w:r>
          </w:p>
        </w:tc>
        <w:tc>
          <w:tcPr>
            <w:tcW w:w="900" w:type="dxa"/>
            <w:shd w:val="clear" w:color="auto" w:fill="auto"/>
            <w:vAlign w:val="center"/>
          </w:tcPr>
          <w:p w:rsidR="00464CB8" w:rsidRPr="00116AA0" w:rsidRDefault="00464CB8" w:rsidP="0057700F">
            <w:pPr>
              <w:pStyle w:val="TAC"/>
              <w:rPr>
                <w:rFonts w:cs="Arial"/>
                <w:lang w:eastAsia="ja-JP"/>
              </w:rPr>
            </w:pPr>
            <w:r w:rsidRPr="00116AA0">
              <w:rPr>
                <w:rFonts w:cs="Arial"/>
              </w:rPr>
              <w:t>-90.8</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jc w:val="center"/>
        </w:trPr>
        <w:tc>
          <w:tcPr>
            <w:tcW w:w="1843"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rPr>
            </w:pP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[-99.5]</w:t>
            </w:r>
            <w:r w:rsidRPr="00116AA0">
              <w:rPr>
                <w:rFonts w:cs="Arial"/>
                <w:vertAlign w:val="superscript"/>
              </w:rPr>
              <w:t>6</w:t>
            </w:r>
          </w:p>
        </w:tc>
        <w:tc>
          <w:tcPr>
            <w:tcW w:w="885" w:type="dxa"/>
            <w:shd w:val="clear" w:color="auto" w:fill="auto"/>
          </w:tcPr>
          <w:p w:rsidR="00464CB8" w:rsidRPr="00116AA0" w:rsidRDefault="00464CB8" w:rsidP="0057700F">
            <w:pPr>
              <w:pStyle w:val="TAC"/>
              <w:rPr>
                <w:rFonts w:cs="Arial"/>
              </w:rPr>
            </w:pPr>
            <w:r w:rsidRPr="00116AA0">
              <w:rPr>
                <w:rFonts w:cs="Arial"/>
              </w:rPr>
              <w:t>[-96.5]</w:t>
            </w:r>
            <w:r w:rsidRPr="00116AA0">
              <w:rPr>
                <w:rFonts w:cs="Arial"/>
                <w:vertAlign w:val="superscript"/>
              </w:rPr>
              <w:t>6</w:t>
            </w:r>
          </w:p>
        </w:tc>
        <w:tc>
          <w:tcPr>
            <w:tcW w:w="859" w:type="dxa"/>
            <w:shd w:val="clear" w:color="auto" w:fill="auto"/>
          </w:tcPr>
          <w:p w:rsidR="00464CB8" w:rsidRPr="00116AA0" w:rsidRDefault="00464CB8" w:rsidP="0057700F">
            <w:pPr>
              <w:pStyle w:val="TAC"/>
              <w:rPr>
                <w:rFonts w:cs="Arial"/>
              </w:rPr>
            </w:pPr>
            <w:r w:rsidRPr="00116AA0">
              <w:rPr>
                <w:rFonts w:cs="Arial"/>
              </w:rPr>
              <w:t>[-94.7]</w:t>
            </w:r>
            <w:r w:rsidRPr="00116AA0">
              <w:rPr>
                <w:rFonts w:cs="Arial"/>
                <w:vertAlign w:val="superscript"/>
              </w:rPr>
              <w:t>6</w:t>
            </w:r>
          </w:p>
        </w:tc>
        <w:tc>
          <w:tcPr>
            <w:tcW w:w="900" w:type="dxa"/>
            <w:shd w:val="clear" w:color="auto" w:fill="auto"/>
          </w:tcPr>
          <w:p w:rsidR="00464CB8" w:rsidRPr="00116AA0" w:rsidRDefault="00464CB8" w:rsidP="0057700F">
            <w:pPr>
              <w:pStyle w:val="TAC"/>
              <w:rPr>
                <w:rFonts w:cs="Arial"/>
              </w:rPr>
            </w:pPr>
            <w:r w:rsidRPr="00116AA0">
              <w:rPr>
                <w:rFonts w:cs="Arial"/>
              </w:rPr>
              <w:t>[-93.5]</w:t>
            </w:r>
            <w:r w:rsidRPr="00116AA0">
              <w:rPr>
                <w:rFonts w:cs="Arial"/>
                <w:vertAlign w:val="superscript"/>
              </w:rPr>
              <w:t>6</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jc w:val="center"/>
        </w:trPr>
        <w:tc>
          <w:tcPr>
            <w:tcW w:w="1843"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hint="eastAsia"/>
                <w:lang w:eastAsia="ja-JP"/>
              </w:rPr>
              <w:t>19</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w:t>
            </w:r>
            <w:r w:rsidRPr="00116AA0">
              <w:rPr>
                <w:rFonts w:cs="Arial" w:hint="eastAsia"/>
                <w:lang w:eastAsia="ja-JP"/>
              </w:rPr>
              <w:t>100</w:t>
            </w:r>
          </w:p>
        </w:tc>
        <w:tc>
          <w:tcPr>
            <w:tcW w:w="885" w:type="dxa"/>
            <w:shd w:val="clear" w:color="auto" w:fill="auto"/>
            <w:vAlign w:val="center"/>
          </w:tcPr>
          <w:p w:rsidR="00464CB8" w:rsidRPr="00116AA0" w:rsidRDefault="00464CB8" w:rsidP="0057700F">
            <w:pPr>
              <w:pStyle w:val="TAC"/>
              <w:rPr>
                <w:rFonts w:cs="Arial"/>
              </w:rPr>
            </w:pPr>
            <w:r w:rsidRPr="00116AA0">
              <w:rPr>
                <w:rFonts w:cs="Arial"/>
              </w:rPr>
              <w:t>-9</w:t>
            </w:r>
            <w:r w:rsidRPr="00116AA0">
              <w:rPr>
                <w:rFonts w:cs="Arial" w:hint="eastAsia"/>
                <w:lang w:eastAsia="ja-JP"/>
              </w:rPr>
              <w:t>7</w:t>
            </w:r>
          </w:p>
        </w:tc>
        <w:tc>
          <w:tcPr>
            <w:tcW w:w="859" w:type="dxa"/>
            <w:shd w:val="clear" w:color="auto" w:fill="auto"/>
            <w:vAlign w:val="center"/>
          </w:tcPr>
          <w:p w:rsidR="00464CB8" w:rsidRPr="00116AA0" w:rsidRDefault="00464CB8" w:rsidP="0057700F">
            <w:pPr>
              <w:pStyle w:val="TAC"/>
              <w:rPr>
                <w:rFonts w:cs="Arial"/>
              </w:rPr>
            </w:pPr>
            <w:r w:rsidRPr="00116AA0">
              <w:rPr>
                <w:rFonts w:cs="Arial"/>
              </w:rPr>
              <w:t>-95</w:t>
            </w:r>
            <w:r w:rsidRPr="00116AA0">
              <w:rPr>
                <w:rFonts w:cs="Arial" w:hint="eastAsia"/>
                <w:lang w:eastAsia="ja-JP"/>
              </w:rPr>
              <w:t>.2</w:t>
            </w:r>
          </w:p>
        </w:tc>
        <w:tc>
          <w:tcPr>
            <w:tcW w:w="900" w:type="dxa"/>
            <w:shd w:val="clear" w:color="auto" w:fill="auto"/>
            <w:vAlign w:val="center"/>
          </w:tcPr>
          <w:p w:rsidR="00464CB8" w:rsidRPr="00116AA0" w:rsidRDefault="00464CB8" w:rsidP="0057700F">
            <w:pPr>
              <w:pStyle w:val="TAC"/>
              <w:rPr>
                <w:rFonts w:cs="Arial"/>
              </w:rPr>
            </w:pP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jc w:val="center"/>
        </w:trPr>
        <w:tc>
          <w:tcPr>
            <w:tcW w:w="1843" w:type="dxa"/>
            <w:vMerge/>
            <w:shd w:val="clear" w:color="auto" w:fill="auto"/>
            <w:vAlign w:val="center"/>
          </w:tcPr>
          <w:p w:rsidR="00464CB8" w:rsidRPr="00116AA0" w:rsidRDefault="00464CB8" w:rsidP="0057700F">
            <w:pPr>
              <w:pStyle w:val="TAC"/>
              <w:rPr>
                <w:rFonts w:cs="Arial"/>
              </w:rPr>
            </w:pPr>
          </w:p>
        </w:tc>
        <w:tc>
          <w:tcPr>
            <w:tcW w:w="1004" w:type="dxa"/>
            <w:vMerge w:val="restart"/>
            <w:shd w:val="clear" w:color="auto" w:fill="auto"/>
            <w:vAlign w:val="center"/>
          </w:tcPr>
          <w:p w:rsidR="00464CB8" w:rsidRPr="00116AA0" w:rsidRDefault="00464CB8" w:rsidP="0057700F">
            <w:pPr>
              <w:pStyle w:val="TAC"/>
              <w:rPr>
                <w:rFonts w:cs="Arial"/>
                <w:lang w:eastAsia="ja-JP"/>
              </w:rPr>
            </w:pPr>
            <w:r w:rsidRPr="00116AA0">
              <w:rPr>
                <w:rFonts w:cs="Arial"/>
              </w:rPr>
              <w:t>42</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-98.5</w:t>
            </w:r>
          </w:p>
        </w:tc>
        <w:tc>
          <w:tcPr>
            <w:tcW w:w="885"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-95.5</w:t>
            </w:r>
          </w:p>
        </w:tc>
        <w:tc>
          <w:tcPr>
            <w:tcW w:w="859"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-93.7</w:t>
            </w:r>
          </w:p>
        </w:tc>
        <w:tc>
          <w:tcPr>
            <w:tcW w:w="900" w:type="dxa"/>
            <w:shd w:val="clear" w:color="auto" w:fill="auto"/>
            <w:vAlign w:val="center"/>
          </w:tcPr>
          <w:p w:rsidR="00464CB8" w:rsidRPr="00116AA0" w:rsidRDefault="00464CB8" w:rsidP="0057700F">
            <w:pPr>
              <w:pStyle w:val="TAC"/>
              <w:rPr>
                <w:rFonts w:eastAsia="SimSun" w:cs="Arial"/>
                <w:lang w:eastAsia="zh-CN"/>
              </w:rPr>
            </w:pPr>
            <w:r w:rsidRPr="00116AA0">
              <w:rPr>
                <w:rFonts w:cs="Arial"/>
              </w:rPr>
              <w:t>-92.5</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TDD</w:t>
            </w:r>
          </w:p>
        </w:tc>
      </w:tr>
      <w:tr w:rsidR="00464CB8" w:rsidRPr="009715C6" w:rsidTr="0057700F">
        <w:trPr>
          <w:trHeight w:val="255"/>
          <w:jc w:val="center"/>
        </w:trPr>
        <w:tc>
          <w:tcPr>
            <w:tcW w:w="1843" w:type="dxa"/>
            <w:vMerge/>
            <w:shd w:val="clear" w:color="auto" w:fill="auto"/>
            <w:vAlign w:val="center"/>
          </w:tcPr>
          <w:p w:rsidR="00464CB8" w:rsidRPr="00116AA0" w:rsidRDefault="00464CB8" w:rsidP="0057700F">
            <w:pPr>
              <w:pStyle w:val="TAC"/>
              <w:rPr>
                <w:rFonts w:cs="Arial"/>
              </w:rPr>
            </w:pPr>
          </w:p>
        </w:tc>
        <w:tc>
          <w:tcPr>
            <w:tcW w:w="1004" w:type="dxa"/>
            <w:vMerge/>
            <w:shd w:val="clear" w:color="auto" w:fill="auto"/>
            <w:vAlign w:val="center"/>
          </w:tcPr>
          <w:p w:rsidR="00464CB8" w:rsidRPr="00116AA0" w:rsidRDefault="00464CB8" w:rsidP="0057700F">
            <w:pPr>
              <w:pStyle w:val="TAC"/>
              <w:rPr>
                <w:rFonts w:cs="Arial"/>
              </w:rPr>
            </w:pP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[-100.7]</w:t>
            </w:r>
            <w:r w:rsidRPr="00116AA0">
              <w:rPr>
                <w:rFonts w:cs="Arial"/>
                <w:vertAlign w:val="superscript"/>
              </w:rPr>
              <w:t>6</w:t>
            </w:r>
          </w:p>
        </w:tc>
        <w:tc>
          <w:tcPr>
            <w:tcW w:w="885" w:type="dxa"/>
            <w:shd w:val="clear" w:color="auto" w:fill="auto"/>
          </w:tcPr>
          <w:p w:rsidR="00464CB8" w:rsidRPr="00116AA0" w:rsidRDefault="00464CB8" w:rsidP="0057700F">
            <w:pPr>
              <w:pStyle w:val="TAC"/>
              <w:rPr>
                <w:rFonts w:cs="Arial"/>
              </w:rPr>
            </w:pPr>
            <w:r w:rsidRPr="00116AA0">
              <w:rPr>
                <w:rFonts w:cs="Arial"/>
              </w:rPr>
              <w:t>[-97.7]</w:t>
            </w:r>
            <w:r w:rsidRPr="00116AA0">
              <w:rPr>
                <w:rFonts w:cs="Arial"/>
                <w:vertAlign w:val="superscript"/>
              </w:rPr>
              <w:t>6</w:t>
            </w:r>
          </w:p>
        </w:tc>
        <w:tc>
          <w:tcPr>
            <w:tcW w:w="859" w:type="dxa"/>
            <w:shd w:val="clear" w:color="auto" w:fill="auto"/>
          </w:tcPr>
          <w:p w:rsidR="00464CB8" w:rsidRPr="00116AA0" w:rsidRDefault="00464CB8" w:rsidP="0057700F">
            <w:pPr>
              <w:pStyle w:val="TAC"/>
              <w:rPr>
                <w:rFonts w:cs="Arial"/>
              </w:rPr>
            </w:pPr>
            <w:r w:rsidRPr="00116AA0">
              <w:rPr>
                <w:rFonts w:cs="Arial"/>
              </w:rPr>
              <w:t>[-95.9]</w:t>
            </w:r>
            <w:r w:rsidRPr="00116AA0">
              <w:rPr>
                <w:rFonts w:cs="Arial"/>
                <w:vertAlign w:val="superscript"/>
              </w:rPr>
              <w:t>6</w:t>
            </w:r>
          </w:p>
        </w:tc>
        <w:tc>
          <w:tcPr>
            <w:tcW w:w="900" w:type="dxa"/>
            <w:shd w:val="clear" w:color="auto" w:fill="auto"/>
          </w:tcPr>
          <w:p w:rsidR="00464CB8" w:rsidRPr="00116AA0" w:rsidRDefault="00464CB8" w:rsidP="0057700F">
            <w:pPr>
              <w:pStyle w:val="TAC"/>
              <w:rPr>
                <w:rFonts w:cs="Arial"/>
              </w:rPr>
            </w:pPr>
            <w:r w:rsidRPr="00116AA0">
              <w:rPr>
                <w:rFonts w:cs="Arial"/>
              </w:rPr>
              <w:t>[-94.7]</w:t>
            </w:r>
            <w:r w:rsidRPr="00116AA0">
              <w:rPr>
                <w:rFonts w:cs="Arial"/>
                <w:vertAlign w:val="superscript"/>
              </w:rPr>
              <w:t>6</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jc w:val="center"/>
        </w:trPr>
        <w:tc>
          <w:tcPr>
            <w:tcW w:w="9119" w:type="dxa"/>
            <w:gridSpan w:val="9"/>
            <w:shd w:val="clear" w:color="auto" w:fill="auto"/>
            <w:vAlign w:val="center"/>
          </w:tcPr>
          <w:p w:rsidR="00464CB8" w:rsidRPr="00116AA0" w:rsidRDefault="00464CB8" w:rsidP="0057700F">
            <w:pPr>
              <w:pStyle w:val="TAN"/>
              <w:rPr>
                <w:rFonts w:cs="Arial"/>
              </w:rPr>
            </w:pPr>
            <w:r w:rsidRPr="00116AA0">
              <w:rPr>
                <w:rFonts w:cs="Arial"/>
              </w:rPr>
              <w:lastRenderedPageBreak/>
              <w:t>NOTE 1:</w:t>
            </w:r>
            <w:r w:rsidRPr="00116AA0">
              <w:rPr>
                <w:rFonts w:cs="Arial"/>
              </w:rPr>
              <w:tab/>
              <w:t>The transmitter shall be set to P</w:t>
            </w:r>
            <w:r w:rsidRPr="00116AA0">
              <w:rPr>
                <w:rFonts w:cs="Arial"/>
                <w:vertAlign w:val="subscript"/>
              </w:rPr>
              <w:t>UMAX</w:t>
            </w:r>
            <w:r w:rsidRPr="00116AA0">
              <w:rPr>
                <w:rFonts w:cs="Arial"/>
              </w:rPr>
              <w:t xml:space="preserve"> as defined in </w:t>
            </w:r>
            <w:proofErr w:type="spellStart"/>
            <w:r w:rsidRPr="00116AA0">
              <w:rPr>
                <w:rFonts w:cs="Arial"/>
              </w:rPr>
              <w:t>subclause</w:t>
            </w:r>
            <w:proofErr w:type="spellEnd"/>
            <w:r w:rsidRPr="00116AA0">
              <w:rPr>
                <w:rFonts w:cs="Arial"/>
              </w:rPr>
              <w:t xml:space="preserve"> 6.2.5</w:t>
            </w:r>
            <w:r w:rsidRPr="00116AA0">
              <w:rPr>
                <w:rFonts w:cs="Arial" w:hint="eastAsia"/>
                <w:lang w:eastAsia="zh-CN"/>
              </w:rPr>
              <w:t>A.</w:t>
            </w:r>
          </w:p>
          <w:p w:rsidR="00464CB8" w:rsidRPr="00116AA0" w:rsidRDefault="00464CB8" w:rsidP="0057700F">
            <w:pPr>
              <w:pStyle w:val="TAN"/>
              <w:rPr>
                <w:rFonts w:cs="Arial"/>
              </w:rPr>
            </w:pPr>
            <w:r w:rsidRPr="00116AA0">
              <w:rPr>
                <w:rFonts w:cs="Arial"/>
              </w:rPr>
              <w:t>NOTE 2:</w:t>
            </w:r>
            <w:r w:rsidRPr="00116AA0">
              <w:rPr>
                <w:rFonts w:cs="Arial"/>
              </w:rPr>
              <w:tab/>
              <w:t>Reference measurement channel is A.3.2 with one sided dynamic OCNG Pattern OP.1 FDD/TDD as described in Annex A.5.1.1/A.5.2.1</w:t>
            </w:r>
          </w:p>
          <w:p w:rsidR="00464CB8" w:rsidRPr="00116AA0" w:rsidRDefault="00464CB8" w:rsidP="0057700F">
            <w:pPr>
              <w:pStyle w:val="TAN"/>
              <w:rPr>
                <w:rFonts w:cs="Arial"/>
              </w:rPr>
            </w:pPr>
            <w:r w:rsidRPr="00116AA0">
              <w:rPr>
                <w:rFonts w:cs="Arial"/>
              </w:rPr>
              <w:t>NOTE 3:</w:t>
            </w:r>
            <w:r w:rsidRPr="00116AA0">
              <w:rPr>
                <w:rFonts w:cs="Arial"/>
              </w:rPr>
              <w:tab/>
              <w:t>The signal power is specified per port</w:t>
            </w:r>
          </w:p>
          <w:p w:rsidR="00464CB8" w:rsidRPr="00116AA0" w:rsidRDefault="00464CB8" w:rsidP="0057700F">
            <w:pPr>
              <w:pStyle w:val="TAN"/>
              <w:rPr>
                <w:rFonts w:cs="Arial"/>
              </w:rPr>
            </w:pPr>
            <w:r w:rsidRPr="00116AA0">
              <w:rPr>
                <w:rFonts w:cs="Arial"/>
              </w:rPr>
              <w:t>NOTE 4:</w:t>
            </w:r>
            <w:r w:rsidRPr="00116AA0">
              <w:rPr>
                <w:rFonts w:cs="Arial"/>
              </w:rPr>
              <w:tab/>
              <w:t>These requirements apply when the uplink is active in Band 1 and the separation between the lower edge of the uplink channel in Band 1 and the upper edge of the downlink channel in Band 3 is &lt; 6</w:t>
            </w:r>
            <w:r w:rsidRPr="00116AA0">
              <w:rPr>
                <w:rFonts w:cs="Arial" w:hint="eastAsia"/>
                <w:lang w:eastAsia="ja-JP"/>
              </w:rPr>
              <w:t>0</w:t>
            </w:r>
            <w:r w:rsidRPr="00116AA0">
              <w:rPr>
                <w:rFonts w:cs="Arial"/>
              </w:rPr>
              <w:t xml:space="preserve"> </w:t>
            </w:r>
            <w:proofErr w:type="spellStart"/>
            <w:r w:rsidRPr="00116AA0">
              <w:rPr>
                <w:rFonts w:cs="Arial"/>
              </w:rPr>
              <w:t>MHz.</w:t>
            </w:r>
            <w:proofErr w:type="spellEnd"/>
            <w:r w:rsidRPr="00116AA0">
              <w:rPr>
                <w:rFonts w:cs="Arial"/>
              </w:rPr>
              <w:t xml:space="preserve"> For each channel bandwidth in </w:t>
            </w:r>
            <w:r w:rsidRPr="00116AA0">
              <w:rPr>
                <w:rFonts w:eastAsia="SimSun" w:cs="Arial" w:hint="eastAsia"/>
                <w:lang w:eastAsia="zh-CN"/>
              </w:rPr>
              <w:t xml:space="preserve">the bands </w:t>
            </w:r>
            <w:r w:rsidRPr="00116AA0">
              <w:rPr>
                <w:rFonts w:cs="Arial"/>
              </w:rPr>
              <w:t>other than Band 1, the requirement applies regardless of channel bandwidth in Band 1</w:t>
            </w:r>
            <w:r w:rsidRPr="00116AA0">
              <w:rPr>
                <w:rFonts w:cs="Arial"/>
                <w:lang w:eastAsia="ja-JP"/>
              </w:rPr>
              <w:t>.</w:t>
            </w:r>
          </w:p>
          <w:p w:rsidR="00464CB8" w:rsidRPr="00116AA0" w:rsidRDefault="00464CB8" w:rsidP="0057700F">
            <w:pPr>
              <w:pStyle w:val="TAN"/>
              <w:rPr>
                <w:rFonts w:cs="Arial"/>
                <w:lang w:eastAsia="ja-JP"/>
              </w:rPr>
            </w:pPr>
            <w:r w:rsidRPr="00116AA0">
              <w:rPr>
                <w:rFonts w:cs="Arial"/>
              </w:rPr>
              <w:t>NOTE 5:</w:t>
            </w:r>
            <w:r w:rsidRPr="00116AA0">
              <w:rPr>
                <w:rFonts w:cs="Arial"/>
              </w:rPr>
              <w:tab/>
              <w:t>These requirements apply when the uplink is active in Band 1 and the separation between the lower edge of the uplink channel in Band 1 and the upper edge of the downlink channel in Band 3 is ≥ 6</w:t>
            </w:r>
            <w:r w:rsidRPr="00116AA0">
              <w:rPr>
                <w:rFonts w:cs="Arial" w:hint="eastAsia"/>
                <w:lang w:eastAsia="ja-JP"/>
              </w:rPr>
              <w:t>0</w:t>
            </w:r>
            <w:r w:rsidRPr="00116AA0">
              <w:rPr>
                <w:rFonts w:cs="Arial"/>
              </w:rPr>
              <w:t xml:space="preserve"> </w:t>
            </w:r>
            <w:proofErr w:type="spellStart"/>
            <w:r w:rsidRPr="00116AA0">
              <w:rPr>
                <w:rFonts w:cs="Arial"/>
              </w:rPr>
              <w:t>MHz.</w:t>
            </w:r>
            <w:proofErr w:type="spellEnd"/>
            <w:r w:rsidRPr="00116AA0">
              <w:rPr>
                <w:rFonts w:cs="Arial"/>
              </w:rPr>
              <w:t xml:space="preserve"> For each channel bandwidth in </w:t>
            </w:r>
            <w:r w:rsidRPr="00116AA0">
              <w:rPr>
                <w:rFonts w:eastAsia="SimSun" w:cs="Arial" w:hint="eastAsia"/>
                <w:lang w:eastAsia="zh-CN"/>
              </w:rPr>
              <w:t xml:space="preserve">the bands </w:t>
            </w:r>
            <w:r w:rsidRPr="00116AA0">
              <w:rPr>
                <w:rFonts w:cs="Arial"/>
              </w:rPr>
              <w:t>other than Band 1, the requirement applies regardless of channel bandwidth in Band 1</w:t>
            </w:r>
            <w:r w:rsidRPr="00116AA0">
              <w:rPr>
                <w:rFonts w:cs="Arial"/>
                <w:lang w:eastAsia="ja-JP"/>
              </w:rPr>
              <w:t xml:space="preserve">. </w:t>
            </w:r>
          </w:p>
          <w:p w:rsidR="00464CB8" w:rsidRPr="00116AA0" w:rsidRDefault="00464CB8" w:rsidP="0057700F">
            <w:pPr>
              <w:pStyle w:val="TAN"/>
              <w:rPr>
                <w:rFonts w:cs="Arial"/>
              </w:rPr>
            </w:pPr>
            <w:r w:rsidRPr="00116AA0">
              <w:rPr>
                <w:rFonts w:cs="Arial"/>
              </w:rPr>
              <w:t>NOTE 6:</w:t>
            </w:r>
            <w:r w:rsidRPr="00116AA0">
              <w:rPr>
                <w:rFonts w:cs="Arial"/>
              </w:rPr>
              <w:tab/>
              <w:t>Applicable only if operation with 4 antenna ports is supported in the band with carrier aggregation configured</w:t>
            </w:r>
            <w:r w:rsidRPr="00116AA0">
              <w:rPr>
                <w:rFonts w:cs="Arial" w:hint="eastAsia"/>
                <w:lang w:eastAsia="zh-CN"/>
              </w:rPr>
              <w:t>.</w:t>
            </w:r>
          </w:p>
        </w:tc>
      </w:tr>
    </w:tbl>
    <w:p w:rsidR="00464CB8" w:rsidRPr="009715C6" w:rsidRDefault="00464CB8" w:rsidP="00464CB8"/>
    <w:p w:rsidR="00464CB8" w:rsidRPr="009715C6" w:rsidRDefault="00464CB8" w:rsidP="00464CB8">
      <w:pPr>
        <w:pStyle w:val="TH"/>
      </w:pPr>
      <w:r w:rsidRPr="009715C6">
        <w:t xml:space="preserve">Table </w:t>
      </w:r>
      <w:r w:rsidRPr="009715C6">
        <w:rPr>
          <w:lang w:val="en-US" w:eastAsia="ja-JP"/>
        </w:rPr>
        <w:t>7.3.1A-0bD2</w:t>
      </w:r>
      <w:r w:rsidRPr="009715C6">
        <w:t>: Uplink configuration for the low band</w:t>
      </w:r>
      <w:r w:rsidRPr="009715C6">
        <w:rPr>
          <w:lang w:eastAsia="ja-JP"/>
        </w:rPr>
        <w:t xml:space="preserve"> (exceptions</w:t>
      </w:r>
      <w:r w:rsidRPr="009715C6">
        <w:t xml:space="preserve"> for </w:t>
      </w:r>
      <w:r w:rsidRPr="009715C6">
        <w:rPr>
          <w:rFonts w:hint="eastAsia"/>
          <w:lang w:eastAsia="ja-JP"/>
        </w:rPr>
        <w:t>four</w:t>
      </w:r>
      <w:r w:rsidRPr="009715C6">
        <w:t xml:space="preserve"> bands)</w:t>
      </w:r>
    </w:p>
    <w:tbl>
      <w:tblPr>
        <w:tblW w:w="9119"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004"/>
        <w:gridCol w:w="1134"/>
        <w:gridCol w:w="887"/>
        <w:gridCol w:w="768"/>
        <w:gridCol w:w="885"/>
        <w:gridCol w:w="859"/>
        <w:gridCol w:w="900"/>
        <w:gridCol w:w="839"/>
      </w:tblGrid>
      <w:tr w:rsidR="00464CB8" w:rsidRPr="009715C6" w:rsidTr="0057700F">
        <w:trPr>
          <w:trHeight w:val="255"/>
          <w:jc w:val="center"/>
        </w:trPr>
        <w:tc>
          <w:tcPr>
            <w:tcW w:w="9119" w:type="dxa"/>
            <w:gridSpan w:val="9"/>
            <w:shd w:val="clear" w:color="auto" w:fill="auto"/>
            <w:vAlign w:val="center"/>
          </w:tcPr>
          <w:p w:rsidR="00464CB8" w:rsidRPr="00116AA0" w:rsidRDefault="00464CB8" w:rsidP="0057700F">
            <w:pPr>
              <w:pStyle w:val="TAH"/>
              <w:rPr>
                <w:rFonts w:cs="Arial"/>
              </w:rPr>
            </w:pPr>
            <w:r w:rsidRPr="00116AA0">
              <w:rPr>
                <w:rFonts w:cs="Arial"/>
              </w:rPr>
              <w:t>E-UTRA Band / Channel bandwidth / N</w:t>
            </w:r>
            <w:r w:rsidRPr="00116AA0">
              <w:rPr>
                <w:rFonts w:cs="Arial"/>
                <w:vertAlign w:val="subscript"/>
              </w:rPr>
              <w:t>RB</w:t>
            </w:r>
            <w:r w:rsidRPr="00116AA0">
              <w:rPr>
                <w:rFonts w:cs="Arial"/>
              </w:rPr>
              <w:t xml:space="preserve"> / Duplex mode</w:t>
            </w:r>
          </w:p>
        </w:tc>
      </w:tr>
      <w:tr w:rsidR="00464CB8" w:rsidRPr="009715C6" w:rsidTr="0057700F">
        <w:trPr>
          <w:trHeight w:val="255"/>
          <w:jc w:val="center"/>
        </w:trPr>
        <w:tc>
          <w:tcPr>
            <w:tcW w:w="1843" w:type="dxa"/>
            <w:shd w:val="clear" w:color="auto" w:fill="auto"/>
            <w:vAlign w:val="center"/>
          </w:tcPr>
          <w:p w:rsidR="00464CB8" w:rsidRPr="009715C6" w:rsidRDefault="00464CB8" w:rsidP="0057700F">
            <w:pPr>
              <w:keepNext/>
              <w:keepLines/>
              <w:spacing w:after="0"/>
              <w:jc w:val="center"/>
              <w:rPr>
                <w:rFonts w:ascii="Arial" w:hAnsi="Arial" w:cs="Arial"/>
                <w:b/>
                <w:sz w:val="18"/>
              </w:rPr>
            </w:pPr>
            <w:r w:rsidRPr="009715C6">
              <w:rPr>
                <w:rFonts w:ascii="Arial" w:hAnsi="Arial" w:cs="Arial"/>
                <w:b/>
                <w:sz w:val="18"/>
              </w:rPr>
              <w:t>EUTRA CA Configuration</w:t>
            </w:r>
          </w:p>
        </w:tc>
        <w:tc>
          <w:tcPr>
            <w:tcW w:w="1004" w:type="dxa"/>
            <w:shd w:val="clear" w:color="auto" w:fill="auto"/>
            <w:vAlign w:val="center"/>
          </w:tcPr>
          <w:p w:rsidR="00464CB8" w:rsidRPr="00116AA0" w:rsidRDefault="00464CB8" w:rsidP="0057700F">
            <w:pPr>
              <w:pStyle w:val="TAH"/>
              <w:rPr>
                <w:rFonts w:cs="Arial"/>
              </w:rPr>
            </w:pPr>
            <w:r w:rsidRPr="00116AA0">
              <w:rPr>
                <w:rFonts w:cs="Arial"/>
              </w:rPr>
              <w:t>UL band</w:t>
            </w:r>
          </w:p>
        </w:tc>
        <w:tc>
          <w:tcPr>
            <w:tcW w:w="1134" w:type="dxa"/>
            <w:shd w:val="clear" w:color="auto" w:fill="auto"/>
            <w:vAlign w:val="center"/>
          </w:tcPr>
          <w:p w:rsidR="00464CB8" w:rsidRPr="00116AA0" w:rsidRDefault="00464CB8" w:rsidP="0057700F">
            <w:pPr>
              <w:pStyle w:val="TAH"/>
              <w:rPr>
                <w:rFonts w:cs="Arial"/>
              </w:rPr>
            </w:pPr>
            <w:r w:rsidRPr="00116AA0">
              <w:rPr>
                <w:rFonts w:cs="Arial"/>
              </w:rPr>
              <w:t>1.4 MHz</w:t>
            </w:r>
          </w:p>
        </w:tc>
        <w:tc>
          <w:tcPr>
            <w:tcW w:w="887" w:type="dxa"/>
            <w:shd w:val="clear" w:color="auto" w:fill="auto"/>
            <w:vAlign w:val="center"/>
          </w:tcPr>
          <w:p w:rsidR="00464CB8" w:rsidRPr="00116AA0" w:rsidRDefault="00464CB8" w:rsidP="0057700F">
            <w:pPr>
              <w:pStyle w:val="TAH"/>
              <w:rPr>
                <w:rFonts w:cs="Arial"/>
              </w:rPr>
            </w:pPr>
            <w:r w:rsidRPr="00116AA0">
              <w:rPr>
                <w:rFonts w:cs="Arial"/>
              </w:rPr>
              <w:t>3 MHz</w:t>
            </w:r>
          </w:p>
        </w:tc>
        <w:tc>
          <w:tcPr>
            <w:tcW w:w="768" w:type="dxa"/>
            <w:shd w:val="clear" w:color="auto" w:fill="auto"/>
            <w:vAlign w:val="center"/>
          </w:tcPr>
          <w:p w:rsidR="00464CB8" w:rsidRPr="00116AA0" w:rsidRDefault="00464CB8" w:rsidP="0057700F">
            <w:pPr>
              <w:pStyle w:val="TAH"/>
              <w:rPr>
                <w:rFonts w:cs="Arial"/>
              </w:rPr>
            </w:pPr>
            <w:r w:rsidRPr="00116AA0">
              <w:rPr>
                <w:rFonts w:cs="Arial"/>
              </w:rPr>
              <w:t>5 MHz</w:t>
            </w:r>
          </w:p>
        </w:tc>
        <w:tc>
          <w:tcPr>
            <w:tcW w:w="885" w:type="dxa"/>
            <w:shd w:val="clear" w:color="auto" w:fill="auto"/>
            <w:vAlign w:val="center"/>
          </w:tcPr>
          <w:p w:rsidR="00464CB8" w:rsidRPr="00116AA0" w:rsidRDefault="00464CB8" w:rsidP="0057700F">
            <w:pPr>
              <w:pStyle w:val="TAH"/>
              <w:rPr>
                <w:rFonts w:cs="Arial"/>
              </w:rPr>
            </w:pPr>
            <w:r w:rsidRPr="00116AA0">
              <w:rPr>
                <w:rFonts w:cs="Arial"/>
              </w:rPr>
              <w:t>10 MHz</w:t>
            </w:r>
          </w:p>
        </w:tc>
        <w:tc>
          <w:tcPr>
            <w:tcW w:w="859" w:type="dxa"/>
            <w:shd w:val="clear" w:color="auto" w:fill="auto"/>
            <w:vAlign w:val="center"/>
          </w:tcPr>
          <w:p w:rsidR="00464CB8" w:rsidRPr="00116AA0" w:rsidRDefault="00464CB8" w:rsidP="0057700F">
            <w:pPr>
              <w:pStyle w:val="TAH"/>
              <w:rPr>
                <w:rFonts w:cs="Arial"/>
              </w:rPr>
            </w:pPr>
            <w:r w:rsidRPr="00116AA0">
              <w:rPr>
                <w:rFonts w:cs="Arial"/>
              </w:rPr>
              <w:t>15 MHz</w:t>
            </w:r>
          </w:p>
        </w:tc>
        <w:tc>
          <w:tcPr>
            <w:tcW w:w="900" w:type="dxa"/>
            <w:shd w:val="clear" w:color="auto" w:fill="auto"/>
            <w:vAlign w:val="center"/>
          </w:tcPr>
          <w:p w:rsidR="00464CB8" w:rsidRPr="00116AA0" w:rsidRDefault="00464CB8" w:rsidP="0057700F">
            <w:pPr>
              <w:pStyle w:val="TAH"/>
              <w:rPr>
                <w:rFonts w:cs="Arial"/>
              </w:rPr>
            </w:pPr>
            <w:r w:rsidRPr="00116AA0">
              <w:rPr>
                <w:rFonts w:cs="Arial"/>
              </w:rPr>
              <w:t>20 MHz</w:t>
            </w:r>
          </w:p>
        </w:tc>
        <w:tc>
          <w:tcPr>
            <w:tcW w:w="839" w:type="dxa"/>
            <w:shd w:val="clear" w:color="auto" w:fill="auto"/>
            <w:vAlign w:val="center"/>
          </w:tcPr>
          <w:p w:rsidR="00464CB8" w:rsidRPr="00116AA0" w:rsidRDefault="00464CB8" w:rsidP="0057700F">
            <w:pPr>
              <w:pStyle w:val="TAH"/>
              <w:rPr>
                <w:rFonts w:cs="Arial"/>
              </w:rPr>
            </w:pPr>
            <w:r w:rsidRPr="00116AA0">
              <w:rPr>
                <w:rFonts w:cs="Arial"/>
              </w:rPr>
              <w:t>Duplex mode</w:t>
            </w:r>
          </w:p>
        </w:tc>
      </w:tr>
      <w:tr w:rsidR="00464CB8" w:rsidRPr="009715C6" w:rsidTr="0057700F">
        <w:trPr>
          <w:trHeight w:val="255"/>
          <w:jc w:val="center"/>
        </w:trPr>
        <w:tc>
          <w:tcPr>
            <w:tcW w:w="1843" w:type="dxa"/>
            <w:vMerge w:val="restart"/>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CA_1A-3A-5A-40A</w:t>
            </w:r>
          </w:p>
          <w:p w:rsidR="00464CB8" w:rsidRPr="00116AA0" w:rsidRDefault="00464CB8" w:rsidP="0057700F">
            <w:pPr>
              <w:pStyle w:val="TAC"/>
              <w:rPr>
                <w:rFonts w:eastAsia="SimSun" w:cs="Arial"/>
                <w:lang w:val="en-US" w:eastAsia="zh-CN"/>
              </w:rPr>
            </w:pPr>
            <w:r w:rsidRPr="00116AA0">
              <w:rPr>
                <w:rFonts w:eastAsia="SimSun" w:cs="Arial" w:hint="eastAsia"/>
                <w:lang w:eastAsia="zh-CN"/>
              </w:rPr>
              <w:t>CA_1A-3A-7A-8A</w:t>
            </w:r>
          </w:p>
          <w:p w:rsidR="00464CB8" w:rsidRPr="00116AA0" w:rsidRDefault="00464CB8" w:rsidP="0057700F">
            <w:pPr>
              <w:pStyle w:val="TAC"/>
              <w:rPr>
                <w:rFonts w:eastAsia="SimSun" w:cs="Arial"/>
                <w:lang w:val="en-US" w:eastAsia="zh-CN"/>
              </w:rPr>
            </w:pPr>
            <w:r w:rsidRPr="00116AA0">
              <w:rPr>
                <w:rFonts w:eastAsia="SimSun" w:cs="Arial"/>
                <w:lang w:val="en-US" w:eastAsia="zh-CN"/>
              </w:rPr>
              <w:t>CA_1A-3A-7A-28A</w:t>
            </w:r>
          </w:p>
          <w:p w:rsidR="00464CB8" w:rsidRPr="00116AA0" w:rsidRDefault="00464CB8" w:rsidP="0057700F">
            <w:pPr>
              <w:pStyle w:val="TAC"/>
              <w:rPr>
                <w:rFonts w:eastAsia="SimSun" w:cs="Arial"/>
                <w:lang w:eastAsia="zh-CN"/>
              </w:rPr>
            </w:pPr>
            <w:r w:rsidRPr="00116AA0">
              <w:rPr>
                <w:rFonts w:eastAsia="SimSun" w:cs="Arial"/>
                <w:lang w:val="en-US" w:eastAsia="zh-CN"/>
              </w:rPr>
              <w:t>CA_1A-3A-7C-28A</w:t>
            </w:r>
          </w:p>
          <w:p w:rsidR="00464CB8" w:rsidRPr="00116AA0" w:rsidRDefault="00464CB8" w:rsidP="0057700F">
            <w:pPr>
              <w:pStyle w:val="TAC"/>
              <w:rPr>
                <w:rFonts w:eastAsia="SimSun" w:cs="Arial"/>
                <w:lang w:eastAsia="zh-CN"/>
              </w:rPr>
            </w:pPr>
            <w:r w:rsidRPr="00116AA0">
              <w:rPr>
                <w:rFonts w:eastAsia="SimSun" w:cs="Arial" w:hint="eastAsia"/>
                <w:lang w:eastAsia="zh-CN"/>
              </w:rPr>
              <w:t>CA_1A-3A-8A-40A</w:t>
            </w:r>
          </w:p>
          <w:p w:rsidR="00464CB8" w:rsidRPr="00116AA0" w:rsidRDefault="00464CB8" w:rsidP="0057700F">
            <w:pPr>
              <w:pStyle w:val="TAC"/>
              <w:rPr>
                <w:rFonts w:cs="Arial"/>
              </w:rPr>
            </w:pPr>
            <w:r w:rsidRPr="00116AA0">
              <w:rPr>
                <w:rFonts w:cs="Arial"/>
              </w:rPr>
              <w:t>CA_</w:t>
            </w:r>
            <w:r w:rsidRPr="00116AA0">
              <w:rPr>
                <w:rFonts w:cs="Arial"/>
                <w:lang w:eastAsia="ja-JP"/>
              </w:rPr>
              <w:t>1</w:t>
            </w:r>
            <w:r w:rsidRPr="00116AA0">
              <w:rPr>
                <w:rFonts w:cs="Arial"/>
              </w:rPr>
              <w:t>A-</w:t>
            </w:r>
            <w:r w:rsidRPr="00116AA0">
              <w:rPr>
                <w:rFonts w:cs="Arial"/>
                <w:lang w:eastAsia="ja-JP"/>
              </w:rPr>
              <w:t>3</w:t>
            </w:r>
            <w:r w:rsidRPr="00116AA0">
              <w:rPr>
                <w:rFonts w:cs="Arial"/>
              </w:rPr>
              <w:t>A</w:t>
            </w:r>
            <w:r w:rsidRPr="00116AA0">
              <w:rPr>
                <w:rFonts w:cs="Arial"/>
                <w:lang w:eastAsia="ja-JP"/>
              </w:rPr>
              <w:t>-</w:t>
            </w:r>
            <w:r w:rsidRPr="00116AA0">
              <w:rPr>
                <w:rFonts w:cs="Arial" w:hint="eastAsia"/>
                <w:lang w:eastAsia="ja-JP"/>
              </w:rPr>
              <w:t>19A-42A</w:t>
            </w:r>
          </w:p>
        </w:tc>
        <w:tc>
          <w:tcPr>
            <w:tcW w:w="1004" w:type="dxa"/>
            <w:shd w:val="clear" w:color="auto" w:fill="auto"/>
            <w:vAlign w:val="center"/>
          </w:tcPr>
          <w:p w:rsidR="00464CB8" w:rsidRPr="00116AA0" w:rsidRDefault="00464CB8" w:rsidP="0057700F">
            <w:pPr>
              <w:pStyle w:val="TAC"/>
              <w:rPr>
                <w:rFonts w:eastAsia="SimSun" w:cs="Arial"/>
                <w:vertAlign w:val="superscript"/>
                <w:lang w:eastAsia="zh-CN"/>
              </w:rPr>
            </w:pPr>
            <w:r w:rsidRPr="00116AA0">
              <w:rPr>
                <w:rFonts w:cs="Arial"/>
                <w:lang w:eastAsia="ja-JP"/>
              </w:rPr>
              <w:t>1</w:t>
            </w:r>
            <w:r w:rsidRPr="00116AA0">
              <w:rPr>
                <w:rFonts w:eastAsia="SimSun" w:cs="Arial" w:hint="eastAsia"/>
                <w:vertAlign w:val="superscript"/>
                <w:lang w:eastAsia="zh-CN"/>
              </w:rPr>
              <w:t>1,2</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885"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859"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900"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jc w:val="center"/>
        </w:trPr>
        <w:tc>
          <w:tcPr>
            <w:tcW w:w="1843"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eastAsia="SimSun" w:cs="Arial"/>
                <w:vertAlign w:val="superscript"/>
                <w:lang w:eastAsia="zh-CN"/>
              </w:rPr>
            </w:pPr>
            <w:r w:rsidRPr="00116AA0">
              <w:rPr>
                <w:rFonts w:cs="Arial"/>
                <w:lang w:eastAsia="ja-JP"/>
              </w:rPr>
              <w:t>1</w:t>
            </w:r>
            <w:r w:rsidRPr="00116AA0">
              <w:rPr>
                <w:rFonts w:eastAsia="SimSun" w:cs="Arial" w:hint="eastAsia"/>
                <w:vertAlign w:val="superscript"/>
                <w:lang w:eastAsia="zh-CN"/>
              </w:rPr>
              <w:t>1,3</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885" w:type="dxa"/>
            <w:shd w:val="clear" w:color="auto" w:fill="auto"/>
            <w:vAlign w:val="center"/>
          </w:tcPr>
          <w:p w:rsidR="00464CB8" w:rsidRPr="00116AA0" w:rsidRDefault="00464CB8" w:rsidP="0057700F">
            <w:pPr>
              <w:pStyle w:val="TAC"/>
              <w:rPr>
                <w:rFonts w:cs="Arial"/>
              </w:rPr>
            </w:pPr>
            <w:r w:rsidRPr="00116AA0">
              <w:rPr>
                <w:rFonts w:cs="Arial"/>
                <w:lang w:eastAsia="ja-JP"/>
              </w:rPr>
              <w:t>45</w:t>
            </w:r>
          </w:p>
        </w:tc>
        <w:tc>
          <w:tcPr>
            <w:tcW w:w="859" w:type="dxa"/>
            <w:shd w:val="clear" w:color="auto" w:fill="auto"/>
            <w:vAlign w:val="center"/>
          </w:tcPr>
          <w:p w:rsidR="00464CB8" w:rsidRPr="00116AA0" w:rsidRDefault="00464CB8" w:rsidP="0057700F">
            <w:pPr>
              <w:pStyle w:val="TAC"/>
              <w:rPr>
                <w:rFonts w:cs="Arial"/>
              </w:rPr>
            </w:pPr>
            <w:r w:rsidRPr="00116AA0">
              <w:rPr>
                <w:rFonts w:cs="Arial"/>
                <w:lang w:eastAsia="ja-JP"/>
              </w:rPr>
              <w:t>45</w:t>
            </w:r>
          </w:p>
        </w:tc>
        <w:tc>
          <w:tcPr>
            <w:tcW w:w="900" w:type="dxa"/>
            <w:shd w:val="clear" w:color="auto" w:fill="auto"/>
            <w:vAlign w:val="center"/>
          </w:tcPr>
          <w:p w:rsidR="00464CB8" w:rsidRPr="00116AA0" w:rsidRDefault="00464CB8" w:rsidP="0057700F">
            <w:pPr>
              <w:pStyle w:val="TAC"/>
              <w:rPr>
                <w:rFonts w:cs="Arial"/>
              </w:rPr>
            </w:pPr>
            <w:r w:rsidRPr="00116AA0">
              <w:rPr>
                <w:rFonts w:cs="Arial"/>
                <w:lang w:eastAsia="ja-JP"/>
              </w:rPr>
              <w:t>45</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jc w:val="center"/>
        </w:trPr>
        <w:tc>
          <w:tcPr>
            <w:tcW w:w="1843" w:type="dxa"/>
            <w:vMerge w:val="restart"/>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lang w:eastAsia="ja-JP"/>
              </w:rPr>
              <w:t>1</w:t>
            </w:r>
            <w:r w:rsidRPr="00116AA0">
              <w:rPr>
                <w:rFonts w:cs="Arial"/>
              </w:rPr>
              <w:t>A-</w:t>
            </w:r>
            <w:r w:rsidRPr="00116AA0">
              <w:rPr>
                <w:rFonts w:cs="Arial"/>
                <w:lang w:eastAsia="ja-JP"/>
              </w:rPr>
              <w:t>3</w:t>
            </w:r>
            <w:r w:rsidRPr="00116AA0">
              <w:rPr>
                <w:rFonts w:cs="Arial"/>
              </w:rPr>
              <w:t>A</w:t>
            </w:r>
            <w:r w:rsidRPr="00116AA0">
              <w:rPr>
                <w:rFonts w:cs="Arial"/>
                <w:lang w:eastAsia="ja-JP"/>
              </w:rPr>
              <w:t>-</w:t>
            </w:r>
            <w:r w:rsidRPr="00116AA0">
              <w:rPr>
                <w:rFonts w:cs="Arial" w:hint="eastAsia"/>
                <w:lang w:eastAsia="ja-JP"/>
              </w:rPr>
              <w:t>19A-42C</w:t>
            </w:r>
          </w:p>
        </w:tc>
        <w:tc>
          <w:tcPr>
            <w:tcW w:w="1004" w:type="dxa"/>
            <w:shd w:val="clear" w:color="auto" w:fill="auto"/>
            <w:vAlign w:val="center"/>
          </w:tcPr>
          <w:p w:rsidR="00464CB8" w:rsidRPr="00116AA0" w:rsidRDefault="00464CB8" w:rsidP="0057700F">
            <w:pPr>
              <w:pStyle w:val="TAC"/>
              <w:rPr>
                <w:rFonts w:eastAsia="SimSun" w:cs="Arial"/>
                <w:vertAlign w:val="superscript"/>
                <w:lang w:eastAsia="zh-CN"/>
              </w:rPr>
            </w:pPr>
            <w:r w:rsidRPr="00116AA0">
              <w:rPr>
                <w:rFonts w:cs="Arial"/>
                <w:lang w:eastAsia="ja-JP"/>
              </w:rPr>
              <w:t>1</w:t>
            </w:r>
            <w:r w:rsidRPr="00116AA0">
              <w:rPr>
                <w:rFonts w:eastAsia="SimSun" w:cs="Arial" w:hint="eastAsia"/>
                <w:vertAlign w:val="superscript"/>
                <w:lang w:eastAsia="zh-CN"/>
              </w:rPr>
              <w:t>1,2</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885"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859"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900"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jc w:val="center"/>
        </w:trPr>
        <w:tc>
          <w:tcPr>
            <w:tcW w:w="1843"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eastAsia="SimSun" w:cs="Arial"/>
                <w:vertAlign w:val="superscript"/>
                <w:lang w:eastAsia="zh-CN"/>
              </w:rPr>
            </w:pPr>
            <w:r w:rsidRPr="00116AA0">
              <w:rPr>
                <w:rFonts w:cs="Arial"/>
                <w:lang w:eastAsia="ja-JP"/>
              </w:rPr>
              <w:t>1</w:t>
            </w:r>
            <w:r w:rsidRPr="00116AA0">
              <w:rPr>
                <w:rFonts w:eastAsia="SimSun" w:cs="Arial" w:hint="eastAsia"/>
                <w:vertAlign w:val="superscript"/>
                <w:lang w:eastAsia="zh-CN"/>
              </w:rPr>
              <w:t>1,3</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lang w:eastAsia="ja-JP"/>
              </w:rPr>
              <w:t>25</w:t>
            </w:r>
          </w:p>
        </w:tc>
        <w:tc>
          <w:tcPr>
            <w:tcW w:w="885" w:type="dxa"/>
            <w:shd w:val="clear" w:color="auto" w:fill="auto"/>
            <w:vAlign w:val="center"/>
          </w:tcPr>
          <w:p w:rsidR="00464CB8" w:rsidRPr="00116AA0" w:rsidRDefault="00464CB8" w:rsidP="0057700F">
            <w:pPr>
              <w:pStyle w:val="TAC"/>
              <w:rPr>
                <w:rFonts w:cs="Arial"/>
              </w:rPr>
            </w:pPr>
            <w:r w:rsidRPr="00116AA0">
              <w:rPr>
                <w:rFonts w:cs="Arial"/>
                <w:lang w:eastAsia="ja-JP"/>
              </w:rPr>
              <w:t>45</w:t>
            </w:r>
          </w:p>
        </w:tc>
        <w:tc>
          <w:tcPr>
            <w:tcW w:w="859" w:type="dxa"/>
            <w:shd w:val="clear" w:color="auto" w:fill="auto"/>
            <w:vAlign w:val="center"/>
          </w:tcPr>
          <w:p w:rsidR="00464CB8" w:rsidRPr="00116AA0" w:rsidRDefault="00464CB8" w:rsidP="0057700F">
            <w:pPr>
              <w:pStyle w:val="TAC"/>
              <w:rPr>
                <w:rFonts w:cs="Arial"/>
              </w:rPr>
            </w:pPr>
            <w:r w:rsidRPr="00116AA0">
              <w:rPr>
                <w:rFonts w:cs="Arial"/>
                <w:lang w:eastAsia="ja-JP"/>
              </w:rPr>
              <w:t>45</w:t>
            </w:r>
          </w:p>
        </w:tc>
        <w:tc>
          <w:tcPr>
            <w:tcW w:w="900" w:type="dxa"/>
            <w:shd w:val="clear" w:color="auto" w:fill="auto"/>
            <w:vAlign w:val="center"/>
          </w:tcPr>
          <w:p w:rsidR="00464CB8" w:rsidRPr="00116AA0" w:rsidRDefault="00464CB8" w:rsidP="0057700F">
            <w:pPr>
              <w:pStyle w:val="TAC"/>
              <w:rPr>
                <w:rFonts w:cs="Arial"/>
              </w:rPr>
            </w:pPr>
            <w:r w:rsidRPr="00116AA0">
              <w:rPr>
                <w:rFonts w:cs="Arial"/>
                <w:lang w:eastAsia="ja-JP"/>
              </w:rPr>
              <w:t>45</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Del="00237DC4" w:rsidTr="0057700F">
        <w:trPr>
          <w:trHeight w:val="255"/>
          <w:jc w:val="center"/>
        </w:trPr>
        <w:tc>
          <w:tcPr>
            <w:tcW w:w="9119" w:type="dxa"/>
            <w:gridSpan w:val="9"/>
            <w:shd w:val="clear" w:color="auto" w:fill="auto"/>
            <w:vAlign w:val="center"/>
          </w:tcPr>
          <w:p w:rsidR="00464CB8" w:rsidRPr="00116AA0" w:rsidRDefault="00464CB8" w:rsidP="0057700F">
            <w:pPr>
              <w:pStyle w:val="TAN"/>
              <w:rPr>
                <w:rFonts w:cs="Arial"/>
              </w:rPr>
            </w:pPr>
            <w:r w:rsidRPr="00116AA0">
              <w:rPr>
                <w:rFonts w:cs="Arial"/>
              </w:rPr>
              <w:t>NOTE 1:</w:t>
            </w:r>
            <w:r w:rsidRPr="00116AA0">
              <w:rPr>
                <w:rFonts w:cs="Arial"/>
              </w:rPr>
              <w:tab/>
              <w:t>refers to the UL resource blocks shall be located as close as possible to the downlink</w:t>
            </w:r>
            <w:r w:rsidRPr="00116AA0">
              <w:rPr>
                <w:rFonts w:cs="Arial" w:hint="eastAsia"/>
                <w:lang w:eastAsia="ja-JP"/>
              </w:rPr>
              <w:t xml:space="preserve"> channel in Band 3</w:t>
            </w:r>
            <w:r w:rsidRPr="00116AA0">
              <w:rPr>
                <w:rFonts w:cs="Arial"/>
              </w:rPr>
              <w:t xml:space="preserve"> but confined within the transmission bandwidth configuration for the channel bandwidth (Table 5.6-1)</w:t>
            </w:r>
            <w:r w:rsidRPr="00116AA0">
              <w:rPr>
                <w:rFonts w:cs="Arial" w:hint="eastAsia"/>
                <w:lang w:eastAsia="ja-JP"/>
              </w:rPr>
              <w:t xml:space="preserve"> in the uplink channel in Band 1</w:t>
            </w:r>
            <w:r w:rsidRPr="00116AA0">
              <w:rPr>
                <w:rFonts w:cs="Arial"/>
              </w:rPr>
              <w:t>.</w:t>
            </w:r>
          </w:p>
          <w:p w:rsidR="00464CB8" w:rsidRPr="00116AA0" w:rsidRDefault="00464CB8" w:rsidP="0057700F">
            <w:pPr>
              <w:pStyle w:val="TAN"/>
              <w:rPr>
                <w:rFonts w:cs="Arial"/>
                <w:lang w:eastAsia="ja-JP"/>
              </w:rPr>
            </w:pPr>
            <w:r w:rsidRPr="00116AA0">
              <w:rPr>
                <w:rFonts w:cs="Arial"/>
              </w:rPr>
              <w:t>NOTE 2:</w:t>
            </w:r>
            <w:r w:rsidRPr="00116AA0">
              <w:rPr>
                <w:rFonts w:cs="Arial"/>
              </w:rPr>
              <w:tab/>
              <w:t>UL allocation when the separation between the lower edge of the uplink channel in Band 1 and the upper edge of the downlink channel in Band 3 is &lt; 6</w:t>
            </w:r>
            <w:r w:rsidRPr="00116AA0">
              <w:rPr>
                <w:rFonts w:cs="Arial" w:hint="eastAsia"/>
                <w:lang w:eastAsia="ja-JP"/>
              </w:rPr>
              <w:t>0</w:t>
            </w:r>
            <w:r w:rsidRPr="00116AA0">
              <w:rPr>
                <w:rFonts w:cs="Arial"/>
              </w:rPr>
              <w:t xml:space="preserve"> MHz</w:t>
            </w:r>
          </w:p>
          <w:p w:rsidR="00464CB8" w:rsidRPr="00116AA0" w:rsidDel="00237DC4" w:rsidRDefault="00464CB8" w:rsidP="0057700F">
            <w:pPr>
              <w:pStyle w:val="TAN"/>
              <w:rPr>
                <w:rFonts w:cs="Arial"/>
                <w:lang w:eastAsia="ja-JP"/>
              </w:rPr>
            </w:pPr>
            <w:r w:rsidRPr="00116AA0">
              <w:rPr>
                <w:rFonts w:cs="Arial"/>
              </w:rPr>
              <w:t xml:space="preserve">NOTE </w:t>
            </w:r>
            <w:r w:rsidRPr="00116AA0">
              <w:rPr>
                <w:rFonts w:cs="Arial" w:hint="eastAsia"/>
                <w:lang w:eastAsia="ja-JP"/>
              </w:rPr>
              <w:t>3</w:t>
            </w:r>
            <w:r w:rsidRPr="00116AA0">
              <w:rPr>
                <w:rFonts w:cs="Arial"/>
              </w:rPr>
              <w:t>:</w:t>
            </w:r>
            <w:r w:rsidRPr="00116AA0">
              <w:rPr>
                <w:rFonts w:cs="Arial"/>
              </w:rPr>
              <w:tab/>
              <w:t>UL allocation when the separation between the lower edge of the uplink channel in Band 1 and the upper edge of the downlink channel in Band 3 is ≥ 6</w:t>
            </w:r>
            <w:r w:rsidRPr="00116AA0">
              <w:rPr>
                <w:rFonts w:cs="Arial" w:hint="eastAsia"/>
                <w:lang w:eastAsia="ja-JP"/>
              </w:rPr>
              <w:t>0</w:t>
            </w:r>
            <w:r w:rsidRPr="00116AA0">
              <w:rPr>
                <w:rFonts w:cs="Arial"/>
              </w:rPr>
              <w:t xml:space="preserve"> </w:t>
            </w:r>
            <w:proofErr w:type="spellStart"/>
            <w:r w:rsidRPr="00116AA0">
              <w:rPr>
                <w:rFonts w:cs="Arial"/>
              </w:rPr>
              <w:t>MHz.</w:t>
            </w:r>
            <w:proofErr w:type="spellEnd"/>
          </w:p>
        </w:tc>
      </w:tr>
    </w:tbl>
    <w:p w:rsidR="00464CB8" w:rsidRPr="009715C6" w:rsidRDefault="00464CB8" w:rsidP="00464CB8"/>
    <w:p w:rsidR="00464CB8" w:rsidRPr="009715C6" w:rsidRDefault="00464CB8" w:rsidP="00464CB8">
      <w:pPr>
        <w:rPr>
          <w:lang w:eastAsia="zh-CN"/>
        </w:rPr>
      </w:pPr>
      <w:r w:rsidRPr="009715C6">
        <w:rPr>
          <w:rFonts w:hint="eastAsia"/>
          <w:lang w:eastAsia="zh-CN"/>
        </w:rPr>
        <w:t xml:space="preserve">For the UE that supports any of the E-UTRA CA configurations given in </w:t>
      </w:r>
      <w:r w:rsidRPr="009715C6">
        <w:rPr>
          <w:lang w:eastAsia="ja-JP"/>
        </w:rPr>
        <w:t>Table 7.3.1A-0</w:t>
      </w:r>
      <w:r w:rsidRPr="009715C6">
        <w:rPr>
          <w:rFonts w:hint="eastAsia"/>
          <w:lang w:eastAsia="zh-CN"/>
        </w:rPr>
        <w:t xml:space="preserve">bE, UE shall meet the reference sensitivities specified in </w:t>
      </w:r>
      <w:r w:rsidRPr="009715C6">
        <w:rPr>
          <w:lang w:eastAsia="ja-JP"/>
        </w:rPr>
        <w:t>Table 7.3.1A-0</w:t>
      </w:r>
      <w:r w:rsidRPr="009715C6">
        <w:rPr>
          <w:rFonts w:hint="eastAsia"/>
          <w:lang w:eastAsia="zh-CN"/>
        </w:rPr>
        <w:t xml:space="preserve">bE and </w:t>
      </w:r>
      <w:r w:rsidRPr="009715C6">
        <w:rPr>
          <w:lang w:eastAsia="ja-JP"/>
        </w:rPr>
        <w:t>Table 7.3.1A-0</w:t>
      </w:r>
      <w:r w:rsidRPr="009715C6">
        <w:rPr>
          <w:rFonts w:hint="eastAsia"/>
          <w:lang w:eastAsia="zh-CN"/>
        </w:rPr>
        <w:t>bF.</w:t>
      </w:r>
    </w:p>
    <w:p w:rsidR="00464CB8" w:rsidRPr="009715C6" w:rsidRDefault="00464CB8" w:rsidP="00464CB8">
      <w:pPr>
        <w:pStyle w:val="TH"/>
        <w:outlineLvl w:val="0"/>
      </w:pPr>
      <w:r w:rsidRPr="009715C6">
        <w:rPr>
          <w:lang w:eastAsia="ja-JP"/>
        </w:rPr>
        <w:t>Table 7.3.1A-0</w:t>
      </w:r>
      <w:r w:rsidRPr="009715C6">
        <w:rPr>
          <w:rFonts w:hint="eastAsia"/>
          <w:lang w:eastAsia="zh-CN"/>
        </w:rPr>
        <w:t>bE</w:t>
      </w:r>
      <w:r w:rsidRPr="009715C6">
        <w:t>: Reference sensitivity for carrier aggregation QPSK P</w:t>
      </w:r>
      <w:r w:rsidRPr="009715C6">
        <w:rPr>
          <w:vertAlign w:val="subscript"/>
        </w:rPr>
        <w:t>REFSENS, CA</w:t>
      </w:r>
    </w:p>
    <w:tbl>
      <w:tblPr>
        <w:tblW w:w="95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38"/>
        <w:gridCol w:w="789"/>
        <w:gridCol w:w="914"/>
        <w:gridCol w:w="786"/>
        <w:gridCol w:w="787"/>
        <w:gridCol w:w="786"/>
        <w:gridCol w:w="787"/>
        <w:gridCol w:w="786"/>
        <w:gridCol w:w="787"/>
        <w:gridCol w:w="1072"/>
      </w:tblGrid>
      <w:tr w:rsidR="00464CB8" w:rsidRPr="009715C6" w:rsidTr="0057700F">
        <w:trPr>
          <w:trHeight w:val="255"/>
          <w:jc w:val="center"/>
        </w:trPr>
        <w:tc>
          <w:tcPr>
            <w:tcW w:w="2038" w:type="dxa"/>
            <w:vMerge w:val="restart"/>
            <w:shd w:val="clear" w:color="auto" w:fill="auto"/>
            <w:vAlign w:val="center"/>
          </w:tcPr>
          <w:p w:rsidR="00464CB8" w:rsidRPr="00116AA0" w:rsidRDefault="00464CB8" w:rsidP="0057700F">
            <w:pPr>
              <w:pStyle w:val="TAH"/>
              <w:rPr>
                <w:rFonts w:cs="Arial"/>
              </w:rPr>
            </w:pPr>
            <w:r w:rsidRPr="00116AA0">
              <w:rPr>
                <w:rFonts w:cs="Arial"/>
              </w:rPr>
              <w:t>EUTRA CA Configuration</w:t>
            </w:r>
          </w:p>
        </w:tc>
        <w:tc>
          <w:tcPr>
            <w:tcW w:w="789" w:type="dxa"/>
            <w:vMerge w:val="restart"/>
            <w:shd w:val="clear" w:color="auto" w:fill="auto"/>
            <w:vAlign w:val="center"/>
          </w:tcPr>
          <w:p w:rsidR="00464CB8" w:rsidRPr="00116AA0" w:rsidRDefault="00464CB8" w:rsidP="0057700F">
            <w:pPr>
              <w:pStyle w:val="TAH"/>
              <w:rPr>
                <w:rFonts w:cs="Arial"/>
              </w:rPr>
            </w:pPr>
            <w:r w:rsidRPr="00116AA0">
              <w:rPr>
                <w:rFonts w:cs="Arial"/>
              </w:rPr>
              <w:t>EUTRA band</w:t>
            </w:r>
          </w:p>
        </w:tc>
        <w:tc>
          <w:tcPr>
            <w:tcW w:w="4846" w:type="dxa"/>
            <w:gridSpan w:val="6"/>
            <w:shd w:val="clear" w:color="auto" w:fill="auto"/>
            <w:vAlign w:val="center"/>
          </w:tcPr>
          <w:p w:rsidR="00464CB8" w:rsidRPr="00116AA0" w:rsidRDefault="00464CB8" w:rsidP="0057700F">
            <w:pPr>
              <w:pStyle w:val="TAH"/>
              <w:rPr>
                <w:rFonts w:cs="Arial"/>
              </w:rPr>
            </w:pPr>
            <w:r w:rsidRPr="00116AA0">
              <w:rPr>
                <w:rFonts w:cs="Arial"/>
              </w:rPr>
              <w:t>Channel bandwidth</w:t>
            </w:r>
          </w:p>
        </w:tc>
        <w:tc>
          <w:tcPr>
            <w:tcW w:w="787" w:type="dxa"/>
            <w:vMerge w:val="restart"/>
            <w:shd w:val="clear" w:color="auto" w:fill="auto"/>
            <w:vAlign w:val="center"/>
          </w:tcPr>
          <w:p w:rsidR="00464CB8" w:rsidRPr="00116AA0" w:rsidRDefault="00464CB8" w:rsidP="0057700F">
            <w:pPr>
              <w:pStyle w:val="TAH"/>
              <w:rPr>
                <w:rFonts w:cs="Arial"/>
              </w:rPr>
            </w:pPr>
            <w:r w:rsidRPr="00116AA0">
              <w:rPr>
                <w:rFonts w:cs="Arial"/>
              </w:rPr>
              <w:t>Duplex mode</w:t>
            </w:r>
          </w:p>
        </w:tc>
        <w:tc>
          <w:tcPr>
            <w:tcW w:w="1072" w:type="dxa"/>
            <w:vMerge w:val="restart"/>
          </w:tcPr>
          <w:p w:rsidR="00464CB8" w:rsidRPr="00116AA0" w:rsidRDefault="00464CB8" w:rsidP="0057700F">
            <w:pPr>
              <w:pStyle w:val="TAH"/>
              <w:rPr>
                <w:rFonts w:cs="Arial"/>
                <w:lang w:eastAsia="zh-CN"/>
              </w:rPr>
            </w:pPr>
            <w:r w:rsidRPr="00116AA0">
              <w:rPr>
                <w:rFonts w:cs="Arial"/>
                <w:lang w:eastAsia="zh-CN"/>
              </w:rPr>
              <w:t>Applicable</w:t>
            </w:r>
            <w:r w:rsidRPr="00116AA0">
              <w:rPr>
                <w:rFonts w:cs="Arial" w:hint="eastAsia"/>
                <w:lang w:eastAsia="zh-CN"/>
              </w:rPr>
              <w:t xml:space="preserve"> active UL band</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H"/>
              <w:rPr>
                <w:rFonts w:cs="Arial"/>
              </w:rPr>
            </w:pPr>
          </w:p>
        </w:tc>
        <w:tc>
          <w:tcPr>
            <w:tcW w:w="789" w:type="dxa"/>
            <w:vMerge/>
            <w:shd w:val="clear" w:color="auto" w:fill="auto"/>
            <w:vAlign w:val="center"/>
          </w:tcPr>
          <w:p w:rsidR="00464CB8" w:rsidRPr="00116AA0" w:rsidRDefault="00464CB8" w:rsidP="0057700F">
            <w:pPr>
              <w:pStyle w:val="TAH"/>
              <w:rPr>
                <w:rFonts w:cs="Arial"/>
              </w:rPr>
            </w:pPr>
          </w:p>
        </w:tc>
        <w:tc>
          <w:tcPr>
            <w:tcW w:w="914" w:type="dxa"/>
            <w:shd w:val="clear" w:color="auto" w:fill="auto"/>
            <w:vAlign w:val="center"/>
          </w:tcPr>
          <w:p w:rsidR="00464CB8" w:rsidRPr="00116AA0" w:rsidRDefault="00464CB8" w:rsidP="0057700F">
            <w:pPr>
              <w:pStyle w:val="TAH"/>
              <w:rPr>
                <w:rFonts w:cs="Arial"/>
              </w:rPr>
            </w:pPr>
            <w:r w:rsidRPr="00116AA0">
              <w:rPr>
                <w:rFonts w:cs="Arial"/>
              </w:rPr>
              <w:t>1.4 MHz</w:t>
            </w:r>
            <w:r w:rsidRPr="00116AA0">
              <w:rPr>
                <w:rFonts w:cs="Arial"/>
              </w:rPr>
              <w:br/>
              <w:t>(</w:t>
            </w:r>
            <w:proofErr w:type="spellStart"/>
            <w:r w:rsidRPr="00116AA0">
              <w:rPr>
                <w:rFonts w:cs="Arial"/>
              </w:rPr>
              <w:t>dBm</w:t>
            </w:r>
            <w:proofErr w:type="spellEnd"/>
            <w:r w:rsidRPr="00116AA0">
              <w:rPr>
                <w:rFonts w:cs="Arial"/>
              </w:rPr>
              <w:t>)</w:t>
            </w:r>
          </w:p>
        </w:tc>
        <w:tc>
          <w:tcPr>
            <w:tcW w:w="786" w:type="dxa"/>
            <w:shd w:val="clear" w:color="auto" w:fill="auto"/>
            <w:vAlign w:val="center"/>
          </w:tcPr>
          <w:p w:rsidR="00464CB8" w:rsidRPr="00116AA0" w:rsidRDefault="00464CB8" w:rsidP="0057700F">
            <w:pPr>
              <w:pStyle w:val="TAH"/>
              <w:rPr>
                <w:rFonts w:cs="Arial"/>
              </w:rPr>
            </w:pPr>
            <w:r w:rsidRPr="00116AA0">
              <w:rPr>
                <w:rFonts w:cs="Arial"/>
              </w:rPr>
              <w:t>3 MHz</w:t>
            </w:r>
            <w:r w:rsidRPr="00116AA0">
              <w:rPr>
                <w:rFonts w:cs="Arial"/>
              </w:rPr>
              <w:br/>
              <w:t>(</w:t>
            </w:r>
            <w:proofErr w:type="spellStart"/>
            <w:r w:rsidRPr="00116AA0">
              <w:rPr>
                <w:rFonts w:cs="Arial"/>
              </w:rPr>
              <w:t>dBm</w:t>
            </w:r>
            <w:proofErr w:type="spellEnd"/>
            <w:r w:rsidRPr="00116AA0">
              <w:rPr>
                <w:rFonts w:cs="Arial"/>
              </w:rPr>
              <w:t>)</w:t>
            </w:r>
          </w:p>
        </w:tc>
        <w:tc>
          <w:tcPr>
            <w:tcW w:w="787" w:type="dxa"/>
            <w:shd w:val="clear" w:color="auto" w:fill="auto"/>
            <w:vAlign w:val="center"/>
          </w:tcPr>
          <w:p w:rsidR="00464CB8" w:rsidRPr="00116AA0" w:rsidRDefault="00464CB8" w:rsidP="0057700F">
            <w:pPr>
              <w:pStyle w:val="TAH"/>
              <w:rPr>
                <w:rFonts w:cs="Arial"/>
              </w:rPr>
            </w:pPr>
            <w:r w:rsidRPr="00116AA0">
              <w:rPr>
                <w:rFonts w:cs="Arial"/>
              </w:rPr>
              <w:t>5 MHz</w:t>
            </w:r>
            <w:r w:rsidRPr="00116AA0">
              <w:rPr>
                <w:rFonts w:cs="Arial"/>
              </w:rPr>
              <w:br/>
              <w:t>(</w:t>
            </w:r>
            <w:proofErr w:type="spellStart"/>
            <w:r w:rsidRPr="00116AA0">
              <w:rPr>
                <w:rFonts w:cs="Arial"/>
              </w:rPr>
              <w:t>dBm</w:t>
            </w:r>
            <w:proofErr w:type="spellEnd"/>
            <w:r w:rsidRPr="00116AA0">
              <w:rPr>
                <w:rFonts w:cs="Arial"/>
              </w:rPr>
              <w:t>)</w:t>
            </w:r>
          </w:p>
        </w:tc>
        <w:tc>
          <w:tcPr>
            <w:tcW w:w="786" w:type="dxa"/>
            <w:shd w:val="clear" w:color="auto" w:fill="auto"/>
            <w:vAlign w:val="center"/>
          </w:tcPr>
          <w:p w:rsidR="00464CB8" w:rsidRPr="00116AA0" w:rsidRDefault="00464CB8" w:rsidP="0057700F">
            <w:pPr>
              <w:pStyle w:val="TAH"/>
              <w:rPr>
                <w:rFonts w:cs="Arial"/>
              </w:rPr>
            </w:pPr>
            <w:r w:rsidRPr="00116AA0">
              <w:rPr>
                <w:rFonts w:cs="Arial"/>
              </w:rPr>
              <w:t>10 MHz</w:t>
            </w:r>
            <w:r w:rsidRPr="00116AA0">
              <w:rPr>
                <w:rFonts w:cs="Arial"/>
              </w:rPr>
              <w:br/>
              <w:t>(</w:t>
            </w:r>
            <w:proofErr w:type="spellStart"/>
            <w:r w:rsidRPr="00116AA0">
              <w:rPr>
                <w:rFonts w:cs="Arial"/>
              </w:rPr>
              <w:t>dBm</w:t>
            </w:r>
            <w:proofErr w:type="spellEnd"/>
            <w:r w:rsidRPr="00116AA0">
              <w:rPr>
                <w:rFonts w:cs="Arial"/>
              </w:rPr>
              <w:t>)</w:t>
            </w:r>
          </w:p>
        </w:tc>
        <w:tc>
          <w:tcPr>
            <w:tcW w:w="787" w:type="dxa"/>
            <w:shd w:val="clear" w:color="auto" w:fill="auto"/>
            <w:vAlign w:val="center"/>
          </w:tcPr>
          <w:p w:rsidR="00464CB8" w:rsidRPr="00116AA0" w:rsidRDefault="00464CB8" w:rsidP="0057700F">
            <w:pPr>
              <w:pStyle w:val="TAH"/>
              <w:rPr>
                <w:rFonts w:cs="Arial"/>
              </w:rPr>
            </w:pPr>
            <w:r w:rsidRPr="00116AA0">
              <w:rPr>
                <w:rFonts w:cs="Arial"/>
              </w:rPr>
              <w:t>15 MHz</w:t>
            </w:r>
            <w:r w:rsidRPr="00116AA0">
              <w:rPr>
                <w:rFonts w:cs="Arial"/>
              </w:rPr>
              <w:br/>
              <w:t>(</w:t>
            </w:r>
            <w:proofErr w:type="spellStart"/>
            <w:r w:rsidRPr="00116AA0">
              <w:rPr>
                <w:rFonts w:cs="Arial"/>
              </w:rPr>
              <w:t>dBm</w:t>
            </w:r>
            <w:proofErr w:type="spellEnd"/>
            <w:r w:rsidRPr="00116AA0">
              <w:rPr>
                <w:rFonts w:cs="Arial"/>
              </w:rPr>
              <w:t>)</w:t>
            </w:r>
          </w:p>
        </w:tc>
        <w:tc>
          <w:tcPr>
            <w:tcW w:w="786" w:type="dxa"/>
            <w:shd w:val="clear" w:color="auto" w:fill="auto"/>
            <w:vAlign w:val="center"/>
          </w:tcPr>
          <w:p w:rsidR="00464CB8" w:rsidRPr="00116AA0" w:rsidRDefault="00464CB8" w:rsidP="0057700F">
            <w:pPr>
              <w:pStyle w:val="TAH"/>
              <w:rPr>
                <w:rFonts w:cs="Arial"/>
              </w:rPr>
            </w:pPr>
            <w:r w:rsidRPr="00116AA0">
              <w:rPr>
                <w:rFonts w:cs="Arial"/>
              </w:rPr>
              <w:t>20 MHz</w:t>
            </w:r>
            <w:r w:rsidRPr="00116AA0">
              <w:rPr>
                <w:rFonts w:cs="Arial"/>
              </w:rPr>
              <w:br/>
              <w:t>(</w:t>
            </w:r>
            <w:proofErr w:type="spellStart"/>
            <w:r w:rsidRPr="00116AA0">
              <w:rPr>
                <w:rFonts w:cs="Arial"/>
              </w:rPr>
              <w:t>dBm</w:t>
            </w:r>
            <w:proofErr w:type="spellEnd"/>
            <w:r w:rsidRPr="00116AA0">
              <w:rPr>
                <w:rFonts w:cs="Arial"/>
              </w:rPr>
              <w:t>)</w:t>
            </w:r>
          </w:p>
        </w:tc>
        <w:tc>
          <w:tcPr>
            <w:tcW w:w="787" w:type="dxa"/>
            <w:vMerge/>
            <w:shd w:val="clear" w:color="auto" w:fill="auto"/>
            <w:vAlign w:val="center"/>
          </w:tcPr>
          <w:p w:rsidR="00464CB8" w:rsidRPr="00116AA0" w:rsidRDefault="00464CB8" w:rsidP="0057700F">
            <w:pPr>
              <w:pStyle w:val="TAH"/>
              <w:rPr>
                <w:rFonts w:cs="Arial"/>
              </w:rPr>
            </w:pPr>
          </w:p>
        </w:tc>
        <w:tc>
          <w:tcPr>
            <w:tcW w:w="1072" w:type="dxa"/>
            <w:vMerge/>
          </w:tcPr>
          <w:p w:rsidR="00464CB8" w:rsidRPr="00116AA0" w:rsidRDefault="00464CB8" w:rsidP="0057700F">
            <w:pPr>
              <w:pStyle w:val="TAH"/>
              <w:rPr>
                <w:rFonts w:cs="Arial"/>
              </w:rPr>
            </w:pPr>
          </w:p>
        </w:tc>
      </w:tr>
      <w:tr w:rsidR="00464CB8" w:rsidRPr="009715C6"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CA_1-3A-5A-40A</w:t>
            </w:r>
          </w:p>
        </w:tc>
        <w:tc>
          <w:tcPr>
            <w:tcW w:w="789"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1</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hint="eastAsia"/>
                <w:lang w:eastAsia="ko-KR"/>
              </w:rPr>
              <w:t>-100</w:t>
            </w:r>
          </w:p>
        </w:tc>
        <w:tc>
          <w:tcPr>
            <w:tcW w:w="786" w:type="dxa"/>
            <w:shd w:val="clear" w:color="auto" w:fill="auto"/>
            <w:vAlign w:val="center"/>
          </w:tcPr>
          <w:p w:rsidR="00464CB8" w:rsidRPr="00116AA0" w:rsidRDefault="00464CB8" w:rsidP="0057700F">
            <w:pPr>
              <w:pStyle w:val="TAC"/>
              <w:rPr>
                <w:rFonts w:cs="Arial"/>
              </w:rPr>
            </w:pPr>
            <w:r w:rsidRPr="00116AA0">
              <w:rPr>
                <w:rFonts w:cs="Arial" w:hint="eastAsia"/>
                <w:lang w:eastAsia="ko-KR"/>
              </w:rPr>
              <w:t>-97</w:t>
            </w:r>
          </w:p>
        </w:tc>
        <w:tc>
          <w:tcPr>
            <w:tcW w:w="787" w:type="dxa"/>
            <w:shd w:val="clear" w:color="auto" w:fill="auto"/>
            <w:vAlign w:val="center"/>
          </w:tcPr>
          <w:p w:rsidR="00464CB8" w:rsidRPr="00116AA0" w:rsidRDefault="00464CB8" w:rsidP="0057700F">
            <w:pPr>
              <w:pStyle w:val="TAC"/>
              <w:rPr>
                <w:rFonts w:cs="Arial"/>
              </w:rPr>
            </w:pPr>
            <w:r w:rsidRPr="00116AA0">
              <w:rPr>
                <w:rFonts w:cs="Arial" w:hint="eastAsia"/>
                <w:lang w:eastAsia="ko-KR"/>
              </w:rPr>
              <w:t>-95.2</w:t>
            </w:r>
          </w:p>
        </w:tc>
        <w:tc>
          <w:tcPr>
            <w:tcW w:w="786" w:type="dxa"/>
            <w:shd w:val="clear" w:color="auto" w:fill="auto"/>
            <w:vAlign w:val="center"/>
          </w:tcPr>
          <w:p w:rsidR="00464CB8" w:rsidRPr="00116AA0" w:rsidRDefault="00464CB8" w:rsidP="0057700F">
            <w:pPr>
              <w:pStyle w:val="TAC"/>
              <w:rPr>
                <w:rFonts w:cs="Arial"/>
              </w:rPr>
            </w:pPr>
            <w:r w:rsidRPr="00116AA0">
              <w:rPr>
                <w:rFonts w:cs="Arial" w:hint="eastAsia"/>
                <w:lang w:eastAsia="ko-KR"/>
              </w:rPr>
              <w:t>-94</w:t>
            </w:r>
          </w:p>
        </w:tc>
        <w:tc>
          <w:tcPr>
            <w:tcW w:w="787" w:type="dxa"/>
            <w:vMerge w:val="restart"/>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FDD</w:t>
            </w:r>
          </w:p>
        </w:tc>
        <w:tc>
          <w:tcPr>
            <w:tcW w:w="1072" w:type="dxa"/>
            <w:vMerge w:val="restart"/>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3</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vMerge w:val="restart"/>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3</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rPr>
              <w:t xml:space="preserve">-97 </w:t>
            </w:r>
          </w:p>
        </w:tc>
        <w:tc>
          <w:tcPr>
            <w:tcW w:w="786" w:type="dxa"/>
            <w:shd w:val="clear" w:color="auto" w:fill="auto"/>
            <w:vAlign w:val="center"/>
          </w:tcPr>
          <w:p w:rsidR="00464CB8" w:rsidRPr="00116AA0" w:rsidRDefault="00464CB8" w:rsidP="0057700F">
            <w:pPr>
              <w:pStyle w:val="TAC"/>
              <w:rPr>
                <w:rFonts w:cs="Arial"/>
              </w:rPr>
            </w:pPr>
            <w:r w:rsidRPr="00116AA0">
              <w:rPr>
                <w:rFonts w:cs="Arial"/>
              </w:rPr>
              <w:t>-94</w:t>
            </w:r>
          </w:p>
        </w:tc>
        <w:tc>
          <w:tcPr>
            <w:tcW w:w="787" w:type="dxa"/>
            <w:shd w:val="clear" w:color="auto" w:fill="auto"/>
            <w:vAlign w:val="center"/>
          </w:tcPr>
          <w:p w:rsidR="00464CB8" w:rsidRPr="00116AA0" w:rsidRDefault="00464CB8" w:rsidP="0057700F">
            <w:pPr>
              <w:pStyle w:val="TAC"/>
              <w:rPr>
                <w:rFonts w:cs="Arial"/>
              </w:rPr>
            </w:pPr>
            <w:r w:rsidRPr="00116AA0">
              <w:rPr>
                <w:rFonts w:cs="Arial"/>
              </w:rPr>
              <w:t>-92.2</w:t>
            </w:r>
          </w:p>
        </w:tc>
        <w:tc>
          <w:tcPr>
            <w:tcW w:w="786" w:type="dxa"/>
            <w:shd w:val="clear" w:color="auto" w:fill="auto"/>
            <w:vAlign w:val="center"/>
          </w:tcPr>
          <w:p w:rsidR="00464CB8" w:rsidRPr="00116AA0" w:rsidRDefault="00464CB8" w:rsidP="0057700F">
            <w:pPr>
              <w:pStyle w:val="TAC"/>
              <w:rPr>
                <w:rFonts w:cs="Arial"/>
              </w:rPr>
            </w:pPr>
            <w:r w:rsidRPr="00116AA0">
              <w:rPr>
                <w:rFonts w:cs="Arial"/>
              </w:rPr>
              <w:t>-91</w:t>
            </w: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vMerge/>
            <w:shd w:val="clear" w:color="auto" w:fill="auto"/>
            <w:vAlign w:val="center"/>
          </w:tcPr>
          <w:p w:rsidR="00464CB8" w:rsidRPr="00116AA0" w:rsidRDefault="00464CB8" w:rsidP="0057700F">
            <w:pPr>
              <w:pStyle w:val="TAC"/>
              <w:rPr>
                <w:rFonts w:eastAsia="SimSun" w:cs="Arial"/>
                <w:lang w:eastAsia="zh-CN"/>
              </w:rPr>
            </w:pP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tcPr>
          <w:p w:rsidR="00464CB8" w:rsidRPr="00116AA0" w:rsidRDefault="00464CB8" w:rsidP="0057700F">
            <w:pPr>
              <w:pStyle w:val="TAC"/>
              <w:rPr>
                <w:rFonts w:cs="Arial"/>
              </w:rPr>
            </w:pPr>
            <w:r w:rsidRPr="00116AA0">
              <w:rPr>
                <w:rFonts w:cs="Arial"/>
              </w:rPr>
              <w:t>[-99.7]</w:t>
            </w:r>
            <w:r w:rsidRPr="00116AA0">
              <w:rPr>
                <w:rFonts w:cs="Arial"/>
                <w:vertAlign w:val="superscript"/>
              </w:rPr>
              <w:t>11</w:t>
            </w:r>
          </w:p>
        </w:tc>
        <w:tc>
          <w:tcPr>
            <w:tcW w:w="786" w:type="dxa"/>
            <w:shd w:val="clear" w:color="auto" w:fill="auto"/>
          </w:tcPr>
          <w:p w:rsidR="00464CB8" w:rsidRPr="00116AA0" w:rsidRDefault="00464CB8" w:rsidP="0057700F">
            <w:pPr>
              <w:pStyle w:val="TAC"/>
              <w:rPr>
                <w:rFonts w:cs="Arial"/>
              </w:rPr>
            </w:pPr>
            <w:r w:rsidRPr="00116AA0">
              <w:rPr>
                <w:rFonts w:cs="Arial"/>
              </w:rPr>
              <w:t>[-96.7]</w:t>
            </w:r>
            <w:r w:rsidRPr="00116AA0">
              <w:rPr>
                <w:rFonts w:cs="Arial"/>
                <w:vertAlign w:val="superscript"/>
              </w:rPr>
              <w:t>11</w:t>
            </w:r>
          </w:p>
        </w:tc>
        <w:tc>
          <w:tcPr>
            <w:tcW w:w="787" w:type="dxa"/>
            <w:shd w:val="clear" w:color="auto" w:fill="auto"/>
          </w:tcPr>
          <w:p w:rsidR="00464CB8" w:rsidRPr="00116AA0" w:rsidRDefault="00464CB8" w:rsidP="0057700F">
            <w:pPr>
              <w:pStyle w:val="TAC"/>
              <w:rPr>
                <w:rFonts w:cs="Arial"/>
              </w:rPr>
            </w:pPr>
            <w:r w:rsidRPr="00116AA0">
              <w:rPr>
                <w:rFonts w:cs="Arial"/>
              </w:rPr>
              <w:t>[-94.9]</w:t>
            </w:r>
            <w:r w:rsidRPr="00116AA0">
              <w:rPr>
                <w:rFonts w:cs="Arial"/>
                <w:vertAlign w:val="superscript"/>
              </w:rPr>
              <w:t>11</w:t>
            </w:r>
          </w:p>
        </w:tc>
        <w:tc>
          <w:tcPr>
            <w:tcW w:w="786" w:type="dxa"/>
            <w:shd w:val="clear" w:color="auto" w:fill="auto"/>
          </w:tcPr>
          <w:p w:rsidR="00464CB8" w:rsidRPr="00116AA0" w:rsidRDefault="00464CB8" w:rsidP="0057700F">
            <w:pPr>
              <w:pStyle w:val="TAC"/>
              <w:rPr>
                <w:rFonts w:cs="Arial"/>
              </w:rPr>
            </w:pPr>
            <w:r w:rsidRPr="00116AA0">
              <w:rPr>
                <w:rFonts w:cs="Arial"/>
              </w:rPr>
              <w:t>[-93.7]</w:t>
            </w:r>
            <w:r w:rsidRPr="00116AA0">
              <w:rPr>
                <w:rFonts w:cs="Arial"/>
                <w:vertAlign w:val="superscript"/>
              </w:rPr>
              <w:t>11</w:t>
            </w: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5</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rPr>
              <w:t>-98</w:t>
            </w:r>
          </w:p>
        </w:tc>
        <w:tc>
          <w:tcPr>
            <w:tcW w:w="786" w:type="dxa"/>
            <w:shd w:val="clear" w:color="auto" w:fill="auto"/>
            <w:vAlign w:val="center"/>
          </w:tcPr>
          <w:p w:rsidR="00464CB8" w:rsidRPr="00116AA0" w:rsidRDefault="00464CB8" w:rsidP="0057700F">
            <w:pPr>
              <w:pStyle w:val="TAC"/>
              <w:rPr>
                <w:rFonts w:cs="Arial"/>
              </w:rPr>
            </w:pPr>
            <w:r w:rsidRPr="00116AA0">
              <w:rPr>
                <w:rFonts w:cs="Arial"/>
              </w:rPr>
              <w:t>-95</w:t>
            </w:r>
          </w:p>
        </w:tc>
        <w:tc>
          <w:tcPr>
            <w:tcW w:w="787" w:type="dxa"/>
            <w:shd w:val="clear" w:color="auto" w:fill="auto"/>
          </w:tcPr>
          <w:p w:rsidR="00464CB8" w:rsidRPr="00116AA0" w:rsidRDefault="00464CB8" w:rsidP="0057700F">
            <w:pPr>
              <w:pStyle w:val="TAC"/>
              <w:rPr>
                <w:rFonts w:cs="Arial"/>
              </w:rPr>
            </w:pPr>
          </w:p>
        </w:tc>
        <w:tc>
          <w:tcPr>
            <w:tcW w:w="786" w:type="dxa"/>
            <w:shd w:val="clear" w:color="auto" w:fill="auto"/>
          </w:tcPr>
          <w:p w:rsidR="00464CB8" w:rsidRPr="00116AA0" w:rsidRDefault="00464CB8" w:rsidP="0057700F">
            <w:pPr>
              <w:pStyle w:val="TAC"/>
              <w:rPr>
                <w:rFonts w:cs="Arial"/>
              </w:rPr>
            </w:pP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r w:rsidRPr="00116AA0">
              <w:rPr>
                <w:rFonts w:cs="Arial" w:hint="eastAsia"/>
              </w:rPr>
              <w:t>-92.9</w:t>
            </w:r>
          </w:p>
        </w:tc>
        <w:tc>
          <w:tcPr>
            <w:tcW w:w="787" w:type="dxa"/>
            <w:shd w:val="clear" w:color="auto" w:fill="auto"/>
            <w:vAlign w:val="center"/>
          </w:tcPr>
          <w:p w:rsidR="00464CB8" w:rsidRPr="00116AA0" w:rsidRDefault="00464CB8" w:rsidP="0057700F">
            <w:pPr>
              <w:pStyle w:val="TAC"/>
              <w:rPr>
                <w:rFonts w:cs="Arial"/>
              </w:rPr>
            </w:pPr>
            <w:r w:rsidRPr="00116AA0">
              <w:rPr>
                <w:rFonts w:cs="Arial" w:hint="eastAsia"/>
              </w:rPr>
              <w:t>-91.3</w:t>
            </w:r>
          </w:p>
        </w:tc>
        <w:tc>
          <w:tcPr>
            <w:tcW w:w="786" w:type="dxa"/>
            <w:shd w:val="clear" w:color="auto" w:fill="auto"/>
            <w:vAlign w:val="center"/>
          </w:tcPr>
          <w:p w:rsidR="00464CB8" w:rsidRPr="00116AA0" w:rsidRDefault="00464CB8" w:rsidP="0057700F">
            <w:pPr>
              <w:pStyle w:val="TAC"/>
              <w:rPr>
                <w:rFonts w:cs="Arial"/>
              </w:rPr>
            </w:pPr>
            <w:r w:rsidRPr="00116AA0">
              <w:rPr>
                <w:rFonts w:cs="Arial" w:hint="eastAsia"/>
              </w:rPr>
              <w:t>-90.2</w:t>
            </w:r>
          </w:p>
        </w:tc>
        <w:tc>
          <w:tcPr>
            <w:tcW w:w="787"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TDD</w:t>
            </w: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CA_1-3A-5A-40A</w:t>
            </w:r>
          </w:p>
        </w:tc>
        <w:tc>
          <w:tcPr>
            <w:tcW w:w="789"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1</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eastAsia="SimSun" w:cs="Arial"/>
                <w:lang w:eastAsia="zh-CN"/>
              </w:rPr>
            </w:pPr>
            <w:r w:rsidRPr="00116AA0">
              <w:rPr>
                <w:rFonts w:cs="Arial" w:hint="eastAsia"/>
                <w:lang w:eastAsia="ko-KR"/>
              </w:rPr>
              <w:t>-91.7</w:t>
            </w:r>
          </w:p>
        </w:tc>
        <w:tc>
          <w:tcPr>
            <w:tcW w:w="786" w:type="dxa"/>
            <w:shd w:val="clear" w:color="auto" w:fill="auto"/>
            <w:vAlign w:val="center"/>
          </w:tcPr>
          <w:p w:rsidR="00464CB8" w:rsidRPr="00116AA0" w:rsidRDefault="00464CB8" w:rsidP="0057700F">
            <w:pPr>
              <w:pStyle w:val="TAC"/>
              <w:rPr>
                <w:rFonts w:eastAsia="SimSun" w:cs="Arial"/>
                <w:lang w:eastAsia="zh-CN"/>
              </w:rPr>
            </w:pPr>
            <w:r w:rsidRPr="00116AA0">
              <w:rPr>
                <w:rFonts w:cs="Arial" w:hint="eastAsia"/>
                <w:lang w:eastAsia="ko-KR"/>
              </w:rPr>
              <w:t>[-89.5]</w:t>
            </w:r>
          </w:p>
        </w:tc>
        <w:tc>
          <w:tcPr>
            <w:tcW w:w="787" w:type="dxa"/>
            <w:shd w:val="clear" w:color="auto" w:fill="auto"/>
            <w:vAlign w:val="center"/>
          </w:tcPr>
          <w:p w:rsidR="00464CB8" w:rsidRPr="00116AA0" w:rsidRDefault="00464CB8" w:rsidP="0057700F">
            <w:pPr>
              <w:pStyle w:val="TAC"/>
              <w:rPr>
                <w:rFonts w:eastAsia="SimSun" w:cs="Arial"/>
                <w:lang w:eastAsia="zh-CN"/>
              </w:rPr>
            </w:pPr>
            <w:r w:rsidRPr="00116AA0">
              <w:rPr>
                <w:rFonts w:cs="Arial" w:hint="eastAsia"/>
                <w:lang w:eastAsia="ko-KR"/>
              </w:rPr>
              <w:t>[-87.9]</w:t>
            </w:r>
          </w:p>
        </w:tc>
        <w:tc>
          <w:tcPr>
            <w:tcW w:w="786" w:type="dxa"/>
            <w:shd w:val="clear" w:color="auto" w:fill="auto"/>
            <w:vAlign w:val="center"/>
          </w:tcPr>
          <w:p w:rsidR="00464CB8" w:rsidRPr="00116AA0" w:rsidRDefault="00464CB8" w:rsidP="0057700F">
            <w:pPr>
              <w:pStyle w:val="TAC"/>
              <w:rPr>
                <w:rFonts w:eastAsia="SimSun" w:cs="Arial"/>
                <w:lang w:eastAsia="zh-CN"/>
              </w:rPr>
            </w:pPr>
            <w:r w:rsidRPr="00116AA0">
              <w:rPr>
                <w:rFonts w:cs="Arial" w:hint="eastAsia"/>
                <w:lang w:eastAsia="ko-KR"/>
              </w:rPr>
              <w:t>[-86.9]</w:t>
            </w:r>
          </w:p>
        </w:tc>
        <w:tc>
          <w:tcPr>
            <w:tcW w:w="787" w:type="dxa"/>
            <w:vMerge w:val="restart"/>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FDD</w:t>
            </w:r>
          </w:p>
        </w:tc>
        <w:tc>
          <w:tcPr>
            <w:tcW w:w="1072" w:type="dxa"/>
            <w:vMerge w:val="restart"/>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40</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3</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hint="eastAsia"/>
              </w:rPr>
              <w:t>-94.2</w:t>
            </w:r>
          </w:p>
        </w:tc>
        <w:tc>
          <w:tcPr>
            <w:tcW w:w="786" w:type="dxa"/>
            <w:shd w:val="clear" w:color="auto" w:fill="auto"/>
            <w:vAlign w:val="center"/>
          </w:tcPr>
          <w:p w:rsidR="00464CB8" w:rsidRPr="00116AA0" w:rsidRDefault="00464CB8" w:rsidP="0057700F">
            <w:pPr>
              <w:pStyle w:val="TAC"/>
              <w:rPr>
                <w:rFonts w:cs="Arial"/>
              </w:rPr>
            </w:pPr>
            <w:r w:rsidRPr="00116AA0">
              <w:rPr>
                <w:rFonts w:cs="Arial" w:hint="eastAsia"/>
              </w:rPr>
              <w:t>-91.2</w:t>
            </w:r>
          </w:p>
        </w:tc>
        <w:tc>
          <w:tcPr>
            <w:tcW w:w="787" w:type="dxa"/>
            <w:shd w:val="clear" w:color="auto" w:fill="auto"/>
            <w:vAlign w:val="center"/>
          </w:tcPr>
          <w:p w:rsidR="00464CB8" w:rsidRPr="00116AA0" w:rsidRDefault="00464CB8" w:rsidP="0057700F">
            <w:pPr>
              <w:pStyle w:val="TAC"/>
              <w:rPr>
                <w:rFonts w:cs="Arial"/>
              </w:rPr>
            </w:pPr>
            <w:r w:rsidRPr="00116AA0">
              <w:rPr>
                <w:rFonts w:cs="Arial" w:hint="eastAsia"/>
              </w:rPr>
              <w:t>-89.5</w:t>
            </w:r>
          </w:p>
        </w:tc>
        <w:tc>
          <w:tcPr>
            <w:tcW w:w="786" w:type="dxa"/>
            <w:shd w:val="clear" w:color="auto" w:fill="auto"/>
            <w:vAlign w:val="center"/>
          </w:tcPr>
          <w:p w:rsidR="00464CB8" w:rsidRPr="00116AA0" w:rsidRDefault="00464CB8" w:rsidP="0057700F">
            <w:pPr>
              <w:pStyle w:val="TAC"/>
              <w:rPr>
                <w:rFonts w:cs="Arial"/>
              </w:rPr>
            </w:pPr>
            <w:r w:rsidRPr="00116AA0">
              <w:rPr>
                <w:rFonts w:cs="Arial" w:hint="eastAsia"/>
              </w:rPr>
              <w:t>-88.3</w:t>
            </w: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5</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rPr>
              <w:t>-98</w:t>
            </w:r>
          </w:p>
        </w:tc>
        <w:tc>
          <w:tcPr>
            <w:tcW w:w="786" w:type="dxa"/>
            <w:shd w:val="clear" w:color="auto" w:fill="auto"/>
            <w:vAlign w:val="center"/>
          </w:tcPr>
          <w:p w:rsidR="00464CB8" w:rsidRPr="00116AA0" w:rsidRDefault="00464CB8" w:rsidP="0057700F">
            <w:pPr>
              <w:pStyle w:val="TAC"/>
              <w:rPr>
                <w:rFonts w:cs="Arial"/>
              </w:rPr>
            </w:pPr>
            <w:r w:rsidRPr="00116AA0">
              <w:rPr>
                <w:rFonts w:cs="Arial"/>
              </w:rPr>
              <w:t>-95</w:t>
            </w:r>
          </w:p>
        </w:tc>
        <w:tc>
          <w:tcPr>
            <w:tcW w:w="787" w:type="dxa"/>
            <w:shd w:val="clear" w:color="auto" w:fill="auto"/>
          </w:tcPr>
          <w:p w:rsidR="00464CB8" w:rsidRPr="00116AA0" w:rsidRDefault="00464CB8" w:rsidP="0057700F">
            <w:pPr>
              <w:pStyle w:val="TAC"/>
              <w:rPr>
                <w:rFonts w:cs="Arial"/>
              </w:rPr>
            </w:pPr>
          </w:p>
        </w:tc>
        <w:tc>
          <w:tcPr>
            <w:tcW w:w="786" w:type="dxa"/>
            <w:shd w:val="clear" w:color="auto" w:fill="auto"/>
          </w:tcPr>
          <w:p w:rsidR="00464CB8" w:rsidRPr="00116AA0" w:rsidRDefault="00464CB8" w:rsidP="0057700F">
            <w:pPr>
              <w:pStyle w:val="TAC"/>
              <w:rPr>
                <w:rFonts w:cs="Arial"/>
              </w:rPr>
            </w:pP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r w:rsidRPr="00116AA0">
              <w:rPr>
                <w:rFonts w:cs="Arial" w:hint="eastAsia"/>
                <w:lang w:eastAsia="ko-KR"/>
              </w:rPr>
              <w:t>-97</w:t>
            </w:r>
          </w:p>
        </w:tc>
        <w:tc>
          <w:tcPr>
            <w:tcW w:w="787" w:type="dxa"/>
            <w:shd w:val="clear" w:color="auto" w:fill="auto"/>
          </w:tcPr>
          <w:p w:rsidR="00464CB8" w:rsidRPr="00116AA0" w:rsidRDefault="00464CB8" w:rsidP="0057700F">
            <w:pPr>
              <w:pStyle w:val="TAC"/>
              <w:rPr>
                <w:rFonts w:cs="Arial"/>
              </w:rPr>
            </w:pPr>
            <w:r w:rsidRPr="00116AA0">
              <w:rPr>
                <w:rFonts w:cs="Arial" w:hint="eastAsia"/>
                <w:lang w:eastAsia="ko-KR"/>
              </w:rPr>
              <w:t>-95.2</w:t>
            </w:r>
          </w:p>
        </w:tc>
        <w:tc>
          <w:tcPr>
            <w:tcW w:w="786" w:type="dxa"/>
            <w:shd w:val="clear" w:color="auto" w:fill="auto"/>
          </w:tcPr>
          <w:p w:rsidR="00464CB8" w:rsidRPr="00116AA0" w:rsidRDefault="00464CB8" w:rsidP="0057700F">
            <w:pPr>
              <w:pStyle w:val="TAC"/>
              <w:rPr>
                <w:rFonts w:cs="Arial"/>
              </w:rPr>
            </w:pPr>
            <w:r w:rsidRPr="00116AA0">
              <w:rPr>
                <w:rFonts w:cs="Arial" w:hint="eastAsia"/>
                <w:lang w:eastAsia="ko-KR"/>
              </w:rPr>
              <w:t>-94</w:t>
            </w:r>
          </w:p>
        </w:tc>
        <w:tc>
          <w:tcPr>
            <w:tcW w:w="787"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TDD</w:t>
            </w: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CA_1-3A-8A-40A</w:t>
            </w:r>
          </w:p>
        </w:tc>
        <w:tc>
          <w:tcPr>
            <w:tcW w:w="789"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1</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hint="eastAsia"/>
                <w:lang w:eastAsia="ko-KR"/>
              </w:rPr>
              <w:t>-100</w:t>
            </w:r>
          </w:p>
        </w:tc>
        <w:tc>
          <w:tcPr>
            <w:tcW w:w="786" w:type="dxa"/>
            <w:shd w:val="clear" w:color="auto" w:fill="auto"/>
            <w:vAlign w:val="center"/>
          </w:tcPr>
          <w:p w:rsidR="00464CB8" w:rsidRPr="00116AA0" w:rsidRDefault="00464CB8" w:rsidP="0057700F">
            <w:pPr>
              <w:pStyle w:val="TAC"/>
              <w:rPr>
                <w:rFonts w:cs="Arial"/>
              </w:rPr>
            </w:pPr>
            <w:r w:rsidRPr="00116AA0">
              <w:rPr>
                <w:rFonts w:cs="Arial" w:hint="eastAsia"/>
                <w:lang w:eastAsia="ko-KR"/>
              </w:rPr>
              <w:t>-97</w:t>
            </w:r>
          </w:p>
        </w:tc>
        <w:tc>
          <w:tcPr>
            <w:tcW w:w="787" w:type="dxa"/>
            <w:shd w:val="clear" w:color="auto" w:fill="auto"/>
            <w:vAlign w:val="center"/>
          </w:tcPr>
          <w:p w:rsidR="00464CB8" w:rsidRPr="00116AA0" w:rsidRDefault="00464CB8" w:rsidP="0057700F">
            <w:pPr>
              <w:pStyle w:val="TAC"/>
              <w:rPr>
                <w:rFonts w:cs="Arial"/>
              </w:rPr>
            </w:pPr>
            <w:r w:rsidRPr="00116AA0">
              <w:rPr>
                <w:rFonts w:cs="Arial" w:hint="eastAsia"/>
                <w:lang w:eastAsia="ko-KR"/>
              </w:rPr>
              <w:t>-95.2</w:t>
            </w:r>
          </w:p>
        </w:tc>
        <w:tc>
          <w:tcPr>
            <w:tcW w:w="786" w:type="dxa"/>
            <w:shd w:val="clear" w:color="auto" w:fill="auto"/>
            <w:vAlign w:val="center"/>
          </w:tcPr>
          <w:p w:rsidR="00464CB8" w:rsidRPr="00116AA0" w:rsidRDefault="00464CB8" w:rsidP="0057700F">
            <w:pPr>
              <w:pStyle w:val="TAC"/>
              <w:rPr>
                <w:rFonts w:cs="Arial"/>
              </w:rPr>
            </w:pPr>
            <w:r w:rsidRPr="00116AA0">
              <w:rPr>
                <w:rFonts w:cs="Arial" w:hint="eastAsia"/>
                <w:lang w:eastAsia="ko-KR"/>
              </w:rPr>
              <w:t>-94</w:t>
            </w:r>
          </w:p>
        </w:tc>
        <w:tc>
          <w:tcPr>
            <w:tcW w:w="787" w:type="dxa"/>
            <w:vMerge w:val="restart"/>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FDD</w:t>
            </w:r>
          </w:p>
        </w:tc>
        <w:tc>
          <w:tcPr>
            <w:tcW w:w="1072" w:type="dxa"/>
            <w:vMerge w:val="restart"/>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3</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vMerge w:val="restart"/>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3</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rPr>
              <w:t xml:space="preserve">-97 </w:t>
            </w:r>
          </w:p>
        </w:tc>
        <w:tc>
          <w:tcPr>
            <w:tcW w:w="786" w:type="dxa"/>
            <w:shd w:val="clear" w:color="auto" w:fill="auto"/>
            <w:vAlign w:val="center"/>
          </w:tcPr>
          <w:p w:rsidR="00464CB8" w:rsidRPr="00116AA0" w:rsidRDefault="00464CB8" w:rsidP="0057700F">
            <w:pPr>
              <w:pStyle w:val="TAC"/>
              <w:rPr>
                <w:rFonts w:cs="Arial"/>
              </w:rPr>
            </w:pPr>
            <w:r w:rsidRPr="00116AA0">
              <w:rPr>
                <w:rFonts w:cs="Arial"/>
              </w:rPr>
              <w:t>-94</w:t>
            </w:r>
          </w:p>
        </w:tc>
        <w:tc>
          <w:tcPr>
            <w:tcW w:w="787" w:type="dxa"/>
            <w:shd w:val="clear" w:color="auto" w:fill="auto"/>
            <w:vAlign w:val="center"/>
          </w:tcPr>
          <w:p w:rsidR="00464CB8" w:rsidRPr="00116AA0" w:rsidRDefault="00464CB8" w:rsidP="0057700F">
            <w:pPr>
              <w:pStyle w:val="TAC"/>
              <w:rPr>
                <w:rFonts w:cs="Arial"/>
              </w:rPr>
            </w:pPr>
            <w:r w:rsidRPr="00116AA0">
              <w:rPr>
                <w:rFonts w:cs="Arial"/>
              </w:rPr>
              <w:t>-92.2</w:t>
            </w:r>
          </w:p>
        </w:tc>
        <w:tc>
          <w:tcPr>
            <w:tcW w:w="786" w:type="dxa"/>
            <w:shd w:val="clear" w:color="auto" w:fill="auto"/>
            <w:vAlign w:val="center"/>
          </w:tcPr>
          <w:p w:rsidR="00464CB8" w:rsidRPr="00116AA0" w:rsidRDefault="00464CB8" w:rsidP="0057700F">
            <w:pPr>
              <w:pStyle w:val="TAC"/>
              <w:rPr>
                <w:rFonts w:cs="Arial"/>
              </w:rPr>
            </w:pPr>
            <w:r w:rsidRPr="00116AA0">
              <w:rPr>
                <w:rFonts w:cs="Arial"/>
              </w:rPr>
              <w:t>-91</w:t>
            </w: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vMerge/>
            <w:shd w:val="clear" w:color="auto" w:fill="auto"/>
            <w:vAlign w:val="center"/>
          </w:tcPr>
          <w:p w:rsidR="00464CB8" w:rsidRPr="00116AA0" w:rsidRDefault="00464CB8" w:rsidP="0057700F">
            <w:pPr>
              <w:pStyle w:val="TAC"/>
              <w:rPr>
                <w:rFonts w:eastAsia="SimSun" w:cs="Arial"/>
                <w:lang w:eastAsia="zh-CN"/>
              </w:rPr>
            </w:pP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tcPr>
          <w:p w:rsidR="00464CB8" w:rsidRPr="00116AA0" w:rsidRDefault="00464CB8" w:rsidP="0057700F">
            <w:pPr>
              <w:pStyle w:val="TAC"/>
              <w:rPr>
                <w:rFonts w:cs="Arial"/>
              </w:rPr>
            </w:pPr>
            <w:r w:rsidRPr="00116AA0">
              <w:rPr>
                <w:rFonts w:cs="Arial"/>
              </w:rPr>
              <w:t>[-99.7]</w:t>
            </w:r>
            <w:r w:rsidRPr="00116AA0">
              <w:rPr>
                <w:rFonts w:cs="Arial"/>
                <w:vertAlign w:val="superscript"/>
              </w:rPr>
              <w:t>11</w:t>
            </w:r>
          </w:p>
        </w:tc>
        <w:tc>
          <w:tcPr>
            <w:tcW w:w="786" w:type="dxa"/>
            <w:shd w:val="clear" w:color="auto" w:fill="auto"/>
          </w:tcPr>
          <w:p w:rsidR="00464CB8" w:rsidRPr="00116AA0" w:rsidRDefault="00464CB8" w:rsidP="0057700F">
            <w:pPr>
              <w:pStyle w:val="TAC"/>
              <w:rPr>
                <w:rFonts w:cs="Arial"/>
              </w:rPr>
            </w:pPr>
            <w:r w:rsidRPr="00116AA0">
              <w:rPr>
                <w:rFonts w:cs="Arial"/>
              </w:rPr>
              <w:t>[-96.7]</w:t>
            </w:r>
            <w:r w:rsidRPr="00116AA0">
              <w:rPr>
                <w:rFonts w:cs="Arial"/>
                <w:vertAlign w:val="superscript"/>
              </w:rPr>
              <w:t>11</w:t>
            </w:r>
          </w:p>
        </w:tc>
        <w:tc>
          <w:tcPr>
            <w:tcW w:w="787" w:type="dxa"/>
            <w:shd w:val="clear" w:color="auto" w:fill="auto"/>
          </w:tcPr>
          <w:p w:rsidR="00464CB8" w:rsidRPr="00116AA0" w:rsidRDefault="00464CB8" w:rsidP="0057700F">
            <w:pPr>
              <w:pStyle w:val="TAC"/>
              <w:rPr>
                <w:rFonts w:cs="Arial"/>
              </w:rPr>
            </w:pPr>
            <w:r w:rsidRPr="00116AA0">
              <w:rPr>
                <w:rFonts w:cs="Arial"/>
              </w:rPr>
              <w:t>[-94.9]</w:t>
            </w:r>
            <w:r w:rsidRPr="00116AA0">
              <w:rPr>
                <w:rFonts w:cs="Arial"/>
                <w:vertAlign w:val="superscript"/>
              </w:rPr>
              <w:t>11</w:t>
            </w:r>
          </w:p>
        </w:tc>
        <w:tc>
          <w:tcPr>
            <w:tcW w:w="786" w:type="dxa"/>
            <w:shd w:val="clear" w:color="auto" w:fill="auto"/>
          </w:tcPr>
          <w:p w:rsidR="00464CB8" w:rsidRPr="00116AA0" w:rsidRDefault="00464CB8" w:rsidP="0057700F">
            <w:pPr>
              <w:pStyle w:val="TAC"/>
              <w:rPr>
                <w:rFonts w:cs="Arial"/>
              </w:rPr>
            </w:pPr>
            <w:r w:rsidRPr="00116AA0">
              <w:rPr>
                <w:rFonts w:cs="Arial"/>
              </w:rPr>
              <w:t>[-93.7]</w:t>
            </w:r>
            <w:r w:rsidRPr="00116AA0">
              <w:rPr>
                <w:rFonts w:cs="Arial"/>
                <w:vertAlign w:val="superscript"/>
              </w:rPr>
              <w:t>11</w:t>
            </w: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8</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r w:rsidRPr="00116AA0">
              <w:rPr>
                <w:rFonts w:cs="Arial" w:hint="eastAsia"/>
                <w:lang w:eastAsia="ko-KR"/>
              </w:rPr>
              <w:t>-99.2</w:t>
            </w:r>
          </w:p>
        </w:tc>
        <w:tc>
          <w:tcPr>
            <w:tcW w:w="787" w:type="dxa"/>
            <w:shd w:val="clear" w:color="auto" w:fill="auto"/>
            <w:vAlign w:val="center"/>
          </w:tcPr>
          <w:p w:rsidR="00464CB8" w:rsidRPr="00116AA0" w:rsidRDefault="00464CB8" w:rsidP="0057700F">
            <w:pPr>
              <w:pStyle w:val="TAC"/>
              <w:rPr>
                <w:rFonts w:cs="Arial"/>
              </w:rPr>
            </w:pPr>
            <w:r w:rsidRPr="00116AA0">
              <w:rPr>
                <w:rFonts w:cs="Arial"/>
              </w:rPr>
              <w:t>-97</w:t>
            </w:r>
          </w:p>
        </w:tc>
        <w:tc>
          <w:tcPr>
            <w:tcW w:w="786" w:type="dxa"/>
            <w:shd w:val="clear" w:color="auto" w:fill="auto"/>
            <w:vAlign w:val="center"/>
          </w:tcPr>
          <w:p w:rsidR="00464CB8" w:rsidRPr="00116AA0" w:rsidRDefault="00464CB8" w:rsidP="0057700F">
            <w:pPr>
              <w:pStyle w:val="TAC"/>
              <w:rPr>
                <w:rFonts w:cs="Arial"/>
              </w:rPr>
            </w:pPr>
            <w:r w:rsidRPr="00116AA0">
              <w:rPr>
                <w:rFonts w:cs="Arial"/>
              </w:rPr>
              <w:t>-94</w:t>
            </w:r>
          </w:p>
        </w:tc>
        <w:tc>
          <w:tcPr>
            <w:tcW w:w="787"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hint="eastAsia"/>
              </w:rPr>
              <w:t>-95.4</w:t>
            </w:r>
          </w:p>
        </w:tc>
        <w:tc>
          <w:tcPr>
            <w:tcW w:w="786" w:type="dxa"/>
            <w:shd w:val="clear" w:color="auto" w:fill="auto"/>
            <w:vAlign w:val="center"/>
          </w:tcPr>
          <w:p w:rsidR="00464CB8" w:rsidRPr="00116AA0" w:rsidRDefault="00464CB8" w:rsidP="0057700F">
            <w:pPr>
              <w:pStyle w:val="TAC"/>
              <w:rPr>
                <w:rFonts w:cs="Arial"/>
              </w:rPr>
            </w:pPr>
            <w:r w:rsidRPr="00116AA0">
              <w:rPr>
                <w:rFonts w:cs="Arial" w:hint="eastAsia"/>
              </w:rPr>
              <w:t>-92.9</w:t>
            </w:r>
          </w:p>
        </w:tc>
        <w:tc>
          <w:tcPr>
            <w:tcW w:w="787" w:type="dxa"/>
            <w:shd w:val="clear" w:color="auto" w:fill="auto"/>
            <w:vAlign w:val="center"/>
          </w:tcPr>
          <w:p w:rsidR="00464CB8" w:rsidRPr="00116AA0" w:rsidRDefault="00464CB8" w:rsidP="0057700F">
            <w:pPr>
              <w:pStyle w:val="TAC"/>
              <w:rPr>
                <w:rFonts w:cs="Arial"/>
              </w:rPr>
            </w:pPr>
            <w:r w:rsidRPr="00116AA0">
              <w:rPr>
                <w:rFonts w:cs="Arial" w:hint="eastAsia"/>
              </w:rPr>
              <w:t>-91.3</w:t>
            </w:r>
          </w:p>
        </w:tc>
        <w:tc>
          <w:tcPr>
            <w:tcW w:w="786" w:type="dxa"/>
            <w:shd w:val="clear" w:color="auto" w:fill="auto"/>
            <w:vAlign w:val="center"/>
          </w:tcPr>
          <w:p w:rsidR="00464CB8" w:rsidRPr="00116AA0" w:rsidRDefault="00464CB8" w:rsidP="0057700F">
            <w:pPr>
              <w:pStyle w:val="TAC"/>
              <w:rPr>
                <w:rFonts w:cs="Arial"/>
              </w:rPr>
            </w:pPr>
            <w:r w:rsidRPr="00116AA0">
              <w:rPr>
                <w:rFonts w:cs="Arial" w:hint="eastAsia"/>
              </w:rPr>
              <w:t>-90.2</w:t>
            </w:r>
          </w:p>
        </w:tc>
        <w:tc>
          <w:tcPr>
            <w:tcW w:w="787"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TDD</w:t>
            </w: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CA_1-3A-8A-40A</w:t>
            </w:r>
          </w:p>
        </w:tc>
        <w:tc>
          <w:tcPr>
            <w:tcW w:w="789"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1</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hint="eastAsia"/>
                <w:lang w:eastAsia="ko-KR"/>
              </w:rPr>
              <w:t>-91.7</w:t>
            </w:r>
          </w:p>
        </w:tc>
        <w:tc>
          <w:tcPr>
            <w:tcW w:w="786" w:type="dxa"/>
            <w:shd w:val="clear" w:color="auto" w:fill="auto"/>
            <w:vAlign w:val="center"/>
          </w:tcPr>
          <w:p w:rsidR="00464CB8" w:rsidRPr="00116AA0" w:rsidRDefault="00464CB8" w:rsidP="0057700F">
            <w:pPr>
              <w:pStyle w:val="TAC"/>
              <w:rPr>
                <w:rFonts w:eastAsia="SimSun" w:cs="Arial"/>
                <w:lang w:eastAsia="zh-CN"/>
              </w:rPr>
            </w:pPr>
            <w:r w:rsidRPr="00116AA0">
              <w:rPr>
                <w:rFonts w:cs="Arial" w:hint="eastAsia"/>
                <w:lang w:eastAsia="ko-KR"/>
              </w:rPr>
              <w:t>[-89.5]</w:t>
            </w:r>
          </w:p>
        </w:tc>
        <w:tc>
          <w:tcPr>
            <w:tcW w:w="787" w:type="dxa"/>
            <w:shd w:val="clear" w:color="auto" w:fill="auto"/>
            <w:vAlign w:val="center"/>
          </w:tcPr>
          <w:p w:rsidR="00464CB8" w:rsidRPr="00116AA0" w:rsidRDefault="00464CB8" w:rsidP="0057700F">
            <w:pPr>
              <w:pStyle w:val="TAC"/>
              <w:rPr>
                <w:rFonts w:eastAsia="SimSun" w:cs="Arial"/>
                <w:lang w:eastAsia="zh-CN"/>
              </w:rPr>
            </w:pPr>
            <w:r w:rsidRPr="00116AA0">
              <w:rPr>
                <w:rFonts w:cs="Arial" w:hint="eastAsia"/>
                <w:lang w:eastAsia="ko-KR"/>
              </w:rPr>
              <w:t>[-87.9]</w:t>
            </w:r>
          </w:p>
        </w:tc>
        <w:tc>
          <w:tcPr>
            <w:tcW w:w="786" w:type="dxa"/>
            <w:shd w:val="clear" w:color="auto" w:fill="auto"/>
            <w:vAlign w:val="center"/>
          </w:tcPr>
          <w:p w:rsidR="00464CB8" w:rsidRPr="00116AA0" w:rsidRDefault="00464CB8" w:rsidP="0057700F">
            <w:pPr>
              <w:pStyle w:val="TAC"/>
              <w:rPr>
                <w:rFonts w:eastAsia="SimSun" w:cs="Arial"/>
                <w:lang w:eastAsia="zh-CN"/>
              </w:rPr>
            </w:pPr>
            <w:r w:rsidRPr="00116AA0">
              <w:rPr>
                <w:rFonts w:cs="Arial" w:hint="eastAsia"/>
                <w:lang w:eastAsia="ko-KR"/>
              </w:rPr>
              <w:t>[-86.9]</w:t>
            </w:r>
          </w:p>
        </w:tc>
        <w:tc>
          <w:tcPr>
            <w:tcW w:w="787" w:type="dxa"/>
            <w:vMerge w:val="restart"/>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FDD</w:t>
            </w:r>
          </w:p>
        </w:tc>
        <w:tc>
          <w:tcPr>
            <w:tcW w:w="1072" w:type="dxa"/>
            <w:vMerge w:val="restart"/>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40</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3</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hint="eastAsia"/>
              </w:rPr>
              <w:t>-94</w:t>
            </w:r>
            <w:r w:rsidRPr="00116AA0">
              <w:rPr>
                <w:rFonts w:cs="Arial" w:hint="eastAsia"/>
                <w:lang w:eastAsia="ko-KR"/>
              </w:rPr>
              <w:t>.2</w:t>
            </w:r>
          </w:p>
        </w:tc>
        <w:tc>
          <w:tcPr>
            <w:tcW w:w="786" w:type="dxa"/>
            <w:shd w:val="clear" w:color="auto" w:fill="auto"/>
            <w:vAlign w:val="center"/>
          </w:tcPr>
          <w:p w:rsidR="00464CB8" w:rsidRPr="00116AA0" w:rsidRDefault="00464CB8" w:rsidP="0057700F">
            <w:pPr>
              <w:pStyle w:val="TAC"/>
              <w:rPr>
                <w:rFonts w:cs="Arial"/>
              </w:rPr>
            </w:pPr>
            <w:r w:rsidRPr="00116AA0">
              <w:rPr>
                <w:rFonts w:cs="Arial" w:hint="eastAsia"/>
              </w:rPr>
              <w:t>-91.2</w:t>
            </w:r>
          </w:p>
        </w:tc>
        <w:tc>
          <w:tcPr>
            <w:tcW w:w="787" w:type="dxa"/>
            <w:shd w:val="clear" w:color="auto" w:fill="auto"/>
            <w:vAlign w:val="center"/>
          </w:tcPr>
          <w:p w:rsidR="00464CB8" w:rsidRPr="00116AA0" w:rsidRDefault="00464CB8" w:rsidP="0057700F">
            <w:pPr>
              <w:pStyle w:val="TAC"/>
              <w:rPr>
                <w:rFonts w:cs="Arial"/>
              </w:rPr>
            </w:pPr>
            <w:r w:rsidRPr="00116AA0">
              <w:rPr>
                <w:rFonts w:cs="Arial" w:hint="eastAsia"/>
              </w:rPr>
              <w:t>-89.5</w:t>
            </w:r>
          </w:p>
        </w:tc>
        <w:tc>
          <w:tcPr>
            <w:tcW w:w="786" w:type="dxa"/>
            <w:shd w:val="clear" w:color="auto" w:fill="auto"/>
            <w:vAlign w:val="center"/>
          </w:tcPr>
          <w:p w:rsidR="00464CB8" w:rsidRPr="00116AA0" w:rsidRDefault="00464CB8" w:rsidP="0057700F">
            <w:pPr>
              <w:pStyle w:val="TAC"/>
              <w:rPr>
                <w:rFonts w:cs="Arial"/>
              </w:rPr>
            </w:pPr>
            <w:r w:rsidRPr="00116AA0">
              <w:rPr>
                <w:rFonts w:cs="Arial" w:hint="eastAsia"/>
              </w:rPr>
              <w:t>-88.3</w:t>
            </w: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8</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r w:rsidRPr="00116AA0">
              <w:rPr>
                <w:rFonts w:cs="Arial" w:hint="eastAsia"/>
                <w:lang w:eastAsia="ko-KR"/>
              </w:rPr>
              <w:t>-99.2</w:t>
            </w:r>
          </w:p>
        </w:tc>
        <w:tc>
          <w:tcPr>
            <w:tcW w:w="787" w:type="dxa"/>
            <w:shd w:val="clear" w:color="auto" w:fill="auto"/>
            <w:vAlign w:val="center"/>
          </w:tcPr>
          <w:p w:rsidR="00464CB8" w:rsidRPr="00116AA0" w:rsidRDefault="00464CB8" w:rsidP="0057700F">
            <w:pPr>
              <w:pStyle w:val="TAC"/>
              <w:rPr>
                <w:rFonts w:cs="Arial"/>
              </w:rPr>
            </w:pPr>
            <w:r w:rsidRPr="00116AA0">
              <w:rPr>
                <w:rFonts w:cs="Arial"/>
              </w:rPr>
              <w:t>-97</w:t>
            </w:r>
          </w:p>
        </w:tc>
        <w:tc>
          <w:tcPr>
            <w:tcW w:w="786" w:type="dxa"/>
            <w:shd w:val="clear" w:color="auto" w:fill="auto"/>
            <w:vAlign w:val="center"/>
          </w:tcPr>
          <w:p w:rsidR="00464CB8" w:rsidRPr="00116AA0" w:rsidRDefault="00464CB8" w:rsidP="0057700F">
            <w:pPr>
              <w:pStyle w:val="TAC"/>
              <w:rPr>
                <w:rFonts w:cs="Arial"/>
              </w:rPr>
            </w:pPr>
            <w:r w:rsidRPr="00116AA0">
              <w:rPr>
                <w:rFonts w:cs="Arial"/>
              </w:rPr>
              <w:t>-94</w:t>
            </w:r>
          </w:p>
        </w:tc>
        <w:tc>
          <w:tcPr>
            <w:tcW w:w="787"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hint="eastAsia"/>
                <w:lang w:eastAsia="ko-KR"/>
              </w:rPr>
              <w:t>-100</w:t>
            </w:r>
          </w:p>
        </w:tc>
        <w:tc>
          <w:tcPr>
            <w:tcW w:w="786" w:type="dxa"/>
            <w:shd w:val="clear" w:color="auto" w:fill="auto"/>
            <w:vAlign w:val="center"/>
          </w:tcPr>
          <w:p w:rsidR="00464CB8" w:rsidRPr="00116AA0" w:rsidRDefault="00464CB8" w:rsidP="0057700F">
            <w:pPr>
              <w:pStyle w:val="TAC"/>
              <w:rPr>
                <w:rFonts w:cs="Arial"/>
              </w:rPr>
            </w:pPr>
            <w:r w:rsidRPr="00116AA0">
              <w:rPr>
                <w:rFonts w:cs="Arial" w:hint="eastAsia"/>
                <w:lang w:eastAsia="ko-KR"/>
              </w:rPr>
              <w:t>-97</w:t>
            </w:r>
          </w:p>
        </w:tc>
        <w:tc>
          <w:tcPr>
            <w:tcW w:w="787" w:type="dxa"/>
            <w:shd w:val="clear" w:color="auto" w:fill="auto"/>
          </w:tcPr>
          <w:p w:rsidR="00464CB8" w:rsidRPr="00116AA0" w:rsidRDefault="00464CB8" w:rsidP="0057700F">
            <w:pPr>
              <w:pStyle w:val="TAC"/>
              <w:rPr>
                <w:rFonts w:cs="Arial"/>
              </w:rPr>
            </w:pPr>
            <w:r w:rsidRPr="00116AA0">
              <w:rPr>
                <w:rFonts w:cs="Arial" w:hint="eastAsia"/>
                <w:lang w:eastAsia="ko-KR"/>
              </w:rPr>
              <w:t>-95.2</w:t>
            </w:r>
          </w:p>
        </w:tc>
        <w:tc>
          <w:tcPr>
            <w:tcW w:w="786" w:type="dxa"/>
            <w:shd w:val="clear" w:color="auto" w:fill="auto"/>
          </w:tcPr>
          <w:p w:rsidR="00464CB8" w:rsidRPr="00116AA0" w:rsidRDefault="00464CB8" w:rsidP="0057700F">
            <w:pPr>
              <w:pStyle w:val="TAC"/>
              <w:rPr>
                <w:rFonts w:cs="Arial"/>
              </w:rPr>
            </w:pPr>
            <w:r w:rsidRPr="00116AA0">
              <w:rPr>
                <w:rFonts w:cs="Arial" w:hint="eastAsia"/>
                <w:lang w:eastAsia="ko-KR"/>
              </w:rPr>
              <w:t>-94</w:t>
            </w:r>
          </w:p>
        </w:tc>
        <w:tc>
          <w:tcPr>
            <w:tcW w:w="787"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TDD</w:t>
            </w: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CA_</w:t>
            </w:r>
            <w:r w:rsidRPr="00116AA0">
              <w:rPr>
                <w:rFonts w:cs="Arial"/>
              </w:rPr>
              <w:t>1</w:t>
            </w:r>
            <w:r w:rsidRPr="00116AA0">
              <w:rPr>
                <w:rFonts w:cs="Arial" w:hint="eastAsia"/>
                <w:lang w:eastAsia="ja-JP"/>
              </w:rPr>
              <w:t>A-</w:t>
            </w:r>
            <w:r w:rsidRPr="00116AA0">
              <w:rPr>
                <w:rFonts w:cs="Arial"/>
                <w:lang w:eastAsia="ja-JP"/>
              </w:rPr>
              <w:t>3A-</w:t>
            </w:r>
            <w:r w:rsidRPr="00116AA0">
              <w:rPr>
                <w:rFonts w:cs="Arial" w:hint="eastAsia"/>
              </w:rPr>
              <w:t>40A</w:t>
            </w:r>
          </w:p>
        </w:tc>
        <w:tc>
          <w:tcPr>
            <w:tcW w:w="789" w:type="dxa"/>
            <w:shd w:val="clear" w:color="auto" w:fill="auto"/>
            <w:vAlign w:val="center"/>
          </w:tcPr>
          <w:p w:rsidR="00464CB8" w:rsidRPr="00116AA0" w:rsidRDefault="00464CB8" w:rsidP="0057700F">
            <w:pPr>
              <w:pStyle w:val="TAC"/>
              <w:rPr>
                <w:rFonts w:cs="Arial"/>
              </w:rPr>
            </w:pPr>
            <w:r w:rsidRPr="00116AA0">
              <w:rPr>
                <w:rFonts w:cs="Arial"/>
              </w:rPr>
              <w:t>1</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lang w:eastAsia="ko-KR"/>
              </w:rPr>
              <w:t>-100</w:t>
            </w:r>
          </w:p>
        </w:tc>
        <w:tc>
          <w:tcPr>
            <w:tcW w:w="786" w:type="dxa"/>
            <w:shd w:val="clear" w:color="auto" w:fill="auto"/>
            <w:vAlign w:val="center"/>
          </w:tcPr>
          <w:p w:rsidR="00464CB8" w:rsidRPr="00116AA0" w:rsidRDefault="00464CB8" w:rsidP="0057700F">
            <w:pPr>
              <w:pStyle w:val="TAC"/>
              <w:rPr>
                <w:rFonts w:cs="Arial"/>
              </w:rPr>
            </w:pPr>
            <w:r w:rsidRPr="00116AA0">
              <w:rPr>
                <w:rFonts w:cs="Arial"/>
                <w:lang w:eastAsia="ko-KR"/>
              </w:rPr>
              <w:t>-97</w:t>
            </w:r>
          </w:p>
        </w:tc>
        <w:tc>
          <w:tcPr>
            <w:tcW w:w="787" w:type="dxa"/>
            <w:shd w:val="clear" w:color="auto" w:fill="auto"/>
            <w:vAlign w:val="center"/>
          </w:tcPr>
          <w:p w:rsidR="00464CB8" w:rsidRPr="00116AA0" w:rsidRDefault="00464CB8" w:rsidP="0057700F">
            <w:pPr>
              <w:pStyle w:val="TAC"/>
              <w:rPr>
                <w:rFonts w:cs="Arial"/>
              </w:rPr>
            </w:pPr>
            <w:r w:rsidRPr="00116AA0">
              <w:rPr>
                <w:rFonts w:cs="Arial"/>
                <w:lang w:eastAsia="ko-KR"/>
              </w:rPr>
              <w:t>-95.2</w:t>
            </w:r>
          </w:p>
        </w:tc>
        <w:tc>
          <w:tcPr>
            <w:tcW w:w="786" w:type="dxa"/>
            <w:shd w:val="clear" w:color="auto" w:fill="auto"/>
            <w:vAlign w:val="center"/>
          </w:tcPr>
          <w:p w:rsidR="00464CB8" w:rsidRPr="00116AA0" w:rsidRDefault="00464CB8" w:rsidP="0057700F">
            <w:pPr>
              <w:pStyle w:val="TAC"/>
              <w:rPr>
                <w:rFonts w:cs="Arial"/>
              </w:rPr>
            </w:pPr>
            <w:r w:rsidRPr="00116AA0">
              <w:rPr>
                <w:rFonts w:cs="Arial"/>
                <w:lang w:eastAsia="ko-KR"/>
              </w:rPr>
              <w:t>-94</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lang w:eastAsia="zh-CN"/>
              </w:rPr>
              <w:t>3</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vMerge w:val="restart"/>
            <w:shd w:val="clear" w:color="auto" w:fill="auto"/>
            <w:vAlign w:val="center"/>
          </w:tcPr>
          <w:p w:rsidR="00464CB8" w:rsidRPr="00116AA0" w:rsidRDefault="00464CB8" w:rsidP="0057700F">
            <w:pPr>
              <w:pStyle w:val="TAC"/>
              <w:rPr>
                <w:rFonts w:cs="Arial"/>
              </w:rPr>
            </w:pPr>
            <w:r w:rsidRPr="00116AA0">
              <w:rPr>
                <w:rFonts w:cs="Arial"/>
              </w:rPr>
              <w:t>3</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eastAsia="ＭＳ 明朝" w:cs="Arial"/>
              </w:rPr>
              <w:t xml:space="preserve">-97 </w:t>
            </w:r>
          </w:p>
        </w:tc>
        <w:tc>
          <w:tcPr>
            <w:tcW w:w="786" w:type="dxa"/>
            <w:shd w:val="clear" w:color="auto" w:fill="auto"/>
            <w:vAlign w:val="center"/>
          </w:tcPr>
          <w:p w:rsidR="00464CB8" w:rsidRPr="00116AA0" w:rsidRDefault="00464CB8" w:rsidP="0057700F">
            <w:pPr>
              <w:pStyle w:val="TAC"/>
              <w:rPr>
                <w:rFonts w:cs="Arial"/>
              </w:rPr>
            </w:pPr>
            <w:r w:rsidRPr="00116AA0">
              <w:rPr>
                <w:rFonts w:eastAsia="ＭＳ 明朝" w:cs="Arial"/>
              </w:rPr>
              <w:t>-94</w:t>
            </w:r>
          </w:p>
        </w:tc>
        <w:tc>
          <w:tcPr>
            <w:tcW w:w="787" w:type="dxa"/>
            <w:shd w:val="clear" w:color="auto" w:fill="auto"/>
            <w:vAlign w:val="center"/>
          </w:tcPr>
          <w:p w:rsidR="00464CB8" w:rsidRPr="00116AA0" w:rsidRDefault="00464CB8" w:rsidP="0057700F">
            <w:pPr>
              <w:pStyle w:val="TAC"/>
              <w:rPr>
                <w:rFonts w:cs="Arial"/>
              </w:rPr>
            </w:pPr>
            <w:r w:rsidRPr="00116AA0">
              <w:rPr>
                <w:rFonts w:eastAsia="ＭＳ 明朝" w:cs="Arial"/>
              </w:rPr>
              <w:t>-92.2</w:t>
            </w:r>
          </w:p>
        </w:tc>
        <w:tc>
          <w:tcPr>
            <w:tcW w:w="786" w:type="dxa"/>
            <w:shd w:val="clear" w:color="auto" w:fill="auto"/>
            <w:vAlign w:val="center"/>
          </w:tcPr>
          <w:p w:rsidR="00464CB8" w:rsidRPr="00116AA0" w:rsidRDefault="00464CB8" w:rsidP="0057700F">
            <w:pPr>
              <w:pStyle w:val="TAC"/>
              <w:rPr>
                <w:rFonts w:cs="Arial"/>
              </w:rPr>
            </w:pPr>
            <w:r w:rsidRPr="00116AA0">
              <w:rPr>
                <w:rFonts w:eastAsia="ＭＳ 明朝" w:cs="Arial"/>
              </w:rPr>
              <w:t>-91</w:t>
            </w: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vMerge/>
            <w:shd w:val="clear" w:color="auto" w:fill="auto"/>
            <w:vAlign w:val="center"/>
          </w:tcPr>
          <w:p w:rsidR="00464CB8" w:rsidRPr="00116AA0" w:rsidRDefault="00464CB8" w:rsidP="0057700F">
            <w:pPr>
              <w:pStyle w:val="TAC"/>
              <w:rPr>
                <w:rFonts w:cs="Arial"/>
              </w:rPr>
            </w:pP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tcPr>
          <w:p w:rsidR="00464CB8" w:rsidRPr="00116AA0" w:rsidRDefault="00464CB8" w:rsidP="0057700F">
            <w:pPr>
              <w:pStyle w:val="TAC"/>
              <w:rPr>
                <w:rFonts w:eastAsia="ＭＳ 明朝" w:cs="Arial"/>
              </w:rPr>
            </w:pPr>
            <w:r w:rsidRPr="00116AA0">
              <w:rPr>
                <w:rFonts w:cs="Arial"/>
              </w:rPr>
              <w:t>[-99.7]</w:t>
            </w:r>
            <w:r w:rsidRPr="00116AA0">
              <w:rPr>
                <w:rFonts w:cs="Arial"/>
                <w:vertAlign w:val="superscript"/>
              </w:rPr>
              <w:t>11</w:t>
            </w:r>
          </w:p>
        </w:tc>
        <w:tc>
          <w:tcPr>
            <w:tcW w:w="786" w:type="dxa"/>
            <w:shd w:val="clear" w:color="auto" w:fill="auto"/>
          </w:tcPr>
          <w:p w:rsidR="00464CB8" w:rsidRPr="00116AA0" w:rsidRDefault="00464CB8" w:rsidP="0057700F">
            <w:pPr>
              <w:pStyle w:val="TAC"/>
              <w:rPr>
                <w:rFonts w:eastAsia="ＭＳ 明朝" w:cs="Arial"/>
              </w:rPr>
            </w:pPr>
            <w:r w:rsidRPr="00116AA0">
              <w:rPr>
                <w:rFonts w:cs="Arial"/>
              </w:rPr>
              <w:t>[-96.7]</w:t>
            </w:r>
            <w:r w:rsidRPr="00116AA0">
              <w:rPr>
                <w:rFonts w:cs="Arial"/>
                <w:vertAlign w:val="superscript"/>
              </w:rPr>
              <w:t>11</w:t>
            </w:r>
          </w:p>
        </w:tc>
        <w:tc>
          <w:tcPr>
            <w:tcW w:w="787" w:type="dxa"/>
            <w:shd w:val="clear" w:color="auto" w:fill="auto"/>
          </w:tcPr>
          <w:p w:rsidR="00464CB8" w:rsidRPr="00116AA0" w:rsidRDefault="00464CB8" w:rsidP="0057700F">
            <w:pPr>
              <w:pStyle w:val="TAC"/>
              <w:rPr>
                <w:rFonts w:eastAsia="ＭＳ 明朝" w:cs="Arial"/>
              </w:rPr>
            </w:pPr>
            <w:r w:rsidRPr="00116AA0">
              <w:rPr>
                <w:rFonts w:cs="Arial"/>
              </w:rPr>
              <w:t>[-94.9]</w:t>
            </w:r>
            <w:r w:rsidRPr="00116AA0">
              <w:rPr>
                <w:rFonts w:cs="Arial"/>
                <w:vertAlign w:val="superscript"/>
              </w:rPr>
              <w:t>11</w:t>
            </w:r>
          </w:p>
        </w:tc>
        <w:tc>
          <w:tcPr>
            <w:tcW w:w="786" w:type="dxa"/>
            <w:shd w:val="clear" w:color="auto" w:fill="auto"/>
          </w:tcPr>
          <w:p w:rsidR="00464CB8" w:rsidRPr="00116AA0" w:rsidRDefault="00464CB8" w:rsidP="0057700F">
            <w:pPr>
              <w:pStyle w:val="TAC"/>
              <w:rPr>
                <w:rFonts w:eastAsia="ＭＳ 明朝" w:cs="Arial"/>
              </w:rPr>
            </w:pPr>
            <w:r w:rsidRPr="00116AA0">
              <w:rPr>
                <w:rFonts w:cs="Arial"/>
              </w:rPr>
              <w:t>[-93.7]</w:t>
            </w:r>
            <w:r w:rsidRPr="00116AA0">
              <w:rPr>
                <w:rFonts w:cs="Arial"/>
                <w:vertAlign w:val="superscript"/>
              </w:rPr>
              <w:t>11</w:t>
            </w: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Malgun Gothic" w:cs="Arial"/>
                <w:lang w:eastAsia="ko-KR"/>
              </w:rPr>
              <w:t>-100</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-92.9</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-91.3</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-90.2</w:t>
            </w:r>
          </w:p>
        </w:tc>
        <w:tc>
          <w:tcPr>
            <w:tcW w:w="787" w:type="dxa"/>
            <w:shd w:val="clear" w:color="auto" w:fill="auto"/>
            <w:vAlign w:val="center"/>
          </w:tcPr>
          <w:p w:rsidR="00464CB8" w:rsidRPr="00116AA0" w:rsidRDefault="00464CB8" w:rsidP="0057700F">
            <w:pPr>
              <w:pStyle w:val="TAC"/>
              <w:rPr>
                <w:rFonts w:cs="Arial"/>
              </w:rPr>
            </w:pPr>
            <w:r w:rsidRPr="00116AA0">
              <w:rPr>
                <w:rFonts w:cs="Arial"/>
              </w:rPr>
              <w:t>TDD</w:t>
            </w:r>
          </w:p>
        </w:tc>
        <w:tc>
          <w:tcPr>
            <w:tcW w:w="1072" w:type="dxa"/>
            <w:vMerge/>
            <w:vAlign w:val="center"/>
          </w:tcPr>
          <w:p w:rsidR="00464CB8" w:rsidRPr="00116AA0" w:rsidRDefault="00464CB8" w:rsidP="0057700F">
            <w:pPr>
              <w:pStyle w:val="TAC"/>
              <w:rPr>
                <w:rFonts w:cs="Arial"/>
              </w:rPr>
            </w:pPr>
          </w:p>
        </w:tc>
      </w:tr>
      <w:tr w:rsidR="00464CB8" w:rsidRPr="00F33ED2"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CA_</w:t>
            </w:r>
            <w:r w:rsidRPr="00116AA0">
              <w:rPr>
                <w:rFonts w:cs="Arial"/>
              </w:rPr>
              <w:t>1</w:t>
            </w:r>
            <w:r w:rsidRPr="00116AA0">
              <w:rPr>
                <w:rFonts w:cs="Arial" w:hint="eastAsia"/>
                <w:lang w:eastAsia="ja-JP"/>
              </w:rPr>
              <w:t>A-</w:t>
            </w:r>
            <w:r w:rsidRPr="00116AA0">
              <w:rPr>
                <w:rFonts w:cs="Arial"/>
                <w:lang w:eastAsia="ja-JP"/>
              </w:rPr>
              <w:t>3A-</w:t>
            </w:r>
            <w:r w:rsidRPr="00116AA0">
              <w:rPr>
                <w:rFonts w:cs="Arial" w:hint="eastAsia"/>
              </w:rPr>
              <w:t>40A</w:t>
            </w:r>
          </w:p>
        </w:tc>
        <w:tc>
          <w:tcPr>
            <w:tcW w:w="789" w:type="dxa"/>
            <w:shd w:val="clear" w:color="auto" w:fill="auto"/>
            <w:vAlign w:val="center"/>
          </w:tcPr>
          <w:p w:rsidR="00464CB8" w:rsidRPr="00116AA0" w:rsidRDefault="00464CB8" w:rsidP="0057700F">
            <w:pPr>
              <w:pStyle w:val="TAC"/>
              <w:rPr>
                <w:rFonts w:cs="Arial"/>
              </w:rPr>
            </w:pPr>
            <w:r w:rsidRPr="00116AA0">
              <w:rPr>
                <w:rFonts w:cs="Arial"/>
              </w:rPr>
              <w:t>1</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eastAsia="Malgun Gothic" w:cs="Arial"/>
                <w:lang w:eastAsia="ko-KR"/>
              </w:rPr>
              <w:t>-91.7</w:t>
            </w:r>
          </w:p>
        </w:tc>
        <w:tc>
          <w:tcPr>
            <w:tcW w:w="786" w:type="dxa"/>
            <w:shd w:val="clear" w:color="auto" w:fill="auto"/>
            <w:vAlign w:val="center"/>
          </w:tcPr>
          <w:p w:rsidR="00464CB8" w:rsidRPr="00116AA0" w:rsidRDefault="00464CB8" w:rsidP="0057700F">
            <w:pPr>
              <w:pStyle w:val="TAC"/>
              <w:rPr>
                <w:rFonts w:cs="Arial"/>
              </w:rPr>
            </w:pPr>
            <w:r w:rsidRPr="00116AA0">
              <w:rPr>
                <w:rFonts w:eastAsia="Malgun Gothic" w:cs="Arial"/>
                <w:lang w:eastAsia="ko-KR"/>
              </w:rPr>
              <w:t>[-89.5]</w:t>
            </w:r>
          </w:p>
        </w:tc>
        <w:tc>
          <w:tcPr>
            <w:tcW w:w="787" w:type="dxa"/>
            <w:shd w:val="clear" w:color="auto" w:fill="auto"/>
            <w:vAlign w:val="center"/>
          </w:tcPr>
          <w:p w:rsidR="00464CB8" w:rsidRPr="00116AA0" w:rsidRDefault="00464CB8" w:rsidP="0057700F">
            <w:pPr>
              <w:pStyle w:val="TAC"/>
              <w:rPr>
                <w:rFonts w:cs="Arial"/>
              </w:rPr>
            </w:pPr>
            <w:r w:rsidRPr="00116AA0">
              <w:rPr>
                <w:rFonts w:eastAsia="Malgun Gothic" w:cs="Arial"/>
                <w:lang w:eastAsia="ko-KR"/>
              </w:rPr>
              <w:t>[-87.9]</w:t>
            </w:r>
          </w:p>
        </w:tc>
        <w:tc>
          <w:tcPr>
            <w:tcW w:w="786" w:type="dxa"/>
            <w:shd w:val="clear" w:color="auto" w:fill="auto"/>
            <w:vAlign w:val="center"/>
          </w:tcPr>
          <w:p w:rsidR="00464CB8" w:rsidRPr="00116AA0" w:rsidRDefault="00464CB8" w:rsidP="0057700F">
            <w:pPr>
              <w:pStyle w:val="TAC"/>
              <w:rPr>
                <w:rFonts w:cs="Arial"/>
              </w:rPr>
            </w:pPr>
            <w:r w:rsidRPr="00116AA0">
              <w:rPr>
                <w:rFonts w:eastAsia="Malgun Gothic" w:cs="Arial"/>
                <w:lang w:eastAsia="ko-KR"/>
              </w:rPr>
              <w:t>[-86.9]</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lang w:eastAsia="zh-CN"/>
              </w:rPr>
              <w:t>40</w:t>
            </w:r>
          </w:p>
        </w:tc>
      </w:tr>
      <w:tr w:rsidR="00464CB8" w:rsidRPr="00F33ED2"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3</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eastAsia="SimSun" w:cs="Arial"/>
                <w:lang w:eastAsia="ko-KR"/>
              </w:rPr>
              <w:t>-94.2</w:t>
            </w:r>
          </w:p>
        </w:tc>
        <w:tc>
          <w:tcPr>
            <w:tcW w:w="786" w:type="dxa"/>
            <w:shd w:val="clear" w:color="auto" w:fill="auto"/>
            <w:vAlign w:val="center"/>
          </w:tcPr>
          <w:p w:rsidR="00464CB8" w:rsidRPr="00116AA0" w:rsidRDefault="00464CB8" w:rsidP="0057700F">
            <w:pPr>
              <w:pStyle w:val="TAC"/>
              <w:rPr>
                <w:rFonts w:cs="Arial"/>
              </w:rPr>
            </w:pPr>
            <w:r w:rsidRPr="00116AA0">
              <w:rPr>
                <w:rFonts w:eastAsia="SimSun" w:cs="Arial"/>
                <w:lang w:eastAsia="ko-KR"/>
              </w:rPr>
              <w:t>-91.2</w:t>
            </w:r>
          </w:p>
        </w:tc>
        <w:tc>
          <w:tcPr>
            <w:tcW w:w="787" w:type="dxa"/>
            <w:shd w:val="clear" w:color="auto" w:fill="auto"/>
            <w:vAlign w:val="center"/>
          </w:tcPr>
          <w:p w:rsidR="00464CB8" w:rsidRPr="00116AA0" w:rsidRDefault="00464CB8" w:rsidP="0057700F">
            <w:pPr>
              <w:pStyle w:val="TAC"/>
              <w:rPr>
                <w:rFonts w:cs="Arial"/>
              </w:rPr>
            </w:pPr>
            <w:r w:rsidRPr="00116AA0">
              <w:rPr>
                <w:rFonts w:eastAsia="SimSun" w:cs="Arial"/>
                <w:lang w:eastAsia="ko-KR"/>
              </w:rPr>
              <w:t>-89.5</w:t>
            </w:r>
          </w:p>
        </w:tc>
        <w:tc>
          <w:tcPr>
            <w:tcW w:w="786" w:type="dxa"/>
            <w:shd w:val="clear" w:color="auto" w:fill="auto"/>
            <w:vAlign w:val="center"/>
          </w:tcPr>
          <w:p w:rsidR="00464CB8" w:rsidRPr="00116AA0" w:rsidRDefault="00464CB8" w:rsidP="0057700F">
            <w:pPr>
              <w:pStyle w:val="TAC"/>
              <w:rPr>
                <w:rFonts w:cs="Arial"/>
              </w:rPr>
            </w:pPr>
            <w:r w:rsidRPr="00116AA0">
              <w:rPr>
                <w:rFonts w:eastAsia="SimSun" w:cs="Arial"/>
                <w:lang w:eastAsia="ko-KR"/>
              </w:rPr>
              <w:t>-88.3</w:t>
            </w: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F33ED2"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SimSun" w:cs="Arial"/>
                <w:lang w:eastAsia="ko-KR"/>
              </w:rPr>
              <w:t>-100</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eastAsia="SimSun" w:cs="Arial"/>
                <w:lang w:eastAsia="ko-KR"/>
              </w:rPr>
              <w:t>-97</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SimSun" w:cs="Arial"/>
                <w:lang w:eastAsia="ko-KR"/>
              </w:rPr>
              <w:t>-95.2</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eastAsia="SimSun" w:cs="Arial"/>
                <w:lang w:eastAsia="ko-KR"/>
              </w:rPr>
              <w:t>-94</w:t>
            </w:r>
          </w:p>
        </w:tc>
        <w:tc>
          <w:tcPr>
            <w:tcW w:w="787" w:type="dxa"/>
            <w:shd w:val="clear" w:color="auto" w:fill="auto"/>
            <w:vAlign w:val="center"/>
          </w:tcPr>
          <w:p w:rsidR="00464CB8" w:rsidRPr="00116AA0" w:rsidRDefault="00464CB8" w:rsidP="0057700F">
            <w:pPr>
              <w:pStyle w:val="TAC"/>
              <w:rPr>
                <w:rFonts w:cs="Arial"/>
              </w:rPr>
            </w:pPr>
            <w:r w:rsidRPr="00116AA0">
              <w:rPr>
                <w:rFonts w:cs="Arial"/>
              </w:rPr>
              <w:t>TDD</w:t>
            </w: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CA_</w:t>
            </w:r>
            <w:r w:rsidRPr="00116AA0">
              <w:rPr>
                <w:rFonts w:cs="Arial"/>
              </w:rPr>
              <w:t>1</w:t>
            </w:r>
            <w:r w:rsidRPr="00116AA0">
              <w:rPr>
                <w:rFonts w:cs="Arial" w:hint="eastAsia"/>
                <w:lang w:eastAsia="ja-JP"/>
              </w:rPr>
              <w:t>A-</w:t>
            </w:r>
            <w:r w:rsidRPr="00116AA0">
              <w:rPr>
                <w:rFonts w:cs="Arial"/>
                <w:lang w:eastAsia="ja-JP"/>
              </w:rPr>
              <w:t>3A-</w:t>
            </w:r>
            <w:r w:rsidRPr="00116AA0">
              <w:rPr>
                <w:rFonts w:cs="Arial" w:hint="eastAsia"/>
              </w:rPr>
              <w:t>40A</w:t>
            </w:r>
          </w:p>
        </w:tc>
        <w:tc>
          <w:tcPr>
            <w:tcW w:w="789" w:type="dxa"/>
            <w:shd w:val="clear" w:color="auto" w:fill="auto"/>
            <w:vAlign w:val="center"/>
          </w:tcPr>
          <w:p w:rsidR="00464CB8" w:rsidRPr="00116AA0" w:rsidRDefault="00464CB8" w:rsidP="0057700F">
            <w:pPr>
              <w:pStyle w:val="TAC"/>
              <w:rPr>
                <w:rFonts w:cs="Arial"/>
              </w:rPr>
            </w:pPr>
            <w:r w:rsidRPr="00116AA0">
              <w:rPr>
                <w:rFonts w:cs="Arial"/>
              </w:rPr>
              <w:t>1</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eastAsia="Malgun Gothic" w:cs="Arial"/>
                <w:lang w:eastAsia="ko-KR"/>
              </w:rPr>
              <w:t>-100</w:t>
            </w:r>
          </w:p>
        </w:tc>
        <w:tc>
          <w:tcPr>
            <w:tcW w:w="786" w:type="dxa"/>
            <w:shd w:val="clear" w:color="auto" w:fill="auto"/>
            <w:vAlign w:val="center"/>
          </w:tcPr>
          <w:p w:rsidR="00464CB8" w:rsidRPr="00116AA0" w:rsidRDefault="00464CB8" w:rsidP="0057700F">
            <w:pPr>
              <w:pStyle w:val="TAC"/>
              <w:rPr>
                <w:rFonts w:cs="Arial"/>
              </w:rPr>
            </w:pPr>
            <w:r w:rsidRPr="00116AA0">
              <w:rPr>
                <w:rFonts w:eastAsia="Malgun Gothic" w:cs="Arial"/>
                <w:lang w:eastAsia="ko-KR"/>
              </w:rPr>
              <w:t>-97</w:t>
            </w:r>
          </w:p>
        </w:tc>
        <w:tc>
          <w:tcPr>
            <w:tcW w:w="787" w:type="dxa"/>
            <w:shd w:val="clear" w:color="auto" w:fill="auto"/>
            <w:vAlign w:val="center"/>
          </w:tcPr>
          <w:p w:rsidR="00464CB8" w:rsidRPr="00116AA0" w:rsidRDefault="00464CB8" w:rsidP="0057700F">
            <w:pPr>
              <w:pStyle w:val="TAC"/>
              <w:rPr>
                <w:rFonts w:cs="Arial"/>
              </w:rPr>
            </w:pPr>
            <w:r w:rsidRPr="00116AA0">
              <w:rPr>
                <w:rFonts w:eastAsia="Malgun Gothic" w:cs="Arial"/>
                <w:lang w:eastAsia="ko-KR"/>
              </w:rPr>
              <w:t>-95.2</w:t>
            </w:r>
          </w:p>
        </w:tc>
        <w:tc>
          <w:tcPr>
            <w:tcW w:w="786" w:type="dxa"/>
            <w:shd w:val="clear" w:color="auto" w:fill="auto"/>
            <w:vAlign w:val="center"/>
          </w:tcPr>
          <w:p w:rsidR="00464CB8" w:rsidRPr="00116AA0" w:rsidRDefault="00464CB8" w:rsidP="0057700F">
            <w:pPr>
              <w:pStyle w:val="TAC"/>
              <w:rPr>
                <w:rFonts w:cs="Arial"/>
              </w:rPr>
            </w:pPr>
            <w:r w:rsidRPr="00116AA0">
              <w:rPr>
                <w:rFonts w:eastAsia="Malgun Gothic" w:cs="Arial"/>
                <w:lang w:eastAsia="ko-KR"/>
              </w:rPr>
              <w:t>-94</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lang w:eastAsia="zh-CN"/>
              </w:rPr>
              <w:t>1</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vMerge w:val="restart"/>
            <w:shd w:val="clear" w:color="auto" w:fill="auto"/>
            <w:vAlign w:val="center"/>
          </w:tcPr>
          <w:p w:rsidR="00464CB8" w:rsidRPr="00116AA0" w:rsidRDefault="00464CB8" w:rsidP="0057700F">
            <w:pPr>
              <w:pStyle w:val="TAC"/>
              <w:rPr>
                <w:rFonts w:cs="Arial"/>
              </w:rPr>
            </w:pPr>
            <w:r w:rsidRPr="00116AA0">
              <w:rPr>
                <w:rFonts w:cs="Arial"/>
              </w:rPr>
              <w:t>3</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eastAsia="Malgun Gothic" w:cs="Arial"/>
                <w:lang w:eastAsia="ko-KR"/>
              </w:rPr>
              <w:t>-97</w:t>
            </w:r>
          </w:p>
        </w:tc>
        <w:tc>
          <w:tcPr>
            <w:tcW w:w="786" w:type="dxa"/>
            <w:shd w:val="clear" w:color="auto" w:fill="auto"/>
            <w:vAlign w:val="center"/>
          </w:tcPr>
          <w:p w:rsidR="00464CB8" w:rsidRPr="00116AA0" w:rsidRDefault="00464CB8" w:rsidP="0057700F">
            <w:pPr>
              <w:pStyle w:val="TAC"/>
              <w:rPr>
                <w:rFonts w:cs="Arial"/>
              </w:rPr>
            </w:pPr>
            <w:r w:rsidRPr="00116AA0">
              <w:rPr>
                <w:rFonts w:eastAsia="Malgun Gothic" w:cs="Arial"/>
                <w:lang w:eastAsia="ko-KR"/>
              </w:rPr>
              <w:t>-94</w:t>
            </w:r>
          </w:p>
        </w:tc>
        <w:tc>
          <w:tcPr>
            <w:tcW w:w="787" w:type="dxa"/>
            <w:shd w:val="clear" w:color="auto" w:fill="auto"/>
            <w:vAlign w:val="center"/>
          </w:tcPr>
          <w:p w:rsidR="00464CB8" w:rsidRPr="00116AA0" w:rsidRDefault="00464CB8" w:rsidP="0057700F">
            <w:pPr>
              <w:pStyle w:val="TAC"/>
              <w:rPr>
                <w:rFonts w:cs="Arial"/>
              </w:rPr>
            </w:pPr>
            <w:r w:rsidRPr="00116AA0">
              <w:rPr>
                <w:rFonts w:eastAsia="Malgun Gothic" w:cs="Arial"/>
                <w:lang w:eastAsia="ko-KR"/>
              </w:rPr>
              <w:t>-92.2</w:t>
            </w:r>
          </w:p>
        </w:tc>
        <w:tc>
          <w:tcPr>
            <w:tcW w:w="786" w:type="dxa"/>
            <w:shd w:val="clear" w:color="auto" w:fill="auto"/>
            <w:vAlign w:val="center"/>
          </w:tcPr>
          <w:p w:rsidR="00464CB8" w:rsidRPr="00116AA0" w:rsidRDefault="00464CB8" w:rsidP="0057700F">
            <w:pPr>
              <w:pStyle w:val="TAC"/>
              <w:rPr>
                <w:rFonts w:cs="Arial"/>
              </w:rPr>
            </w:pPr>
            <w:r w:rsidRPr="00116AA0">
              <w:rPr>
                <w:rFonts w:eastAsia="Malgun Gothic" w:cs="Arial"/>
                <w:lang w:eastAsia="ko-KR"/>
              </w:rPr>
              <w:t>-91</w:t>
            </w: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vMerge/>
            <w:shd w:val="clear" w:color="auto" w:fill="auto"/>
            <w:vAlign w:val="center"/>
          </w:tcPr>
          <w:p w:rsidR="00464CB8" w:rsidRPr="00116AA0" w:rsidRDefault="00464CB8" w:rsidP="0057700F">
            <w:pPr>
              <w:pStyle w:val="TAC"/>
              <w:rPr>
                <w:rFonts w:cs="Arial"/>
              </w:rPr>
            </w:pP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tcPr>
          <w:p w:rsidR="00464CB8" w:rsidRPr="00116AA0" w:rsidRDefault="00464CB8" w:rsidP="0057700F">
            <w:pPr>
              <w:pStyle w:val="TAC"/>
              <w:rPr>
                <w:rFonts w:eastAsia="Malgun Gothic" w:cs="Arial"/>
                <w:lang w:eastAsia="ko-KR"/>
              </w:rPr>
            </w:pPr>
            <w:r w:rsidRPr="00116AA0">
              <w:rPr>
                <w:rFonts w:cs="Arial"/>
              </w:rPr>
              <w:t>[-99.7]</w:t>
            </w:r>
            <w:r w:rsidRPr="00116AA0">
              <w:rPr>
                <w:rFonts w:cs="Arial"/>
                <w:vertAlign w:val="superscript"/>
              </w:rPr>
              <w:t>11</w:t>
            </w:r>
          </w:p>
        </w:tc>
        <w:tc>
          <w:tcPr>
            <w:tcW w:w="786" w:type="dxa"/>
            <w:shd w:val="clear" w:color="auto" w:fill="auto"/>
          </w:tcPr>
          <w:p w:rsidR="00464CB8" w:rsidRPr="00116AA0" w:rsidRDefault="00464CB8" w:rsidP="0057700F">
            <w:pPr>
              <w:pStyle w:val="TAC"/>
              <w:rPr>
                <w:rFonts w:eastAsia="Malgun Gothic" w:cs="Arial"/>
                <w:lang w:eastAsia="ko-KR"/>
              </w:rPr>
            </w:pPr>
            <w:r w:rsidRPr="00116AA0">
              <w:rPr>
                <w:rFonts w:cs="Arial"/>
              </w:rPr>
              <w:t>[-96.7]</w:t>
            </w:r>
            <w:r w:rsidRPr="00116AA0">
              <w:rPr>
                <w:rFonts w:cs="Arial"/>
                <w:vertAlign w:val="superscript"/>
              </w:rPr>
              <w:t>11</w:t>
            </w:r>
          </w:p>
        </w:tc>
        <w:tc>
          <w:tcPr>
            <w:tcW w:w="787" w:type="dxa"/>
            <w:shd w:val="clear" w:color="auto" w:fill="auto"/>
          </w:tcPr>
          <w:p w:rsidR="00464CB8" w:rsidRPr="00116AA0" w:rsidRDefault="00464CB8" w:rsidP="0057700F">
            <w:pPr>
              <w:pStyle w:val="TAC"/>
              <w:rPr>
                <w:rFonts w:eastAsia="Malgun Gothic" w:cs="Arial"/>
                <w:lang w:eastAsia="ko-KR"/>
              </w:rPr>
            </w:pPr>
            <w:r w:rsidRPr="00116AA0">
              <w:rPr>
                <w:rFonts w:cs="Arial"/>
              </w:rPr>
              <w:t>[-94.9]</w:t>
            </w:r>
            <w:r w:rsidRPr="00116AA0">
              <w:rPr>
                <w:rFonts w:cs="Arial"/>
                <w:vertAlign w:val="superscript"/>
              </w:rPr>
              <w:t>11</w:t>
            </w:r>
          </w:p>
        </w:tc>
        <w:tc>
          <w:tcPr>
            <w:tcW w:w="786" w:type="dxa"/>
            <w:shd w:val="clear" w:color="auto" w:fill="auto"/>
          </w:tcPr>
          <w:p w:rsidR="00464CB8" w:rsidRPr="00116AA0" w:rsidRDefault="00464CB8" w:rsidP="0057700F">
            <w:pPr>
              <w:pStyle w:val="TAC"/>
              <w:rPr>
                <w:rFonts w:eastAsia="Malgun Gothic" w:cs="Arial"/>
                <w:lang w:eastAsia="ko-KR"/>
              </w:rPr>
            </w:pPr>
            <w:r w:rsidRPr="00116AA0">
              <w:rPr>
                <w:rFonts w:cs="Arial"/>
              </w:rPr>
              <w:t>[-93.7]</w:t>
            </w:r>
            <w:r w:rsidRPr="00116AA0">
              <w:rPr>
                <w:rFonts w:cs="Arial"/>
                <w:vertAlign w:val="superscript"/>
              </w:rPr>
              <w:t>11</w:t>
            </w: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Malgun Gothic" w:cs="Arial"/>
                <w:lang w:eastAsia="ko-KR"/>
              </w:rPr>
              <w:t>[-93.4]</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eastAsia="Malgun Gothic" w:cs="Arial"/>
                <w:lang w:eastAsia="ko-KR"/>
              </w:rPr>
              <w:t>-91.3</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Malgun Gothic" w:cs="Arial"/>
                <w:lang w:eastAsia="ko-KR"/>
              </w:rPr>
              <w:t>-90</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eastAsia="Malgun Gothic" w:cs="Arial"/>
                <w:lang w:eastAsia="ko-KR"/>
              </w:rPr>
              <w:t>-88.9</w:t>
            </w:r>
          </w:p>
        </w:tc>
        <w:tc>
          <w:tcPr>
            <w:tcW w:w="787" w:type="dxa"/>
            <w:shd w:val="clear" w:color="auto" w:fill="auto"/>
            <w:vAlign w:val="center"/>
          </w:tcPr>
          <w:p w:rsidR="00464CB8" w:rsidRPr="00116AA0" w:rsidRDefault="00464CB8" w:rsidP="0057700F">
            <w:pPr>
              <w:pStyle w:val="TAC"/>
              <w:rPr>
                <w:rFonts w:cs="Arial"/>
              </w:rPr>
            </w:pPr>
            <w:r w:rsidRPr="00116AA0">
              <w:rPr>
                <w:rFonts w:cs="Arial"/>
              </w:rPr>
              <w:t>TDD</w:t>
            </w: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CA_</w:t>
            </w:r>
            <w:r w:rsidRPr="00116AA0">
              <w:rPr>
                <w:rFonts w:eastAsia="SimSun" w:cs="Arial" w:hint="eastAsia"/>
                <w:lang w:eastAsia="zh-CN"/>
              </w:rPr>
              <w:t>1</w:t>
            </w:r>
            <w:r w:rsidRPr="00116AA0">
              <w:rPr>
                <w:rFonts w:cs="Arial" w:hint="eastAsia"/>
                <w:lang w:eastAsia="ja-JP"/>
              </w:rPr>
              <w:t>A-</w:t>
            </w:r>
            <w:r w:rsidRPr="00116AA0">
              <w:rPr>
                <w:rFonts w:eastAsia="SimSun" w:cs="Arial" w:hint="eastAsia"/>
                <w:lang w:eastAsia="zh-CN"/>
              </w:rPr>
              <w:t>5</w:t>
            </w:r>
            <w:r w:rsidRPr="00116AA0">
              <w:rPr>
                <w:rFonts w:cs="Arial"/>
                <w:lang w:eastAsia="ja-JP"/>
              </w:rPr>
              <w:t>A-</w:t>
            </w:r>
            <w:r w:rsidRPr="00116AA0">
              <w:rPr>
                <w:rFonts w:cs="Arial" w:hint="eastAsia"/>
              </w:rPr>
              <w:t>40A</w:t>
            </w:r>
          </w:p>
        </w:tc>
        <w:tc>
          <w:tcPr>
            <w:tcW w:w="789"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1</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eastAsia="Malgun Gothic" w:cs="Arial" w:hint="eastAsia"/>
                <w:lang w:eastAsia="ko-KR"/>
              </w:rPr>
              <w:t>-100</w:t>
            </w:r>
          </w:p>
        </w:tc>
        <w:tc>
          <w:tcPr>
            <w:tcW w:w="786" w:type="dxa"/>
            <w:shd w:val="clear" w:color="auto" w:fill="auto"/>
            <w:vAlign w:val="center"/>
          </w:tcPr>
          <w:p w:rsidR="00464CB8" w:rsidRPr="00116AA0" w:rsidRDefault="00464CB8" w:rsidP="0057700F">
            <w:pPr>
              <w:pStyle w:val="TAC"/>
              <w:rPr>
                <w:rFonts w:cs="Arial"/>
              </w:rPr>
            </w:pPr>
            <w:r w:rsidRPr="00116AA0">
              <w:rPr>
                <w:rFonts w:eastAsia="Malgun Gothic" w:cs="Arial" w:hint="eastAsia"/>
                <w:lang w:eastAsia="ko-KR"/>
              </w:rPr>
              <w:t>-97</w:t>
            </w:r>
          </w:p>
        </w:tc>
        <w:tc>
          <w:tcPr>
            <w:tcW w:w="787" w:type="dxa"/>
            <w:shd w:val="clear" w:color="auto" w:fill="auto"/>
            <w:vAlign w:val="center"/>
          </w:tcPr>
          <w:p w:rsidR="00464CB8" w:rsidRPr="00116AA0" w:rsidRDefault="00464CB8" w:rsidP="0057700F">
            <w:pPr>
              <w:pStyle w:val="TAC"/>
              <w:rPr>
                <w:rFonts w:cs="Arial"/>
              </w:rPr>
            </w:pPr>
            <w:r w:rsidRPr="00116AA0">
              <w:rPr>
                <w:rFonts w:eastAsia="Malgun Gothic" w:cs="Arial" w:hint="eastAsia"/>
                <w:lang w:eastAsia="ko-KR"/>
              </w:rPr>
              <w:t>-95.2</w:t>
            </w:r>
          </w:p>
        </w:tc>
        <w:tc>
          <w:tcPr>
            <w:tcW w:w="786" w:type="dxa"/>
            <w:shd w:val="clear" w:color="auto" w:fill="auto"/>
            <w:vAlign w:val="center"/>
          </w:tcPr>
          <w:p w:rsidR="00464CB8" w:rsidRPr="00116AA0" w:rsidRDefault="00464CB8" w:rsidP="0057700F">
            <w:pPr>
              <w:pStyle w:val="TAC"/>
              <w:rPr>
                <w:rFonts w:cs="Arial"/>
              </w:rPr>
            </w:pPr>
            <w:r w:rsidRPr="00116AA0">
              <w:rPr>
                <w:rFonts w:eastAsia="Malgun Gothic" w:cs="Arial" w:hint="eastAsia"/>
                <w:lang w:eastAsia="ko-KR"/>
              </w:rPr>
              <w:t>-94</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eastAsia="SimSun" w:cs="Arial"/>
              </w:rPr>
            </w:pPr>
            <w:r w:rsidRPr="00116AA0">
              <w:rPr>
                <w:rFonts w:eastAsia="SimSun" w:cs="Arial" w:hint="eastAsia"/>
                <w:lang w:eastAsia="zh-CN"/>
              </w:rPr>
              <w:t>1</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eastAsia="SimSun" w:cs="Arial" w:hint="eastAsia"/>
                <w:lang w:eastAsia="zh-CN"/>
              </w:rPr>
              <w:t>5</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rPr>
              <w:t>-98</w:t>
            </w:r>
          </w:p>
        </w:tc>
        <w:tc>
          <w:tcPr>
            <w:tcW w:w="786" w:type="dxa"/>
            <w:shd w:val="clear" w:color="auto" w:fill="auto"/>
            <w:vAlign w:val="center"/>
          </w:tcPr>
          <w:p w:rsidR="00464CB8" w:rsidRPr="00116AA0" w:rsidRDefault="00464CB8" w:rsidP="0057700F">
            <w:pPr>
              <w:pStyle w:val="TAC"/>
              <w:rPr>
                <w:rFonts w:cs="Arial"/>
              </w:rPr>
            </w:pPr>
            <w:r w:rsidRPr="00116AA0">
              <w:rPr>
                <w:rFonts w:cs="Arial"/>
              </w:rPr>
              <w:t>-95</w:t>
            </w:r>
          </w:p>
        </w:tc>
        <w:tc>
          <w:tcPr>
            <w:tcW w:w="787"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r w:rsidRPr="00116AA0">
              <w:rPr>
                <w:rFonts w:eastAsia="Malgun Gothic" w:cs="Arial" w:hint="eastAsia"/>
                <w:lang w:eastAsia="ko-KR"/>
              </w:rPr>
              <w:t>-91.9</w:t>
            </w:r>
          </w:p>
        </w:tc>
        <w:tc>
          <w:tcPr>
            <w:tcW w:w="787" w:type="dxa"/>
            <w:shd w:val="clear" w:color="auto" w:fill="auto"/>
            <w:vAlign w:val="center"/>
          </w:tcPr>
          <w:p w:rsidR="00464CB8" w:rsidRPr="00116AA0" w:rsidRDefault="00464CB8" w:rsidP="0057700F">
            <w:pPr>
              <w:pStyle w:val="TAC"/>
              <w:rPr>
                <w:rFonts w:cs="Arial"/>
              </w:rPr>
            </w:pPr>
            <w:r w:rsidRPr="00116AA0">
              <w:rPr>
                <w:rFonts w:eastAsia="Malgun Gothic" w:cs="Arial" w:hint="eastAsia"/>
                <w:lang w:eastAsia="ko-KR"/>
              </w:rPr>
              <w:t>-90.4</w:t>
            </w:r>
          </w:p>
        </w:tc>
        <w:tc>
          <w:tcPr>
            <w:tcW w:w="786" w:type="dxa"/>
            <w:shd w:val="clear" w:color="auto" w:fill="auto"/>
            <w:vAlign w:val="center"/>
          </w:tcPr>
          <w:p w:rsidR="00464CB8" w:rsidRPr="00116AA0" w:rsidRDefault="00464CB8" w:rsidP="0057700F">
            <w:pPr>
              <w:pStyle w:val="TAC"/>
              <w:rPr>
                <w:rFonts w:cs="Arial"/>
              </w:rPr>
            </w:pPr>
            <w:r w:rsidRPr="00116AA0">
              <w:rPr>
                <w:rFonts w:eastAsia="Malgun Gothic" w:cs="Arial" w:hint="eastAsia"/>
                <w:lang w:eastAsia="ko-KR"/>
              </w:rPr>
              <w:t>-89.4</w:t>
            </w:r>
          </w:p>
        </w:tc>
        <w:tc>
          <w:tcPr>
            <w:tcW w:w="787" w:type="dxa"/>
            <w:shd w:val="clear" w:color="auto" w:fill="auto"/>
            <w:vAlign w:val="center"/>
          </w:tcPr>
          <w:p w:rsidR="00464CB8" w:rsidRPr="00116AA0" w:rsidRDefault="00464CB8" w:rsidP="0057700F">
            <w:pPr>
              <w:pStyle w:val="TAC"/>
              <w:rPr>
                <w:rFonts w:cs="Arial"/>
              </w:rPr>
            </w:pPr>
            <w:r w:rsidRPr="00116AA0">
              <w:rPr>
                <w:rFonts w:cs="Arial"/>
              </w:rPr>
              <w:t>TDD</w:t>
            </w:r>
          </w:p>
        </w:tc>
        <w:tc>
          <w:tcPr>
            <w:tcW w:w="1072" w:type="dxa"/>
            <w:vMerge/>
            <w:vAlign w:val="center"/>
          </w:tcPr>
          <w:p w:rsidR="00464CB8" w:rsidRPr="00116AA0" w:rsidRDefault="00464CB8" w:rsidP="0057700F">
            <w:pPr>
              <w:pStyle w:val="TAC"/>
              <w:rPr>
                <w:rFonts w:cs="Arial"/>
              </w:rPr>
            </w:pPr>
          </w:p>
        </w:tc>
      </w:tr>
      <w:tr w:rsidR="00464CB8" w:rsidRPr="00F33ED2"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CA_</w:t>
            </w:r>
            <w:r w:rsidRPr="00116AA0">
              <w:rPr>
                <w:rFonts w:eastAsia="SimSun" w:cs="Arial" w:hint="eastAsia"/>
                <w:lang w:eastAsia="zh-CN"/>
              </w:rPr>
              <w:t>1</w:t>
            </w:r>
            <w:r w:rsidRPr="00116AA0">
              <w:rPr>
                <w:rFonts w:cs="Arial" w:hint="eastAsia"/>
                <w:lang w:eastAsia="ja-JP"/>
              </w:rPr>
              <w:t>A-</w:t>
            </w:r>
            <w:r w:rsidRPr="00116AA0">
              <w:rPr>
                <w:rFonts w:eastAsia="SimSun" w:cs="Arial" w:hint="eastAsia"/>
                <w:lang w:eastAsia="zh-CN"/>
              </w:rPr>
              <w:t>5</w:t>
            </w:r>
            <w:r w:rsidRPr="00116AA0">
              <w:rPr>
                <w:rFonts w:cs="Arial"/>
                <w:lang w:eastAsia="ja-JP"/>
              </w:rPr>
              <w:t>A-</w:t>
            </w:r>
            <w:r w:rsidRPr="00116AA0">
              <w:rPr>
                <w:rFonts w:cs="Arial" w:hint="eastAsia"/>
              </w:rPr>
              <w:t>40A</w:t>
            </w:r>
          </w:p>
        </w:tc>
        <w:tc>
          <w:tcPr>
            <w:tcW w:w="789"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1</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eastAsia="Malgun Gothic" w:cs="Arial" w:hint="eastAsia"/>
                <w:lang w:eastAsia="ko-KR"/>
              </w:rPr>
              <w:t>-91.7</w:t>
            </w:r>
          </w:p>
        </w:tc>
        <w:tc>
          <w:tcPr>
            <w:tcW w:w="786" w:type="dxa"/>
            <w:shd w:val="clear" w:color="auto" w:fill="auto"/>
            <w:vAlign w:val="center"/>
          </w:tcPr>
          <w:p w:rsidR="00464CB8" w:rsidRPr="00116AA0" w:rsidRDefault="00464CB8" w:rsidP="0057700F">
            <w:pPr>
              <w:pStyle w:val="TAC"/>
              <w:rPr>
                <w:rFonts w:cs="Arial"/>
              </w:rPr>
            </w:pPr>
            <w:r w:rsidRPr="00116AA0">
              <w:rPr>
                <w:rFonts w:eastAsia="Malgun Gothic" w:cs="Arial" w:hint="eastAsia"/>
                <w:lang w:eastAsia="ko-KR"/>
              </w:rPr>
              <w:t>[-89.5]</w:t>
            </w:r>
          </w:p>
        </w:tc>
        <w:tc>
          <w:tcPr>
            <w:tcW w:w="787" w:type="dxa"/>
            <w:shd w:val="clear" w:color="auto" w:fill="auto"/>
            <w:vAlign w:val="center"/>
          </w:tcPr>
          <w:p w:rsidR="00464CB8" w:rsidRPr="00116AA0" w:rsidRDefault="00464CB8" w:rsidP="0057700F">
            <w:pPr>
              <w:pStyle w:val="TAC"/>
              <w:rPr>
                <w:rFonts w:cs="Arial"/>
              </w:rPr>
            </w:pPr>
            <w:r w:rsidRPr="00116AA0">
              <w:rPr>
                <w:rFonts w:eastAsia="Malgun Gothic" w:cs="Arial" w:hint="eastAsia"/>
                <w:lang w:eastAsia="ko-KR"/>
              </w:rPr>
              <w:t>[-87.9]</w:t>
            </w:r>
          </w:p>
        </w:tc>
        <w:tc>
          <w:tcPr>
            <w:tcW w:w="786" w:type="dxa"/>
            <w:shd w:val="clear" w:color="auto" w:fill="auto"/>
            <w:vAlign w:val="center"/>
          </w:tcPr>
          <w:p w:rsidR="00464CB8" w:rsidRPr="00116AA0" w:rsidRDefault="00464CB8" w:rsidP="0057700F">
            <w:pPr>
              <w:pStyle w:val="TAC"/>
              <w:rPr>
                <w:rFonts w:cs="Arial"/>
              </w:rPr>
            </w:pPr>
            <w:r w:rsidRPr="00116AA0">
              <w:rPr>
                <w:rFonts w:eastAsia="Malgun Gothic" w:cs="Arial" w:hint="eastAsia"/>
                <w:lang w:eastAsia="ko-KR"/>
              </w:rPr>
              <w:t>[-86.9]</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hint="eastAsia"/>
                <w:lang w:eastAsia="zh-CN"/>
              </w:rPr>
              <w:t>40</w:t>
            </w:r>
          </w:p>
        </w:tc>
      </w:tr>
      <w:tr w:rsidR="00464CB8" w:rsidRPr="00F33ED2"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eastAsia="SimSun" w:cs="Arial" w:hint="eastAsia"/>
                <w:lang w:eastAsia="zh-CN"/>
              </w:rPr>
              <w:t>5</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rPr>
              <w:t>-98</w:t>
            </w:r>
          </w:p>
        </w:tc>
        <w:tc>
          <w:tcPr>
            <w:tcW w:w="786" w:type="dxa"/>
            <w:shd w:val="clear" w:color="auto" w:fill="auto"/>
            <w:vAlign w:val="center"/>
          </w:tcPr>
          <w:p w:rsidR="00464CB8" w:rsidRPr="00116AA0" w:rsidRDefault="00464CB8" w:rsidP="0057700F">
            <w:pPr>
              <w:pStyle w:val="TAC"/>
              <w:rPr>
                <w:rFonts w:cs="Arial"/>
              </w:rPr>
            </w:pPr>
            <w:r w:rsidRPr="00116AA0">
              <w:rPr>
                <w:rFonts w:cs="Arial"/>
              </w:rPr>
              <w:t>-95</w:t>
            </w:r>
          </w:p>
        </w:tc>
        <w:tc>
          <w:tcPr>
            <w:tcW w:w="787"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F33ED2"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r w:rsidRPr="00116AA0">
              <w:rPr>
                <w:rFonts w:eastAsia="Malgun Gothic" w:cs="Arial" w:hint="eastAsia"/>
                <w:lang w:eastAsia="ko-KR"/>
              </w:rPr>
              <w:t>-97</w:t>
            </w:r>
          </w:p>
        </w:tc>
        <w:tc>
          <w:tcPr>
            <w:tcW w:w="787" w:type="dxa"/>
            <w:shd w:val="clear" w:color="auto" w:fill="auto"/>
          </w:tcPr>
          <w:p w:rsidR="00464CB8" w:rsidRPr="00116AA0" w:rsidRDefault="00464CB8" w:rsidP="0057700F">
            <w:pPr>
              <w:pStyle w:val="TAC"/>
              <w:rPr>
                <w:rFonts w:cs="Arial"/>
              </w:rPr>
            </w:pPr>
            <w:r w:rsidRPr="00116AA0">
              <w:rPr>
                <w:rFonts w:eastAsia="Malgun Gothic" w:cs="Arial" w:hint="eastAsia"/>
                <w:lang w:eastAsia="ko-KR"/>
              </w:rPr>
              <w:t>-95.2</w:t>
            </w:r>
          </w:p>
        </w:tc>
        <w:tc>
          <w:tcPr>
            <w:tcW w:w="786" w:type="dxa"/>
            <w:shd w:val="clear" w:color="auto" w:fill="auto"/>
          </w:tcPr>
          <w:p w:rsidR="00464CB8" w:rsidRPr="00116AA0" w:rsidRDefault="00464CB8" w:rsidP="0057700F">
            <w:pPr>
              <w:pStyle w:val="TAC"/>
              <w:rPr>
                <w:rFonts w:cs="Arial"/>
              </w:rPr>
            </w:pPr>
            <w:r w:rsidRPr="00116AA0">
              <w:rPr>
                <w:rFonts w:eastAsia="Malgun Gothic" w:cs="Arial" w:hint="eastAsia"/>
                <w:lang w:eastAsia="ko-KR"/>
              </w:rPr>
              <w:t>-94</w:t>
            </w:r>
          </w:p>
        </w:tc>
        <w:tc>
          <w:tcPr>
            <w:tcW w:w="787" w:type="dxa"/>
            <w:shd w:val="clear" w:color="auto" w:fill="auto"/>
            <w:vAlign w:val="center"/>
          </w:tcPr>
          <w:p w:rsidR="00464CB8" w:rsidRPr="00116AA0" w:rsidRDefault="00464CB8" w:rsidP="0057700F">
            <w:pPr>
              <w:pStyle w:val="TAC"/>
              <w:rPr>
                <w:rFonts w:cs="Arial"/>
              </w:rPr>
            </w:pPr>
            <w:r w:rsidRPr="00116AA0">
              <w:rPr>
                <w:rFonts w:cs="Arial"/>
              </w:rPr>
              <w:t>TDD</w:t>
            </w: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CA_</w:t>
            </w:r>
            <w:r w:rsidRPr="00116AA0">
              <w:rPr>
                <w:rFonts w:cs="Arial"/>
              </w:rPr>
              <w:t>1</w:t>
            </w:r>
            <w:r w:rsidRPr="00116AA0">
              <w:rPr>
                <w:rFonts w:cs="Arial" w:hint="eastAsia"/>
                <w:lang w:eastAsia="ja-JP"/>
              </w:rPr>
              <w:t>A-</w:t>
            </w:r>
            <w:r w:rsidRPr="00116AA0">
              <w:rPr>
                <w:rFonts w:cs="Arial"/>
                <w:lang w:eastAsia="ja-JP"/>
              </w:rPr>
              <w:t>8A-</w:t>
            </w:r>
            <w:r w:rsidRPr="00116AA0">
              <w:rPr>
                <w:rFonts w:cs="Arial" w:hint="eastAsia"/>
              </w:rPr>
              <w:t>40A</w:t>
            </w:r>
          </w:p>
        </w:tc>
        <w:tc>
          <w:tcPr>
            <w:tcW w:w="789" w:type="dxa"/>
            <w:shd w:val="clear" w:color="auto" w:fill="auto"/>
            <w:vAlign w:val="center"/>
          </w:tcPr>
          <w:p w:rsidR="00464CB8" w:rsidRPr="00116AA0" w:rsidRDefault="00464CB8" w:rsidP="0057700F">
            <w:pPr>
              <w:pStyle w:val="TAC"/>
              <w:rPr>
                <w:rFonts w:cs="Arial"/>
              </w:rPr>
            </w:pPr>
            <w:r w:rsidRPr="00116AA0">
              <w:rPr>
                <w:rFonts w:cs="Arial"/>
              </w:rPr>
              <w:t>1</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eastAsia="Malgun Gothic" w:cs="Arial" w:hint="eastAsia"/>
                <w:lang w:eastAsia="ko-KR"/>
              </w:rPr>
              <w:t>-100</w:t>
            </w:r>
          </w:p>
        </w:tc>
        <w:tc>
          <w:tcPr>
            <w:tcW w:w="786" w:type="dxa"/>
            <w:shd w:val="clear" w:color="auto" w:fill="auto"/>
            <w:vAlign w:val="center"/>
          </w:tcPr>
          <w:p w:rsidR="00464CB8" w:rsidRPr="00116AA0" w:rsidRDefault="00464CB8" w:rsidP="0057700F">
            <w:pPr>
              <w:pStyle w:val="TAC"/>
              <w:rPr>
                <w:rFonts w:cs="Arial"/>
              </w:rPr>
            </w:pPr>
            <w:r w:rsidRPr="00116AA0">
              <w:rPr>
                <w:rFonts w:eastAsia="Malgun Gothic" w:cs="Arial" w:hint="eastAsia"/>
                <w:lang w:eastAsia="ko-KR"/>
              </w:rPr>
              <w:t>-97</w:t>
            </w:r>
          </w:p>
        </w:tc>
        <w:tc>
          <w:tcPr>
            <w:tcW w:w="787" w:type="dxa"/>
            <w:shd w:val="clear" w:color="auto" w:fill="auto"/>
            <w:vAlign w:val="center"/>
          </w:tcPr>
          <w:p w:rsidR="00464CB8" w:rsidRPr="00116AA0" w:rsidRDefault="00464CB8" w:rsidP="0057700F">
            <w:pPr>
              <w:pStyle w:val="TAC"/>
              <w:rPr>
                <w:rFonts w:cs="Arial"/>
              </w:rPr>
            </w:pPr>
            <w:r w:rsidRPr="00116AA0">
              <w:rPr>
                <w:rFonts w:eastAsia="Malgun Gothic" w:cs="Arial" w:hint="eastAsia"/>
                <w:lang w:eastAsia="ko-KR"/>
              </w:rPr>
              <w:t>-95.2</w:t>
            </w:r>
          </w:p>
        </w:tc>
        <w:tc>
          <w:tcPr>
            <w:tcW w:w="786" w:type="dxa"/>
            <w:shd w:val="clear" w:color="auto" w:fill="auto"/>
            <w:vAlign w:val="center"/>
          </w:tcPr>
          <w:p w:rsidR="00464CB8" w:rsidRPr="00116AA0" w:rsidRDefault="00464CB8" w:rsidP="0057700F">
            <w:pPr>
              <w:pStyle w:val="TAC"/>
              <w:rPr>
                <w:rFonts w:cs="Arial"/>
              </w:rPr>
            </w:pPr>
            <w:r w:rsidRPr="00116AA0">
              <w:rPr>
                <w:rFonts w:eastAsia="Malgun Gothic" w:cs="Arial" w:hint="eastAsia"/>
                <w:lang w:eastAsia="ko-KR"/>
              </w:rPr>
              <w:t>-94</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lang w:eastAsia="zh-CN"/>
              </w:rPr>
              <w:t>1</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8</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r w:rsidRPr="00116AA0">
              <w:rPr>
                <w:rFonts w:eastAsia="Malgun Gothic" w:cs="Arial" w:hint="eastAsia"/>
                <w:lang w:eastAsia="ko-KR"/>
              </w:rPr>
              <w:t>-99.2</w:t>
            </w:r>
          </w:p>
        </w:tc>
        <w:tc>
          <w:tcPr>
            <w:tcW w:w="787" w:type="dxa"/>
            <w:shd w:val="clear" w:color="auto" w:fill="auto"/>
            <w:vAlign w:val="center"/>
          </w:tcPr>
          <w:p w:rsidR="00464CB8" w:rsidRPr="00116AA0" w:rsidRDefault="00464CB8" w:rsidP="0057700F">
            <w:pPr>
              <w:pStyle w:val="TAC"/>
              <w:rPr>
                <w:rFonts w:cs="Arial"/>
              </w:rPr>
            </w:pPr>
            <w:r w:rsidRPr="00116AA0">
              <w:rPr>
                <w:rFonts w:cs="Arial"/>
              </w:rPr>
              <w:t>-97</w:t>
            </w:r>
          </w:p>
        </w:tc>
        <w:tc>
          <w:tcPr>
            <w:tcW w:w="786" w:type="dxa"/>
            <w:shd w:val="clear" w:color="auto" w:fill="auto"/>
            <w:vAlign w:val="center"/>
          </w:tcPr>
          <w:p w:rsidR="00464CB8" w:rsidRPr="00116AA0" w:rsidRDefault="00464CB8" w:rsidP="0057700F">
            <w:pPr>
              <w:pStyle w:val="TAC"/>
              <w:rPr>
                <w:rFonts w:cs="Arial"/>
              </w:rPr>
            </w:pPr>
            <w:r w:rsidRPr="00116AA0">
              <w:rPr>
                <w:rFonts w:cs="Arial"/>
              </w:rPr>
              <w:t>-94</w:t>
            </w:r>
          </w:p>
        </w:tc>
        <w:tc>
          <w:tcPr>
            <w:tcW w:w="787"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Malgun Gothic" w:cs="Arial" w:hint="eastAsia"/>
                <w:lang w:eastAsia="ko-KR"/>
              </w:rPr>
              <w:t>[-93.4]</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eastAsia="Malgun Gothic" w:cs="Arial" w:hint="eastAsia"/>
                <w:lang w:eastAsia="ko-KR"/>
              </w:rPr>
              <w:t>-91.9</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Malgun Gothic" w:cs="Arial" w:hint="eastAsia"/>
                <w:lang w:eastAsia="ko-KR"/>
              </w:rPr>
              <w:t>-90.4</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eastAsia="Malgun Gothic" w:cs="Arial" w:hint="eastAsia"/>
                <w:lang w:eastAsia="ko-KR"/>
              </w:rPr>
              <w:t>-89.4</w:t>
            </w:r>
          </w:p>
        </w:tc>
        <w:tc>
          <w:tcPr>
            <w:tcW w:w="787" w:type="dxa"/>
            <w:shd w:val="clear" w:color="auto" w:fill="auto"/>
            <w:vAlign w:val="center"/>
          </w:tcPr>
          <w:p w:rsidR="00464CB8" w:rsidRPr="00116AA0" w:rsidRDefault="00464CB8" w:rsidP="0057700F">
            <w:pPr>
              <w:pStyle w:val="TAC"/>
              <w:rPr>
                <w:rFonts w:cs="Arial"/>
              </w:rPr>
            </w:pPr>
            <w:r w:rsidRPr="00116AA0">
              <w:rPr>
                <w:rFonts w:cs="Arial"/>
              </w:rPr>
              <w:t>TDD</w:t>
            </w: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CA_</w:t>
            </w:r>
            <w:r w:rsidRPr="00116AA0">
              <w:rPr>
                <w:rFonts w:cs="Arial"/>
              </w:rPr>
              <w:t>1</w:t>
            </w:r>
            <w:r w:rsidRPr="00116AA0">
              <w:rPr>
                <w:rFonts w:cs="Arial" w:hint="eastAsia"/>
                <w:lang w:eastAsia="ja-JP"/>
              </w:rPr>
              <w:t>A-</w:t>
            </w:r>
            <w:r w:rsidRPr="00116AA0">
              <w:rPr>
                <w:rFonts w:cs="Arial"/>
                <w:lang w:eastAsia="ja-JP"/>
              </w:rPr>
              <w:t>8A-</w:t>
            </w:r>
            <w:r w:rsidRPr="00116AA0">
              <w:rPr>
                <w:rFonts w:cs="Arial" w:hint="eastAsia"/>
              </w:rPr>
              <w:t>40A</w:t>
            </w:r>
          </w:p>
        </w:tc>
        <w:tc>
          <w:tcPr>
            <w:tcW w:w="789" w:type="dxa"/>
            <w:shd w:val="clear" w:color="auto" w:fill="auto"/>
            <w:vAlign w:val="center"/>
          </w:tcPr>
          <w:p w:rsidR="00464CB8" w:rsidRPr="00116AA0" w:rsidRDefault="00464CB8" w:rsidP="0057700F">
            <w:pPr>
              <w:pStyle w:val="TAC"/>
              <w:rPr>
                <w:rFonts w:cs="Arial"/>
              </w:rPr>
            </w:pPr>
            <w:r w:rsidRPr="00116AA0">
              <w:rPr>
                <w:rFonts w:cs="Arial"/>
              </w:rPr>
              <w:t>1</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eastAsia="Malgun Gothic" w:cs="Arial" w:hint="eastAsia"/>
                <w:lang w:eastAsia="ko-KR"/>
              </w:rPr>
              <w:t>-91.7</w:t>
            </w:r>
          </w:p>
        </w:tc>
        <w:tc>
          <w:tcPr>
            <w:tcW w:w="786" w:type="dxa"/>
            <w:shd w:val="clear" w:color="auto" w:fill="auto"/>
            <w:vAlign w:val="center"/>
          </w:tcPr>
          <w:p w:rsidR="00464CB8" w:rsidRPr="00116AA0" w:rsidRDefault="00464CB8" w:rsidP="0057700F">
            <w:pPr>
              <w:pStyle w:val="TAC"/>
              <w:rPr>
                <w:rFonts w:cs="Arial"/>
              </w:rPr>
            </w:pPr>
            <w:r w:rsidRPr="00116AA0">
              <w:rPr>
                <w:rFonts w:eastAsia="Malgun Gothic" w:cs="Arial" w:hint="eastAsia"/>
                <w:lang w:eastAsia="ko-KR"/>
              </w:rPr>
              <w:t>[-89.5]</w:t>
            </w:r>
          </w:p>
        </w:tc>
        <w:tc>
          <w:tcPr>
            <w:tcW w:w="787" w:type="dxa"/>
            <w:shd w:val="clear" w:color="auto" w:fill="auto"/>
            <w:vAlign w:val="center"/>
          </w:tcPr>
          <w:p w:rsidR="00464CB8" w:rsidRPr="00116AA0" w:rsidRDefault="00464CB8" w:rsidP="0057700F">
            <w:pPr>
              <w:pStyle w:val="TAC"/>
              <w:rPr>
                <w:rFonts w:cs="Arial"/>
              </w:rPr>
            </w:pPr>
            <w:r w:rsidRPr="00116AA0">
              <w:rPr>
                <w:rFonts w:eastAsia="Malgun Gothic" w:cs="Arial" w:hint="eastAsia"/>
                <w:lang w:eastAsia="ko-KR"/>
              </w:rPr>
              <w:t>[-87.9]</w:t>
            </w:r>
          </w:p>
        </w:tc>
        <w:tc>
          <w:tcPr>
            <w:tcW w:w="786" w:type="dxa"/>
            <w:shd w:val="clear" w:color="auto" w:fill="auto"/>
            <w:vAlign w:val="center"/>
          </w:tcPr>
          <w:p w:rsidR="00464CB8" w:rsidRPr="00116AA0" w:rsidRDefault="00464CB8" w:rsidP="0057700F">
            <w:pPr>
              <w:pStyle w:val="TAC"/>
              <w:rPr>
                <w:rFonts w:cs="Arial"/>
              </w:rPr>
            </w:pPr>
            <w:r w:rsidRPr="00116AA0">
              <w:rPr>
                <w:rFonts w:eastAsia="Malgun Gothic" w:cs="Arial" w:hint="eastAsia"/>
                <w:lang w:eastAsia="ko-KR"/>
              </w:rPr>
              <w:t>[-86.9]</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lang w:eastAsia="zh-CN"/>
              </w:rPr>
              <w:t>40</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8</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r w:rsidRPr="00116AA0">
              <w:rPr>
                <w:rFonts w:eastAsia="Malgun Gothic" w:cs="Arial" w:hint="eastAsia"/>
                <w:lang w:eastAsia="ko-KR"/>
              </w:rPr>
              <w:t>-99.2</w:t>
            </w:r>
          </w:p>
        </w:tc>
        <w:tc>
          <w:tcPr>
            <w:tcW w:w="787" w:type="dxa"/>
            <w:shd w:val="clear" w:color="auto" w:fill="auto"/>
            <w:vAlign w:val="center"/>
          </w:tcPr>
          <w:p w:rsidR="00464CB8" w:rsidRPr="00116AA0" w:rsidRDefault="00464CB8" w:rsidP="0057700F">
            <w:pPr>
              <w:pStyle w:val="TAC"/>
              <w:rPr>
                <w:rFonts w:cs="Arial"/>
              </w:rPr>
            </w:pPr>
            <w:r w:rsidRPr="00116AA0">
              <w:rPr>
                <w:rFonts w:cs="Arial"/>
              </w:rPr>
              <w:t>-97</w:t>
            </w:r>
          </w:p>
        </w:tc>
        <w:tc>
          <w:tcPr>
            <w:tcW w:w="786" w:type="dxa"/>
            <w:shd w:val="clear" w:color="auto" w:fill="auto"/>
            <w:vAlign w:val="center"/>
          </w:tcPr>
          <w:p w:rsidR="00464CB8" w:rsidRPr="00116AA0" w:rsidRDefault="00464CB8" w:rsidP="0057700F">
            <w:pPr>
              <w:pStyle w:val="TAC"/>
              <w:rPr>
                <w:rFonts w:cs="Arial"/>
              </w:rPr>
            </w:pPr>
            <w:r w:rsidRPr="00116AA0">
              <w:rPr>
                <w:rFonts w:cs="Arial"/>
              </w:rPr>
              <w:t>-94</w:t>
            </w:r>
          </w:p>
        </w:tc>
        <w:tc>
          <w:tcPr>
            <w:tcW w:w="787"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cs="Arial"/>
              </w:rPr>
              <w:t>-100</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eastAsia="Malgun Gothic" w:cs="Arial" w:hint="eastAsia"/>
                <w:lang w:eastAsia="ko-KR"/>
              </w:rPr>
              <w:t>-97</w:t>
            </w:r>
          </w:p>
        </w:tc>
        <w:tc>
          <w:tcPr>
            <w:tcW w:w="787" w:type="dxa"/>
            <w:shd w:val="clear" w:color="auto" w:fill="auto"/>
          </w:tcPr>
          <w:p w:rsidR="00464CB8" w:rsidRPr="00116AA0" w:rsidRDefault="00464CB8" w:rsidP="0057700F">
            <w:pPr>
              <w:pStyle w:val="TAC"/>
              <w:rPr>
                <w:rFonts w:eastAsia="ＭＳ 明朝" w:cs="Arial"/>
              </w:rPr>
            </w:pPr>
            <w:r w:rsidRPr="00116AA0">
              <w:rPr>
                <w:rFonts w:eastAsia="Malgun Gothic" w:cs="Arial" w:hint="eastAsia"/>
                <w:lang w:eastAsia="ko-KR"/>
              </w:rPr>
              <w:t>-95.2</w:t>
            </w:r>
          </w:p>
        </w:tc>
        <w:tc>
          <w:tcPr>
            <w:tcW w:w="786" w:type="dxa"/>
            <w:shd w:val="clear" w:color="auto" w:fill="auto"/>
          </w:tcPr>
          <w:p w:rsidR="00464CB8" w:rsidRPr="00116AA0" w:rsidRDefault="00464CB8" w:rsidP="0057700F">
            <w:pPr>
              <w:pStyle w:val="TAC"/>
              <w:rPr>
                <w:rFonts w:eastAsia="ＭＳ 明朝" w:cs="Arial"/>
              </w:rPr>
            </w:pPr>
            <w:r w:rsidRPr="00116AA0">
              <w:rPr>
                <w:rFonts w:eastAsia="Malgun Gothic" w:cs="Arial" w:hint="eastAsia"/>
                <w:lang w:eastAsia="ko-KR"/>
              </w:rPr>
              <w:t>-94</w:t>
            </w:r>
          </w:p>
        </w:tc>
        <w:tc>
          <w:tcPr>
            <w:tcW w:w="787" w:type="dxa"/>
            <w:shd w:val="clear" w:color="auto" w:fill="auto"/>
            <w:vAlign w:val="center"/>
          </w:tcPr>
          <w:p w:rsidR="00464CB8" w:rsidRPr="00116AA0" w:rsidRDefault="00464CB8" w:rsidP="0057700F">
            <w:pPr>
              <w:pStyle w:val="TAC"/>
              <w:rPr>
                <w:rFonts w:cs="Arial"/>
              </w:rPr>
            </w:pPr>
            <w:r w:rsidRPr="00116AA0">
              <w:rPr>
                <w:rFonts w:cs="Arial"/>
              </w:rPr>
              <w:t>TDD</w:t>
            </w: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CA_</w:t>
            </w:r>
            <w:r w:rsidRPr="00116AA0">
              <w:rPr>
                <w:rFonts w:cs="Arial"/>
              </w:rPr>
              <w:t>1</w:t>
            </w:r>
            <w:r w:rsidRPr="00116AA0">
              <w:rPr>
                <w:rFonts w:cs="Arial" w:hint="eastAsia"/>
                <w:lang w:eastAsia="ja-JP"/>
              </w:rPr>
              <w:t>A-</w:t>
            </w:r>
            <w:r w:rsidRPr="00116AA0">
              <w:rPr>
                <w:rFonts w:cs="Arial" w:hint="eastAsia"/>
              </w:rPr>
              <w:t>40A</w:t>
            </w:r>
          </w:p>
        </w:tc>
        <w:tc>
          <w:tcPr>
            <w:tcW w:w="789" w:type="dxa"/>
            <w:shd w:val="clear" w:color="auto" w:fill="auto"/>
            <w:vAlign w:val="center"/>
          </w:tcPr>
          <w:p w:rsidR="00464CB8" w:rsidRPr="00116AA0" w:rsidRDefault="00464CB8" w:rsidP="0057700F">
            <w:pPr>
              <w:pStyle w:val="TAC"/>
              <w:rPr>
                <w:rFonts w:cs="Arial"/>
              </w:rPr>
            </w:pPr>
            <w:r w:rsidRPr="00116AA0">
              <w:rPr>
                <w:rFonts w:cs="Arial"/>
              </w:rPr>
              <w:t>1</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eastAsia="Malgun Gothic" w:cs="Arial"/>
                <w:lang w:eastAsia="ko-KR"/>
              </w:rPr>
              <w:t>-100</w:t>
            </w:r>
          </w:p>
        </w:tc>
        <w:tc>
          <w:tcPr>
            <w:tcW w:w="786" w:type="dxa"/>
            <w:shd w:val="clear" w:color="auto" w:fill="auto"/>
            <w:vAlign w:val="center"/>
          </w:tcPr>
          <w:p w:rsidR="00464CB8" w:rsidRPr="00116AA0" w:rsidRDefault="00464CB8" w:rsidP="0057700F">
            <w:pPr>
              <w:pStyle w:val="TAC"/>
              <w:rPr>
                <w:rFonts w:cs="Arial"/>
              </w:rPr>
            </w:pPr>
            <w:r w:rsidRPr="00116AA0">
              <w:rPr>
                <w:rFonts w:eastAsia="Malgun Gothic" w:cs="Arial"/>
                <w:lang w:eastAsia="ko-KR"/>
              </w:rPr>
              <w:t>-97</w:t>
            </w:r>
          </w:p>
        </w:tc>
        <w:tc>
          <w:tcPr>
            <w:tcW w:w="787" w:type="dxa"/>
            <w:shd w:val="clear" w:color="auto" w:fill="auto"/>
            <w:vAlign w:val="center"/>
          </w:tcPr>
          <w:p w:rsidR="00464CB8" w:rsidRPr="00116AA0" w:rsidRDefault="00464CB8" w:rsidP="0057700F">
            <w:pPr>
              <w:pStyle w:val="TAC"/>
              <w:rPr>
                <w:rFonts w:cs="Arial"/>
              </w:rPr>
            </w:pPr>
            <w:r w:rsidRPr="00116AA0">
              <w:rPr>
                <w:rFonts w:eastAsia="Malgun Gothic" w:cs="Arial"/>
                <w:lang w:eastAsia="ko-KR"/>
              </w:rPr>
              <w:t>-95.2</w:t>
            </w:r>
          </w:p>
        </w:tc>
        <w:tc>
          <w:tcPr>
            <w:tcW w:w="786" w:type="dxa"/>
            <w:shd w:val="clear" w:color="auto" w:fill="auto"/>
            <w:vAlign w:val="center"/>
          </w:tcPr>
          <w:p w:rsidR="00464CB8" w:rsidRPr="00116AA0" w:rsidRDefault="00464CB8" w:rsidP="0057700F">
            <w:pPr>
              <w:pStyle w:val="TAC"/>
              <w:rPr>
                <w:rFonts w:cs="Arial"/>
              </w:rPr>
            </w:pPr>
            <w:r w:rsidRPr="00116AA0">
              <w:rPr>
                <w:rFonts w:eastAsia="Malgun Gothic" w:cs="Arial"/>
                <w:lang w:eastAsia="ko-KR"/>
              </w:rPr>
              <w:t>-94</w:t>
            </w:r>
          </w:p>
        </w:tc>
        <w:tc>
          <w:tcPr>
            <w:tcW w:w="787" w:type="dxa"/>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lang w:eastAsia="zh-CN"/>
              </w:rPr>
              <w:t>1</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hint="eastAsia"/>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eastAsia="Malgun Gothic" w:cs="Arial"/>
                <w:lang w:eastAsia="ko-KR"/>
              </w:rPr>
              <w:t>[-93.4]</w:t>
            </w:r>
          </w:p>
        </w:tc>
        <w:tc>
          <w:tcPr>
            <w:tcW w:w="786" w:type="dxa"/>
            <w:shd w:val="clear" w:color="auto" w:fill="auto"/>
            <w:vAlign w:val="center"/>
          </w:tcPr>
          <w:p w:rsidR="00464CB8" w:rsidRPr="00116AA0" w:rsidRDefault="00464CB8" w:rsidP="0057700F">
            <w:pPr>
              <w:pStyle w:val="TAC"/>
              <w:rPr>
                <w:rFonts w:cs="Arial"/>
              </w:rPr>
            </w:pPr>
            <w:r w:rsidRPr="00116AA0">
              <w:rPr>
                <w:rFonts w:eastAsia="Malgun Gothic" w:cs="Arial"/>
                <w:lang w:eastAsia="ko-KR"/>
              </w:rPr>
              <w:t>-91.9</w:t>
            </w:r>
          </w:p>
        </w:tc>
        <w:tc>
          <w:tcPr>
            <w:tcW w:w="787" w:type="dxa"/>
            <w:shd w:val="clear" w:color="auto" w:fill="auto"/>
            <w:vAlign w:val="center"/>
          </w:tcPr>
          <w:p w:rsidR="00464CB8" w:rsidRPr="00116AA0" w:rsidRDefault="00464CB8" w:rsidP="0057700F">
            <w:pPr>
              <w:pStyle w:val="TAC"/>
              <w:rPr>
                <w:rFonts w:cs="Arial"/>
              </w:rPr>
            </w:pPr>
            <w:r w:rsidRPr="00116AA0">
              <w:rPr>
                <w:rFonts w:eastAsia="Malgun Gothic" w:cs="Arial"/>
                <w:lang w:eastAsia="ko-KR"/>
              </w:rPr>
              <w:t>-90.4</w:t>
            </w:r>
          </w:p>
        </w:tc>
        <w:tc>
          <w:tcPr>
            <w:tcW w:w="786" w:type="dxa"/>
            <w:shd w:val="clear" w:color="auto" w:fill="auto"/>
            <w:vAlign w:val="center"/>
          </w:tcPr>
          <w:p w:rsidR="00464CB8" w:rsidRPr="00116AA0" w:rsidRDefault="00464CB8" w:rsidP="0057700F">
            <w:pPr>
              <w:pStyle w:val="TAC"/>
              <w:rPr>
                <w:rFonts w:cs="Arial"/>
              </w:rPr>
            </w:pPr>
            <w:r w:rsidRPr="00116AA0">
              <w:rPr>
                <w:rFonts w:eastAsia="Malgun Gothic" w:cs="Arial"/>
                <w:lang w:eastAsia="ko-KR"/>
              </w:rPr>
              <w:t>-89.4</w:t>
            </w:r>
          </w:p>
        </w:tc>
        <w:tc>
          <w:tcPr>
            <w:tcW w:w="787" w:type="dxa"/>
            <w:shd w:val="clear" w:color="auto" w:fill="auto"/>
            <w:vAlign w:val="center"/>
          </w:tcPr>
          <w:p w:rsidR="00464CB8" w:rsidRPr="00116AA0" w:rsidRDefault="00464CB8" w:rsidP="0057700F">
            <w:pPr>
              <w:pStyle w:val="TAH"/>
              <w:rPr>
                <w:rFonts w:cs="Arial"/>
                <w:b w:val="0"/>
              </w:rPr>
            </w:pPr>
            <w:r w:rsidRPr="00116AA0">
              <w:rPr>
                <w:rFonts w:cs="Arial"/>
                <w:b w:val="0"/>
              </w:rPr>
              <w:t>TDD</w:t>
            </w:r>
          </w:p>
        </w:tc>
        <w:tc>
          <w:tcPr>
            <w:tcW w:w="1072" w:type="dxa"/>
            <w:vMerge/>
          </w:tcPr>
          <w:p w:rsidR="00464CB8" w:rsidRPr="00116AA0" w:rsidRDefault="00464CB8" w:rsidP="0057700F">
            <w:pPr>
              <w:pStyle w:val="TAH"/>
              <w:rPr>
                <w:rFonts w:cs="Arial"/>
              </w:rPr>
            </w:pPr>
          </w:p>
        </w:tc>
      </w:tr>
      <w:tr w:rsidR="00464CB8" w:rsidRPr="00F33ED2"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CA_</w:t>
            </w:r>
            <w:r w:rsidRPr="00116AA0">
              <w:rPr>
                <w:rFonts w:cs="Arial"/>
              </w:rPr>
              <w:t>1</w:t>
            </w:r>
            <w:r w:rsidRPr="00116AA0">
              <w:rPr>
                <w:rFonts w:cs="Arial" w:hint="eastAsia"/>
                <w:lang w:eastAsia="ja-JP"/>
              </w:rPr>
              <w:t>A-</w:t>
            </w:r>
            <w:r w:rsidRPr="00116AA0">
              <w:rPr>
                <w:rFonts w:cs="Arial" w:hint="eastAsia"/>
              </w:rPr>
              <w:t>40A</w:t>
            </w:r>
          </w:p>
        </w:tc>
        <w:tc>
          <w:tcPr>
            <w:tcW w:w="789" w:type="dxa"/>
            <w:shd w:val="clear" w:color="auto" w:fill="auto"/>
            <w:vAlign w:val="center"/>
          </w:tcPr>
          <w:p w:rsidR="00464CB8" w:rsidRPr="00116AA0" w:rsidRDefault="00464CB8" w:rsidP="0057700F">
            <w:pPr>
              <w:pStyle w:val="TAC"/>
              <w:rPr>
                <w:rFonts w:cs="Arial"/>
              </w:rPr>
            </w:pPr>
            <w:r w:rsidRPr="00116AA0">
              <w:rPr>
                <w:rFonts w:cs="Arial"/>
              </w:rPr>
              <w:t>1</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eastAsia="Malgun Gothic" w:cs="Arial"/>
                <w:lang w:eastAsia="ko-KR"/>
              </w:rPr>
              <w:t>-91.7</w:t>
            </w:r>
          </w:p>
        </w:tc>
        <w:tc>
          <w:tcPr>
            <w:tcW w:w="786" w:type="dxa"/>
            <w:shd w:val="clear" w:color="auto" w:fill="auto"/>
            <w:vAlign w:val="center"/>
          </w:tcPr>
          <w:p w:rsidR="00464CB8" w:rsidRPr="00116AA0" w:rsidRDefault="00464CB8" w:rsidP="0057700F">
            <w:pPr>
              <w:pStyle w:val="TAC"/>
              <w:rPr>
                <w:rFonts w:cs="Arial"/>
              </w:rPr>
            </w:pPr>
            <w:r w:rsidRPr="00116AA0">
              <w:rPr>
                <w:rFonts w:eastAsia="Malgun Gothic" w:cs="Arial"/>
                <w:lang w:eastAsia="ko-KR"/>
              </w:rPr>
              <w:t>[-89.5]</w:t>
            </w:r>
          </w:p>
        </w:tc>
        <w:tc>
          <w:tcPr>
            <w:tcW w:w="787" w:type="dxa"/>
            <w:shd w:val="clear" w:color="auto" w:fill="auto"/>
            <w:vAlign w:val="center"/>
          </w:tcPr>
          <w:p w:rsidR="00464CB8" w:rsidRPr="00116AA0" w:rsidRDefault="00464CB8" w:rsidP="0057700F">
            <w:pPr>
              <w:pStyle w:val="TAC"/>
              <w:rPr>
                <w:rFonts w:cs="Arial"/>
              </w:rPr>
            </w:pPr>
            <w:r w:rsidRPr="00116AA0">
              <w:rPr>
                <w:rFonts w:eastAsia="Malgun Gothic" w:cs="Arial"/>
                <w:lang w:eastAsia="ko-KR"/>
              </w:rPr>
              <w:t>[-87.9]</w:t>
            </w:r>
          </w:p>
        </w:tc>
        <w:tc>
          <w:tcPr>
            <w:tcW w:w="786" w:type="dxa"/>
            <w:shd w:val="clear" w:color="auto" w:fill="auto"/>
            <w:vAlign w:val="center"/>
          </w:tcPr>
          <w:p w:rsidR="00464CB8" w:rsidRPr="00116AA0" w:rsidRDefault="00464CB8" w:rsidP="0057700F">
            <w:pPr>
              <w:pStyle w:val="TAC"/>
              <w:rPr>
                <w:rFonts w:cs="Arial"/>
              </w:rPr>
            </w:pPr>
            <w:r w:rsidRPr="00116AA0">
              <w:rPr>
                <w:rFonts w:eastAsia="Malgun Gothic" w:cs="Arial"/>
                <w:lang w:eastAsia="ko-KR"/>
              </w:rPr>
              <w:t>[-86.9]</w:t>
            </w:r>
          </w:p>
        </w:tc>
        <w:tc>
          <w:tcPr>
            <w:tcW w:w="787" w:type="dxa"/>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lang w:eastAsia="zh-CN"/>
              </w:rPr>
              <w:t>40</w:t>
            </w:r>
          </w:p>
        </w:tc>
      </w:tr>
      <w:tr w:rsidR="00464CB8" w:rsidRPr="00F33ED2"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hint="eastAsia"/>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eastAsia="Malgun Gothic" w:cs="Arial"/>
                <w:lang w:eastAsia="ko-KR"/>
              </w:rPr>
              <w:t>-100</w:t>
            </w:r>
          </w:p>
        </w:tc>
        <w:tc>
          <w:tcPr>
            <w:tcW w:w="786" w:type="dxa"/>
            <w:shd w:val="clear" w:color="auto" w:fill="auto"/>
            <w:vAlign w:val="center"/>
          </w:tcPr>
          <w:p w:rsidR="00464CB8" w:rsidRPr="00116AA0" w:rsidRDefault="00464CB8" w:rsidP="0057700F">
            <w:pPr>
              <w:pStyle w:val="TAC"/>
              <w:rPr>
                <w:rFonts w:cs="Arial"/>
              </w:rPr>
            </w:pPr>
            <w:r w:rsidRPr="00116AA0">
              <w:rPr>
                <w:rFonts w:eastAsia="Malgun Gothic" w:cs="Arial"/>
                <w:lang w:eastAsia="ko-KR"/>
              </w:rPr>
              <w:t>-97</w:t>
            </w:r>
          </w:p>
        </w:tc>
        <w:tc>
          <w:tcPr>
            <w:tcW w:w="787" w:type="dxa"/>
            <w:shd w:val="clear" w:color="auto" w:fill="auto"/>
          </w:tcPr>
          <w:p w:rsidR="00464CB8" w:rsidRPr="00116AA0" w:rsidRDefault="00464CB8" w:rsidP="0057700F">
            <w:pPr>
              <w:pStyle w:val="TAC"/>
              <w:rPr>
                <w:rFonts w:cs="Arial"/>
              </w:rPr>
            </w:pPr>
            <w:r w:rsidRPr="00116AA0">
              <w:rPr>
                <w:rFonts w:eastAsia="Malgun Gothic" w:cs="Arial"/>
                <w:lang w:eastAsia="ko-KR"/>
              </w:rPr>
              <w:t>-95.2</w:t>
            </w:r>
          </w:p>
        </w:tc>
        <w:tc>
          <w:tcPr>
            <w:tcW w:w="786" w:type="dxa"/>
            <w:shd w:val="clear" w:color="auto" w:fill="auto"/>
          </w:tcPr>
          <w:p w:rsidR="00464CB8" w:rsidRPr="00116AA0" w:rsidRDefault="00464CB8" w:rsidP="0057700F">
            <w:pPr>
              <w:pStyle w:val="TAC"/>
              <w:rPr>
                <w:rFonts w:cs="Arial"/>
              </w:rPr>
            </w:pPr>
            <w:r w:rsidRPr="00116AA0">
              <w:rPr>
                <w:rFonts w:eastAsia="Malgun Gothic" w:cs="Arial"/>
                <w:lang w:eastAsia="ko-KR"/>
              </w:rPr>
              <w:t>-94</w:t>
            </w:r>
          </w:p>
        </w:tc>
        <w:tc>
          <w:tcPr>
            <w:tcW w:w="787" w:type="dxa"/>
            <w:shd w:val="clear" w:color="auto" w:fill="auto"/>
            <w:vAlign w:val="center"/>
          </w:tcPr>
          <w:p w:rsidR="00464CB8" w:rsidRPr="00116AA0" w:rsidRDefault="00464CB8" w:rsidP="0057700F">
            <w:pPr>
              <w:pStyle w:val="TAH"/>
              <w:rPr>
                <w:rFonts w:cs="Arial"/>
                <w:b w:val="0"/>
              </w:rPr>
            </w:pPr>
            <w:r w:rsidRPr="00116AA0">
              <w:rPr>
                <w:rFonts w:cs="Arial"/>
                <w:b w:val="0"/>
              </w:rPr>
              <w:t>TDD</w:t>
            </w:r>
          </w:p>
        </w:tc>
        <w:tc>
          <w:tcPr>
            <w:tcW w:w="1072" w:type="dxa"/>
            <w:vMerge/>
          </w:tcPr>
          <w:p w:rsidR="00464CB8" w:rsidRPr="00116AA0" w:rsidRDefault="00464CB8" w:rsidP="0057700F">
            <w:pPr>
              <w:pStyle w:val="TAH"/>
              <w:rPr>
                <w:rFonts w:cs="Arial"/>
              </w:rPr>
            </w:pPr>
          </w:p>
        </w:tc>
      </w:tr>
      <w:tr w:rsidR="00464CB8" w:rsidRPr="009715C6"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CA_</w:t>
            </w:r>
            <w:r w:rsidRPr="00116AA0">
              <w:rPr>
                <w:rFonts w:eastAsia="SimSun" w:cs="Arial" w:hint="eastAsia"/>
                <w:lang w:eastAsia="zh-CN"/>
              </w:rPr>
              <w:t>3</w:t>
            </w:r>
            <w:r w:rsidRPr="00116AA0">
              <w:rPr>
                <w:rFonts w:cs="Arial" w:hint="eastAsia"/>
                <w:lang w:eastAsia="ja-JP"/>
              </w:rPr>
              <w:t>A-</w:t>
            </w:r>
            <w:r w:rsidRPr="00116AA0">
              <w:rPr>
                <w:rFonts w:eastAsia="SimSun" w:cs="Arial" w:hint="eastAsia"/>
                <w:lang w:eastAsia="zh-CN"/>
              </w:rPr>
              <w:t>5</w:t>
            </w:r>
            <w:r w:rsidRPr="00116AA0">
              <w:rPr>
                <w:rFonts w:cs="Arial"/>
                <w:lang w:eastAsia="ja-JP"/>
              </w:rPr>
              <w:t>A-</w:t>
            </w:r>
            <w:r w:rsidRPr="00116AA0">
              <w:rPr>
                <w:rFonts w:cs="Arial" w:hint="eastAsia"/>
              </w:rPr>
              <w:t>40A</w:t>
            </w:r>
          </w:p>
        </w:tc>
        <w:tc>
          <w:tcPr>
            <w:tcW w:w="789" w:type="dxa"/>
            <w:vMerge w:val="restart"/>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3</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rPr>
              <w:t xml:space="preserve">-97 </w:t>
            </w:r>
          </w:p>
        </w:tc>
        <w:tc>
          <w:tcPr>
            <w:tcW w:w="786" w:type="dxa"/>
            <w:shd w:val="clear" w:color="auto" w:fill="auto"/>
            <w:vAlign w:val="center"/>
          </w:tcPr>
          <w:p w:rsidR="00464CB8" w:rsidRPr="00116AA0" w:rsidRDefault="00464CB8" w:rsidP="0057700F">
            <w:pPr>
              <w:pStyle w:val="TAC"/>
              <w:rPr>
                <w:rFonts w:cs="Arial"/>
              </w:rPr>
            </w:pPr>
            <w:r w:rsidRPr="00116AA0">
              <w:rPr>
                <w:rFonts w:cs="Arial"/>
              </w:rPr>
              <w:t>-94</w:t>
            </w:r>
          </w:p>
        </w:tc>
        <w:tc>
          <w:tcPr>
            <w:tcW w:w="787" w:type="dxa"/>
            <w:shd w:val="clear" w:color="auto" w:fill="auto"/>
            <w:vAlign w:val="center"/>
          </w:tcPr>
          <w:p w:rsidR="00464CB8" w:rsidRPr="00116AA0" w:rsidRDefault="00464CB8" w:rsidP="0057700F">
            <w:pPr>
              <w:pStyle w:val="TAC"/>
              <w:rPr>
                <w:rFonts w:cs="Arial"/>
              </w:rPr>
            </w:pPr>
            <w:r w:rsidRPr="00116AA0">
              <w:rPr>
                <w:rFonts w:cs="Arial"/>
              </w:rPr>
              <w:t>-92.2</w:t>
            </w:r>
          </w:p>
        </w:tc>
        <w:tc>
          <w:tcPr>
            <w:tcW w:w="786" w:type="dxa"/>
            <w:shd w:val="clear" w:color="auto" w:fill="auto"/>
            <w:vAlign w:val="center"/>
          </w:tcPr>
          <w:p w:rsidR="00464CB8" w:rsidRPr="00116AA0" w:rsidRDefault="00464CB8" w:rsidP="0057700F">
            <w:pPr>
              <w:pStyle w:val="TAC"/>
              <w:rPr>
                <w:rFonts w:cs="Arial"/>
              </w:rPr>
            </w:pPr>
            <w:r w:rsidRPr="00116AA0">
              <w:rPr>
                <w:rFonts w:cs="Arial"/>
              </w:rPr>
              <w:t>-91</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eastAsia="SimSun" w:cs="Arial"/>
              </w:rPr>
            </w:pPr>
            <w:r w:rsidRPr="00116AA0">
              <w:rPr>
                <w:rFonts w:eastAsia="SimSun" w:cs="Arial" w:hint="eastAsia"/>
                <w:lang w:eastAsia="zh-CN"/>
              </w:rPr>
              <w:t>3</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lang w:eastAsia="ja-JP"/>
              </w:rPr>
            </w:pPr>
          </w:p>
        </w:tc>
        <w:tc>
          <w:tcPr>
            <w:tcW w:w="789" w:type="dxa"/>
            <w:vMerge/>
            <w:shd w:val="clear" w:color="auto" w:fill="auto"/>
            <w:vAlign w:val="center"/>
          </w:tcPr>
          <w:p w:rsidR="00464CB8" w:rsidRPr="00116AA0" w:rsidRDefault="00464CB8" w:rsidP="0057700F">
            <w:pPr>
              <w:pStyle w:val="TAC"/>
              <w:rPr>
                <w:rFonts w:eastAsia="SimSun" w:cs="Arial"/>
                <w:lang w:eastAsia="zh-CN"/>
              </w:rPr>
            </w:pP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tcPr>
          <w:p w:rsidR="00464CB8" w:rsidRPr="00116AA0" w:rsidRDefault="00464CB8" w:rsidP="0057700F">
            <w:pPr>
              <w:pStyle w:val="TAC"/>
              <w:rPr>
                <w:rFonts w:cs="Arial"/>
              </w:rPr>
            </w:pPr>
            <w:r w:rsidRPr="00116AA0">
              <w:rPr>
                <w:rFonts w:cs="Arial"/>
              </w:rPr>
              <w:t>[-99.7]</w:t>
            </w:r>
            <w:r w:rsidRPr="00116AA0">
              <w:rPr>
                <w:rFonts w:cs="Arial"/>
                <w:vertAlign w:val="superscript"/>
              </w:rPr>
              <w:t>11</w:t>
            </w:r>
          </w:p>
        </w:tc>
        <w:tc>
          <w:tcPr>
            <w:tcW w:w="786" w:type="dxa"/>
            <w:shd w:val="clear" w:color="auto" w:fill="auto"/>
          </w:tcPr>
          <w:p w:rsidR="00464CB8" w:rsidRPr="00116AA0" w:rsidRDefault="00464CB8" w:rsidP="0057700F">
            <w:pPr>
              <w:pStyle w:val="TAC"/>
              <w:rPr>
                <w:rFonts w:cs="Arial"/>
              </w:rPr>
            </w:pPr>
            <w:r w:rsidRPr="00116AA0">
              <w:rPr>
                <w:rFonts w:cs="Arial"/>
              </w:rPr>
              <w:t>[-96.7]</w:t>
            </w:r>
            <w:r w:rsidRPr="00116AA0">
              <w:rPr>
                <w:rFonts w:cs="Arial"/>
                <w:vertAlign w:val="superscript"/>
              </w:rPr>
              <w:t>11</w:t>
            </w:r>
          </w:p>
        </w:tc>
        <w:tc>
          <w:tcPr>
            <w:tcW w:w="787" w:type="dxa"/>
            <w:shd w:val="clear" w:color="auto" w:fill="auto"/>
          </w:tcPr>
          <w:p w:rsidR="00464CB8" w:rsidRPr="00116AA0" w:rsidRDefault="00464CB8" w:rsidP="0057700F">
            <w:pPr>
              <w:pStyle w:val="TAC"/>
              <w:rPr>
                <w:rFonts w:cs="Arial"/>
              </w:rPr>
            </w:pPr>
            <w:r w:rsidRPr="00116AA0">
              <w:rPr>
                <w:rFonts w:cs="Arial"/>
              </w:rPr>
              <w:t>[-94.9]</w:t>
            </w:r>
            <w:r w:rsidRPr="00116AA0">
              <w:rPr>
                <w:rFonts w:cs="Arial"/>
                <w:vertAlign w:val="superscript"/>
              </w:rPr>
              <w:t>11</w:t>
            </w:r>
          </w:p>
        </w:tc>
        <w:tc>
          <w:tcPr>
            <w:tcW w:w="786" w:type="dxa"/>
            <w:shd w:val="clear" w:color="auto" w:fill="auto"/>
          </w:tcPr>
          <w:p w:rsidR="00464CB8" w:rsidRPr="00116AA0" w:rsidRDefault="00464CB8" w:rsidP="0057700F">
            <w:pPr>
              <w:pStyle w:val="TAC"/>
              <w:rPr>
                <w:rFonts w:cs="Arial"/>
              </w:rPr>
            </w:pPr>
            <w:r w:rsidRPr="00116AA0">
              <w:rPr>
                <w:rFonts w:cs="Arial"/>
              </w:rPr>
              <w:t>[-93.7]</w:t>
            </w:r>
            <w:r w:rsidRPr="00116AA0">
              <w:rPr>
                <w:rFonts w:cs="Arial"/>
                <w:vertAlign w:val="superscript"/>
              </w:rPr>
              <w:t>11</w:t>
            </w:r>
          </w:p>
        </w:tc>
        <w:tc>
          <w:tcPr>
            <w:tcW w:w="787" w:type="dxa"/>
            <w:vMerge/>
            <w:shd w:val="clear" w:color="auto" w:fill="auto"/>
            <w:vAlign w:val="center"/>
          </w:tcPr>
          <w:p w:rsidR="00464CB8" w:rsidRPr="00116AA0" w:rsidRDefault="00464CB8" w:rsidP="0057700F">
            <w:pPr>
              <w:pStyle w:val="TAC"/>
              <w:rPr>
                <w:rFonts w:cs="Arial"/>
                <w:lang w:eastAsia="ja-JP"/>
              </w:rPr>
            </w:pPr>
          </w:p>
        </w:tc>
        <w:tc>
          <w:tcPr>
            <w:tcW w:w="1072" w:type="dxa"/>
            <w:vMerge/>
            <w:vAlign w:val="center"/>
          </w:tcPr>
          <w:p w:rsidR="00464CB8" w:rsidRPr="00116AA0" w:rsidRDefault="00464CB8" w:rsidP="0057700F">
            <w:pPr>
              <w:pStyle w:val="TAC"/>
              <w:rPr>
                <w:rFonts w:eastAsia="SimSun" w:cs="Arial"/>
                <w:lang w:eastAsia="zh-CN"/>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eastAsia="SimSun" w:cs="Arial" w:hint="eastAsia"/>
                <w:lang w:eastAsia="zh-CN"/>
              </w:rPr>
              <w:t>5</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rPr>
              <w:t>-98</w:t>
            </w:r>
          </w:p>
        </w:tc>
        <w:tc>
          <w:tcPr>
            <w:tcW w:w="786" w:type="dxa"/>
            <w:shd w:val="clear" w:color="auto" w:fill="auto"/>
            <w:vAlign w:val="center"/>
          </w:tcPr>
          <w:p w:rsidR="00464CB8" w:rsidRPr="00116AA0" w:rsidRDefault="00464CB8" w:rsidP="0057700F">
            <w:pPr>
              <w:pStyle w:val="TAC"/>
              <w:rPr>
                <w:rFonts w:cs="Arial"/>
              </w:rPr>
            </w:pPr>
            <w:r w:rsidRPr="00116AA0">
              <w:rPr>
                <w:rFonts w:cs="Arial"/>
              </w:rPr>
              <w:t>-95</w:t>
            </w:r>
          </w:p>
        </w:tc>
        <w:tc>
          <w:tcPr>
            <w:tcW w:w="787"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r w:rsidRPr="00116AA0">
              <w:rPr>
                <w:rFonts w:cs="Arial" w:hint="eastAsia"/>
              </w:rPr>
              <w:t>-92.9</w:t>
            </w:r>
          </w:p>
        </w:tc>
        <w:tc>
          <w:tcPr>
            <w:tcW w:w="787" w:type="dxa"/>
            <w:shd w:val="clear" w:color="auto" w:fill="auto"/>
            <w:vAlign w:val="center"/>
          </w:tcPr>
          <w:p w:rsidR="00464CB8" w:rsidRPr="00116AA0" w:rsidRDefault="00464CB8" w:rsidP="0057700F">
            <w:pPr>
              <w:pStyle w:val="TAC"/>
              <w:rPr>
                <w:rFonts w:cs="Arial"/>
              </w:rPr>
            </w:pPr>
            <w:r w:rsidRPr="00116AA0">
              <w:rPr>
                <w:rFonts w:cs="Arial" w:hint="eastAsia"/>
              </w:rPr>
              <w:t>-91.3</w:t>
            </w:r>
          </w:p>
        </w:tc>
        <w:tc>
          <w:tcPr>
            <w:tcW w:w="786" w:type="dxa"/>
            <w:shd w:val="clear" w:color="auto" w:fill="auto"/>
            <w:vAlign w:val="center"/>
          </w:tcPr>
          <w:p w:rsidR="00464CB8" w:rsidRPr="00116AA0" w:rsidRDefault="00464CB8" w:rsidP="0057700F">
            <w:pPr>
              <w:pStyle w:val="TAC"/>
              <w:rPr>
                <w:rFonts w:cs="Arial"/>
              </w:rPr>
            </w:pPr>
            <w:r w:rsidRPr="00116AA0">
              <w:rPr>
                <w:rFonts w:cs="Arial" w:hint="eastAsia"/>
              </w:rPr>
              <w:t>-90.2</w:t>
            </w:r>
          </w:p>
        </w:tc>
        <w:tc>
          <w:tcPr>
            <w:tcW w:w="787" w:type="dxa"/>
            <w:shd w:val="clear" w:color="auto" w:fill="auto"/>
            <w:vAlign w:val="center"/>
          </w:tcPr>
          <w:p w:rsidR="00464CB8" w:rsidRPr="00116AA0" w:rsidRDefault="00464CB8" w:rsidP="0057700F">
            <w:pPr>
              <w:pStyle w:val="TAC"/>
              <w:rPr>
                <w:rFonts w:cs="Arial"/>
              </w:rPr>
            </w:pPr>
            <w:r w:rsidRPr="00116AA0">
              <w:rPr>
                <w:rFonts w:cs="Arial"/>
              </w:rPr>
              <w:t>TDD</w:t>
            </w:r>
          </w:p>
        </w:tc>
        <w:tc>
          <w:tcPr>
            <w:tcW w:w="1072" w:type="dxa"/>
            <w:vMerge/>
            <w:vAlign w:val="center"/>
          </w:tcPr>
          <w:p w:rsidR="00464CB8" w:rsidRPr="00116AA0" w:rsidRDefault="00464CB8" w:rsidP="0057700F">
            <w:pPr>
              <w:pStyle w:val="TAC"/>
              <w:rPr>
                <w:rFonts w:cs="Arial"/>
              </w:rPr>
            </w:pPr>
          </w:p>
        </w:tc>
      </w:tr>
      <w:tr w:rsidR="00464CB8" w:rsidRPr="00F33ED2"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CA_</w:t>
            </w:r>
            <w:r w:rsidRPr="00116AA0">
              <w:rPr>
                <w:rFonts w:eastAsia="SimSun" w:cs="Arial" w:hint="eastAsia"/>
                <w:lang w:eastAsia="zh-CN"/>
              </w:rPr>
              <w:t>3</w:t>
            </w:r>
            <w:r w:rsidRPr="00116AA0">
              <w:rPr>
                <w:rFonts w:cs="Arial" w:hint="eastAsia"/>
                <w:lang w:eastAsia="ja-JP"/>
              </w:rPr>
              <w:t>A-</w:t>
            </w:r>
            <w:r w:rsidRPr="00116AA0">
              <w:rPr>
                <w:rFonts w:eastAsia="SimSun" w:cs="Arial" w:hint="eastAsia"/>
                <w:lang w:eastAsia="zh-CN"/>
              </w:rPr>
              <w:t>5</w:t>
            </w:r>
            <w:r w:rsidRPr="00116AA0">
              <w:rPr>
                <w:rFonts w:cs="Arial"/>
                <w:lang w:eastAsia="ja-JP"/>
              </w:rPr>
              <w:t>A-</w:t>
            </w:r>
            <w:r w:rsidRPr="00116AA0">
              <w:rPr>
                <w:rFonts w:cs="Arial" w:hint="eastAsia"/>
              </w:rPr>
              <w:t>40A</w:t>
            </w:r>
          </w:p>
        </w:tc>
        <w:tc>
          <w:tcPr>
            <w:tcW w:w="789"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3</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hint="eastAsia"/>
              </w:rPr>
              <w:t>-94.2</w:t>
            </w:r>
          </w:p>
        </w:tc>
        <w:tc>
          <w:tcPr>
            <w:tcW w:w="786" w:type="dxa"/>
            <w:shd w:val="clear" w:color="auto" w:fill="auto"/>
            <w:vAlign w:val="center"/>
          </w:tcPr>
          <w:p w:rsidR="00464CB8" w:rsidRPr="00116AA0" w:rsidRDefault="00464CB8" w:rsidP="0057700F">
            <w:pPr>
              <w:pStyle w:val="TAC"/>
              <w:rPr>
                <w:rFonts w:cs="Arial"/>
              </w:rPr>
            </w:pPr>
            <w:r w:rsidRPr="00116AA0">
              <w:rPr>
                <w:rFonts w:cs="Arial" w:hint="eastAsia"/>
              </w:rPr>
              <w:t>-91.2</w:t>
            </w:r>
          </w:p>
        </w:tc>
        <w:tc>
          <w:tcPr>
            <w:tcW w:w="787" w:type="dxa"/>
            <w:shd w:val="clear" w:color="auto" w:fill="auto"/>
            <w:vAlign w:val="center"/>
          </w:tcPr>
          <w:p w:rsidR="00464CB8" w:rsidRPr="00116AA0" w:rsidRDefault="00464CB8" w:rsidP="0057700F">
            <w:pPr>
              <w:pStyle w:val="TAC"/>
              <w:rPr>
                <w:rFonts w:cs="Arial"/>
              </w:rPr>
            </w:pPr>
            <w:r w:rsidRPr="00116AA0">
              <w:rPr>
                <w:rFonts w:cs="Arial" w:hint="eastAsia"/>
              </w:rPr>
              <w:t>-89.5</w:t>
            </w:r>
          </w:p>
        </w:tc>
        <w:tc>
          <w:tcPr>
            <w:tcW w:w="786" w:type="dxa"/>
            <w:shd w:val="clear" w:color="auto" w:fill="auto"/>
            <w:vAlign w:val="center"/>
          </w:tcPr>
          <w:p w:rsidR="00464CB8" w:rsidRPr="00116AA0" w:rsidRDefault="00464CB8" w:rsidP="0057700F">
            <w:pPr>
              <w:pStyle w:val="TAC"/>
              <w:rPr>
                <w:rFonts w:cs="Arial"/>
              </w:rPr>
            </w:pPr>
            <w:r w:rsidRPr="00116AA0">
              <w:rPr>
                <w:rFonts w:cs="Arial" w:hint="eastAsia"/>
              </w:rPr>
              <w:t>-88.3</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hint="eastAsia"/>
                <w:lang w:eastAsia="zh-CN"/>
              </w:rPr>
              <w:t>40</w:t>
            </w:r>
          </w:p>
        </w:tc>
      </w:tr>
      <w:tr w:rsidR="00464CB8" w:rsidRPr="00F33ED2"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eastAsia="SimSun" w:cs="Arial" w:hint="eastAsia"/>
                <w:lang w:eastAsia="zh-CN"/>
              </w:rPr>
              <w:t>5</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rPr>
              <w:t>-98</w:t>
            </w:r>
          </w:p>
        </w:tc>
        <w:tc>
          <w:tcPr>
            <w:tcW w:w="786" w:type="dxa"/>
            <w:shd w:val="clear" w:color="auto" w:fill="auto"/>
            <w:vAlign w:val="center"/>
          </w:tcPr>
          <w:p w:rsidR="00464CB8" w:rsidRPr="00116AA0" w:rsidRDefault="00464CB8" w:rsidP="0057700F">
            <w:pPr>
              <w:pStyle w:val="TAC"/>
              <w:rPr>
                <w:rFonts w:cs="Arial"/>
              </w:rPr>
            </w:pPr>
            <w:r w:rsidRPr="00116AA0">
              <w:rPr>
                <w:rFonts w:cs="Arial"/>
              </w:rPr>
              <w:t>-95</w:t>
            </w:r>
          </w:p>
        </w:tc>
        <w:tc>
          <w:tcPr>
            <w:tcW w:w="787"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F33ED2"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r w:rsidRPr="00116AA0">
              <w:rPr>
                <w:rFonts w:cs="Arial"/>
              </w:rPr>
              <w:t>-97</w:t>
            </w:r>
          </w:p>
        </w:tc>
        <w:tc>
          <w:tcPr>
            <w:tcW w:w="787" w:type="dxa"/>
            <w:shd w:val="clear" w:color="auto" w:fill="auto"/>
          </w:tcPr>
          <w:p w:rsidR="00464CB8" w:rsidRPr="00116AA0" w:rsidRDefault="00464CB8" w:rsidP="0057700F">
            <w:pPr>
              <w:pStyle w:val="TAC"/>
              <w:rPr>
                <w:rFonts w:cs="Arial"/>
              </w:rPr>
            </w:pPr>
            <w:r w:rsidRPr="00116AA0">
              <w:rPr>
                <w:rFonts w:cs="Arial"/>
              </w:rPr>
              <w:t>-95.2</w:t>
            </w:r>
          </w:p>
        </w:tc>
        <w:tc>
          <w:tcPr>
            <w:tcW w:w="786" w:type="dxa"/>
            <w:shd w:val="clear" w:color="auto" w:fill="auto"/>
          </w:tcPr>
          <w:p w:rsidR="00464CB8" w:rsidRPr="00116AA0" w:rsidRDefault="00464CB8" w:rsidP="0057700F">
            <w:pPr>
              <w:pStyle w:val="TAC"/>
              <w:rPr>
                <w:rFonts w:cs="Arial"/>
              </w:rPr>
            </w:pPr>
            <w:r w:rsidRPr="00116AA0">
              <w:rPr>
                <w:rFonts w:cs="Arial"/>
              </w:rPr>
              <w:t>-94</w:t>
            </w:r>
          </w:p>
        </w:tc>
        <w:tc>
          <w:tcPr>
            <w:tcW w:w="787" w:type="dxa"/>
            <w:shd w:val="clear" w:color="auto" w:fill="auto"/>
            <w:vAlign w:val="center"/>
          </w:tcPr>
          <w:p w:rsidR="00464CB8" w:rsidRPr="00116AA0" w:rsidRDefault="00464CB8" w:rsidP="0057700F">
            <w:pPr>
              <w:pStyle w:val="TAC"/>
              <w:rPr>
                <w:rFonts w:cs="Arial"/>
              </w:rPr>
            </w:pPr>
            <w:r w:rsidRPr="00116AA0">
              <w:rPr>
                <w:rFonts w:cs="Arial"/>
              </w:rPr>
              <w:t>TDD</w:t>
            </w: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CA_</w:t>
            </w:r>
            <w:r w:rsidRPr="00116AA0">
              <w:rPr>
                <w:rFonts w:cs="Arial" w:hint="eastAsia"/>
              </w:rPr>
              <w:t>3</w:t>
            </w:r>
            <w:r w:rsidRPr="00116AA0">
              <w:rPr>
                <w:rFonts w:cs="Arial" w:hint="eastAsia"/>
                <w:lang w:eastAsia="ja-JP"/>
              </w:rPr>
              <w:t>A-</w:t>
            </w:r>
            <w:r w:rsidRPr="00116AA0">
              <w:rPr>
                <w:rFonts w:cs="Arial"/>
                <w:lang w:eastAsia="ja-JP"/>
              </w:rPr>
              <w:t>7A-</w:t>
            </w:r>
            <w:r w:rsidRPr="00116AA0">
              <w:rPr>
                <w:rFonts w:cs="Arial"/>
              </w:rPr>
              <w:t>38</w:t>
            </w:r>
            <w:r w:rsidRPr="00116AA0">
              <w:rPr>
                <w:rFonts w:cs="Arial" w:hint="eastAsia"/>
              </w:rPr>
              <w:t>A</w:t>
            </w:r>
          </w:p>
        </w:tc>
        <w:tc>
          <w:tcPr>
            <w:tcW w:w="789" w:type="dxa"/>
            <w:vMerge w:val="restart"/>
            <w:shd w:val="clear" w:color="auto" w:fill="auto"/>
            <w:vAlign w:val="center"/>
          </w:tcPr>
          <w:p w:rsidR="00464CB8" w:rsidRPr="00116AA0" w:rsidRDefault="00464CB8" w:rsidP="0057700F">
            <w:pPr>
              <w:pStyle w:val="TAC"/>
              <w:rPr>
                <w:rFonts w:cs="Arial"/>
              </w:rPr>
            </w:pPr>
            <w:r w:rsidRPr="00116AA0">
              <w:rPr>
                <w:rFonts w:cs="Arial" w:hint="eastAsia"/>
              </w:rPr>
              <w:t>3</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eastAsia="ＭＳ 明朝" w:cs="Arial"/>
              </w:rPr>
              <w:t xml:space="preserve">-97 </w:t>
            </w:r>
          </w:p>
        </w:tc>
        <w:tc>
          <w:tcPr>
            <w:tcW w:w="786" w:type="dxa"/>
            <w:shd w:val="clear" w:color="auto" w:fill="auto"/>
            <w:vAlign w:val="center"/>
          </w:tcPr>
          <w:p w:rsidR="00464CB8" w:rsidRPr="00116AA0" w:rsidRDefault="00464CB8" w:rsidP="0057700F">
            <w:pPr>
              <w:pStyle w:val="TAC"/>
              <w:rPr>
                <w:rFonts w:cs="Arial"/>
              </w:rPr>
            </w:pPr>
            <w:r w:rsidRPr="00116AA0">
              <w:rPr>
                <w:rFonts w:eastAsia="ＭＳ 明朝" w:cs="Arial"/>
              </w:rPr>
              <w:t>-94</w:t>
            </w:r>
          </w:p>
        </w:tc>
        <w:tc>
          <w:tcPr>
            <w:tcW w:w="787" w:type="dxa"/>
            <w:shd w:val="clear" w:color="auto" w:fill="auto"/>
            <w:vAlign w:val="center"/>
          </w:tcPr>
          <w:p w:rsidR="00464CB8" w:rsidRPr="00116AA0" w:rsidRDefault="00464CB8" w:rsidP="0057700F">
            <w:pPr>
              <w:pStyle w:val="TAC"/>
              <w:rPr>
                <w:rFonts w:cs="Arial"/>
              </w:rPr>
            </w:pPr>
            <w:r w:rsidRPr="00116AA0">
              <w:rPr>
                <w:rFonts w:eastAsia="ＭＳ 明朝" w:cs="Arial"/>
              </w:rPr>
              <w:t>-92.2</w:t>
            </w:r>
          </w:p>
        </w:tc>
        <w:tc>
          <w:tcPr>
            <w:tcW w:w="786" w:type="dxa"/>
            <w:shd w:val="clear" w:color="auto" w:fill="auto"/>
            <w:vAlign w:val="center"/>
          </w:tcPr>
          <w:p w:rsidR="00464CB8" w:rsidRPr="00116AA0" w:rsidRDefault="00464CB8" w:rsidP="0057700F">
            <w:pPr>
              <w:pStyle w:val="TAC"/>
              <w:rPr>
                <w:rFonts w:cs="Arial"/>
              </w:rPr>
            </w:pPr>
            <w:r w:rsidRPr="00116AA0">
              <w:rPr>
                <w:rFonts w:eastAsia="ＭＳ 明朝" w:cs="Arial"/>
              </w:rPr>
              <w:t>-91</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lang w:eastAsia="zh-CN"/>
              </w:rPr>
              <w:t>3</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lang w:eastAsia="ja-JP"/>
              </w:rPr>
            </w:pPr>
          </w:p>
        </w:tc>
        <w:tc>
          <w:tcPr>
            <w:tcW w:w="789" w:type="dxa"/>
            <w:vMerge/>
            <w:shd w:val="clear" w:color="auto" w:fill="auto"/>
            <w:vAlign w:val="center"/>
          </w:tcPr>
          <w:p w:rsidR="00464CB8" w:rsidRPr="00116AA0" w:rsidRDefault="00464CB8" w:rsidP="0057700F">
            <w:pPr>
              <w:pStyle w:val="TAC"/>
              <w:rPr>
                <w:rFonts w:cs="Arial"/>
              </w:rPr>
            </w:pP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tcPr>
          <w:p w:rsidR="00464CB8" w:rsidRPr="00116AA0" w:rsidRDefault="00464CB8" w:rsidP="0057700F">
            <w:pPr>
              <w:pStyle w:val="TAC"/>
              <w:rPr>
                <w:rFonts w:eastAsia="ＭＳ 明朝" w:cs="Arial"/>
              </w:rPr>
            </w:pPr>
            <w:r w:rsidRPr="00116AA0">
              <w:rPr>
                <w:rFonts w:cs="Arial"/>
              </w:rPr>
              <w:t>[-99.7]</w:t>
            </w:r>
            <w:r w:rsidRPr="00116AA0">
              <w:rPr>
                <w:rFonts w:cs="Arial"/>
                <w:vertAlign w:val="superscript"/>
              </w:rPr>
              <w:t>11</w:t>
            </w:r>
          </w:p>
        </w:tc>
        <w:tc>
          <w:tcPr>
            <w:tcW w:w="786" w:type="dxa"/>
            <w:shd w:val="clear" w:color="auto" w:fill="auto"/>
          </w:tcPr>
          <w:p w:rsidR="00464CB8" w:rsidRPr="00116AA0" w:rsidRDefault="00464CB8" w:rsidP="0057700F">
            <w:pPr>
              <w:pStyle w:val="TAC"/>
              <w:rPr>
                <w:rFonts w:eastAsia="ＭＳ 明朝" w:cs="Arial"/>
              </w:rPr>
            </w:pPr>
            <w:r w:rsidRPr="00116AA0">
              <w:rPr>
                <w:rFonts w:cs="Arial"/>
              </w:rPr>
              <w:t>[-96.7]</w:t>
            </w:r>
            <w:r w:rsidRPr="00116AA0">
              <w:rPr>
                <w:rFonts w:cs="Arial"/>
                <w:vertAlign w:val="superscript"/>
              </w:rPr>
              <w:t>11</w:t>
            </w:r>
          </w:p>
        </w:tc>
        <w:tc>
          <w:tcPr>
            <w:tcW w:w="787" w:type="dxa"/>
            <w:shd w:val="clear" w:color="auto" w:fill="auto"/>
          </w:tcPr>
          <w:p w:rsidR="00464CB8" w:rsidRPr="00116AA0" w:rsidRDefault="00464CB8" w:rsidP="0057700F">
            <w:pPr>
              <w:pStyle w:val="TAC"/>
              <w:rPr>
                <w:rFonts w:eastAsia="ＭＳ 明朝" w:cs="Arial"/>
              </w:rPr>
            </w:pPr>
            <w:r w:rsidRPr="00116AA0">
              <w:rPr>
                <w:rFonts w:cs="Arial"/>
              </w:rPr>
              <w:t>[-94.9]</w:t>
            </w:r>
            <w:r w:rsidRPr="00116AA0">
              <w:rPr>
                <w:rFonts w:cs="Arial"/>
                <w:vertAlign w:val="superscript"/>
              </w:rPr>
              <w:t>11</w:t>
            </w:r>
          </w:p>
        </w:tc>
        <w:tc>
          <w:tcPr>
            <w:tcW w:w="786" w:type="dxa"/>
            <w:shd w:val="clear" w:color="auto" w:fill="auto"/>
          </w:tcPr>
          <w:p w:rsidR="00464CB8" w:rsidRPr="00116AA0" w:rsidRDefault="00464CB8" w:rsidP="0057700F">
            <w:pPr>
              <w:pStyle w:val="TAC"/>
              <w:rPr>
                <w:rFonts w:eastAsia="ＭＳ 明朝" w:cs="Arial"/>
              </w:rPr>
            </w:pPr>
            <w:r w:rsidRPr="00116AA0">
              <w:rPr>
                <w:rFonts w:cs="Arial"/>
              </w:rPr>
              <w:t>[-93.7]</w:t>
            </w:r>
            <w:r w:rsidRPr="00116AA0">
              <w:rPr>
                <w:rFonts w:cs="Arial"/>
                <w:vertAlign w:val="superscript"/>
              </w:rPr>
              <w:t>11</w:t>
            </w:r>
          </w:p>
        </w:tc>
        <w:tc>
          <w:tcPr>
            <w:tcW w:w="787" w:type="dxa"/>
            <w:vMerge/>
            <w:shd w:val="clear" w:color="auto" w:fill="auto"/>
            <w:vAlign w:val="center"/>
          </w:tcPr>
          <w:p w:rsidR="00464CB8" w:rsidRPr="00116AA0" w:rsidRDefault="00464CB8" w:rsidP="0057700F">
            <w:pPr>
              <w:pStyle w:val="TAC"/>
              <w:rPr>
                <w:rFonts w:cs="Arial"/>
                <w:lang w:eastAsia="ja-JP"/>
              </w:rPr>
            </w:pPr>
          </w:p>
        </w:tc>
        <w:tc>
          <w:tcPr>
            <w:tcW w:w="1072" w:type="dxa"/>
            <w:vMerge/>
            <w:vAlign w:val="center"/>
          </w:tcPr>
          <w:p w:rsidR="00464CB8" w:rsidRPr="00116AA0" w:rsidRDefault="00464CB8" w:rsidP="0057700F">
            <w:pPr>
              <w:pStyle w:val="TAC"/>
              <w:rPr>
                <w:rFonts w:cs="Arial"/>
                <w:lang w:eastAsia="zh-CN"/>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7</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lang w:eastAsia="zh-CN"/>
              </w:rPr>
              <w:t>[</w:t>
            </w:r>
            <w:r w:rsidRPr="00116AA0">
              <w:rPr>
                <w:rFonts w:cs="Arial" w:hint="eastAsia"/>
                <w:lang w:eastAsia="zh-CN"/>
              </w:rPr>
              <w:t>-93.8</w:t>
            </w:r>
            <w:r w:rsidRPr="00116AA0">
              <w:rPr>
                <w:rFonts w:cs="Arial"/>
                <w:lang w:eastAsia="zh-CN"/>
              </w:rPr>
              <w:t>]</w:t>
            </w:r>
          </w:p>
        </w:tc>
        <w:tc>
          <w:tcPr>
            <w:tcW w:w="786" w:type="dxa"/>
            <w:shd w:val="clear" w:color="auto" w:fill="auto"/>
            <w:vAlign w:val="center"/>
          </w:tcPr>
          <w:p w:rsidR="00464CB8" w:rsidRPr="00116AA0" w:rsidRDefault="00464CB8" w:rsidP="0057700F">
            <w:pPr>
              <w:pStyle w:val="TAC"/>
              <w:rPr>
                <w:rFonts w:cs="Arial"/>
              </w:rPr>
            </w:pPr>
            <w:r w:rsidRPr="00116AA0">
              <w:rPr>
                <w:rFonts w:cs="Arial"/>
              </w:rPr>
              <w:t>[-</w:t>
            </w:r>
            <w:r w:rsidRPr="00116AA0">
              <w:rPr>
                <w:rFonts w:cs="Arial" w:hint="eastAsia"/>
                <w:lang w:eastAsia="zh-CN"/>
              </w:rPr>
              <w:t>91.2</w:t>
            </w:r>
            <w:r w:rsidRPr="00116AA0">
              <w:rPr>
                <w:rFonts w:cs="Arial"/>
                <w:lang w:eastAsia="zh-CN"/>
              </w:rPr>
              <w:t>]</w:t>
            </w:r>
          </w:p>
        </w:tc>
        <w:tc>
          <w:tcPr>
            <w:tcW w:w="787" w:type="dxa"/>
            <w:shd w:val="clear" w:color="auto" w:fill="auto"/>
            <w:vAlign w:val="center"/>
          </w:tcPr>
          <w:p w:rsidR="00464CB8" w:rsidRPr="00116AA0" w:rsidRDefault="00464CB8" w:rsidP="0057700F">
            <w:pPr>
              <w:pStyle w:val="TAC"/>
              <w:rPr>
                <w:rFonts w:cs="Arial"/>
              </w:rPr>
            </w:pPr>
            <w:r w:rsidRPr="00116AA0">
              <w:rPr>
                <w:rFonts w:cs="Arial"/>
              </w:rPr>
              <w:t>[</w:t>
            </w:r>
            <w:r w:rsidRPr="00116AA0">
              <w:rPr>
                <w:rFonts w:cs="Arial" w:hint="eastAsia"/>
              </w:rPr>
              <w:t>-89.</w:t>
            </w:r>
            <w:r w:rsidRPr="00116AA0">
              <w:rPr>
                <w:rFonts w:cs="Arial" w:hint="eastAsia"/>
                <w:lang w:eastAsia="zh-CN"/>
              </w:rPr>
              <w:t>7</w:t>
            </w:r>
            <w:r w:rsidRPr="00116AA0">
              <w:rPr>
                <w:rFonts w:cs="Arial"/>
                <w:lang w:eastAsia="zh-CN"/>
              </w:rPr>
              <w:t>]</w:t>
            </w:r>
          </w:p>
        </w:tc>
        <w:tc>
          <w:tcPr>
            <w:tcW w:w="786" w:type="dxa"/>
            <w:shd w:val="clear" w:color="auto" w:fill="auto"/>
            <w:vAlign w:val="center"/>
          </w:tcPr>
          <w:p w:rsidR="00464CB8" w:rsidRPr="00116AA0" w:rsidRDefault="00464CB8" w:rsidP="0057700F">
            <w:pPr>
              <w:pStyle w:val="TAC"/>
              <w:rPr>
                <w:rFonts w:cs="Arial"/>
              </w:rPr>
            </w:pPr>
            <w:r w:rsidRPr="00116AA0">
              <w:rPr>
                <w:rFonts w:cs="Arial"/>
              </w:rPr>
              <w:t>[</w:t>
            </w:r>
            <w:r w:rsidRPr="00116AA0">
              <w:rPr>
                <w:rFonts w:cs="Arial" w:hint="eastAsia"/>
              </w:rPr>
              <w:t>-88.</w:t>
            </w:r>
            <w:r w:rsidRPr="00116AA0">
              <w:rPr>
                <w:rFonts w:cs="Arial" w:hint="eastAsia"/>
                <w:lang w:eastAsia="zh-CN"/>
              </w:rPr>
              <w:t>6</w:t>
            </w:r>
            <w:r w:rsidRPr="00116AA0">
              <w:rPr>
                <w:rFonts w:cs="Arial"/>
                <w:lang w:eastAsia="zh-CN"/>
              </w:rPr>
              <w:t>]</w:t>
            </w: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38</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cs="Arial"/>
                <w:lang w:eastAsia="zh-CN"/>
              </w:rPr>
              <w:t>[</w:t>
            </w:r>
            <w:r w:rsidRPr="00116AA0">
              <w:rPr>
                <w:rFonts w:cs="Arial" w:hint="eastAsia"/>
                <w:lang w:eastAsia="zh-CN"/>
              </w:rPr>
              <w:t>-93.8</w:t>
            </w:r>
            <w:r w:rsidRPr="00116AA0">
              <w:rPr>
                <w:rFonts w:cs="Arial"/>
                <w:lang w:eastAsia="zh-CN"/>
              </w:rPr>
              <w:t>]</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cs="Arial"/>
              </w:rPr>
              <w:t>[-9</w:t>
            </w:r>
            <w:r w:rsidRPr="00116AA0">
              <w:rPr>
                <w:rFonts w:cs="Arial" w:hint="eastAsia"/>
                <w:lang w:eastAsia="zh-CN"/>
              </w:rPr>
              <w:t>1.2</w:t>
            </w:r>
            <w:r w:rsidRPr="00116AA0">
              <w:rPr>
                <w:rFonts w:cs="Arial"/>
                <w:lang w:eastAsia="zh-CN"/>
              </w:rPr>
              <w:t>]</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cs="Arial"/>
              </w:rPr>
              <w:t>[</w:t>
            </w:r>
            <w:r w:rsidRPr="00116AA0">
              <w:rPr>
                <w:rFonts w:cs="Arial" w:hint="eastAsia"/>
              </w:rPr>
              <w:t>-89.</w:t>
            </w:r>
            <w:r w:rsidRPr="00116AA0">
              <w:rPr>
                <w:rFonts w:cs="Arial" w:hint="eastAsia"/>
                <w:lang w:eastAsia="zh-CN"/>
              </w:rPr>
              <w:t>7</w:t>
            </w:r>
            <w:r w:rsidRPr="00116AA0">
              <w:rPr>
                <w:rFonts w:cs="Arial"/>
                <w:lang w:eastAsia="zh-CN"/>
              </w:rPr>
              <w:t>]</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cs="Arial"/>
              </w:rPr>
              <w:t>[</w:t>
            </w:r>
            <w:r w:rsidRPr="00116AA0">
              <w:rPr>
                <w:rFonts w:cs="Arial" w:hint="eastAsia"/>
              </w:rPr>
              <w:t>-88.</w:t>
            </w:r>
            <w:r w:rsidRPr="00116AA0">
              <w:rPr>
                <w:rFonts w:cs="Arial" w:hint="eastAsia"/>
                <w:lang w:eastAsia="zh-CN"/>
              </w:rPr>
              <w:t>6</w:t>
            </w:r>
            <w:r w:rsidRPr="00116AA0">
              <w:rPr>
                <w:rFonts w:cs="Arial"/>
                <w:lang w:eastAsia="zh-CN"/>
              </w:rPr>
              <w:t>]</w:t>
            </w:r>
          </w:p>
        </w:tc>
        <w:tc>
          <w:tcPr>
            <w:tcW w:w="787" w:type="dxa"/>
            <w:shd w:val="clear" w:color="auto" w:fill="auto"/>
            <w:vAlign w:val="center"/>
          </w:tcPr>
          <w:p w:rsidR="00464CB8" w:rsidRPr="00116AA0" w:rsidRDefault="00464CB8" w:rsidP="0057700F">
            <w:pPr>
              <w:pStyle w:val="TAC"/>
              <w:rPr>
                <w:rFonts w:cs="Arial"/>
              </w:rPr>
            </w:pPr>
            <w:r w:rsidRPr="00116AA0">
              <w:rPr>
                <w:rFonts w:cs="Arial"/>
              </w:rPr>
              <w:t>TDD</w:t>
            </w: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CA_</w:t>
            </w:r>
            <w:r w:rsidRPr="00116AA0">
              <w:rPr>
                <w:rFonts w:cs="Arial" w:hint="eastAsia"/>
              </w:rPr>
              <w:t>3</w:t>
            </w:r>
            <w:r w:rsidRPr="00116AA0">
              <w:rPr>
                <w:rFonts w:cs="Arial" w:hint="eastAsia"/>
                <w:lang w:eastAsia="ja-JP"/>
              </w:rPr>
              <w:t>A-</w:t>
            </w:r>
            <w:r w:rsidRPr="00116AA0">
              <w:rPr>
                <w:rFonts w:cs="Arial"/>
                <w:lang w:eastAsia="ja-JP"/>
              </w:rPr>
              <w:t>8A-</w:t>
            </w:r>
            <w:r w:rsidRPr="00116AA0">
              <w:rPr>
                <w:rFonts w:cs="Arial" w:hint="eastAsia"/>
              </w:rPr>
              <w:t>40A</w:t>
            </w:r>
          </w:p>
        </w:tc>
        <w:tc>
          <w:tcPr>
            <w:tcW w:w="789" w:type="dxa"/>
            <w:vMerge w:val="restart"/>
            <w:shd w:val="clear" w:color="auto" w:fill="auto"/>
            <w:vAlign w:val="center"/>
          </w:tcPr>
          <w:p w:rsidR="00464CB8" w:rsidRPr="00116AA0" w:rsidRDefault="00464CB8" w:rsidP="0057700F">
            <w:pPr>
              <w:pStyle w:val="TAC"/>
              <w:rPr>
                <w:rFonts w:cs="Arial"/>
              </w:rPr>
            </w:pPr>
            <w:r w:rsidRPr="00116AA0">
              <w:rPr>
                <w:rFonts w:cs="Arial" w:hint="eastAsia"/>
              </w:rPr>
              <w:t>3</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eastAsia="ＭＳ 明朝" w:cs="Arial"/>
              </w:rPr>
              <w:t xml:space="preserve">-97 </w:t>
            </w:r>
          </w:p>
        </w:tc>
        <w:tc>
          <w:tcPr>
            <w:tcW w:w="786" w:type="dxa"/>
            <w:shd w:val="clear" w:color="auto" w:fill="auto"/>
            <w:vAlign w:val="center"/>
          </w:tcPr>
          <w:p w:rsidR="00464CB8" w:rsidRPr="00116AA0" w:rsidRDefault="00464CB8" w:rsidP="0057700F">
            <w:pPr>
              <w:pStyle w:val="TAC"/>
              <w:rPr>
                <w:rFonts w:cs="Arial"/>
              </w:rPr>
            </w:pPr>
            <w:r w:rsidRPr="00116AA0">
              <w:rPr>
                <w:rFonts w:eastAsia="ＭＳ 明朝" w:cs="Arial"/>
              </w:rPr>
              <w:t>-94</w:t>
            </w:r>
          </w:p>
        </w:tc>
        <w:tc>
          <w:tcPr>
            <w:tcW w:w="787" w:type="dxa"/>
            <w:shd w:val="clear" w:color="auto" w:fill="auto"/>
            <w:vAlign w:val="center"/>
          </w:tcPr>
          <w:p w:rsidR="00464CB8" w:rsidRPr="00116AA0" w:rsidRDefault="00464CB8" w:rsidP="0057700F">
            <w:pPr>
              <w:pStyle w:val="TAC"/>
              <w:rPr>
                <w:rFonts w:cs="Arial"/>
              </w:rPr>
            </w:pPr>
            <w:r w:rsidRPr="00116AA0">
              <w:rPr>
                <w:rFonts w:eastAsia="ＭＳ 明朝" w:cs="Arial"/>
              </w:rPr>
              <w:t>-92.2</w:t>
            </w:r>
          </w:p>
        </w:tc>
        <w:tc>
          <w:tcPr>
            <w:tcW w:w="786" w:type="dxa"/>
            <w:shd w:val="clear" w:color="auto" w:fill="auto"/>
            <w:vAlign w:val="center"/>
          </w:tcPr>
          <w:p w:rsidR="00464CB8" w:rsidRPr="00116AA0" w:rsidRDefault="00464CB8" w:rsidP="0057700F">
            <w:pPr>
              <w:pStyle w:val="TAC"/>
              <w:rPr>
                <w:rFonts w:cs="Arial"/>
              </w:rPr>
            </w:pPr>
            <w:r w:rsidRPr="00116AA0">
              <w:rPr>
                <w:rFonts w:eastAsia="ＭＳ 明朝" w:cs="Arial"/>
              </w:rPr>
              <w:t>-91</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lang w:eastAsia="zh-CN"/>
              </w:rPr>
              <w:t>3</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lang w:eastAsia="ja-JP"/>
              </w:rPr>
            </w:pPr>
          </w:p>
        </w:tc>
        <w:tc>
          <w:tcPr>
            <w:tcW w:w="789" w:type="dxa"/>
            <w:vMerge/>
            <w:shd w:val="clear" w:color="auto" w:fill="auto"/>
            <w:vAlign w:val="center"/>
          </w:tcPr>
          <w:p w:rsidR="00464CB8" w:rsidRPr="00116AA0" w:rsidRDefault="00464CB8" w:rsidP="0057700F">
            <w:pPr>
              <w:pStyle w:val="TAC"/>
              <w:rPr>
                <w:rFonts w:cs="Arial"/>
              </w:rPr>
            </w:pP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tcPr>
          <w:p w:rsidR="00464CB8" w:rsidRPr="00116AA0" w:rsidRDefault="00464CB8" w:rsidP="0057700F">
            <w:pPr>
              <w:pStyle w:val="TAC"/>
              <w:rPr>
                <w:rFonts w:eastAsia="ＭＳ 明朝" w:cs="Arial"/>
              </w:rPr>
            </w:pPr>
            <w:r w:rsidRPr="00116AA0">
              <w:rPr>
                <w:rFonts w:cs="Arial"/>
              </w:rPr>
              <w:t>[-99.7]</w:t>
            </w:r>
            <w:r w:rsidRPr="00116AA0">
              <w:rPr>
                <w:rFonts w:cs="Arial"/>
                <w:vertAlign w:val="superscript"/>
              </w:rPr>
              <w:t>11</w:t>
            </w:r>
          </w:p>
        </w:tc>
        <w:tc>
          <w:tcPr>
            <w:tcW w:w="786" w:type="dxa"/>
            <w:shd w:val="clear" w:color="auto" w:fill="auto"/>
          </w:tcPr>
          <w:p w:rsidR="00464CB8" w:rsidRPr="00116AA0" w:rsidRDefault="00464CB8" w:rsidP="0057700F">
            <w:pPr>
              <w:pStyle w:val="TAC"/>
              <w:rPr>
                <w:rFonts w:eastAsia="ＭＳ 明朝" w:cs="Arial"/>
              </w:rPr>
            </w:pPr>
            <w:r w:rsidRPr="00116AA0">
              <w:rPr>
                <w:rFonts w:cs="Arial"/>
              </w:rPr>
              <w:t>[-96.7]</w:t>
            </w:r>
            <w:r w:rsidRPr="00116AA0">
              <w:rPr>
                <w:rFonts w:cs="Arial"/>
                <w:vertAlign w:val="superscript"/>
              </w:rPr>
              <w:t>11</w:t>
            </w:r>
          </w:p>
        </w:tc>
        <w:tc>
          <w:tcPr>
            <w:tcW w:w="787" w:type="dxa"/>
            <w:shd w:val="clear" w:color="auto" w:fill="auto"/>
          </w:tcPr>
          <w:p w:rsidR="00464CB8" w:rsidRPr="00116AA0" w:rsidRDefault="00464CB8" w:rsidP="0057700F">
            <w:pPr>
              <w:pStyle w:val="TAC"/>
              <w:rPr>
                <w:rFonts w:eastAsia="ＭＳ 明朝" w:cs="Arial"/>
              </w:rPr>
            </w:pPr>
            <w:r w:rsidRPr="00116AA0">
              <w:rPr>
                <w:rFonts w:cs="Arial"/>
              </w:rPr>
              <w:t>[-94.9]</w:t>
            </w:r>
            <w:r w:rsidRPr="00116AA0">
              <w:rPr>
                <w:rFonts w:cs="Arial"/>
                <w:vertAlign w:val="superscript"/>
              </w:rPr>
              <w:t>11</w:t>
            </w:r>
          </w:p>
        </w:tc>
        <w:tc>
          <w:tcPr>
            <w:tcW w:w="786" w:type="dxa"/>
            <w:shd w:val="clear" w:color="auto" w:fill="auto"/>
          </w:tcPr>
          <w:p w:rsidR="00464CB8" w:rsidRPr="00116AA0" w:rsidRDefault="00464CB8" w:rsidP="0057700F">
            <w:pPr>
              <w:pStyle w:val="TAC"/>
              <w:rPr>
                <w:rFonts w:eastAsia="ＭＳ 明朝" w:cs="Arial"/>
              </w:rPr>
            </w:pPr>
            <w:r w:rsidRPr="00116AA0">
              <w:rPr>
                <w:rFonts w:cs="Arial"/>
              </w:rPr>
              <w:t>[-93.7]</w:t>
            </w:r>
            <w:r w:rsidRPr="00116AA0">
              <w:rPr>
                <w:rFonts w:cs="Arial"/>
                <w:vertAlign w:val="superscript"/>
              </w:rPr>
              <w:t>11</w:t>
            </w:r>
          </w:p>
        </w:tc>
        <w:tc>
          <w:tcPr>
            <w:tcW w:w="787" w:type="dxa"/>
            <w:vMerge/>
            <w:shd w:val="clear" w:color="auto" w:fill="auto"/>
            <w:vAlign w:val="center"/>
          </w:tcPr>
          <w:p w:rsidR="00464CB8" w:rsidRPr="00116AA0" w:rsidRDefault="00464CB8" w:rsidP="0057700F">
            <w:pPr>
              <w:pStyle w:val="TAC"/>
              <w:rPr>
                <w:rFonts w:cs="Arial"/>
                <w:lang w:eastAsia="ja-JP"/>
              </w:rPr>
            </w:pPr>
          </w:p>
        </w:tc>
        <w:tc>
          <w:tcPr>
            <w:tcW w:w="1072" w:type="dxa"/>
            <w:vMerge/>
            <w:vAlign w:val="center"/>
          </w:tcPr>
          <w:p w:rsidR="00464CB8" w:rsidRPr="00116AA0" w:rsidRDefault="00464CB8" w:rsidP="0057700F">
            <w:pPr>
              <w:pStyle w:val="TAC"/>
              <w:rPr>
                <w:rFonts w:cs="Arial"/>
                <w:lang w:eastAsia="zh-CN"/>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8</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r w:rsidRPr="00116AA0">
              <w:rPr>
                <w:rFonts w:eastAsia="Malgun Gothic" w:cs="Arial" w:hint="eastAsia"/>
                <w:lang w:eastAsia="ko-KR"/>
              </w:rPr>
              <w:t>-99.2</w:t>
            </w:r>
          </w:p>
        </w:tc>
        <w:tc>
          <w:tcPr>
            <w:tcW w:w="787" w:type="dxa"/>
            <w:shd w:val="clear" w:color="auto" w:fill="auto"/>
            <w:vAlign w:val="center"/>
          </w:tcPr>
          <w:p w:rsidR="00464CB8" w:rsidRPr="00116AA0" w:rsidRDefault="00464CB8" w:rsidP="0057700F">
            <w:pPr>
              <w:pStyle w:val="TAC"/>
              <w:rPr>
                <w:rFonts w:cs="Arial"/>
              </w:rPr>
            </w:pPr>
            <w:r w:rsidRPr="00116AA0">
              <w:rPr>
                <w:rFonts w:eastAsia="ＭＳ 明朝" w:cs="Arial"/>
              </w:rPr>
              <w:t>-97</w:t>
            </w:r>
          </w:p>
        </w:tc>
        <w:tc>
          <w:tcPr>
            <w:tcW w:w="786" w:type="dxa"/>
            <w:shd w:val="clear" w:color="auto" w:fill="auto"/>
            <w:vAlign w:val="center"/>
          </w:tcPr>
          <w:p w:rsidR="00464CB8" w:rsidRPr="00116AA0" w:rsidRDefault="00464CB8" w:rsidP="0057700F">
            <w:pPr>
              <w:pStyle w:val="TAC"/>
              <w:rPr>
                <w:rFonts w:cs="Arial"/>
              </w:rPr>
            </w:pPr>
            <w:r w:rsidRPr="00116AA0">
              <w:rPr>
                <w:rFonts w:eastAsia="ＭＳ 明朝" w:cs="Arial"/>
              </w:rPr>
              <w:t>-94</w:t>
            </w:r>
          </w:p>
        </w:tc>
        <w:tc>
          <w:tcPr>
            <w:tcW w:w="787"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hint="eastAsia"/>
              </w:rPr>
              <w:t>-95.4</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hint="eastAsia"/>
              </w:rPr>
              <w:t>-92.9</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hint="eastAsia"/>
              </w:rPr>
              <w:t>-91.3</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hint="eastAsia"/>
              </w:rPr>
              <w:t>-90.2</w:t>
            </w:r>
          </w:p>
        </w:tc>
        <w:tc>
          <w:tcPr>
            <w:tcW w:w="787" w:type="dxa"/>
            <w:shd w:val="clear" w:color="auto" w:fill="auto"/>
            <w:vAlign w:val="center"/>
          </w:tcPr>
          <w:p w:rsidR="00464CB8" w:rsidRPr="00116AA0" w:rsidRDefault="00464CB8" w:rsidP="0057700F">
            <w:pPr>
              <w:pStyle w:val="TAC"/>
              <w:rPr>
                <w:rFonts w:cs="Arial"/>
              </w:rPr>
            </w:pPr>
            <w:r w:rsidRPr="00116AA0">
              <w:rPr>
                <w:rFonts w:cs="Arial"/>
              </w:rPr>
              <w:t>TDD</w:t>
            </w:r>
          </w:p>
        </w:tc>
        <w:tc>
          <w:tcPr>
            <w:tcW w:w="1072" w:type="dxa"/>
            <w:vMerge/>
            <w:vAlign w:val="center"/>
          </w:tcPr>
          <w:p w:rsidR="00464CB8" w:rsidRPr="00116AA0" w:rsidRDefault="00464CB8" w:rsidP="0057700F">
            <w:pPr>
              <w:pStyle w:val="TAC"/>
              <w:rPr>
                <w:rFonts w:cs="Arial"/>
              </w:rPr>
            </w:pPr>
          </w:p>
        </w:tc>
      </w:tr>
      <w:tr w:rsidR="00464CB8" w:rsidRPr="00F33ED2"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CA_</w:t>
            </w:r>
            <w:r w:rsidRPr="00116AA0">
              <w:rPr>
                <w:rFonts w:cs="Arial" w:hint="eastAsia"/>
              </w:rPr>
              <w:t>3</w:t>
            </w:r>
            <w:r w:rsidRPr="00116AA0">
              <w:rPr>
                <w:rFonts w:cs="Arial" w:hint="eastAsia"/>
                <w:lang w:eastAsia="ja-JP"/>
              </w:rPr>
              <w:t>A-</w:t>
            </w:r>
            <w:r w:rsidRPr="00116AA0">
              <w:rPr>
                <w:rFonts w:cs="Arial"/>
                <w:lang w:eastAsia="ja-JP"/>
              </w:rPr>
              <w:t>8A-</w:t>
            </w:r>
            <w:r w:rsidRPr="00116AA0">
              <w:rPr>
                <w:rFonts w:cs="Arial" w:hint="eastAsia"/>
              </w:rPr>
              <w:t>40A</w:t>
            </w:r>
          </w:p>
        </w:tc>
        <w:tc>
          <w:tcPr>
            <w:tcW w:w="789" w:type="dxa"/>
            <w:shd w:val="clear" w:color="auto" w:fill="auto"/>
            <w:vAlign w:val="center"/>
          </w:tcPr>
          <w:p w:rsidR="00464CB8" w:rsidRPr="00116AA0" w:rsidRDefault="00464CB8" w:rsidP="0057700F">
            <w:pPr>
              <w:pStyle w:val="TAC"/>
              <w:rPr>
                <w:rFonts w:cs="Arial"/>
              </w:rPr>
            </w:pPr>
            <w:r w:rsidRPr="00116AA0">
              <w:rPr>
                <w:rFonts w:cs="Arial" w:hint="eastAsia"/>
              </w:rPr>
              <w:t>3</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eastAsia="ＭＳ 明朝" w:cs="Arial" w:hint="eastAsia"/>
              </w:rPr>
              <w:t>-94.2</w:t>
            </w:r>
          </w:p>
        </w:tc>
        <w:tc>
          <w:tcPr>
            <w:tcW w:w="786" w:type="dxa"/>
            <w:shd w:val="clear" w:color="auto" w:fill="auto"/>
            <w:vAlign w:val="center"/>
          </w:tcPr>
          <w:p w:rsidR="00464CB8" w:rsidRPr="00116AA0" w:rsidRDefault="00464CB8" w:rsidP="0057700F">
            <w:pPr>
              <w:pStyle w:val="TAC"/>
              <w:rPr>
                <w:rFonts w:cs="Arial"/>
              </w:rPr>
            </w:pPr>
            <w:r w:rsidRPr="00116AA0">
              <w:rPr>
                <w:rFonts w:eastAsia="ＭＳ 明朝" w:cs="Arial" w:hint="eastAsia"/>
              </w:rPr>
              <w:t>-91.2</w:t>
            </w:r>
          </w:p>
        </w:tc>
        <w:tc>
          <w:tcPr>
            <w:tcW w:w="787" w:type="dxa"/>
            <w:shd w:val="clear" w:color="auto" w:fill="auto"/>
            <w:vAlign w:val="center"/>
          </w:tcPr>
          <w:p w:rsidR="00464CB8" w:rsidRPr="00116AA0" w:rsidRDefault="00464CB8" w:rsidP="0057700F">
            <w:pPr>
              <w:pStyle w:val="TAC"/>
              <w:rPr>
                <w:rFonts w:cs="Arial"/>
              </w:rPr>
            </w:pPr>
            <w:r w:rsidRPr="00116AA0">
              <w:rPr>
                <w:rFonts w:eastAsia="ＭＳ 明朝" w:cs="Arial" w:hint="eastAsia"/>
              </w:rPr>
              <w:t>-89.5</w:t>
            </w:r>
          </w:p>
        </w:tc>
        <w:tc>
          <w:tcPr>
            <w:tcW w:w="786" w:type="dxa"/>
            <w:shd w:val="clear" w:color="auto" w:fill="auto"/>
            <w:vAlign w:val="center"/>
          </w:tcPr>
          <w:p w:rsidR="00464CB8" w:rsidRPr="00116AA0" w:rsidRDefault="00464CB8" w:rsidP="0057700F">
            <w:pPr>
              <w:pStyle w:val="TAC"/>
              <w:rPr>
                <w:rFonts w:cs="Arial"/>
              </w:rPr>
            </w:pPr>
            <w:r w:rsidRPr="00116AA0">
              <w:rPr>
                <w:rFonts w:eastAsia="ＭＳ 明朝" w:cs="Arial" w:hint="eastAsia"/>
              </w:rPr>
              <w:t>-88.3</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hint="eastAsia"/>
                <w:lang w:eastAsia="zh-CN"/>
              </w:rPr>
              <w:t>40</w:t>
            </w:r>
          </w:p>
        </w:tc>
      </w:tr>
      <w:tr w:rsidR="00464CB8" w:rsidRPr="00F33ED2"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8</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r w:rsidRPr="00116AA0">
              <w:rPr>
                <w:rFonts w:eastAsia="Malgun Gothic" w:cs="Arial" w:hint="eastAsia"/>
                <w:lang w:eastAsia="ko-KR"/>
              </w:rPr>
              <w:t>-99.2</w:t>
            </w:r>
          </w:p>
        </w:tc>
        <w:tc>
          <w:tcPr>
            <w:tcW w:w="787" w:type="dxa"/>
            <w:shd w:val="clear" w:color="auto" w:fill="auto"/>
            <w:vAlign w:val="center"/>
          </w:tcPr>
          <w:p w:rsidR="00464CB8" w:rsidRPr="00116AA0" w:rsidRDefault="00464CB8" w:rsidP="0057700F">
            <w:pPr>
              <w:pStyle w:val="TAC"/>
              <w:rPr>
                <w:rFonts w:cs="Arial"/>
              </w:rPr>
            </w:pPr>
            <w:r w:rsidRPr="00116AA0">
              <w:rPr>
                <w:rFonts w:eastAsia="ＭＳ 明朝" w:cs="Arial"/>
              </w:rPr>
              <w:t>-97</w:t>
            </w:r>
          </w:p>
        </w:tc>
        <w:tc>
          <w:tcPr>
            <w:tcW w:w="786" w:type="dxa"/>
            <w:shd w:val="clear" w:color="auto" w:fill="auto"/>
            <w:vAlign w:val="center"/>
          </w:tcPr>
          <w:p w:rsidR="00464CB8" w:rsidRPr="00116AA0" w:rsidRDefault="00464CB8" w:rsidP="0057700F">
            <w:pPr>
              <w:pStyle w:val="TAC"/>
              <w:rPr>
                <w:rFonts w:cs="Arial"/>
              </w:rPr>
            </w:pPr>
            <w:r w:rsidRPr="00116AA0">
              <w:rPr>
                <w:rFonts w:eastAsia="ＭＳ 明朝" w:cs="Arial"/>
              </w:rPr>
              <w:t>-94</w:t>
            </w:r>
          </w:p>
        </w:tc>
        <w:tc>
          <w:tcPr>
            <w:tcW w:w="787"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F33ED2"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-100</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-97</w:t>
            </w:r>
          </w:p>
        </w:tc>
        <w:tc>
          <w:tcPr>
            <w:tcW w:w="787" w:type="dxa"/>
            <w:shd w:val="clear" w:color="auto" w:fill="auto"/>
          </w:tcPr>
          <w:p w:rsidR="00464CB8" w:rsidRPr="00116AA0" w:rsidRDefault="00464CB8" w:rsidP="0057700F">
            <w:pPr>
              <w:pStyle w:val="TAC"/>
              <w:rPr>
                <w:rFonts w:eastAsia="ＭＳ 明朝" w:cs="Arial"/>
              </w:rPr>
            </w:pPr>
            <w:r w:rsidRPr="00116AA0">
              <w:rPr>
                <w:rFonts w:eastAsia="ＭＳ 明朝" w:cs="Arial"/>
              </w:rPr>
              <w:t>-95.2</w:t>
            </w:r>
          </w:p>
        </w:tc>
        <w:tc>
          <w:tcPr>
            <w:tcW w:w="786" w:type="dxa"/>
            <w:shd w:val="clear" w:color="auto" w:fill="auto"/>
          </w:tcPr>
          <w:p w:rsidR="00464CB8" w:rsidRPr="00116AA0" w:rsidRDefault="00464CB8" w:rsidP="0057700F">
            <w:pPr>
              <w:pStyle w:val="TAC"/>
              <w:rPr>
                <w:rFonts w:eastAsia="ＭＳ 明朝" w:cs="Arial"/>
              </w:rPr>
            </w:pPr>
            <w:r w:rsidRPr="00116AA0">
              <w:rPr>
                <w:rFonts w:eastAsia="ＭＳ 明朝" w:cs="Arial"/>
              </w:rPr>
              <w:t>-94</w:t>
            </w:r>
          </w:p>
        </w:tc>
        <w:tc>
          <w:tcPr>
            <w:tcW w:w="787" w:type="dxa"/>
            <w:shd w:val="clear" w:color="auto" w:fill="auto"/>
            <w:vAlign w:val="center"/>
          </w:tcPr>
          <w:p w:rsidR="00464CB8" w:rsidRPr="00116AA0" w:rsidRDefault="00464CB8" w:rsidP="0057700F">
            <w:pPr>
              <w:pStyle w:val="TAC"/>
              <w:rPr>
                <w:rFonts w:cs="Arial"/>
              </w:rPr>
            </w:pPr>
            <w:r w:rsidRPr="00116AA0">
              <w:rPr>
                <w:rFonts w:cs="Arial"/>
              </w:rPr>
              <w:t>TDD</w:t>
            </w: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CA_</w:t>
            </w:r>
            <w:r w:rsidRPr="00116AA0">
              <w:rPr>
                <w:rFonts w:cs="Arial" w:hint="eastAsia"/>
              </w:rPr>
              <w:t>3</w:t>
            </w:r>
            <w:r w:rsidRPr="00116AA0">
              <w:rPr>
                <w:rFonts w:cs="Arial" w:hint="eastAsia"/>
                <w:lang w:eastAsia="ja-JP"/>
              </w:rPr>
              <w:t>A-</w:t>
            </w:r>
            <w:r w:rsidRPr="00116AA0">
              <w:rPr>
                <w:rFonts w:eastAsia="SimSun" w:cs="Arial" w:hint="eastAsia"/>
                <w:lang w:eastAsia="zh-CN"/>
              </w:rPr>
              <w:t>2</w:t>
            </w:r>
            <w:r w:rsidRPr="00116AA0">
              <w:rPr>
                <w:rFonts w:cs="Arial"/>
                <w:lang w:eastAsia="ja-JP"/>
              </w:rPr>
              <w:t>8A-</w:t>
            </w:r>
            <w:r w:rsidRPr="00116AA0">
              <w:rPr>
                <w:rFonts w:cs="Arial" w:hint="eastAsia"/>
              </w:rPr>
              <w:t>40A</w:t>
            </w:r>
          </w:p>
        </w:tc>
        <w:tc>
          <w:tcPr>
            <w:tcW w:w="789" w:type="dxa"/>
            <w:vMerge w:val="restart"/>
            <w:shd w:val="clear" w:color="auto" w:fill="auto"/>
            <w:vAlign w:val="center"/>
          </w:tcPr>
          <w:p w:rsidR="00464CB8" w:rsidRPr="00116AA0" w:rsidRDefault="00464CB8" w:rsidP="0057700F">
            <w:pPr>
              <w:pStyle w:val="TAC"/>
              <w:rPr>
                <w:rFonts w:cs="Arial"/>
              </w:rPr>
            </w:pPr>
            <w:r w:rsidRPr="00116AA0">
              <w:rPr>
                <w:rFonts w:cs="Arial" w:hint="eastAsia"/>
              </w:rPr>
              <w:t>3</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 xml:space="preserve">-97 </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-94</w:t>
            </w: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-92.2</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-91</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lang w:eastAsia="zh-CN"/>
              </w:rPr>
              <w:t>3</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lang w:eastAsia="ja-JP"/>
              </w:rPr>
            </w:pPr>
          </w:p>
        </w:tc>
        <w:tc>
          <w:tcPr>
            <w:tcW w:w="789" w:type="dxa"/>
            <w:vMerge/>
            <w:shd w:val="clear" w:color="auto" w:fill="auto"/>
            <w:vAlign w:val="center"/>
          </w:tcPr>
          <w:p w:rsidR="00464CB8" w:rsidRPr="00116AA0" w:rsidRDefault="00464CB8" w:rsidP="0057700F">
            <w:pPr>
              <w:pStyle w:val="TAC"/>
              <w:rPr>
                <w:rFonts w:cs="Arial"/>
              </w:rPr>
            </w:pP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tcPr>
          <w:p w:rsidR="00464CB8" w:rsidRPr="00116AA0" w:rsidRDefault="00464CB8" w:rsidP="0057700F">
            <w:pPr>
              <w:pStyle w:val="TAC"/>
              <w:rPr>
                <w:rFonts w:cs="Arial"/>
                <w:kern w:val="2"/>
              </w:rPr>
            </w:pPr>
            <w:r w:rsidRPr="00116AA0">
              <w:rPr>
                <w:rFonts w:cs="Arial"/>
              </w:rPr>
              <w:t>[-99.7]</w:t>
            </w:r>
            <w:r w:rsidRPr="00116AA0">
              <w:rPr>
                <w:rFonts w:cs="Arial"/>
                <w:vertAlign w:val="superscript"/>
              </w:rPr>
              <w:t>11</w:t>
            </w:r>
          </w:p>
        </w:tc>
        <w:tc>
          <w:tcPr>
            <w:tcW w:w="786" w:type="dxa"/>
            <w:shd w:val="clear" w:color="auto" w:fill="auto"/>
          </w:tcPr>
          <w:p w:rsidR="00464CB8" w:rsidRPr="00116AA0" w:rsidRDefault="00464CB8" w:rsidP="0057700F">
            <w:pPr>
              <w:pStyle w:val="TAC"/>
              <w:rPr>
                <w:rFonts w:cs="Arial"/>
                <w:kern w:val="2"/>
              </w:rPr>
            </w:pPr>
            <w:r w:rsidRPr="00116AA0">
              <w:rPr>
                <w:rFonts w:cs="Arial"/>
              </w:rPr>
              <w:t>[-96.7]</w:t>
            </w:r>
            <w:r w:rsidRPr="00116AA0">
              <w:rPr>
                <w:rFonts w:cs="Arial"/>
                <w:vertAlign w:val="superscript"/>
              </w:rPr>
              <w:t>11</w:t>
            </w:r>
          </w:p>
        </w:tc>
        <w:tc>
          <w:tcPr>
            <w:tcW w:w="787" w:type="dxa"/>
            <w:shd w:val="clear" w:color="auto" w:fill="auto"/>
          </w:tcPr>
          <w:p w:rsidR="00464CB8" w:rsidRPr="00116AA0" w:rsidRDefault="00464CB8" w:rsidP="0057700F">
            <w:pPr>
              <w:pStyle w:val="TAC"/>
              <w:rPr>
                <w:rFonts w:cs="Arial"/>
                <w:kern w:val="2"/>
              </w:rPr>
            </w:pPr>
            <w:r w:rsidRPr="00116AA0">
              <w:rPr>
                <w:rFonts w:cs="Arial"/>
              </w:rPr>
              <w:t>[-94.9]</w:t>
            </w:r>
            <w:r w:rsidRPr="00116AA0">
              <w:rPr>
                <w:rFonts w:cs="Arial"/>
                <w:vertAlign w:val="superscript"/>
              </w:rPr>
              <w:t>11</w:t>
            </w:r>
          </w:p>
        </w:tc>
        <w:tc>
          <w:tcPr>
            <w:tcW w:w="786" w:type="dxa"/>
            <w:shd w:val="clear" w:color="auto" w:fill="auto"/>
          </w:tcPr>
          <w:p w:rsidR="00464CB8" w:rsidRPr="00116AA0" w:rsidRDefault="00464CB8" w:rsidP="0057700F">
            <w:pPr>
              <w:pStyle w:val="TAC"/>
              <w:rPr>
                <w:rFonts w:cs="Arial"/>
                <w:kern w:val="2"/>
              </w:rPr>
            </w:pPr>
            <w:r w:rsidRPr="00116AA0">
              <w:rPr>
                <w:rFonts w:cs="Arial"/>
              </w:rPr>
              <w:t>[-93.7]</w:t>
            </w:r>
            <w:r w:rsidRPr="00116AA0">
              <w:rPr>
                <w:rFonts w:cs="Arial"/>
                <w:vertAlign w:val="superscript"/>
              </w:rPr>
              <w:t>11</w:t>
            </w:r>
          </w:p>
        </w:tc>
        <w:tc>
          <w:tcPr>
            <w:tcW w:w="787" w:type="dxa"/>
            <w:vMerge/>
            <w:shd w:val="clear" w:color="auto" w:fill="auto"/>
            <w:vAlign w:val="center"/>
          </w:tcPr>
          <w:p w:rsidR="00464CB8" w:rsidRPr="00116AA0" w:rsidRDefault="00464CB8" w:rsidP="0057700F">
            <w:pPr>
              <w:pStyle w:val="TAC"/>
              <w:rPr>
                <w:rFonts w:cs="Arial"/>
                <w:lang w:eastAsia="ja-JP"/>
              </w:rPr>
            </w:pPr>
          </w:p>
        </w:tc>
        <w:tc>
          <w:tcPr>
            <w:tcW w:w="1072" w:type="dxa"/>
            <w:vMerge/>
            <w:vAlign w:val="center"/>
          </w:tcPr>
          <w:p w:rsidR="00464CB8" w:rsidRPr="00116AA0" w:rsidRDefault="00464CB8" w:rsidP="0057700F">
            <w:pPr>
              <w:pStyle w:val="TAC"/>
              <w:rPr>
                <w:rFonts w:cs="Arial"/>
                <w:lang w:eastAsia="zh-CN"/>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eastAsia="SimSun" w:cs="Arial" w:hint="eastAsia"/>
                <w:lang w:eastAsia="zh-CN"/>
              </w:rPr>
              <w:t>2</w:t>
            </w:r>
            <w:r w:rsidRPr="00116AA0">
              <w:rPr>
                <w:rFonts w:cs="Arial"/>
              </w:rPr>
              <w:t>8</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-98.5</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-95.5</w:t>
            </w:r>
          </w:p>
        </w:tc>
        <w:tc>
          <w:tcPr>
            <w:tcW w:w="787" w:type="dxa"/>
            <w:shd w:val="clear" w:color="auto" w:fill="auto"/>
          </w:tcPr>
          <w:p w:rsidR="00464CB8" w:rsidRPr="00116AA0" w:rsidRDefault="00464CB8" w:rsidP="0057700F">
            <w:pPr>
              <w:pStyle w:val="TAC"/>
              <w:rPr>
                <w:rFonts w:cs="Arial"/>
              </w:rPr>
            </w:pPr>
            <w:r w:rsidRPr="00116AA0">
              <w:rPr>
                <w:rFonts w:cs="Arial"/>
                <w:kern w:val="2"/>
              </w:rPr>
              <w:t>-93.7</w:t>
            </w:r>
          </w:p>
        </w:tc>
        <w:tc>
          <w:tcPr>
            <w:tcW w:w="786" w:type="dxa"/>
            <w:shd w:val="clear" w:color="auto" w:fill="auto"/>
          </w:tcPr>
          <w:p w:rsidR="00464CB8" w:rsidRPr="00116AA0" w:rsidRDefault="00464CB8" w:rsidP="0057700F">
            <w:pPr>
              <w:pStyle w:val="TAC"/>
              <w:rPr>
                <w:rFonts w:cs="Arial"/>
              </w:rPr>
            </w:pPr>
            <w:r w:rsidRPr="00116AA0">
              <w:rPr>
                <w:rFonts w:cs="Arial"/>
                <w:kern w:val="2"/>
              </w:rPr>
              <w:t>-91</w:t>
            </w: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-95.4</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-92.9</w:t>
            </w: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-91.3</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-90.2</w:t>
            </w:r>
          </w:p>
        </w:tc>
        <w:tc>
          <w:tcPr>
            <w:tcW w:w="787" w:type="dxa"/>
            <w:shd w:val="clear" w:color="auto" w:fill="auto"/>
            <w:vAlign w:val="center"/>
          </w:tcPr>
          <w:p w:rsidR="00464CB8" w:rsidRPr="00116AA0" w:rsidRDefault="00464CB8" w:rsidP="0057700F">
            <w:pPr>
              <w:pStyle w:val="TAC"/>
              <w:rPr>
                <w:rFonts w:cs="Arial"/>
              </w:rPr>
            </w:pPr>
            <w:r w:rsidRPr="00116AA0">
              <w:rPr>
                <w:rFonts w:cs="Arial"/>
              </w:rPr>
              <w:t>TDD</w:t>
            </w:r>
          </w:p>
        </w:tc>
        <w:tc>
          <w:tcPr>
            <w:tcW w:w="1072" w:type="dxa"/>
            <w:vMerge/>
            <w:vAlign w:val="center"/>
          </w:tcPr>
          <w:p w:rsidR="00464CB8" w:rsidRPr="00116AA0" w:rsidRDefault="00464CB8" w:rsidP="0057700F">
            <w:pPr>
              <w:pStyle w:val="TAC"/>
              <w:rPr>
                <w:rFonts w:cs="Arial"/>
              </w:rPr>
            </w:pPr>
          </w:p>
        </w:tc>
      </w:tr>
      <w:tr w:rsidR="00464CB8" w:rsidRPr="00F33ED2"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CA_</w:t>
            </w:r>
            <w:r w:rsidRPr="00116AA0">
              <w:rPr>
                <w:rFonts w:cs="Arial" w:hint="eastAsia"/>
              </w:rPr>
              <w:t>3</w:t>
            </w:r>
            <w:r w:rsidRPr="00116AA0">
              <w:rPr>
                <w:rFonts w:cs="Arial" w:hint="eastAsia"/>
                <w:lang w:eastAsia="ja-JP"/>
              </w:rPr>
              <w:t>A-</w:t>
            </w:r>
            <w:r w:rsidRPr="00116AA0">
              <w:rPr>
                <w:rFonts w:eastAsia="SimSun" w:cs="Arial" w:hint="eastAsia"/>
                <w:lang w:eastAsia="zh-CN"/>
              </w:rPr>
              <w:t>2</w:t>
            </w:r>
            <w:r w:rsidRPr="00116AA0">
              <w:rPr>
                <w:rFonts w:cs="Arial"/>
                <w:lang w:eastAsia="ja-JP"/>
              </w:rPr>
              <w:t>8A-</w:t>
            </w:r>
            <w:r w:rsidRPr="00116AA0">
              <w:rPr>
                <w:rFonts w:cs="Arial" w:hint="eastAsia"/>
              </w:rPr>
              <w:t>40A</w:t>
            </w:r>
          </w:p>
        </w:tc>
        <w:tc>
          <w:tcPr>
            <w:tcW w:w="789" w:type="dxa"/>
            <w:shd w:val="clear" w:color="auto" w:fill="auto"/>
            <w:vAlign w:val="center"/>
          </w:tcPr>
          <w:p w:rsidR="00464CB8" w:rsidRPr="00116AA0" w:rsidRDefault="00464CB8" w:rsidP="0057700F">
            <w:pPr>
              <w:pStyle w:val="TAC"/>
              <w:rPr>
                <w:rFonts w:cs="Arial"/>
              </w:rPr>
            </w:pPr>
            <w:r w:rsidRPr="00116AA0">
              <w:rPr>
                <w:rFonts w:cs="Arial" w:hint="eastAsia"/>
              </w:rPr>
              <w:t>3</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-94.2</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-91.2</w:t>
            </w: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-89.5</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-88.3</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hint="eastAsia"/>
                <w:lang w:eastAsia="zh-CN"/>
              </w:rPr>
              <w:t>40</w:t>
            </w:r>
          </w:p>
        </w:tc>
      </w:tr>
      <w:tr w:rsidR="00464CB8" w:rsidRPr="00F33ED2"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eastAsia="SimSun" w:cs="Arial" w:hint="eastAsia"/>
                <w:lang w:eastAsia="zh-CN"/>
              </w:rPr>
              <w:t>2</w:t>
            </w:r>
            <w:r w:rsidRPr="00116AA0">
              <w:rPr>
                <w:rFonts w:cs="Arial"/>
              </w:rPr>
              <w:t>8</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-96.8</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-94.1</w:t>
            </w: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-92.5</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-89.8</w:t>
            </w: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F33ED2"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-100</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-97</w:t>
            </w:r>
          </w:p>
        </w:tc>
        <w:tc>
          <w:tcPr>
            <w:tcW w:w="787" w:type="dxa"/>
            <w:shd w:val="clear" w:color="auto" w:fill="auto"/>
          </w:tcPr>
          <w:p w:rsidR="00464CB8" w:rsidRPr="00116AA0" w:rsidRDefault="00464CB8" w:rsidP="0057700F">
            <w:pPr>
              <w:pStyle w:val="TAC"/>
              <w:rPr>
                <w:rFonts w:cs="Arial"/>
              </w:rPr>
            </w:pPr>
            <w:r w:rsidRPr="00116AA0">
              <w:rPr>
                <w:rFonts w:cs="Arial"/>
                <w:kern w:val="2"/>
              </w:rPr>
              <w:t>-95.2</w:t>
            </w:r>
          </w:p>
        </w:tc>
        <w:tc>
          <w:tcPr>
            <w:tcW w:w="786" w:type="dxa"/>
            <w:shd w:val="clear" w:color="auto" w:fill="auto"/>
          </w:tcPr>
          <w:p w:rsidR="00464CB8" w:rsidRPr="00116AA0" w:rsidRDefault="00464CB8" w:rsidP="0057700F">
            <w:pPr>
              <w:pStyle w:val="TAC"/>
              <w:rPr>
                <w:rFonts w:cs="Arial"/>
              </w:rPr>
            </w:pPr>
            <w:r w:rsidRPr="00116AA0">
              <w:rPr>
                <w:rFonts w:cs="Arial"/>
                <w:kern w:val="2"/>
              </w:rPr>
              <w:t>-94</w:t>
            </w:r>
          </w:p>
        </w:tc>
        <w:tc>
          <w:tcPr>
            <w:tcW w:w="787" w:type="dxa"/>
            <w:shd w:val="clear" w:color="auto" w:fill="auto"/>
            <w:vAlign w:val="center"/>
          </w:tcPr>
          <w:p w:rsidR="00464CB8" w:rsidRPr="00116AA0" w:rsidRDefault="00464CB8" w:rsidP="0057700F">
            <w:pPr>
              <w:pStyle w:val="TAC"/>
              <w:rPr>
                <w:rFonts w:cs="Arial"/>
              </w:rPr>
            </w:pPr>
            <w:r w:rsidRPr="00116AA0">
              <w:rPr>
                <w:rFonts w:cs="Arial"/>
              </w:rPr>
              <w:t>TDD</w:t>
            </w: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CA_</w:t>
            </w:r>
            <w:r w:rsidRPr="00116AA0">
              <w:rPr>
                <w:rFonts w:cs="Arial" w:hint="eastAsia"/>
              </w:rPr>
              <w:t>3</w:t>
            </w:r>
            <w:r w:rsidRPr="00116AA0">
              <w:rPr>
                <w:rFonts w:cs="Arial" w:hint="eastAsia"/>
                <w:lang w:eastAsia="ja-JP"/>
              </w:rPr>
              <w:t>A-</w:t>
            </w:r>
            <w:r w:rsidRPr="00116AA0">
              <w:rPr>
                <w:rFonts w:eastAsia="SimSun" w:cs="Arial" w:hint="eastAsia"/>
                <w:lang w:eastAsia="zh-CN"/>
              </w:rPr>
              <w:t>2</w:t>
            </w:r>
            <w:r w:rsidRPr="00116AA0">
              <w:rPr>
                <w:rFonts w:cs="Arial"/>
                <w:lang w:eastAsia="ja-JP"/>
              </w:rPr>
              <w:t>8A-</w:t>
            </w:r>
            <w:r w:rsidRPr="00116AA0">
              <w:rPr>
                <w:rFonts w:cs="Arial" w:hint="eastAsia"/>
              </w:rPr>
              <w:t>40A</w:t>
            </w:r>
          </w:p>
        </w:tc>
        <w:tc>
          <w:tcPr>
            <w:tcW w:w="789" w:type="dxa"/>
            <w:shd w:val="clear" w:color="auto" w:fill="auto"/>
            <w:vAlign w:val="center"/>
          </w:tcPr>
          <w:p w:rsidR="00464CB8" w:rsidRPr="00116AA0" w:rsidRDefault="00464CB8" w:rsidP="0057700F">
            <w:pPr>
              <w:pStyle w:val="TAC"/>
              <w:rPr>
                <w:rFonts w:cs="Arial"/>
              </w:rPr>
            </w:pPr>
            <w:r w:rsidRPr="00116AA0">
              <w:rPr>
                <w:rFonts w:cs="Arial" w:hint="eastAsia"/>
              </w:rPr>
              <w:t>3</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 xml:space="preserve">-97 </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-94</w:t>
            </w: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-92.2</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-91</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eastAsia="SimSun" w:cs="Arial"/>
              </w:rPr>
            </w:pPr>
            <w:r w:rsidRPr="00116AA0">
              <w:rPr>
                <w:rFonts w:eastAsia="SimSun" w:cs="Arial" w:hint="eastAsia"/>
                <w:lang w:eastAsia="zh-CN"/>
              </w:rPr>
              <w:t>28</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lang w:eastAsia="ja-JP"/>
              </w:rPr>
            </w:pPr>
          </w:p>
        </w:tc>
        <w:tc>
          <w:tcPr>
            <w:tcW w:w="789" w:type="dxa"/>
            <w:shd w:val="clear" w:color="auto" w:fill="auto"/>
            <w:vAlign w:val="center"/>
          </w:tcPr>
          <w:p w:rsidR="00464CB8" w:rsidRPr="00116AA0" w:rsidRDefault="00464CB8" w:rsidP="0057700F">
            <w:pPr>
              <w:pStyle w:val="TAC"/>
              <w:rPr>
                <w:rFonts w:cs="Arial"/>
              </w:rPr>
            </w:pP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tcPr>
          <w:p w:rsidR="00464CB8" w:rsidRPr="00116AA0" w:rsidRDefault="00464CB8" w:rsidP="0057700F">
            <w:pPr>
              <w:pStyle w:val="TAC"/>
              <w:rPr>
                <w:rFonts w:cs="Arial"/>
              </w:rPr>
            </w:pPr>
            <w:r w:rsidRPr="00116AA0">
              <w:rPr>
                <w:rFonts w:cs="Arial"/>
              </w:rPr>
              <w:t>[-99.7]</w:t>
            </w:r>
            <w:r w:rsidRPr="00116AA0">
              <w:rPr>
                <w:rFonts w:cs="Arial"/>
                <w:vertAlign w:val="superscript"/>
              </w:rPr>
              <w:t>11</w:t>
            </w:r>
          </w:p>
        </w:tc>
        <w:tc>
          <w:tcPr>
            <w:tcW w:w="787" w:type="dxa"/>
            <w:shd w:val="clear" w:color="auto" w:fill="auto"/>
          </w:tcPr>
          <w:p w:rsidR="00464CB8" w:rsidRPr="00116AA0" w:rsidRDefault="00464CB8" w:rsidP="0057700F">
            <w:pPr>
              <w:pStyle w:val="TAC"/>
              <w:rPr>
                <w:rFonts w:cs="Arial"/>
                <w:kern w:val="2"/>
              </w:rPr>
            </w:pPr>
            <w:r w:rsidRPr="00116AA0">
              <w:rPr>
                <w:rFonts w:cs="Arial"/>
              </w:rPr>
              <w:t>[-96.7]</w:t>
            </w:r>
            <w:r w:rsidRPr="00116AA0">
              <w:rPr>
                <w:rFonts w:cs="Arial"/>
                <w:vertAlign w:val="superscript"/>
              </w:rPr>
              <w:t>11</w:t>
            </w:r>
          </w:p>
        </w:tc>
        <w:tc>
          <w:tcPr>
            <w:tcW w:w="786" w:type="dxa"/>
            <w:shd w:val="clear" w:color="auto" w:fill="auto"/>
          </w:tcPr>
          <w:p w:rsidR="00464CB8" w:rsidRPr="00116AA0" w:rsidRDefault="00464CB8" w:rsidP="0057700F">
            <w:pPr>
              <w:pStyle w:val="TAC"/>
              <w:rPr>
                <w:rFonts w:cs="Arial"/>
                <w:kern w:val="2"/>
              </w:rPr>
            </w:pPr>
            <w:r w:rsidRPr="00116AA0">
              <w:rPr>
                <w:rFonts w:cs="Arial"/>
              </w:rPr>
              <w:t>[-94.9]</w:t>
            </w:r>
            <w:r w:rsidRPr="00116AA0">
              <w:rPr>
                <w:rFonts w:cs="Arial"/>
                <w:vertAlign w:val="superscript"/>
              </w:rPr>
              <w:t>11</w:t>
            </w:r>
          </w:p>
        </w:tc>
        <w:tc>
          <w:tcPr>
            <w:tcW w:w="787" w:type="dxa"/>
            <w:shd w:val="clear" w:color="auto" w:fill="auto"/>
          </w:tcPr>
          <w:p w:rsidR="00464CB8" w:rsidRPr="00116AA0" w:rsidRDefault="00464CB8" w:rsidP="0057700F">
            <w:pPr>
              <w:pStyle w:val="TAC"/>
              <w:rPr>
                <w:rFonts w:cs="Arial"/>
                <w:kern w:val="2"/>
              </w:rPr>
            </w:pPr>
            <w:r w:rsidRPr="00116AA0">
              <w:rPr>
                <w:rFonts w:cs="Arial"/>
              </w:rPr>
              <w:t>[-93.7]</w:t>
            </w:r>
            <w:r w:rsidRPr="00116AA0">
              <w:rPr>
                <w:rFonts w:cs="Arial"/>
                <w:vertAlign w:val="superscript"/>
              </w:rPr>
              <w:t>11</w:t>
            </w:r>
          </w:p>
        </w:tc>
        <w:tc>
          <w:tcPr>
            <w:tcW w:w="786" w:type="dxa"/>
            <w:shd w:val="clear" w:color="auto" w:fill="auto"/>
            <w:vAlign w:val="center"/>
          </w:tcPr>
          <w:p w:rsidR="00464CB8" w:rsidRPr="00116AA0" w:rsidRDefault="00464CB8" w:rsidP="0057700F">
            <w:pPr>
              <w:pStyle w:val="TAC"/>
              <w:rPr>
                <w:rFonts w:cs="Arial"/>
                <w:kern w:val="2"/>
              </w:rPr>
            </w:pPr>
          </w:p>
        </w:tc>
        <w:tc>
          <w:tcPr>
            <w:tcW w:w="787" w:type="dxa"/>
            <w:vMerge/>
            <w:shd w:val="clear" w:color="auto" w:fill="auto"/>
            <w:vAlign w:val="center"/>
          </w:tcPr>
          <w:p w:rsidR="00464CB8" w:rsidRPr="00116AA0" w:rsidRDefault="00464CB8" w:rsidP="0057700F">
            <w:pPr>
              <w:pStyle w:val="TAC"/>
              <w:rPr>
                <w:rFonts w:cs="Arial"/>
                <w:lang w:eastAsia="ja-JP"/>
              </w:rPr>
            </w:pPr>
          </w:p>
        </w:tc>
        <w:tc>
          <w:tcPr>
            <w:tcW w:w="1072" w:type="dxa"/>
            <w:vMerge/>
            <w:vAlign w:val="center"/>
          </w:tcPr>
          <w:p w:rsidR="00464CB8" w:rsidRPr="00116AA0" w:rsidRDefault="00464CB8" w:rsidP="0057700F">
            <w:pPr>
              <w:pStyle w:val="TAC"/>
              <w:rPr>
                <w:rFonts w:eastAsia="SimSun" w:cs="Arial"/>
                <w:lang w:eastAsia="zh-CN"/>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eastAsia="SimSun" w:cs="Arial" w:hint="eastAsia"/>
                <w:lang w:eastAsia="zh-CN"/>
              </w:rPr>
              <w:t>2</w:t>
            </w:r>
            <w:r w:rsidRPr="00116AA0">
              <w:rPr>
                <w:rFonts w:cs="Arial"/>
              </w:rPr>
              <w:t>8</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-98.5</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-95.5</w:t>
            </w:r>
          </w:p>
        </w:tc>
        <w:tc>
          <w:tcPr>
            <w:tcW w:w="787" w:type="dxa"/>
            <w:shd w:val="clear" w:color="auto" w:fill="auto"/>
          </w:tcPr>
          <w:p w:rsidR="00464CB8" w:rsidRPr="00116AA0" w:rsidRDefault="00464CB8" w:rsidP="0057700F">
            <w:pPr>
              <w:pStyle w:val="TAC"/>
              <w:rPr>
                <w:rFonts w:cs="Arial"/>
              </w:rPr>
            </w:pPr>
            <w:r w:rsidRPr="00116AA0">
              <w:rPr>
                <w:rFonts w:cs="Arial"/>
                <w:kern w:val="2"/>
              </w:rPr>
              <w:t>-93.7</w:t>
            </w:r>
          </w:p>
        </w:tc>
        <w:tc>
          <w:tcPr>
            <w:tcW w:w="786" w:type="dxa"/>
            <w:shd w:val="clear" w:color="auto" w:fill="auto"/>
          </w:tcPr>
          <w:p w:rsidR="00464CB8" w:rsidRPr="00116AA0" w:rsidRDefault="00464CB8" w:rsidP="0057700F">
            <w:pPr>
              <w:pStyle w:val="TAC"/>
              <w:rPr>
                <w:rFonts w:cs="Arial"/>
              </w:rPr>
            </w:pPr>
            <w:r w:rsidRPr="00116AA0">
              <w:rPr>
                <w:rFonts w:cs="Arial"/>
                <w:kern w:val="2"/>
              </w:rPr>
              <w:t>-91</w:t>
            </w: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-95.1</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-92.9</w:t>
            </w: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-91.4</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-90.5</w:t>
            </w:r>
          </w:p>
        </w:tc>
        <w:tc>
          <w:tcPr>
            <w:tcW w:w="787" w:type="dxa"/>
            <w:shd w:val="clear" w:color="auto" w:fill="auto"/>
            <w:vAlign w:val="center"/>
          </w:tcPr>
          <w:p w:rsidR="00464CB8" w:rsidRPr="00116AA0" w:rsidRDefault="00464CB8" w:rsidP="0057700F">
            <w:pPr>
              <w:pStyle w:val="TAC"/>
              <w:rPr>
                <w:rFonts w:cs="Arial"/>
              </w:rPr>
            </w:pPr>
            <w:r w:rsidRPr="00116AA0">
              <w:rPr>
                <w:rFonts w:cs="Arial"/>
              </w:rPr>
              <w:t>TDD</w:t>
            </w: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eastAsia="SimSun" w:cs="Arial"/>
                <w:lang w:eastAsia="zh-CN"/>
              </w:rPr>
            </w:pPr>
            <w:r w:rsidRPr="00116AA0">
              <w:rPr>
                <w:rFonts w:cs="Arial" w:hint="eastAsia"/>
                <w:lang w:eastAsia="ja-JP"/>
              </w:rPr>
              <w:t>CA_</w:t>
            </w:r>
            <w:r w:rsidRPr="00116AA0">
              <w:rPr>
                <w:rFonts w:cs="Arial" w:hint="eastAsia"/>
              </w:rPr>
              <w:t>3</w:t>
            </w:r>
            <w:r w:rsidRPr="00116AA0">
              <w:rPr>
                <w:rFonts w:cs="Arial" w:hint="eastAsia"/>
                <w:lang w:eastAsia="ja-JP"/>
              </w:rPr>
              <w:t>A-</w:t>
            </w:r>
            <w:r w:rsidRPr="00116AA0">
              <w:rPr>
                <w:rFonts w:eastAsia="SimSun" w:cs="Arial" w:hint="eastAsia"/>
                <w:lang w:eastAsia="zh-CN"/>
              </w:rPr>
              <w:t>2</w:t>
            </w:r>
            <w:r w:rsidRPr="00116AA0">
              <w:rPr>
                <w:rFonts w:cs="Arial"/>
                <w:lang w:eastAsia="ja-JP"/>
              </w:rPr>
              <w:t>8A-</w:t>
            </w:r>
            <w:r w:rsidRPr="00116AA0">
              <w:rPr>
                <w:rFonts w:cs="Arial" w:hint="eastAsia"/>
              </w:rPr>
              <w:t>40</w:t>
            </w:r>
            <w:r w:rsidRPr="00116AA0">
              <w:rPr>
                <w:rFonts w:eastAsia="SimSun" w:cs="Arial" w:hint="eastAsia"/>
                <w:lang w:eastAsia="zh-CN"/>
              </w:rPr>
              <w:t>C</w:t>
            </w:r>
          </w:p>
        </w:tc>
        <w:tc>
          <w:tcPr>
            <w:tcW w:w="789" w:type="dxa"/>
            <w:shd w:val="clear" w:color="auto" w:fill="auto"/>
            <w:vAlign w:val="center"/>
          </w:tcPr>
          <w:p w:rsidR="00464CB8" w:rsidRPr="00116AA0" w:rsidRDefault="00464CB8" w:rsidP="0057700F">
            <w:pPr>
              <w:pStyle w:val="TAC"/>
              <w:rPr>
                <w:rFonts w:cs="Arial"/>
              </w:rPr>
            </w:pPr>
            <w:r w:rsidRPr="00116AA0">
              <w:rPr>
                <w:rFonts w:cs="Arial" w:hint="eastAsia"/>
              </w:rPr>
              <w:t>3</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 xml:space="preserve">-97 </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-94</w:t>
            </w: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-92.2</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-91</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lang w:eastAsia="zh-CN"/>
              </w:rPr>
              <w:t>3</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lang w:eastAsia="ja-JP"/>
              </w:rPr>
            </w:pPr>
          </w:p>
        </w:tc>
        <w:tc>
          <w:tcPr>
            <w:tcW w:w="789" w:type="dxa"/>
            <w:shd w:val="clear" w:color="auto" w:fill="auto"/>
            <w:vAlign w:val="center"/>
          </w:tcPr>
          <w:p w:rsidR="00464CB8" w:rsidRPr="00116AA0" w:rsidRDefault="00464CB8" w:rsidP="0057700F">
            <w:pPr>
              <w:pStyle w:val="TAC"/>
              <w:rPr>
                <w:rFonts w:cs="Arial"/>
              </w:rPr>
            </w:pP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tcPr>
          <w:p w:rsidR="00464CB8" w:rsidRPr="00116AA0" w:rsidRDefault="00464CB8" w:rsidP="0057700F">
            <w:pPr>
              <w:pStyle w:val="TAC"/>
              <w:rPr>
                <w:rFonts w:cs="Arial"/>
              </w:rPr>
            </w:pPr>
            <w:r w:rsidRPr="00116AA0">
              <w:rPr>
                <w:rFonts w:cs="Arial"/>
              </w:rPr>
              <w:t>[-99.7]</w:t>
            </w:r>
            <w:r w:rsidRPr="00116AA0">
              <w:rPr>
                <w:rFonts w:cs="Arial"/>
                <w:vertAlign w:val="superscript"/>
              </w:rPr>
              <w:t>11</w:t>
            </w:r>
          </w:p>
        </w:tc>
        <w:tc>
          <w:tcPr>
            <w:tcW w:w="787" w:type="dxa"/>
            <w:shd w:val="clear" w:color="auto" w:fill="auto"/>
          </w:tcPr>
          <w:p w:rsidR="00464CB8" w:rsidRPr="00116AA0" w:rsidRDefault="00464CB8" w:rsidP="0057700F">
            <w:pPr>
              <w:pStyle w:val="TAC"/>
              <w:rPr>
                <w:rFonts w:cs="Arial"/>
                <w:kern w:val="2"/>
              </w:rPr>
            </w:pPr>
            <w:r w:rsidRPr="00116AA0">
              <w:rPr>
                <w:rFonts w:cs="Arial"/>
              </w:rPr>
              <w:t>[-96.7]</w:t>
            </w:r>
            <w:r w:rsidRPr="00116AA0">
              <w:rPr>
                <w:rFonts w:cs="Arial"/>
                <w:vertAlign w:val="superscript"/>
              </w:rPr>
              <w:t>11</w:t>
            </w:r>
          </w:p>
        </w:tc>
        <w:tc>
          <w:tcPr>
            <w:tcW w:w="786" w:type="dxa"/>
            <w:shd w:val="clear" w:color="auto" w:fill="auto"/>
          </w:tcPr>
          <w:p w:rsidR="00464CB8" w:rsidRPr="00116AA0" w:rsidRDefault="00464CB8" w:rsidP="0057700F">
            <w:pPr>
              <w:pStyle w:val="TAC"/>
              <w:rPr>
                <w:rFonts w:cs="Arial"/>
                <w:kern w:val="2"/>
              </w:rPr>
            </w:pPr>
            <w:r w:rsidRPr="00116AA0">
              <w:rPr>
                <w:rFonts w:cs="Arial"/>
              </w:rPr>
              <w:t>[-94.9]</w:t>
            </w:r>
            <w:r w:rsidRPr="00116AA0">
              <w:rPr>
                <w:rFonts w:cs="Arial"/>
                <w:vertAlign w:val="superscript"/>
              </w:rPr>
              <w:t>11</w:t>
            </w:r>
          </w:p>
        </w:tc>
        <w:tc>
          <w:tcPr>
            <w:tcW w:w="787" w:type="dxa"/>
            <w:shd w:val="clear" w:color="auto" w:fill="auto"/>
          </w:tcPr>
          <w:p w:rsidR="00464CB8" w:rsidRPr="00116AA0" w:rsidRDefault="00464CB8" w:rsidP="0057700F">
            <w:pPr>
              <w:pStyle w:val="TAC"/>
              <w:rPr>
                <w:rFonts w:cs="Arial"/>
                <w:kern w:val="2"/>
              </w:rPr>
            </w:pPr>
            <w:r w:rsidRPr="00116AA0">
              <w:rPr>
                <w:rFonts w:cs="Arial"/>
              </w:rPr>
              <w:t>[-93.7]</w:t>
            </w:r>
            <w:r w:rsidRPr="00116AA0">
              <w:rPr>
                <w:rFonts w:cs="Arial"/>
                <w:vertAlign w:val="superscript"/>
              </w:rPr>
              <w:t>11</w:t>
            </w:r>
          </w:p>
        </w:tc>
        <w:tc>
          <w:tcPr>
            <w:tcW w:w="786" w:type="dxa"/>
            <w:shd w:val="clear" w:color="auto" w:fill="auto"/>
            <w:vAlign w:val="center"/>
          </w:tcPr>
          <w:p w:rsidR="00464CB8" w:rsidRPr="00116AA0" w:rsidRDefault="00464CB8" w:rsidP="0057700F">
            <w:pPr>
              <w:pStyle w:val="TAC"/>
              <w:rPr>
                <w:rFonts w:cs="Arial"/>
                <w:kern w:val="2"/>
              </w:rPr>
            </w:pPr>
          </w:p>
        </w:tc>
        <w:tc>
          <w:tcPr>
            <w:tcW w:w="787" w:type="dxa"/>
            <w:vMerge/>
            <w:shd w:val="clear" w:color="auto" w:fill="auto"/>
            <w:vAlign w:val="center"/>
          </w:tcPr>
          <w:p w:rsidR="00464CB8" w:rsidRPr="00116AA0" w:rsidRDefault="00464CB8" w:rsidP="0057700F">
            <w:pPr>
              <w:pStyle w:val="TAC"/>
              <w:rPr>
                <w:rFonts w:cs="Arial"/>
                <w:lang w:eastAsia="ja-JP"/>
              </w:rPr>
            </w:pPr>
          </w:p>
        </w:tc>
        <w:tc>
          <w:tcPr>
            <w:tcW w:w="1072" w:type="dxa"/>
            <w:vMerge/>
            <w:vAlign w:val="center"/>
          </w:tcPr>
          <w:p w:rsidR="00464CB8" w:rsidRPr="00116AA0" w:rsidRDefault="00464CB8" w:rsidP="0057700F">
            <w:pPr>
              <w:pStyle w:val="TAC"/>
              <w:rPr>
                <w:rFonts w:cs="Arial"/>
                <w:lang w:eastAsia="zh-CN"/>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eastAsia="SimSun" w:cs="Arial" w:hint="eastAsia"/>
                <w:lang w:eastAsia="zh-CN"/>
              </w:rPr>
              <w:t>2</w:t>
            </w:r>
            <w:r w:rsidRPr="00116AA0">
              <w:rPr>
                <w:rFonts w:cs="Arial"/>
              </w:rPr>
              <w:t>8</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-98.5</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-95.5</w:t>
            </w:r>
          </w:p>
        </w:tc>
        <w:tc>
          <w:tcPr>
            <w:tcW w:w="787" w:type="dxa"/>
            <w:shd w:val="clear" w:color="auto" w:fill="auto"/>
          </w:tcPr>
          <w:p w:rsidR="00464CB8" w:rsidRPr="00116AA0" w:rsidRDefault="00464CB8" w:rsidP="0057700F">
            <w:pPr>
              <w:pStyle w:val="TAC"/>
              <w:rPr>
                <w:rFonts w:cs="Arial"/>
              </w:rPr>
            </w:pPr>
            <w:r w:rsidRPr="00116AA0">
              <w:rPr>
                <w:rFonts w:cs="Arial"/>
                <w:kern w:val="2"/>
              </w:rPr>
              <w:t>-93.7</w:t>
            </w:r>
          </w:p>
        </w:tc>
        <w:tc>
          <w:tcPr>
            <w:tcW w:w="786" w:type="dxa"/>
            <w:shd w:val="clear" w:color="auto" w:fill="auto"/>
          </w:tcPr>
          <w:p w:rsidR="00464CB8" w:rsidRPr="00116AA0" w:rsidRDefault="00464CB8" w:rsidP="0057700F">
            <w:pPr>
              <w:pStyle w:val="TAC"/>
              <w:rPr>
                <w:rFonts w:cs="Arial"/>
              </w:rPr>
            </w:pPr>
            <w:r w:rsidRPr="00116AA0">
              <w:rPr>
                <w:rFonts w:cs="Arial"/>
                <w:kern w:val="2"/>
              </w:rPr>
              <w:t>-91</w:t>
            </w: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-95.4</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-92.9</w:t>
            </w: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-91.3</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-90.2</w:t>
            </w:r>
          </w:p>
        </w:tc>
        <w:tc>
          <w:tcPr>
            <w:tcW w:w="787" w:type="dxa"/>
            <w:shd w:val="clear" w:color="auto" w:fill="auto"/>
            <w:vAlign w:val="center"/>
          </w:tcPr>
          <w:p w:rsidR="00464CB8" w:rsidRPr="00116AA0" w:rsidRDefault="00464CB8" w:rsidP="0057700F">
            <w:pPr>
              <w:pStyle w:val="TAC"/>
              <w:rPr>
                <w:rFonts w:cs="Arial"/>
              </w:rPr>
            </w:pPr>
            <w:r w:rsidRPr="00116AA0">
              <w:rPr>
                <w:rFonts w:cs="Arial"/>
              </w:rPr>
              <w:t>TDD</w:t>
            </w:r>
          </w:p>
        </w:tc>
        <w:tc>
          <w:tcPr>
            <w:tcW w:w="1072" w:type="dxa"/>
            <w:vMerge/>
            <w:vAlign w:val="center"/>
          </w:tcPr>
          <w:p w:rsidR="00464CB8" w:rsidRPr="00116AA0" w:rsidRDefault="00464CB8" w:rsidP="0057700F">
            <w:pPr>
              <w:pStyle w:val="TAC"/>
              <w:rPr>
                <w:rFonts w:cs="Arial"/>
              </w:rPr>
            </w:pPr>
          </w:p>
        </w:tc>
      </w:tr>
      <w:tr w:rsidR="00464CB8" w:rsidRPr="00F33ED2"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CA_</w:t>
            </w:r>
            <w:r w:rsidRPr="00116AA0">
              <w:rPr>
                <w:rFonts w:cs="Arial" w:hint="eastAsia"/>
              </w:rPr>
              <w:t>3</w:t>
            </w:r>
            <w:r w:rsidRPr="00116AA0">
              <w:rPr>
                <w:rFonts w:cs="Arial" w:hint="eastAsia"/>
                <w:lang w:eastAsia="ja-JP"/>
              </w:rPr>
              <w:t>A-</w:t>
            </w:r>
            <w:r w:rsidRPr="00116AA0">
              <w:rPr>
                <w:rFonts w:eastAsia="SimSun" w:cs="Arial" w:hint="eastAsia"/>
                <w:lang w:eastAsia="zh-CN"/>
              </w:rPr>
              <w:t>2</w:t>
            </w:r>
            <w:r w:rsidRPr="00116AA0">
              <w:rPr>
                <w:rFonts w:cs="Arial"/>
                <w:lang w:eastAsia="ja-JP"/>
              </w:rPr>
              <w:t>8A-</w:t>
            </w:r>
            <w:r w:rsidRPr="00116AA0">
              <w:rPr>
                <w:rFonts w:cs="Arial" w:hint="eastAsia"/>
              </w:rPr>
              <w:t>40</w:t>
            </w:r>
            <w:r w:rsidRPr="00116AA0">
              <w:rPr>
                <w:rFonts w:eastAsia="SimSun" w:cs="Arial" w:hint="eastAsia"/>
                <w:lang w:eastAsia="zh-CN"/>
              </w:rPr>
              <w:t>C</w:t>
            </w:r>
          </w:p>
        </w:tc>
        <w:tc>
          <w:tcPr>
            <w:tcW w:w="789" w:type="dxa"/>
            <w:vMerge w:val="restart"/>
            <w:shd w:val="clear" w:color="auto" w:fill="auto"/>
            <w:vAlign w:val="center"/>
          </w:tcPr>
          <w:p w:rsidR="00464CB8" w:rsidRPr="00116AA0" w:rsidRDefault="00464CB8" w:rsidP="0057700F">
            <w:pPr>
              <w:pStyle w:val="TAC"/>
              <w:rPr>
                <w:rFonts w:cs="Arial"/>
              </w:rPr>
            </w:pPr>
            <w:r w:rsidRPr="00116AA0">
              <w:rPr>
                <w:rFonts w:cs="Arial" w:hint="eastAsia"/>
              </w:rPr>
              <w:t>3</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 xml:space="preserve">-97 </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-94</w:t>
            </w: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-92.2</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-91</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eastAsia="SimSun" w:cs="Arial"/>
              </w:rPr>
            </w:pPr>
            <w:r w:rsidRPr="00116AA0">
              <w:rPr>
                <w:rFonts w:eastAsia="SimSun" w:cs="Arial" w:hint="eastAsia"/>
                <w:lang w:eastAsia="zh-CN"/>
              </w:rPr>
              <w:t>28</w:t>
            </w:r>
          </w:p>
        </w:tc>
      </w:tr>
      <w:tr w:rsidR="00464CB8" w:rsidRPr="00F33ED2" w:rsidTr="0057700F">
        <w:trPr>
          <w:trHeight w:val="255"/>
          <w:jc w:val="center"/>
        </w:trPr>
        <w:tc>
          <w:tcPr>
            <w:tcW w:w="2038" w:type="dxa"/>
            <w:vMerge/>
            <w:shd w:val="clear" w:color="auto" w:fill="auto"/>
            <w:vAlign w:val="center"/>
          </w:tcPr>
          <w:p w:rsidR="00464CB8" w:rsidRPr="00116AA0" w:rsidRDefault="00464CB8" w:rsidP="0057700F">
            <w:pPr>
              <w:pStyle w:val="TAC"/>
              <w:rPr>
                <w:rFonts w:cs="Arial"/>
                <w:lang w:eastAsia="ja-JP"/>
              </w:rPr>
            </w:pPr>
          </w:p>
        </w:tc>
        <w:tc>
          <w:tcPr>
            <w:tcW w:w="789" w:type="dxa"/>
            <w:vMerge/>
            <w:shd w:val="clear" w:color="auto" w:fill="auto"/>
            <w:vAlign w:val="center"/>
          </w:tcPr>
          <w:p w:rsidR="00464CB8" w:rsidRPr="00116AA0" w:rsidRDefault="00464CB8" w:rsidP="0057700F">
            <w:pPr>
              <w:pStyle w:val="TAC"/>
              <w:rPr>
                <w:rFonts w:cs="Arial"/>
              </w:rPr>
            </w:pP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tcPr>
          <w:p w:rsidR="00464CB8" w:rsidRPr="00116AA0" w:rsidRDefault="00464CB8" w:rsidP="0057700F">
            <w:pPr>
              <w:pStyle w:val="TAC"/>
              <w:rPr>
                <w:rFonts w:cs="Arial"/>
                <w:kern w:val="2"/>
              </w:rPr>
            </w:pPr>
            <w:r w:rsidRPr="00116AA0">
              <w:rPr>
                <w:rFonts w:cs="Arial"/>
              </w:rPr>
              <w:t>[-99.7]</w:t>
            </w:r>
            <w:r w:rsidRPr="00116AA0">
              <w:rPr>
                <w:rFonts w:cs="Arial"/>
                <w:vertAlign w:val="superscript"/>
              </w:rPr>
              <w:t>11</w:t>
            </w:r>
          </w:p>
        </w:tc>
        <w:tc>
          <w:tcPr>
            <w:tcW w:w="786" w:type="dxa"/>
            <w:shd w:val="clear" w:color="auto" w:fill="auto"/>
          </w:tcPr>
          <w:p w:rsidR="00464CB8" w:rsidRPr="00116AA0" w:rsidRDefault="00464CB8" w:rsidP="0057700F">
            <w:pPr>
              <w:pStyle w:val="TAC"/>
              <w:rPr>
                <w:rFonts w:cs="Arial"/>
                <w:kern w:val="2"/>
              </w:rPr>
            </w:pPr>
            <w:r w:rsidRPr="00116AA0">
              <w:rPr>
                <w:rFonts w:cs="Arial"/>
              </w:rPr>
              <w:t>[-96.7]</w:t>
            </w:r>
            <w:r w:rsidRPr="00116AA0">
              <w:rPr>
                <w:rFonts w:cs="Arial"/>
                <w:vertAlign w:val="superscript"/>
              </w:rPr>
              <w:t>11</w:t>
            </w:r>
          </w:p>
        </w:tc>
        <w:tc>
          <w:tcPr>
            <w:tcW w:w="787" w:type="dxa"/>
            <w:shd w:val="clear" w:color="auto" w:fill="auto"/>
          </w:tcPr>
          <w:p w:rsidR="00464CB8" w:rsidRPr="00116AA0" w:rsidRDefault="00464CB8" w:rsidP="0057700F">
            <w:pPr>
              <w:pStyle w:val="TAC"/>
              <w:rPr>
                <w:rFonts w:cs="Arial"/>
                <w:kern w:val="2"/>
              </w:rPr>
            </w:pPr>
            <w:r w:rsidRPr="00116AA0">
              <w:rPr>
                <w:rFonts w:cs="Arial"/>
              </w:rPr>
              <w:t>[-94.9]</w:t>
            </w:r>
            <w:r w:rsidRPr="00116AA0">
              <w:rPr>
                <w:rFonts w:cs="Arial"/>
                <w:vertAlign w:val="superscript"/>
              </w:rPr>
              <w:t>11</w:t>
            </w:r>
          </w:p>
        </w:tc>
        <w:tc>
          <w:tcPr>
            <w:tcW w:w="786" w:type="dxa"/>
            <w:shd w:val="clear" w:color="auto" w:fill="auto"/>
          </w:tcPr>
          <w:p w:rsidR="00464CB8" w:rsidRPr="00116AA0" w:rsidRDefault="00464CB8" w:rsidP="0057700F">
            <w:pPr>
              <w:pStyle w:val="TAC"/>
              <w:rPr>
                <w:rFonts w:cs="Arial"/>
                <w:kern w:val="2"/>
              </w:rPr>
            </w:pPr>
            <w:r w:rsidRPr="00116AA0">
              <w:rPr>
                <w:rFonts w:cs="Arial"/>
              </w:rPr>
              <w:t>[-93.7]</w:t>
            </w:r>
            <w:r w:rsidRPr="00116AA0">
              <w:rPr>
                <w:rFonts w:cs="Arial"/>
                <w:vertAlign w:val="superscript"/>
              </w:rPr>
              <w:t>11</w:t>
            </w:r>
          </w:p>
        </w:tc>
        <w:tc>
          <w:tcPr>
            <w:tcW w:w="787" w:type="dxa"/>
            <w:vMerge/>
            <w:shd w:val="clear" w:color="auto" w:fill="auto"/>
            <w:vAlign w:val="center"/>
          </w:tcPr>
          <w:p w:rsidR="00464CB8" w:rsidRPr="00116AA0" w:rsidRDefault="00464CB8" w:rsidP="0057700F">
            <w:pPr>
              <w:pStyle w:val="TAC"/>
              <w:rPr>
                <w:rFonts w:cs="Arial"/>
                <w:lang w:eastAsia="ja-JP"/>
              </w:rPr>
            </w:pPr>
          </w:p>
        </w:tc>
        <w:tc>
          <w:tcPr>
            <w:tcW w:w="1072" w:type="dxa"/>
            <w:vMerge/>
            <w:vAlign w:val="center"/>
          </w:tcPr>
          <w:p w:rsidR="00464CB8" w:rsidRPr="00116AA0" w:rsidRDefault="00464CB8" w:rsidP="0057700F">
            <w:pPr>
              <w:pStyle w:val="TAC"/>
              <w:rPr>
                <w:rFonts w:eastAsia="SimSun" w:cs="Arial"/>
                <w:lang w:eastAsia="zh-CN"/>
              </w:rPr>
            </w:pPr>
          </w:p>
        </w:tc>
      </w:tr>
      <w:tr w:rsidR="00464CB8" w:rsidRPr="00F33ED2"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eastAsia="SimSun" w:cs="Arial" w:hint="eastAsia"/>
                <w:lang w:eastAsia="zh-CN"/>
              </w:rPr>
              <w:t>2</w:t>
            </w:r>
            <w:r w:rsidRPr="00116AA0">
              <w:rPr>
                <w:rFonts w:cs="Arial"/>
              </w:rPr>
              <w:t>8</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-98.5</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-95.5</w:t>
            </w:r>
          </w:p>
        </w:tc>
        <w:tc>
          <w:tcPr>
            <w:tcW w:w="787" w:type="dxa"/>
            <w:shd w:val="clear" w:color="auto" w:fill="auto"/>
          </w:tcPr>
          <w:p w:rsidR="00464CB8" w:rsidRPr="00116AA0" w:rsidRDefault="00464CB8" w:rsidP="0057700F">
            <w:pPr>
              <w:pStyle w:val="TAC"/>
              <w:rPr>
                <w:rFonts w:cs="Arial"/>
              </w:rPr>
            </w:pPr>
            <w:r w:rsidRPr="00116AA0">
              <w:rPr>
                <w:rFonts w:cs="Arial"/>
                <w:kern w:val="2"/>
              </w:rPr>
              <w:t>-93.7</w:t>
            </w:r>
          </w:p>
        </w:tc>
        <w:tc>
          <w:tcPr>
            <w:tcW w:w="786" w:type="dxa"/>
            <w:shd w:val="clear" w:color="auto" w:fill="auto"/>
          </w:tcPr>
          <w:p w:rsidR="00464CB8" w:rsidRPr="00116AA0" w:rsidRDefault="00464CB8" w:rsidP="0057700F">
            <w:pPr>
              <w:pStyle w:val="TAC"/>
              <w:rPr>
                <w:rFonts w:cs="Arial"/>
              </w:rPr>
            </w:pPr>
            <w:r w:rsidRPr="00116AA0">
              <w:rPr>
                <w:rFonts w:cs="Arial"/>
                <w:kern w:val="2"/>
              </w:rPr>
              <w:t>-91</w:t>
            </w: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F33ED2"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-95.1</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-92.9</w:t>
            </w: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-91.4</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-90.5</w:t>
            </w:r>
          </w:p>
        </w:tc>
        <w:tc>
          <w:tcPr>
            <w:tcW w:w="787" w:type="dxa"/>
            <w:shd w:val="clear" w:color="auto" w:fill="auto"/>
            <w:vAlign w:val="center"/>
          </w:tcPr>
          <w:p w:rsidR="00464CB8" w:rsidRPr="00116AA0" w:rsidRDefault="00464CB8" w:rsidP="0057700F">
            <w:pPr>
              <w:pStyle w:val="TAC"/>
              <w:rPr>
                <w:rFonts w:cs="Arial"/>
              </w:rPr>
            </w:pPr>
            <w:r w:rsidRPr="00116AA0">
              <w:rPr>
                <w:rFonts w:cs="Arial"/>
              </w:rPr>
              <w:t>TDD</w:t>
            </w:r>
          </w:p>
        </w:tc>
        <w:tc>
          <w:tcPr>
            <w:tcW w:w="1072" w:type="dxa"/>
            <w:vMerge/>
            <w:vAlign w:val="center"/>
          </w:tcPr>
          <w:p w:rsidR="00464CB8" w:rsidRPr="00116AA0" w:rsidRDefault="00464CB8" w:rsidP="0057700F">
            <w:pPr>
              <w:pStyle w:val="TAC"/>
              <w:rPr>
                <w:rFonts w:cs="Arial"/>
              </w:rPr>
            </w:pPr>
          </w:p>
        </w:tc>
      </w:tr>
      <w:tr w:rsidR="00464CB8" w:rsidRPr="00F33ED2"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eastAsia="SimSun" w:cs="Arial"/>
                <w:lang w:eastAsia="zh-CN"/>
              </w:rPr>
            </w:pPr>
            <w:r w:rsidRPr="00116AA0">
              <w:rPr>
                <w:rFonts w:cs="Arial" w:hint="eastAsia"/>
                <w:lang w:eastAsia="ja-JP"/>
              </w:rPr>
              <w:t>CA_</w:t>
            </w:r>
            <w:r w:rsidRPr="00116AA0">
              <w:rPr>
                <w:rFonts w:cs="Arial" w:hint="eastAsia"/>
              </w:rPr>
              <w:t>3</w:t>
            </w:r>
            <w:r w:rsidRPr="00116AA0">
              <w:rPr>
                <w:rFonts w:cs="Arial" w:hint="eastAsia"/>
                <w:lang w:eastAsia="ja-JP"/>
              </w:rPr>
              <w:t>A-</w:t>
            </w:r>
            <w:r w:rsidRPr="00116AA0">
              <w:rPr>
                <w:rFonts w:eastAsia="SimSun" w:cs="Arial" w:hint="eastAsia"/>
                <w:lang w:eastAsia="zh-CN"/>
              </w:rPr>
              <w:t>2</w:t>
            </w:r>
            <w:r w:rsidRPr="00116AA0">
              <w:rPr>
                <w:rFonts w:cs="Arial"/>
                <w:lang w:eastAsia="ja-JP"/>
              </w:rPr>
              <w:t>8A-</w:t>
            </w:r>
            <w:r w:rsidRPr="00116AA0">
              <w:rPr>
                <w:rFonts w:cs="Arial" w:hint="eastAsia"/>
              </w:rPr>
              <w:t>40</w:t>
            </w:r>
            <w:r w:rsidRPr="00116AA0">
              <w:rPr>
                <w:rFonts w:eastAsia="SimSun" w:cs="Arial" w:hint="eastAsia"/>
                <w:lang w:eastAsia="zh-CN"/>
              </w:rPr>
              <w:t>C</w:t>
            </w:r>
          </w:p>
        </w:tc>
        <w:tc>
          <w:tcPr>
            <w:tcW w:w="789" w:type="dxa"/>
            <w:shd w:val="clear" w:color="auto" w:fill="auto"/>
            <w:vAlign w:val="center"/>
          </w:tcPr>
          <w:p w:rsidR="00464CB8" w:rsidRPr="00116AA0" w:rsidRDefault="00464CB8" w:rsidP="0057700F">
            <w:pPr>
              <w:pStyle w:val="TAC"/>
              <w:rPr>
                <w:rFonts w:cs="Arial"/>
              </w:rPr>
            </w:pPr>
            <w:r w:rsidRPr="00116AA0">
              <w:rPr>
                <w:rFonts w:cs="Arial" w:hint="eastAsia"/>
              </w:rPr>
              <w:t>3</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-94.2</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-91.2</w:t>
            </w: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-89.5</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-88.3</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hint="eastAsia"/>
                <w:lang w:eastAsia="zh-CN"/>
              </w:rPr>
              <w:t>40</w:t>
            </w:r>
          </w:p>
        </w:tc>
      </w:tr>
      <w:tr w:rsidR="00464CB8" w:rsidRPr="00F33ED2"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eastAsia="SimSun" w:cs="Arial" w:hint="eastAsia"/>
                <w:lang w:eastAsia="zh-CN"/>
              </w:rPr>
              <w:t>2</w:t>
            </w:r>
            <w:r w:rsidRPr="00116AA0">
              <w:rPr>
                <w:rFonts w:cs="Arial"/>
              </w:rPr>
              <w:t>8</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-96.8</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-94.1</w:t>
            </w: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-92.5</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-89.8</w:t>
            </w: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F33ED2"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-100</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-97</w:t>
            </w:r>
          </w:p>
        </w:tc>
        <w:tc>
          <w:tcPr>
            <w:tcW w:w="787" w:type="dxa"/>
            <w:shd w:val="clear" w:color="auto" w:fill="auto"/>
          </w:tcPr>
          <w:p w:rsidR="00464CB8" w:rsidRPr="00116AA0" w:rsidRDefault="00464CB8" w:rsidP="0057700F">
            <w:pPr>
              <w:pStyle w:val="TAC"/>
              <w:rPr>
                <w:rFonts w:cs="Arial"/>
              </w:rPr>
            </w:pPr>
            <w:r w:rsidRPr="00116AA0">
              <w:rPr>
                <w:rFonts w:cs="Arial"/>
                <w:kern w:val="2"/>
              </w:rPr>
              <w:t>-95.2</w:t>
            </w:r>
          </w:p>
        </w:tc>
        <w:tc>
          <w:tcPr>
            <w:tcW w:w="786" w:type="dxa"/>
            <w:shd w:val="clear" w:color="auto" w:fill="auto"/>
          </w:tcPr>
          <w:p w:rsidR="00464CB8" w:rsidRPr="00116AA0" w:rsidRDefault="00464CB8" w:rsidP="0057700F">
            <w:pPr>
              <w:pStyle w:val="TAC"/>
              <w:rPr>
                <w:rFonts w:cs="Arial"/>
              </w:rPr>
            </w:pPr>
            <w:r w:rsidRPr="00116AA0">
              <w:rPr>
                <w:rFonts w:cs="Arial"/>
                <w:kern w:val="2"/>
              </w:rPr>
              <w:t>-94</w:t>
            </w:r>
          </w:p>
        </w:tc>
        <w:tc>
          <w:tcPr>
            <w:tcW w:w="787" w:type="dxa"/>
            <w:shd w:val="clear" w:color="auto" w:fill="auto"/>
            <w:vAlign w:val="center"/>
          </w:tcPr>
          <w:p w:rsidR="00464CB8" w:rsidRPr="00116AA0" w:rsidRDefault="00464CB8" w:rsidP="0057700F">
            <w:pPr>
              <w:pStyle w:val="TAC"/>
              <w:rPr>
                <w:rFonts w:cs="Arial"/>
              </w:rPr>
            </w:pPr>
            <w:r w:rsidRPr="00116AA0">
              <w:rPr>
                <w:rFonts w:cs="Arial"/>
              </w:rPr>
              <w:t>TDD</w:t>
            </w: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CA_</w:t>
            </w:r>
            <w:r w:rsidRPr="00116AA0">
              <w:rPr>
                <w:rFonts w:cs="Arial" w:hint="eastAsia"/>
              </w:rPr>
              <w:t>3</w:t>
            </w:r>
            <w:r w:rsidRPr="00116AA0">
              <w:rPr>
                <w:rFonts w:cs="Arial" w:hint="eastAsia"/>
                <w:lang w:eastAsia="ja-JP"/>
              </w:rPr>
              <w:t>A-</w:t>
            </w:r>
            <w:r w:rsidRPr="00116AA0">
              <w:rPr>
                <w:rFonts w:cs="Arial" w:hint="eastAsia"/>
              </w:rPr>
              <w:t>40A</w:t>
            </w:r>
          </w:p>
        </w:tc>
        <w:tc>
          <w:tcPr>
            <w:tcW w:w="789" w:type="dxa"/>
            <w:vMerge w:val="restart"/>
            <w:shd w:val="clear" w:color="auto" w:fill="auto"/>
            <w:vAlign w:val="center"/>
          </w:tcPr>
          <w:p w:rsidR="00464CB8" w:rsidRPr="00116AA0" w:rsidRDefault="00464CB8" w:rsidP="0057700F">
            <w:pPr>
              <w:pStyle w:val="TAC"/>
              <w:rPr>
                <w:rFonts w:cs="Arial"/>
              </w:rPr>
            </w:pPr>
            <w:r w:rsidRPr="00116AA0">
              <w:rPr>
                <w:rFonts w:cs="Arial" w:hint="eastAsia"/>
              </w:rPr>
              <w:t>3</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eastAsia="ＭＳ 明朝" w:cs="Arial"/>
              </w:rPr>
              <w:t xml:space="preserve">-97 </w:t>
            </w:r>
          </w:p>
        </w:tc>
        <w:tc>
          <w:tcPr>
            <w:tcW w:w="786" w:type="dxa"/>
            <w:shd w:val="clear" w:color="auto" w:fill="auto"/>
            <w:vAlign w:val="center"/>
          </w:tcPr>
          <w:p w:rsidR="00464CB8" w:rsidRPr="00116AA0" w:rsidRDefault="00464CB8" w:rsidP="0057700F">
            <w:pPr>
              <w:pStyle w:val="TAC"/>
              <w:rPr>
                <w:rFonts w:cs="Arial"/>
              </w:rPr>
            </w:pPr>
            <w:r w:rsidRPr="00116AA0">
              <w:rPr>
                <w:rFonts w:eastAsia="ＭＳ 明朝" w:cs="Arial"/>
              </w:rPr>
              <w:t>-94</w:t>
            </w:r>
          </w:p>
        </w:tc>
        <w:tc>
          <w:tcPr>
            <w:tcW w:w="787" w:type="dxa"/>
            <w:shd w:val="clear" w:color="auto" w:fill="auto"/>
            <w:vAlign w:val="center"/>
          </w:tcPr>
          <w:p w:rsidR="00464CB8" w:rsidRPr="00116AA0" w:rsidRDefault="00464CB8" w:rsidP="0057700F">
            <w:pPr>
              <w:pStyle w:val="TAC"/>
              <w:rPr>
                <w:rFonts w:cs="Arial"/>
              </w:rPr>
            </w:pPr>
            <w:r w:rsidRPr="00116AA0">
              <w:rPr>
                <w:rFonts w:eastAsia="ＭＳ 明朝" w:cs="Arial"/>
              </w:rPr>
              <w:t>-92.2</w:t>
            </w:r>
          </w:p>
        </w:tc>
        <w:tc>
          <w:tcPr>
            <w:tcW w:w="786" w:type="dxa"/>
            <w:shd w:val="clear" w:color="auto" w:fill="auto"/>
            <w:vAlign w:val="center"/>
          </w:tcPr>
          <w:p w:rsidR="00464CB8" w:rsidRPr="00116AA0" w:rsidRDefault="00464CB8" w:rsidP="0057700F">
            <w:pPr>
              <w:pStyle w:val="TAC"/>
              <w:rPr>
                <w:rFonts w:cs="Arial"/>
              </w:rPr>
            </w:pPr>
            <w:r w:rsidRPr="00116AA0">
              <w:rPr>
                <w:rFonts w:eastAsia="ＭＳ 明朝" w:cs="Arial"/>
              </w:rPr>
              <w:t>-91</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hint="eastAsia"/>
                <w:lang w:eastAsia="zh-CN"/>
              </w:rPr>
              <w:t>3</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lang w:eastAsia="ja-JP"/>
              </w:rPr>
            </w:pPr>
          </w:p>
        </w:tc>
        <w:tc>
          <w:tcPr>
            <w:tcW w:w="789" w:type="dxa"/>
            <w:vMerge/>
            <w:shd w:val="clear" w:color="auto" w:fill="auto"/>
            <w:vAlign w:val="center"/>
          </w:tcPr>
          <w:p w:rsidR="00464CB8" w:rsidRPr="00116AA0" w:rsidRDefault="00464CB8" w:rsidP="0057700F">
            <w:pPr>
              <w:pStyle w:val="TAC"/>
              <w:rPr>
                <w:rFonts w:cs="Arial"/>
              </w:rPr>
            </w:pP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tcPr>
          <w:p w:rsidR="00464CB8" w:rsidRPr="00116AA0" w:rsidRDefault="00464CB8" w:rsidP="0057700F">
            <w:pPr>
              <w:pStyle w:val="TAC"/>
              <w:rPr>
                <w:rFonts w:eastAsia="ＭＳ 明朝" w:cs="Arial"/>
              </w:rPr>
            </w:pPr>
            <w:r w:rsidRPr="00116AA0">
              <w:rPr>
                <w:rFonts w:cs="Arial"/>
              </w:rPr>
              <w:t>[-99.7]</w:t>
            </w:r>
            <w:r w:rsidRPr="00116AA0">
              <w:rPr>
                <w:rFonts w:cs="Arial"/>
                <w:vertAlign w:val="superscript"/>
              </w:rPr>
              <w:t>11</w:t>
            </w:r>
          </w:p>
        </w:tc>
        <w:tc>
          <w:tcPr>
            <w:tcW w:w="786" w:type="dxa"/>
            <w:shd w:val="clear" w:color="auto" w:fill="auto"/>
          </w:tcPr>
          <w:p w:rsidR="00464CB8" w:rsidRPr="00116AA0" w:rsidRDefault="00464CB8" w:rsidP="0057700F">
            <w:pPr>
              <w:pStyle w:val="TAC"/>
              <w:rPr>
                <w:rFonts w:eastAsia="ＭＳ 明朝" w:cs="Arial"/>
              </w:rPr>
            </w:pPr>
            <w:r w:rsidRPr="00116AA0">
              <w:rPr>
                <w:rFonts w:cs="Arial"/>
              </w:rPr>
              <w:t>[-96.7]</w:t>
            </w:r>
            <w:r w:rsidRPr="00116AA0">
              <w:rPr>
                <w:rFonts w:cs="Arial"/>
                <w:vertAlign w:val="superscript"/>
              </w:rPr>
              <w:t>11</w:t>
            </w:r>
          </w:p>
        </w:tc>
        <w:tc>
          <w:tcPr>
            <w:tcW w:w="787" w:type="dxa"/>
            <w:shd w:val="clear" w:color="auto" w:fill="auto"/>
          </w:tcPr>
          <w:p w:rsidR="00464CB8" w:rsidRPr="00116AA0" w:rsidRDefault="00464CB8" w:rsidP="0057700F">
            <w:pPr>
              <w:pStyle w:val="TAC"/>
              <w:rPr>
                <w:rFonts w:eastAsia="ＭＳ 明朝" w:cs="Arial"/>
              </w:rPr>
            </w:pPr>
            <w:r w:rsidRPr="00116AA0">
              <w:rPr>
                <w:rFonts w:cs="Arial"/>
              </w:rPr>
              <w:t>[-94.9]</w:t>
            </w:r>
            <w:r w:rsidRPr="00116AA0">
              <w:rPr>
                <w:rFonts w:cs="Arial"/>
                <w:vertAlign w:val="superscript"/>
              </w:rPr>
              <w:t>11</w:t>
            </w:r>
          </w:p>
        </w:tc>
        <w:tc>
          <w:tcPr>
            <w:tcW w:w="786" w:type="dxa"/>
            <w:shd w:val="clear" w:color="auto" w:fill="auto"/>
          </w:tcPr>
          <w:p w:rsidR="00464CB8" w:rsidRPr="00116AA0" w:rsidRDefault="00464CB8" w:rsidP="0057700F">
            <w:pPr>
              <w:pStyle w:val="TAC"/>
              <w:rPr>
                <w:rFonts w:eastAsia="ＭＳ 明朝" w:cs="Arial"/>
              </w:rPr>
            </w:pPr>
            <w:r w:rsidRPr="00116AA0">
              <w:rPr>
                <w:rFonts w:cs="Arial"/>
              </w:rPr>
              <w:t>[-93.7]</w:t>
            </w:r>
            <w:r w:rsidRPr="00116AA0">
              <w:rPr>
                <w:rFonts w:cs="Arial"/>
                <w:vertAlign w:val="superscript"/>
              </w:rPr>
              <w:t>11</w:t>
            </w:r>
          </w:p>
        </w:tc>
        <w:tc>
          <w:tcPr>
            <w:tcW w:w="787" w:type="dxa"/>
            <w:vMerge/>
            <w:shd w:val="clear" w:color="auto" w:fill="auto"/>
            <w:vAlign w:val="center"/>
          </w:tcPr>
          <w:p w:rsidR="00464CB8" w:rsidRPr="00116AA0" w:rsidRDefault="00464CB8" w:rsidP="0057700F">
            <w:pPr>
              <w:pStyle w:val="TAC"/>
              <w:rPr>
                <w:rFonts w:cs="Arial"/>
                <w:lang w:eastAsia="ja-JP"/>
              </w:rPr>
            </w:pPr>
          </w:p>
        </w:tc>
        <w:tc>
          <w:tcPr>
            <w:tcW w:w="1072" w:type="dxa"/>
            <w:vMerge/>
            <w:vAlign w:val="center"/>
          </w:tcPr>
          <w:p w:rsidR="00464CB8" w:rsidRPr="00116AA0" w:rsidRDefault="00464CB8" w:rsidP="0057700F">
            <w:pPr>
              <w:pStyle w:val="TAC"/>
              <w:rPr>
                <w:rFonts w:cs="Arial"/>
                <w:lang w:eastAsia="zh-CN"/>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hint="eastAsia"/>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eastAsia="ＭＳ 明朝" w:cs="Arial" w:hint="eastAsia"/>
              </w:rPr>
              <w:t>-95.4</w:t>
            </w:r>
          </w:p>
        </w:tc>
        <w:tc>
          <w:tcPr>
            <w:tcW w:w="786" w:type="dxa"/>
            <w:shd w:val="clear" w:color="auto" w:fill="auto"/>
            <w:vAlign w:val="center"/>
          </w:tcPr>
          <w:p w:rsidR="00464CB8" w:rsidRPr="00116AA0" w:rsidRDefault="00464CB8" w:rsidP="0057700F">
            <w:pPr>
              <w:pStyle w:val="TAC"/>
              <w:rPr>
                <w:rFonts w:cs="Arial"/>
              </w:rPr>
            </w:pPr>
            <w:r w:rsidRPr="00116AA0">
              <w:rPr>
                <w:rFonts w:eastAsia="ＭＳ 明朝" w:cs="Arial" w:hint="eastAsia"/>
              </w:rPr>
              <w:t>-92.9</w:t>
            </w:r>
          </w:p>
        </w:tc>
        <w:tc>
          <w:tcPr>
            <w:tcW w:w="787" w:type="dxa"/>
            <w:shd w:val="clear" w:color="auto" w:fill="auto"/>
            <w:vAlign w:val="center"/>
          </w:tcPr>
          <w:p w:rsidR="00464CB8" w:rsidRPr="00116AA0" w:rsidRDefault="00464CB8" w:rsidP="0057700F">
            <w:pPr>
              <w:pStyle w:val="TAC"/>
              <w:rPr>
                <w:rFonts w:cs="Arial"/>
              </w:rPr>
            </w:pPr>
            <w:r w:rsidRPr="00116AA0">
              <w:rPr>
                <w:rFonts w:eastAsia="ＭＳ 明朝" w:cs="Arial" w:hint="eastAsia"/>
              </w:rPr>
              <w:t>-91.3</w:t>
            </w:r>
          </w:p>
        </w:tc>
        <w:tc>
          <w:tcPr>
            <w:tcW w:w="786" w:type="dxa"/>
            <w:shd w:val="clear" w:color="auto" w:fill="auto"/>
            <w:vAlign w:val="center"/>
          </w:tcPr>
          <w:p w:rsidR="00464CB8" w:rsidRPr="00116AA0" w:rsidRDefault="00464CB8" w:rsidP="0057700F">
            <w:pPr>
              <w:pStyle w:val="TAC"/>
              <w:rPr>
                <w:rFonts w:cs="Arial"/>
              </w:rPr>
            </w:pPr>
            <w:r w:rsidRPr="00116AA0">
              <w:rPr>
                <w:rFonts w:eastAsia="ＭＳ 明朝" w:cs="Arial" w:hint="eastAsia"/>
              </w:rPr>
              <w:t>-90.2</w:t>
            </w:r>
          </w:p>
        </w:tc>
        <w:tc>
          <w:tcPr>
            <w:tcW w:w="787" w:type="dxa"/>
            <w:shd w:val="clear" w:color="auto" w:fill="auto"/>
            <w:vAlign w:val="center"/>
          </w:tcPr>
          <w:p w:rsidR="00464CB8" w:rsidRPr="00116AA0" w:rsidRDefault="00464CB8" w:rsidP="0057700F">
            <w:pPr>
              <w:pStyle w:val="TAH"/>
              <w:rPr>
                <w:rFonts w:cs="Arial"/>
              </w:rPr>
            </w:pPr>
            <w:r w:rsidRPr="00116AA0">
              <w:rPr>
                <w:rFonts w:cs="Arial"/>
                <w:b w:val="0"/>
              </w:rPr>
              <w:t>TDD</w:t>
            </w:r>
          </w:p>
        </w:tc>
        <w:tc>
          <w:tcPr>
            <w:tcW w:w="1072" w:type="dxa"/>
            <w:vMerge/>
          </w:tcPr>
          <w:p w:rsidR="00464CB8" w:rsidRPr="00116AA0" w:rsidRDefault="00464CB8" w:rsidP="0057700F">
            <w:pPr>
              <w:pStyle w:val="TAH"/>
              <w:rPr>
                <w:rFonts w:cs="Arial"/>
              </w:rPr>
            </w:pPr>
          </w:p>
        </w:tc>
      </w:tr>
      <w:tr w:rsidR="00464CB8" w:rsidRPr="00F33ED2"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CA_</w:t>
            </w:r>
            <w:r w:rsidRPr="00116AA0">
              <w:rPr>
                <w:rFonts w:cs="Arial" w:hint="eastAsia"/>
              </w:rPr>
              <w:t>3</w:t>
            </w:r>
            <w:r w:rsidRPr="00116AA0">
              <w:rPr>
                <w:rFonts w:cs="Arial" w:hint="eastAsia"/>
                <w:lang w:eastAsia="ja-JP"/>
              </w:rPr>
              <w:t>A-</w:t>
            </w:r>
            <w:r w:rsidRPr="00116AA0">
              <w:rPr>
                <w:rFonts w:cs="Arial" w:hint="eastAsia"/>
              </w:rPr>
              <w:t>40A</w:t>
            </w:r>
          </w:p>
        </w:tc>
        <w:tc>
          <w:tcPr>
            <w:tcW w:w="789" w:type="dxa"/>
            <w:shd w:val="clear" w:color="auto" w:fill="auto"/>
            <w:vAlign w:val="center"/>
          </w:tcPr>
          <w:p w:rsidR="00464CB8" w:rsidRPr="00116AA0" w:rsidRDefault="00464CB8" w:rsidP="0057700F">
            <w:pPr>
              <w:pStyle w:val="TAC"/>
              <w:rPr>
                <w:rFonts w:cs="Arial"/>
              </w:rPr>
            </w:pPr>
            <w:r w:rsidRPr="00116AA0">
              <w:rPr>
                <w:rFonts w:cs="Arial" w:hint="eastAsia"/>
              </w:rPr>
              <w:t>3</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eastAsia="ＭＳ 明朝" w:cs="Arial" w:hint="eastAsia"/>
              </w:rPr>
              <w:t>-94.2</w:t>
            </w:r>
          </w:p>
        </w:tc>
        <w:tc>
          <w:tcPr>
            <w:tcW w:w="786" w:type="dxa"/>
            <w:shd w:val="clear" w:color="auto" w:fill="auto"/>
            <w:vAlign w:val="center"/>
          </w:tcPr>
          <w:p w:rsidR="00464CB8" w:rsidRPr="00116AA0" w:rsidRDefault="00464CB8" w:rsidP="0057700F">
            <w:pPr>
              <w:pStyle w:val="TAC"/>
              <w:rPr>
                <w:rFonts w:cs="Arial"/>
              </w:rPr>
            </w:pPr>
            <w:r w:rsidRPr="00116AA0">
              <w:rPr>
                <w:rFonts w:eastAsia="ＭＳ 明朝" w:cs="Arial" w:hint="eastAsia"/>
              </w:rPr>
              <w:t>-91.2</w:t>
            </w:r>
          </w:p>
        </w:tc>
        <w:tc>
          <w:tcPr>
            <w:tcW w:w="787" w:type="dxa"/>
            <w:shd w:val="clear" w:color="auto" w:fill="auto"/>
            <w:vAlign w:val="center"/>
          </w:tcPr>
          <w:p w:rsidR="00464CB8" w:rsidRPr="00116AA0" w:rsidRDefault="00464CB8" w:rsidP="0057700F">
            <w:pPr>
              <w:pStyle w:val="TAC"/>
              <w:rPr>
                <w:rFonts w:cs="Arial"/>
              </w:rPr>
            </w:pPr>
            <w:r w:rsidRPr="00116AA0">
              <w:rPr>
                <w:rFonts w:eastAsia="ＭＳ 明朝" w:cs="Arial" w:hint="eastAsia"/>
              </w:rPr>
              <w:t>-89.5</w:t>
            </w:r>
          </w:p>
        </w:tc>
        <w:tc>
          <w:tcPr>
            <w:tcW w:w="786" w:type="dxa"/>
            <w:shd w:val="clear" w:color="auto" w:fill="auto"/>
            <w:vAlign w:val="center"/>
          </w:tcPr>
          <w:p w:rsidR="00464CB8" w:rsidRPr="00116AA0" w:rsidRDefault="00464CB8" w:rsidP="0057700F">
            <w:pPr>
              <w:pStyle w:val="TAC"/>
              <w:rPr>
                <w:rFonts w:cs="Arial"/>
              </w:rPr>
            </w:pPr>
            <w:r w:rsidRPr="00116AA0">
              <w:rPr>
                <w:rFonts w:eastAsia="ＭＳ 明朝" w:cs="Arial" w:hint="eastAsia"/>
              </w:rPr>
              <w:t>-88.3</w:t>
            </w:r>
          </w:p>
        </w:tc>
        <w:tc>
          <w:tcPr>
            <w:tcW w:w="787" w:type="dxa"/>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hint="eastAsia"/>
                <w:lang w:eastAsia="zh-CN"/>
              </w:rPr>
              <w:t>40</w:t>
            </w:r>
          </w:p>
        </w:tc>
      </w:tr>
      <w:tr w:rsidR="00464CB8" w:rsidRPr="00F33ED2"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hint="eastAsia"/>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eastAsia="ＭＳ 明朝" w:cs="Arial"/>
              </w:rPr>
              <w:t>-100</w:t>
            </w:r>
          </w:p>
        </w:tc>
        <w:tc>
          <w:tcPr>
            <w:tcW w:w="786" w:type="dxa"/>
            <w:shd w:val="clear" w:color="auto" w:fill="auto"/>
            <w:vAlign w:val="center"/>
          </w:tcPr>
          <w:p w:rsidR="00464CB8" w:rsidRPr="00116AA0" w:rsidRDefault="00464CB8" w:rsidP="0057700F">
            <w:pPr>
              <w:pStyle w:val="TAC"/>
              <w:rPr>
                <w:rFonts w:cs="Arial"/>
              </w:rPr>
            </w:pPr>
            <w:r w:rsidRPr="00116AA0">
              <w:rPr>
                <w:rFonts w:eastAsia="ＭＳ 明朝" w:cs="Arial"/>
              </w:rPr>
              <w:t>-97</w:t>
            </w:r>
          </w:p>
        </w:tc>
        <w:tc>
          <w:tcPr>
            <w:tcW w:w="787" w:type="dxa"/>
            <w:shd w:val="clear" w:color="auto" w:fill="auto"/>
          </w:tcPr>
          <w:p w:rsidR="00464CB8" w:rsidRPr="00116AA0" w:rsidRDefault="00464CB8" w:rsidP="0057700F">
            <w:pPr>
              <w:pStyle w:val="TAC"/>
              <w:rPr>
                <w:rFonts w:cs="Arial"/>
              </w:rPr>
            </w:pPr>
            <w:r w:rsidRPr="00116AA0">
              <w:rPr>
                <w:rFonts w:eastAsia="ＭＳ 明朝" w:cs="Arial"/>
              </w:rPr>
              <w:t>-95.2</w:t>
            </w:r>
          </w:p>
        </w:tc>
        <w:tc>
          <w:tcPr>
            <w:tcW w:w="786" w:type="dxa"/>
            <w:shd w:val="clear" w:color="auto" w:fill="auto"/>
          </w:tcPr>
          <w:p w:rsidR="00464CB8" w:rsidRPr="00116AA0" w:rsidRDefault="00464CB8" w:rsidP="0057700F">
            <w:pPr>
              <w:pStyle w:val="TAC"/>
              <w:rPr>
                <w:rFonts w:cs="Arial"/>
              </w:rPr>
            </w:pPr>
            <w:r w:rsidRPr="00116AA0">
              <w:rPr>
                <w:rFonts w:eastAsia="ＭＳ 明朝" w:cs="Arial"/>
              </w:rPr>
              <w:t>-94</w:t>
            </w:r>
          </w:p>
        </w:tc>
        <w:tc>
          <w:tcPr>
            <w:tcW w:w="787" w:type="dxa"/>
            <w:shd w:val="clear" w:color="auto" w:fill="auto"/>
            <w:vAlign w:val="center"/>
          </w:tcPr>
          <w:p w:rsidR="00464CB8" w:rsidRPr="00116AA0" w:rsidRDefault="00464CB8" w:rsidP="0057700F">
            <w:pPr>
              <w:pStyle w:val="TAC"/>
              <w:rPr>
                <w:rFonts w:cs="Arial"/>
              </w:rPr>
            </w:pPr>
            <w:r w:rsidRPr="00116AA0">
              <w:rPr>
                <w:rFonts w:cs="Arial"/>
              </w:rPr>
              <w:t>TDD</w:t>
            </w: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zh-CN"/>
              </w:rPr>
              <w:t>CA_3A-40C</w:t>
            </w:r>
          </w:p>
        </w:tc>
        <w:tc>
          <w:tcPr>
            <w:tcW w:w="789" w:type="dxa"/>
            <w:vMerge w:val="restart"/>
            <w:shd w:val="clear" w:color="auto" w:fill="auto"/>
            <w:vAlign w:val="center"/>
          </w:tcPr>
          <w:p w:rsidR="00464CB8" w:rsidRPr="00116AA0" w:rsidRDefault="00464CB8" w:rsidP="0057700F">
            <w:pPr>
              <w:pStyle w:val="TAC"/>
              <w:rPr>
                <w:rFonts w:cs="Arial"/>
              </w:rPr>
            </w:pPr>
            <w:r w:rsidRPr="00116AA0">
              <w:rPr>
                <w:rFonts w:cs="Arial" w:hint="eastAsia"/>
              </w:rPr>
              <w:t>3</w:t>
            </w:r>
          </w:p>
        </w:tc>
        <w:tc>
          <w:tcPr>
            <w:tcW w:w="914" w:type="dxa"/>
            <w:shd w:val="clear" w:color="auto" w:fill="auto"/>
            <w:vAlign w:val="center"/>
          </w:tcPr>
          <w:p w:rsidR="00464CB8" w:rsidRPr="00116AA0" w:rsidRDefault="00464CB8" w:rsidP="0057700F">
            <w:pPr>
              <w:pStyle w:val="TAC"/>
              <w:rPr>
                <w:rFonts w:eastAsia="ＭＳ 明朝" w:cs="Arial"/>
              </w:rPr>
            </w:pPr>
          </w:p>
        </w:tc>
        <w:tc>
          <w:tcPr>
            <w:tcW w:w="786" w:type="dxa"/>
            <w:shd w:val="clear" w:color="auto" w:fill="auto"/>
            <w:vAlign w:val="center"/>
          </w:tcPr>
          <w:p w:rsidR="00464CB8" w:rsidRPr="00116AA0" w:rsidRDefault="00464CB8" w:rsidP="0057700F">
            <w:pPr>
              <w:pStyle w:val="TAC"/>
              <w:rPr>
                <w:rFonts w:eastAsia="ＭＳ 明朝" w:cs="Arial"/>
              </w:rPr>
            </w:pP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-97 </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-94</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-92.2</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-91</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cs="Arial"/>
                <w:lang w:eastAsia="zh-CN"/>
              </w:rPr>
            </w:pPr>
            <w:r w:rsidRPr="00116AA0">
              <w:rPr>
                <w:rFonts w:cs="Arial" w:hint="eastAsia"/>
                <w:lang w:eastAsia="zh-CN"/>
              </w:rPr>
              <w:t>3</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lang w:eastAsia="zh-CN"/>
              </w:rPr>
            </w:pPr>
          </w:p>
        </w:tc>
        <w:tc>
          <w:tcPr>
            <w:tcW w:w="789" w:type="dxa"/>
            <w:vMerge/>
            <w:shd w:val="clear" w:color="auto" w:fill="auto"/>
            <w:vAlign w:val="center"/>
          </w:tcPr>
          <w:p w:rsidR="00464CB8" w:rsidRPr="00116AA0" w:rsidRDefault="00464CB8" w:rsidP="0057700F">
            <w:pPr>
              <w:pStyle w:val="TAC"/>
              <w:rPr>
                <w:rFonts w:cs="Arial"/>
              </w:rPr>
            </w:pPr>
          </w:p>
        </w:tc>
        <w:tc>
          <w:tcPr>
            <w:tcW w:w="914" w:type="dxa"/>
            <w:shd w:val="clear" w:color="auto" w:fill="auto"/>
            <w:vAlign w:val="center"/>
          </w:tcPr>
          <w:p w:rsidR="00464CB8" w:rsidRPr="00116AA0" w:rsidRDefault="00464CB8" w:rsidP="0057700F">
            <w:pPr>
              <w:pStyle w:val="TAC"/>
              <w:rPr>
                <w:rFonts w:eastAsia="ＭＳ 明朝" w:cs="Arial"/>
              </w:rPr>
            </w:pPr>
          </w:p>
        </w:tc>
        <w:tc>
          <w:tcPr>
            <w:tcW w:w="786" w:type="dxa"/>
            <w:shd w:val="clear" w:color="auto" w:fill="auto"/>
            <w:vAlign w:val="center"/>
          </w:tcPr>
          <w:p w:rsidR="00464CB8" w:rsidRPr="00116AA0" w:rsidRDefault="00464CB8" w:rsidP="0057700F">
            <w:pPr>
              <w:pStyle w:val="TAC"/>
              <w:rPr>
                <w:rFonts w:eastAsia="ＭＳ 明朝" w:cs="Arial"/>
              </w:rPr>
            </w:pPr>
          </w:p>
        </w:tc>
        <w:tc>
          <w:tcPr>
            <w:tcW w:w="787" w:type="dxa"/>
            <w:shd w:val="clear" w:color="auto" w:fill="auto"/>
          </w:tcPr>
          <w:p w:rsidR="00464CB8" w:rsidRPr="00116AA0" w:rsidRDefault="00464CB8" w:rsidP="0057700F">
            <w:pPr>
              <w:pStyle w:val="TAC"/>
              <w:rPr>
                <w:rFonts w:eastAsia="ＭＳ 明朝" w:cs="Arial"/>
              </w:rPr>
            </w:pPr>
            <w:r w:rsidRPr="00116AA0">
              <w:rPr>
                <w:rFonts w:cs="Arial"/>
              </w:rPr>
              <w:t>[-99.7]</w:t>
            </w:r>
            <w:r w:rsidRPr="00116AA0">
              <w:rPr>
                <w:rFonts w:cs="Arial"/>
                <w:vertAlign w:val="superscript"/>
              </w:rPr>
              <w:t>11</w:t>
            </w:r>
          </w:p>
        </w:tc>
        <w:tc>
          <w:tcPr>
            <w:tcW w:w="786" w:type="dxa"/>
            <w:shd w:val="clear" w:color="auto" w:fill="auto"/>
          </w:tcPr>
          <w:p w:rsidR="00464CB8" w:rsidRPr="00116AA0" w:rsidRDefault="00464CB8" w:rsidP="0057700F">
            <w:pPr>
              <w:pStyle w:val="TAC"/>
              <w:rPr>
                <w:rFonts w:eastAsia="ＭＳ 明朝" w:cs="Arial"/>
              </w:rPr>
            </w:pPr>
            <w:r w:rsidRPr="00116AA0">
              <w:rPr>
                <w:rFonts w:cs="Arial"/>
              </w:rPr>
              <w:t>[-96.7]</w:t>
            </w:r>
            <w:r w:rsidRPr="00116AA0">
              <w:rPr>
                <w:rFonts w:cs="Arial"/>
                <w:vertAlign w:val="superscript"/>
              </w:rPr>
              <w:t>11</w:t>
            </w:r>
          </w:p>
        </w:tc>
        <w:tc>
          <w:tcPr>
            <w:tcW w:w="787" w:type="dxa"/>
            <w:shd w:val="clear" w:color="auto" w:fill="auto"/>
          </w:tcPr>
          <w:p w:rsidR="00464CB8" w:rsidRPr="00116AA0" w:rsidRDefault="00464CB8" w:rsidP="0057700F">
            <w:pPr>
              <w:pStyle w:val="TAC"/>
              <w:rPr>
                <w:rFonts w:eastAsia="ＭＳ 明朝" w:cs="Arial"/>
              </w:rPr>
            </w:pPr>
            <w:r w:rsidRPr="00116AA0">
              <w:rPr>
                <w:rFonts w:cs="Arial"/>
              </w:rPr>
              <w:t>[-94.9]</w:t>
            </w:r>
            <w:r w:rsidRPr="00116AA0">
              <w:rPr>
                <w:rFonts w:cs="Arial"/>
                <w:vertAlign w:val="superscript"/>
              </w:rPr>
              <w:t>11</w:t>
            </w:r>
          </w:p>
        </w:tc>
        <w:tc>
          <w:tcPr>
            <w:tcW w:w="786" w:type="dxa"/>
            <w:shd w:val="clear" w:color="auto" w:fill="auto"/>
          </w:tcPr>
          <w:p w:rsidR="00464CB8" w:rsidRPr="00116AA0" w:rsidRDefault="00464CB8" w:rsidP="0057700F">
            <w:pPr>
              <w:pStyle w:val="TAC"/>
              <w:rPr>
                <w:rFonts w:eastAsia="ＭＳ 明朝" w:cs="Arial"/>
              </w:rPr>
            </w:pPr>
            <w:r w:rsidRPr="00116AA0">
              <w:rPr>
                <w:rFonts w:cs="Arial"/>
              </w:rPr>
              <w:t>[-93.7]</w:t>
            </w:r>
            <w:r w:rsidRPr="00116AA0">
              <w:rPr>
                <w:rFonts w:cs="Arial"/>
                <w:vertAlign w:val="superscript"/>
              </w:rPr>
              <w:t>11</w:t>
            </w:r>
          </w:p>
        </w:tc>
        <w:tc>
          <w:tcPr>
            <w:tcW w:w="787" w:type="dxa"/>
            <w:vMerge/>
            <w:shd w:val="clear" w:color="auto" w:fill="auto"/>
            <w:vAlign w:val="center"/>
          </w:tcPr>
          <w:p w:rsidR="00464CB8" w:rsidRPr="00116AA0" w:rsidRDefault="00464CB8" w:rsidP="0057700F">
            <w:pPr>
              <w:pStyle w:val="TAC"/>
              <w:rPr>
                <w:rFonts w:cs="Arial"/>
                <w:lang w:eastAsia="ja-JP"/>
              </w:rPr>
            </w:pPr>
          </w:p>
        </w:tc>
        <w:tc>
          <w:tcPr>
            <w:tcW w:w="1072" w:type="dxa"/>
            <w:vMerge/>
            <w:vAlign w:val="center"/>
          </w:tcPr>
          <w:p w:rsidR="00464CB8" w:rsidRPr="00116AA0" w:rsidRDefault="00464CB8" w:rsidP="0057700F">
            <w:pPr>
              <w:pStyle w:val="TAC"/>
              <w:rPr>
                <w:rFonts w:cs="Arial"/>
                <w:lang w:eastAsia="zh-CN"/>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hint="eastAsia"/>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eastAsia="SimSun" w:cs="Arial"/>
                <w:lang w:eastAsia="zh-CN"/>
              </w:rPr>
            </w:pPr>
            <w:r w:rsidRPr="00116AA0">
              <w:rPr>
                <w:rFonts w:eastAsia="ＭＳ 明朝" w:cs="Arial" w:hint="eastAsia"/>
              </w:rPr>
              <w:t>-95.4</w:t>
            </w:r>
          </w:p>
        </w:tc>
        <w:tc>
          <w:tcPr>
            <w:tcW w:w="786" w:type="dxa"/>
            <w:shd w:val="clear" w:color="auto" w:fill="auto"/>
            <w:vAlign w:val="center"/>
          </w:tcPr>
          <w:p w:rsidR="00464CB8" w:rsidRPr="00116AA0" w:rsidRDefault="00464CB8" w:rsidP="0057700F">
            <w:pPr>
              <w:pStyle w:val="TAC"/>
              <w:rPr>
                <w:rFonts w:eastAsia="SimSun" w:cs="Arial"/>
                <w:lang w:eastAsia="zh-CN"/>
              </w:rPr>
            </w:pPr>
            <w:r w:rsidRPr="00116AA0">
              <w:rPr>
                <w:rFonts w:eastAsia="ＭＳ 明朝" w:cs="Arial" w:hint="eastAsia"/>
              </w:rPr>
              <w:t>-92.9</w:t>
            </w:r>
          </w:p>
        </w:tc>
        <w:tc>
          <w:tcPr>
            <w:tcW w:w="787" w:type="dxa"/>
            <w:shd w:val="clear" w:color="auto" w:fill="auto"/>
            <w:vAlign w:val="center"/>
          </w:tcPr>
          <w:p w:rsidR="00464CB8" w:rsidRPr="00116AA0" w:rsidRDefault="00464CB8" w:rsidP="0057700F">
            <w:pPr>
              <w:pStyle w:val="TAC"/>
              <w:rPr>
                <w:rFonts w:eastAsia="SimSun" w:cs="Arial"/>
                <w:lang w:eastAsia="zh-CN"/>
              </w:rPr>
            </w:pPr>
            <w:r w:rsidRPr="00116AA0">
              <w:rPr>
                <w:rFonts w:eastAsia="ＭＳ 明朝" w:cs="Arial" w:hint="eastAsia"/>
              </w:rPr>
              <w:t>-91.3</w:t>
            </w:r>
          </w:p>
        </w:tc>
        <w:tc>
          <w:tcPr>
            <w:tcW w:w="786" w:type="dxa"/>
            <w:shd w:val="clear" w:color="auto" w:fill="auto"/>
            <w:vAlign w:val="center"/>
          </w:tcPr>
          <w:p w:rsidR="00464CB8" w:rsidRPr="00116AA0" w:rsidRDefault="00464CB8" w:rsidP="0057700F">
            <w:pPr>
              <w:pStyle w:val="TAC"/>
              <w:rPr>
                <w:rFonts w:eastAsia="SimSun" w:cs="Arial"/>
                <w:lang w:eastAsia="zh-CN"/>
              </w:rPr>
            </w:pPr>
            <w:r w:rsidRPr="00116AA0">
              <w:rPr>
                <w:rFonts w:eastAsia="ＭＳ 明朝" w:cs="Arial" w:hint="eastAsia"/>
              </w:rPr>
              <w:t>-90.2</w:t>
            </w:r>
          </w:p>
        </w:tc>
        <w:tc>
          <w:tcPr>
            <w:tcW w:w="787" w:type="dxa"/>
            <w:shd w:val="clear" w:color="auto" w:fill="auto"/>
            <w:vAlign w:val="center"/>
          </w:tcPr>
          <w:p w:rsidR="00464CB8" w:rsidRPr="00116AA0" w:rsidRDefault="00464CB8" w:rsidP="0057700F">
            <w:pPr>
              <w:pStyle w:val="TAC"/>
              <w:rPr>
                <w:rFonts w:cs="Arial"/>
              </w:rPr>
            </w:pPr>
            <w:r w:rsidRPr="00116AA0">
              <w:rPr>
                <w:rFonts w:cs="Arial"/>
              </w:rPr>
              <w:t>TDD</w:t>
            </w:r>
          </w:p>
        </w:tc>
        <w:tc>
          <w:tcPr>
            <w:tcW w:w="1072" w:type="dxa"/>
            <w:vMerge/>
            <w:vAlign w:val="center"/>
          </w:tcPr>
          <w:p w:rsidR="00464CB8" w:rsidRPr="00116AA0" w:rsidRDefault="00464CB8" w:rsidP="0057700F">
            <w:pPr>
              <w:pStyle w:val="TAC"/>
              <w:rPr>
                <w:rFonts w:cs="Arial"/>
              </w:rPr>
            </w:pPr>
          </w:p>
        </w:tc>
      </w:tr>
      <w:tr w:rsidR="00464CB8" w:rsidRPr="00F33ED2"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vertAlign w:val="superscript"/>
                <w:lang w:eastAsia="zh-CN"/>
              </w:rPr>
            </w:pPr>
            <w:r w:rsidRPr="00116AA0">
              <w:rPr>
                <w:rFonts w:cs="Arial" w:hint="eastAsia"/>
                <w:lang w:eastAsia="zh-CN"/>
              </w:rPr>
              <w:t>CA_3A-40C</w:t>
            </w:r>
          </w:p>
        </w:tc>
        <w:tc>
          <w:tcPr>
            <w:tcW w:w="789" w:type="dxa"/>
            <w:shd w:val="clear" w:color="auto" w:fill="auto"/>
            <w:vAlign w:val="center"/>
          </w:tcPr>
          <w:p w:rsidR="00464CB8" w:rsidRPr="00116AA0" w:rsidRDefault="00464CB8" w:rsidP="0057700F">
            <w:pPr>
              <w:pStyle w:val="TAC"/>
              <w:rPr>
                <w:rFonts w:cs="Arial"/>
              </w:rPr>
            </w:pPr>
            <w:r w:rsidRPr="00116AA0">
              <w:rPr>
                <w:rFonts w:cs="Arial" w:hint="eastAsia"/>
              </w:rPr>
              <w:t>3</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eastAsia="SimSun" w:cs="Arial"/>
                <w:lang w:eastAsia="zh-CN"/>
              </w:rPr>
            </w:pPr>
            <w:r w:rsidRPr="00116AA0">
              <w:rPr>
                <w:rFonts w:eastAsia="ＭＳ 明朝" w:cs="Arial" w:hint="eastAsia"/>
              </w:rPr>
              <w:t>-94.2</w:t>
            </w:r>
          </w:p>
        </w:tc>
        <w:tc>
          <w:tcPr>
            <w:tcW w:w="786" w:type="dxa"/>
            <w:shd w:val="clear" w:color="auto" w:fill="auto"/>
            <w:vAlign w:val="center"/>
          </w:tcPr>
          <w:p w:rsidR="00464CB8" w:rsidRPr="00116AA0" w:rsidRDefault="00464CB8" w:rsidP="0057700F">
            <w:pPr>
              <w:pStyle w:val="TAC"/>
              <w:rPr>
                <w:rFonts w:eastAsia="SimSun" w:cs="Arial"/>
                <w:lang w:eastAsia="zh-CN"/>
              </w:rPr>
            </w:pPr>
            <w:r w:rsidRPr="00116AA0">
              <w:rPr>
                <w:rFonts w:eastAsia="ＭＳ 明朝" w:cs="Arial" w:hint="eastAsia"/>
              </w:rPr>
              <w:t>-91.2</w:t>
            </w:r>
          </w:p>
        </w:tc>
        <w:tc>
          <w:tcPr>
            <w:tcW w:w="787" w:type="dxa"/>
            <w:shd w:val="clear" w:color="auto" w:fill="auto"/>
            <w:vAlign w:val="center"/>
          </w:tcPr>
          <w:p w:rsidR="00464CB8" w:rsidRPr="00116AA0" w:rsidRDefault="00464CB8" w:rsidP="0057700F">
            <w:pPr>
              <w:pStyle w:val="TAC"/>
              <w:rPr>
                <w:rFonts w:eastAsia="SimSun" w:cs="Arial"/>
                <w:lang w:eastAsia="zh-CN"/>
              </w:rPr>
            </w:pPr>
            <w:r w:rsidRPr="00116AA0">
              <w:rPr>
                <w:rFonts w:eastAsia="ＭＳ 明朝" w:cs="Arial" w:hint="eastAsia"/>
              </w:rPr>
              <w:t>-89.5</w:t>
            </w:r>
          </w:p>
        </w:tc>
        <w:tc>
          <w:tcPr>
            <w:tcW w:w="786" w:type="dxa"/>
            <w:shd w:val="clear" w:color="auto" w:fill="auto"/>
            <w:vAlign w:val="center"/>
          </w:tcPr>
          <w:p w:rsidR="00464CB8" w:rsidRPr="00116AA0" w:rsidRDefault="00464CB8" w:rsidP="0057700F">
            <w:pPr>
              <w:pStyle w:val="TAC"/>
              <w:rPr>
                <w:rFonts w:eastAsia="SimSun" w:cs="Arial"/>
                <w:lang w:eastAsia="zh-CN"/>
              </w:rPr>
            </w:pPr>
            <w:r w:rsidRPr="00116AA0">
              <w:rPr>
                <w:rFonts w:eastAsia="ＭＳ 明朝" w:cs="Arial" w:hint="eastAsia"/>
              </w:rPr>
              <w:t>-88.3</w:t>
            </w:r>
          </w:p>
        </w:tc>
        <w:tc>
          <w:tcPr>
            <w:tcW w:w="787" w:type="dxa"/>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cs="Arial"/>
                <w:lang w:eastAsia="zh-CN"/>
              </w:rPr>
            </w:pPr>
            <w:r w:rsidRPr="00116AA0">
              <w:rPr>
                <w:rFonts w:cs="Arial" w:hint="eastAsia"/>
                <w:lang w:eastAsia="zh-CN"/>
              </w:rPr>
              <w:t>40</w:t>
            </w:r>
          </w:p>
        </w:tc>
      </w:tr>
      <w:tr w:rsidR="00464CB8" w:rsidRPr="00F33ED2"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hint="eastAsia"/>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-100</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-97</w:t>
            </w:r>
          </w:p>
        </w:tc>
        <w:tc>
          <w:tcPr>
            <w:tcW w:w="787" w:type="dxa"/>
            <w:shd w:val="clear" w:color="auto" w:fill="auto"/>
          </w:tcPr>
          <w:p w:rsidR="00464CB8" w:rsidRPr="00116AA0" w:rsidRDefault="00464CB8" w:rsidP="0057700F">
            <w:pPr>
              <w:pStyle w:val="TAC"/>
              <w:rPr>
                <w:rFonts w:eastAsia="ＭＳ 明朝" w:cs="Arial"/>
              </w:rPr>
            </w:pPr>
            <w:r w:rsidRPr="00116AA0">
              <w:rPr>
                <w:rFonts w:eastAsia="ＭＳ 明朝" w:cs="Arial"/>
              </w:rPr>
              <w:t>-95.2</w:t>
            </w:r>
          </w:p>
        </w:tc>
        <w:tc>
          <w:tcPr>
            <w:tcW w:w="786" w:type="dxa"/>
            <w:shd w:val="clear" w:color="auto" w:fill="auto"/>
          </w:tcPr>
          <w:p w:rsidR="00464CB8" w:rsidRPr="00116AA0" w:rsidRDefault="00464CB8" w:rsidP="0057700F">
            <w:pPr>
              <w:pStyle w:val="TAC"/>
              <w:rPr>
                <w:rFonts w:eastAsia="ＭＳ 明朝" w:cs="Arial"/>
              </w:rPr>
            </w:pPr>
            <w:r w:rsidRPr="00116AA0">
              <w:rPr>
                <w:rFonts w:eastAsia="ＭＳ 明朝" w:cs="Arial"/>
              </w:rPr>
              <w:t>-94</w:t>
            </w:r>
          </w:p>
        </w:tc>
        <w:tc>
          <w:tcPr>
            <w:tcW w:w="787" w:type="dxa"/>
            <w:shd w:val="clear" w:color="auto" w:fill="auto"/>
            <w:vAlign w:val="center"/>
          </w:tcPr>
          <w:p w:rsidR="00464CB8" w:rsidRPr="00116AA0" w:rsidRDefault="00464CB8" w:rsidP="0057700F">
            <w:pPr>
              <w:pStyle w:val="TAC"/>
              <w:rPr>
                <w:rFonts w:cs="Arial"/>
              </w:rPr>
            </w:pPr>
            <w:r w:rsidRPr="00116AA0">
              <w:rPr>
                <w:rFonts w:cs="Arial"/>
              </w:rPr>
              <w:t>TDD</w:t>
            </w: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rPr>
            </w:pPr>
            <w:r w:rsidRPr="00116AA0">
              <w:rPr>
                <w:rFonts w:cs="Arial"/>
                <w:lang w:eastAsia="zh-CN"/>
              </w:rPr>
              <w:t>CA_3A-41A</w:t>
            </w:r>
            <w:r w:rsidRPr="00116AA0">
              <w:rPr>
                <w:rFonts w:cs="Arial"/>
                <w:vertAlign w:val="superscript"/>
                <w:lang w:eastAsia="zh-CN"/>
              </w:rPr>
              <w:t>5</w:t>
            </w:r>
          </w:p>
        </w:tc>
        <w:tc>
          <w:tcPr>
            <w:tcW w:w="789" w:type="dxa"/>
            <w:shd w:val="clear" w:color="auto" w:fill="auto"/>
            <w:vAlign w:val="center"/>
          </w:tcPr>
          <w:p w:rsidR="00464CB8" w:rsidRPr="00116AA0" w:rsidRDefault="00464CB8" w:rsidP="0057700F">
            <w:pPr>
              <w:pStyle w:val="TAC"/>
              <w:rPr>
                <w:rFonts w:cs="Arial"/>
              </w:rPr>
            </w:pPr>
            <w:r w:rsidRPr="00116AA0">
              <w:rPr>
                <w:rFonts w:cs="Arial"/>
                <w:lang w:eastAsia="zh-CN"/>
              </w:rPr>
              <w:t>3</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w:t>
            </w:r>
            <w:r w:rsidRPr="00116AA0">
              <w:rPr>
                <w:rFonts w:cs="Arial" w:hint="eastAsia"/>
              </w:rPr>
              <w:t>-</w:t>
            </w:r>
            <w:r w:rsidRPr="00116AA0">
              <w:rPr>
                <w:rFonts w:cs="Arial" w:hint="eastAsia"/>
                <w:lang w:eastAsia="zh-CN"/>
              </w:rPr>
              <w:t>94]</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w:t>
            </w:r>
            <w:r w:rsidRPr="00116AA0">
              <w:rPr>
                <w:rFonts w:cs="Arial" w:hint="eastAsia"/>
              </w:rPr>
              <w:t>-</w:t>
            </w:r>
            <w:r w:rsidRPr="00116AA0">
              <w:rPr>
                <w:rFonts w:cs="Arial" w:hint="eastAsia"/>
                <w:lang w:eastAsia="zh-CN"/>
              </w:rPr>
              <w:t>91]</w:t>
            </w: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w:t>
            </w:r>
            <w:r w:rsidRPr="00116AA0">
              <w:rPr>
                <w:rFonts w:cs="Arial" w:hint="eastAsia"/>
              </w:rPr>
              <w:t>-89.2</w:t>
            </w:r>
            <w:r w:rsidRPr="00116AA0">
              <w:rPr>
                <w:rFonts w:cs="Arial" w:hint="eastAsia"/>
                <w:lang w:eastAsia="zh-CN"/>
              </w:rPr>
              <w:t>]</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w:t>
            </w:r>
            <w:r w:rsidRPr="00116AA0">
              <w:rPr>
                <w:rFonts w:cs="Arial" w:hint="eastAsia"/>
              </w:rPr>
              <w:t>-87.9</w:t>
            </w:r>
            <w:r w:rsidRPr="00116AA0">
              <w:rPr>
                <w:rFonts w:cs="Arial" w:hint="eastAsia"/>
                <w:lang w:eastAsia="zh-CN"/>
              </w:rPr>
              <w:t>]</w:t>
            </w:r>
          </w:p>
        </w:tc>
        <w:tc>
          <w:tcPr>
            <w:tcW w:w="787" w:type="dxa"/>
            <w:shd w:val="clear" w:color="auto" w:fill="auto"/>
            <w:vAlign w:val="center"/>
          </w:tcPr>
          <w:p w:rsidR="00464CB8" w:rsidRPr="00116AA0" w:rsidRDefault="00464CB8" w:rsidP="0057700F">
            <w:pPr>
              <w:pStyle w:val="TAC"/>
              <w:rPr>
                <w:rFonts w:cs="Arial"/>
              </w:rPr>
            </w:pPr>
            <w:r w:rsidRPr="00116AA0">
              <w:rPr>
                <w:rFonts w:cs="Arial"/>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lang w:eastAsia="zh-CN"/>
              </w:rPr>
              <w:t>41</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41</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lang w:eastAsia="zh-CN"/>
              </w:rPr>
            </w:pPr>
            <w:r w:rsidRPr="00116AA0">
              <w:rPr>
                <w:rFonts w:eastAsia="ＭＳ 明朝" w:cs="Arial"/>
              </w:rPr>
              <w:t>-9</w:t>
            </w:r>
            <w:r w:rsidRPr="00116AA0">
              <w:rPr>
                <w:rFonts w:cs="Arial" w:hint="eastAsia"/>
                <w:lang w:eastAsia="zh-CN"/>
              </w:rPr>
              <w:t>7.5</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eastAsia="ＭＳ 明朝" w:cs="Arial"/>
              </w:rPr>
              <w:t>-9</w:t>
            </w:r>
            <w:r w:rsidRPr="00116AA0">
              <w:rPr>
                <w:rFonts w:cs="Arial" w:hint="eastAsia"/>
                <w:lang w:eastAsia="zh-CN"/>
              </w:rPr>
              <w:t>4.5</w:t>
            </w:r>
          </w:p>
        </w:tc>
        <w:tc>
          <w:tcPr>
            <w:tcW w:w="787" w:type="dxa"/>
            <w:shd w:val="clear" w:color="auto" w:fill="auto"/>
            <w:vAlign w:val="center"/>
          </w:tcPr>
          <w:p w:rsidR="00464CB8" w:rsidRPr="00116AA0" w:rsidRDefault="00464CB8" w:rsidP="0057700F">
            <w:pPr>
              <w:pStyle w:val="TAC"/>
              <w:rPr>
                <w:rFonts w:cs="Arial"/>
                <w:lang w:eastAsia="zh-CN"/>
              </w:rPr>
            </w:pPr>
            <w:r w:rsidRPr="00116AA0">
              <w:rPr>
                <w:rFonts w:eastAsia="ＭＳ 明朝" w:cs="Arial"/>
              </w:rPr>
              <w:t>-9</w:t>
            </w:r>
            <w:r w:rsidRPr="00116AA0">
              <w:rPr>
                <w:rFonts w:eastAsia="ＭＳ 明朝" w:cs="Arial" w:hint="eastAsia"/>
              </w:rPr>
              <w:t>2.7</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eastAsia="ＭＳ 明朝" w:cs="Arial"/>
              </w:rPr>
              <w:t>-9</w:t>
            </w:r>
            <w:r w:rsidRPr="00116AA0">
              <w:rPr>
                <w:rFonts w:eastAsia="ＭＳ 明朝" w:cs="Arial" w:hint="eastAsia"/>
              </w:rPr>
              <w:t>1.5</w:t>
            </w:r>
          </w:p>
        </w:tc>
        <w:tc>
          <w:tcPr>
            <w:tcW w:w="787" w:type="dxa"/>
            <w:shd w:val="clear" w:color="auto" w:fill="auto"/>
            <w:vAlign w:val="center"/>
          </w:tcPr>
          <w:p w:rsidR="00464CB8" w:rsidRPr="00116AA0" w:rsidRDefault="00464CB8" w:rsidP="0057700F">
            <w:pPr>
              <w:pStyle w:val="TAC"/>
              <w:rPr>
                <w:rFonts w:cs="Arial"/>
              </w:rPr>
            </w:pPr>
            <w:r w:rsidRPr="00116AA0">
              <w:rPr>
                <w:rFonts w:cs="Arial"/>
                <w:lang w:eastAsia="zh-CN"/>
              </w:rPr>
              <w:t>TDD</w:t>
            </w: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vMerge w:val="restart"/>
            <w:shd w:val="clear" w:color="auto" w:fill="auto"/>
            <w:vAlign w:val="center"/>
          </w:tcPr>
          <w:p w:rsidR="00464CB8" w:rsidRPr="00116AA0" w:rsidRDefault="00464CB8" w:rsidP="0057700F">
            <w:pPr>
              <w:pStyle w:val="TAC"/>
              <w:rPr>
                <w:rFonts w:cs="Arial"/>
              </w:rPr>
            </w:pPr>
            <w:r w:rsidRPr="00116AA0">
              <w:rPr>
                <w:rFonts w:cs="Arial"/>
                <w:lang w:eastAsia="zh-CN"/>
              </w:rPr>
              <w:t>3</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lang w:eastAsia="zh-CN"/>
              </w:rPr>
            </w:pPr>
            <w:r w:rsidRPr="00116AA0">
              <w:rPr>
                <w:rFonts w:eastAsia="ＭＳ 明朝" w:cs="Arial"/>
              </w:rPr>
              <w:t xml:space="preserve">-97 </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eastAsia="ＭＳ 明朝" w:cs="Arial"/>
              </w:rPr>
              <w:t>-94</w:t>
            </w: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rPr>
              <w:t>-92.2</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rPr>
              <w:t>-91</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lang w:eastAsia="zh-CN"/>
              </w:rPr>
              <w:t>3</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vMerge/>
            <w:shd w:val="clear" w:color="auto" w:fill="auto"/>
            <w:vAlign w:val="center"/>
          </w:tcPr>
          <w:p w:rsidR="00464CB8" w:rsidRPr="00116AA0" w:rsidRDefault="00464CB8" w:rsidP="0057700F">
            <w:pPr>
              <w:pStyle w:val="TAC"/>
              <w:rPr>
                <w:rFonts w:cs="Arial"/>
                <w:lang w:eastAsia="zh-CN"/>
              </w:rPr>
            </w:pP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tcPr>
          <w:p w:rsidR="00464CB8" w:rsidRPr="00116AA0" w:rsidRDefault="00464CB8" w:rsidP="0057700F">
            <w:pPr>
              <w:pStyle w:val="TAC"/>
              <w:rPr>
                <w:rFonts w:eastAsia="ＭＳ 明朝" w:cs="Arial"/>
              </w:rPr>
            </w:pPr>
            <w:r w:rsidRPr="00116AA0">
              <w:rPr>
                <w:rFonts w:cs="Arial"/>
              </w:rPr>
              <w:t>[-99.7]</w:t>
            </w:r>
            <w:r w:rsidRPr="00116AA0">
              <w:rPr>
                <w:rFonts w:cs="Arial"/>
                <w:vertAlign w:val="superscript"/>
              </w:rPr>
              <w:t>11</w:t>
            </w:r>
          </w:p>
        </w:tc>
        <w:tc>
          <w:tcPr>
            <w:tcW w:w="786" w:type="dxa"/>
            <w:shd w:val="clear" w:color="auto" w:fill="auto"/>
          </w:tcPr>
          <w:p w:rsidR="00464CB8" w:rsidRPr="00116AA0" w:rsidRDefault="00464CB8" w:rsidP="0057700F">
            <w:pPr>
              <w:pStyle w:val="TAC"/>
              <w:rPr>
                <w:rFonts w:eastAsia="ＭＳ 明朝" w:cs="Arial"/>
              </w:rPr>
            </w:pPr>
            <w:r w:rsidRPr="00116AA0">
              <w:rPr>
                <w:rFonts w:cs="Arial"/>
              </w:rPr>
              <w:t>[-96.7]</w:t>
            </w:r>
            <w:r w:rsidRPr="00116AA0">
              <w:rPr>
                <w:rFonts w:cs="Arial"/>
                <w:vertAlign w:val="superscript"/>
              </w:rPr>
              <w:t>11</w:t>
            </w:r>
          </w:p>
        </w:tc>
        <w:tc>
          <w:tcPr>
            <w:tcW w:w="787" w:type="dxa"/>
            <w:shd w:val="clear" w:color="auto" w:fill="auto"/>
          </w:tcPr>
          <w:p w:rsidR="00464CB8" w:rsidRPr="00116AA0" w:rsidRDefault="00464CB8" w:rsidP="0057700F">
            <w:pPr>
              <w:pStyle w:val="TAC"/>
              <w:rPr>
                <w:rFonts w:cs="Arial"/>
              </w:rPr>
            </w:pPr>
            <w:r w:rsidRPr="00116AA0">
              <w:rPr>
                <w:rFonts w:cs="Arial"/>
              </w:rPr>
              <w:t>[-94.9]</w:t>
            </w:r>
            <w:r w:rsidRPr="00116AA0">
              <w:rPr>
                <w:rFonts w:cs="Arial"/>
                <w:vertAlign w:val="superscript"/>
              </w:rPr>
              <w:t>11</w:t>
            </w:r>
          </w:p>
        </w:tc>
        <w:tc>
          <w:tcPr>
            <w:tcW w:w="786" w:type="dxa"/>
            <w:shd w:val="clear" w:color="auto" w:fill="auto"/>
          </w:tcPr>
          <w:p w:rsidR="00464CB8" w:rsidRPr="00116AA0" w:rsidRDefault="00464CB8" w:rsidP="0057700F">
            <w:pPr>
              <w:pStyle w:val="TAC"/>
              <w:rPr>
                <w:rFonts w:cs="Arial"/>
              </w:rPr>
            </w:pPr>
            <w:r w:rsidRPr="00116AA0">
              <w:rPr>
                <w:rFonts w:cs="Arial"/>
              </w:rPr>
              <w:t>[-93.7]</w:t>
            </w:r>
            <w:r w:rsidRPr="00116AA0">
              <w:rPr>
                <w:rFonts w:cs="Arial"/>
                <w:vertAlign w:val="superscript"/>
              </w:rPr>
              <w:t>11</w:t>
            </w:r>
          </w:p>
        </w:tc>
        <w:tc>
          <w:tcPr>
            <w:tcW w:w="787" w:type="dxa"/>
            <w:vMerge/>
            <w:shd w:val="clear" w:color="auto" w:fill="auto"/>
            <w:vAlign w:val="center"/>
          </w:tcPr>
          <w:p w:rsidR="00464CB8" w:rsidRPr="00116AA0" w:rsidRDefault="00464CB8" w:rsidP="0057700F">
            <w:pPr>
              <w:pStyle w:val="TAC"/>
              <w:rPr>
                <w:rFonts w:cs="Arial"/>
                <w:lang w:eastAsia="ja-JP"/>
              </w:rPr>
            </w:pPr>
          </w:p>
        </w:tc>
        <w:tc>
          <w:tcPr>
            <w:tcW w:w="1072" w:type="dxa"/>
            <w:vMerge/>
            <w:vAlign w:val="center"/>
          </w:tcPr>
          <w:p w:rsidR="00464CB8" w:rsidRPr="00116AA0" w:rsidRDefault="00464CB8" w:rsidP="0057700F">
            <w:pPr>
              <w:pStyle w:val="TAC"/>
              <w:rPr>
                <w:rFonts w:cs="Arial"/>
                <w:lang w:eastAsia="zh-CN"/>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41</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[-93.3]</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w:t>
            </w:r>
            <w:r w:rsidRPr="00116AA0">
              <w:rPr>
                <w:rFonts w:cs="Arial"/>
              </w:rPr>
              <w:t>-</w:t>
            </w:r>
            <w:r w:rsidRPr="00116AA0">
              <w:rPr>
                <w:rFonts w:cs="Arial" w:hint="eastAsia"/>
                <w:lang w:eastAsia="zh-CN"/>
              </w:rPr>
              <w:t>90.7]</w:t>
            </w: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w:t>
            </w:r>
            <w:r w:rsidRPr="00116AA0">
              <w:rPr>
                <w:rFonts w:cs="Arial" w:hint="eastAsia"/>
              </w:rPr>
              <w:t>-89.2</w:t>
            </w:r>
            <w:r w:rsidRPr="00116AA0">
              <w:rPr>
                <w:rFonts w:cs="Arial" w:hint="eastAsia"/>
                <w:lang w:eastAsia="zh-CN"/>
              </w:rPr>
              <w:t>]</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w:t>
            </w:r>
            <w:r w:rsidRPr="00116AA0">
              <w:rPr>
                <w:rFonts w:cs="Arial" w:hint="eastAsia"/>
              </w:rPr>
              <w:t>-88.1</w:t>
            </w:r>
            <w:r w:rsidRPr="00116AA0">
              <w:rPr>
                <w:rFonts w:cs="Arial" w:hint="eastAsia"/>
                <w:lang w:eastAsia="zh-CN"/>
              </w:rPr>
              <w:t>]</w:t>
            </w:r>
          </w:p>
        </w:tc>
        <w:tc>
          <w:tcPr>
            <w:tcW w:w="787" w:type="dxa"/>
            <w:shd w:val="clear" w:color="auto" w:fill="auto"/>
            <w:vAlign w:val="center"/>
          </w:tcPr>
          <w:p w:rsidR="00464CB8" w:rsidRPr="00116AA0" w:rsidRDefault="00464CB8" w:rsidP="0057700F">
            <w:pPr>
              <w:pStyle w:val="TAC"/>
              <w:rPr>
                <w:rFonts w:cs="Arial"/>
              </w:rPr>
            </w:pPr>
            <w:r w:rsidRPr="00116AA0">
              <w:rPr>
                <w:rFonts w:cs="Arial"/>
                <w:lang w:eastAsia="zh-CN"/>
              </w:rPr>
              <w:t>TDD</w:t>
            </w: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rPr>
            </w:pPr>
            <w:r w:rsidRPr="00116AA0">
              <w:rPr>
                <w:rFonts w:cs="Arial"/>
                <w:lang w:eastAsia="zh-CN"/>
              </w:rPr>
              <w:t>CA_3A-41C</w:t>
            </w:r>
            <w:r w:rsidRPr="00116AA0">
              <w:rPr>
                <w:rFonts w:cs="Arial"/>
                <w:vertAlign w:val="superscript"/>
                <w:lang w:eastAsia="zh-CN"/>
              </w:rPr>
              <w:t>5</w:t>
            </w:r>
          </w:p>
        </w:tc>
        <w:tc>
          <w:tcPr>
            <w:tcW w:w="789" w:type="dxa"/>
            <w:shd w:val="clear" w:color="auto" w:fill="auto"/>
            <w:vAlign w:val="center"/>
          </w:tcPr>
          <w:p w:rsidR="00464CB8" w:rsidRPr="00116AA0" w:rsidRDefault="00464CB8" w:rsidP="0057700F">
            <w:pPr>
              <w:pStyle w:val="TAC"/>
              <w:rPr>
                <w:rFonts w:cs="Arial"/>
              </w:rPr>
            </w:pPr>
            <w:r w:rsidRPr="00116AA0">
              <w:rPr>
                <w:rFonts w:cs="Arial"/>
                <w:lang w:eastAsia="zh-CN"/>
              </w:rPr>
              <w:t>3</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w:t>
            </w:r>
            <w:r w:rsidRPr="00116AA0">
              <w:rPr>
                <w:rFonts w:cs="Arial" w:hint="eastAsia"/>
              </w:rPr>
              <w:t>-</w:t>
            </w:r>
            <w:r w:rsidRPr="00116AA0">
              <w:rPr>
                <w:rFonts w:cs="Arial" w:hint="eastAsia"/>
                <w:lang w:eastAsia="zh-CN"/>
              </w:rPr>
              <w:t>94]</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w:t>
            </w:r>
            <w:r w:rsidRPr="00116AA0">
              <w:rPr>
                <w:rFonts w:cs="Arial" w:hint="eastAsia"/>
              </w:rPr>
              <w:t>-</w:t>
            </w:r>
            <w:r w:rsidRPr="00116AA0">
              <w:rPr>
                <w:rFonts w:cs="Arial" w:hint="eastAsia"/>
                <w:lang w:eastAsia="zh-CN"/>
              </w:rPr>
              <w:t>91]</w:t>
            </w: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w:t>
            </w:r>
            <w:r w:rsidRPr="00116AA0">
              <w:rPr>
                <w:rFonts w:cs="Arial" w:hint="eastAsia"/>
              </w:rPr>
              <w:t>-89.2</w:t>
            </w:r>
            <w:r w:rsidRPr="00116AA0">
              <w:rPr>
                <w:rFonts w:cs="Arial" w:hint="eastAsia"/>
                <w:lang w:eastAsia="zh-CN"/>
              </w:rPr>
              <w:t>]</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w:t>
            </w:r>
            <w:r w:rsidRPr="00116AA0">
              <w:rPr>
                <w:rFonts w:cs="Arial" w:hint="eastAsia"/>
              </w:rPr>
              <w:t>-87.9</w:t>
            </w:r>
            <w:r w:rsidRPr="00116AA0">
              <w:rPr>
                <w:rFonts w:cs="Arial" w:hint="eastAsia"/>
                <w:lang w:eastAsia="zh-CN"/>
              </w:rPr>
              <w:t>]</w:t>
            </w:r>
          </w:p>
        </w:tc>
        <w:tc>
          <w:tcPr>
            <w:tcW w:w="787" w:type="dxa"/>
            <w:shd w:val="clear" w:color="auto" w:fill="auto"/>
            <w:vAlign w:val="center"/>
          </w:tcPr>
          <w:p w:rsidR="00464CB8" w:rsidRPr="00116AA0" w:rsidRDefault="00464CB8" w:rsidP="0057700F">
            <w:pPr>
              <w:pStyle w:val="TAC"/>
              <w:rPr>
                <w:rFonts w:cs="Arial"/>
              </w:rPr>
            </w:pPr>
            <w:r w:rsidRPr="00116AA0">
              <w:rPr>
                <w:rFonts w:cs="Arial"/>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lang w:eastAsia="zh-CN"/>
              </w:rPr>
              <w:t>41</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41</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lang w:eastAsia="zh-CN"/>
              </w:rPr>
            </w:pPr>
            <w:r w:rsidRPr="00116AA0">
              <w:rPr>
                <w:rFonts w:eastAsia="ＭＳ 明朝" w:cs="Arial"/>
              </w:rPr>
              <w:t>-9</w:t>
            </w:r>
            <w:r w:rsidRPr="00116AA0">
              <w:rPr>
                <w:rFonts w:cs="Arial" w:hint="eastAsia"/>
                <w:lang w:eastAsia="zh-CN"/>
              </w:rPr>
              <w:t>7.5</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eastAsia="ＭＳ 明朝" w:cs="Arial"/>
              </w:rPr>
              <w:t>-9</w:t>
            </w:r>
            <w:r w:rsidRPr="00116AA0">
              <w:rPr>
                <w:rFonts w:cs="Arial" w:hint="eastAsia"/>
                <w:lang w:eastAsia="zh-CN"/>
              </w:rPr>
              <w:t>4.5</w:t>
            </w:r>
          </w:p>
        </w:tc>
        <w:tc>
          <w:tcPr>
            <w:tcW w:w="787" w:type="dxa"/>
            <w:shd w:val="clear" w:color="auto" w:fill="auto"/>
            <w:vAlign w:val="center"/>
          </w:tcPr>
          <w:p w:rsidR="00464CB8" w:rsidRPr="00116AA0" w:rsidRDefault="00464CB8" w:rsidP="0057700F">
            <w:pPr>
              <w:pStyle w:val="TAC"/>
              <w:rPr>
                <w:rFonts w:cs="Arial"/>
                <w:lang w:eastAsia="zh-CN"/>
              </w:rPr>
            </w:pPr>
            <w:r w:rsidRPr="00116AA0">
              <w:rPr>
                <w:rFonts w:eastAsia="ＭＳ 明朝" w:cs="Arial"/>
              </w:rPr>
              <w:t>-9</w:t>
            </w:r>
            <w:r w:rsidRPr="00116AA0">
              <w:rPr>
                <w:rFonts w:eastAsia="ＭＳ 明朝" w:cs="Arial" w:hint="eastAsia"/>
              </w:rPr>
              <w:t>2.7</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eastAsia="ＭＳ 明朝" w:cs="Arial"/>
              </w:rPr>
              <w:t>-9</w:t>
            </w:r>
            <w:r w:rsidRPr="00116AA0">
              <w:rPr>
                <w:rFonts w:eastAsia="ＭＳ 明朝" w:cs="Arial" w:hint="eastAsia"/>
              </w:rPr>
              <w:t>1.5</w:t>
            </w:r>
          </w:p>
        </w:tc>
        <w:tc>
          <w:tcPr>
            <w:tcW w:w="787" w:type="dxa"/>
            <w:shd w:val="clear" w:color="auto" w:fill="auto"/>
            <w:vAlign w:val="center"/>
          </w:tcPr>
          <w:p w:rsidR="00464CB8" w:rsidRPr="00116AA0" w:rsidRDefault="00464CB8" w:rsidP="0057700F">
            <w:pPr>
              <w:pStyle w:val="TAC"/>
              <w:rPr>
                <w:rFonts w:cs="Arial"/>
              </w:rPr>
            </w:pPr>
            <w:r w:rsidRPr="00116AA0">
              <w:rPr>
                <w:rFonts w:cs="Arial"/>
                <w:lang w:eastAsia="zh-CN"/>
              </w:rPr>
              <w:t>TDD</w:t>
            </w: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vMerge w:val="restart"/>
            <w:shd w:val="clear" w:color="auto" w:fill="auto"/>
            <w:vAlign w:val="center"/>
          </w:tcPr>
          <w:p w:rsidR="00464CB8" w:rsidRPr="00116AA0" w:rsidRDefault="00464CB8" w:rsidP="0057700F">
            <w:pPr>
              <w:pStyle w:val="TAC"/>
              <w:rPr>
                <w:rFonts w:cs="Arial"/>
              </w:rPr>
            </w:pPr>
            <w:r w:rsidRPr="00116AA0">
              <w:rPr>
                <w:rFonts w:cs="Arial"/>
                <w:lang w:eastAsia="zh-CN"/>
              </w:rPr>
              <w:t>3</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lang w:eastAsia="zh-CN"/>
              </w:rPr>
            </w:pPr>
            <w:r w:rsidRPr="00116AA0">
              <w:rPr>
                <w:rFonts w:eastAsia="ＭＳ 明朝" w:cs="Arial"/>
              </w:rPr>
              <w:t xml:space="preserve">-97 </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eastAsia="ＭＳ 明朝" w:cs="Arial"/>
              </w:rPr>
              <w:t>-94</w:t>
            </w: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rPr>
              <w:t>-92.2</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rPr>
              <w:t>-91</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lang w:eastAsia="zh-CN"/>
              </w:rPr>
              <w:t>3</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vMerge/>
            <w:shd w:val="clear" w:color="auto" w:fill="auto"/>
            <w:vAlign w:val="center"/>
          </w:tcPr>
          <w:p w:rsidR="00464CB8" w:rsidRPr="00116AA0" w:rsidRDefault="00464CB8" w:rsidP="0057700F">
            <w:pPr>
              <w:pStyle w:val="TAC"/>
              <w:rPr>
                <w:rFonts w:cs="Arial"/>
                <w:lang w:eastAsia="zh-CN"/>
              </w:rPr>
            </w:pP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tcPr>
          <w:p w:rsidR="00464CB8" w:rsidRPr="00116AA0" w:rsidRDefault="00464CB8" w:rsidP="0057700F">
            <w:pPr>
              <w:pStyle w:val="TAC"/>
              <w:rPr>
                <w:rFonts w:eastAsia="ＭＳ 明朝" w:cs="Arial"/>
              </w:rPr>
            </w:pPr>
            <w:r w:rsidRPr="00116AA0">
              <w:rPr>
                <w:rFonts w:cs="Arial"/>
              </w:rPr>
              <w:t>[-99.7]</w:t>
            </w:r>
            <w:r w:rsidRPr="00116AA0">
              <w:rPr>
                <w:rFonts w:cs="Arial"/>
                <w:vertAlign w:val="superscript"/>
              </w:rPr>
              <w:t>11</w:t>
            </w:r>
          </w:p>
        </w:tc>
        <w:tc>
          <w:tcPr>
            <w:tcW w:w="786" w:type="dxa"/>
            <w:shd w:val="clear" w:color="auto" w:fill="auto"/>
          </w:tcPr>
          <w:p w:rsidR="00464CB8" w:rsidRPr="00116AA0" w:rsidRDefault="00464CB8" w:rsidP="0057700F">
            <w:pPr>
              <w:pStyle w:val="TAC"/>
              <w:rPr>
                <w:rFonts w:eastAsia="ＭＳ 明朝" w:cs="Arial"/>
              </w:rPr>
            </w:pPr>
            <w:r w:rsidRPr="00116AA0">
              <w:rPr>
                <w:rFonts w:cs="Arial"/>
              </w:rPr>
              <w:t>[-96.7]</w:t>
            </w:r>
            <w:r w:rsidRPr="00116AA0">
              <w:rPr>
                <w:rFonts w:cs="Arial"/>
                <w:vertAlign w:val="superscript"/>
              </w:rPr>
              <w:t>11</w:t>
            </w:r>
          </w:p>
        </w:tc>
        <w:tc>
          <w:tcPr>
            <w:tcW w:w="787" w:type="dxa"/>
            <w:shd w:val="clear" w:color="auto" w:fill="auto"/>
          </w:tcPr>
          <w:p w:rsidR="00464CB8" w:rsidRPr="00116AA0" w:rsidRDefault="00464CB8" w:rsidP="0057700F">
            <w:pPr>
              <w:pStyle w:val="TAC"/>
              <w:rPr>
                <w:rFonts w:cs="Arial"/>
              </w:rPr>
            </w:pPr>
            <w:r w:rsidRPr="00116AA0">
              <w:rPr>
                <w:rFonts w:cs="Arial"/>
              </w:rPr>
              <w:t>[-94.9]</w:t>
            </w:r>
            <w:r w:rsidRPr="00116AA0">
              <w:rPr>
                <w:rFonts w:cs="Arial"/>
                <w:vertAlign w:val="superscript"/>
              </w:rPr>
              <w:t>11</w:t>
            </w:r>
          </w:p>
        </w:tc>
        <w:tc>
          <w:tcPr>
            <w:tcW w:w="786" w:type="dxa"/>
            <w:shd w:val="clear" w:color="auto" w:fill="auto"/>
          </w:tcPr>
          <w:p w:rsidR="00464CB8" w:rsidRPr="00116AA0" w:rsidRDefault="00464CB8" w:rsidP="0057700F">
            <w:pPr>
              <w:pStyle w:val="TAC"/>
              <w:rPr>
                <w:rFonts w:cs="Arial"/>
              </w:rPr>
            </w:pPr>
            <w:r w:rsidRPr="00116AA0">
              <w:rPr>
                <w:rFonts w:cs="Arial"/>
              </w:rPr>
              <w:t>[-93.7]</w:t>
            </w:r>
            <w:r w:rsidRPr="00116AA0">
              <w:rPr>
                <w:rFonts w:cs="Arial"/>
                <w:vertAlign w:val="superscript"/>
              </w:rPr>
              <w:t>11</w:t>
            </w:r>
          </w:p>
        </w:tc>
        <w:tc>
          <w:tcPr>
            <w:tcW w:w="787" w:type="dxa"/>
            <w:vMerge/>
            <w:shd w:val="clear" w:color="auto" w:fill="auto"/>
            <w:vAlign w:val="center"/>
          </w:tcPr>
          <w:p w:rsidR="00464CB8" w:rsidRPr="00116AA0" w:rsidRDefault="00464CB8" w:rsidP="0057700F">
            <w:pPr>
              <w:pStyle w:val="TAC"/>
              <w:rPr>
                <w:rFonts w:cs="Arial"/>
                <w:lang w:eastAsia="ja-JP"/>
              </w:rPr>
            </w:pPr>
          </w:p>
        </w:tc>
        <w:tc>
          <w:tcPr>
            <w:tcW w:w="1072" w:type="dxa"/>
            <w:vMerge/>
            <w:vAlign w:val="center"/>
          </w:tcPr>
          <w:p w:rsidR="00464CB8" w:rsidRPr="00116AA0" w:rsidRDefault="00464CB8" w:rsidP="0057700F">
            <w:pPr>
              <w:pStyle w:val="TAC"/>
              <w:rPr>
                <w:rFonts w:cs="Arial"/>
                <w:lang w:eastAsia="zh-CN"/>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41</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[-93.3]</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w:t>
            </w:r>
            <w:r w:rsidRPr="00116AA0">
              <w:rPr>
                <w:rFonts w:cs="Arial"/>
              </w:rPr>
              <w:t>-</w:t>
            </w:r>
            <w:r w:rsidRPr="00116AA0">
              <w:rPr>
                <w:rFonts w:cs="Arial" w:hint="eastAsia"/>
                <w:lang w:eastAsia="zh-CN"/>
              </w:rPr>
              <w:t>90.7]</w:t>
            </w: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w:t>
            </w:r>
            <w:r w:rsidRPr="00116AA0">
              <w:rPr>
                <w:rFonts w:cs="Arial" w:hint="eastAsia"/>
              </w:rPr>
              <w:t>-89.2</w:t>
            </w:r>
            <w:r w:rsidRPr="00116AA0">
              <w:rPr>
                <w:rFonts w:cs="Arial" w:hint="eastAsia"/>
                <w:lang w:eastAsia="zh-CN"/>
              </w:rPr>
              <w:t>]</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w:t>
            </w:r>
            <w:r w:rsidRPr="00116AA0">
              <w:rPr>
                <w:rFonts w:cs="Arial" w:hint="eastAsia"/>
              </w:rPr>
              <w:t>-88.1</w:t>
            </w:r>
            <w:r w:rsidRPr="00116AA0">
              <w:rPr>
                <w:rFonts w:cs="Arial" w:hint="eastAsia"/>
                <w:lang w:eastAsia="zh-CN"/>
              </w:rPr>
              <w:t>]</w:t>
            </w:r>
          </w:p>
        </w:tc>
        <w:tc>
          <w:tcPr>
            <w:tcW w:w="787" w:type="dxa"/>
            <w:shd w:val="clear" w:color="auto" w:fill="auto"/>
            <w:vAlign w:val="center"/>
          </w:tcPr>
          <w:p w:rsidR="00464CB8" w:rsidRPr="00116AA0" w:rsidRDefault="00464CB8" w:rsidP="0057700F">
            <w:pPr>
              <w:pStyle w:val="TAC"/>
              <w:rPr>
                <w:rFonts w:cs="Arial"/>
              </w:rPr>
            </w:pPr>
            <w:r w:rsidRPr="00116AA0">
              <w:rPr>
                <w:rFonts w:cs="Arial"/>
                <w:lang w:eastAsia="zh-CN"/>
              </w:rPr>
              <w:t>TDD</w:t>
            </w: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rPr>
            </w:pPr>
            <w:r w:rsidRPr="00116AA0">
              <w:rPr>
                <w:rFonts w:cs="Arial"/>
              </w:rPr>
              <w:t>CA_3A-</w:t>
            </w:r>
            <w:r w:rsidRPr="00116AA0">
              <w:rPr>
                <w:rFonts w:eastAsia="SimSun" w:cs="Arial"/>
                <w:lang w:eastAsia="zh-CN"/>
              </w:rPr>
              <w:t>41</w:t>
            </w:r>
            <w:r w:rsidRPr="00116AA0">
              <w:rPr>
                <w:rFonts w:eastAsia="Malgun Gothic" w:cs="Arial"/>
                <w:lang w:eastAsia="ko-KR"/>
              </w:rPr>
              <w:t>A-4</w:t>
            </w:r>
            <w:r w:rsidRPr="00116AA0">
              <w:rPr>
                <w:rFonts w:eastAsia="SimSun" w:cs="Arial"/>
                <w:lang w:eastAsia="zh-CN"/>
              </w:rPr>
              <w:t>2</w:t>
            </w:r>
            <w:r w:rsidRPr="00116AA0">
              <w:rPr>
                <w:rFonts w:eastAsia="Malgun Gothic" w:cs="Arial"/>
                <w:lang w:eastAsia="ko-KR"/>
              </w:rPr>
              <w:t>A</w:t>
            </w:r>
            <w:r w:rsidRPr="00116AA0">
              <w:rPr>
                <w:rFonts w:eastAsia="SimSun" w:cs="Arial"/>
                <w:vertAlign w:val="superscript"/>
                <w:lang w:eastAsia="zh-CN"/>
              </w:rPr>
              <w:t>5,6,7,8</w:t>
            </w:r>
          </w:p>
        </w:tc>
        <w:tc>
          <w:tcPr>
            <w:tcW w:w="789" w:type="dxa"/>
            <w:shd w:val="clear" w:color="auto" w:fill="auto"/>
            <w:vAlign w:val="center"/>
          </w:tcPr>
          <w:p w:rsidR="00464CB8" w:rsidRPr="00116AA0" w:rsidRDefault="00464CB8" w:rsidP="0057700F">
            <w:pPr>
              <w:pStyle w:val="TAC"/>
              <w:rPr>
                <w:rFonts w:cs="Arial"/>
              </w:rPr>
            </w:pPr>
            <w:r w:rsidRPr="00116AA0">
              <w:rPr>
                <w:rFonts w:cs="Arial" w:hint="eastAsia"/>
              </w:rPr>
              <w:t>3</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rPr>
              <w:t>-96.</w:t>
            </w:r>
            <w:r w:rsidRPr="00116AA0">
              <w:rPr>
                <w:rFonts w:eastAsia="SimSun" w:cs="Arial"/>
                <w:lang w:eastAsia="zh-CN"/>
              </w:rPr>
              <w:t>5</w:t>
            </w:r>
          </w:p>
        </w:tc>
        <w:tc>
          <w:tcPr>
            <w:tcW w:w="786" w:type="dxa"/>
            <w:shd w:val="clear" w:color="auto" w:fill="auto"/>
            <w:vAlign w:val="center"/>
          </w:tcPr>
          <w:p w:rsidR="00464CB8" w:rsidRPr="00116AA0" w:rsidRDefault="00464CB8" w:rsidP="0057700F">
            <w:pPr>
              <w:pStyle w:val="TAC"/>
              <w:rPr>
                <w:rFonts w:cs="Arial"/>
              </w:rPr>
            </w:pPr>
            <w:r w:rsidRPr="00116AA0">
              <w:rPr>
                <w:rFonts w:cs="Arial"/>
              </w:rPr>
              <w:t>-93.</w:t>
            </w:r>
            <w:r w:rsidRPr="00116AA0">
              <w:rPr>
                <w:rFonts w:eastAsia="SimSun" w:cs="Arial"/>
                <w:lang w:eastAsia="zh-CN"/>
              </w:rPr>
              <w:t>5</w:t>
            </w:r>
          </w:p>
        </w:tc>
        <w:tc>
          <w:tcPr>
            <w:tcW w:w="787" w:type="dxa"/>
            <w:shd w:val="clear" w:color="auto" w:fill="auto"/>
            <w:vAlign w:val="center"/>
          </w:tcPr>
          <w:p w:rsidR="00464CB8" w:rsidRPr="00116AA0" w:rsidRDefault="00464CB8" w:rsidP="0057700F">
            <w:pPr>
              <w:pStyle w:val="TAC"/>
              <w:rPr>
                <w:rFonts w:cs="Arial"/>
              </w:rPr>
            </w:pPr>
            <w:r w:rsidRPr="00116AA0">
              <w:rPr>
                <w:rFonts w:cs="Arial"/>
              </w:rPr>
              <w:t>-9</w:t>
            </w:r>
            <w:r w:rsidRPr="00116AA0">
              <w:rPr>
                <w:rFonts w:eastAsia="SimSun" w:cs="Arial"/>
                <w:lang w:eastAsia="zh-CN"/>
              </w:rPr>
              <w:t>1.7</w:t>
            </w:r>
          </w:p>
        </w:tc>
        <w:tc>
          <w:tcPr>
            <w:tcW w:w="786" w:type="dxa"/>
            <w:shd w:val="clear" w:color="auto" w:fill="auto"/>
            <w:vAlign w:val="center"/>
          </w:tcPr>
          <w:p w:rsidR="00464CB8" w:rsidRPr="00116AA0" w:rsidRDefault="00464CB8" w:rsidP="0057700F">
            <w:pPr>
              <w:pStyle w:val="TAC"/>
              <w:rPr>
                <w:rFonts w:cs="Arial"/>
              </w:rPr>
            </w:pPr>
            <w:r w:rsidRPr="00116AA0">
              <w:rPr>
                <w:rFonts w:cs="Arial"/>
              </w:rPr>
              <w:t>-90.</w:t>
            </w:r>
            <w:r w:rsidRPr="00116AA0">
              <w:rPr>
                <w:rFonts w:eastAsia="SimSun" w:cs="Arial"/>
                <w:lang w:eastAsia="zh-CN"/>
              </w:rPr>
              <w:t>5</w:t>
            </w:r>
          </w:p>
        </w:tc>
        <w:tc>
          <w:tcPr>
            <w:tcW w:w="787" w:type="dxa"/>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lang w:eastAsia="zh-CN"/>
              </w:rPr>
              <w:t>3</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41</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lang w:eastAsia="zh-CN"/>
              </w:rPr>
              <w:t>[-93.3]</w:t>
            </w:r>
          </w:p>
        </w:tc>
        <w:tc>
          <w:tcPr>
            <w:tcW w:w="786" w:type="dxa"/>
            <w:shd w:val="clear" w:color="auto" w:fill="auto"/>
            <w:vAlign w:val="center"/>
          </w:tcPr>
          <w:p w:rsidR="00464CB8" w:rsidRPr="00116AA0" w:rsidRDefault="00464CB8" w:rsidP="0057700F">
            <w:pPr>
              <w:pStyle w:val="TAC"/>
              <w:rPr>
                <w:rFonts w:cs="Arial"/>
              </w:rPr>
            </w:pPr>
            <w:r w:rsidRPr="00116AA0">
              <w:rPr>
                <w:rFonts w:cs="Arial"/>
                <w:lang w:eastAsia="zh-CN"/>
              </w:rPr>
              <w:t>[</w:t>
            </w:r>
            <w:r w:rsidRPr="00116AA0">
              <w:rPr>
                <w:rFonts w:cs="Arial"/>
              </w:rPr>
              <w:t>-</w:t>
            </w:r>
            <w:r w:rsidRPr="00116AA0">
              <w:rPr>
                <w:rFonts w:cs="Arial"/>
                <w:lang w:eastAsia="zh-CN"/>
              </w:rPr>
              <w:t>90.7]</w:t>
            </w:r>
          </w:p>
        </w:tc>
        <w:tc>
          <w:tcPr>
            <w:tcW w:w="787" w:type="dxa"/>
            <w:shd w:val="clear" w:color="auto" w:fill="auto"/>
            <w:vAlign w:val="center"/>
          </w:tcPr>
          <w:p w:rsidR="00464CB8" w:rsidRPr="00116AA0" w:rsidRDefault="00464CB8" w:rsidP="0057700F">
            <w:pPr>
              <w:pStyle w:val="TAC"/>
              <w:rPr>
                <w:rFonts w:cs="Arial"/>
              </w:rPr>
            </w:pPr>
            <w:r w:rsidRPr="00116AA0">
              <w:rPr>
                <w:rFonts w:cs="Arial"/>
                <w:lang w:eastAsia="zh-CN"/>
              </w:rPr>
              <w:t>[</w:t>
            </w:r>
            <w:r w:rsidRPr="00116AA0">
              <w:rPr>
                <w:rFonts w:cs="Arial"/>
              </w:rPr>
              <w:t>-89.2</w:t>
            </w:r>
            <w:r w:rsidRPr="00116AA0">
              <w:rPr>
                <w:rFonts w:cs="Arial"/>
                <w:lang w:eastAsia="zh-CN"/>
              </w:rPr>
              <w:t>]</w:t>
            </w:r>
          </w:p>
        </w:tc>
        <w:tc>
          <w:tcPr>
            <w:tcW w:w="786" w:type="dxa"/>
            <w:shd w:val="clear" w:color="auto" w:fill="auto"/>
            <w:vAlign w:val="center"/>
          </w:tcPr>
          <w:p w:rsidR="00464CB8" w:rsidRPr="00116AA0" w:rsidRDefault="00464CB8" w:rsidP="0057700F">
            <w:pPr>
              <w:pStyle w:val="TAC"/>
              <w:rPr>
                <w:rFonts w:cs="Arial"/>
              </w:rPr>
            </w:pPr>
            <w:r w:rsidRPr="00116AA0">
              <w:rPr>
                <w:rFonts w:cs="Arial"/>
                <w:lang w:eastAsia="zh-CN"/>
              </w:rPr>
              <w:t>[</w:t>
            </w:r>
            <w:r w:rsidRPr="00116AA0">
              <w:rPr>
                <w:rFonts w:cs="Arial"/>
              </w:rPr>
              <w:t>-88.1</w:t>
            </w:r>
            <w:r w:rsidRPr="00116AA0">
              <w:rPr>
                <w:rFonts w:cs="Arial"/>
                <w:lang w:eastAsia="zh-CN"/>
              </w:rPr>
              <w:t>]</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rPr>
              <w:t>TDD</w:t>
            </w: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42</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tcPr>
          <w:p w:rsidR="00464CB8" w:rsidRPr="00116AA0" w:rsidRDefault="00464CB8" w:rsidP="0057700F">
            <w:pPr>
              <w:pStyle w:val="TAC"/>
              <w:rPr>
                <w:rFonts w:eastAsia="ＭＳ 明朝" w:cs="Arial"/>
              </w:rPr>
            </w:pPr>
            <w:r w:rsidRPr="00116AA0">
              <w:rPr>
                <w:rFonts w:cs="Arial"/>
                <w:lang w:eastAsia="ja-JP"/>
              </w:rPr>
              <w:t>-71.7</w:t>
            </w:r>
          </w:p>
        </w:tc>
        <w:tc>
          <w:tcPr>
            <w:tcW w:w="786" w:type="dxa"/>
            <w:shd w:val="clear" w:color="auto" w:fill="auto"/>
          </w:tcPr>
          <w:p w:rsidR="00464CB8" w:rsidRPr="00116AA0" w:rsidRDefault="00464CB8" w:rsidP="0057700F">
            <w:pPr>
              <w:pStyle w:val="TAC"/>
              <w:rPr>
                <w:rFonts w:eastAsia="ＭＳ 明朝" w:cs="Arial"/>
              </w:rPr>
            </w:pPr>
            <w:r w:rsidRPr="00116AA0">
              <w:rPr>
                <w:rFonts w:cs="Arial"/>
                <w:lang w:eastAsia="ja-JP"/>
              </w:rPr>
              <w:t>-71.7</w:t>
            </w:r>
          </w:p>
        </w:tc>
        <w:tc>
          <w:tcPr>
            <w:tcW w:w="787" w:type="dxa"/>
            <w:shd w:val="clear" w:color="auto" w:fill="auto"/>
          </w:tcPr>
          <w:p w:rsidR="00464CB8" w:rsidRPr="00116AA0" w:rsidRDefault="00464CB8" w:rsidP="0057700F">
            <w:pPr>
              <w:pStyle w:val="TAC"/>
              <w:rPr>
                <w:rFonts w:eastAsia="ＭＳ 明朝" w:cs="Arial"/>
              </w:rPr>
            </w:pPr>
            <w:r w:rsidRPr="00116AA0">
              <w:rPr>
                <w:rFonts w:cs="Arial"/>
                <w:lang w:eastAsia="ja-JP"/>
              </w:rPr>
              <w:t>-71.7</w:t>
            </w:r>
          </w:p>
        </w:tc>
        <w:tc>
          <w:tcPr>
            <w:tcW w:w="786" w:type="dxa"/>
            <w:shd w:val="clear" w:color="auto" w:fill="auto"/>
          </w:tcPr>
          <w:p w:rsidR="00464CB8" w:rsidRPr="00116AA0" w:rsidRDefault="00464CB8" w:rsidP="0057700F">
            <w:pPr>
              <w:pStyle w:val="TAC"/>
              <w:rPr>
                <w:rFonts w:eastAsia="ＭＳ 明朝" w:cs="Arial"/>
              </w:rPr>
            </w:pPr>
            <w:r w:rsidRPr="00116AA0">
              <w:rPr>
                <w:rFonts w:cs="Arial"/>
                <w:lang w:eastAsia="ja-JP"/>
              </w:rPr>
              <w:t>-71.7</w:t>
            </w: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rPr>
            </w:pPr>
            <w:r w:rsidRPr="00116AA0">
              <w:rPr>
                <w:rFonts w:cs="Arial"/>
              </w:rPr>
              <w:t>CA_3A-</w:t>
            </w:r>
            <w:r w:rsidRPr="00116AA0">
              <w:rPr>
                <w:rFonts w:eastAsia="SimSun" w:cs="Arial"/>
                <w:lang w:eastAsia="zh-CN"/>
              </w:rPr>
              <w:t>41</w:t>
            </w:r>
            <w:r w:rsidRPr="00116AA0">
              <w:rPr>
                <w:rFonts w:eastAsia="Malgun Gothic" w:cs="Arial"/>
                <w:lang w:eastAsia="ko-KR"/>
              </w:rPr>
              <w:t>A-4</w:t>
            </w:r>
            <w:r w:rsidRPr="00116AA0">
              <w:rPr>
                <w:rFonts w:eastAsia="SimSun" w:cs="Arial"/>
                <w:lang w:eastAsia="zh-CN"/>
              </w:rPr>
              <w:t>2</w:t>
            </w:r>
            <w:r w:rsidRPr="00116AA0">
              <w:rPr>
                <w:rFonts w:eastAsia="Malgun Gothic" w:cs="Arial"/>
                <w:lang w:eastAsia="ko-KR"/>
              </w:rPr>
              <w:t>A</w:t>
            </w:r>
            <w:r w:rsidRPr="00116AA0">
              <w:rPr>
                <w:rFonts w:eastAsia="SimSun" w:cs="Arial"/>
                <w:vertAlign w:val="superscript"/>
                <w:lang w:eastAsia="zh-CN"/>
              </w:rPr>
              <w:t>5,6,9</w:t>
            </w:r>
          </w:p>
        </w:tc>
        <w:tc>
          <w:tcPr>
            <w:tcW w:w="789" w:type="dxa"/>
            <w:shd w:val="clear" w:color="auto" w:fill="auto"/>
            <w:vAlign w:val="center"/>
          </w:tcPr>
          <w:p w:rsidR="00464CB8" w:rsidRPr="00116AA0" w:rsidRDefault="00464CB8" w:rsidP="0057700F">
            <w:pPr>
              <w:pStyle w:val="TAC"/>
              <w:rPr>
                <w:rFonts w:cs="Arial"/>
              </w:rPr>
            </w:pPr>
            <w:r w:rsidRPr="00116AA0">
              <w:rPr>
                <w:rFonts w:cs="Arial" w:hint="eastAsia"/>
              </w:rPr>
              <w:t>3</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tcPr>
          <w:p w:rsidR="00464CB8" w:rsidRPr="00116AA0" w:rsidRDefault="00464CB8" w:rsidP="0057700F">
            <w:pPr>
              <w:pStyle w:val="TAC"/>
              <w:rPr>
                <w:rFonts w:cs="Arial"/>
              </w:rPr>
            </w:pPr>
            <w:r w:rsidRPr="00116AA0">
              <w:rPr>
                <w:rFonts w:cs="Arial"/>
              </w:rPr>
              <w:t>-96.</w:t>
            </w:r>
            <w:r w:rsidRPr="00116AA0">
              <w:rPr>
                <w:rFonts w:eastAsia="SimSun" w:cs="Arial"/>
                <w:lang w:eastAsia="zh-CN"/>
              </w:rPr>
              <w:t>5</w:t>
            </w:r>
          </w:p>
        </w:tc>
        <w:tc>
          <w:tcPr>
            <w:tcW w:w="786" w:type="dxa"/>
            <w:shd w:val="clear" w:color="auto" w:fill="auto"/>
          </w:tcPr>
          <w:p w:rsidR="00464CB8" w:rsidRPr="00116AA0" w:rsidRDefault="00464CB8" w:rsidP="0057700F">
            <w:pPr>
              <w:pStyle w:val="TAC"/>
              <w:rPr>
                <w:rFonts w:cs="Arial"/>
              </w:rPr>
            </w:pPr>
            <w:r w:rsidRPr="00116AA0">
              <w:rPr>
                <w:rFonts w:cs="Arial"/>
              </w:rPr>
              <w:t>-93.</w:t>
            </w:r>
            <w:r w:rsidRPr="00116AA0">
              <w:rPr>
                <w:rFonts w:eastAsia="SimSun" w:cs="Arial"/>
                <w:lang w:eastAsia="zh-CN"/>
              </w:rPr>
              <w:t>5</w:t>
            </w:r>
          </w:p>
        </w:tc>
        <w:tc>
          <w:tcPr>
            <w:tcW w:w="787" w:type="dxa"/>
            <w:shd w:val="clear" w:color="auto" w:fill="auto"/>
          </w:tcPr>
          <w:p w:rsidR="00464CB8" w:rsidRPr="00116AA0" w:rsidRDefault="00464CB8" w:rsidP="0057700F">
            <w:pPr>
              <w:pStyle w:val="TAC"/>
              <w:rPr>
                <w:rFonts w:cs="Arial"/>
              </w:rPr>
            </w:pPr>
            <w:r w:rsidRPr="00116AA0">
              <w:rPr>
                <w:rFonts w:cs="Arial"/>
              </w:rPr>
              <w:t>-9</w:t>
            </w:r>
            <w:r w:rsidRPr="00116AA0">
              <w:rPr>
                <w:rFonts w:eastAsia="SimSun" w:cs="Arial"/>
                <w:lang w:eastAsia="zh-CN"/>
              </w:rPr>
              <w:t>1.7</w:t>
            </w:r>
          </w:p>
        </w:tc>
        <w:tc>
          <w:tcPr>
            <w:tcW w:w="786" w:type="dxa"/>
            <w:shd w:val="clear" w:color="auto" w:fill="auto"/>
          </w:tcPr>
          <w:p w:rsidR="00464CB8" w:rsidRPr="00116AA0" w:rsidRDefault="00464CB8" w:rsidP="0057700F">
            <w:pPr>
              <w:pStyle w:val="TAC"/>
              <w:rPr>
                <w:rFonts w:cs="Arial"/>
              </w:rPr>
            </w:pPr>
            <w:r w:rsidRPr="00116AA0">
              <w:rPr>
                <w:rFonts w:cs="Arial"/>
              </w:rPr>
              <w:t>-90.</w:t>
            </w:r>
            <w:r w:rsidRPr="00116AA0">
              <w:rPr>
                <w:rFonts w:eastAsia="SimSun" w:cs="Arial"/>
                <w:lang w:eastAsia="zh-CN"/>
              </w:rPr>
              <w:t>5</w:t>
            </w:r>
          </w:p>
        </w:tc>
        <w:tc>
          <w:tcPr>
            <w:tcW w:w="787" w:type="dxa"/>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lang w:eastAsia="zh-CN"/>
              </w:rPr>
              <w:t>3</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41</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lang w:eastAsia="zh-CN"/>
              </w:rPr>
              <w:t>[-93.3]</w:t>
            </w:r>
          </w:p>
        </w:tc>
        <w:tc>
          <w:tcPr>
            <w:tcW w:w="786" w:type="dxa"/>
            <w:shd w:val="clear" w:color="auto" w:fill="auto"/>
            <w:vAlign w:val="center"/>
          </w:tcPr>
          <w:p w:rsidR="00464CB8" w:rsidRPr="00116AA0" w:rsidRDefault="00464CB8" w:rsidP="0057700F">
            <w:pPr>
              <w:pStyle w:val="TAC"/>
              <w:rPr>
                <w:rFonts w:cs="Arial"/>
              </w:rPr>
            </w:pPr>
            <w:r w:rsidRPr="00116AA0">
              <w:rPr>
                <w:rFonts w:cs="Arial"/>
                <w:lang w:eastAsia="zh-CN"/>
              </w:rPr>
              <w:t>[</w:t>
            </w:r>
            <w:r w:rsidRPr="00116AA0">
              <w:rPr>
                <w:rFonts w:cs="Arial"/>
              </w:rPr>
              <w:t>-</w:t>
            </w:r>
            <w:r w:rsidRPr="00116AA0">
              <w:rPr>
                <w:rFonts w:cs="Arial"/>
                <w:lang w:eastAsia="zh-CN"/>
              </w:rPr>
              <w:t>90.7]</w:t>
            </w:r>
          </w:p>
        </w:tc>
        <w:tc>
          <w:tcPr>
            <w:tcW w:w="787" w:type="dxa"/>
            <w:shd w:val="clear" w:color="auto" w:fill="auto"/>
            <w:vAlign w:val="center"/>
          </w:tcPr>
          <w:p w:rsidR="00464CB8" w:rsidRPr="00116AA0" w:rsidRDefault="00464CB8" w:rsidP="0057700F">
            <w:pPr>
              <w:pStyle w:val="TAC"/>
              <w:rPr>
                <w:rFonts w:cs="Arial"/>
              </w:rPr>
            </w:pPr>
            <w:r w:rsidRPr="00116AA0">
              <w:rPr>
                <w:rFonts w:cs="Arial"/>
                <w:lang w:eastAsia="zh-CN"/>
              </w:rPr>
              <w:t>[</w:t>
            </w:r>
            <w:r w:rsidRPr="00116AA0">
              <w:rPr>
                <w:rFonts w:cs="Arial"/>
              </w:rPr>
              <w:t>-89.2</w:t>
            </w:r>
            <w:r w:rsidRPr="00116AA0">
              <w:rPr>
                <w:rFonts w:cs="Arial"/>
                <w:lang w:eastAsia="zh-CN"/>
              </w:rPr>
              <w:t>]</w:t>
            </w:r>
          </w:p>
        </w:tc>
        <w:tc>
          <w:tcPr>
            <w:tcW w:w="786" w:type="dxa"/>
            <w:shd w:val="clear" w:color="auto" w:fill="auto"/>
            <w:vAlign w:val="center"/>
          </w:tcPr>
          <w:p w:rsidR="00464CB8" w:rsidRPr="00116AA0" w:rsidRDefault="00464CB8" w:rsidP="0057700F">
            <w:pPr>
              <w:pStyle w:val="TAC"/>
              <w:rPr>
                <w:rFonts w:cs="Arial"/>
              </w:rPr>
            </w:pPr>
            <w:r w:rsidRPr="00116AA0">
              <w:rPr>
                <w:rFonts w:cs="Arial"/>
                <w:lang w:eastAsia="zh-CN"/>
              </w:rPr>
              <w:t>[</w:t>
            </w:r>
            <w:r w:rsidRPr="00116AA0">
              <w:rPr>
                <w:rFonts w:cs="Arial"/>
              </w:rPr>
              <w:t>-88.1</w:t>
            </w:r>
            <w:r w:rsidRPr="00116AA0">
              <w:rPr>
                <w:rFonts w:cs="Arial"/>
                <w:lang w:eastAsia="zh-CN"/>
              </w:rPr>
              <w:t>]</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rPr>
              <w:t>TDD</w:t>
            </w: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42</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tcPr>
          <w:p w:rsidR="00464CB8" w:rsidRPr="00116AA0" w:rsidRDefault="00464CB8" w:rsidP="0057700F">
            <w:pPr>
              <w:pStyle w:val="TAC"/>
              <w:rPr>
                <w:rFonts w:eastAsia="ＭＳ 明朝" w:cs="Arial"/>
              </w:rPr>
            </w:pPr>
            <w:r w:rsidRPr="00116AA0">
              <w:rPr>
                <w:rFonts w:cs="Arial"/>
              </w:rPr>
              <w:t>-97.1</w:t>
            </w:r>
          </w:p>
        </w:tc>
        <w:tc>
          <w:tcPr>
            <w:tcW w:w="786" w:type="dxa"/>
            <w:shd w:val="clear" w:color="auto" w:fill="auto"/>
          </w:tcPr>
          <w:p w:rsidR="00464CB8" w:rsidRPr="00116AA0" w:rsidRDefault="00464CB8" w:rsidP="0057700F">
            <w:pPr>
              <w:pStyle w:val="TAC"/>
              <w:rPr>
                <w:rFonts w:eastAsia="ＭＳ 明朝" w:cs="Arial"/>
              </w:rPr>
            </w:pPr>
            <w:r w:rsidRPr="00116AA0">
              <w:rPr>
                <w:rFonts w:cs="Arial"/>
              </w:rPr>
              <w:t>-94.7</w:t>
            </w:r>
          </w:p>
        </w:tc>
        <w:tc>
          <w:tcPr>
            <w:tcW w:w="787" w:type="dxa"/>
            <w:shd w:val="clear" w:color="auto" w:fill="auto"/>
          </w:tcPr>
          <w:p w:rsidR="00464CB8" w:rsidRPr="00116AA0" w:rsidRDefault="00464CB8" w:rsidP="0057700F">
            <w:pPr>
              <w:pStyle w:val="TAC"/>
              <w:rPr>
                <w:rFonts w:eastAsia="ＭＳ 明朝" w:cs="Arial"/>
              </w:rPr>
            </w:pPr>
            <w:r w:rsidRPr="00116AA0">
              <w:rPr>
                <w:rFonts w:cs="Arial"/>
              </w:rPr>
              <w:t>-93.</w:t>
            </w:r>
            <w:r w:rsidRPr="00116AA0">
              <w:rPr>
                <w:rFonts w:cs="Arial"/>
                <w:lang w:eastAsia="ja-JP"/>
              </w:rPr>
              <w:t>2</w:t>
            </w:r>
          </w:p>
        </w:tc>
        <w:tc>
          <w:tcPr>
            <w:tcW w:w="786" w:type="dxa"/>
            <w:shd w:val="clear" w:color="auto" w:fill="auto"/>
          </w:tcPr>
          <w:p w:rsidR="00464CB8" w:rsidRPr="00116AA0" w:rsidRDefault="00464CB8" w:rsidP="0057700F">
            <w:pPr>
              <w:pStyle w:val="TAC"/>
              <w:rPr>
                <w:rFonts w:eastAsia="ＭＳ 明朝" w:cs="Arial"/>
              </w:rPr>
            </w:pPr>
            <w:r w:rsidRPr="00116AA0">
              <w:rPr>
                <w:rFonts w:cs="Arial"/>
              </w:rPr>
              <w:t>-92.5</w:t>
            </w: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F33ED2"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rPr>
            </w:pPr>
            <w:r w:rsidRPr="00116AA0">
              <w:rPr>
                <w:rFonts w:cs="Arial"/>
              </w:rPr>
              <w:t>CA_3A-</w:t>
            </w:r>
            <w:r w:rsidRPr="00116AA0">
              <w:rPr>
                <w:rFonts w:eastAsia="SimSun" w:cs="Arial"/>
                <w:lang w:eastAsia="zh-CN"/>
              </w:rPr>
              <w:t>41</w:t>
            </w:r>
            <w:r w:rsidRPr="00116AA0">
              <w:rPr>
                <w:rFonts w:eastAsia="Malgun Gothic" w:cs="Arial"/>
                <w:lang w:eastAsia="ko-KR"/>
              </w:rPr>
              <w:t>A-4</w:t>
            </w:r>
            <w:r w:rsidRPr="00116AA0">
              <w:rPr>
                <w:rFonts w:eastAsia="SimSun" w:cs="Arial"/>
                <w:lang w:eastAsia="zh-CN"/>
              </w:rPr>
              <w:t>2</w:t>
            </w:r>
            <w:r w:rsidRPr="00116AA0">
              <w:rPr>
                <w:rFonts w:eastAsia="Malgun Gothic" w:cs="Arial"/>
                <w:lang w:eastAsia="ko-KR"/>
              </w:rPr>
              <w:t>A</w:t>
            </w:r>
            <w:r w:rsidRPr="00116AA0">
              <w:rPr>
                <w:rFonts w:eastAsia="SimSun" w:cs="Arial"/>
                <w:vertAlign w:val="superscript"/>
                <w:lang w:eastAsia="zh-CN"/>
              </w:rPr>
              <w:t>5,6,10</w:t>
            </w:r>
          </w:p>
        </w:tc>
        <w:tc>
          <w:tcPr>
            <w:tcW w:w="789" w:type="dxa"/>
            <w:shd w:val="clear" w:color="auto" w:fill="auto"/>
            <w:vAlign w:val="center"/>
          </w:tcPr>
          <w:p w:rsidR="00464CB8" w:rsidRPr="00116AA0" w:rsidRDefault="00464CB8" w:rsidP="0057700F">
            <w:pPr>
              <w:pStyle w:val="TAC"/>
              <w:rPr>
                <w:rFonts w:cs="Arial"/>
              </w:rPr>
            </w:pPr>
            <w:r w:rsidRPr="00116AA0">
              <w:rPr>
                <w:rFonts w:cs="Arial" w:hint="eastAsia"/>
              </w:rPr>
              <w:t>3</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rPr>
              <w:t>-96.</w:t>
            </w:r>
            <w:r w:rsidRPr="00116AA0">
              <w:rPr>
                <w:rFonts w:eastAsia="SimSun" w:cs="Arial"/>
                <w:lang w:eastAsia="zh-CN"/>
              </w:rPr>
              <w:t>5</w:t>
            </w:r>
          </w:p>
        </w:tc>
        <w:tc>
          <w:tcPr>
            <w:tcW w:w="786" w:type="dxa"/>
            <w:shd w:val="clear" w:color="auto" w:fill="auto"/>
            <w:vAlign w:val="center"/>
          </w:tcPr>
          <w:p w:rsidR="00464CB8" w:rsidRPr="00116AA0" w:rsidRDefault="00464CB8" w:rsidP="0057700F">
            <w:pPr>
              <w:pStyle w:val="TAC"/>
              <w:rPr>
                <w:rFonts w:cs="Arial"/>
              </w:rPr>
            </w:pPr>
            <w:r w:rsidRPr="00116AA0">
              <w:rPr>
                <w:rFonts w:cs="Arial"/>
              </w:rPr>
              <w:t>-93.</w:t>
            </w:r>
            <w:r w:rsidRPr="00116AA0">
              <w:rPr>
                <w:rFonts w:eastAsia="SimSun" w:cs="Arial"/>
                <w:lang w:eastAsia="zh-CN"/>
              </w:rPr>
              <w:t>5</w:t>
            </w:r>
          </w:p>
        </w:tc>
        <w:tc>
          <w:tcPr>
            <w:tcW w:w="787" w:type="dxa"/>
            <w:shd w:val="clear" w:color="auto" w:fill="auto"/>
            <w:vAlign w:val="center"/>
          </w:tcPr>
          <w:p w:rsidR="00464CB8" w:rsidRPr="00116AA0" w:rsidRDefault="00464CB8" w:rsidP="0057700F">
            <w:pPr>
              <w:pStyle w:val="TAC"/>
              <w:rPr>
                <w:rFonts w:cs="Arial"/>
              </w:rPr>
            </w:pPr>
            <w:r w:rsidRPr="00116AA0">
              <w:rPr>
                <w:rFonts w:cs="Arial"/>
              </w:rPr>
              <w:t>-9</w:t>
            </w:r>
            <w:r w:rsidRPr="00116AA0">
              <w:rPr>
                <w:rFonts w:eastAsia="SimSun" w:cs="Arial"/>
                <w:lang w:eastAsia="zh-CN"/>
              </w:rPr>
              <w:t>1.7</w:t>
            </w:r>
          </w:p>
        </w:tc>
        <w:tc>
          <w:tcPr>
            <w:tcW w:w="786" w:type="dxa"/>
            <w:shd w:val="clear" w:color="auto" w:fill="auto"/>
            <w:vAlign w:val="center"/>
          </w:tcPr>
          <w:p w:rsidR="00464CB8" w:rsidRPr="00116AA0" w:rsidRDefault="00464CB8" w:rsidP="0057700F">
            <w:pPr>
              <w:pStyle w:val="TAC"/>
              <w:rPr>
                <w:rFonts w:cs="Arial"/>
              </w:rPr>
            </w:pPr>
            <w:r w:rsidRPr="00116AA0">
              <w:rPr>
                <w:rFonts w:cs="Arial"/>
              </w:rPr>
              <w:t>-90.</w:t>
            </w:r>
            <w:r w:rsidRPr="00116AA0">
              <w:rPr>
                <w:rFonts w:eastAsia="SimSun" w:cs="Arial"/>
                <w:lang w:eastAsia="zh-CN"/>
              </w:rPr>
              <w:t>5</w:t>
            </w:r>
          </w:p>
        </w:tc>
        <w:tc>
          <w:tcPr>
            <w:tcW w:w="787" w:type="dxa"/>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hint="eastAsia"/>
                <w:lang w:eastAsia="zh-CN"/>
              </w:rPr>
              <w:t>4</w:t>
            </w:r>
            <w:r w:rsidRPr="00116AA0">
              <w:rPr>
                <w:rFonts w:cs="Arial"/>
                <w:lang w:eastAsia="zh-CN"/>
              </w:rPr>
              <w:t>2</w:t>
            </w:r>
          </w:p>
        </w:tc>
      </w:tr>
      <w:tr w:rsidR="00464CB8" w:rsidRPr="00F33ED2"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41</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eastAsia="ＭＳ 明朝" w:cs="Arial"/>
              </w:rPr>
              <w:t>-9</w:t>
            </w:r>
            <w:r w:rsidRPr="00116AA0">
              <w:rPr>
                <w:rFonts w:cs="Arial"/>
                <w:lang w:eastAsia="zh-CN"/>
              </w:rPr>
              <w:t>7.5</w:t>
            </w:r>
          </w:p>
        </w:tc>
        <w:tc>
          <w:tcPr>
            <w:tcW w:w="786" w:type="dxa"/>
            <w:shd w:val="clear" w:color="auto" w:fill="auto"/>
            <w:vAlign w:val="center"/>
          </w:tcPr>
          <w:p w:rsidR="00464CB8" w:rsidRPr="00116AA0" w:rsidRDefault="00464CB8" w:rsidP="0057700F">
            <w:pPr>
              <w:pStyle w:val="TAC"/>
              <w:rPr>
                <w:rFonts w:cs="Arial"/>
              </w:rPr>
            </w:pPr>
            <w:r w:rsidRPr="00116AA0">
              <w:rPr>
                <w:rFonts w:eastAsia="ＭＳ 明朝" w:cs="Arial"/>
              </w:rPr>
              <w:t>-9</w:t>
            </w:r>
            <w:r w:rsidRPr="00116AA0">
              <w:rPr>
                <w:rFonts w:cs="Arial"/>
                <w:lang w:eastAsia="zh-CN"/>
              </w:rPr>
              <w:t>4.5</w:t>
            </w:r>
          </w:p>
        </w:tc>
        <w:tc>
          <w:tcPr>
            <w:tcW w:w="787" w:type="dxa"/>
            <w:shd w:val="clear" w:color="auto" w:fill="auto"/>
            <w:vAlign w:val="center"/>
          </w:tcPr>
          <w:p w:rsidR="00464CB8" w:rsidRPr="00116AA0" w:rsidRDefault="00464CB8" w:rsidP="0057700F">
            <w:pPr>
              <w:pStyle w:val="TAC"/>
              <w:rPr>
                <w:rFonts w:cs="Arial"/>
              </w:rPr>
            </w:pPr>
            <w:r w:rsidRPr="00116AA0">
              <w:rPr>
                <w:rFonts w:eastAsia="ＭＳ 明朝" w:cs="Arial"/>
              </w:rPr>
              <w:t>-92.7</w:t>
            </w:r>
          </w:p>
        </w:tc>
        <w:tc>
          <w:tcPr>
            <w:tcW w:w="786" w:type="dxa"/>
            <w:shd w:val="clear" w:color="auto" w:fill="auto"/>
            <w:vAlign w:val="center"/>
          </w:tcPr>
          <w:p w:rsidR="00464CB8" w:rsidRPr="00116AA0" w:rsidRDefault="00464CB8" w:rsidP="0057700F">
            <w:pPr>
              <w:pStyle w:val="TAC"/>
              <w:rPr>
                <w:rFonts w:cs="Arial"/>
              </w:rPr>
            </w:pPr>
            <w:r w:rsidRPr="00116AA0">
              <w:rPr>
                <w:rFonts w:eastAsia="ＭＳ 明朝" w:cs="Arial"/>
              </w:rPr>
              <w:t>-91.5</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rPr>
              <w:t>TDD</w:t>
            </w:r>
          </w:p>
        </w:tc>
        <w:tc>
          <w:tcPr>
            <w:tcW w:w="1072" w:type="dxa"/>
            <w:vMerge/>
            <w:vAlign w:val="center"/>
          </w:tcPr>
          <w:p w:rsidR="00464CB8" w:rsidRPr="00116AA0" w:rsidRDefault="00464CB8" w:rsidP="0057700F">
            <w:pPr>
              <w:pStyle w:val="TAC"/>
              <w:rPr>
                <w:rFonts w:cs="Arial"/>
              </w:rPr>
            </w:pPr>
          </w:p>
        </w:tc>
      </w:tr>
      <w:tr w:rsidR="00464CB8" w:rsidRPr="00F33ED2"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vMerge w:val="restart"/>
            <w:shd w:val="clear" w:color="auto" w:fill="auto"/>
            <w:vAlign w:val="center"/>
          </w:tcPr>
          <w:p w:rsidR="00464CB8" w:rsidRPr="00116AA0" w:rsidRDefault="00464CB8" w:rsidP="0057700F">
            <w:pPr>
              <w:pStyle w:val="TAC"/>
              <w:rPr>
                <w:rFonts w:cs="Arial"/>
              </w:rPr>
            </w:pPr>
            <w:r w:rsidRPr="00116AA0">
              <w:rPr>
                <w:rFonts w:cs="Arial"/>
              </w:rPr>
              <w:t>42</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-98.5</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-95.5</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-93.7</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-92.5</w:t>
            </w: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F33ED2"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vMerge/>
            <w:shd w:val="clear" w:color="auto" w:fill="auto"/>
            <w:vAlign w:val="center"/>
          </w:tcPr>
          <w:p w:rsidR="00464CB8" w:rsidRPr="00116AA0" w:rsidRDefault="00464CB8" w:rsidP="0057700F">
            <w:pPr>
              <w:pStyle w:val="TAC"/>
              <w:rPr>
                <w:rFonts w:cs="Arial"/>
              </w:rPr>
            </w:pP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tcPr>
          <w:p w:rsidR="00464CB8" w:rsidRPr="00116AA0" w:rsidRDefault="00464CB8" w:rsidP="0057700F">
            <w:pPr>
              <w:pStyle w:val="TAC"/>
              <w:rPr>
                <w:rFonts w:eastAsia="ＭＳ 明朝" w:cs="Arial"/>
              </w:rPr>
            </w:pPr>
            <w:r w:rsidRPr="00116AA0">
              <w:rPr>
                <w:rFonts w:cs="Arial"/>
              </w:rPr>
              <w:t>[-100.7]</w:t>
            </w:r>
            <w:r w:rsidRPr="00116AA0">
              <w:rPr>
                <w:rFonts w:cs="Arial"/>
                <w:vertAlign w:val="superscript"/>
              </w:rPr>
              <w:t>11</w:t>
            </w:r>
          </w:p>
        </w:tc>
        <w:tc>
          <w:tcPr>
            <w:tcW w:w="786" w:type="dxa"/>
            <w:shd w:val="clear" w:color="auto" w:fill="auto"/>
          </w:tcPr>
          <w:p w:rsidR="00464CB8" w:rsidRPr="00116AA0" w:rsidRDefault="00464CB8" w:rsidP="0057700F">
            <w:pPr>
              <w:pStyle w:val="TAC"/>
              <w:rPr>
                <w:rFonts w:eastAsia="ＭＳ 明朝" w:cs="Arial"/>
              </w:rPr>
            </w:pPr>
            <w:r w:rsidRPr="00116AA0">
              <w:rPr>
                <w:rFonts w:cs="Arial"/>
              </w:rPr>
              <w:t>[-97.7]</w:t>
            </w:r>
            <w:r w:rsidRPr="00116AA0">
              <w:rPr>
                <w:rFonts w:cs="Arial"/>
                <w:vertAlign w:val="superscript"/>
              </w:rPr>
              <w:t>11</w:t>
            </w:r>
          </w:p>
        </w:tc>
        <w:tc>
          <w:tcPr>
            <w:tcW w:w="787" w:type="dxa"/>
            <w:shd w:val="clear" w:color="auto" w:fill="auto"/>
          </w:tcPr>
          <w:p w:rsidR="00464CB8" w:rsidRPr="00116AA0" w:rsidRDefault="00464CB8" w:rsidP="0057700F">
            <w:pPr>
              <w:pStyle w:val="TAC"/>
              <w:rPr>
                <w:rFonts w:eastAsia="ＭＳ 明朝" w:cs="Arial"/>
              </w:rPr>
            </w:pPr>
            <w:r w:rsidRPr="00116AA0">
              <w:rPr>
                <w:rFonts w:cs="Arial"/>
              </w:rPr>
              <w:t>[-96.9]</w:t>
            </w:r>
            <w:r w:rsidRPr="00116AA0">
              <w:rPr>
                <w:rFonts w:cs="Arial"/>
                <w:vertAlign w:val="superscript"/>
              </w:rPr>
              <w:t>11</w:t>
            </w:r>
          </w:p>
        </w:tc>
        <w:tc>
          <w:tcPr>
            <w:tcW w:w="786" w:type="dxa"/>
            <w:shd w:val="clear" w:color="auto" w:fill="auto"/>
          </w:tcPr>
          <w:p w:rsidR="00464CB8" w:rsidRPr="00116AA0" w:rsidRDefault="00464CB8" w:rsidP="0057700F">
            <w:pPr>
              <w:pStyle w:val="TAC"/>
              <w:rPr>
                <w:rFonts w:eastAsia="ＭＳ 明朝" w:cs="Arial"/>
              </w:rPr>
            </w:pPr>
            <w:r w:rsidRPr="00116AA0">
              <w:rPr>
                <w:rFonts w:cs="Arial"/>
              </w:rPr>
              <w:t>[-94.7]</w:t>
            </w:r>
            <w:r w:rsidRPr="00116AA0">
              <w:rPr>
                <w:rFonts w:cs="Arial"/>
                <w:vertAlign w:val="superscript"/>
              </w:rPr>
              <w:t>11</w:t>
            </w: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F33ED2"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rPr>
            </w:pPr>
            <w:r w:rsidRPr="00116AA0">
              <w:rPr>
                <w:rFonts w:cs="Arial"/>
              </w:rPr>
              <w:t>CA_3A-</w:t>
            </w:r>
            <w:r w:rsidRPr="00116AA0">
              <w:rPr>
                <w:rFonts w:eastAsia="SimSun" w:cs="Arial"/>
                <w:lang w:eastAsia="zh-CN"/>
              </w:rPr>
              <w:t>41</w:t>
            </w:r>
            <w:r w:rsidRPr="00116AA0">
              <w:rPr>
                <w:rFonts w:eastAsia="Malgun Gothic" w:cs="Arial"/>
                <w:lang w:eastAsia="ko-KR"/>
              </w:rPr>
              <w:t>A-4</w:t>
            </w:r>
            <w:r w:rsidRPr="00116AA0">
              <w:rPr>
                <w:rFonts w:eastAsia="SimSun" w:cs="Arial"/>
                <w:lang w:eastAsia="zh-CN"/>
              </w:rPr>
              <w:t>2</w:t>
            </w:r>
            <w:r w:rsidRPr="00116AA0">
              <w:rPr>
                <w:rFonts w:eastAsia="Malgun Gothic" w:cs="Arial"/>
                <w:lang w:eastAsia="ko-KR"/>
              </w:rPr>
              <w:t>A</w:t>
            </w:r>
            <w:r w:rsidRPr="00116AA0">
              <w:rPr>
                <w:rFonts w:eastAsia="SimSun" w:cs="Arial"/>
                <w:vertAlign w:val="superscript"/>
                <w:lang w:eastAsia="zh-CN"/>
              </w:rPr>
              <w:t>5,6,10</w:t>
            </w:r>
          </w:p>
        </w:tc>
        <w:tc>
          <w:tcPr>
            <w:tcW w:w="789" w:type="dxa"/>
            <w:shd w:val="clear" w:color="auto" w:fill="auto"/>
            <w:vAlign w:val="center"/>
          </w:tcPr>
          <w:p w:rsidR="00464CB8" w:rsidRPr="00116AA0" w:rsidRDefault="00464CB8" w:rsidP="0057700F">
            <w:pPr>
              <w:pStyle w:val="TAC"/>
              <w:rPr>
                <w:rFonts w:cs="Arial"/>
              </w:rPr>
            </w:pPr>
            <w:r w:rsidRPr="00116AA0">
              <w:rPr>
                <w:rFonts w:cs="Arial" w:hint="eastAsia"/>
              </w:rPr>
              <w:t>3</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lang w:eastAsia="zh-CN"/>
              </w:rPr>
              <w:t>[</w:t>
            </w:r>
            <w:r w:rsidRPr="00116AA0">
              <w:rPr>
                <w:rFonts w:cs="Arial"/>
              </w:rPr>
              <w:t>-</w:t>
            </w:r>
            <w:r w:rsidRPr="00116AA0">
              <w:rPr>
                <w:rFonts w:cs="Arial"/>
                <w:lang w:eastAsia="zh-CN"/>
              </w:rPr>
              <w:t>9</w:t>
            </w:r>
            <w:r w:rsidRPr="00116AA0">
              <w:rPr>
                <w:rFonts w:eastAsia="SimSun" w:cs="Arial"/>
                <w:lang w:eastAsia="zh-CN"/>
              </w:rPr>
              <w:t>3.5</w:t>
            </w:r>
            <w:r w:rsidRPr="00116AA0">
              <w:rPr>
                <w:rFonts w:cs="Arial"/>
                <w:lang w:eastAsia="zh-CN"/>
              </w:rPr>
              <w:t>]</w:t>
            </w:r>
          </w:p>
        </w:tc>
        <w:tc>
          <w:tcPr>
            <w:tcW w:w="786" w:type="dxa"/>
            <w:shd w:val="clear" w:color="auto" w:fill="auto"/>
            <w:vAlign w:val="center"/>
          </w:tcPr>
          <w:p w:rsidR="00464CB8" w:rsidRPr="00116AA0" w:rsidRDefault="00464CB8" w:rsidP="0057700F">
            <w:pPr>
              <w:pStyle w:val="TAC"/>
              <w:rPr>
                <w:rFonts w:cs="Arial"/>
              </w:rPr>
            </w:pPr>
            <w:r w:rsidRPr="00116AA0">
              <w:rPr>
                <w:rFonts w:cs="Arial"/>
                <w:lang w:eastAsia="zh-CN"/>
              </w:rPr>
              <w:t>[</w:t>
            </w:r>
            <w:r w:rsidRPr="00116AA0">
              <w:rPr>
                <w:rFonts w:cs="Arial"/>
              </w:rPr>
              <w:t>-</w:t>
            </w:r>
            <w:r w:rsidRPr="00116AA0">
              <w:rPr>
                <w:rFonts w:cs="Arial"/>
                <w:lang w:eastAsia="zh-CN"/>
              </w:rPr>
              <w:t>9</w:t>
            </w:r>
            <w:r w:rsidRPr="00116AA0">
              <w:rPr>
                <w:rFonts w:eastAsia="SimSun" w:cs="Arial"/>
                <w:lang w:eastAsia="zh-CN"/>
              </w:rPr>
              <w:t>0.5</w:t>
            </w:r>
            <w:r w:rsidRPr="00116AA0">
              <w:rPr>
                <w:rFonts w:cs="Arial"/>
                <w:lang w:eastAsia="zh-CN"/>
              </w:rPr>
              <w:t>]</w:t>
            </w:r>
          </w:p>
        </w:tc>
        <w:tc>
          <w:tcPr>
            <w:tcW w:w="787" w:type="dxa"/>
            <w:shd w:val="clear" w:color="auto" w:fill="auto"/>
            <w:vAlign w:val="center"/>
          </w:tcPr>
          <w:p w:rsidR="00464CB8" w:rsidRPr="00116AA0" w:rsidRDefault="00464CB8" w:rsidP="0057700F">
            <w:pPr>
              <w:pStyle w:val="TAC"/>
              <w:rPr>
                <w:rFonts w:cs="Arial"/>
              </w:rPr>
            </w:pPr>
            <w:r w:rsidRPr="00116AA0">
              <w:rPr>
                <w:rFonts w:cs="Arial"/>
                <w:lang w:eastAsia="zh-CN"/>
              </w:rPr>
              <w:t>[</w:t>
            </w:r>
            <w:r w:rsidRPr="00116AA0">
              <w:rPr>
                <w:rFonts w:cs="Arial"/>
              </w:rPr>
              <w:t>-8</w:t>
            </w:r>
            <w:r w:rsidRPr="00116AA0">
              <w:rPr>
                <w:rFonts w:eastAsia="SimSun" w:cs="Arial"/>
                <w:lang w:eastAsia="zh-CN"/>
              </w:rPr>
              <w:t>8.7</w:t>
            </w:r>
            <w:r w:rsidRPr="00116AA0">
              <w:rPr>
                <w:rFonts w:cs="Arial"/>
                <w:lang w:eastAsia="zh-CN"/>
              </w:rPr>
              <w:t>]</w:t>
            </w:r>
          </w:p>
        </w:tc>
        <w:tc>
          <w:tcPr>
            <w:tcW w:w="786" w:type="dxa"/>
            <w:shd w:val="clear" w:color="auto" w:fill="auto"/>
            <w:vAlign w:val="center"/>
          </w:tcPr>
          <w:p w:rsidR="00464CB8" w:rsidRPr="00116AA0" w:rsidRDefault="00464CB8" w:rsidP="0057700F">
            <w:pPr>
              <w:pStyle w:val="TAC"/>
              <w:rPr>
                <w:rFonts w:cs="Arial"/>
              </w:rPr>
            </w:pPr>
            <w:r w:rsidRPr="00116AA0">
              <w:rPr>
                <w:rFonts w:cs="Arial"/>
                <w:lang w:eastAsia="zh-CN"/>
              </w:rPr>
              <w:t>[</w:t>
            </w:r>
            <w:r w:rsidRPr="00116AA0">
              <w:rPr>
                <w:rFonts w:cs="Arial"/>
              </w:rPr>
              <w:t>-8</w:t>
            </w:r>
            <w:r w:rsidRPr="00116AA0">
              <w:rPr>
                <w:rFonts w:eastAsia="SimSun" w:cs="Arial"/>
                <w:lang w:eastAsia="zh-CN"/>
              </w:rPr>
              <w:t>7.4</w:t>
            </w:r>
            <w:r w:rsidRPr="00116AA0">
              <w:rPr>
                <w:rFonts w:cs="Arial"/>
                <w:lang w:eastAsia="zh-CN"/>
              </w:rPr>
              <w:t>]</w:t>
            </w:r>
          </w:p>
        </w:tc>
        <w:tc>
          <w:tcPr>
            <w:tcW w:w="787" w:type="dxa"/>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hint="eastAsia"/>
                <w:lang w:eastAsia="zh-CN"/>
              </w:rPr>
              <w:t>4</w:t>
            </w:r>
            <w:r w:rsidRPr="00116AA0">
              <w:rPr>
                <w:rFonts w:cs="Arial"/>
                <w:lang w:eastAsia="zh-CN"/>
              </w:rPr>
              <w:t>1</w:t>
            </w:r>
          </w:p>
        </w:tc>
      </w:tr>
      <w:tr w:rsidR="00464CB8" w:rsidRPr="00F33ED2"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41</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eastAsia="ＭＳ 明朝" w:cs="Arial"/>
              </w:rPr>
              <w:t>-9</w:t>
            </w:r>
            <w:r w:rsidRPr="00116AA0">
              <w:rPr>
                <w:rFonts w:cs="Arial"/>
                <w:lang w:eastAsia="zh-CN"/>
              </w:rPr>
              <w:t>7.5</w:t>
            </w:r>
          </w:p>
        </w:tc>
        <w:tc>
          <w:tcPr>
            <w:tcW w:w="786" w:type="dxa"/>
            <w:shd w:val="clear" w:color="auto" w:fill="auto"/>
            <w:vAlign w:val="center"/>
          </w:tcPr>
          <w:p w:rsidR="00464CB8" w:rsidRPr="00116AA0" w:rsidRDefault="00464CB8" w:rsidP="0057700F">
            <w:pPr>
              <w:pStyle w:val="TAC"/>
              <w:rPr>
                <w:rFonts w:cs="Arial"/>
              </w:rPr>
            </w:pPr>
            <w:r w:rsidRPr="00116AA0">
              <w:rPr>
                <w:rFonts w:eastAsia="ＭＳ 明朝" w:cs="Arial"/>
              </w:rPr>
              <w:t>-9</w:t>
            </w:r>
            <w:r w:rsidRPr="00116AA0">
              <w:rPr>
                <w:rFonts w:cs="Arial"/>
                <w:lang w:eastAsia="zh-CN"/>
              </w:rPr>
              <w:t>4.5</w:t>
            </w:r>
          </w:p>
        </w:tc>
        <w:tc>
          <w:tcPr>
            <w:tcW w:w="787" w:type="dxa"/>
            <w:shd w:val="clear" w:color="auto" w:fill="auto"/>
            <w:vAlign w:val="center"/>
          </w:tcPr>
          <w:p w:rsidR="00464CB8" w:rsidRPr="00116AA0" w:rsidRDefault="00464CB8" w:rsidP="0057700F">
            <w:pPr>
              <w:pStyle w:val="TAC"/>
              <w:rPr>
                <w:rFonts w:cs="Arial"/>
              </w:rPr>
            </w:pPr>
            <w:r w:rsidRPr="00116AA0">
              <w:rPr>
                <w:rFonts w:eastAsia="ＭＳ 明朝" w:cs="Arial"/>
              </w:rPr>
              <w:t>-92.7</w:t>
            </w:r>
          </w:p>
        </w:tc>
        <w:tc>
          <w:tcPr>
            <w:tcW w:w="786" w:type="dxa"/>
            <w:shd w:val="clear" w:color="auto" w:fill="auto"/>
            <w:vAlign w:val="center"/>
          </w:tcPr>
          <w:p w:rsidR="00464CB8" w:rsidRPr="00116AA0" w:rsidRDefault="00464CB8" w:rsidP="0057700F">
            <w:pPr>
              <w:pStyle w:val="TAC"/>
              <w:rPr>
                <w:rFonts w:cs="Arial"/>
              </w:rPr>
            </w:pPr>
            <w:r w:rsidRPr="00116AA0">
              <w:rPr>
                <w:rFonts w:eastAsia="ＭＳ 明朝" w:cs="Arial"/>
              </w:rPr>
              <w:t>-91.5</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rPr>
              <w:t>TDD</w:t>
            </w:r>
          </w:p>
        </w:tc>
        <w:tc>
          <w:tcPr>
            <w:tcW w:w="1072" w:type="dxa"/>
            <w:vMerge/>
            <w:vAlign w:val="center"/>
          </w:tcPr>
          <w:p w:rsidR="00464CB8" w:rsidRPr="00116AA0" w:rsidRDefault="00464CB8" w:rsidP="0057700F">
            <w:pPr>
              <w:pStyle w:val="TAC"/>
              <w:rPr>
                <w:rFonts w:cs="Arial"/>
              </w:rPr>
            </w:pPr>
          </w:p>
        </w:tc>
      </w:tr>
      <w:tr w:rsidR="00464CB8" w:rsidRPr="00F33ED2"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42</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-98.5</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-95.5</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-93.7</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-92.5</w:t>
            </w: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rPr>
            </w:pPr>
            <w:r w:rsidRPr="00116AA0">
              <w:rPr>
                <w:rFonts w:cs="Arial"/>
                <w:lang w:eastAsia="zh-CN"/>
              </w:rPr>
              <w:t>CA_7A-40A</w:t>
            </w:r>
          </w:p>
        </w:tc>
        <w:tc>
          <w:tcPr>
            <w:tcW w:w="789" w:type="dxa"/>
            <w:vMerge w:val="restart"/>
            <w:shd w:val="clear" w:color="auto" w:fill="auto"/>
            <w:vAlign w:val="center"/>
          </w:tcPr>
          <w:p w:rsidR="00464CB8" w:rsidRPr="00116AA0" w:rsidRDefault="00464CB8" w:rsidP="0057700F">
            <w:pPr>
              <w:pStyle w:val="TAC"/>
              <w:rPr>
                <w:rFonts w:cs="Arial"/>
              </w:rPr>
            </w:pPr>
            <w:r w:rsidRPr="00116AA0">
              <w:rPr>
                <w:rFonts w:cs="Arial"/>
                <w:lang w:eastAsia="zh-CN"/>
              </w:rPr>
              <w:t>7</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rPr>
              <w:t>-98</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rPr>
              <w:t>-95</w:t>
            </w: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rPr>
              <w:t>-93.2</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rPr>
              <w:t>-92</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lang w:eastAsia="zh-CN"/>
              </w:rPr>
              <w:t>7</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lang w:eastAsia="zh-CN"/>
              </w:rPr>
            </w:pPr>
          </w:p>
        </w:tc>
        <w:tc>
          <w:tcPr>
            <w:tcW w:w="789" w:type="dxa"/>
            <w:vMerge/>
            <w:shd w:val="clear" w:color="auto" w:fill="auto"/>
            <w:vAlign w:val="center"/>
          </w:tcPr>
          <w:p w:rsidR="00464CB8" w:rsidRPr="00116AA0" w:rsidRDefault="00464CB8" w:rsidP="0057700F">
            <w:pPr>
              <w:pStyle w:val="TAC"/>
              <w:rPr>
                <w:rFonts w:cs="Arial"/>
                <w:lang w:eastAsia="zh-CN"/>
              </w:rPr>
            </w:pP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tcPr>
          <w:p w:rsidR="00464CB8" w:rsidRPr="00116AA0" w:rsidRDefault="00464CB8" w:rsidP="0057700F">
            <w:pPr>
              <w:pStyle w:val="TAC"/>
              <w:rPr>
                <w:rFonts w:cs="Arial"/>
              </w:rPr>
            </w:pPr>
            <w:r w:rsidRPr="00116AA0">
              <w:rPr>
                <w:rFonts w:cs="Arial"/>
              </w:rPr>
              <w:t>[-100.7]</w:t>
            </w:r>
            <w:r w:rsidRPr="00116AA0">
              <w:rPr>
                <w:rFonts w:cs="Arial"/>
                <w:vertAlign w:val="superscript"/>
              </w:rPr>
              <w:t>11</w:t>
            </w:r>
          </w:p>
        </w:tc>
        <w:tc>
          <w:tcPr>
            <w:tcW w:w="786" w:type="dxa"/>
            <w:shd w:val="clear" w:color="auto" w:fill="auto"/>
          </w:tcPr>
          <w:p w:rsidR="00464CB8" w:rsidRPr="00116AA0" w:rsidRDefault="00464CB8" w:rsidP="0057700F">
            <w:pPr>
              <w:pStyle w:val="TAC"/>
              <w:rPr>
                <w:rFonts w:cs="Arial"/>
              </w:rPr>
            </w:pPr>
            <w:r w:rsidRPr="00116AA0">
              <w:rPr>
                <w:rFonts w:cs="Arial"/>
              </w:rPr>
              <w:t>[-97.7]</w:t>
            </w:r>
            <w:r w:rsidRPr="00116AA0">
              <w:rPr>
                <w:rFonts w:cs="Arial"/>
                <w:vertAlign w:val="superscript"/>
              </w:rPr>
              <w:t>11</w:t>
            </w:r>
          </w:p>
        </w:tc>
        <w:tc>
          <w:tcPr>
            <w:tcW w:w="787" w:type="dxa"/>
            <w:shd w:val="clear" w:color="auto" w:fill="auto"/>
          </w:tcPr>
          <w:p w:rsidR="00464CB8" w:rsidRPr="00116AA0" w:rsidRDefault="00464CB8" w:rsidP="0057700F">
            <w:pPr>
              <w:pStyle w:val="TAC"/>
              <w:rPr>
                <w:rFonts w:cs="Arial"/>
              </w:rPr>
            </w:pPr>
            <w:r w:rsidRPr="00116AA0">
              <w:rPr>
                <w:rFonts w:cs="Arial"/>
              </w:rPr>
              <w:t>[-95.9]</w:t>
            </w:r>
            <w:r w:rsidRPr="00116AA0">
              <w:rPr>
                <w:rFonts w:cs="Arial"/>
                <w:vertAlign w:val="superscript"/>
              </w:rPr>
              <w:t>11</w:t>
            </w:r>
          </w:p>
        </w:tc>
        <w:tc>
          <w:tcPr>
            <w:tcW w:w="786" w:type="dxa"/>
            <w:shd w:val="clear" w:color="auto" w:fill="auto"/>
          </w:tcPr>
          <w:p w:rsidR="00464CB8" w:rsidRPr="00116AA0" w:rsidRDefault="00464CB8" w:rsidP="0057700F">
            <w:pPr>
              <w:pStyle w:val="TAC"/>
              <w:rPr>
                <w:rFonts w:cs="Arial"/>
              </w:rPr>
            </w:pPr>
            <w:r w:rsidRPr="00116AA0">
              <w:rPr>
                <w:rFonts w:cs="Arial"/>
              </w:rPr>
              <w:t>[-94.7]</w:t>
            </w:r>
            <w:r w:rsidRPr="00116AA0">
              <w:rPr>
                <w:rFonts w:cs="Arial"/>
                <w:vertAlign w:val="superscript"/>
              </w:rPr>
              <w:t>11</w:t>
            </w:r>
          </w:p>
        </w:tc>
        <w:tc>
          <w:tcPr>
            <w:tcW w:w="787" w:type="dxa"/>
            <w:vMerge/>
            <w:shd w:val="clear" w:color="auto" w:fill="auto"/>
            <w:vAlign w:val="center"/>
          </w:tcPr>
          <w:p w:rsidR="00464CB8" w:rsidRPr="00116AA0" w:rsidRDefault="00464CB8" w:rsidP="0057700F">
            <w:pPr>
              <w:pStyle w:val="TAC"/>
              <w:rPr>
                <w:rFonts w:cs="Arial"/>
                <w:lang w:eastAsia="ja-JP"/>
              </w:rPr>
            </w:pPr>
          </w:p>
        </w:tc>
        <w:tc>
          <w:tcPr>
            <w:tcW w:w="1072" w:type="dxa"/>
            <w:vMerge/>
            <w:vAlign w:val="center"/>
          </w:tcPr>
          <w:p w:rsidR="00464CB8" w:rsidRPr="00116AA0" w:rsidRDefault="00464CB8" w:rsidP="0057700F">
            <w:pPr>
              <w:pStyle w:val="TAC"/>
              <w:rPr>
                <w:rFonts w:cs="Arial"/>
                <w:lang w:eastAsia="zh-CN"/>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-96.3</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-93.6</w:t>
            </w: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-92</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-90.9</w:t>
            </w:r>
          </w:p>
        </w:tc>
        <w:tc>
          <w:tcPr>
            <w:tcW w:w="787" w:type="dxa"/>
            <w:shd w:val="clear" w:color="auto" w:fill="auto"/>
            <w:vAlign w:val="center"/>
          </w:tcPr>
          <w:p w:rsidR="00464CB8" w:rsidRPr="00116AA0" w:rsidRDefault="00464CB8" w:rsidP="0057700F">
            <w:pPr>
              <w:pStyle w:val="TAC"/>
              <w:rPr>
                <w:rFonts w:cs="Arial"/>
              </w:rPr>
            </w:pPr>
            <w:r w:rsidRPr="00116AA0">
              <w:rPr>
                <w:rFonts w:cs="Arial"/>
                <w:lang w:eastAsia="zh-CN"/>
              </w:rPr>
              <w:t>TDD</w:t>
            </w: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lang w:eastAsia="zh-CN"/>
              </w:rPr>
              <w:t>7</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-97.1</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-94.3</w:t>
            </w: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-92.7</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-91.5</w:t>
            </w:r>
          </w:p>
        </w:tc>
        <w:tc>
          <w:tcPr>
            <w:tcW w:w="787" w:type="dxa"/>
            <w:shd w:val="clear" w:color="auto" w:fill="auto"/>
            <w:vAlign w:val="center"/>
          </w:tcPr>
          <w:p w:rsidR="00464CB8" w:rsidRPr="00116AA0" w:rsidRDefault="00464CB8" w:rsidP="0057700F">
            <w:pPr>
              <w:pStyle w:val="TAC"/>
              <w:rPr>
                <w:rFonts w:cs="Arial"/>
              </w:rPr>
            </w:pPr>
            <w:r w:rsidRPr="00116AA0">
              <w:rPr>
                <w:rFonts w:cs="Arial"/>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lang w:eastAsia="zh-CN"/>
              </w:rPr>
              <w:t>40</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-99.5</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-96.5</w:t>
            </w:r>
          </w:p>
        </w:tc>
        <w:tc>
          <w:tcPr>
            <w:tcW w:w="787" w:type="dxa"/>
            <w:shd w:val="clear" w:color="auto" w:fill="auto"/>
          </w:tcPr>
          <w:p w:rsidR="00464CB8" w:rsidRPr="00116AA0" w:rsidRDefault="00464CB8" w:rsidP="0057700F">
            <w:pPr>
              <w:pStyle w:val="TAC"/>
              <w:rPr>
                <w:rFonts w:cs="Arial"/>
                <w:lang w:eastAsia="zh-CN"/>
              </w:rPr>
            </w:pPr>
            <w:r w:rsidRPr="00116AA0">
              <w:rPr>
                <w:rFonts w:cs="Arial"/>
              </w:rPr>
              <w:t>-9</w:t>
            </w:r>
            <w:r w:rsidRPr="00116AA0">
              <w:rPr>
                <w:rFonts w:cs="Arial"/>
                <w:lang w:eastAsia="zh-CN"/>
              </w:rPr>
              <w:t>4.7</w:t>
            </w:r>
          </w:p>
        </w:tc>
        <w:tc>
          <w:tcPr>
            <w:tcW w:w="786" w:type="dxa"/>
            <w:shd w:val="clear" w:color="auto" w:fill="auto"/>
          </w:tcPr>
          <w:p w:rsidR="00464CB8" w:rsidRPr="00116AA0" w:rsidRDefault="00464CB8" w:rsidP="0057700F">
            <w:pPr>
              <w:pStyle w:val="TAC"/>
              <w:rPr>
                <w:rFonts w:cs="Arial"/>
                <w:lang w:eastAsia="zh-CN"/>
              </w:rPr>
            </w:pPr>
            <w:r w:rsidRPr="00116AA0">
              <w:rPr>
                <w:rFonts w:cs="Arial" w:hint="eastAsia"/>
                <w:lang w:eastAsia="zh-CN"/>
              </w:rPr>
              <w:t>-93.5</w:t>
            </w:r>
          </w:p>
        </w:tc>
        <w:tc>
          <w:tcPr>
            <w:tcW w:w="787" w:type="dxa"/>
            <w:shd w:val="clear" w:color="auto" w:fill="auto"/>
            <w:vAlign w:val="center"/>
          </w:tcPr>
          <w:p w:rsidR="00464CB8" w:rsidRPr="00116AA0" w:rsidRDefault="00464CB8" w:rsidP="0057700F">
            <w:pPr>
              <w:pStyle w:val="TAC"/>
              <w:rPr>
                <w:rFonts w:cs="Arial"/>
              </w:rPr>
            </w:pPr>
            <w:r w:rsidRPr="00116AA0">
              <w:rPr>
                <w:rFonts w:cs="Arial"/>
                <w:lang w:eastAsia="zh-CN"/>
              </w:rPr>
              <w:t>TDD</w:t>
            </w: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vertAlign w:val="superscript"/>
                <w:lang w:eastAsia="zh-CN"/>
              </w:rPr>
            </w:pPr>
            <w:r w:rsidRPr="00116AA0">
              <w:rPr>
                <w:rFonts w:cs="Arial"/>
                <w:lang w:eastAsia="zh-CN"/>
              </w:rPr>
              <w:t>CA_7A-40C</w:t>
            </w:r>
          </w:p>
        </w:tc>
        <w:tc>
          <w:tcPr>
            <w:tcW w:w="789" w:type="dxa"/>
            <w:vMerge w:val="restart"/>
            <w:shd w:val="clear" w:color="auto" w:fill="auto"/>
            <w:vAlign w:val="center"/>
          </w:tcPr>
          <w:p w:rsidR="00464CB8" w:rsidRPr="00116AA0" w:rsidRDefault="00464CB8" w:rsidP="0057700F">
            <w:pPr>
              <w:pStyle w:val="TAC"/>
              <w:rPr>
                <w:rFonts w:cs="Arial"/>
              </w:rPr>
            </w:pPr>
            <w:r w:rsidRPr="00116AA0">
              <w:rPr>
                <w:rFonts w:cs="Arial"/>
                <w:lang w:eastAsia="zh-CN"/>
              </w:rPr>
              <w:t>7</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rPr>
              <w:t>-98</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rPr>
              <w:t>-95</w:t>
            </w: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rPr>
              <w:t>-93.2</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rPr>
              <w:t>-92</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lang w:eastAsia="zh-CN"/>
              </w:rPr>
              <w:t>7</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lang w:eastAsia="zh-CN"/>
              </w:rPr>
            </w:pPr>
          </w:p>
        </w:tc>
        <w:tc>
          <w:tcPr>
            <w:tcW w:w="789" w:type="dxa"/>
            <w:vMerge/>
            <w:shd w:val="clear" w:color="auto" w:fill="auto"/>
            <w:vAlign w:val="center"/>
          </w:tcPr>
          <w:p w:rsidR="00464CB8" w:rsidRPr="00116AA0" w:rsidRDefault="00464CB8" w:rsidP="0057700F">
            <w:pPr>
              <w:pStyle w:val="TAC"/>
              <w:rPr>
                <w:rFonts w:cs="Arial"/>
                <w:lang w:eastAsia="zh-CN"/>
              </w:rPr>
            </w:pP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tcPr>
          <w:p w:rsidR="00464CB8" w:rsidRPr="00116AA0" w:rsidRDefault="00464CB8" w:rsidP="0057700F">
            <w:pPr>
              <w:pStyle w:val="TAC"/>
              <w:rPr>
                <w:rFonts w:cs="Arial"/>
              </w:rPr>
            </w:pPr>
            <w:r w:rsidRPr="00116AA0">
              <w:rPr>
                <w:rFonts w:cs="Arial"/>
              </w:rPr>
              <w:t>[-100.7]</w:t>
            </w:r>
            <w:r w:rsidRPr="00116AA0">
              <w:rPr>
                <w:rFonts w:cs="Arial"/>
                <w:vertAlign w:val="superscript"/>
              </w:rPr>
              <w:t>11</w:t>
            </w:r>
          </w:p>
        </w:tc>
        <w:tc>
          <w:tcPr>
            <w:tcW w:w="786" w:type="dxa"/>
            <w:shd w:val="clear" w:color="auto" w:fill="auto"/>
          </w:tcPr>
          <w:p w:rsidR="00464CB8" w:rsidRPr="00116AA0" w:rsidRDefault="00464CB8" w:rsidP="0057700F">
            <w:pPr>
              <w:pStyle w:val="TAC"/>
              <w:rPr>
                <w:rFonts w:cs="Arial"/>
              </w:rPr>
            </w:pPr>
            <w:r w:rsidRPr="00116AA0">
              <w:rPr>
                <w:rFonts w:cs="Arial"/>
              </w:rPr>
              <w:t>[-97.7]</w:t>
            </w:r>
            <w:r w:rsidRPr="00116AA0">
              <w:rPr>
                <w:rFonts w:cs="Arial"/>
                <w:vertAlign w:val="superscript"/>
              </w:rPr>
              <w:t>11</w:t>
            </w:r>
          </w:p>
        </w:tc>
        <w:tc>
          <w:tcPr>
            <w:tcW w:w="787" w:type="dxa"/>
            <w:shd w:val="clear" w:color="auto" w:fill="auto"/>
          </w:tcPr>
          <w:p w:rsidR="00464CB8" w:rsidRPr="00116AA0" w:rsidRDefault="00464CB8" w:rsidP="0057700F">
            <w:pPr>
              <w:pStyle w:val="TAC"/>
              <w:rPr>
                <w:rFonts w:cs="Arial"/>
              </w:rPr>
            </w:pPr>
            <w:r w:rsidRPr="00116AA0">
              <w:rPr>
                <w:rFonts w:cs="Arial"/>
              </w:rPr>
              <w:t>[-95.9]</w:t>
            </w:r>
            <w:r w:rsidRPr="00116AA0">
              <w:rPr>
                <w:rFonts w:cs="Arial"/>
                <w:vertAlign w:val="superscript"/>
              </w:rPr>
              <w:t>11</w:t>
            </w:r>
          </w:p>
        </w:tc>
        <w:tc>
          <w:tcPr>
            <w:tcW w:w="786" w:type="dxa"/>
            <w:shd w:val="clear" w:color="auto" w:fill="auto"/>
          </w:tcPr>
          <w:p w:rsidR="00464CB8" w:rsidRPr="00116AA0" w:rsidRDefault="00464CB8" w:rsidP="0057700F">
            <w:pPr>
              <w:pStyle w:val="TAC"/>
              <w:rPr>
                <w:rFonts w:cs="Arial"/>
              </w:rPr>
            </w:pPr>
            <w:r w:rsidRPr="00116AA0">
              <w:rPr>
                <w:rFonts w:cs="Arial"/>
              </w:rPr>
              <w:t>[-94.7]</w:t>
            </w:r>
            <w:r w:rsidRPr="00116AA0">
              <w:rPr>
                <w:rFonts w:cs="Arial"/>
                <w:vertAlign w:val="superscript"/>
              </w:rPr>
              <w:t>11</w:t>
            </w:r>
          </w:p>
        </w:tc>
        <w:tc>
          <w:tcPr>
            <w:tcW w:w="787" w:type="dxa"/>
            <w:vMerge/>
            <w:shd w:val="clear" w:color="auto" w:fill="auto"/>
            <w:vAlign w:val="center"/>
          </w:tcPr>
          <w:p w:rsidR="00464CB8" w:rsidRPr="00116AA0" w:rsidRDefault="00464CB8" w:rsidP="0057700F">
            <w:pPr>
              <w:pStyle w:val="TAC"/>
              <w:rPr>
                <w:rFonts w:cs="Arial"/>
                <w:lang w:eastAsia="ja-JP"/>
              </w:rPr>
            </w:pPr>
          </w:p>
        </w:tc>
        <w:tc>
          <w:tcPr>
            <w:tcW w:w="1072" w:type="dxa"/>
            <w:vMerge/>
            <w:vAlign w:val="center"/>
          </w:tcPr>
          <w:p w:rsidR="00464CB8" w:rsidRPr="00116AA0" w:rsidRDefault="00464CB8" w:rsidP="0057700F">
            <w:pPr>
              <w:pStyle w:val="TAC"/>
              <w:rPr>
                <w:rFonts w:cs="Arial"/>
                <w:lang w:eastAsia="zh-CN"/>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-96.3</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-93.6</w:t>
            </w: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-92</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-90.9</w:t>
            </w:r>
          </w:p>
        </w:tc>
        <w:tc>
          <w:tcPr>
            <w:tcW w:w="787" w:type="dxa"/>
            <w:shd w:val="clear" w:color="auto" w:fill="auto"/>
            <w:vAlign w:val="center"/>
          </w:tcPr>
          <w:p w:rsidR="00464CB8" w:rsidRPr="00116AA0" w:rsidRDefault="00464CB8" w:rsidP="0057700F">
            <w:pPr>
              <w:pStyle w:val="TAC"/>
              <w:rPr>
                <w:rFonts w:cs="Arial"/>
              </w:rPr>
            </w:pPr>
            <w:r w:rsidRPr="00116AA0">
              <w:rPr>
                <w:rFonts w:cs="Arial"/>
                <w:lang w:eastAsia="zh-CN"/>
              </w:rPr>
              <w:t>TDD</w:t>
            </w: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lang w:eastAsia="zh-CN"/>
              </w:rPr>
              <w:t>7</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-97.1</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-94.3</w:t>
            </w: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-92.7</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-91.5</w:t>
            </w:r>
          </w:p>
        </w:tc>
        <w:tc>
          <w:tcPr>
            <w:tcW w:w="787" w:type="dxa"/>
            <w:shd w:val="clear" w:color="auto" w:fill="auto"/>
            <w:vAlign w:val="center"/>
          </w:tcPr>
          <w:p w:rsidR="00464CB8" w:rsidRPr="00116AA0" w:rsidRDefault="00464CB8" w:rsidP="0057700F">
            <w:pPr>
              <w:pStyle w:val="TAC"/>
              <w:rPr>
                <w:rFonts w:cs="Arial"/>
              </w:rPr>
            </w:pPr>
            <w:r w:rsidRPr="00116AA0">
              <w:rPr>
                <w:rFonts w:cs="Arial"/>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lang w:eastAsia="zh-CN"/>
              </w:rPr>
              <w:t>40</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-99.5</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-96.5</w:t>
            </w:r>
          </w:p>
        </w:tc>
        <w:tc>
          <w:tcPr>
            <w:tcW w:w="787" w:type="dxa"/>
            <w:shd w:val="clear" w:color="auto" w:fill="auto"/>
          </w:tcPr>
          <w:p w:rsidR="00464CB8" w:rsidRPr="00116AA0" w:rsidRDefault="00464CB8" w:rsidP="0057700F">
            <w:pPr>
              <w:pStyle w:val="TAC"/>
              <w:rPr>
                <w:rFonts w:cs="Arial"/>
                <w:lang w:eastAsia="zh-CN"/>
              </w:rPr>
            </w:pPr>
            <w:r w:rsidRPr="00116AA0">
              <w:rPr>
                <w:rFonts w:cs="Arial"/>
              </w:rPr>
              <w:t>-9</w:t>
            </w:r>
            <w:r w:rsidRPr="00116AA0">
              <w:rPr>
                <w:rFonts w:cs="Arial"/>
                <w:lang w:eastAsia="zh-CN"/>
              </w:rPr>
              <w:t>4.7</w:t>
            </w:r>
          </w:p>
        </w:tc>
        <w:tc>
          <w:tcPr>
            <w:tcW w:w="786" w:type="dxa"/>
            <w:shd w:val="clear" w:color="auto" w:fill="auto"/>
          </w:tcPr>
          <w:p w:rsidR="00464CB8" w:rsidRPr="00116AA0" w:rsidRDefault="00464CB8" w:rsidP="0057700F">
            <w:pPr>
              <w:pStyle w:val="TAC"/>
              <w:rPr>
                <w:rFonts w:cs="Arial"/>
                <w:lang w:eastAsia="zh-CN"/>
              </w:rPr>
            </w:pPr>
            <w:r w:rsidRPr="00116AA0">
              <w:rPr>
                <w:rFonts w:cs="Arial" w:hint="eastAsia"/>
                <w:lang w:eastAsia="zh-CN"/>
              </w:rPr>
              <w:t>-93.5</w:t>
            </w:r>
          </w:p>
        </w:tc>
        <w:tc>
          <w:tcPr>
            <w:tcW w:w="787" w:type="dxa"/>
            <w:shd w:val="clear" w:color="auto" w:fill="auto"/>
            <w:vAlign w:val="center"/>
          </w:tcPr>
          <w:p w:rsidR="00464CB8" w:rsidRPr="00116AA0" w:rsidRDefault="00464CB8" w:rsidP="0057700F">
            <w:pPr>
              <w:pStyle w:val="TAC"/>
              <w:rPr>
                <w:rFonts w:cs="Arial"/>
              </w:rPr>
            </w:pPr>
            <w:r w:rsidRPr="00116AA0">
              <w:rPr>
                <w:rFonts w:cs="Arial"/>
                <w:lang w:eastAsia="zh-CN"/>
              </w:rPr>
              <w:t>TDD</w:t>
            </w: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vertAlign w:val="superscript"/>
                <w:lang w:eastAsia="zh-CN"/>
              </w:rPr>
            </w:pPr>
            <w:r w:rsidRPr="00116AA0">
              <w:rPr>
                <w:rFonts w:cs="Arial"/>
                <w:lang w:eastAsia="zh-CN"/>
              </w:rPr>
              <w:t>CA_7A-42A</w:t>
            </w:r>
          </w:p>
        </w:tc>
        <w:tc>
          <w:tcPr>
            <w:tcW w:w="789" w:type="dxa"/>
            <w:vMerge w:val="restart"/>
            <w:shd w:val="clear" w:color="auto" w:fill="auto"/>
            <w:vAlign w:val="center"/>
          </w:tcPr>
          <w:p w:rsidR="00464CB8" w:rsidRPr="00116AA0" w:rsidRDefault="00464CB8" w:rsidP="0057700F">
            <w:pPr>
              <w:pStyle w:val="TAC"/>
              <w:rPr>
                <w:rFonts w:cs="Arial"/>
              </w:rPr>
            </w:pPr>
            <w:r w:rsidRPr="00116AA0">
              <w:rPr>
                <w:rFonts w:cs="Arial"/>
                <w:lang w:eastAsia="zh-CN"/>
              </w:rPr>
              <w:t>7</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rPr>
              <w:t>-98</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rPr>
              <w:t>-95</w:t>
            </w: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rPr>
              <w:t>-93.2</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rPr>
              <w:t>-92</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lang w:eastAsia="zh-CN"/>
              </w:rPr>
              <w:t>7</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lang w:eastAsia="zh-CN"/>
              </w:rPr>
            </w:pPr>
          </w:p>
        </w:tc>
        <w:tc>
          <w:tcPr>
            <w:tcW w:w="789" w:type="dxa"/>
            <w:vMerge/>
            <w:shd w:val="clear" w:color="auto" w:fill="auto"/>
            <w:vAlign w:val="center"/>
          </w:tcPr>
          <w:p w:rsidR="00464CB8" w:rsidRPr="00116AA0" w:rsidRDefault="00464CB8" w:rsidP="0057700F">
            <w:pPr>
              <w:pStyle w:val="TAC"/>
              <w:rPr>
                <w:rFonts w:cs="Arial"/>
                <w:lang w:eastAsia="zh-CN"/>
              </w:rPr>
            </w:pP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tcPr>
          <w:p w:rsidR="00464CB8" w:rsidRPr="00116AA0" w:rsidRDefault="00464CB8" w:rsidP="0057700F">
            <w:pPr>
              <w:pStyle w:val="TAC"/>
              <w:rPr>
                <w:rFonts w:cs="Arial"/>
              </w:rPr>
            </w:pPr>
            <w:r w:rsidRPr="00116AA0">
              <w:rPr>
                <w:rFonts w:cs="Arial"/>
              </w:rPr>
              <w:t>[-100.7]</w:t>
            </w:r>
            <w:r w:rsidRPr="00116AA0">
              <w:rPr>
                <w:rFonts w:cs="Arial"/>
                <w:vertAlign w:val="superscript"/>
              </w:rPr>
              <w:t>11</w:t>
            </w:r>
          </w:p>
        </w:tc>
        <w:tc>
          <w:tcPr>
            <w:tcW w:w="786" w:type="dxa"/>
            <w:shd w:val="clear" w:color="auto" w:fill="auto"/>
          </w:tcPr>
          <w:p w:rsidR="00464CB8" w:rsidRPr="00116AA0" w:rsidRDefault="00464CB8" w:rsidP="0057700F">
            <w:pPr>
              <w:pStyle w:val="TAC"/>
              <w:rPr>
                <w:rFonts w:cs="Arial"/>
              </w:rPr>
            </w:pPr>
            <w:r w:rsidRPr="00116AA0">
              <w:rPr>
                <w:rFonts w:cs="Arial"/>
              </w:rPr>
              <w:t>[-97.7]</w:t>
            </w:r>
            <w:r w:rsidRPr="00116AA0">
              <w:rPr>
                <w:rFonts w:cs="Arial"/>
                <w:vertAlign w:val="superscript"/>
              </w:rPr>
              <w:t>11</w:t>
            </w:r>
          </w:p>
        </w:tc>
        <w:tc>
          <w:tcPr>
            <w:tcW w:w="787" w:type="dxa"/>
            <w:shd w:val="clear" w:color="auto" w:fill="auto"/>
          </w:tcPr>
          <w:p w:rsidR="00464CB8" w:rsidRPr="00116AA0" w:rsidRDefault="00464CB8" w:rsidP="0057700F">
            <w:pPr>
              <w:pStyle w:val="TAC"/>
              <w:rPr>
                <w:rFonts w:cs="Arial"/>
              </w:rPr>
            </w:pPr>
            <w:r w:rsidRPr="00116AA0">
              <w:rPr>
                <w:rFonts w:cs="Arial"/>
              </w:rPr>
              <w:t>[-95.9]</w:t>
            </w:r>
            <w:r w:rsidRPr="00116AA0">
              <w:rPr>
                <w:rFonts w:cs="Arial"/>
                <w:vertAlign w:val="superscript"/>
              </w:rPr>
              <w:t>11</w:t>
            </w:r>
          </w:p>
        </w:tc>
        <w:tc>
          <w:tcPr>
            <w:tcW w:w="786" w:type="dxa"/>
            <w:shd w:val="clear" w:color="auto" w:fill="auto"/>
          </w:tcPr>
          <w:p w:rsidR="00464CB8" w:rsidRPr="00116AA0" w:rsidRDefault="00464CB8" w:rsidP="0057700F">
            <w:pPr>
              <w:pStyle w:val="TAC"/>
              <w:rPr>
                <w:rFonts w:cs="Arial"/>
              </w:rPr>
            </w:pPr>
            <w:r w:rsidRPr="00116AA0">
              <w:rPr>
                <w:rFonts w:cs="Arial"/>
              </w:rPr>
              <w:t>[-94.7]</w:t>
            </w:r>
            <w:r w:rsidRPr="00116AA0">
              <w:rPr>
                <w:rFonts w:cs="Arial"/>
                <w:vertAlign w:val="superscript"/>
              </w:rPr>
              <w:t>11</w:t>
            </w:r>
          </w:p>
        </w:tc>
        <w:tc>
          <w:tcPr>
            <w:tcW w:w="787" w:type="dxa"/>
            <w:vMerge/>
            <w:shd w:val="clear" w:color="auto" w:fill="auto"/>
            <w:vAlign w:val="center"/>
          </w:tcPr>
          <w:p w:rsidR="00464CB8" w:rsidRPr="00116AA0" w:rsidRDefault="00464CB8" w:rsidP="0057700F">
            <w:pPr>
              <w:pStyle w:val="TAC"/>
              <w:rPr>
                <w:rFonts w:cs="Arial"/>
                <w:lang w:eastAsia="ja-JP"/>
              </w:rPr>
            </w:pPr>
          </w:p>
        </w:tc>
        <w:tc>
          <w:tcPr>
            <w:tcW w:w="1072" w:type="dxa"/>
            <w:vMerge/>
            <w:vAlign w:val="center"/>
          </w:tcPr>
          <w:p w:rsidR="00464CB8" w:rsidRPr="00116AA0" w:rsidRDefault="00464CB8" w:rsidP="0057700F">
            <w:pPr>
              <w:pStyle w:val="TAC"/>
              <w:rPr>
                <w:rFonts w:cs="Arial"/>
                <w:lang w:eastAsia="zh-CN"/>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w:t>
            </w:r>
            <w:r w:rsidRPr="00116AA0">
              <w:rPr>
                <w:rFonts w:eastAsia="SimSun" w:cs="Arial" w:hint="eastAsia"/>
                <w:lang w:eastAsia="zh-CN"/>
              </w:rPr>
              <w:t>2</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hint="eastAsia"/>
              </w:rPr>
              <w:t>-95.6</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hint="eastAsia"/>
              </w:rPr>
              <w:t>-93</w:t>
            </w: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hint="eastAsia"/>
              </w:rPr>
              <w:t>-91.5</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hint="eastAsia"/>
              </w:rPr>
              <w:t>-90.4</w:t>
            </w:r>
          </w:p>
        </w:tc>
        <w:tc>
          <w:tcPr>
            <w:tcW w:w="787" w:type="dxa"/>
            <w:shd w:val="clear" w:color="auto" w:fill="auto"/>
            <w:vAlign w:val="center"/>
          </w:tcPr>
          <w:p w:rsidR="00464CB8" w:rsidRPr="00116AA0" w:rsidRDefault="00464CB8" w:rsidP="0057700F">
            <w:pPr>
              <w:pStyle w:val="TAC"/>
              <w:rPr>
                <w:rFonts w:cs="Arial"/>
              </w:rPr>
            </w:pPr>
            <w:r w:rsidRPr="00116AA0">
              <w:rPr>
                <w:rFonts w:cs="Arial"/>
                <w:lang w:eastAsia="zh-CN"/>
              </w:rPr>
              <w:t>TDD</w:t>
            </w: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lang w:eastAsia="zh-CN"/>
              </w:rPr>
              <w:t>7</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hint="eastAsia"/>
              </w:rPr>
              <w:t>-96.2</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hint="eastAsia"/>
              </w:rPr>
              <w:t>-93.2</w:t>
            </w: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hint="eastAsia"/>
              </w:rPr>
              <w:t>-91.5</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hint="eastAsia"/>
              </w:rPr>
              <w:t>-90.3</w:t>
            </w:r>
          </w:p>
        </w:tc>
        <w:tc>
          <w:tcPr>
            <w:tcW w:w="787" w:type="dxa"/>
            <w:shd w:val="clear" w:color="auto" w:fill="auto"/>
            <w:vAlign w:val="center"/>
          </w:tcPr>
          <w:p w:rsidR="00464CB8" w:rsidRPr="00116AA0" w:rsidRDefault="00464CB8" w:rsidP="0057700F">
            <w:pPr>
              <w:pStyle w:val="TAC"/>
              <w:rPr>
                <w:rFonts w:cs="Arial"/>
              </w:rPr>
            </w:pPr>
            <w:r w:rsidRPr="00116AA0">
              <w:rPr>
                <w:rFonts w:cs="Arial"/>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lang w:eastAsia="zh-CN"/>
              </w:rPr>
              <w:t>42</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vMerge w:val="restart"/>
            <w:shd w:val="clear" w:color="auto" w:fill="auto"/>
            <w:vAlign w:val="center"/>
          </w:tcPr>
          <w:p w:rsidR="00464CB8" w:rsidRPr="00116AA0" w:rsidRDefault="00464CB8" w:rsidP="0057700F">
            <w:pPr>
              <w:pStyle w:val="TAC"/>
              <w:rPr>
                <w:rFonts w:cs="Arial"/>
              </w:rPr>
            </w:pPr>
            <w:r w:rsidRPr="00116AA0">
              <w:rPr>
                <w:rFonts w:cs="Arial"/>
              </w:rPr>
              <w:t>4</w:t>
            </w:r>
            <w:r w:rsidRPr="00116AA0">
              <w:rPr>
                <w:rFonts w:eastAsia="SimSun" w:cs="Arial" w:hint="eastAsia"/>
                <w:lang w:eastAsia="zh-CN"/>
              </w:rPr>
              <w:t>2</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lang w:eastAsia="zh-CN"/>
              </w:rPr>
            </w:pPr>
            <w:r w:rsidRPr="00116AA0">
              <w:rPr>
                <w:rFonts w:eastAsia="SimSun" w:cs="Arial" w:hint="eastAsia"/>
                <w:lang w:eastAsia="zh-CN"/>
              </w:rPr>
              <w:t>-98.5</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eastAsia="SimSun" w:cs="Arial" w:hint="eastAsia"/>
                <w:lang w:eastAsia="zh-CN"/>
              </w:rPr>
              <w:t>-95.5</w:t>
            </w:r>
          </w:p>
        </w:tc>
        <w:tc>
          <w:tcPr>
            <w:tcW w:w="787" w:type="dxa"/>
            <w:shd w:val="clear" w:color="auto" w:fill="auto"/>
            <w:vAlign w:val="center"/>
          </w:tcPr>
          <w:p w:rsidR="00464CB8" w:rsidRPr="00116AA0" w:rsidRDefault="00464CB8" w:rsidP="0057700F">
            <w:pPr>
              <w:pStyle w:val="TAC"/>
              <w:rPr>
                <w:rFonts w:cs="Arial"/>
                <w:lang w:eastAsia="zh-CN"/>
              </w:rPr>
            </w:pPr>
            <w:r w:rsidRPr="00116AA0">
              <w:rPr>
                <w:rFonts w:eastAsia="SimSun" w:cs="Arial" w:hint="eastAsia"/>
                <w:lang w:eastAsia="zh-CN"/>
              </w:rPr>
              <w:t>-93.7</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eastAsia="SimSun" w:cs="Arial" w:hint="eastAsia"/>
                <w:lang w:eastAsia="zh-CN"/>
              </w:rPr>
              <w:t>-92.5</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lang w:eastAsia="zh-CN"/>
              </w:rPr>
              <w:t>TDD</w:t>
            </w: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vMerge/>
            <w:shd w:val="clear" w:color="auto" w:fill="auto"/>
            <w:vAlign w:val="center"/>
          </w:tcPr>
          <w:p w:rsidR="00464CB8" w:rsidRPr="00116AA0" w:rsidRDefault="00464CB8" w:rsidP="0057700F">
            <w:pPr>
              <w:pStyle w:val="TAC"/>
              <w:rPr>
                <w:rFonts w:cs="Arial"/>
              </w:rPr>
            </w:pP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tcPr>
          <w:p w:rsidR="00464CB8" w:rsidRPr="00116AA0" w:rsidRDefault="00464CB8" w:rsidP="0057700F">
            <w:pPr>
              <w:pStyle w:val="TAC"/>
              <w:rPr>
                <w:rFonts w:eastAsia="SimSun" w:cs="Arial"/>
                <w:lang w:eastAsia="zh-CN"/>
              </w:rPr>
            </w:pPr>
            <w:r w:rsidRPr="00116AA0">
              <w:rPr>
                <w:rFonts w:cs="Arial"/>
              </w:rPr>
              <w:t>[-100.7]</w:t>
            </w:r>
            <w:r w:rsidRPr="00116AA0">
              <w:rPr>
                <w:rFonts w:cs="Arial"/>
                <w:vertAlign w:val="superscript"/>
              </w:rPr>
              <w:t>11</w:t>
            </w:r>
          </w:p>
        </w:tc>
        <w:tc>
          <w:tcPr>
            <w:tcW w:w="786" w:type="dxa"/>
            <w:shd w:val="clear" w:color="auto" w:fill="auto"/>
          </w:tcPr>
          <w:p w:rsidR="00464CB8" w:rsidRPr="00116AA0" w:rsidRDefault="00464CB8" w:rsidP="0057700F">
            <w:pPr>
              <w:pStyle w:val="TAC"/>
              <w:rPr>
                <w:rFonts w:eastAsia="SimSun" w:cs="Arial"/>
                <w:lang w:eastAsia="zh-CN"/>
              </w:rPr>
            </w:pPr>
            <w:r w:rsidRPr="00116AA0">
              <w:rPr>
                <w:rFonts w:cs="Arial"/>
              </w:rPr>
              <w:t>[-97.7]</w:t>
            </w:r>
            <w:r w:rsidRPr="00116AA0">
              <w:rPr>
                <w:rFonts w:cs="Arial"/>
                <w:vertAlign w:val="superscript"/>
              </w:rPr>
              <w:t>11</w:t>
            </w:r>
          </w:p>
        </w:tc>
        <w:tc>
          <w:tcPr>
            <w:tcW w:w="787" w:type="dxa"/>
            <w:shd w:val="clear" w:color="auto" w:fill="auto"/>
          </w:tcPr>
          <w:p w:rsidR="00464CB8" w:rsidRPr="00116AA0" w:rsidRDefault="00464CB8" w:rsidP="0057700F">
            <w:pPr>
              <w:pStyle w:val="TAC"/>
              <w:rPr>
                <w:rFonts w:eastAsia="SimSun" w:cs="Arial"/>
                <w:lang w:eastAsia="zh-CN"/>
              </w:rPr>
            </w:pPr>
            <w:r w:rsidRPr="00116AA0">
              <w:rPr>
                <w:rFonts w:cs="Arial"/>
              </w:rPr>
              <w:t>[-96.9]</w:t>
            </w:r>
            <w:r w:rsidRPr="00116AA0">
              <w:rPr>
                <w:rFonts w:cs="Arial"/>
                <w:vertAlign w:val="superscript"/>
              </w:rPr>
              <w:t>11</w:t>
            </w:r>
          </w:p>
        </w:tc>
        <w:tc>
          <w:tcPr>
            <w:tcW w:w="786" w:type="dxa"/>
            <w:shd w:val="clear" w:color="auto" w:fill="auto"/>
          </w:tcPr>
          <w:p w:rsidR="00464CB8" w:rsidRPr="00116AA0" w:rsidRDefault="00464CB8" w:rsidP="0057700F">
            <w:pPr>
              <w:pStyle w:val="TAC"/>
              <w:rPr>
                <w:rFonts w:eastAsia="SimSun" w:cs="Arial"/>
                <w:lang w:eastAsia="zh-CN"/>
              </w:rPr>
            </w:pPr>
            <w:r w:rsidRPr="00116AA0">
              <w:rPr>
                <w:rFonts w:cs="Arial"/>
              </w:rPr>
              <w:t>[-94.7]</w:t>
            </w:r>
            <w:r w:rsidRPr="00116AA0">
              <w:rPr>
                <w:rFonts w:cs="Arial"/>
                <w:vertAlign w:val="superscript"/>
              </w:rPr>
              <w:t>11</w:t>
            </w:r>
          </w:p>
        </w:tc>
        <w:tc>
          <w:tcPr>
            <w:tcW w:w="787" w:type="dxa"/>
            <w:vMerge/>
            <w:shd w:val="clear" w:color="auto" w:fill="auto"/>
            <w:vAlign w:val="center"/>
          </w:tcPr>
          <w:p w:rsidR="00464CB8" w:rsidRPr="00116AA0" w:rsidRDefault="00464CB8" w:rsidP="0057700F">
            <w:pPr>
              <w:pStyle w:val="TAC"/>
              <w:rPr>
                <w:rFonts w:cs="Arial"/>
                <w:lang w:eastAsia="zh-CN"/>
              </w:rPr>
            </w:pPr>
          </w:p>
        </w:tc>
        <w:tc>
          <w:tcPr>
            <w:tcW w:w="1072" w:type="dxa"/>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vertAlign w:val="superscript"/>
                <w:lang w:eastAsia="zh-CN"/>
              </w:rPr>
            </w:pPr>
            <w:r w:rsidRPr="00116AA0">
              <w:rPr>
                <w:rFonts w:cs="Arial"/>
                <w:lang w:eastAsia="zh-CN"/>
              </w:rPr>
              <w:t>CA_7A-42A-42A</w:t>
            </w:r>
          </w:p>
        </w:tc>
        <w:tc>
          <w:tcPr>
            <w:tcW w:w="789" w:type="dxa"/>
            <w:vMerge w:val="restart"/>
            <w:shd w:val="clear" w:color="auto" w:fill="auto"/>
            <w:vAlign w:val="center"/>
          </w:tcPr>
          <w:p w:rsidR="00464CB8" w:rsidRPr="00116AA0" w:rsidRDefault="00464CB8" w:rsidP="0057700F">
            <w:pPr>
              <w:pStyle w:val="TAC"/>
              <w:rPr>
                <w:rFonts w:cs="Arial"/>
              </w:rPr>
            </w:pPr>
            <w:r w:rsidRPr="00116AA0">
              <w:rPr>
                <w:rFonts w:cs="Arial"/>
                <w:lang w:eastAsia="zh-CN"/>
              </w:rPr>
              <w:t>7</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rPr>
              <w:t>-98</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rPr>
              <w:t>-95</w:t>
            </w: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rPr>
              <w:t>-93.2</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rPr>
              <w:t>-92</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lang w:eastAsia="zh-CN"/>
              </w:rPr>
              <w:t>7</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lang w:eastAsia="zh-CN"/>
              </w:rPr>
            </w:pPr>
          </w:p>
        </w:tc>
        <w:tc>
          <w:tcPr>
            <w:tcW w:w="789" w:type="dxa"/>
            <w:vMerge/>
            <w:shd w:val="clear" w:color="auto" w:fill="auto"/>
            <w:vAlign w:val="center"/>
          </w:tcPr>
          <w:p w:rsidR="00464CB8" w:rsidRPr="00116AA0" w:rsidRDefault="00464CB8" w:rsidP="0057700F">
            <w:pPr>
              <w:pStyle w:val="TAC"/>
              <w:rPr>
                <w:rFonts w:cs="Arial"/>
                <w:lang w:eastAsia="zh-CN"/>
              </w:rPr>
            </w:pP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tcPr>
          <w:p w:rsidR="00464CB8" w:rsidRPr="00116AA0" w:rsidRDefault="00464CB8" w:rsidP="0057700F">
            <w:pPr>
              <w:pStyle w:val="TAC"/>
              <w:rPr>
                <w:rFonts w:cs="Arial"/>
              </w:rPr>
            </w:pPr>
            <w:r w:rsidRPr="00116AA0">
              <w:rPr>
                <w:rFonts w:cs="Arial"/>
              </w:rPr>
              <w:t>[-100.7]</w:t>
            </w:r>
            <w:r w:rsidRPr="00116AA0">
              <w:rPr>
                <w:rFonts w:cs="Arial"/>
                <w:vertAlign w:val="superscript"/>
              </w:rPr>
              <w:t>11</w:t>
            </w:r>
          </w:p>
        </w:tc>
        <w:tc>
          <w:tcPr>
            <w:tcW w:w="786" w:type="dxa"/>
            <w:shd w:val="clear" w:color="auto" w:fill="auto"/>
          </w:tcPr>
          <w:p w:rsidR="00464CB8" w:rsidRPr="00116AA0" w:rsidRDefault="00464CB8" w:rsidP="0057700F">
            <w:pPr>
              <w:pStyle w:val="TAC"/>
              <w:rPr>
                <w:rFonts w:cs="Arial"/>
              </w:rPr>
            </w:pPr>
            <w:r w:rsidRPr="00116AA0">
              <w:rPr>
                <w:rFonts w:cs="Arial"/>
              </w:rPr>
              <w:t>[-97.7]</w:t>
            </w:r>
            <w:r w:rsidRPr="00116AA0">
              <w:rPr>
                <w:rFonts w:cs="Arial"/>
                <w:vertAlign w:val="superscript"/>
              </w:rPr>
              <w:t>11</w:t>
            </w:r>
          </w:p>
        </w:tc>
        <w:tc>
          <w:tcPr>
            <w:tcW w:w="787" w:type="dxa"/>
            <w:shd w:val="clear" w:color="auto" w:fill="auto"/>
          </w:tcPr>
          <w:p w:rsidR="00464CB8" w:rsidRPr="00116AA0" w:rsidRDefault="00464CB8" w:rsidP="0057700F">
            <w:pPr>
              <w:pStyle w:val="TAC"/>
              <w:rPr>
                <w:rFonts w:cs="Arial"/>
              </w:rPr>
            </w:pPr>
            <w:r w:rsidRPr="00116AA0">
              <w:rPr>
                <w:rFonts w:cs="Arial"/>
              </w:rPr>
              <w:t>[-95.9]</w:t>
            </w:r>
            <w:r w:rsidRPr="00116AA0">
              <w:rPr>
                <w:rFonts w:cs="Arial"/>
                <w:vertAlign w:val="superscript"/>
              </w:rPr>
              <w:t>11</w:t>
            </w:r>
          </w:p>
        </w:tc>
        <w:tc>
          <w:tcPr>
            <w:tcW w:w="786" w:type="dxa"/>
            <w:shd w:val="clear" w:color="auto" w:fill="auto"/>
          </w:tcPr>
          <w:p w:rsidR="00464CB8" w:rsidRPr="00116AA0" w:rsidRDefault="00464CB8" w:rsidP="0057700F">
            <w:pPr>
              <w:pStyle w:val="TAC"/>
              <w:rPr>
                <w:rFonts w:cs="Arial"/>
              </w:rPr>
            </w:pPr>
            <w:r w:rsidRPr="00116AA0">
              <w:rPr>
                <w:rFonts w:cs="Arial"/>
              </w:rPr>
              <w:t>[-94.7]</w:t>
            </w:r>
            <w:r w:rsidRPr="00116AA0">
              <w:rPr>
                <w:rFonts w:cs="Arial"/>
                <w:vertAlign w:val="superscript"/>
              </w:rPr>
              <w:t>11</w:t>
            </w:r>
          </w:p>
        </w:tc>
        <w:tc>
          <w:tcPr>
            <w:tcW w:w="787" w:type="dxa"/>
            <w:vMerge/>
            <w:shd w:val="clear" w:color="auto" w:fill="auto"/>
            <w:vAlign w:val="center"/>
          </w:tcPr>
          <w:p w:rsidR="00464CB8" w:rsidRPr="00116AA0" w:rsidRDefault="00464CB8" w:rsidP="0057700F">
            <w:pPr>
              <w:pStyle w:val="TAC"/>
              <w:rPr>
                <w:rFonts w:cs="Arial"/>
                <w:lang w:eastAsia="ja-JP"/>
              </w:rPr>
            </w:pPr>
          </w:p>
        </w:tc>
        <w:tc>
          <w:tcPr>
            <w:tcW w:w="1072" w:type="dxa"/>
            <w:vMerge/>
            <w:vAlign w:val="center"/>
          </w:tcPr>
          <w:p w:rsidR="00464CB8" w:rsidRPr="00116AA0" w:rsidRDefault="00464CB8" w:rsidP="0057700F">
            <w:pPr>
              <w:pStyle w:val="TAC"/>
              <w:rPr>
                <w:rFonts w:cs="Arial"/>
                <w:lang w:eastAsia="zh-CN"/>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rPr>
              <w:t>4</w:t>
            </w:r>
            <w:r w:rsidRPr="00116AA0">
              <w:rPr>
                <w:rFonts w:eastAsia="SimSun" w:cs="Arial" w:hint="eastAsia"/>
                <w:lang w:eastAsia="zh-CN"/>
              </w:rPr>
              <w:t>2</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hint="eastAsia"/>
              </w:rPr>
              <w:t>-95.6</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hint="eastAsia"/>
              </w:rPr>
              <w:t>-93</w:t>
            </w: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hint="eastAsia"/>
              </w:rPr>
              <w:t>-91.5</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hint="eastAsia"/>
              </w:rPr>
              <w:t>-90.4</w:t>
            </w:r>
          </w:p>
        </w:tc>
        <w:tc>
          <w:tcPr>
            <w:tcW w:w="787" w:type="dxa"/>
            <w:shd w:val="clear" w:color="auto" w:fill="auto"/>
            <w:vAlign w:val="center"/>
          </w:tcPr>
          <w:p w:rsidR="00464CB8" w:rsidRPr="00116AA0" w:rsidRDefault="00464CB8" w:rsidP="0057700F">
            <w:pPr>
              <w:pStyle w:val="TAC"/>
              <w:rPr>
                <w:rFonts w:cs="Arial"/>
              </w:rPr>
            </w:pPr>
            <w:r w:rsidRPr="00116AA0">
              <w:rPr>
                <w:rFonts w:cs="Arial"/>
                <w:lang w:eastAsia="zh-CN"/>
              </w:rPr>
              <w:t>TDD</w:t>
            </w: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lang w:eastAsia="zh-CN"/>
              </w:rPr>
              <w:t>7</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hint="eastAsia"/>
              </w:rPr>
              <w:t>-96.2</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hint="eastAsia"/>
              </w:rPr>
              <w:t>-93.2</w:t>
            </w:r>
          </w:p>
        </w:tc>
        <w:tc>
          <w:tcPr>
            <w:tcW w:w="787" w:type="dxa"/>
            <w:shd w:val="clear" w:color="auto" w:fill="auto"/>
            <w:vAlign w:val="center"/>
          </w:tcPr>
          <w:p w:rsidR="00464CB8" w:rsidRPr="00116AA0" w:rsidRDefault="00464CB8" w:rsidP="0057700F">
            <w:pPr>
              <w:pStyle w:val="TAC"/>
              <w:rPr>
                <w:rFonts w:cs="Arial"/>
                <w:lang w:eastAsia="zh-CN"/>
              </w:rPr>
            </w:pPr>
            <w:r w:rsidRPr="00116AA0">
              <w:rPr>
                <w:rFonts w:cs="Arial" w:hint="eastAsia"/>
              </w:rPr>
              <w:t>-91.5</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cs="Arial" w:hint="eastAsia"/>
              </w:rPr>
              <w:t>-90.3</w:t>
            </w:r>
          </w:p>
        </w:tc>
        <w:tc>
          <w:tcPr>
            <w:tcW w:w="787" w:type="dxa"/>
            <w:shd w:val="clear" w:color="auto" w:fill="auto"/>
            <w:vAlign w:val="center"/>
          </w:tcPr>
          <w:p w:rsidR="00464CB8" w:rsidRPr="00116AA0" w:rsidRDefault="00464CB8" w:rsidP="0057700F">
            <w:pPr>
              <w:pStyle w:val="TAC"/>
              <w:rPr>
                <w:rFonts w:cs="Arial"/>
              </w:rPr>
            </w:pPr>
            <w:r w:rsidRPr="00116AA0">
              <w:rPr>
                <w:rFonts w:cs="Arial"/>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lang w:eastAsia="zh-CN"/>
              </w:rPr>
              <w:t>42</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vMerge w:val="restart"/>
            <w:shd w:val="clear" w:color="auto" w:fill="auto"/>
            <w:vAlign w:val="center"/>
          </w:tcPr>
          <w:p w:rsidR="00464CB8" w:rsidRPr="00116AA0" w:rsidRDefault="00464CB8" w:rsidP="0057700F">
            <w:pPr>
              <w:pStyle w:val="TAC"/>
              <w:rPr>
                <w:rFonts w:cs="Arial"/>
              </w:rPr>
            </w:pPr>
            <w:r w:rsidRPr="00116AA0">
              <w:rPr>
                <w:rFonts w:cs="Arial"/>
              </w:rPr>
              <w:t>4</w:t>
            </w:r>
            <w:r w:rsidRPr="00116AA0">
              <w:rPr>
                <w:rFonts w:eastAsia="SimSun" w:cs="Arial" w:hint="eastAsia"/>
                <w:lang w:eastAsia="zh-CN"/>
              </w:rPr>
              <w:t>2</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lang w:eastAsia="zh-CN"/>
              </w:rPr>
            </w:pPr>
            <w:r w:rsidRPr="00116AA0">
              <w:rPr>
                <w:rFonts w:eastAsia="SimSun" w:cs="Arial" w:hint="eastAsia"/>
                <w:lang w:eastAsia="zh-CN"/>
              </w:rPr>
              <w:t>-98.5</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eastAsia="SimSun" w:cs="Arial" w:hint="eastAsia"/>
                <w:lang w:eastAsia="zh-CN"/>
              </w:rPr>
              <w:t>-95.5</w:t>
            </w:r>
          </w:p>
        </w:tc>
        <w:tc>
          <w:tcPr>
            <w:tcW w:w="787" w:type="dxa"/>
            <w:shd w:val="clear" w:color="auto" w:fill="auto"/>
            <w:vAlign w:val="center"/>
          </w:tcPr>
          <w:p w:rsidR="00464CB8" w:rsidRPr="00116AA0" w:rsidRDefault="00464CB8" w:rsidP="0057700F">
            <w:pPr>
              <w:pStyle w:val="TAC"/>
              <w:rPr>
                <w:rFonts w:cs="Arial"/>
                <w:lang w:eastAsia="zh-CN"/>
              </w:rPr>
            </w:pPr>
            <w:r w:rsidRPr="00116AA0">
              <w:rPr>
                <w:rFonts w:eastAsia="SimSun" w:cs="Arial" w:hint="eastAsia"/>
                <w:lang w:eastAsia="zh-CN"/>
              </w:rPr>
              <w:t>-93.7</w:t>
            </w:r>
          </w:p>
        </w:tc>
        <w:tc>
          <w:tcPr>
            <w:tcW w:w="786" w:type="dxa"/>
            <w:shd w:val="clear" w:color="auto" w:fill="auto"/>
            <w:vAlign w:val="center"/>
          </w:tcPr>
          <w:p w:rsidR="00464CB8" w:rsidRPr="00116AA0" w:rsidRDefault="00464CB8" w:rsidP="0057700F">
            <w:pPr>
              <w:pStyle w:val="TAC"/>
              <w:rPr>
                <w:rFonts w:cs="Arial"/>
                <w:lang w:eastAsia="zh-CN"/>
              </w:rPr>
            </w:pPr>
            <w:r w:rsidRPr="00116AA0">
              <w:rPr>
                <w:rFonts w:eastAsia="SimSun" w:cs="Arial" w:hint="eastAsia"/>
                <w:lang w:eastAsia="zh-CN"/>
              </w:rPr>
              <w:t>-92.5</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lang w:eastAsia="zh-CN"/>
              </w:rPr>
              <w:t>TDD</w:t>
            </w: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vMerge/>
            <w:shd w:val="clear" w:color="auto" w:fill="auto"/>
            <w:vAlign w:val="center"/>
          </w:tcPr>
          <w:p w:rsidR="00464CB8" w:rsidRPr="00116AA0" w:rsidRDefault="00464CB8" w:rsidP="0057700F">
            <w:pPr>
              <w:pStyle w:val="TAC"/>
              <w:rPr>
                <w:rFonts w:cs="Arial"/>
              </w:rPr>
            </w:pP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tcPr>
          <w:p w:rsidR="00464CB8" w:rsidRPr="00116AA0" w:rsidRDefault="00464CB8" w:rsidP="0057700F">
            <w:pPr>
              <w:pStyle w:val="TAC"/>
              <w:rPr>
                <w:rFonts w:eastAsia="SimSun" w:cs="Arial"/>
                <w:lang w:eastAsia="zh-CN"/>
              </w:rPr>
            </w:pPr>
            <w:r w:rsidRPr="00116AA0">
              <w:rPr>
                <w:rFonts w:cs="Arial"/>
              </w:rPr>
              <w:t>[-100.7]</w:t>
            </w:r>
            <w:r w:rsidRPr="00116AA0">
              <w:rPr>
                <w:rFonts w:cs="Arial"/>
                <w:vertAlign w:val="superscript"/>
              </w:rPr>
              <w:t>11</w:t>
            </w:r>
          </w:p>
        </w:tc>
        <w:tc>
          <w:tcPr>
            <w:tcW w:w="786" w:type="dxa"/>
            <w:shd w:val="clear" w:color="auto" w:fill="auto"/>
          </w:tcPr>
          <w:p w:rsidR="00464CB8" w:rsidRPr="00116AA0" w:rsidRDefault="00464CB8" w:rsidP="0057700F">
            <w:pPr>
              <w:pStyle w:val="TAC"/>
              <w:rPr>
                <w:rFonts w:eastAsia="SimSun" w:cs="Arial"/>
                <w:lang w:eastAsia="zh-CN"/>
              </w:rPr>
            </w:pPr>
            <w:r w:rsidRPr="00116AA0">
              <w:rPr>
                <w:rFonts w:cs="Arial"/>
              </w:rPr>
              <w:t>[-97.7]</w:t>
            </w:r>
            <w:r w:rsidRPr="00116AA0">
              <w:rPr>
                <w:rFonts w:cs="Arial"/>
                <w:vertAlign w:val="superscript"/>
              </w:rPr>
              <w:t>11</w:t>
            </w:r>
          </w:p>
        </w:tc>
        <w:tc>
          <w:tcPr>
            <w:tcW w:w="787" w:type="dxa"/>
            <w:shd w:val="clear" w:color="auto" w:fill="auto"/>
          </w:tcPr>
          <w:p w:rsidR="00464CB8" w:rsidRPr="00116AA0" w:rsidRDefault="00464CB8" w:rsidP="0057700F">
            <w:pPr>
              <w:pStyle w:val="TAC"/>
              <w:rPr>
                <w:rFonts w:eastAsia="SimSun" w:cs="Arial"/>
                <w:lang w:eastAsia="zh-CN"/>
              </w:rPr>
            </w:pPr>
            <w:r w:rsidRPr="00116AA0">
              <w:rPr>
                <w:rFonts w:cs="Arial"/>
              </w:rPr>
              <w:t>[-96.9]</w:t>
            </w:r>
            <w:r w:rsidRPr="00116AA0">
              <w:rPr>
                <w:rFonts w:cs="Arial"/>
                <w:vertAlign w:val="superscript"/>
              </w:rPr>
              <w:t>11</w:t>
            </w:r>
          </w:p>
        </w:tc>
        <w:tc>
          <w:tcPr>
            <w:tcW w:w="786" w:type="dxa"/>
            <w:shd w:val="clear" w:color="auto" w:fill="auto"/>
          </w:tcPr>
          <w:p w:rsidR="00464CB8" w:rsidRPr="00116AA0" w:rsidRDefault="00464CB8" w:rsidP="0057700F">
            <w:pPr>
              <w:pStyle w:val="TAC"/>
              <w:rPr>
                <w:rFonts w:eastAsia="SimSun" w:cs="Arial"/>
                <w:lang w:eastAsia="zh-CN"/>
              </w:rPr>
            </w:pPr>
            <w:r w:rsidRPr="00116AA0">
              <w:rPr>
                <w:rFonts w:cs="Arial"/>
              </w:rPr>
              <w:t>[-94.7]</w:t>
            </w:r>
            <w:r w:rsidRPr="00116AA0">
              <w:rPr>
                <w:rFonts w:cs="Arial"/>
                <w:vertAlign w:val="superscript"/>
              </w:rPr>
              <w:t>11</w:t>
            </w:r>
          </w:p>
        </w:tc>
        <w:tc>
          <w:tcPr>
            <w:tcW w:w="787" w:type="dxa"/>
            <w:vMerge/>
            <w:shd w:val="clear" w:color="auto" w:fill="auto"/>
            <w:vAlign w:val="center"/>
          </w:tcPr>
          <w:p w:rsidR="00464CB8" w:rsidRPr="00116AA0" w:rsidRDefault="00464CB8" w:rsidP="0057700F">
            <w:pPr>
              <w:pStyle w:val="TAC"/>
              <w:rPr>
                <w:rFonts w:cs="Arial"/>
                <w:lang w:eastAsia="zh-CN"/>
              </w:rPr>
            </w:pPr>
          </w:p>
        </w:tc>
        <w:tc>
          <w:tcPr>
            <w:tcW w:w="1072" w:type="dxa"/>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CA_</w:t>
            </w:r>
            <w:r w:rsidRPr="00116AA0">
              <w:rPr>
                <w:rFonts w:cs="Arial" w:hint="eastAsia"/>
              </w:rPr>
              <w:t>28</w:t>
            </w:r>
            <w:r w:rsidRPr="00116AA0">
              <w:rPr>
                <w:rFonts w:cs="Arial" w:hint="eastAsia"/>
                <w:lang w:eastAsia="ja-JP"/>
              </w:rPr>
              <w:t>A-</w:t>
            </w:r>
            <w:r w:rsidRPr="00116AA0">
              <w:rPr>
                <w:rFonts w:cs="Arial" w:hint="eastAsia"/>
              </w:rPr>
              <w:t>40A</w:t>
            </w:r>
          </w:p>
        </w:tc>
        <w:tc>
          <w:tcPr>
            <w:tcW w:w="789" w:type="dxa"/>
            <w:shd w:val="clear" w:color="auto" w:fill="auto"/>
            <w:vAlign w:val="center"/>
          </w:tcPr>
          <w:p w:rsidR="00464CB8" w:rsidRPr="00116AA0" w:rsidRDefault="00464CB8" w:rsidP="0057700F">
            <w:pPr>
              <w:pStyle w:val="TAC"/>
              <w:rPr>
                <w:rFonts w:cs="Arial"/>
              </w:rPr>
            </w:pPr>
            <w:r w:rsidRPr="00116AA0">
              <w:rPr>
                <w:rFonts w:cs="Arial" w:hint="eastAsia"/>
              </w:rPr>
              <w:t>28</w:t>
            </w:r>
          </w:p>
        </w:tc>
        <w:tc>
          <w:tcPr>
            <w:tcW w:w="914" w:type="dxa"/>
            <w:shd w:val="clear" w:color="auto" w:fill="auto"/>
            <w:vAlign w:val="center"/>
          </w:tcPr>
          <w:p w:rsidR="00464CB8" w:rsidRPr="00116AA0" w:rsidRDefault="00464CB8" w:rsidP="0057700F">
            <w:pPr>
              <w:pStyle w:val="TAC"/>
              <w:rPr>
                <w:rFonts w:eastAsia="ＭＳ 明朝" w:cs="Arial"/>
              </w:rPr>
            </w:pPr>
          </w:p>
        </w:tc>
        <w:tc>
          <w:tcPr>
            <w:tcW w:w="786" w:type="dxa"/>
            <w:shd w:val="clear" w:color="auto" w:fill="auto"/>
            <w:vAlign w:val="center"/>
          </w:tcPr>
          <w:p w:rsidR="00464CB8" w:rsidRPr="00116AA0" w:rsidRDefault="00464CB8" w:rsidP="0057700F">
            <w:pPr>
              <w:pStyle w:val="TAC"/>
              <w:rPr>
                <w:rFonts w:eastAsia="ＭＳ 明朝" w:cs="Arial"/>
              </w:rPr>
            </w:pP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cs="Arial"/>
              </w:rPr>
              <w:t>-98</w:t>
            </w:r>
            <w:r w:rsidRPr="00116AA0">
              <w:rPr>
                <w:rFonts w:cs="Arial" w:hint="eastAsia"/>
              </w:rPr>
              <w:t>.5</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cs="Arial"/>
              </w:rPr>
              <w:t>-95</w:t>
            </w:r>
            <w:r w:rsidRPr="00116AA0">
              <w:rPr>
                <w:rFonts w:cs="Arial" w:hint="eastAsia"/>
              </w:rPr>
              <w:t>.5</w:t>
            </w:r>
          </w:p>
        </w:tc>
        <w:tc>
          <w:tcPr>
            <w:tcW w:w="787" w:type="dxa"/>
            <w:shd w:val="clear" w:color="auto" w:fill="auto"/>
          </w:tcPr>
          <w:p w:rsidR="00464CB8" w:rsidRPr="00116AA0" w:rsidRDefault="00464CB8" w:rsidP="0057700F">
            <w:pPr>
              <w:pStyle w:val="TAC"/>
              <w:rPr>
                <w:rFonts w:eastAsia="ＭＳ 明朝" w:cs="Arial"/>
              </w:rPr>
            </w:pPr>
            <w:r w:rsidRPr="00116AA0">
              <w:rPr>
                <w:rFonts w:cs="Arial" w:hint="eastAsia"/>
              </w:rPr>
              <w:t>-93.7</w:t>
            </w:r>
          </w:p>
        </w:tc>
        <w:tc>
          <w:tcPr>
            <w:tcW w:w="786" w:type="dxa"/>
            <w:shd w:val="clear" w:color="auto" w:fill="auto"/>
          </w:tcPr>
          <w:p w:rsidR="00464CB8" w:rsidRPr="00116AA0" w:rsidRDefault="00464CB8" w:rsidP="0057700F">
            <w:pPr>
              <w:pStyle w:val="TAC"/>
              <w:rPr>
                <w:rFonts w:eastAsia="ＭＳ 明朝" w:cs="Arial"/>
              </w:rPr>
            </w:pPr>
            <w:r w:rsidRPr="00116AA0">
              <w:rPr>
                <w:rFonts w:cs="Arial" w:hint="eastAsia"/>
              </w:rPr>
              <w:t>-91</w:t>
            </w:r>
          </w:p>
        </w:tc>
        <w:tc>
          <w:tcPr>
            <w:tcW w:w="787" w:type="dxa"/>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hint="eastAsia"/>
              </w:rPr>
              <w:t>28</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hint="eastAsia"/>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hint="eastAsia"/>
              </w:rPr>
              <w:t>-95.1</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hint="eastAsia"/>
              </w:rPr>
              <w:t>-92.9</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hint="eastAsia"/>
              </w:rPr>
              <w:t>-91.4</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hint="eastAsia"/>
              </w:rPr>
              <w:t>-90.5</w:t>
            </w:r>
          </w:p>
        </w:tc>
        <w:tc>
          <w:tcPr>
            <w:tcW w:w="787"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TDD</w:t>
            </w:r>
          </w:p>
        </w:tc>
        <w:tc>
          <w:tcPr>
            <w:tcW w:w="1072" w:type="dxa"/>
            <w:vMerge/>
            <w:vAlign w:val="center"/>
          </w:tcPr>
          <w:p w:rsidR="00464CB8" w:rsidRPr="00116AA0" w:rsidRDefault="00464CB8" w:rsidP="0057700F">
            <w:pPr>
              <w:pStyle w:val="TAC"/>
              <w:rPr>
                <w:rFonts w:cs="Arial"/>
              </w:rPr>
            </w:pPr>
          </w:p>
        </w:tc>
      </w:tr>
      <w:tr w:rsidR="00464CB8" w:rsidRPr="00F33ED2"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vertAlign w:val="superscript"/>
              </w:rPr>
            </w:pPr>
            <w:r w:rsidRPr="00116AA0">
              <w:rPr>
                <w:rFonts w:cs="Arial" w:hint="eastAsia"/>
                <w:lang w:eastAsia="ja-JP"/>
              </w:rPr>
              <w:t>CA_</w:t>
            </w:r>
            <w:r w:rsidRPr="00116AA0">
              <w:rPr>
                <w:rFonts w:cs="Arial" w:hint="eastAsia"/>
              </w:rPr>
              <w:t>28</w:t>
            </w:r>
            <w:r w:rsidRPr="00116AA0">
              <w:rPr>
                <w:rFonts w:cs="Arial" w:hint="eastAsia"/>
                <w:lang w:eastAsia="ja-JP"/>
              </w:rPr>
              <w:t>A-</w:t>
            </w:r>
            <w:r w:rsidRPr="00116AA0">
              <w:rPr>
                <w:rFonts w:cs="Arial" w:hint="eastAsia"/>
              </w:rPr>
              <w:t>40A</w:t>
            </w:r>
          </w:p>
        </w:tc>
        <w:tc>
          <w:tcPr>
            <w:tcW w:w="789" w:type="dxa"/>
            <w:shd w:val="clear" w:color="auto" w:fill="auto"/>
            <w:vAlign w:val="center"/>
          </w:tcPr>
          <w:p w:rsidR="00464CB8" w:rsidRPr="00116AA0" w:rsidRDefault="00464CB8" w:rsidP="0057700F">
            <w:pPr>
              <w:pStyle w:val="TAC"/>
              <w:rPr>
                <w:rFonts w:cs="Arial"/>
              </w:rPr>
            </w:pPr>
            <w:r w:rsidRPr="00116AA0">
              <w:rPr>
                <w:rFonts w:cs="Arial" w:hint="eastAsia"/>
              </w:rPr>
              <w:t>28</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hint="eastAsia"/>
              </w:rPr>
              <w:t>-96.8</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hint="eastAsia"/>
              </w:rPr>
              <w:t>-94.1</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hint="eastAsia"/>
              </w:rPr>
              <w:t>-92.5</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hint="eastAsia"/>
              </w:rPr>
              <w:t>-89.8</w:t>
            </w:r>
          </w:p>
        </w:tc>
        <w:tc>
          <w:tcPr>
            <w:tcW w:w="787" w:type="dxa"/>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hint="eastAsia"/>
              </w:rPr>
              <w:t>40</w:t>
            </w:r>
          </w:p>
        </w:tc>
      </w:tr>
      <w:tr w:rsidR="00464CB8" w:rsidRPr="00F33ED2"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hint="eastAsia"/>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-100</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-97</w:t>
            </w:r>
          </w:p>
        </w:tc>
        <w:tc>
          <w:tcPr>
            <w:tcW w:w="787" w:type="dxa"/>
            <w:shd w:val="clear" w:color="auto" w:fill="auto"/>
          </w:tcPr>
          <w:p w:rsidR="00464CB8" w:rsidRPr="00116AA0" w:rsidRDefault="00464CB8" w:rsidP="0057700F">
            <w:pPr>
              <w:pStyle w:val="TAC"/>
              <w:rPr>
                <w:rFonts w:eastAsia="ＭＳ 明朝" w:cs="Arial"/>
              </w:rPr>
            </w:pPr>
            <w:r w:rsidRPr="00116AA0">
              <w:rPr>
                <w:rFonts w:eastAsia="ＭＳ 明朝" w:cs="Arial"/>
              </w:rPr>
              <w:t>-95.2</w:t>
            </w:r>
          </w:p>
        </w:tc>
        <w:tc>
          <w:tcPr>
            <w:tcW w:w="786" w:type="dxa"/>
            <w:shd w:val="clear" w:color="auto" w:fill="auto"/>
          </w:tcPr>
          <w:p w:rsidR="00464CB8" w:rsidRPr="00116AA0" w:rsidRDefault="00464CB8" w:rsidP="0057700F">
            <w:pPr>
              <w:pStyle w:val="TAC"/>
              <w:rPr>
                <w:rFonts w:eastAsia="ＭＳ 明朝" w:cs="Arial"/>
              </w:rPr>
            </w:pPr>
            <w:r w:rsidRPr="00116AA0">
              <w:rPr>
                <w:rFonts w:eastAsia="ＭＳ 明朝" w:cs="Arial"/>
              </w:rPr>
              <w:t>-94</w:t>
            </w:r>
          </w:p>
        </w:tc>
        <w:tc>
          <w:tcPr>
            <w:tcW w:w="787"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TDD</w:t>
            </w: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CA_</w:t>
            </w:r>
            <w:r w:rsidRPr="00116AA0">
              <w:rPr>
                <w:rFonts w:cs="Arial" w:hint="eastAsia"/>
              </w:rPr>
              <w:t>28A-40C</w:t>
            </w:r>
          </w:p>
        </w:tc>
        <w:tc>
          <w:tcPr>
            <w:tcW w:w="789" w:type="dxa"/>
            <w:shd w:val="clear" w:color="auto" w:fill="auto"/>
            <w:vAlign w:val="center"/>
          </w:tcPr>
          <w:p w:rsidR="00464CB8" w:rsidRPr="00116AA0" w:rsidRDefault="00464CB8" w:rsidP="0057700F">
            <w:pPr>
              <w:pStyle w:val="TAC"/>
              <w:rPr>
                <w:rFonts w:cs="Arial"/>
              </w:rPr>
            </w:pPr>
            <w:r w:rsidRPr="00116AA0">
              <w:rPr>
                <w:rFonts w:cs="Arial" w:hint="eastAsia"/>
              </w:rPr>
              <w:t>28</w:t>
            </w:r>
          </w:p>
        </w:tc>
        <w:tc>
          <w:tcPr>
            <w:tcW w:w="914" w:type="dxa"/>
            <w:shd w:val="clear" w:color="auto" w:fill="auto"/>
            <w:vAlign w:val="center"/>
          </w:tcPr>
          <w:p w:rsidR="00464CB8" w:rsidRPr="00116AA0" w:rsidRDefault="00464CB8" w:rsidP="0057700F">
            <w:pPr>
              <w:pStyle w:val="TAC"/>
              <w:rPr>
                <w:rFonts w:eastAsia="ＭＳ 明朝" w:cs="Arial"/>
              </w:rPr>
            </w:pPr>
          </w:p>
        </w:tc>
        <w:tc>
          <w:tcPr>
            <w:tcW w:w="786" w:type="dxa"/>
            <w:shd w:val="clear" w:color="auto" w:fill="auto"/>
            <w:vAlign w:val="center"/>
          </w:tcPr>
          <w:p w:rsidR="00464CB8" w:rsidRPr="00116AA0" w:rsidRDefault="00464CB8" w:rsidP="0057700F">
            <w:pPr>
              <w:pStyle w:val="TAC"/>
              <w:rPr>
                <w:rFonts w:eastAsia="ＭＳ 明朝" w:cs="Arial"/>
              </w:rPr>
            </w:pP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cs="Arial"/>
              </w:rPr>
              <w:t>-98</w:t>
            </w:r>
            <w:r w:rsidRPr="00116AA0">
              <w:rPr>
                <w:rFonts w:cs="Arial" w:hint="eastAsia"/>
              </w:rPr>
              <w:t>.5</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cs="Arial"/>
              </w:rPr>
              <w:t>-95</w:t>
            </w:r>
            <w:r w:rsidRPr="00116AA0">
              <w:rPr>
                <w:rFonts w:cs="Arial" w:hint="eastAsia"/>
              </w:rPr>
              <w:t>.5</w:t>
            </w:r>
          </w:p>
        </w:tc>
        <w:tc>
          <w:tcPr>
            <w:tcW w:w="787" w:type="dxa"/>
            <w:shd w:val="clear" w:color="auto" w:fill="auto"/>
          </w:tcPr>
          <w:p w:rsidR="00464CB8" w:rsidRPr="00116AA0" w:rsidRDefault="00464CB8" w:rsidP="0057700F">
            <w:pPr>
              <w:pStyle w:val="TAC"/>
              <w:rPr>
                <w:rFonts w:eastAsia="ＭＳ 明朝" w:cs="Arial"/>
              </w:rPr>
            </w:pPr>
            <w:r w:rsidRPr="00116AA0">
              <w:rPr>
                <w:rFonts w:cs="Arial" w:hint="eastAsia"/>
              </w:rPr>
              <w:t>-93.7</w:t>
            </w:r>
          </w:p>
        </w:tc>
        <w:tc>
          <w:tcPr>
            <w:tcW w:w="786" w:type="dxa"/>
            <w:shd w:val="clear" w:color="auto" w:fill="auto"/>
          </w:tcPr>
          <w:p w:rsidR="00464CB8" w:rsidRPr="00116AA0" w:rsidRDefault="00464CB8" w:rsidP="0057700F">
            <w:pPr>
              <w:pStyle w:val="TAC"/>
              <w:rPr>
                <w:rFonts w:eastAsia="ＭＳ 明朝" w:cs="Arial"/>
              </w:rPr>
            </w:pPr>
            <w:r w:rsidRPr="00116AA0">
              <w:rPr>
                <w:rFonts w:cs="Arial" w:hint="eastAsia"/>
              </w:rPr>
              <w:t>-91</w:t>
            </w:r>
          </w:p>
        </w:tc>
        <w:tc>
          <w:tcPr>
            <w:tcW w:w="787" w:type="dxa"/>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hint="eastAsia"/>
              </w:rPr>
              <w:t>28</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hint="eastAsia"/>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hint="eastAsia"/>
              </w:rPr>
              <w:t>-95.1</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hint="eastAsia"/>
              </w:rPr>
              <w:t>-92.9</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hint="eastAsia"/>
              </w:rPr>
              <w:t>-91.4</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hint="eastAsia"/>
              </w:rPr>
              <w:t>-90.5</w:t>
            </w:r>
          </w:p>
        </w:tc>
        <w:tc>
          <w:tcPr>
            <w:tcW w:w="787" w:type="dxa"/>
            <w:shd w:val="clear" w:color="auto" w:fill="auto"/>
            <w:vAlign w:val="center"/>
          </w:tcPr>
          <w:p w:rsidR="00464CB8" w:rsidRPr="00116AA0" w:rsidRDefault="00464CB8" w:rsidP="0057700F">
            <w:pPr>
              <w:pStyle w:val="TAC"/>
              <w:rPr>
                <w:rFonts w:cs="Arial"/>
              </w:rPr>
            </w:pPr>
            <w:r w:rsidRPr="00116AA0">
              <w:rPr>
                <w:rFonts w:cs="Arial" w:hint="eastAsia"/>
              </w:rPr>
              <w:t>TDD</w:t>
            </w:r>
          </w:p>
        </w:tc>
        <w:tc>
          <w:tcPr>
            <w:tcW w:w="1072" w:type="dxa"/>
            <w:vMerge/>
            <w:vAlign w:val="center"/>
          </w:tcPr>
          <w:p w:rsidR="00464CB8" w:rsidRPr="00116AA0" w:rsidRDefault="00464CB8" w:rsidP="0057700F">
            <w:pPr>
              <w:pStyle w:val="TAC"/>
              <w:rPr>
                <w:rFonts w:cs="Arial"/>
              </w:rPr>
            </w:pPr>
          </w:p>
        </w:tc>
      </w:tr>
      <w:tr w:rsidR="00464CB8" w:rsidRPr="00F33ED2"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cs="Arial"/>
                <w:vertAlign w:val="superscript"/>
              </w:rPr>
            </w:pPr>
            <w:r w:rsidRPr="00116AA0">
              <w:rPr>
                <w:rFonts w:cs="Arial" w:hint="eastAsia"/>
                <w:lang w:eastAsia="ja-JP"/>
              </w:rPr>
              <w:t>CA_</w:t>
            </w:r>
            <w:r w:rsidRPr="00116AA0">
              <w:rPr>
                <w:rFonts w:cs="Arial" w:hint="eastAsia"/>
              </w:rPr>
              <w:t>28A-40C</w:t>
            </w:r>
          </w:p>
        </w:tc>
        <w:tc>
          <w:tcPr>
            <w:tcW w:w="789" w:type="dxa"/>
            <w:shd w:val="clear" w:color="auto" w:fill="auto"/>
            <w:vAlign w:val="center"/>
          </w:tcPr>
          <w:p w:rsidR="00464CB8" w:rsidRPr="00116AA0" w:rsidRDefault="00464CB8" w:rsidP="0057700F">
            <w:pPr>
              <w:pStyle w:val="TAC"/>
              <w:rPr>
                <w:rFonts w:cs="Arial"/>
              </w:rPr>
            </w:pPr>
            <w:r w:rsidRPr="00116AA0">
              <w:rPr>
                <w:rFonts w:cs="Arial" w:hint="eastAsia"/>
              </w:rPr>
              <w:t>28</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hint="eastAsia"/>
              </w:rPr>
              <w:t>-96.8</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hint="eastAsia"/>
              </w:rPr>
              <w:t>-94.1</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hint="eastAsia"/>
              </w:rPr>
              <w:t>-92.5</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hint="eastAsia"/>
              </w:rPr>
              <w:t>-89.8</w:t>
            </w:r>
          </w:p>
        </w:tc>
        <w:tc>
          <w:tcPr>
            <w:tcW w:w="787" w:type="dxa"/>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hint="eastAsia"/>
              </w:rPr>
              <w:t>40</w:t>
            </w:r>
          </w:p>
        </w:tc>
      </w:tr>
      <w:tr w:rsidR="00464CB8" w:rsidRPr="00F33ED2"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hint="eastAsia"/>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-100</w:t>
            </w:r>
          </w:p>
        </w:tc>
        <w:tc>
          <w:tcPr>
            <w:tcW w:w="786"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-97</w:t>
            </w:r>
          </w:p>
        </w:tc>
        <w:tc>
          <w:tcPr>
            <w:tcW w:w="787" w:type="dxa"/>
            <w:shd w:val="clear" w:color="auto" w:fill="auto"/>
          </w:tcPr>
          <w:p w:rsidR="00464CB8" w:rsidRPr="00116AA0" w:rsidRDefault="00464CB8" w:rsidP="0057700F">
            <w:pPr>
              <w:pStyle w:val="TAC"/>
              <w:rPr>
                <w:rFonts w:eastAsia="ＭＳ 明朝" w:cs="Arial"/>
              </w:rPr>
            </w:pPr>
            <w:r w:rsidRPr="00116AA0">
              <w:rPr>
                <w:rFonts w:eastAsia="ＭＳ 明朝" w:cs="Arial"/>
              </w:rPr>
              <w:t>-95.2</w:t>
            </w:r>
          </w:p>
        </w:tc>
        <w:tc>
          <w:tcPr>
            <w:tcW w:w="786" w:type="dxa"/>
            <w:shd w:val="clear" w:color="auto" w:fill="auto"/>
          </w:tcPr>
          <w:p w:rsidR="00464CB8" w:rsidRPr="00116AA0" w:rsidRDefault="00464CB8" w:rsidP="0057700F">
            <w:pPr>
              <w:pStyle w:val="TAC"/>
              <w:rPr>
                <w:rFonts w:eastAsia="ＭＳ 明朝" w:cs="Arial"/>
              </w:rPr>
            </w:pPr>
            <w:r w:rsidRPr="00116AA0">
              <w:rPr>
                <w:rFonts w:eastAsia="ＭＳ 明朝" w:cs="Arial"/>
              </w:rPr>
              <w:t>-94</w:t>
            </w:r>
          </w:p>
        </w:tc>
        <w:tc>
          <w:tcPr>
            <w:tcW w:w="787" w:type="dxa"/>
            <w:shd w:val="clear" w:color="auto" w:fill="auto"/>
            <w:vAlign w:val="center"/>
          </w:tcPr>
          <w:p w:rsidR="00464CB8" w:rsidRPr="00116AA0" w:rsidRDefault="00464CB8" w:rsidP="0057700F">
            <w:pPr>
              <w:pStyle w:val="TAC"/>
              <w:rPr>
                <w:rFonts w:cs="Arial"/>
              </w:rPr>
            </w:pPr>
            <w:r w:rsidRPr="00116AA0">
              <w:rPr>
                <w:rFonts w:cs="Arial" w:hint="eastAsia"/>
              </w:rPr>
              <w:t>TDD</w:t>
            </w:r>
          </w:p>
        </w:tc>
        <w:tc>
          <w:tcPr>
            <w:tcW w:w="1072" w:type="dxa"/>
            <w:vMerge/>
            <w:vAlign w:val="center"/>
          </w:tcPr>
          <w:p w:rsidR="00464CB8" w:rsidRPr="00116AA0" w:rsidRDefault="00464CB8" w:rsidP="0057700F">
            <w:pPr>
              <w:pStyle w:val="TAC"/>
              <w:rPr>
                <w:rFonts w:cs="Arial"/>
              </w:rPr>
            </w:pPr>
          </w:p>
        </w:tc>
      </w:tr>
      <w:tr w:rsidR="00464CB8" w:rsidRPr="00F33ED2"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eastAsia="SimSun" w:cs="Arial"/>
                <w:lang w:eastAsia="zh-CN"/>
              </w:rPr>
            </w:pPr>
            <w:r w:rsidRPr="00116AA0">
              <w:rPr>
                <w:rFonts w:cs="Arial" w:hint="eastAsia"/>
                <w:lang w:eastAsia="ja-JP"/>
              </w:rPr>
              <w:t>CA_</w:t>
            </w:r>
            <w:r w:rsidRPr="00116AA0">
              <w:rPr>
                <w:rFonts w:eastAsia="SimSun" w:cs="Arial" w:hint="eastAsia"/>
                <w:lang w:eastAsia="zh-CN"/>
              </w:rPr>
              <w:t>28</w:t>
            </w:r>
            <w:r w:rsidRPr="00116AA0">
              <w:rPr>
                <w:rFonts w:cs="Arial" w:hint="eastAsia"/>
                <w:lang w:eastAsia="ja-JP"/>
              </w:rPr>
              <w:t>A-</w:t>
            </w:r>
            <w:r w:rsidRPr="00116AA0">
              <w:rPr>
                <w:rFonts w:cs="Arial" w:hint="eastAsia"/>
              </w:rPr>
              <w:t>40</w:t>
            </w:r>
            <w:r w:rsidRPr="00116AA0">
              <w:rPr>
                <w:rFonts w:eastAsia="SimSun" w:cs="Arial" w:hint="eastAsia"/>
                <w:lang w:eastAsia="zh-CN"/>
              </w:rPr>
              <w:t>D</w:t>
            </w:r>
          </w:p>
        </w:tc>
        <w:tc>
          <w:tcPr>
            <w:tcW w:w="789"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28</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-98.5</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-95.5</w:t>
            </w:r>
          </w:p>
        </w:tc>
        <w:tc>
          <w:tcPr>
            <w:tcW w:w="787" w:type="dxa"/>
            <w:shd w:val="clear" w:color="auto" w:fill="auto"/>
          </w:tcPr>
          <w:p w:rsidR="00464CB8" w:rsidRPr="00116AA0" w:rsidRDefault="00464CB8" w:rsidP="0057700F">
            <w:pPr>
              <w:pStyle w:val="TAC"/>
              <w:rPr>
                <w:rFonts w:cs="Arial"/>
              </w:rPr>
            </w:pPr>
            <w:r w:rsidRPr="00116AA0">
              <w:rPr>
                <w:rFonts w:cs="Arial"/>
                <w:kern w:val="2"/>
              </w:rPr>
              <w:t>-93.7</w:t>
            </w:r>
          </w:p>
        </w:tc>
        <w:tc>
          <w:tcPr>
            <w:tcW w:w="786" w:type="dxa"/>
            <w:shd w:val="clear" w:color="auto" w:fill="auto"/>
          </w:tcPr>
          <w:p w:rsidR="00464CB8" w:rsidRPr="00116AA0" w:rsidRDefault="00464CB8" w:rsidP="0057700F">
            <w:pPr>
              <w:pStyle w:val="TAC"/>
              <w:rPr>
                <w:rFonts w:cs="Arial"/>
              </w:rPr>
            </w:pPr>
            <w:r w:rsidRPr="00116AA0">
              <w:rPr>
                <w:rFonts w:cs="Arial"/>
                <w:kern w:val="2"/>
              </w:rPr>
              <w:t>-91</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eastAsia="SimSun" w:cs="Arial"/>
              </w:rPr>
            </w:pPr>
            <w:r w:rsidRPr="00116AA0">
              <w:rPr>
                <w:rFonts w:eastAsia="SimSun" w:cs="Arial" w:hint="eastAsia"/>
                <w:lang w:eastAsia="zh-CN"/>
              </w:rPr>
              <w:t>28</w:t>
            </w:r>
          </w:p>
        </w:tc>
      </w:tr>
      <w:tr w:rsidR="00464CB8" w:rsidRPr="00F33ED2"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hint="eastAsia"/>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-95.1</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-92.9</w:t>
            </w: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-91.4</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-90.5</w:t>
            </w:r>
          </w:p>
        </w:tc>
        <w:tc>
          <w:tcPr>
            <w:tcW w:w="787" w:type="dxa"/>
            <w:vMerge/>
            <w:shd w:val="clear" w:color="auto" w:fill="auto"/>
            <w:vAlign w:val="center"/>
          </w:tcPr>
          <w:p w:rsidR="00464CB8" w:rsidRPr="00116AA0" w:rsidRDefault="00464CB8" w:rsidP="0057700F">
            <w:pPr>
              <w:pStyle w:val="TAH"/>
              <w:rPr>
                <w:rFonts w:cs="Arial"/>
              </w:rPr>
            </w:pPr>
          </w:p>
        </w:tc>
        <w:tc>
          <w:tcPr>
            <w:tcW w:w="1072" w:type="dxa"/>
            <w:vMerge/>
          </w:tcPr>
          <w:p w:rsidR="00464CB8" w:rsidRPr="00116AA0" w:rsidRDefault="00464CB8" w:rsidP="0057700F">
            <w:pPr>
              <w:pStyle w:val="TAH"/>
              <w:rPr>
                <w:rFonts w:cs="Arial"/>
              </w:rPr>
            </w:pPr>
          </w:p>
        </w:tc>
      </w:tr>
      <w:tr w:rsidR="00464CB8" w:rsidRPr="009715C6" w:rsidTr="0057700F">
        <w:trPr>
          <w:trHeight w:val="255"/>
          <w:jc w:val="center"/>
        </w:trPr>
        <w:tc>
          <w:tcPr>
            <w:tcW w:w="2038" w:type="dxa"/>
            <w:vMerge w:val="restart"/>
            <w:shd w:val="clear" w:color="auto" w:fill="auto"/>
            <w:vAlign w:val="center"/>
          </w:tcPr>
          <w:p w:rsidR="00464CB8" w:rsidRPr="00116AA0" w:rsidRDefault="00464CB8" w:rsidP="0057700F">
            <w:pPr>
              <w:pStyle w:val="TAC"/>
              <w:rPr>
                <w:rFonts w:eastAsia="SimSun" w:cs="Arial"/>
                <w:lang w:eastAsia="zh-CN"/>
              </w:rPr>
            </w:pPr>
            <w:r w:rsidRPr="00116AA0">
              <w:rPr>
                <w:rFonts w:cs="Arial" w:hint="eastAsia"/>
                <w:lang w:eastAsia="ja-JP"/>
              </w:rPr>
              <w:t>CA_</w:t>
            </w:r>
            <w:r w:rsidRPr="00116AA0">
              <w:rPr>
                <w:rFonts w:eastAsia="SimSun" w:cs="Arial" w:hint="eastAsia"/>
                <w:lang w:eastAsia="zh-CN"/>
              </w:rPr>
              <w:t>28</w:t>
            </w:r>
            <w:r w:rsidRPr="00116AA0">
              <w:rPr>
                <w:rFonts w:cs="Arial" w:hint="eastAsia"/>
                <w:lang w:eastAsia="ja-JP"/>
              </w:rPr>
              <w:t>A-</w:t>
            </w:r>
            <w:r w:rsidRPr="00116AA0">
              <w:rPr>
                <w:rFonts w:cs="Arial" w:hint="eastAsia"/>
              </w:rPr>
              <w:t>40</w:t>
            </w:r>
            <w:r w:rsidRPr="00116AA0">
              <w:rPr>
                <w:rFonts w:eastAsia="SimSun" w:cs="Arial" w:hint="eastAsia"/>
                <w:lang w:eastAsia="zh-CN"/>
              </w:rPr>
              <w:t>D</w:t>
            </w:r>
          </w:p>
        </w:tc>
        <w:tc>
          <w:tcPr>
            <w:tcW w:w="789" w:type="dxa"/>
            <w:shd w:val="clear" w:color="auto" w:fill="auto"/>
            <w:vAlign w:val="center"/>
          </w:tcPr>
          <w:p w:rsidR="00464CB8" w:rsidRPr="00116AA0" w:rsidRDefault="00464CB8" w:rsidP="0057700F">
            <w:pPr>
              <w:pStyle w:val="TAC"/>
              <w:rPr>
                <w:rFonts w:eastAsia="SimSun" w:cs="Arial"/>
                <w:lang w:eastAsia="zh-CN"/>
              </w:rPr>
            </w:pPr>
            <w:r w:rsidRPr="00116AA0">
              <w:rPr>
                <w:rFonts w:eastAsia="SimSun" w:cs="Arial" w:hint="eastAsia"/>
                <w:lang w:eastAsia="zh-CN"/>
              </w:rPr>
              <w:t>28</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-96.8</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-94.1</w:t>
            </w: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-92.5</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-89.8</w:t>
            </w:r>
          </w:p>
        </w:tc>
        <w:tc>
          <w:tcPr>
            <w:tcW w:w="787" w:type="dxa"/>
            <w:vMerge w:val="restart"/>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c>
          <w:tcPr>
            <w:tcW w:w="1072" w:type="dxa"/>
            <w:vMerge w:val="restart"/>
            <w:vAlign w:val="center"/>
          </w:tcPr>
          <w:p w:rsidR="00464CB8" w:rsidRPr="00116AA0" w:rsidRDefault="00464CB8" w:rsidP="0057700F">
            <w:pPr>
              <w:pStyle w:val="TAC"/>
              <w:rPr>
                <w:rFonts w:cs="Arial"/>
              </w:rPr>
            </w:pPr>
            <w:r w:rsidRPr="00116AA0">
              <w:rPr>
                <w:rFonts w:cs="Arial" w:hint="eastAsia"/>
                <w:lang w:eastAsia="zh-CN"/>
              </w:rPr>
              <w:t>40</w:t>
            </w:r>
          </w:p>
        </w:tc>
      </w:tr>
      <w:tr w:rsidR="00464CB8" w:rsidRPr="009715C6" w:rsidTr="0057700F">
        <w:trPr>
          <w:trHeight w:val="255"/>
          <w:jc w:val="center"/>
        </w:trPr>
        <w:tc>
          <w:tcPr>
            <w:tcW w:w="2038" w:type="dxa"/>
            <w:vMerge/>
            <w:shd w:val="clear" w:color="auto" w:fill="auto"/>
            <w:vAlign w:val="center"/>
          </w:tcPr>
          <w:p w:rsidR="00464CB8" w:rsidRPr="00116AA0" w:rsidRDefault="00464CB8" w:rsidP="0057700F">
            <w:pPr>
              <w:pStyle w:val="TAC"/>
              <w:rPr>
                <w:rFonts w:cs="Arial"/>
              </w:rPr>
            </w:pPr>
          </w:p>
        </w:tc>
        <w:tc>
          <w:tcPr>
            <w:tcW w:w="789" w:type="dxa"/>
            <w:shd w:val="clear" w:color="auto" w:fill="auto"/>
            <w:vAlign w:val="center"/>
          </w:tcPr>
          <w:p w:rsidR="00464CB8" w:rsidRPr="00116AA0" w:rsidRDefault="00464CB8" w:rsidP="0057700F">
            <w:pPr>
              <w:pStyle w:val="TAC"/>
              <w:rPr>
                <w:rFonts w:cs="Arial"/>
              </w:rPr>
            </w:pPr>
            <w:r w:rsidRPr="00116AA0">
              <w:rPr>
                <w:rFonts w:cs="Arial" w:hint="eastAsia"/>
              </w:rPr>
              <w:t>40</w:t>
            </w:r>
          </w:p>
        </w:tc>
        <w:tc>
          <w:tcPr>
            <w:tcW w:w="914" w:type="dxa"/>
            <w:shd w:val="clear" w:color="auto" w:fill="auto"/>
            <w:vAlign w:val="center"/>
          </w:tcPr>
          <w:p w:rsidR="00464CB8" w:rsidRPr="00116AA0" w:rsidRDefault="00464CB8" w:rsidP="0057700F">
            <w:pPr>
              <w:pStyle w:val="TAC"/>
              <w:rPr>
                <w:rFonts w:cs="Arial"/>
              </w:rPr>
            </w:pPr>
          </w:p>
        </w:tc>
        <w:tc>
          <w:tcPr>
            <w:tcW w:w="786" w:type="dxa"/>
            <w:shd w:val="clear" w:color="auto" w:fill="auto"/>
            <w:vAlign w:val="center"/>
          </w:tcPr>
          <w:p w:rsidR="00464CB8" w:rsidRPr="00116AA0" w:rsidRDefault="00464CB8" w:rsidP="0057700F">
            <w:pPr>
              <w:pStyle w:val="TAC"/>
              <w:rPr>
                <w:rFonts w:cs="Arial"/>
              </w:rPr>
            </w:pPr>
          </w:p>
        </w:tc>
        <w:tc>
          <w:tcPr>
            <w:tcW w:w="787" w:type="dxa"/>
            <w:shd w:val="clear" w:color="auto" w:fill="auto"/>
            <w:vAlign w:val="center"/>
          </w:tcPr>
          <w:p w:rsidR="00464CB8" w:rsidRPr="00116AA0" w:rsidRDefault="00464CB8" w:rsidP="0057700F">
            <w:pPr>
              <w:pStyle w:val="TAC"/>
              <w:rPr>
                <w:rFonts w:cs="Arial"/>
              </w:rPr>
            </w:pPr>
            <w:r w:rsidRPr="00116AA0">
              <w:rPr>
                <w:rFonts w:cs="Arial"/>
                <w:kern w:val="2"/>
              </w:rPr>
              <w:t>-100</w:t>
            </w:r>
          </w:p>
        </w:tc>
        <w:tc>
          <w:tcPr>
            <w:tcW w:w="786" w:type="dxa"/>
            <w:shd w:val="clear" w:color="auto" w:fill="auto"/>
            <w:vAlign w:val="center"/>
          </w:tcPr>
          <w:p w:rsidR="00464CB8" w:rsidRPr="00116AA0" w:rsidRDefault="00464CB8" w:rsidP="0057700F">
            <w:pPr>
              <w:pStyle w:val="TAC"/>
              <w:rPr>
                <w:rFonts w:cs="Arial"/>
              </w:rPr>
            </w:pPr>
            <w:r w:rsidRPr="00116AA0">
              <w:rPr>
                <w:rFonts w:cs="Arial"/>
                <w:kern w:val="2"/>
              </w:rPr>
              <w:t>-97</w:t>
            </w:r>
          </w:p>
        </w:tc>
        <w:tc>
          <w:tcPr>
            <w:tcW w:w="787" w:type="dxa"/>
            <w:shd w:val="clear" w:color="auto" w:fill="auto"/>
          </w:tcPr>
          <w:p w:rsidR="00464CB8" w:rsidRPr="00116AA0" w:rsidRDefault="00464CB8" w:rsidP="0057700F">
            <w:pPr>
              <w:pStyle w:val="TAC"/>
              <w:rPr>
                <w:rFonts w:cs="Arial"/>
              </w:rPr>
            </w:pPr>
            <w:r w:rsidRPr="00116AA0">
              <w:rPr>
                <w:rFonts w:cs="Arial"/>
                <w:kern w:val="2"/>
              </w:rPr>
              <w:t>-95.2</w:t>
            </w:r>
          </w:p>
        </w:tc>
        <w:tc>
          <w:tcPr>
            <w:tcW w:w="786" w:type="dxa"/>
            <w:shd w:val="clear" w:color="auto" w:fill="auto"/>
          </w:tcPr>
          <w:p w:rsidR="00464CB8" w:rsidRPr="00116AA0" w:rsidRDefault="00464CB8" w:rsidP="0057700F">
            <w:pPr>
              <w:pStyle w:val="TAC"/>
              <w:rPr>
                <w:rFonts w:cs="Arial"/>
              </w:rPr>
            </w:pPr>
            <w:r w:rsidRPr="00116AA0">
              <w:rPr>
                <w:rFonts w:cs="Arial"/>
                <w:kern w:val="2"/>
              </w:rPr>
              <w:t>-94</w:t>
            </w:r>
          </w:p>
        </w:tc>
        <w:tc>
          <w:tcPr>
            <w:tcW w:w="787" w:type="dxa"/>
            <w:vMerge/>
            <w:shd w:val="clear" w:color="auto" w:fill="auto"/>
            <w:vAlign w:val="center"/>
          </w:tcPr>
          <w:p w:rsidR="00464CB8" w:rsidRPr="00116AA0" w:rsidRDefault="00464CB8" w:rsidP="0057700F">
            <w:pPr>
              <w:pStyle w:val="TAC"/>
              <w:rPr>
                <w:rFonts w:cs="Arial"/>
              </w:rPr>
            </w:pPr>
          </w:p>
        </w:tc>
        <w:tc>
          <w:tcPr>
            <w:tcW w:w="1072" w:type="dxa"/>
            <w:vMerge/>
            <w:vAlign w:val="center"/>
          </w:tcPr>
          <w:p w:rsidR="00464CB8" w:rsidRPr="00116AA0" w:rsidRDefault="00464CB8" w:rsidP="0057700F">
            <w:pPr>
              <w:pStyle w:val="TAC"/>
              <w:rPr>
                <w:rFonts w:cs="Arial"/>
              </w:rPr>
            </w:pPr>
          </w:p>
        </w:tc>
      </w:tr>
      <w:tr w:rsidR="00464CB8" w:rsidRPr="009715C6" w:rsidTr="0057700F">
        <w:trPr>
          <w:trHeight w:val="255"/>
          <w:jc w:val="center"/>
        </w:trPr>
        <w:tc>
          <w:tcPr>
            <w:tcW w:w="9532" w:type="dxa"/>
            <w:gridSpan w:val="10"/>
            <w:shd w:val="clear" w:color="auto" w:fill="auto"/>
            <w:vAlign w:val="center"/>
          </w:tcPr>
          <w:p w:rsidR="00464CB8" w:rsidRPr="00116AA0" w:rsidRDefault="00464CB8" w:rsidP="0057700F">
            <w:pPr>
              <w:pStyle w:val="TAN"/>
              <w:rPr>
                <w:rFonts w:cs="Arial"/>
              </w:rPr>
            </w:pPr>
            <w:r w:rsidRPr="00116AA0">
              <w:rPr>
                <w:rFonts w:cs="Arial"/>
              </w:rPr>
              <w:t>NOTE 1:</w:t>
            </w:r>
            <w:r w:rsidRPr="00116AA0">
              <w:rPr>
                <w:rFonts w:cs="Arial"/>
              </w:rPr>
              <w:tab/>
              <w:t>The transmitter shall be set to P</w:t>
            </w:r>
            <w:r w:rsidRPr="00116AA0">
              <w:rPr>
                <w:rFonts w:cs="Arial"/>
                <w:vertAlign w:val="subscript"/>
              </w:rPr>
              <w:t>UMAX</w:t>
            </w:r>
            <w:r w:rsidRPr="00116AA0">
              <w:rPr>
                <w:rFonts w:cs="Arial"/>
              </w:rPr>
              <w:t xml:space="preserve"> as defined in </w:t>
            </w:r>
            <w:proofErr w:type="spellStart"/>
            <w:r w:rsidRPr="00116AA0">
              <w:rPr>
                <w:rFonts w:cs="Arial"/>
              </w:rPr>
              <w:t>subclause</w:t>
            </w:r>
            <w:proofErr w:type="spellEnd"/>
            <w:r w:rsidRPr="00116AA0">
              <w:rPr>
                <w:rFonts w:cs="Arial"/>
              </w:rPr>
              <w:t xml:space="preserve"> 6.2.5</w:t>
            </w:r>
            <w:r w:rsidRPr="00116AA0">
              <w:rPr>
                <w:rFonts w:cs="Arial" w:hint="eastAsia"/>
              </w:rPr>
              <w:t>A</w:t>
            </w:r>
          </w:p>
          <w:p w:rsidR="00464CB8" w:rsidRPr="00116AA0" w:rsidRDefault="00464CB8" w:rsidP="0057700F">
            <w:pPr>
              <w:pStyle w:val="TAN"/>
              <w:rPr>
                <w:rFonts w:cs="Arial"/>
              </w:rPr>
            </w:pPr>
            <w:r w:rsidRPr="00116AA0">
              <w:rPr>
                <w:rFonts w:cs="Arial"/>
              </w:rPr>
              <w:t>NOTE 2:</w:t>
            </w:r>
            <w:r w:rsidRPr="00116AA0">
              <w:rPr>
                <w:rFonts w:cs="Arial"/>
              </w:rPr>
              <w:tab/>
              <w:t>Reference measurement channel is A.3.2 with one sided dynamic OCNG Pattern OP.1 FDD/TDD as described in Annex A.5.1.1/A.5.2.1</w:t>
            </w:r>
          </w:p>
          <w:p w:rsidR="00464CB8" w:rsidRPr="00116AA0" w:rsidRDefault="00464CB8" w:rsidP="0057700F">
            <w:pPr>
              <w:pStyle w:val="TAN"/>
              <w:rPr>
                <w:rFonts w:cs="Arial"/>
              </w:rPr>
            </w:pPr>
            <w:r w:rsidRPr="00116AA0">
              <w:rPr>
                <w:rFonts w:cs="Arial"/>
              </w:rPr>
              <w:t>NOTE 3:</w:t>
            </w:r>
            <w:r w:rsidRPr="00116AA0">
              <w:rPr>
                <w:rFonts w:cs="Arial"/>
              </w:rPr>
              <w:tab/>
              <w:t>The signal power is specified per port</w:t>
            </w:r>
          </w:p>
          <w:p w:rsidR="00464CB8" w:rsidRPr="00116AA0" w:rsidRDefault="00464CB8" w:rsidP="0057700F">
            <w:pPr>
              <w:pStyle w:val="TAN"/>
              <w:rPr>
                <w:rFonts w:cs="Arial"/>
                <w:lang w:val="en-US" w:eastAsia="zh-CN"/>
              </w:rPr>
            </w:pPr>
            <w:r w:rsidRPr="00116AA0">
              <w:rPr>
                <w:rFonts w:cs="Arial"/>
              </w:rPr>
              <w:t>NOTE 4:</w:t>
            </w:r>
            <w:r w:rsidRPr="00116AA0">
              <w:rPr>
                <w:rFonts w:cs="Arial"/>
              </w:rPr>
              <w:tab/>
            </w:r>
            <w:r w:rsidRPr="00116AA0">
              <w:rPr>
                <w:rFonts w:eastAsia="Calibri" w:cs="Arial"/>
                <w:lang w:val="en-US"/>
              </w:rPr>
              <w:t xml:space="preserve">These requirements apply regardless of </w:t>
            </w:r>
            <w:r w:rsidRPr="00116AA0">
              <w:rPr>
                <w:rFonts w:cs="Arial" w:hint="eastAsia"/>
                <w:lang w:val="en-US" w:eastAsia="zh-CN"/>
              </w:rPr>
              <w:t xml:space="preserve">the </w:t>
            </w:r>
            <w:r w:rsidRPr="00116AA0">
              <w:rPr>
                <w:rFonts w:eastAsia="Calibri" w:cs="Arial"/>
                <w:lang w:val="en-US"/>
              </w:rPr>
              <w:t xml:space="preserve">channel bandwidth </w:t>
            </w:r>
            <w:r w:rsidRPr="00116AA0">
              <w:rPr>
                <w:rFonts w:cs="Arial" w:hint="eastAsia"/>
                <w:lang w:val="en-US"/>
              </w:rPr>
              <w:t xml:space="preserve">and the location of </w:t>
            </w:r>
            <w:r w:rsidRPr="00116AA0">
              <w:rPr>
                <w:rFonts w:cs="Arial" w:hint="eastAsia"/>
                <w:lang w:val="en-US" w:eastAsia="zh-CN"/>
              </w:rPr>
              <w:t>UL band.</w:t>
            </w:r>
          </w:p>
          <w:p w:rsidR="00464CB8" w:rsidRPr="00116AA0" w:rsidRDefault="00464CB8" w:rsidP="0057700F">
            <w:pPr>
              <w:pStyle w:val="TAN"/>
              <w:rPr>
                <w:rFonts w:cs="Arial"/>
                <w:lang w:eastAsia="zh-CN"/>
              </w:rPr>
            </w:pPr>
            <w:r w:rsidRPr="00116AA0">
              <w:rPr>
                <w:rFonts w:cs="Arial" w:hint="eastAsia"/>
                <w:lang w:val="en-US" w:eastAsia="zh-CN"/>
              </w:rPr>
              <w:t xml:space="preserve">NOTE </w:t>
            </w:r>
            <w:r w:rsidRPr="00116AA0">
              <w:rPr>
                <w:rFonts w:cs="Arial"/>
                <w:lang w:val="en-US" w:eastAsia="zh-CN"/>
              </w:rPr>
              <w:t>5</w:t>
            </w:r>
            <w:r w:rsidRPr="00116AA0">
              <w:rPr>
                <w:rFonts w:cs="Arial" w:hint="eastAsia"/>
                <w:lang w:val="en-US" w:eastAsia="zh-CN"/>
              </w:rPr>
              <w:t>:</w:t>
            </w:r>
            <w:r w:rsidRPr="00116AA0">
              <w:rPr>
                <w:rFonts w:cs="Arial"/>
              </w:rPr>
              <w:t xml:space="preserve"> </w:t>
            </w:r>
            <w:r w:rsidRPr="00116AA0">
              <w:rPr>
                <w:rFonts w:cs="Arial"/>
              </w:rPr>
              <w:tab/>
            </w:r>
            <w:r w:rsidRPr="00116AA0">
              <w:rPr>
                <w:rFonts w:cs="Arial" w:hint="eastAsia"/>
                <w:lang w:val="en-US" w:eastAsia="zh-CN"/>
              </w:rPr>
              <w:t xml:space="preserve">The B41 requirements are modified by -0.5dB when </w:t>
            </w:r>
            <w:r w:rsidRPr="00116AA0">
              <w:rPr>
                <w:rFonts w:cs="Arial"/>
              </w:rPr>
              <w:t xml:space="preserve">carrier frequency of the assigned E-UTRA channel bandwidth is within </w:t>
            </w:r>
            <w:r w:rsidRPr="00116AA0">
              <w:rPr>
                <w:rFonts w:cs="Arial" w:hint="eastAsia"/>
              </w:rPr>
              <w:t>2</w:t>
            </w:r>
            <w:r w:rsidRPr="00116AA0">
              <w:rPr>
                <w:rFonts w:cs="Arial" w:hint="eastAsia"/>
                <w:lang w:eastAsia="zh-CN"/>
              </w:rPr>
              <w:t>545</w:t>
            </w:r>
            <w:r w:rsidRPr="00116AA0">
              <w:rPr>
                <w:rFonts w:cs="Arial" w:hint="eastAsia"/>
              </w:rPr>
              <w:t>-2</w:t>
            </w:r>
            <w:r w:rsidRPr="00116AA0">
              <w:rPr>
                <w:rFonts w:cs="Arial" w:hint="eastAsia"/>
                <w:lang w:eastAsia="zh-CN"/>
              </w:rPr>
              <w:t>690</w:t>
            </w:r>
            <w:r w:rsidRPr="00116AA0">
              <w:rPr>
                <w:rFonts w:cs="Arial"/>
              </w:rPr>
              <w:t xml:space="preserve"> </w:t>
            </w:r>
            <w:proofErr w:type="spellStart"/>
            <w:r w:rsidRPr="00116AA0">
              <w:rPr>
                <w:rFonts w:cs="Arial"/>
              </w:rPr>
              <w:t>MHz</w:t>
            </w:r>
            <w:r w:rsidRPr="00116AA0">
              <w:rPr>
                <w:rFonts w:cs="Arial" w:hint="eastAsia"/>
                <w:lang w:eastAsia="zh-CN"/>
              </w:rPr>
              <w:t>.</w:t>
            </w:r>
            <w:proofErr w:type="spellEnd"/>
          </w:p>
          <w:p w:rsidR="00464CB8" w:rsidRPr="00116AA0" w:rsidRDefault="00464CB8" w:rsidP="0057700F">
            <w:pPr>
              <w:pStyle w:val="TAN"/>
              <w:rPr>
                <w:rFonts w:eastAsia="SimSun" w:cs="Arial"/>
                <w:lang w:eastAsia="zh-CN"/>
              </w:rPr>
            </w:pPr>
            <w:r w:rsidRPr="00116AA0">
              <w:rPr>
                <w:rFonts w:cs="Arial"/>
              </w:rPr>
              <w:t xml:space="preserve">NOTE 6: </w:t>
            </w:r>
            <w:r w:rsidRPr="00116AA0">
              <w:rPr>
                <w:rFonts w:cs="Arial"/>
              </w:rPr>
              <w:tab/>
              <w:t xml:space="preserve">The antenna isolation for MSD calculation is assumed as 10 </w:t>
            </w:r>
            <w:proofErr w:type="spellStart"/>
            <w:r w:rsidRPr="00116AA0">
              <w:rPr>
                <w:rFonts w:cs="Arial"/>
              </w:rPr>
              <w:t>dB.</w:t>
            </w:r>
            <w:proofErr w:type="spellEnd"/>
            <w:r w:rsidRPr="00116AA0">
              <w:rPr>
                <w:rFonts w:cs="Arial"/>
              </w:rPr>
              <w:t xml:space="preserve"> For conducted mode REFSENS test such antenna isolation is not observed as the antennas are disconnected. Additionally antenna isolation assumption is under discussion depending on the frequency range</w:t>
            </w:r>
          </w:p>
          <w:p w:rsidR="00464CB8" w:rsidRPr="00116AA0" w:rsidRDefault="00464CB8" w:rsidP="0057700F">
            <w:pPr>
              <w:pStyle w:val="TAN"/>
              <w:rPr>
                <w:rFonts w:eastAsia="SimSun" w:cs="Arial"/>
                <w:lang w:eastAsia="zh-CN"/>
              </w:rPr>
            </w:pPr>
            <w:r w:rsidRPr="00116AA0">
              <w:rPr>
                <w:rFonts w:cs="Arial"/>
              </w:rPr>
              <w:t xml:space="preserve">NOTE </w:t>
            </w:r>
            <w:r w:rsidRPr="00116AA0">
              <w:rPr>
                <w:rFonts w:eastAsia="SimSun" w:cs="Arial"/>
                <w:lang w:eastAsia="zh-CN"/>
              </w:rPr>
              <w:t>7</w:t>
            </w:r>
            <w:r w:rsidRPr="00116AA0">
              <w:rPr>
                <w:rFonts w:cs="Arial"/>
              </w:rPr>
              <w:t>:</w:t>
            </w:r>
            <w:r w:rsidRPr="00116AA0">
              <w:rPr>
                <w:rFonts w:cs="Arial"/>
              </w:rPr>
              <w:tab/>
              <w:t xml:space="preserve">These requirements apply when there is at least one individual RE within the </w:t>
            </w:r>
            <w:r w:rsidRPr="00116AA0">
              <w:rPr>
                <w:rFonts w:cs="Arial"/>
                <w:lang w:eastAsia="ja-JP"/>
              </w:rPr>
              <w:t xml:space="preserve">uplink </w:t>
            </w:r>
            <w:r w:rsidRPr="00116AA0">
              <w:rPr>
                <w:rFonts w:cs="Arial"/>
              </w:rPr>
              <w:t xml:space="preserve">transmission bandwidth of the aggressor (lower) band for which the 2nd </w:t>
            </w:r>
            <w:r w:rsidRPr="00116AA0">
              <w:rPr>
                <w:rFonts w:cs="Arial"/>
                <w:lang w:eastAsia="ja-JP"/>
              </w:rPr>
              <w:t xml:space="preserve">transmitter </w:t>
            </w:r>
            <w:r w:rsidRPr="00116AA0">
              <w:rPr>
                <w:rFonts w:cs="Arial"/>
              </w:rPr>
              <w:t xml:space="preserve">harmonic is within </w:t>
            </w:r>
            <w:r w:rsidRPr="00116AA0">
              <w:rPr>
                <w:rFonts w:cs="Arial"/>
                <w:lang w:eastAsia="ja-JP"/>
              </w:rPr>
              <w:t xml:space="preserve">the downlink </w:t>
            </w:r>
            <w:r w:rsidRPr="00116AA0">
              <w:rPr>
                <w:rFonts w:cs="Arial"/>
              </w:rPr>
              <w:t xml:space="preserve">transmission bandwidth of a victim (higher) band and a range </w:t>
            </w:r>
            <w:r w:rsidRPr="00116AA0">
              <w:rPr>
                <w:rFonts w:ascii="Symbol" w:hAnsi="Symbol" w:cs="Arial"/>
              </w:rPr>
              <w:t></w:t>
            </w:r>
            <w:r w:rsidRPr="00116AA0">
              <w:rPr>
                <w:rFonts w:cs="Arial"/>
              </w:rPr>
              <w:t>F</w:t>
            </w:r>
            <w:r w:rsidRPr="00116AA0">
              <w:rPr>
                <w:rFonts w:cs="Arial"/>
                <w:vertAlign w:val="subscript"/>
              </w:rPr>
              <w:t>HD</w:t>
            </w:r>
            <w:r w:rsidRPr="00116AA0">
              <w:rPr>
                <w:rFonts w:cs="Arial"/>
              </w:rPr>
              <w:t xml:space="preserve"> above and below the edge of this downlink transmission bandwidth. The value </w:t>
            </w:r>
            <w:r w:rsidRPr="00116AA0">
              <w:rPr>
                <w:rFonts w:ascii="Symbol" w:hAnsi="Symbol" w:cs="Arial"/>
              </w:rPr>
              <w:t></w:t>
            </w:r>
            <w:r w:rsidRPr="00116AA0">
              <w:rPr>
                <w:rFonts w:cs="Arial"/>
              </w:rPr>
              <w:t>F</w:t>
            </w:r>
            <w:r w:rsidRPr="00116AA0">
              <w:rPr>
                <w:rFonts w:cs="Arial"/>
                <w:vertAlign w:val="subscript"/>
              </w:rPr>
              <w:t>HD</w:t>
            </w:r>
            <w:r w:rsidRPr="00116AA0">
              <w:rPr>
                <w:rFonts w:cs="Arial"/>
              </w:rPr>
              <w:t xml:space="preserve"> depends on the E-UTRA configuration: </w:t>
            </w:r>
            <w:r w:rsidRPr="00116AA0">
              <w:rPr>
                <w:rFonts w:ascii="Symbol" w:hAnsi="Symbol" w:cs="Arial"/>
              </w:rPr>
              <w:t></w:t>
            </w:r>
            <w:r w:rsidRPr="00116AA0">
              <w:rPr>
                <w:rFonts w:cs="Arial"/>
              </w:rPr>
              <w:t>F</w:t>
            </w:r>
            <w:r w:rsidRPr="00116AA0">
              <w:rPr>
                <w:rFonts w:cs="Arial"/>
                <w:vertAlign w:val="subscript"/>
              </w:rPr>
              <w:t>HD</w:t>
            </w:r>
            <w:r w:rsidRPr="00116AA0">
              <w:rPr>
                <w:rFonts w:cs="Arial"/>
              </w:rPr>
              <w:t xml:space="preserve"> = 10 MHz for CA_3A-42A, CA_3A-42C</w:t>
            </w:r>
            <w:r w:rsidRPr="00116AA0">
              <w:rPr>
                <w:rFonts w:cs="Arial"/>
                <w:lang w:eastAsia="ja-JP"/>
              </w:rPr>
              <w:t>, CA_1A-3A-42A, CA_1A-3A-42C, CA_3A-19A-42A, CA_3A-19A-42C and CA_</w:t>
            </w:r>
            <w:r w:rsidRPr="00116AA0">
              <w:rPr>
                <w:rFonts w:eastAsia="SimSun" w:cs="Arial"/>
                <w:lang w:eastAsia="zh-CN"/>
              </w:rPr>
              <w:t>1A-</w:t>
            </w:r>
            <w:r w:rsidRPr="00116AA0">
              <w:rPr>
                <w:rFonts w:cs="Arial"/>
                <w:lang w:eastAsia="ja-JP"/>
              </w:rPr>
              <w:t>3A-19A-42A</w:t>
            </w:r>
            <w:r w:rsidRPr="00116AA0">
              <w:rPr>
                <w:rFonts w:eastAsia="SimSun" w:cs="Arial"/>
                <w:lang w:eastAsia="zh-CN"/>
              </w:rPr>
              <w:t>, CA 3A-41A-42A.</w:t>
            </w:r>
          </w:p>
          <w:p w:rsidR="00464CB8" w:rsidRPr="00116AA0" w:rsidRDefault="00464CB8" w:rsidP="0057700F">
            <w:pPr>
              <w:pStyle w:val="TAN"/>
              <w:rPr>
                <w:rFonts w:cs="Arial"/>
                <w:snapToGrid w:val="0"/>
                <w:lang w:eastAsia="ja-JP"/>
              </w:rPr>
            </w:pPr>
            <w:r w:rsidRPr="00116AA0">
              <w:rPr>
                <w:rFonts w:cs="Arial"/>
                <w:lang w:eastAsia="ja-JP"/>
              </w:rPr>
              <w:t>NOTE</w:t>
            </w:r>
            <w:r w:rsidRPr="00116AA0">
              <w:rPr>
                <w:rFonts w:eastAsia="SimSun" w:cs="Arial"/>
                <w:lang w:eastAsia="zh-CN"/>
              </w:rPr>
              <w:t xml:space="preserve"> 8</w:t>
            </w:r>
            <w:r w:rsidRPr="00116AA0">
              <w:rPr>
                <w:rFonts w:cs="Arial"/>
                <w:lang w:eastAsia="ja-JP"/>
              </w:rPr>
              <w:t>:</w:t>
            </w:r>
            <w:r w:rsidRPr="00116AA0">
              <w:rPr>
                <w:rFonts w:cs="Arial"/>
                <w:lang w:eastAsia="ja-JP"/>
              </w:rPr>
              <w:tab/>
              <w:t xml:space="preserve">The requirements should be verified for UL EARFCN of the aggressor (lower) band (superscript LB) such that </w:t>
            </w:r>
            <w:r w:rsidRPr="00116AA0">
              <w:rPr>
                <w:rFonts w:cs="Arial"/>
                <w:snapToGrid w:val="0"/>
                <w:position w:val="-12"/>
                <w:lang w:eastAsia="ja-JP"/>
              </w:rPr>
              <w:object w:dxaOrig="1575" w:dyaOrig="300">
                <v:shape id="_x0000_i1032" type="#_x0000_t75" style="width:78.9pt;height:15pt" o:ole="">
                  <v:imagedata r:id="rId17" o:title=""/>
                </v:shape>
                <o:OLEObject Type="Embed" ProgID="Equation.3" ShapeID="_x0000_i1032" DrawAspect="Content" ObjectID="_1525779540" r:id="rId33"/>
              </w:object>
            </w:r>
            <w:r w:rsidRPr="00116AA0">
              <w:rPr>
                <w:rFonts w:cs="Arial"/>
                <w:snapToGrid w:val="0"/>
                <w:lang w:eastAsia="ja-JP"/>
              </w:rPr>
              <w:t xml:space="preserve">in MHz and </w:t>
            </w:r>
            <w:r>
              <w:rPr>
                <w:rFonts w:cs="Arial"/>
                <w:noProof/>
                <w:position w:val="-14"/>
                <w:lang w:val="en-US" w:eastAsia="ja-JP"/>
              </w:rPr>
              <w:drawing>
                <wp:inline distT="0" distB="0" distL="0" distR="0">
                  <wp:extent cx="2456180" cy="212725"/>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56180" cy="212725"/>
                          </a:xfrm>
                          <a:prstGeom prst="rect">
                            <a:avLst/>
                          </a:prstGeom>
                          <a:noFill/>
                          <a:ln>
                            <a:noFill/>
                          </a:ln>
                        </pic:spPr>
                      </pic:pic>
                    </a:graphicData>
                  </a:graphic>
                </wp:inline>
              </w:drawing>
            </w:r>
            <w:r w:rsidRPr="00116AA0">
              <w:rPr>
                <w:rFonts w:cs="Arial"/>
                <w:snapToGrid w:val="0"/>
                <w:lang w:eastAsia="ja-JP"/>
              </w:rPr>
              <w:t xml:space="preserve"> with</w:t>
            </w:r>
            <w:r>
              <w:rPr>
                <w:rFonts w:cs="Arial"/>
                <w:noProof/>
                <w:position w:val="-10"/>
                <w:lang w:val="en-US" w:eastAsia="ja-JP"/>
              </w:rPr>
              <w:drawing>
                <wp:inline distT="0" distB="0" distL="0" distR="0">
                  <wp:extent cx="244475" cy="191135"/>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4475" cy="191135"/>
                          </a:xfrm>
                          <a:prstGeom prst="rect">
                            <a:avLst/>
                          </a:prstGeom>
                          <a:noFill/>
                          <a:ln>
                            <a:noFill/>
                          </a:ln>
                        </pic:spPr>
                      </pic:pic>
                    </a:graphicData>
                  </a:graphic>
                </wp:inline>
              </w:drawing>
            </w:r>
            <w:r w:rsidRPr="00116AA0">
              <w:rPr>
                <w:rFonts w:cs="Arial"/>
                <w:snapToGrid w:val="0"/>
                <w:lang w:eastAsia="ja-JP"/>
              </w:rPr>
              <w:t xml:space="preserve"> carrier frequency in the victim (higher) band in MHz and </w:t>
            </w:r>
            <w:r>
              <w:rPr>
                <w:rFonts w:cs="Arial"/>
                <w:noProof/>
                <w:position w:val="-12"/>
                <w:lang w:val="en-US" w:eastAsia="ja-JP"/>
              </w:rPr>
              <w:drawing>
                <wp:inline distT="0" distB="0" distL="0" distR="0">
                  <wp:extent cx="425450" cy="191135"/>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5450" cy="191135"/>
                          </a:xfrm>
                          <a:prstGeom prst="rect">
                            <a:avLst/>
                          </a:prstGeom>
                          <a:noFill/>
                          <a:ln>
                            <a:noFill/>
                          </a:ln>
                        </pic:spPr>
                      </pic:pic>
                    </a:graphicData>
                  </a:graphic>
                </wp:inline>
              </w:drawing>
            </w:r>
            <w:r w:rsidRPr="00116AA0">
              <w:rPr>
                <w:rFonts w:cs="Arial"/>
                <w:snapToGrid w:val="0"/>
                <w:lang w:eastAsia="ja-JP"/>
              </w:rPr>
              <w:t xml:space="preserve"> the channel bandwidth configured in the lower band.</w:t>
            </w:r>
          </w:p>
          <w:p w:rsidR="00464CB8" w:rsidRPr="00116AA0" w:rsidRDefault="00464CB8" w:rsidP="0057700F">
            <w:pPr>
              <w:pStyle w:val="TAN"/>
              <w:rPr>
                <w:rFonts w:cs="Arial"/>
                <w:snapToGrid w:val="0"/>
                <w:lang w:eastAsia="ja-JP"/>
              </w:rPr>
            </w:pPr>
            <w:r w:rsidRPr="00116AA0">
              <w:rPr>
                <w:rFonts w:cs="Arial"/>
                <w:lang w:eastAsia="ja-JP"/>
              </w:rPr>
              <w:t xml:space="preserve">NOTE </w:t>
            </w:r>
            <w:r w:rsidRPr="00116AA0">
              <w:rPr>
                <w:rFonts w:eastAsia="SimSun" w:cs="Arial"/>
                <w:lang w:eastAsia="zh-CN"/>
              </w:rPr>
              <w:t>9</w:t>
            </w:r>
            <w:r w:rsidRPr="00116AA0">
              <w:rPr>
                <w:rFonts w:cs="Arial"/>
                <w:lang w:eastAsia="ja-JP"/>
              </w:rPr>
              <w:t>:</w:t>
            </w:r>
            <w:r w:rsidRPr="00116AA0">
              <w:rPr>
                <w:rFonts w:cs="Arial"/>
                <w:lang w:eastAsia="ja-JP"/>
              </w:rPr>
              <w:tab/>
              <w:t xml:space="preserve">The requirements are only applicable to channel bandwidths with a </w:t>
            </w:r>
            <w:r w:rsidRPr="00116AA0">
              <w:rPr>
                <w:rFonts w:cs="Arial"/>
                <w:snapToGrid w:val="0"/>
                <w:lang w:eastAsia="ja-JP"/>
              </w:rPr>
              <w:t xml:space="preserve">carrier frequency at </w:t>
            </w:r>
            <w:r w:rsidRPr="00116AA0">
              <w:rPr>
                <w:rFonts w:cs="Arial"/>
                <w:snapToGrid w:val="0"/>
                <w:position w:val="-12"/>
                <w:lang w:eastAsia="ja-JP"/>
              </w:rPr>
              <w:object w:dxaOrig="1560" w:dyaOrig="300">
                <v:shape id="_x0000_i1033" type="#_x0000_t75" style="width:77.75pt;height:15pt" o:ole="">
                  <v:imagedata r:id="rId19" o:title=""/>
                </v:shape>
                <o:OLEObject Type="Embed" ProgID="Equation.3" ShapeID="_x0000_i1033" DrawAspect="Content" ObjectID="_1525779541" r:id="rId34"/>
              </w:object>
            </w:r>
            <w:r w:rsidRPr="00116AA0">
              <w:rPr>
                <w:rFonts w:cs="Arial"/>
                <w:lang w:eastAsia="ja-JP"/>
              </w:rPr>
              <w:t xml:space="preserve"> MHz offset from </w:t>
            </w:r>
            <w:r w:rsidRPr="00116AA0">
              <w:rPr>
                <w:rFonts w:cs="Arial"/>
                <w:snapToGrid w:val="0"/>
                <w:position w:val="-12"/>
                <w:lang w:eastAsia="ja-JP"/>
              </w:rPr>
              <w:object w:dxaOrig="450" w:dyaOrig="300">
                <v:shape id="_x0000_i1034" type="#_x0000_t75" style="width:22.45pt;height:15pt" o:ole="">
                  <v:imagedata r:id="rId21" o:title=""/>
                </v:shape>
                <o:OLEObject Type="Embed" ProgID="Equation.3" ShapeID="_x0000_i1034" DrawAspect="Content" ObjectID="_1525779542" r:id="rId35"/>
              </w:object>
            </w:r>
            <w:r w:rsidRPr="00116AA0">
              <w:rPr>
                <w:rFonts w:cs="Arial"/>
                <w:snapToGrid w:val="0"/>
                <w:lang w:eastAsia="ja-JP"/>
              </w:rPr>
              <w:t xml:space="preserve"> in the victim (higher band) with </w:t>
            </w:r>
            <w:r>
              <w:rPr>
                <w:rFonts w:cs="Arial"/>
                <w:noProof/>
                <w:position w:val="-14"/>
                <w:lang w:val="en-US" w:eastAsia="ja-JP"/>
              </w:rPr>
              <w:drawing>
                <wp:inline distT="0" distB="0" distL="0" distR="0">
                  <wp:extent cx="2456180" cy="212725"/>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56180" cy="212725"/>
                          </a:xfrm>
                          <a:prstGeom prst="rect">
                            <a:avLst/>
                          </a:prstGeom>
                          <a:noFill/>
                          <a:ln>
                            <a:noFill/>
                          </a:ln>
                        </pic:spPr>
                      </pic:pic>
                    </a:graphicData>
                  </a:graphic>
                </wp:inline>
              </w:drawing>
            </w:r>
            <w:r w:rsidRPr="00116AA0">
              <w:rPr>
                <w:rFonts w:cs="Arial"/>
                <w:snapToGrid w:val="0"/>
                <w:lang w:eastAsia="ja-JP"/>
              </w:rPr>
              <w:t>, where</w:t>
            </w:r>
            <w:r>
              <w:rPr>
                <w:rFonts w:cs="Arial"/>
                <w:noProof/>
                <w:position w:val="-12"/>
                <w:lang w:val="en-US" w:eastAsia="ja-JP"/>
              </w:rPr>
              <w:drawing>
                <wp:inline distT="0" distB="0" distL="0" distR="0">
                  <wp:extent cx="425450" cy="191135"/>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5450" cy="191135"/>
                          </a:xfrm>
                          <a:prstGeom prst="rect">
                            <a:avLst/>
                          </a:prstGeom>
                          <a:noFill/>
                          <a:ln>
                            <a:noFill/>
                          </a:ln>
                        </pic:spPr>
                      </pic:pic>
                    </a:graphicData>
                  </a:graphic>
                </wp:inline>
              </w:drawing>
            </w:r>
            <w:r w:rsidRPr="00116AA0">
              <w:rPr>
                <w:rFonts w:cs="Arial"/>
                <w:snapToGrid w:val="0"/>
                <w:lang w:eastAsia="ja-JP"/>
              </w:rPr>
              <w:t>and</w:t>
            </w:r>
            <w:r w:rsidRPr="00116AA0">
              <w:rPr>
                <w:rFonts w:cs="Arial"/>
                <w:snapToGrid w:val="0"/>
                <w:position w:val="-12"/>
                <w:lang w:eastAsia="ja-JP"/>
              </w:rPr>
              <w:object w:dxaOrig="720" w:dyaOrig="300">
                <v:shape id="_x0000_i1035" type="#_x0000_t75" style="width:36.3pt;height:15pt" o:ole="">
                  <v:imagedata r:id="rId23" o:title=""/>
                </v:shape>
                <o:OLEObject Type="Embed" ProgID="Equation.3" ShapeID="_x0000_i1035" DrawAspect="Content" ObjectID="_1525779543" r:id="rId36"/>
              </w:object>
            </w:r>
            <w:r w:rsidRPr="00116AA0">
              <w:rPr>
                <w:rFonts w:cs="Arial"/>
                <w:snapToGrid w:val="0"/>
                <w:lang w:eastAsia="ja-JP"/>
              </w:rPr>
              <w:t>are the channel bandwidths configured in the aggressor (lower) and victim (higher) bands in MHz, respectively.</w:t>
            </w:r>
          </w:p>
          <w:p w:rsidR="00464CB8" w:rsidRPr="00116AA0" w:rsidRDefault="00464CB8" w:rsidP="0057700F">
            <w:pPr>
              <w:pStyle w:val="TAN"/>
              <w:rPr>
                <w:rFonts w:cs="Arial"/>
                <w:lang w:eastAsia="zh-CN"/>
              </w:rPr>
            </w:pPr>
            <w:r w:rsidRPr="00116AA0">
              <w:rPr>
                <w:rFonts w:cs="Arial"/>
                <w:lang w:eastAsia="ja-JP"/>
              </w:rPr>
              <w:t xml:space="preserve">NOTE </w:t>
            </w:r>
            <w:r w:rsidRPr="00116AA0">
              <w:rPr>
                <w:rFonts w:eastAsia="SimSun" w:cs="Arial"/>
                <w:lang w:eastAsia="zh-CN"/>
              </w:rPr>
              <w:t>10</w:t>
            </w:r>
            <w:r w:rsidRPr="00116AA0">
              <w:rPr>
                <w:rFonts w:cs="Arial"/>
                <w:lang w:eastAsia="ja-JP"/>
              </w:rPr>
              <w:t>:</w:t>
            </w:r>
            <w:r w:rsidRPr="00116AA0">
              <w:rPr>
                <w:rFonts w:cs="Arial"/>
                <w:lang w:eastAsia="ja-JP"/>
              </w:rPr>
              <w:tab/>
            </w:r>
            <w:r w:rsidRPr="00116AA0">
              <w:rPr>
                <w:rFonts w:cs="Arial"/>
                <w:lang w:eastAsia="zh-CN"/>
              </w:rPr>
              <w:t>Only applicable for UE supporting inter-band carrier aggregation with uplink in one E-UTRA band and without simultaneous Rx/</w:t>
            </w:r>
            <w:proofErr w:type="spellStart"/>
            <w:r w:rsidRPr="00116AA0">
              <w:rPr>
                <w:rFonts w:cs="Arial"/>
                <w:lang w:eastAsia="zh-CN"/>
              </w:rPr>
              <w:t>Tx</w:t>
            </w:r>
            <w:proofErr w:type="spellEnd"/>
            <w:r w:rsidRPr="00116AA0">
              <w:rPr>
                <w:rFonts w:cs="Arial"/>
                <w:lang w:eastAsia="zh-CN"/>
              </w:rPr>
              <w:t xml:space="preserve">. </w:t>
            </w:r>
          </w:p>
          <w:p w:rsidR="00464CB8" w:rsidRPr="00116AA0" w:rsidRDefault="00464CB8" w:rsidP="0057700F">
            <w:pPr>
              <w:pStyle w:val="TAN"/>
              <w:rPr>
                <w:rFonts w:cs="Arial"/>
                <w:lang w:val="en-US" w:eastAsia="zh-CN"/>
              </w:rPr>
            </w:pPr>
            <w:r w:rsidRPr="00116AA0">
              <w:rPr>
                <w:rFonts w:cs="Arial"/>
              </w:rPr>
              <w:t>NOTE 11:</w:t>
            </w:r>
            <w:r w:rsidRPr="00116AA0">
              <w:rPr>
                <w:rFonts w:cs="Arial"/>
              </w:rPr>
              <w:tab/>
              <w:t>Applicable only if operation with 4 antenna ports is supported in the band with carrier aggregation configured</w:t>
            </w:r>
            <w:r w:rsidRPr="00116AA0">
              <w:rPr>
                <w:rFonts w:cs="Arial" w:hint="eastAsia"/>
                <w:lang w:eastAsia="zh-CN"/>
              </w:rPr>
              <w:t>.</w:t>
            </w:r>
          </w:p>
        </w:tc>
      </w:tr>
    </w:tbl>
    <w:p w:rsidR="00464CB8" w:rsidRPr="009715C6" w:rsidRDefault="00464CB8" w:rsidP="00464CB8"/>
    <w:p w:rsidR="00464CB8" w:rsidRPr="009715C6" w:rsidRDefault="00464CB8" w:rsidP="00464CB8">
      <w:pPr>
        <w:pStyle w:val="TH"/>
        <w:outlineLvl w:val="0"/>
        <w:rPr>
          <w:lang w:eastAsia="zh-CN"/>
        </w:rPr>
      </w:pPr>
      <w:r w:rsidRPr="009715C6">
        <w:rPr>
          <w:lang w:eastAsia="ja-JP"/>
        </w:rPr>
        <w:t>Table 7.3.1A-0</w:t>
      </w:r>
      <w:r w:rsidRPr="009715C6">
        <w:rPr>
          <w:rFonts w:hint="eastAsia"/>
          <w:lang w:eastAsia="zh-CN"/>
        </w:rPr>
        <w:t>bF</w:t>
      </w:r>
      <w:r w:rsidRPr="009715C6">
        <w:t>: Uplink configuration</w:t>
      </w:r>
      <w:r w:rsidRPr="009715C6">
        <w:rPr>
          <w:rFonts w:hint="eastAsia"/>
          <w:lang w:eastAsia="zh-CN"/>
        </w:rPr>
        <w:t xml:space="preserve"> for reference sensitivity</w:t>
      </w:r>
    </w:p>
    <w:tbl>
      <w:tblPr>
        <w:tblW w:w="7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2"/>
        <w:gridCol w:w="953"/>
        <w:gridCol w:w="824"/>
        <w:gridCol w:w="714"/>
        <w:gridCol w:w="714"/>
        <w:gridCol w:w="787"/>
        <w:gridCol w:w="787"/>
        <w:gridCol w:w="787"/>
        <w:gridCol w:w="862"/>
      </w:tblGrid>
      <w:tr w:rsidR="00464CB8" w:rsidRPr="009715C6" w:rsidTr="0057700F">
        <w:trPr>
          <w:trHeight w:val="255"/>
          <w:jc w:val="center"/>
        </w:trPr>
        <w:tc>
          <w:tcPr>
            <w:tcW w:w="7980" w:type="dxa"/>
            <w:gridSpan w:val="9"/>
          </w:tcPr>
          <w:p w:rsidR="00464CB8" w:rsidRPr="00116AA0" w:rsidRDefault="00464CB8" w:rsidP="0057700F">
            <w:pPr>
              <w:pStyle w:val="TAH"/>
              <w:rPr>
                <w:rFonts w:eastAsia="ＭＳ 明朝" w:cs="Arial"/>
              </w:rPr>
            </w:pPr>
            <w:r w:rsidRPr="00116AA0">
              <w:rPr>
                <w:rFonts w:cs="Arial"/>
              </w:rPr>
              <w:t>E-UTRA Band / Channel bandwidth / N</w:t>
            </w:r>
            <w:r w:rsidRPr="00116AA0">
              <w:rPr>
                <w:rFonts w:cs="Arial"/>
                <w:vertAlign w:val="subscript"/>
              </w:rPr>
              <w:t>RB</w:t>
            </w:r>
            <w:r w:rsidRPr="00116AA0">
              <w:rPr>
                <w:rFonts w:cs="Arial"/>
              </w:rPr>
              <w:t xml:space="preserve"> / Duplex mode</w:t>
            </w:r>
          </w:p>
        </w:tc>
      </w:tr>
      <w:tr w:rsidR="00464CB8" w:rsidRPr="009715C6" w:rsidTr="0057700F">
        <w:trPr>
          <w:trHeight w:val="420"/>
          <w:jc w:val="center"/>
        </w:trPr>
        <w:tc>
          <w:tcPr>
            <w:tcW w:w="1552" w:type="dxa"/>
          </w:tcPr>
          <w:p w:rsidR="00464CB8" w:rsidRPr="00116AA0" w:rsidRDefault="00464CB8" w:rsidP="0057700F">
            <w:pPr>
              <w:pStyle w:val="TAH"/>
              <w:rPr>
                <w:rFonts w:cs="Arial"/>
              </w:rPr>
            </w:pPr>
            <w:r w:rsidRPr="00116AA0">
              <w:rPr>
                <w:rFonts w:cs="Arial"/>
              </w:rPr>
              <w:t>EUTRA CA Configuration</w:t>
            </w:r>
          </w:p>
        </w:tc>
        <w:tc>
          <w:tcPr>
            <w:tcW w:w="953" w:type="dxa"/>
            <w:shd w:val="clear" w:color="auto" w:fill="auto"/>
          </w:tcPr>
          <w:p w:rsidR="00464CB8" w:rsidRPr="00116AA0" w:rsidRDefault="00464CB8" w:rsidP="0057700F">
            <w:pPr>
              <w:pStyle w:val="TAH"/>
              <w:rPr>
                <w:rFonts w:cs="Arial"/>
              </w:rPr>
            </w:pPr>
            <w:r w:rsidRPr="00116AA0">
              <w:rPr>
                <w:rFonts w:cs="Arial"/>
              </w:rPr>
              <w:t>E-UTRA Band</w:t>
            </w:r>
          </w:p>
        </w:tc>
        <w:tc>
          <w:tcPr>
            <w:tcW w:w="824" w:type="dxa"/>
            <w:shd w:val="clear" w:color="auto" w:fill="auto"/>
          </w:tcPr>
          <w:p w:rsidR="00464CB8" w:rsidRPr="00116AA0" w:rsidRDefault="00464CB8" w:rsidP="0057700F">
            <w:pPr>
              <w:pStyle w:val="TAH"/>
              <w:rPr>
                <w:rFonts w:cs="Arial"/>
              </w:rPr>
            </w:pPr>
            <w:r w:rsidRPr="00116AA0">
              <w:rPr>
                <w:rFonts w:cs="Arial"/>
              </w:rPr>
              <w:t>1.4 MHz</w:t>
            </w:r>
          </w:p>
        </w:tc>
        <w:tc>
          <w:tcPr>
            <w:tcW w:w="714" w:type="dxa"/>
            <w:shd w:val="clear" w:color="auto" w:fill="auto"/>
          </w:tcPr>
          <w:p w:rsidR="00464CB8" w:rsidRPr="00116AA0" w:rsidRDefault="00464CB8" w:rsidP="0057700F">
            <w:pPr>
              <w:pStyle w:val="TAH"/>
              <w:rPr>
                <w:rFonts w:cs="Arial"/>
              </w:rPr>
            </w:pPr>
            <w:r w:rsidRPr="00116AA0">
              <w:rPr>
                <w:rFonts w:cs="Arial"/>
              </w:rPr>
              <w:t>3 MHz</w:t>
            </w:r>
          </w:p>
        </w:tc>
        <w:tc>
          <w:tcPr>
            <w:tcW w:w="714" w:type="dxa"/>
            <w:shd w:val="clear" w:color="auto" w:fill="auto"/>
          </w:tcPr>
          <w:p w:rsidR="00464CB8" w:rsidRPr="00116AA0" w:rsidRDefault="00464CB8" w:rsidP="0057700F">
            <w:pPr>
              <w:pStyle w:val="TAH"/>
              <w:rPr>
                <w:rFonts w:cs="Arial"/>
              </w:rPr>
            </w:pPr>
            <w:r w:rsidRPr="00116AA0">
              <w:rPr>
                <w:rFonts w:cs="Arial"/>
              </w:rPr>
              <w:t>5 MHz</w:t>
            </w:r>
          </w:p>
        </w:tc>
        <w:tc>
          <w:tcPr>
            <w:tcW w:w="787" w:type="dxa"/>
            <w:shd w:val="clear" w:color="auto" w:fill="auto"/>
          </w:tcPr>
          <w:p w:rsidR="00464CB8" w:rsidRPr="00116AA0" w:rsidRDefault="00464CB8" w:rsidP="0057700F">
            <w:pPr>
              <w:pStyle w:val="TAH"/>
              <w:rPr>
                <w:rFonts w:cs="Arial"/>
              </w:rPr>
            </w:pPr>
            <w:r w:rsidRPr="00116AA0">
              <w:rPr>
                <w:rFonts w:cs="Arial"/>
              </w:rPr>
              <w:t>10 MHz</w:t>
            </w:r>
          </w:p>
        </w:tc>
        <w:tc>
          <w:tcPr>
            <w:tcW w:w="787" w:type="dxa"/>
            <w:shd w:val="clear" w:color="auto" w:fill="auto"/>
          </w:tcPr>
          <w:p w:rsidR="00464CB8" w:rsidRPr="00116AA0" w:rsidRDefault="00464CB8" w:rsidP="0057700F">
            <w:pPr>
              <w:pStyle w:val="TAH"/>
              <w:rPr>
                <w:rFonts w:cs="Arial"/>
              </w:rPr>
            </w:pPr>
            <w:r w:rsidRPr="00116AA0">
              <w:rPr>
                <w:rFonts w:cs="Arial"/>
              </w:rPr>
              <w:t>15 MHz</w:t>
            </w:r>
          </w:p>
        </w:tc>
        <w:tc>
          <w:tcPr>
            <w:tcW w:w="787" w:type="dxa"/>
            <w:shd w:val="clear" w:color="auto" w:fill="auto"/>
          </w:tcPr>
          <w:p w:rsidR="00464CB8" w:rsidRPr="00116AA0" w:rsidRDefault="00464CB8" w:rsidP="0057700F">
            <w:pPr>
              <w:pStyle w:val="TAH"/>
              <w:rPr>
                <w:rFonts w:cs="Arial"/>
              </w:rPr>
            </w:pPr>
            <w:r w:rsidRPr="00116AA0">
              <w:rPr>
                <w:rFonts w:cs="Arial"/>
              </w:rPr>
              <w:t>20 MHz</w:t>
            </w:r>
          </w:p>
        </w:tc>
        <w:tc>
          <w:tcPr>
            <w:tcW w:w="862" w:type="dxa"/>
            <w:shd w:val="clear" w:color="auto" w:fill="auto"/>
          </w:tcPr>
          <w:p w:rsidR="00464CB8" w:rsidRPr="00116AA0" w:rsidRDefault="00464CB8" w:rsidP="0057700F">
            <w:pPr>
              <w:pStyle w:val="TAH"/>
              <w:rPr>
                <w:rFonts w:cs="Arial"/>
              </w:rPr>
            </w:pPr>
            <w:r w:rsidRPr="00116AA0">
              <w:rPr>
                <w:rFonts w:cs="Arial"/>
              </w:rPr>
              <w:t>Duplex Mode</w:t>
            </w:r>
          </w:p>
        </w:tc>
      </w:tr>
      <w:tr w:rsidR="00464CB8" w:rsidRPr="009715C6" w:rsidTr="0057700F">
        <w:trPr>
          <w:trHeight w:val="255"/>
          <w:jc w:val="center"/>
        </w:trPr>
        <w:tc>
          <w:tcPr>
            <w:tcW w:w="1552" w:type="dxa"/>
            <w:vMerge w:val="restart"/>
            <w:vAlign w:val="center"/>
          </w:tcPr>
          <w:p w:rsidR="00464CB8" w:rsidRPr="00116AA0" w:rsidRDefault="00464CB8" w:rsidP="0057700F">
            <w:pPr>
              <w:pStyle w:val="TAC"/>
              <w:rPr>
                <w:rFonts w:eastAsia="ＭＳ 明朝" w:cs="Arial"/>
                <w:b/>
              </w:rPr>
            </w:pPr>
            <w:r w:rsidRPr="00116AA0">
              <w:rPr>
                <w:rFonts w:eastAsia="ＭＳ 明朝" w:cs="Arial"/>
              </w:rPr>
              <w:t>CA_1A-3A-40A</w:t>
            </w:r>
          </w:p>
        </w:tc>
        <w:tc>
          <w:tcPr>
            <w:tcW w:w="953"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1</w:t>
            </w:r>
          </w:p>
        </w:tc>
        <w:tc>
          <w:tcPr>
            <w:tcW w:w="82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25</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Malgun Gothic" w:cs="Arial"/>
                <w:lang w:eastAsia="ko-KR"/>
              </w:rPr>
              <w:t>75</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Malgun Gothic" w:cs="Arial"/>
                <w:lang w:eastAsia="ko-KR"/>
              </w:rPr>
              <w:t>100</w:t>
            </w:r>
          </w:p>
        </w:tc>
        <w:tc>
          <w:tcPr>
            <w:tcW w:w="86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jc w:val="center"/>
        </w:trPr>
        <w:tc>
          <w:tcPr>
            <w:tcW w:w="1552" w:type="dxa"/>
            <w:vMerge/>
          </w:tcPr>
          <w:p w:rsidR="00464CB8" w:rsidRPr="00116AA0" w:rsidRDefault="00464CB8" w:rsidP="0057700F">
            <w:pPr>
              <w:pStyle w:val="TAC"/>
              <w:rPr>
                <w:rFonts w:eastAsia="ＭＳ 明朝" w:cs="Arial"/>
                <w:b/>
              </w:rPr>
            </w:pPr>
          </w:p>
        </w:tc>
        <w:tc>
          <w:tcPr>
            <w:tcW w:w="953"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3</w:t>
            </w:r>
          </w:p>
        </w:tc>
        <w:tc>
          <w:tcPr>
            <w:tcW w:w="82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25 </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50 </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r w:rsidRPr="00116AA0">
              <w:rPr>
                <w:rFonts w:eastAsia="ＭＳ 明朝" w:cs="Arial"/>
                <w:vertAlign w:val="superscript"/>
              </w:rPr>
              <w:t>1</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r w:rsidRPr="00116AA0">
              <w:rPr>
                <w:rFonts w:eastAsia="ＭＳ 明朝" w:cs="Arial"/>
                <w:vertAlign w:val="superscript"/>
              </w:rPr>
              <w:t>1</w:t>
            </w:r>
          </w:p>
        </w:tc>
        <w:tc>
          <w:tcPr>
            <w:tcW w:w="86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jc w:val="center"/>
        </w:trPr>
        <w:tc>
          <w:tcPr>
            <w:tcW w:w="1552" w:type="dxa"/>
            <w:vMerge/>
          </w:tcPr>
          <w:p w:rsidR="00464CB8" w:rsidRPr="00116AA0" w:rsidRDefault="00464CB8" w:rsidP="0057700F">
            <w:pPr>
              <w:pStyle w:val="TAC"/>
              <w:rPr>
                <w:rFonts w:eastAsia="ＭＳ 明朝" w:cs="Arial"/>
                <w:b/>
              </w:rPr>
            </w:pPr>
          </w:p>
        </w:tc>
        <w:tc>
          <w:tcPr>
            <w:tcW w:w="953"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40</w:t>
            </w:r>
          </w:p>
        </w:tc>
        <w:tc>
          <w:tcPr>
            <w:tcW w:w="82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r w:rsidRPr="00116AA0">
              <w:rPr>
                <w:rFonts w:eastAsia="Malgun Gothic" w:cs="Arial"/>
                <w:lang w:eastAsia="ko-KR"/>
              </w:rPr>
              <w:t>25</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75 </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100 </w:t>
            </w:r>
          </w:p>
        </w:tc>
        <w:tc>
          <w:tcPr>
            <w:tcW w:w="86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TDD</w:t>
            </w:r>
          </w:p>
        </w:tc>
      </w:tr>
      <w:tr w:rsidR="00464CB8" w:rsidRPr="009715C6" w:rsidTr="0057700F">
        <w:trPr>
          <w:trHeight w:val="255"/>
          <w:jc w:val="center"/>
        </w:trPr>
        <w:tc>
          <w:tcPr>
            <w:tcW w:w="1552" w:type="dxa"/>
          </w:tcPr>
          <w:p w:rsidR="00464CB8" w:rsidRPr="00116AA0" w:rsidRDefault="00464CB8" w:rsidP="0057700F">
            <w:pPr>
              <w:pStyle w:val="TAC"/>
              <w:rPr>
                <w:rFonts w:eastAsia="ＭＳ 明朝" w:cs="Arial"/>
                <w:b/>
              </w:rPr>
            </w:pPr>
            <w:r w:rsidRPr="00116AA0">
              <w:rPr>
                <w:rFonts w:eastAsia="SimSun" w:cs="Arial" w:hint="eastAsia"/>
                <w:lang w:eastAsia="zh-CN"/>
              </w:rPr>
              <w:t>CA_1A-5A-40A</w:t>
            </w:r>
          </w:p>
        </w:tc>
        <w:tc>
          <w:tcPr>
            <w:tcW w:w="953" w:type="dxa"/>
            <w:shd w:val="clear" w:color="auto" w:fill="auto"/>
            <w:vAlign w:val="center"/>
          </w:tcPr>
          <w:p w:rsidR="00464CB8" w:rsidRPr="00116AA0" w:rsidRDefault="00464CB8" w:rsidP="0057700F">
            <w:pPr>
              <w:pStyle w:val="TAC"/>
              <w:rPr>
                <w:rFonts w:eastAsia="ＭＳ 明朝" w:cs="Arial"/>
              </w:rPr>
            </w:pPr>
            <w:r w:rsidRPr="00116AA0">
              <w:rPr>
                <w:rFonts w:eastAsia="SimSun" w:cs="Arial" w:hint="eastAsia"/>
                <w:lang w:eastAsia="zh-CN"/>
              </w:rPr>
              <w:t>1</w:t>
            </w:r>
          </w:p>
        </w:tc>
        <w:tc>
          <w:tcPr>
            <w:tcW w:w="82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Malgun Gothic" w:cs="Arial"/>
                <w:lang w:eastAsia="ko-KR"/>
              </w:rPr>
            </w:pPr>
            <w:r w:rsidRPr="00116AA0">
              <w:rPr>
                <w:rFonts w:cs="Arial"/>
              </w:rPr>
              <w:t>25</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cs="Arial"/>
              </w:rPr>
              <w:t>50</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Malgun Gothic" w:cs="Arial" w:hint="eastAsia"/>
                <w:lang w:eastAsia="ko-KR"/>
              </w:rPr>
              <w:t>75</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Malgun Gothic" w:cs="Arial" w:hint="eastAsia"/>
                <w:lang w:eastAsia="ko-KR"/>
              </w:rPr>
              <w:t>100</w:t>
            </w:r>
          </w:p>
        </w:tc>
        <w:tc>
          <w:tcPr>
            <w:tcW w:w="862" w:type="dxa"/>
            <w:shd w:val="clear" w:color="auto" w:fill="auto"/>
            <w:vAlign w:val="center"/>
          </w:tcPr>
          <w:p w:rsidR="00464CB8" w:rsidRPr="00116AA0" w:rsidRDefault="00464CB8" w:rsidP="0057700F">
            <w:pPr>
              <w:pStyle w:val="TAC"/>
              <w:rPr>
                <w:rFonts w:eastAsia="ＭＳ 明朝" w:cs="Arial"/>
              </w:rPr>
            </w:pPr>
            <w:r w:rsidRPr="00116AA0">
              <w:rPr>
                <w:rFonts w:eastAsia="SimSun" w:cs="Arial" w:hint="eastAsia"/>
                <w:lang w:eastAsia="zh-CN"/>
              </w:rPr>
              <w:t>FDD</w:t>
            </w:r>
          </w:p>
        </w:tc>
      </w:tr>
      <w:tr w:rsidR="00464CB8" w:rsidRPr="009715C6" w:rsidTr="0057700F">
        <w:trPr>
          <w:trHeight w:val="255"/>
          <w:jc w:val="center"/>
        </w:trPr>
        <w:tc>
          <w:tcPr>
            <w:tcW w:w="1552" w:type="dxa"/>
            <w:vMerge w:val="restart"/>
            <w:vAlign w:val="center"/>
          </w:tcPr>
          <w:p w:rsidR="00464CB8" w:rsidRPr="00116AA0" w:rsidRDefault="00464CB8" w:rsidP="0057700F">
            <w:pPr>
              <w:pStyle w:val="TAC"/>
              <w:rPr>
                <w:rFonts w:eastAsia="ＭＳ 明朝" w:cs="Arial"/>
                <w:b/>
              </w:rPr>
            </w:pPr>
            <w:r w:rsidRPr="00116AA0">
              <w:rPr>
                <w:rFonts w:eastAsia="ＭＳ 明朝" w:cs="Arial"/>
              </w:rPr>
              <w:t>CA_1A-8A-40A</w:t>
            </w:r>
          </w:p>
        </w:tc>
        <w:tc>
          <w:tcPr>
            <w:tcW w:w="953"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1</w:t>
            </w:r>
          </w:p>
        </w:tc>
        <w:tc>
          <w:tcPr>
            <w:tcW w:w="82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25</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Malgun Gothic" w:cs="Arial" w:hint="eastAsia"/>
                <w:lang w:eastAsia="ko-KR"/>
              </w:rPr>
              <w:t>75</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Malgun Gothic" w:cs="Arial" w:hint="eastAsia"/>
                <w:lang w:eastAsia="ko-KR"/>
              </w:rPr>
              <w:t>100</w:t>
            </w:r>
          </w:p>
        </w:tc>
        <w:tc>
          <w:tcPr>
            <w:tcW w:w="86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jc w:val="center"/>
        </w:trPr>
        <w:tc>
          <w:tcPr>
            <w:tcW w:w="1552" w:type="dxa"/>
            <w:vMerge/>
          </w:tcPr>
          <w:p w:rsidR="00464CB8" w:rsidRPr="00116AA0" w:rsidRDefault="00464CB8" w:rsidP="0057700F">
            <w:pPr>
              <w:pStyle w:val="TAC"/>
              <w:rPr>
                <w:rFonts w:eastAsia="ＭＳ 明朝" w:cs="Arial"/>
                <w:b/>
              </w:rPr>
            </w:pPr>
          </w:p>
        </w:tc>
        <w:tc>
          <w:tcPr>
            <w:tcW w:w="953"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w:t>
            </w:r>
          </w:p>
        </w:tc>
        <w:tc>
          <w:tcPr>
            <w:tcW w:w="82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r w:rsidRPr="00116AA0">
              <w:rPr>
                <w:rFonts w:eastAsia="Malgun Gothic" w:cs="Arial" w:hint="eastAsia"/>
                <w:lang w:eastAsia="ko-KR"/>
              </w:rPr>
              <w:t>15</w:t>
            </w:r>
          </w:p>
        </w:tc>
        <w:tc>
          <w:tcPr>
            <w:tcW w:w="714" w:type="dxa"/>
            <w:shd w:val="clear" w:color="auto" w:fill="auto"/>
            <w:vAlign w:val="center"/>
          </w:tcPr>
          <w:p w:rsidR="00464CB8" w:rsidRPr="00116AA0" w:rsidRDefault="00464CB8" w:rsidP="0057700F">
            <w:pPr>
              <w:pStyle w:val="TAC"/>
              <w:rPr>
                <w:rFonts w:eastAsia="ＭＳ 明朝" w:cs="Arial"/>
              </w:rPr>
            </w:pPr>
            <w:r w:rsidRPr="00116AA0">
              <w:rPr>
                <w:rFonts w:cs="Arial"/>
              </w:rPr>
              <w:t xml:space="preserve">25 </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cs="Arial"/>
              </w:rPr>
              <w:t>25</w:t>
            </w:r>
            <w:r w:rsidRPr="00116AA0">
              <w:rPr>
                <w:rFonts w:cs="Arial"/>
                <w:vertAlign w:val="superscript"/>
              </w:rPr>
              <w:t>1</w:t>
            </w:r>
          </w:p>
        </w:tc>
        <w:tc>
          <w:tcPr>
            <w:tcW w:w="787" w:type="dxa"/>
            <w:shd w:val="clear" w:color="auto" w:fill="auto"/>
            <w:vAlign w:val="center"/>
          </w:tcPr>
          <w:p w:rsidR="00464CB8" w:rsidRPr="00116AA0" w:rsidRDefault="00464CB8" w:rsidP="0057700F">
            <w:pPr>
              <w:pStyle w:val="TAC"/>
              <w:rPr>
                <w:rFonts w:eastAsia="ＭＳ 明朝" w:cs="Arial"/>
              </w:rPr>
            </w:pPr>
          </w:p>
        </w:tc>
        <w:tc>
          <w:tcPr>
            <w:tcW w:w="787" w:type="dxa"/>
            <w:shd w:val="clear" w:color="auto" w:fill="auto"/>
            <w:vAlign w:val="center"/>
          </w:tcPr>
          <w:p w:rsidR="00464CB8" w:rsidRPr="00116AA0" w:rsidRDefault="00464CB8" w:rsidP="0057700F">
            <w:pPr>
              <w:pStyle w:val="TAC"/>
              <w:rPr>
                <w:rFonts w:eastAsia="ＭＳ 明朝" w:cs="Arial"/>
              </w:rPr>
            </w:pPr>
          </w:p>
        </w:tc>
        <w:tc>
          <w:tcPr>
            <w:tcW w:w="86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jc w:val="center"/>
        </w:trPr>
        <w:tc>
          <w:tcPr>
            <w:tcW w:w="1552" w:type="dxa"/>
            <w:vMerge/>
          </w:tcPr>
          <w:p w:rsidR="00464CB8" w:rsidRPr="00116AA0" w:rsidRDefault="00464CB8" w:rsidP="0057700F">
            <w:pPr>
              <w:pStyle w:val="TAC"/>
              <w:rPr>
                <w:rFonts w:eastAsia="ＭＳ 明朝" w:cs="Arial"/>
                <w:b/>
              </w:rPr>
            </w:pPr>
          </w:p>
        </w:tc>
        <w:tc>
          <w:tcPr>
            <w:tcW w:w="953"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40</w:t>
            </w:r>
          </w:p>
        </w:tc>
        <w:tc>
          <w:tcPr>
            <w:tcW w:w="82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r w:rsidRPr="00116AA0">
              <w:rPr>
                <w:rFonts w:cs="Arial"/>
              </w:rPr>
              <w:t>25</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cs="Arial"/>
              </w:rPr>
              <w:t>50</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cs="Arial"/>
              </w:rPr>
              <w:t xml:space="preserve">75 </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cs="Arial"/>
              </w:rPr>
              <w:t xml:space="preserve">100 </w:t>
            </w:r>
          </w:p>
        </w:tc>
        <w:tc>
          <w:tcPr>
            <w:tcW w:w="86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TDD</w:t>
            </w:r>
          </w:p>
        </w:tc>
      </w:tr>
      <w:tr w:rsidR="00464CB8" w:rsidRPr="009715C6" w:rsidTr="0057700F">
        <w:trPr>
          <w:trHeight w:val="255"/>
          <w:jc w:val="center"/>
        </w:trPr>
        <w:tc>
          <w:tcPr>
            <w:tcW w:w="1552" w:type="dxa"/>
            <w:vMerge w:val="restart"/>
            <w:vAlign w:val="center"/>
          </w:tcPr>
          <w:p w:rsidR="00464CB8" w:rsidRPr="00116AA0" w:rsidRDefault="00464CB8" w:rsidP="0057700F">
            <w:pPr>
              <w:pStyle w:val="TAC"/>
              <w:rPr>
                <w:rFonts w:eastAsia="ＭＳ 明朝" w:cs="Arial"/>
              </w:rPr>
            </w:pPr>
            <w:r w:rsidRPr="00116AA0">
              <w:rPr>
                <w:rFonts w:cs="Arial" w:hint="eastAsia"/>
                <w:lang w:eastAsia="ja-JP"/>
              </w:rPr>
              <w:t>CA_</w:t>
            </w:r>
            <w:r w:rsidRPr="00116AA0">
              <w:rPr>
                <w:rFonts w:cs="Arial"/>
              </w:rPr>
              <w:t>1</w:t>
            </w:r>
            <w:r w:rsidRPr="00116AA0">
              <w:rPr>
                <w:rFonts w:cs="Arial" w:hint="eastAsia"/>
                <w:lang w:eastAsia="ja-JP"/>
              </w:rPr>
              <w:t>A-</w:t>
            </w:r>
            <w:r w:rsidRPr="00116AA0">
              <w:rPr>
                <w:rFonts w:cs="Arial" w:hint="eastAsia"/>
              </w:rPr>
              <w:t>4</w:t>
            </w:r>
            <w:r w:rsidRPr="00116AA0">
              <w:rPr>
                <w:rFonts w:cs="Arial"/>
              </w:rPr>
              <w:t>0</w:t>
            </w:r>
            <w:r w:rsidRPr="00116AA0">
              <w:rPr>
                <w:rFonts w:cs="Arial" w:hint="eastAsia"/>
              </w:rPr>
              <w:t>A</w:t>
            </w:r>
          </w:p>
        </w:tc>
        <w:tc>
          <w:tcPr>
            <w:tcW w:w="953" w:type="dxa"/>
            <w:shd w:val="clear" w:color="auto" w:fill="auto"/>
            <w:vAlign w:val="center"/>
          </w:tcPr>
          <w:p w:rsidR="00464CB8" w:rsidRPr="00116AA0" w:rsidRDefault="00464CB8" w:rsidP="0057700F">
            <w:pPr>
              <w:pStyle w:val="TAC"/>
              <w:rPr>
                <w:rFonts w:cs="Arial"/>
                <w:vertAlign w:val="superscript"/>
              </w:rPr>
            </w:pPr>
            <w:r w:rsidRPr="00116AA0">
              <w:rPr>
                <w:rFonts w:eastAsia="ＭＳ 明朝" w:cs="Arial"/>
              </w:rPr>
              <w:t>1</w:t>
            </w:r>
          </w:p>
        </w:tc>
        <w:tc>
          <w:tcPr>
            <w:tcW w:w="82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25</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Malgun Gothic" w:cs="Arial"/>
                <w:lang w:eastAsia="ko-KR"/>
              </w:rPr>
              <w:t>75</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Malgun Gothic" w:cs="Arial"/>
                <w:lang w:eastAsia="ko-KR"/>
              </w:rPr>
              <w:t>100</w:t>
            </w:r>
          </w:p>
        </w:tc>
        <w:tc>
          <w:tcPr>
            <w:tcW w:w="86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jc w:val="center"/>
        </w:trPr>
        <w:tc>
          <w:tcPr>
            <w:tcW w:w="1552" w:type="dxa"/>
            <w:vMerge/>
            <w:vAlign w:val="center"/>
          </w:tcPr>
          <w:p w:rsidR="00464CB8" w:rsidRPr="00116AA0" w:rsidRDefault="00464CB8" w:rsidP="0057700F">
            <w:pPr>
              <w:pStyle w:val="TAC"/>
              <w:rPr>
                <w:rFonts w:eastAsia="ＭＳ 明朝" w:cs="Arial"/>
                <w:b/>
              </w:rPr>
            </w:pPr>
          </w:p>
        </w:tc>
        <w:tc>
          <w:tcPr>
            <w:tcW w:w="953" w:type="dxa"/>
            <w:shd w:val="clear" w:color="auto" w:fill="auto"/>
            <w:vAlign w:val="center"/>
          </w:tcPr>
          <w:p w:rsidR="00464CB8" w:rsidRPr="00116AA0" w:rsidRDefault="00464CB8" w:rsidP="0057700F">
            <w:pPr>
              <w:pStyle w:val="TAC"/>
              <w:rPr>
                <w:rFonts w:cs="Arial"/>
                <w:vertAlign w:val="superscript"/>
              </w:rPr>
            </w:pPr>
            <w:r w:rsidRPr="00116AA0">
              <w:rPr>
                <w:rFonts w:eastAsia="ＭＳ 明朝" w:cs="Arial"/>
              </w:rPr>
              <w:t>40</w:t>
            </w:r>
          </w:p>
        </w:tc>
        <w:tc>
          <w:tcPr>
            <w:tcW w:w="82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r w:rsidRPr="00116AA0">
              <w:rPr>
                <w:rFonts w:eastAsia="Malgun Gothic" w:cs="Arial"/>
                <w:lang w:eastAsia="ko-KR"/>
              </w:rPr>
              <w:t>25</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75 </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100 </w:t>
            </w:r>
          </w:p>
        </w:tc>
        <w:tc>
          <w:tcPr>
            <w:tcW w:w="86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TDD</w:t>
            </w:r>
          </w:p>
        </w:tc>
      </w:tr>
      <w:tr w:rsidR="00464CB8" w:rsidRPr="009715C6" w:rsidTr="0057700F">
        <w:trPr>
          <w:trHeight w:val="255"/>
          <w:jc w:val="center"/>
        </w:trPr>
        <w:tc>
          <w:tcPr>
            <w:tcW w:w="1552" w:type="dxa"/>
            <w:vAlign w:val="center"/>
          </w:tcPr>
          <w:p w:rsidR="00464CB8" w:rsidRPr="00116AA0" w:rsidRDefault="00464CB8" w:rsidP="0057700F">
            <w:pPr>
              <w:pStyle w:val="TAC"/>
              <w:rPr>
                <w:rFonts w:eastAsia="ＭＳ 明朝" w:cs="Arial"/>
                <w:b/>
              </w:rPr>
            </w:pPr>
            <w:r w:rsidRPr="00116AA0">
              <w:rPr>
                <w:rFonts w:eastAsia="ＭＳ 明朝" w:cs="Arial"/>
              </w:rPr>
              <w:t>CA_3A-7A-38A</w:t>
            </w:r>
          </w:p>
        </w:tc>
        <w:tc>
          <w:tcPr>
            <w:tcW w:w="953"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3</w:t>
            </w:r>
          </w:p>
        </w:tc>
        <w:tc>
          <w:tcPr>
            <w:tcW w:w="82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25</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r w:rsidRPr="00116AA0">
              <w:rPr>
                <w:rFonts w:eastAsia="ＭＳ 明朝" w:cs="Arial"/>
                <w:vertAlign w:val="superscript"/>
              </w:rPr>
              <w:t>1</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r w:rsidRPr="00116AA0">
              <w:rPr>
                <w:rFonts w:eastAsia="ＭＳ 明朝" w:cs="Arial"/>
                <w:vertAlign w:val="superscript"/>
              </w:rPr>
              <w:t>1</w:t>
            </w:r>
          </w:p>
        </w:tc>
        <w:tc>
          <w:tcPr>
            <w:tcW w:w="86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jc w:val="center"/>
        </w:trPr>
        <w:tc>
          <w:tcPr>
            <w:tcW w:w="1552" w:type="dxa"/>
            <w:vMerge w:val="restart"/>
            <w:vAlign w:val="center"/>
          </w:tcPr>
          <w:p w:rsidR="00464CB8" w:rsidRPr="00116AA0" w:rsidRDefault="00464CB8" w:rsidP="0057700F">
            <w:pPr>
              <w:pStyle w:val="TAC"/>
              <w:rPr>
                <w:rFonts w:eastAsia="ＭＳ 明朝" w:cs="Arial"/>
                <w:b/>
              </w:rPr>
            </w:pPr>
            <w:r w:rsidRPr="00116AA0">
              <w:rPr>
                <w:rFonts w:eastAsia="ＭＳ 明朝" w:cs="Arial"/>
              </w:rPr>
              <w:t>CA_3A-8A-40A</w:t>
            </w:r>
          </w:p>
        </w:tc>
        <w:tc>
          <w:tcPr>
            <w:tcW w:w="953"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3</w:t>
            </w:r>
          </w:p>
        </w:tc>
        <w:tc>
          <w:tcPr>
            <w:tcW w:w="82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25</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r w:rsidRPr="00116AA0">
              <w:rPr>
                <w:rFonts w:eastAsia="ＭＳ 明朝" w:cs="Arial"/>
                <w:vertAlign w:val="superscript"/>
              </w:rPr>
              <w:t>1</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r w:rsidRPr="00116AA0">
              <w:rPr>
                <w:rFonts w:eastAsia="ＭＳ 明朝" w:cs="Arial"/>
                <w:vertAlign w:val="superscript"/>
              </w:rPr>
              <w:t>1</w:t>
            </w:r>
          </w:p>
        </w:tc>
        <w:tc>
          <w:tcPr>
            <w:tcW w:w="86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jc w:val="center"/>
        </w:trPr>
        <w:tc>
          <w:tcPr>
            <w:tcW w:w="1552" w:type="dxa"/>
            <w:vMerge/>
          </w:tcPr>
          <w:p w:rsidR="00464CB8" w:rsidRPr="00116AA0" w:rsidRDefault="00464CB8" w:rsidP="0057700F">
            <w:pPr>
              <w:pStyle w:val="TAC"/>
              <w:rPr>
                <w:rFonts w:eastAsia="ＭＳ 明朝" w:cs="Arial"/>
                <w:b/>
              </w:rPr>
            </w:pPr>
          </w:p>
        </w:tc>
        <w:tc>
          <w:tcPr>
            <w:tcW w:w="953"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w:t>
            </w:r>
          </w:p>
        </w:tc>
        <w:tc>
          <w:tcPr>
            <w:tcW w:w="82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15</w:t>
            </w:r>
          </w:p>
        </w:tc>
        <w:tc>
          <w:tcPr>
            <w:tcW w:w="71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25</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25</w:t>
            </w:r>
            <w:r w:rsidRPr="00116AA0">
              <w:rPr>
                <w:rFonts w:eastAsia="ＭＳ 明朝" w:cs="Arial"/>
                <w:vertAlign w:val="superscript"/>
              </w:rPr>
              <w:t>1</w:t>
            </w:r>
          </w:p>
        </w:tc>
        <w:tc>
          <w:tcPr>
            <w:tcW w:w="787" w:type="dxa"/>
            <w:shd w:val="clear" w:color="auto" w:fill="auto"/>
            <w:vAlign w:val="center"/>
          </w:tcPr>
          <w:p w:rsidR="00464CB8" w:rsidRPr="00116AA0" w:rsidRDefault="00464CB8" w:rsidP="0057700F">
            <w:pPr>
              <w:pStyle w:val="TAC"/>
              <w:rPr>
                <w:rFonts w:eastAsia="ＭＳ 明朝" w:cs="Arial"/>
              </w:rPr>
            </w:pPr>
          </w:p>
        </w:tc>
        <w:tc>
          <w:tcPr>
            <w:tcW w:w="787" w:type="dxa"/>
            <w:shd w:val="clear" w:color="auto" w:fill="auto"/>
            <w:vAlign w:val="center"/>
          </w:tcPr>
          <w:p w:rsidR="00464CB8" w:rsidRPr="00116AA0" w:rsidRDefault="00464CB8" w:rsidP="0057700F">
            <w:pPr>
              <w:pStyle w:val="TAC"/>
              <w:rPr>
                <w:rFonts w:eastAsia="ＭＳ 明朝" w:cs="Arial"/>
              </w:rPr>
            </w:pPr>
          </w:p>
        </w:tc>
        <w:tc>
          <w:tcPr>
            <w:tcW w:w="86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jc w:val="center"/>
        </w:trPr>
        <w:tc>
          <w:tcPr>
            <w:tcW w:w="1552" w:type="dxa"/>
            <w:vMerge/>
          </w:tcPr>
          <w:p w:rsidR="00464CB8" w:rsidRPr="00116AA0" w:rsidRDefault="00464CB8" w:rsidP="0057700F">
            <w:pPr>
              <w:pStyle w:val="TAC"/>
              <w:rPr>
                <w:rFonts w:eastAsia="ＭＳ 明朝" w:cs="Arial"/>
                <w:b/>
              </w:rPr>
            </w:pPr>
          </w:p>
        </w:tc>
        <w:tc>
          <w:tcPr>
            <w:tcW w:w="953"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40</w:t>
            </w:r>
          </w:p>
        </w:tc>
        <w:tc>
          <w:tcPr>
            <w:tcW w:w="82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25</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75</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100</w:t>
            </w:r>
          </w:p>
        </w:tc>
        <w:tc>
          <w:tcPr>
            <w:tcW w:w="86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TDD</w:t>
            </w:r>
          </w:p>
        </w:tc>
      </w:tr>
      <w:tr w:rsidR="00464CB8" w:rsidRPr="009715C6" w:rsidTr="0057700F">
        <w:trPr>
          <w:trHeight w:val="255"/>
          <w:jc w:val="center"/>
        </w:trPr>
        <w:tc>
          <w:tcPr>
            <w:tcW w:w="1552" w:type="dxa"/>
            <w:vMerge w:val="restart"/>
            <w:vAlign w:val="center"/>
          </w:tcPr>
          <w:p w:rsidR="00464CB8" w:rsidRPr="00116AA0" w:rsidRDefault="00464CB8" w:rsidP="0057700F">
            <w:pPr>
              <w:pStyle w:val="TAC"/>
              <w:rPr>
                <w:rFonts w:eastAsia="SimSun" w:cs="Arial"/>
                <w:lang w:eastAsia="zh-CN"/>
              </w:rPr>
            </w:pPr>
            <w:r w:rsidRPr="00116AA0">
              <w:rPr>
                <w:rFonts w:cs="Arial" w:hint="eastAsia"/>
                <w:lang w:eastAsia="ja-JP"/>
              </w:rPr>
              <w:t>CA_</w:t>
            </w:r>
            <w:r w:rsidRPr="00116AA0">
              <w:rPr>
                <w:rFonts w:cs="Arial" w:hint="eastAsia"/>
              </w:rPr>
              <w:t>3</w:t>
            </w:r>
            <w:r w:rsidRPr="00116AA0">
              <w:rPr>
                <w:rFonts w:cs="Arial" w:hint="eastAsia"/>
                <w:lang w:eastAsia="ja-JP"/>
              </w:rPr>
              <w:t>A-</w:t>
            </w:r>
            <w:r w:rsidRPr="00116AA0">
              <w:rPr>
                <w:rFonts w:cs="Arial" w:hint="eastAsia"/>
              </w:rPr>
              <w:t>40A</w:t>
            </w:r>
            <w:r w:rsidRPr="00116AA0">
              <w:rPr>
                <w:rFonts w:eastAsia="SimSun" w:cs="Arial" w:hint="eastAsia"/>
                <w:lang w:eastAsia="zh-CN"/>
              </w:rPr>
              <w:t xml:space="preserve"> </w:t>
            </w:r>
          </w:p>
          <w:p w:rsidR="00464CB8" w:rsidRPr="00116AA0" w:rsidRDefault="00464CB8" w:rsidP="0057700F">
            <w:pPr>
              <w:pStyle w:val="TAC"/>
              <w:rPr>
                <w:rFonts w:eastAsia="SimSun" w:cs="Arial"/>
                <w:lang w:eastAsia="zh-CN"/>
              </w:rPr>
            </w:pPr>
            <w:r w:rsidRPr="00116AA0">
              <w:rPr>
                <w:rFonts w:cs="Arial" w:hint="eastAsia"/>
                <w:lang w:eastAsia="zh-CN"/>
              </w:rPr>
              <w:t>CA_3A-40C</w:t>
            </w:r>
            <w:r w:rsidRPr="00116AA0">
              <w:rPr>
                <w:rFonts w:eastAsia="SimSun" w:cs="Arial" w:hint="eastAsia"/>
                <w:lang w:eastAsia="zh-CN"/>
              </w:rPr>
              <w:t xml:space="preserve"> </w:t>
            </w:r>
          </w:p>
          <w:p w:rsidR="00464CB8" w:rsidRPr="00116AA0" w:rsidRDefault="00464CB8" w:rsidP="0057700F">
            <w:pPr>
              <w:pStyle w:val="TAC"/>
              <w:rPr>
                <w:rFonts w:eastAsia="SimSun" w:cs="Arial"/>
                <w:lang w:eastAsia="zh-CN"/>
              </w:rPr>
            </w:pPr>
            <w:r w:rsidRPr="00116AA0">
              <w:rPr>
                <w:rFonts w:eastAsia="SimSun" w:cs="Arial" w:hint="eastAsia"/>
                <w:lang w:eastAsia="zh-CN"/>
              </w:rPr>
              <w:t>CA_3A-5A-40A</w:t>
            </w:r>
          </w:p>
          <w:p w:rsidR="00464CB8" w:rsidRPr="00116AA0" w:rsidRDefault="00464CB8" w:rsidP="0057700F">
            <w:pPr>
              <w:pStyle w:val="TAC"/>
              <w:rPr>
                <w:rFonts w:eastAsia="SimSun" w:cs="Arial"/>
                <w:lang w:eastAsia="zh-CN"/>
              </w:rPr>
            </w:pPr>
            <w:r w:rsidRPr="00116AA0">
              <w:rPr>
                <w:rFonts w:cs="Arial" w:hint="eastAsia"/>
                <w:lang w:eastAsia="ja-JP"/>
              </w:rPr>
              <w:t>CA_</w:t>
            </w:r>
            <w:r w:rsidRPr="00116AA0">
              <w:rPr>
                <w:rFonts w:cs="Arial" w:hint="eastAsia"/>
              </w:rPr>
              <w:t>3</w:t>
            </w:r>
            <w:r w:rsidRPr="00116AA0">
              <w:rPr>
                <w:rFonts w:cs="Arial" w:hint="eastAsia"/>
                <w:lang w:eastAsia="ja-JP"/>
              </w:rPr>
              <w:t>A-</w:t>
            </w:r>
            <w:r w:rsidRPr="00116AA0">
              <w:rPr>
                <w:rFonts w:eastAsia="SimSun" w:cs="Arial" w:hint="eastAsia"/>
                <w:lang w:eastAsia="zh-CN"/>
              </w:rPr>
              <w:t>2</w:t>
            </w:r>
            <w:r w:rsidRPr="00116AA0">
              <w:rPr>
                <w:rFonts w:cs="Arial"/>
                <w:lang w:eastAsia="ja-JP"/>
              </w:rPr>
              <w:t>8A-</w:t>
            </w:r>
            <w:r w:rsidRPr="00116AA0">
              <w:rPr>
                <w:rFonts w:cs="Arial" w:hint="eastAsia"/>
              </w:rPr>
              <w:t>40A</w:t>
            </w:r>
          </w:p>
          <w:p w:rsidR="00464CB8" w:rsidRPr="00116AA0" w:rsidRDefault="00464CB8" w:rsidP="0057700F">
            <w:pPr>
              <w:pStyle w:val="TAC"/>
              <w:rPr>
                <w:rFonts w:eastAsia="SimSun" w:cs="Arial"/>
                <w:lang w:eastAsia="zh-CN"/>
              </w:rPr>
            </w:pPr>
            <w:r w:rsidRPr="00116AA0">
              <w:rPr>
                <w:rFonts w:cs="Arial" w:hint="eastAsia"/>
                <w:lang w:eastAsia="ja-JP"/>
              </w:rPr>
              <w:t>CA_</w:t>
            </w:r>
            <w:r w:rsidRPr="00116AA0">
              <w:rPr>
                <w:rFonts w:cs="Arial" w:hint="eastAsia"/>
              </w:rPr>
              <w:t>3</w:t>
            </w:r>
            <w:r w:rsidRPr="00116AA0">
              <w:rPr>
                <w:rFonts w:cs="Arial" w:hint="eastAsia"/>
                <w:lang w:eastAsia="ja-JP"/>
              </w:rPr>
              <w:t>A-</w:t>
            </w:r>
            <w:r w:rsidRPr="00116AA0">
              <w:rPr>
                <w:rFonts w:eastAsia="SimSun" w:cs="Arial" w:hint="eastAsia"/>
                <w:lang w:eastAsia="zh-CN"/>
              </w:rPr>
              <w:t>2</w:t>
            </w:r>
            <w:r w:rsidRPr="00116AA0">
              <w:rPr>
                <w:rFonts w:cs="Arial"/>
                <w:lang w:eastAsia="ja-JP"/>
              </w:rPr>
              <w:t>8A-</w:t>
            </w:r>
            <w:r w:rsidRPr="00116AA0">
              <w:rPr>
                <w:rFonts w:cs="Arial" w:hint="eastAsia"/>
              </w:rPr>
              <w:t>40</w:t>
            </w:r>
            <w:r w:rsidRPr="00116AA0">
              <w:rPr>
                <w:rFonts w:eastAsia="SimSun" w:cs="Arial" w:hint="eastAsia"/>
                <w:lang w:eastAsia="zh-CN"/>
              </w:rPr>
              <w:t>C</w:t>
            </w:r>
          </w:p>
          <w:p w:rsidR="00464CB8" w:rsidRPr="00116AA0" w:rsidRDefault="00464CB8" w:rsidP="0057700F">
            <w:pPr>
              <w:pStyle w:val="TAC"/>
              <w:rPr>
                <w:rFonts w:eastAsia="SimSun" w:cs="Arial"/>
                <w:lang w:eastAsia="zh-CN"/>
              </w:rPr>
            </w:pPr>
            <w:r w:rsidRPr="00116AA0">
              <w:rPr>
                <w:rFonts w:eastAsia="SimSun" w:cs="Arial" w:hint="eastAsia"/>
                <w:lang w:eastAsia="zh-CN"/>
              </w:rPr>
              <w:t>CA_1A-3A-5A-40A</w:t>
            </w:r>
          </w:p>
          <w:p w:rsidR="00464CB8" w:rsidRPr="00116AA0" w:rsidRDefault="00464CB8" w:rsidP="0057700F">
            <w:pPr>
              <w:pStyle w:val="TAC"/>
              <w:rPr>
                <w:rFonts w:eastAsia="ＭＳ 明朝" w:cs="Arial"/>
              </w:rPr>
            </w:pPr>
            <w:r w:rsidRPr="00116AA0">
              <w:rPr>
                <w:rFonts w:eastAsia="SimSun" w:cs="Arial" w:hint="eastAsia"/>
                <w:lang w:eastAsia="zh-CN"/>
              </w:rPr>
              <w:t>CA_1A-3A-8A-40A</w:t>
            </w:r>
          </w:p>
        </w:tc>
        <w:tc>
          <w:tcPr>
            <w:tcW w:w="953" w:type="dxa"/>
            <w:shd w:val="clear" w:color="auto" w:fill="auto"/>
            <w:vAlign w:val="center"/>
          </w:tcPr>
          <w:p w:rsidR="00464CB8" w:rsidRPr="00116AA0" w:rsidRDefault="00464CB8" w:rsidP="0057700F">
            <w:pPr>
              <w:pStyle w:val="TAC"/>
              <w:rPr>
                <w:rFonts w:cs="Arial"/>
                <w:vertAlign w:val="superscript"/>
              </w:rPr>
            </w:pPr>
            <w:r w:rsidRPr="00116AA0">
              <w:rPr>
                <w:rFonts w:eastAsia="ＭＳ 明朝" w:cs="Arial"/>
              </w:rPr>
              <w:t>3</w:t>
            </w:r>
          </w:p>
        </w:tc>
        <w:tc>
          <w:tcPr>
            <w:tcW w:w="82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25</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r w:rsidRPr="00116AA0">
              <w:rPr>
                <w:rFonts w:eastAsia="ＭＳ 明朝" w:cs="Arial"/>
                <w:vertAlign w:val="superscript"/>
              </w:rPr>
              <w:t>1</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r w:rsidRPr="00116AA0">
              <w:rPr>
                <w:rFonts w:eastAsia="ＭＳ 明朝" w:cs="Arial"/>
                <w:vertAlign w:val="superscript"/>
              </w:rPr>
              <w:t>1</w:t>
            </w:r>
          </w:p>
        </w:tc>
        <w:tc>
          <w:tcPr>
            <w:tcW w:w="86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jc w:val="center"/>
        </w:trPr>
        <w:tc>
          <w:tcPr>
            <w:tcW w:w="1552" w:type="dxa"/>
            <w:vMerge/>
            <w:vAlign w:val="center"/>
          </w:tcPr>
          <w:p w:rsidR="00464CB8" w:rsidRPr="00116AA0" w:rsidRDefault="00464CB8" w:rsidP="0057700F">
            <w:pPr>
              <w:pStyle w:val="TAC"/>
              <w:rPr>
                <w:rFonts w:eastAsia="ＭＳ 明朝" w:cs="Arial"/>
                <w:b/>
              </w:rPr>
            </w:pPr>
          </w:p>
        </w:tc>
        <w:tc>
          <w:tcPr>
            <w:tcW w:w="953" w:type="dxa"/>
            <w:shd w:val="clear" w:color="auto" w:fill="auto"/>
            <w:vAlign w:val="center"/>
          </w:tcPr>
          <w:p w:rsidR="00464CB8" w:rsidRPr="00116AA0" w:rsidRDefault="00464CB8" w:rsidP="0057700F">
            <w:pPr>
              <w:pStyle w:val="TAC"/>
              <w:rPr>
                <w:rFonts w:cs="Arial"/>
                <w:vertAlign w:val="superscript"/>
              </w:rPr>
            </w:pPr>
            <w:r w:rsidRPr="00116AA0">
              <w:rPr>
                <w:rFonts w:eastAsia="ＭＳ 明朝" w:cs="Arial"/>
              </w:rPr>
              <w:t>40</w:t>
            </w:r>
          </w:p>
        </w:tc>
        <w:tc>
          <w:tcPr>
            <w:tcW w:w="82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25</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75 </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100 </w:t>
            </w:r>
          </w:p>
        </w:tc>
        <w:tc>
          <w:tcPr>
            <w:tcW w:w="86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TDD</w:t>
            </w:r>
          </w:p>
        </w:tc>
      </w:tr>
      <w:tr w:rsidR="00464CB8" w:rsidRPr="009715C6" w:rsidTr="0057700F">
        <w:trPr>
          <w:trHeight w:val="255"/>
          <w:jc w:val="center"/>
        </w:trPr>
        <w:tc>
          <w:tcPr>
            <w:tcW w:w="1552" w:type="dxa"/>
            <w:vMerge w:val="restart"/>
            <w:vAlign w:val="center"/>
          </w:tcPr>
          <w:p w:rsidR="00464CB8" w:rsidRPr="00116AA0" w:rsidRDefault="00464CB8" w:rsidP="0057700F">
            <w:pPr>
              <w:pStyle w:val="TAC"/>
              <w:rPr>
                <w:rFonts w:eastAsia="ＭＳ 明朝" w:cs="Arial"/>
              </w:rPr>
            </w:pPr>
            <w:r w:rsidRPr="00116AA0">
              <w:rPr>
                <w:rFonts w:cs="Arial" w:hint="eastAsia"/>
                <w:lang w:eastAsia="ja-JP"/>
              </w:rPr>
              <w:t>CA_</w:t>
            </w:r>
            <w:r w:rsidRPr="00116AA0">
              <w:rPr>
                <w:rFonts w:cs="Arial" w:hint="eastAsia"/>
              </w:rPr>
              <w:t>3</w:t>
            </w:r>
            <w:r w:rsidRPr="00116AA0">
              <w:rPr>
                <w:rFonts w:cs="Arial" w:hint="eastAsia"/>
                <w:lang w:eastAsia="ja-JP"/>
              </w:rPr>
              <w:t>A-</w:t>
            </w:r>
            <w:r w:rsidRPr="00116AA0">
              <w:rPr>
                <w:rFonts w:cs="Arial" w:hint="eastAsia"/>
              </w:rPr>
              <w:t>4</w:t>
            </w:r>
            <w:r w:rsidRPr="00116AA0">
              <w:rPr>
                <w:rFonts w:cs="Arial"/>
              </w:rPr>
              <w:t>1</w:t>
            </w:r>
            <w:r w:rsidRPr="00116AA0">
              <w:rPr>
                <w:rFonts w:cs="Arial" w:hint="eastAsia"/>
              </w:rPr>
              <w:t>A</w:t>
            </w:r>
          </w:p>
        </w:tc>
        <w:tc>
          <w:tcPr>
            <w:tcW w:w="953" w:type="dxa"/>
            <w:shd w:val="clear" w:color="auto" w:fill="auto"/>
            <w:vAlign w:val="center"/>
          </w:tcPr>
          <w:p w:rsidR="00464CB8" w:rsidRPr="00116AA0" w:rsidRDefault="00464CB8" w:rsidP="0057700F">
            <w:pPr>
              <w:pStyle w:val="TAC"/>
              <w:rPr>
                <w:rFonts w:cs="Arial"/>
                <w:vertAlign w:val="superscript"/>
              </w:rPr>
            </w:pPr>
            <w:r w:rsidRPr="00116AA0">
              <w:rPr>
                <w:rFonts w:eastAsia="ＭＳ 明朝" w:cs="Arial"/>
              </w:rPr>
              <w:t>3</w:t>
            </w:r>
          </w:p>
        </w:tc>
        <w:tc>
          <w:tcPr>
            <w:tcW w:w="82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25</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r w:rsidRPr="00116AA0">
              <w:rPr>
                <w:rFonts w:eastAsia="ＭＳ 明朝" w:cs="Arial"/>
                <w:vertAlign w:val="superscript"/>
              </w:rPr>
              <w:t>1</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r w:rsidRPr="00116AA0">
              <w:rPr>
                <w:rFonts w:eastAsia="ＭＳ 明朝" w:cs="Arial"/>
                <w:vertAlign w:val="superscript"/>
              </w:rPr>
              <w:t>1</w:t>
            </w:r>
          </w:p>
        </w:tc>
        <w:tc>
          <w:tcPr>
            <w:tcW w:w="86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jc w:val="center"/>
        </w:trPr>
        <w:tc>
          <w:tcPr>
            <w:tcW w:w="1552" w:type="dxa"/>
            <w:vMerge/>
            <w:vAlign w:val="center"/>
          </w:tcPr>
          <w:p w:rsidR="00464CB8" w:rsidRPr="00116AA0" w:rsidRDefault="00464CB8" w:rsidP="0057700F">
            <w:pPr>
              <w:pStyle w:val="TAC"/>
              <w:rPr>
                <w:rFonts w:eastAsia="ＭＳ 明朝" w:cs="Arial"/>
                <w:b/>
              </w:rPr>
            </w:pPr>
          </w:p>
        </w:tc>
        <w:tc>
          <w:tcPr>
            <w:tcW w:w="953" w:type="dxa"/>
            <w:shd w:val="clear" w:color="auto" w:fill="auto"/>
            <w:vAlign w:val="center"/>
          </w:tcPr>
          <w:p w:rsidR="00464CB8" w:rsidRPr="00116AA0" w:rsidRDefault="00464CB8" w:rsidP="0057700F">
            <w:pPr>
              <w:pStyle w:val="TAC"/>
              <w:rPr>
                <w:rFonts w:cs="Arial"/>
                <w:vertAlign w:val="superscript"/>
              </w:rPr>
            </w:pPr>
            <w:r w:rsidRPr="00116AA0">
              <w:rPr>
                <w:rFonts w:eastAsia="ＭＳ 明朝" w:cs="Arial"/>
              </w:rPr>
              <w:t>41</w:t>
            </w:r>
          </w:p>
        </w:tc>
        <w:tc>
          <w:tcPr>
            <w:tcW w:w="82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25</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75 </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100 </w:t>
            </w:r>
          </w:p>
        </w:tc>
        <w:tc>
          <w:tcPr>
            <w:tcW w:w="86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TDD</w:t>
            </w:r>
          </w:p>
        </w:tc>
      </w:tr>
      <w:tr w:rsidR="00464CB8" w:rsidRPr="009715C6" w:rsidTr="0057700F">
        <w:trPr>
          <w:trHeight w:val="255"/>
          <w:jc w:val="center"/>
        </w:trPr>
        <w:tc>
          <w:tcPr>
            <w:tcW w:w="1552" w:type="dxa"/>
            <w:vMerge w:val="restart"/>
            <w:vAlign w:val="center"/>
          </w:tcPr>
          <w:p w:rsidR="00464CB8" w:rsidRPr="00116AA0" w:rsidRDefault="00464CB8" w:rsidP="0057700F">
            <w:pPr>
              <w:pStyle w:val="TAC"/>
              <w:rPr>
                <w:rFonts w:eastAsia="ＭＳ 明朝" w:cs="Arial"/>
              </w:rPr>
            </w:pPr>
            <w:r w:rsidRPr="00116AA0">
              <w:rPr>
                <w:rFonts w:cs="Arial" w:hint="eastAsia"/>
                <w:lang w:eastAsia="ja-JP"/>
              </w:rPr>
              <w:t>CA_</w:t>
            </w:r>
            <w:r w:rsidRPr="00116AA0">
              <w:rPr>
                <w:rFonts w:cs="Arial" w:hint="eastAsia"/>
              </w:rPr>
              <w:t>3</w:t>
            </w:r>
            <w:r w:rsidRPr="00116AA0">
              <w:rPr>
                <w:rFonts w:cs="Arial" w:hint="eastAsia"/>
                <w:lang w:eastAsia="ja-JP"/>
              </w:rPr>
              <w:t>A-</w:t>
            </w:r>
            <w:r w:rsidRPr="00116AA0">
              <w:rPr>
                <w:rFonts w:cs="Arial" w:hint="eastAsia"/>
              </w:rPr>
              <w:t>4</w:t>
            </w:r>
            <w:r w:rsidRPr="00116AA0">
              <w:rPr>
                <w:rFonts w:cs="Arial"/>
              </w:rPr>
              <w:t>1C</w:t>
            </w:r>
          </w:p>
        </w:tc>
        <w:tc>
          <w:tcPr>
            <w:tcW w:w="953" w:type="dxa"/>
            <w:shd w:val="clear" w:color="auto" w:fill="auto"/>
            <w:vAlign w:val="center"/>
          </w:tcPr>
          <w:p w:rsidR="00464CB8" w:rsidRPr="00116AA0" w:rsidRDefault="00464CB8" w:rsidP="0057700F">
            <w:pPr>
              <w:pStyle w:val="TAC"/>
              <w:rPr>
                <w:rFonts w:cs="Arial"/>
                <w:vertAlign w:val="superscript"/>
              </w:rPr>
            </w:pPr>
            <w:r w:rsidRPr="00116AA0">
              <w:rPr>
                <w:rFonts w:eastAsia="ＭＳ 明朝" w:cs="Arial"/>
              </w:rPr>
              <w:t>3</w:t>
            </w:r>
          </w:p>
        </w:tc>
        <w:tc>
          <w:tcPr>
            <w:tcW w:w="82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25</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r w:rsidRPr="00116AA0">
              <w:rPr>
                <w:rFonts w:eastAsia="ＭＳ 明朝" w:cs="Arial"/>
                <w:vertAlign w:val="superscript"/>
              </w:rPr>
              <w:t>1</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r w:rsidRPr="00116AA0">
              <w:rPr>
                <w:rFonts w:eastAsia="ＭＳ 明朝" w:cs="Arial"/>
                <w:vertAlign w:val="superscript"/>
              </w:rPr>
              <w:t>1</w:t>
            </w:r>
          </w:p>
        </w:tc>
        <w:tc>
          <w:tcPr>
            <w:tcW w:w="86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jc w:val="center"/>
        </w:trPr>
        <w:tc>
          <w:tcPr>
            <w:tcW w:w="1552" w:type="dxa"/>
            <w:vMerge/>
            <w:vAlign w:val="center"/>
          </w:tcPr>
          <w:p w:rsidR="00464CB8" w:rsidRPr="00116AA0" w:rsidRDefault="00464CB8" w:rsidP="0057700F">
            <w:pPr>
              <w:pStyle w:val="TAC"/>
              <w:rPr>
                <w:rFonts w:eastAsia="ＭＳ 明朝" w:cs="Arial"/>
                <w:b/>
              </w:rPr>
            </w:pPr>
          </w:p>
        </w:tc>
        <w:tc>
          <w:tcPr>
            <w:tcW w:w="953" w:type="dxa"/>
            <w:shd w:val="clear" w:color="auto" w:fill="auto"/>
            <w:vAlign w:val="center"/>
          </w:tcPr>
          <w:p w:rsidR="00464CB8" w:rsidRPr="00116AA0" w:rsidRDefault="00464CB8" w:rsidP="0057700F">
            <w:pPr>
              <w:pStyle w:val="TAC"/>
              <w:rPr>
                <w:rFonts w:cs="Arial"/>
                <w:vertAlign w:val="superscript"/>
              </w:rPr>
            </w:pPr>
            <w:r w:rsidRPr="00116AA0">
              <w:rPr>
                <w:rFonts w:eastAsia="ＭＳ 明朝" w:cs="Arial"/>
              </w:rPr>
              <w:t>41</w:t>
            </w:r>
          </w:p>
        </w:tc>
        <w:tc>
          <w:tcPr>
            <w:tcW w:w="82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25</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75 </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100 </w:t>
            </w:r>
          </w:p>
        </w:tc>
        <w:tc>
          <w:tcPr>
            <w:tcW w:w="86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TDD</w:t>
            </w:r>
          </w:p>
        </w:tc>
      </w:tr>
      <w:tr w:rsidR="00464CB8" w:rsidRPr="009715C6" w:rsidTr="0057700F">
        <w:trPr>
          <w:trHeight w:val="255"/>
          <w:jc w:val="center"/>
        </w:trPr>
        <w:tc>
          <w:tcPr>
            <w:tcW w:w="1552" w:type="dxa"/>
            <w:vMerge w:val="restart"/>
            <w:vAlign w:val="center"/>
          </w:tcPr>
          <w:p w:rsidR="00464CB8" w:rsidRPr="00116AA0" w:rsidRDefault="00464CB8" w:rsidP="0057700F">
            <w:pPr>
              <w:pStyle w:val="TAC"/>
              <w:rPr>
                <w:rFonts w:eastAsia="ＭＳ 明朝" w:cs="Arial"/>
                <w:b/>
              </w:rPr>
            </w:pPr>
            <w:r w:rsidRPr="00116AA0">
              <w:rPr>
                <w:rFonts w:eastAsia="ＭＳ 明朝" w:cs="Arial"/>
              </w:rPr>
              <w:t>CA_3A-41A-42A</w:t>
            </w:r>
          </w:p>
        </w:tc>
        <w:tc>
          <w:tcPr>
            <w:tcW w:w="953"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3</w:t>
            </w:r>
          </w:p>
        </w:tc>
        <w:tc>
          <w:tcPr>
            <w:tcW w:w="82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r w:rsidRPr="00116AA0">
              <w:rPr>
                <w:rFonts w:cs="Arial"/>
              </w:rPr>
              <w:t>25</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cs="Arial"/>
              </w:rPr>
              <w:t>50</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cs="Arial"/>
              </w:rPr>
              <w:t>50</w:t>
            </w:r>
            <w:r w:rsidRPr="00116AA0">
              <w:rPr>
                <w:rFonts w:cs="Arial"/>
                <w:vertAlign w:val="superscript"/>
              </w:rPr>
              <w:t>1</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cs="Arial"/>
              </w:rPr>
              <w:t>50</w:t>
            </w:r>
            <w:r w:rsidRPr="00116AA0">
              <w:rPr>
                <w:rFonts w:cs="Arial"/>
                <w:vertAlign w:val="superscript"/>
              </w:rPr>
              <w:t>1</w:t>
            </w:r>
          </w:p>
        </w:tc>
        <w:tc>
          <w:tcPr>
            <w:tcW w:w="86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jc w:val="center"/>
        </w:trPr>
        <w:tc>
          <w:tcPr>
            <w:tcW w:w="1552" w:type="dxa"/>
            <w:vMerge/>
          </w:tcPr>
          <w:p w:rsidR="00464CB8" w:rsidRPr="00116AA0" w:rsidRDefault="00464CB8" w:rsidP="0057700F">
            <w:pPr>
              <w:pStyle w:val="TAC"/>
              <w:rPr>
                <w:rFonts w:eastAsia="ＭＳ 明朝" w:cs="Arial"/>
                <w:b/>
              </w:rPr>
            </w:pPr>
          </w:p>
        </w:tc>
        <w:tc>
          <w:tcPr>
            <w:tcW w:w="953"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41</w:t>
            </w:r>
          </w:p>
        </w:tc>
        <w:tc>
          <w:tcPr>
            <w:tcW w:w="82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25</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50 </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75 </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100 </w:t>
            </w:r>
          </w:p>
        </w:tc>
        <w:tc>
          <w:tcPr>
            <w:tcW w:w="86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TDD</w:t>
            </w:r>
          </w:p>
        </w:tc>
      </w:tr>
      <w:tr w:rsidR="00464CB8" w:rsidRPr="009715C6" w:rsidTr="0057700F">
        <w:trPr>
          <w:trHeight w:val="255"/>
          <w:jc w:val="center"/>
        </w:trPr>
        <w:tc>
          <w:tcPr>
            <w:tcW w:w="1552" w:type="dxa"/>
            <w:vMerge/>
          </w:tcPr>
          <w:p w:rsidR="00464CB8" w:rsidRPr="00116AA0" w:rsidRDefault="00464CB8" w:rsidP="0057700F">
            <w:pPr>
              <w:pStyle w:val="TAC"/>
              <w:rPr>
                <w:rFonts w:eastAsia="ＭＳ 明朝" w:cs="Arial"/>
                <w:b/>
              </w:rPr>
            </w:pPr>
          </w:p>
        </w:tc>
        <w:tc>
          <w:tcPr>
            <w:tcW w:w="953"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42</w:t>
            </w:r>
          </w:p>
        </w:tc>
        <w:tc>
          <w:tcPr>
            <w:tcW w:w="82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25</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50 </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75 </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100 </w:t>
            </w:r>
          </w:p>
        </w:tc>
        <w:tc>
          <w:tcPr>
            <w:tcW w:w="86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TDD</w:t>
            </w:r>
          </w:p>
        </w:tc>
      </w:tr>
      <w:tr w:rsidR="00464CB8" w:rsidRPr="009715C6" w:rsidTr="0057700F">
        <w:trPr>
          <w:trHeight w:val="255"/>
          <w:jc w:val="center"/>
        </w:trPr>
        <w:tc>
          <w:tcPr>
            <w:tcW w:w="1552" w:type="dxa"/>
            <w:vMerge w:val="restart"/>
            <w:vAlign w:val="center"/>
          </w:tcPr>
          <w:p w:rsidR="00464CB8" w:rsidRPr="00116AA0" w:rsidRDefault="00464CB8" w:rsidP="0057700F">
            <w:pPr>
              <w:pStyle w:val="TAC"/>
              <w:rPr>
                <w:rFonts w:eastAsia="ＭＳ 明朝" w:cs="Arial"/>
              </w:rPr>
            </w:pPr>
            <w:r w:rsidRPr="00116AA0">
              <w:rPr>
                <w:rFonts w:eastAsia="ＭＳ 明朝" w:cs="Arial"/>
              </w:rPr>
              <w:t>CA_7A-40A,</w:t>
            </w:r>
          </w:p>
          <w:p w:rsidR="00464CB8" w:rsidRPr="00116AA0" w:rsidRDefault="00464CB8" w:rsidP="0057700F">
            <w:pPr>
              <w:pStyle w:val="TAC"/>
              <w:rPr>
                <w:rFonts w:eastAsia="ＭＳ 明朝" w:cs="Arial"/>
              </w:rPr>
            </w:pPr>
            <w:r w:rsidRPr="00116AA0">
              <w:rPr>
                <w:rFonts w:eastAsia="ＭＳ 明朝" w:cs="Arial"/>
              </w:rPr>
              <w:t>CA_7A-40C</w:t>
            </w:r>
          </w:p>
        </w:tc>
        <w:tc>
          <w:tcPr>
            <w:tcW w:w="953" w:type="dxa"/>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zh-CN"/>
              </w:rPr>
              <w:t>7</w:t>
            </w:r>
          </w:p>
        </w:tc>
        <w:tc>
          <w:tcPr>
            <w:tcW w:w="82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r w:rsidRPr="00116AA0">
              <w:rPr>
                <w:rFonts w:cs="Arial"/>
              </w:rPr>
              <w:t xml:space="preserve">25 </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cs="Arial"/>
              </w:rPr>
              <w:t xml:space="preserve">50 </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cs="Arial"/>
              </w:rPr>
              <w:t>75</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cs="Arial"/>
              </w:rPr>
              <w:t>75</w:t>
            </w:r>
            <w:r w:rsidRPr="00116AA0">
              <w:rPr>
                <w:rFonts w:cs="Arial"/>
                <w:vertAlign w:val="superscript"/>
              </w:rPr>
              <w:t>1</w:t>
            </w:r>
          </w:p>
        </w:tc>
        <w:tc>
          <w:tcPr>
            <w:tcW w:w="86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jc w:val="center"/>
        </w:trPr>
        <w:tc>
          <w:tcPr>
            <w:tcW w:w="1552" w:type="dxa"/>
            <w:vMerge/>
            <w:vAlign w:val="center"/>
          </w:tcPr>
          <w:p w:rsidR="00464CB8" w:rsidRPr="00116AA0" w:rsidRDefault="00464CB8" w:rsidP="0057700F">
            <w:pPr>
              <w:pStyle w:val="TAC"/>
              <w:rPr>
                <w:rFonts w:eastAsia="ＭＳ 明朝" w:cs="Arial"/>
                <w:b/>
              </w:rPr>
            </w:pPr>
          </w:p>
        </w:tc>
        <w:tc>
          <w:tcPr>
            <w:tcW w:w="953" w:type="dxa"/>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zh-CN"/>
              </w:rPr>
              <w:t>40</w:t>
            </w:r>
          </w:p>
        </w:tc>
        <w:tc>
          <w:tcPr>
            <w:tcW w:w="82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r w:rsidRPr="00116AA0">
              <w:rPr>
                <w:rFonts w:cs="Arial"/>
              </w:rPr>
              <w:t>25</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cs="Arial"/>
              </w:rPr>
              <w:t xml:space="preserve">50 </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cs="Arial"/>
              </w:rPr>
              <w:t xml:space="preserve">75 </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cs="Arial"/>
              </w:rPr>
              <w:t xml:space="preserve">100 </w:t>
            </w:r>
          </w:p>
        </w:tc>
        <w:tc>
          <w:tcPr>
            <w:tcW w:w="86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TDD</w:t>
            </w:r>
          </w:p>
        </w:tc>
      </w:tr>
      <w:tr w:rsidR="00464CB8" w:rsidRPr="009715C6" w:rsidTr="0057700F">
        <w:trPr>
          <w:trHeight w:val="255"/>
          <w:jc w:val="center"/>
        </w:trPr>
        <w:tc>
          <w:tcPr>
            <w:tcW w:w="1552" w:type="dxa"/>
            <w:vMerge w:val="restart"/>
            <w:vAlign w:val="center"/>
          </w:tcPr>
          <w:p w:rsidR="00464CB8" w:rsidRPr="00116AA0" w:rsidRDefault="00464CB8" w:rsidP="0057700F">
            <w:pPr>
              <w:pStyle w:val="TAC"/>
              <w:rPr>
                <w:rFonts w:cs="Arial"/>
                <w:lang w:eastAsia="zh-CN"/>
              </w:rPr>
            </w:pPr>
            <w:r w:rsidRPr="00116AA0">
              <w:rPr>
                <w:rFonts w:cs="Arial" w:hint="eastAsia"/>
                <w:lang w:eastAsia="ja-JP"/>
              </w:rPr>
              <w:t>CA_</w:t>
            </w:r>
            <w:r w:rsidRPr="00116AA0">
              <w:rPr>
                <w:rFonts w:cs="Arial"/>
              </w:rPr>
              <w:t>7</w:t>
            </w:r>
            <w:r w:rsidRPr="00116AA0">
              <w:rPr>
                <w:rFonts w:cs="Arial" w:hint="eastAsia"/>
                <w:lang w:eastAsia="ja-JP"/>
              </w:rPr>
              <w:t>A-</w:t>
            </w:r>
            <w:r w:rsidRPr="00116AA0">
              <w:rPr>
                <w:rFonts w:cs="Arial" w:hint="eastAsia"/>
              </w:rPr>
              <w:t>4</w:t>
            </w:r>
            <w:r w:rsidRPr="00116AA0">
              <w:rPr>
                <w:rFonts w:cs="Arial"/>
              </w:rPr>
              <w:t>2</w:t>
            </w:r>
            <w:r w:rsidRPr="00116AA0">
              <w:rPr>
                <w:rFonts w:cs="Arial" w:hint="eastAsia"/>
              </w:rPr>
              <w:t>A</w:t>
            </w:r>
            <w:r w:rsidRPr="00116AA0">
              <w:rPr>
                <w:rFonts w:cs="Arial" w:hint="eastAsia"/>
                <w:lang w:eastAsia="zh-CN"/>
              </w:rPr>
              <w:t>,</w:t>
            </w:r>
          </w:p>
          <w:p w:rsidR="00464CB8" w:rsidRPr="00116AA0" w:rsidRDefault="00464CB8" w:rsidP="0057700F">
            <w:pPr>
              <w:pStyle w:val="TAC"/>
              <w:rPr>
                <w:rFonts w:eastAsia="ＭＳ 明朝" w:cs="Arial"/>
              </w:rPr>
            </w:pPr>
            <w:r w:rsidRPr="00116AA0">
              <w:rPr>
                <w:rFonts w:cs="Arial" w:hint="eastAsia"/>
                <w:lang w:eastAsia="zh-CN"/>
              </w:rPr>
              <w:t>CA_</w:t>
            </w:r>
            <w:r w:rsidRPr="00116AA0">
              <w:rPr>
                <w:rFonts w:cs="Arial"/>
                <w:lang w:eastAsia="zh-CN"/>
              </w:rPr>
              <w:t>7</w:t>
            </w:r>
            <w:r w:rsidRPr="00116AA0">
              <w:rPr>
                <w:rFonts w:cs="Arial" w:hint="eastAsia"/>
                <w:lang w:eastAsia="zh-CN"/>
              </w:rPr>
              <w:t>A-4</w:t>
            </w:r>
            <w:r w:rsidRPr="00116AA0">
              <w:rPr>
                <w:rFonts w:cs="Arial"/>
                <w:lang w:eastAsia="zh-CN"/>
              </w:rPr>
              <w:t>2A-42A</w:t>
            </w:r>
          </w:p>
        </w:tc>
        <w:tc>
          <w:tcPr>
            <w:tcW w:w="953" w:type="dxa"/>
            <w:shd w:val="clear" w:color="auto" w:fill="auto"/>
            <w:vAlign w:val="center"/>
          </w:tcPr>
          <w:p w:rsidR="00464CB8" w:rsidRPr="00116AA0" w:rsidRDefault="00464CB8" w:rsidP="0057700F">
            <w:pPr>
              <w:pStyle w:val="TAC"/>
              <w:rPr>
                <w:rFonts w:cs="Arial"/>
                <w:vertAlign w:val="superscript"/>
              </w:rPr>
            </w:pPr>
            <w:r w:rsidRPr="00116AA0">
              <w:rPr>
                <w:rFonts w:eastAsia="ＭＳ 明朝" w:cs="Arial"/>
              </w:rPr>
              <w:t>7</w:t>
            </w:r>
          </w:p>
        </w:tc>
        <w:tc>
          <w:tcPr>
            <w:tcW w:w="82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25</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SimSun" w:cs="Arial" w:hint="eastAsia"/>
                <w:lang w:eastAsia="zh-CN"/>
              </w:rPr>
              <w:t>75</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SimSun" w:cs="Arial" w:hint="eastAsia"/>
                <w:lang w:eastAsia="zh-CN"/>
              </w:rPr>
              <w:t>75</w:t>
            </w:r>
            <w:r w:rsidRPr="00116AA0">
              <w:rPr>
                <w:rFonts w:eastAsia="SimSun" w:cs="Arial" w:hint="eastAsia"/>
                <w:vertAlign w:val="superscript"/>
                <w:lang w:eastAsia="zh-CN"/>
              </w:rPr>
              <w:t>1</w:t>
            </w:r>
          </w:p>
        </w:tc>
        <w:tc>
          <w:tcPr>
            <w:tcW w:w="86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jc w:val="center"/>
        </w:trPr>
        <w:tc>
          <w:tcPr>
            <w:tcW w:w="1552" w:type="dxa"/>
            <w:vMerge/>
            <w:vAlign w:val="center"/>
          </w:tcPr>
          <w:p w:rsidR="00464CB8" w:rsidRPr="00116AA0" w:rsidRDefault="00464CB8" w:rsidP="0057700F">
            <w:pPr>
              <w:pStyle w:val="TAC"/>
              <w:rPr>
                <w:rFonts w:eastAsia="ＭＳ 明朝" w:cs="Arial"/>
                <w:b/>
              </w:rPr>
            </w:pPr>
          </w:p>
        </w:tc>
        <w:tc>
          <w:tcPr>
            <w:tcW w:w="953" w:type="dxa"/>
            <w:shd w:val="clear" w:color="auto" w:fill="auto"/>
            <w:vAlign w:val="center"/>
          </w:tcPr>
          <w:p w:rsidR="00464CB8" w:rsidRPr="00116AA0" w:rsidRDefault="00464CB8" w:rsidP="0057700F">
            <w:pPr>
              <w:pStyle w:val="TAC"/>
              <w:rPr>
                <w:rFonts w:cs="Arial"/>
                <w:vertAlign w:val="superscript"/>
              </w:rPr>
            </w:pPr>
            <w:r w:rsidRPr="00116AA0">
              <w:rPr>
                <w:rFonts w:eastAsia="ＭＳ 明朝" w:cs="Arial"/>
              </w:rPr>
              <w:t>42</w:t>
            </w:r>
          </w:p>
        </w:tc>
        <w:tc>
          <w:tcPr>
            <w:tcW w:w="82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25</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75 </w:t>
            </w:r>
          </w:p>
        </w:tc>
        <w:tc>
          <w:tcPr>
            <w:tcW w:w="7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100 </w:t>
            </w:r>
          </w:p>
        </w:tc>
        <w:tc>
          <w:tcPr>
            <w:tcW w:w="86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TDD</w:t>
            </w:r>
          </w:p>
        </w:tc>
      </w:tr>
      <w:tr w:rsidR="00464CB8" w:rsidRPr="009715C6" w:rsidTr="0057700F">
        <w:trPr>
          <w:trHeight w:val="255"/>
          <w:jc w:val="center"/>
        </w:trPr>
        <w:tc>
          <w:tcPr>
            <w:tcW w:w="1552" w:type="dxa"/>
            <w:vMerge w:val="restart"/>
            <w:vAlign w:val="center"/>
          </w:tcPr>
          <w:p w:rsidR="00464CB8" w:rsidRPr="00116AA0" w:rsidRDefault="00464CB8" w:rsidP="0057700F">
            <w:pPr>
              <w:pStyle w:val="TAC"/>
              <w:rPr>
                <w:rFonts w:cs="Arial"/>
                <w:lang w:eastAsia="zh-CN"/>
              </w:rPr>
            </w:pPr>
            <w:r w:rsidRPr="00116AA0">
              <w:rPr>
                <w:rFonts w:cs="Arial"/>
                <w:lang w:eastAsia="zh-CN"/>
              </w:rPr>
              <w:t>CA_28A-40A,</w:t>
            </w:r>
          </w:p>
          <w:p w:rsidR="00464CB8" w:rsidRPr="00116AA0" w:rsidRDefault="00464CB8" w:rsidP="0057700F">
            <w:pPr>
              <w:pStyle w:val="TAC"/>
              <w:rPr>
                <w:rFonts w:cs="Arial"/>
                <w:b/>
                <w:lang w:eastAsia="zh-CN"/>
              </w:rPr>
            </w:pPr>
            <w:r w:rsidRPr="00116AA0">
              <w:rPr>
                <w:rFonts w:cs="Arial"/>
                <w:lang w:eastAsia="zh-CN"/>
              </w:rPr>
              <w:t>CA_28A-40C</w:t>
            </w:r>
          </w:p>
        </w:tc>
        <w:tc>
          <w:tcPr>
            <w:tcW w:w="953"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28</w:t>
            </w:r>
          </w:p>
        </w:tc>
        <w:tc>
          <w:tcPr>
            <w:tcW w:w="82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cs="Arial"/>
              </w:rPr>
            </w:pPr>
            <w:r w:rsidRPr="00116AA0">
              <w:rPr>
                <w:rFonts w:eastAsia="ＭＳ 明朝" w:cs="Arial"/>
                <w:lang w:eastAsia="zh-CN"/>
              </w:rPr>
              <w:t>25</w:t>
            </w:r>
          </w:p>
        </w:tc>
        <w:tc>
          <w:tcPr>
            <w:tcW w:w="787" w:type="dxa"/>
            <w:shd w:val="clear" w:color="auto" w:fill="auto"/>
            <w:vAlign w:val="center"/>
          </w:tcPr>
          <w:p w:rsidR="00464CB8" w:rsidRPr="00116AA0" w:rsidRDefault="00464CB8" w:rsidP="0057700F">
            <w:pPr>
              <w:pStyle w:val="TAC"/>
              <w:rPr>
                <w:rFonts w:cs="Arial"/>
              </w:rPr>
            </w:pPr>
            <w:r w:rsidRPr="00116AA0">
              <w:rPr>
                <w:rFonts w:eastAsia="ＭＳ 明朝" w:cs="Arial"/>
                <w:lang w:eastAsia="zh-CN"/>
              </w:rPr>
              <w:t>25</w:t>
            </w:r>
            <w:r w:rsidRPr="00116AA0">
              <w:rPr>
                <w:rFonts w:cs="Arial" w:hint="eastAsia"/>
                <w:vertAlign w:val="superscript"/>
              </w:rPr>
              <w:t>1</w:t>
            </w:r>
          </w:p>
        </w:tc>
        <w:tc>
          <w:tcPr>
            <w:tcW w:w="787" w:type="dxa"/>
            <w:shd w:val="clear" w:color="auto" w:fill="auto"/>
            <w:vAlign w:val="center"/>
          </w:tcPr>
          <w:p w:rsidR="00464CB8" w:rsidRPr="00116AA0" w:rsidRDefault="00464CB8" w:rsidP="0057700F">
            <w:pPr>
              <w:pStyle w:val="TAC"/>
              <w:rPr>
                <w:rFonts w:cs="Arial"/>
              </w:rPr>
            </w:pPr>
            <w:r w:rsidRPr="00116AA0">
              <w:rPr>
                <w:rFonts w:eastAsia="ＭＳ 明朝" w:cs="Arial"/>
                <w:lang w:eastAsia="zh-CN"/>
              </w:rPr>
              <w:t>25</w:t>
            </w:r>
            <w:r w:rsidRPr="00116AA0">
              <w:rPr>
                <w:rFonts w:cs="Arial" w:hint="eastAsia"/>
                <w:vertAlign w:val="superscript"/>
              </w:rPr>
              <w:t>1</w:t>
            </w:r>
          </w:p>
        </w:tc>
        <w:tc>
          <w:tcPr>
            <w:tcW w:w="787" w:type="dxa"/>
            <w:shd w:val="clear" w:color="auto" w:fill="auto"/>
            <w:vAlign w:val="center"/>
          </w:tcPr>
          <w:p w:rsidR="00464CB8" w:rsidRPr="00116AA0" w:rsidRDefault="00464CB8" w:rsidP="0057700F">
            <w:pPr>
              <w:pStyle w:val="TAC"/>
              <w:rPr>
                <w:rFonts w:cs="Arial"/>
              </w:rPr>
            </w:pPr>
            <w:r w:rsidRPr="00116AA0">
              <w:rPr>
                <w:rFonts w:eastAsia="ＭＳ 明朝" w:cs="Arial"/>
                <w:lang w:eastAsia="zh-CN"/>
              </w:rPr>
              <w:t>25</w:t>
            </w:r>
            <w:r w:rsidRPr="00116AA0">
              <w:rPr>
                <w:rFonts w:cs="Arial" w:hint="eastAsia"/>
                <w:vertAlign w:val="superscript"/>
              </w:rPr>
              <w:t>1</w:t>
            </w:r>
          </w:p>
        </w:tc>
        <w:tc>
          <w:tcPr>
            <w:tcW w:w="86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jc w:val="center"/>
        </w:trPr>
        <w:tc>
          <w:tcPr>
            <w:tcW w:w="1552" w:type="dxa"/>
            <w:vMerge/>
            <w:vAlign w:val="center"/>
          </w:tcPr>
          <w:p w:rsidR="00464CB8" w:rsidRPr="00116AA0" w:rsidRDefault="00464CB8" w:rsidP="0057700F">
            <w:pPr>
              <w:pStyle w:val="TAC"/>
              <w:rPr>
                <w:rFonts w:cs="Arial"/>
                <w:b/>
                <w:lang w:eastAsia="zh-CN"/>
              </w:rPr>
            </w:pPr>
          </w:p>
        </w:tc>
        <w:tc>
          <w:tcPr>
            <w:tcW w:w="953" w:type="dxa"/>
            <w:shd w:val="clear" w:color="auto" w:fill="auto"/>
            <w:vAlign w:val="center"/>
          </w:tcPr>
          <w:p w:rsidR="00464CB8" w:rsidRPr="00116AA0" w:rsidRDefault="00464CB8" w:rsidP="0057700F">
            <w:pPr>
              <w:pStyle w:val="TAC"/>
              <w:rPr>
                <w:rFonts w:cs="Arial"/>
                <w:lang w:eastAsia="zh-CN"/>
              </w:rPr>
            </w:pPr>
            <w:r w:rsidRPr="00116AA0">
              <w:rPr>
                <w:rFonts w:cs="Arial" w:hint="eastAsia"/>
                <w:lang w:eastAsia="zh-CN"/>
              </w:rPr>
              <w:t>40</w:t>
            </w:r>
          </w:p>
        </w:tc>
        <w:tc>
          <w:tcPr>
            <w:tcW w:w="82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eastAsia="ＭＳ 明朝" w:cs="Arial"/>
              </w:rPr>
            </w:pPr>
          </w:p>
        </w:tc>
        <w:tc>
          <w:tcPr>
            <w:tcW w:w="714" w:type="dxa"/>
            <w:shd w:val="clear" w:color="auto" w:fill="auto"/>
            <w:vAlign w:val="center"/>
          </w:tcPr>
          <w:p w:rsidR="00464CB8" w:rsidRPr="00116AA0" w:rsidRDefault="00464CB8" w:rsidP="0057700F">
            <w:pPr>
              <w:pStyle w:val="TAC"/>
              <w:rPr>
                <w:rFonts w:cs="Arial"/>
              </w:rPr>
            </w:pPr>
            <w:r w:rsidRPr="00116AA0">
              <w:rPr>
                <w:rFonts w:eastAsia="ＭＳ 明朝" w:cs="Arial"/>
              </w:rPr>
              <w:t>25</w:t>
            </w:r>
          </w:p>
        </w:tc>
        <w:tc>
          <w:tcPr>
            <w:tcW w:w="787" w:type="dxa"/>
            <w:shd w:val="clear" w:color="auto" w:fill="auto"/>
            <w:vAlign w:val="center"/>
          </w:tcPr>
          <w:p w:rsidR="00464CB8" w:rsidRPr="00116AA0" w:rsidRDefault="00464CB8" w:rsidP="0057700F">
            <w:pPr>
              <w:pStyle w:val="TAC"/>
              <w:rPr>
                <w:rFonts w:cs="Arial"/>
              </w:rPr>
            </w:pPr>
            <w:r w:rsidRPr="00116AA0">
              <w:rPr>
                <w:rFonts w:eastAsia="ＭＳ 明朝" w:cs="Arial"/>
              </w:rPr>
              <w:t>50</w:t>
            </w:r>
          </w:p>
        </w:tc>
        <w:tc>
          <w:tcPr>
            <w:tcW w:w="787" w:type="dxa"/>
            <w:shd w:val="clear" w:color="auto" w:fill="auto"/>
            <w:vAlign w:val="center"/>
          </w:tcPr>
          <w:p w:rsidR="00464CB8" w:rsidRPr="00116AA0" w:rsidRDefault="00464CB8" w:rsidP="0057700F">
            <w:pPr>
              <w:pStyle w:val="TAC"/>
              <w:rPr>
                <w:rFonts w:cs="Arial"/>
              </w:rPr>
            </w:pPr>
            <w:r w:rsidRPr="00116AA0">
              <w:rPr>
                <w:rFonts w:eastAsia="ＭＳ 明朝" w:cs="Arial"/>
              </w:rPr>
              <w:t>75</w:t>
            </w:r>
          </w:p>
        </w:tc>
        <w:tc>
          <w:tcPr>
            <w:tcW w:w="787" w:type="dxa"/>
            <w:shd w:val="clear" w:color="auto" w:fill="auto"/>
            <w:vAlign w:val="center"/>
          </w:tcPr>
          <w:p w:rsidR="00464CB8" w:rsidRPr="00116AA0" w:rsidRDefault="00464CB8" w:rsidP="0057700F">
            <w:pPr>
              <w:pStyle w:val="TAC"/>
              <w:rPr>
                <w:rFonts w:cs="Arial"/>
              </w:rPr>
            </w:pPr>
            <w:r w:rsidRPr="00116AA0">
              <w:rPr>
                <w:rFonts w:eastAsia="ＭＳ 明朝" w:cs="Arial"/>
              </w:rPr>
              <w:t>100</w:t>
            </w:r>
          </w:p>
        </w:tc>
        <w:tc>
          <w:tcPr>
            <w:tcW w:w="86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TDD</w:t>
            </w:r>
          </w:p>
        </w:tc>
      </w:tr>
      <w:tr w:rsidR="00464CB8" w:rsidRPr="009715C6" w:rsidTr="0057700F">
        <w:trPr>
          <w:trHeight w:val="255"/>
          <w:jc w:val="center"/>
        </w:trPr>
        <w:tc>
          <w:tcPr>
            <w:tcW w:w="7980" w:type="dxa"/>
            <w:gridSpan w:val="9"/>
          </w:tcPr>
          <w:p w:rsidR="00464CB8" w:rsidRPr="00116AA0" w:rsidRDefault="00464CB8" w:rsidP="0057700F">
            <w:pPr>
              <w:pStyle w:val="TAN"/>
              <w:rPr>
                <w:rFonts w:cs="Arial"/>
              </w:rPr>
            </w:pPr>
            <w:r w:rsidRPr="00116AA0">
              <w:rPr>
                <w:rFonts w:cs="Arial"/>
              </w:rPr>
              <w:t>NOTE 1:</w:t>
            </w:r>
            <w:r w:rsidRPr="00116AA0">
              <w:rPr>
                <w:rFonts w:cs="Arial"/>
              </w:rPr>
              <w:tab/>
            </w:r>
            <w:r w:rsidRPr="00116AA0">
              <w:rPr>
                <w:rFonts w:cs="Arial"/>
                <w:vertAlign w:val="superscript"/>
              </w:rPr>
              <w:t>1</w:t>
            </w:r>
            <w:r w:rsidRPr="00116AA0">
              <w:rPr>
                <w:rFonts w:cs="Arial"/>
              </w:rPr>
              <w:t xml:space="preserve"> refers to the UL resource blocks shall be located as close as possible to the downlink operating band but confined within the transmission bandwidth configuration for the channel bandwidth (Table 5.6-1).</w:t>
            </w:r>
          </w:p>
          <w:p w:rsidR="00464CB8" w:rsidRPr="00116AA0" w:rsidRDefault="00464CB8" w:rsidP="0057700F">
            <w:pPr>
              <w:pStyle w:val="TAN"/>
              <w:rPr>
                <w:rFonts w:eastAsia="ＭＳ 明朝" w:cs="Arial"/>
              </w:rPr>
            </w:pPr>
            <w:r w:rsidRPr="00116AA0">
              <w:rPr>
                <w:rFonts w:cs="Arial"/>
              </w:rPr>
              <w:t>NOTE 2:</w:t>
            </w:r>
            <w:r w:rsidRPr="00116AA0">
              <w:rPr>
                <w:rFonts w:cs="Arial"/>
              </w:rPr>
              <w:tab/>
              <w:t>the UL configuration applies regardless of the channel bandwidth of the low band unless the UL resource blocks exceed that specified in Table 7.3.1-2 for the uplink bandwidth in which case the allocation according to Table 7.3.1-2 applies.</w:t>
            </w:r>
          </w:p>
        </w:tc>
      </w:tr>
    </w:tbl>
    <w:p w:rsidR="00464CB8" w:rsidRPr="009715C6" w:rsidRDefault="00464CB8" w:rsidP="00464CB8"/>
    <w:p w:rsidR="00464CB8" w:rsidRPr="009715C6" w:rsidRDefault="00464CB8" w:rsidP="00464CB8">
      <w:r w:rsidRPr="009715C6">
        <w:t>For band combinations including operating bands without uplink band (as noted in Table 5.5-1), the requirements are specified in Table 7.3.1A-0d and Table 7.3.1A-0e.</w:t>
      </w:r>
    </w:p>
    <w:p w:rsidR="00464CB8" w:rsidRPr="009715C6" w:rsidRDefault="00464CB8" w:rsidP="00464CB8">
      <w:pPr>
        <w:pStyle w:val="TH"/>
      </w:pPr>
      <w:r w:rsidRPr="009715C6">
        <w:t>Table 7.3.1A-0d: Reference sensitivity QPSK P</w:t>
      </w:r>
      <w:r w:rsidRPr="009715C6">
        <w:rPr>
          <w:vertAlign w:val="subscript"/>
        </w:rPr>
        <w:t>REFSENS</w:t>
      </w:r>
    </w:p>
    <w:tbl>
      <w:tblPr>
        <w:tblW w:w="911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2"/>
        <w:gridCol w:w="1004"/>
        <w:gridCol w:w="1134"/>
        <w:gridCol w:w="887"/>
        <w:gridCol w:w="768"/>
        <w:gridCol w:w="885"/>
        <w:gridCol w:w="859"/>
        <w:gridCol w:w="900"/>
        <w:gridCol w:w="839"/>
      </w:tblGrid>
      <w:tr w:rsidR="00464CB8" w:rsidRPr="009715C6" w:rsidTr="0057700F">
        <w:trPr>
          <w:trHeight w:val="255"/>
        </w:trPr>
        <w:tc>
          <w:tcPr>
            <w:tcW w:w="9118" w:type="dxa"/>
            <w:gridSpan w:val="9"/>
            <w:shd w:val="clear" w:color="auto" w:fill="auto"/>
            <w:vAlign w:val="center"/>
          </w:tcPr>
          <w:p w:rsidR="00464CB8" w:rsidRPr="00116AA0" w:rsidRDefault="00464CB8" w:rsidP="0057700F">
            <w:pPr>
              <w:pStyle w:val="TAH"/>
              <w:rPr>
                <w:rFonts w:cs="Arial"/>
              </w:rPr>
            </w:pPr>
            <w:r w:rsidRPr="00116AA0">
              <w:rPr>
                <w:rFonts w:cs="Arial"/>
              </w:rPr>
              <w:t>Channel bandwidth</w:t>
            </w:r>
          </w:p>
        </w:tc>
      </w:tr>
      <w:tr w:rsidR="00464CB8" w:rsidRPr="009715C6" w:rsidTr="0057700F">
        <w:trPr>
          <w:trHeight w:val="255"/>
        </w:trPr>
        <w:tc>
          <w:tcPr>
            <w:tcW w:w="1842" w:type="dxa"/>
            <w:shd w:val="clear" w:color="auto" w:fill="auto"/>
            <w:vAlign w:val="center"/>
          </w:tcPr>
          <w:p w:rsidR="00464CB8" w:rsidRPr="00116AA0" w:rsidRDefault="00464CB8" w:rsidP="0057700F">
            <w:pPr>
              <w:pStyle w:val="TAH"/>
              <w:rPr>
                <w:rFonts w:eastAsia="ＭＳ 明朝" w:cs="Arial"/>
              </w:rPr>
            </w:pPr>
            <w:r w:rsidRPr="00116AA0">
              <w:rPr>
                <w:rFonts w:cs="Arial"/>
              </w:rPr>
              <w:t>EUTRA CA Configuration</w:t>
            </w:r>
          </w:p>
        </w:tc>
        <w:tc>
          <w:tcPr>
            <w:tcW w:w="1004" w:type="dxa"/>
            <w:shd w:val="clear" w:color="auto" w:fill="auto"/>
            <w:vAlign w:val="center"/>
          </w:tcPr>
          <w:p w:rsidR="00464CB8" w:rsidRPr="00116AA0" w:rsidRDefault="00464CB8" w:rsidP="0057700F">
            <w:pPr>
              <w:pStyle w:val="TAH"/>
              <w:rPr>
                <w:rFonts w:eastAsia="ＭＳ 明朝" w:cs="Arial"/>
              </w:rPr>
            </w:pPr>
            <w:r w:rsidRPr="00116AA0">
              <w:rPr>
                <w:rFonts w:cs="Arial"/>
              </w:rPr>
              <w:t>EUTRA band</w:t>
            </w:r>
          </w:p>
        </w:tc>
        <w:tc>
          <w:tcPr>
            <w:tcW w:w="1134" w:type="dxa"/>
            <w:shd w:val="clear" w:color="auto" w:fill="auto"/>
            <w:vAlign w:val="center"/>
          </w:tcPr>
          <w:p w:rsidR="00464CB8" w:rsidRPr="00116AA0" w:rsidRDefault="00464CB8" w:rsidP="0057700F">
            <w:pPr>
              <w:pStyle w:val="TAH"/>
              <w:rPr>
                <w:rFonts w:cs="Arial"/>
              </w:rPr>
            </w:pPr>
            <w:r w:rsidRPr="00116AA0">
              <w:rPr>
                <w:rFonts w:cs="Arial"/>
              </w:rPr>
              <w:t>1.4 MHz</w:t>
            </w:r>
          </w:p>
          <w:p w:rsidR="00464CB8" w:rsidRPr="00116AA0" w:rsidRDefault="00464CB8" w:rsidP="0057700F">
            <w:pPr>
              <w:pStyle w:val="TAH"/>
              <w:rPr>
                <w:rFonts w:eastAsia="ＭＳ 明朝" w:cs="Arial"/>
              </w:rPr>
            </w:pPr>
            <w:r w:rsidRPr="00116AA0">
              <w:rPr>
                <w:rFonts w:cs="Arial"/>
              </w:rPr>
              <w:t>(</w:t>
            </w:r>
            <w:proofErr w:type="spellStart"/>
            <w:r w:rsidRPr="00116AA0">
              <w:rPr>
                <w:rFonts w:cs="Arial"/>
              </w:rPr>
              <w:t>dBm</w:t>
            </w:r>
            <w:proofErr w:type="spellEnd"/>
            <w:r w:rsidRPr="00116AA0">
              <w:rPr>
                <w:rFonts w:cs="Arial"/>
              </w:rPr>
              <w:t>)</w:t>
            </w:r>
          </w:p>
        </w:tc>
        <w:tc>
          <w:tcPr>
            <w:tcW w:w="887" w:type="dxa"/>
            <w:shd w:val="clear" w:color="auto" w:fill="auto"/>
            <w:vAlign w:val="center"/>
          </w:tcPr>
          <w:p w:rsidR="00464CB8" w:rsidRPr="00116AA0" w:rsidRDefault="00464CB8" w:rsidP="0057700F">
            <w:pPr>
              <w:pStyle w:val="TAH"/>
              <w:rPr>
                <w:rFonts w:cs="Arial"/>
              </w:rPr>
            </w:pPr>
            <w:r w:rsidRPr="00116AA0">
              <w:rPr>
                <w:rFonts w:cs="Arial"/>
              </w:rPr>
              <w:t>3 MHz</w:t>
            </w:r>
          </w:p>
          <w:p w:rsidR="00464CB8" w:rsidRPr="00116AA0" w:rsidRDefault="00464CB8" w:rsidP="0057700F">
            <w:pPr>
              <w:pStyle w:val="TAH"/>
              <w:rPr>
                <w:rFonts w:eastAsia="ＭＳ 明朝" w:cs="Arial"/>
              </w:rPr>
            </w:pPr>
            <w:r w:rsidRPr="00116AA0">
              <w:rPr>
                <w:rFonts w:cs="Arial"/>
              </w:rPr>
              <w:t>(</w:t>
            </w:r>
            <w:proofErr w:type="spellStart"/>
            <w:r w:rsidRPr="00116AA0">
              <w:rPr>
                <w:rFonts w:cs="Arial"/>
              </w:rPr>
              <w:t>dBm</w:t>
            </w:r>
            <w:proofErr w:type="spellEnd"/>
            <w:r w:rsidRPr="00116AA0">
              <w:rPr>
                <w:rFonts w:cs="Arial"/>
              </w:rPr>
              <w:t>)</w:t>
            </w:r>
          </w:p>
        </w:tc>
        <w:tc>
          <w:tcPr>
            <w:tcW w:w="768" w:type="dxa"/>
            <w:shd w:val="clear" w:color="auto" w:fill="auto"/>
            <w:vAlign w:val="center"/>
          </w:tcPr>
          <w:p w:rsidR="00464CB8" w:rsidRPr="00116AA0" w:rsidRDefault="00464CB8" w:rsidP="0057700F">
            <w:pPr>
              <w:pStyle w:val="TAH"/>
              <w:rPr>
                <w:rFonts w:cs="Arial"/>
              </w:rPr>
            </w:pPr>
            <w:r w:rsidRPr="00116AA0">
              <w:rPr>
                <w:rFonts w:cs="Arial"/>
              </w:rPr>
              <w:t>5 MHz</w:t>
            </w:r>
          </w:p>
          <w:p w:rsidR="00464CB8" w:rsidRPr="00116AA0" w:rsidRDefault="00464CB8" w:rsidP="0057700F">
            <w:pPr>
              <w:pStyle w:val="TAH"/>
              <w:rPr>
                <w:rFonts w:eastAsia="ＭＳ 明朝" w:cs="Arial"/>
              </w:rPr>
            </w:pPr>
            <w:r w:rsidRPr="00116AA0">
              <w:rPr>
                <w:rFonts w:cs="Arial"/>
              </w:rPr>
              <w:t>(</w:t>
            </w:r>
            <w:proofErr w:type="spellStart"/>
            <w:r w:rsidRPr="00116AA0">
              <w:rPr>
                <w:rFonts w:cs="Arial"/>
              </w:rPr>
              <w:t>dBm</w:t>
            </w:r>
            <w:proofErr w:type="spellEnd"/>
            <w:r w:rsidRPr="00116AA0">
              <w:rPr>
                <w:rFonts w:cs="Arial"/>
              </w:rPr>
              <w:t>)</w:t>
            </w:r>
          </w:p>
        </w:tc>
        <w:tc>
          <w:tcPr>
            <w:tcW w:w="885" w:type="dxa"/>
            <w:shd w:val="clear" w:color="auto" w:fill="auto"/>
            <w:vAlign w:val="center"/>
          </w:tcPr>
          <w:p w:rsidR="00464CB8" w:rsidRPr="00116AA0" w:rsidRDefault="00464CB8" w:rsidP="0057700F">
            <w:pPr>
              <w:pStyle w:val="TAH"/>
              <w:rPr>
                <w:rFonts w:cs="Arial"/>
              </w:rPr>
            </w:pPr>
            <w:r w:rsidRPr="00116AA0">
              <w:rPr>
                <w:rFonts w:cs="Arial"/>
              </w:rPr>
              <w:t>10 MHz</w:t>
            </w:r>
          </w:p>
          <w:p w:rsidR="00464CB8" w:rsidRPr="00116AA0" w:rsidRDefault="00464CB8" w:rsidP="0057700F">
            <w:pPr>
              <w:pStyle w:val="TAH"/>
              <w:rPr>
                <w:rFonts w:eastAsia="ＭＳ 明朝" w:cs="Arial"/>
              </w:rPr>
            </w:pPr>
            <w:r w:rsidRPr="00116AA0">
              <w:rPr>
                <w:rFonts w:cs="Arial"/>
              </w:rPr>
              <w:t>(</w:t>
            </w:r>
            <w:proofErr w:type="spellStart"/>
            <w:r w:rsidRPr="00116AA0">
              <w:rPr>
                <w:rFonts w:cs="Arial"/>
              </w:rPr>
              <w:t>dBm</w:t>
            </w:r>
            <w:proofErr w:type="spellEnd"/>
            <w:r w:rsidRPr="00116AA0">
              <w:rPr>
                <w:rFonts w:cs="Arial"/>
              </w:rPr>
              <w:t>)</w:t>
            </w:r>
          </w:p>
        </w:tc>
        <w:tc>
          <w:tcPr>
            <w:tcW w:w="859" w:type="dxa"/>
            <w:shd w:val="clear" w:color="auto" w:fill="auto"/>
            <w:vAlign w:val="center"/>
          </w:tcPr>
          <w:p w:rsidR="00464CB8" w:rsidRPr="00116AA0" w:rsidRDefault="00464CB8" w:rsidP="0057700F">
            <w:pPr>
              <w:pStyle w:val="TAH"/>
              <w:rPr>
                <w:rFonts w:cs="Arial"/>
              </w:rPr>
            </w:pPr>
            <w:r w:rsidRPr="00116AA0">
              <w:rPr>
                <w:rFonts w:cs="Arial"/>
              </w:rPr>
              <w:t>15 MHz</w:t>
            </w:r>
          </w:p>
          <w:p w:rsidR="00464CB8" w:rsidRPr="00116AA0" w:rsidRDefault="00464CB8" w:rsidP="0057700F">
            <w:pPr>
              <w:pStyle w:val="TAH"/>
              <w:rPr>
                <w:rFonts w:eastAsia="ＭＳ 明朝" w:cs="Arial"/>
              </w:rPr>
            </w:pPr>
            <w:r w:rsidRPr="00116AA0">
              <w:rPr>
                <w:rFonts w:cs="Arial"/>
              </w:rPr>
              <w:t>(</w:t>
            </w:r>
            <w:proofErr w:type="spellStart"/>
            <w:r w:rsidRPr="00116AA0">
              <w:rPr>
                <w:rFonts w:cs="Arial"/>
              </w:rPr>
              <w:t>dBm</w:t>
            </w:r>
            <w:proofErr w:type="spellEnd"/>
            <w:r w:rsidRPr="00116AA0">
              <w:rPr>
                <w:rFonts w:cs="Arial"/>
              </w:rPr>
              <w:t>)</w:t>
            </w:r>
          </w:p>
        </w:tc>
        <w:tc>
          <w:tcPr>
            <w:tcW w:w="900" w:type="dxa"/>
            <w:shd w:val="clear" w:color="auto" w:fill="auto"/>
            <w:vAlign w:val="center"/>
          </w:tcPr>
          <w:p w:rsidR="00464CB8" w:rsidRPr="00116AA0" w:rsidRDefault="00464CB8" w:rsidP="0057700F">
            <w:pPr>
              <w:pStyle w:val="TAH"/>
              <w:rPr>
                <w:rFonts w:cs="Arial"/>
              </w:rPr>
            </w:pPr>
            <w:r w:rsidRPr="00116AA0">
              <w:rPr>
                <w:rFonts w:cs="Arial"/>
              </w:rPr>
              <w:t>20 MHz</w:t>
            </w:r>
          </w:p>
          <w:p w:rsidR="00464CB8" w:rsidRPr="00116AA0" w:rsidRDefault="00464CB8" w:rsidP="0057700F">
            <w:pPr>
              <w:pStyle w:val="TAH"/>
              <w:rPr>
                <w:rFonts w:eastAsia="ＭＳ 明朝" w:cs="Arial"/>
              </w:rPr>
            </w:pPr>
            <w:r w:rsidRPr="00116AA0">
              <w:rPr>
                <w:rFonts w:cs="Arial"/>
              </w:rPr>
              <w:t>(</w:t>
            </w:r>
            <w:proofErr w:type="spellStart"/>
            <w:r w:rsidRPr="00116AA0">
              <w:rPr>
                <w:rFonts w:cs="Arial"/>
              </w:rPr>
              <w:t>dBm</w:t>
            </w:r>
            <w:proofErr w:type="spellEnd"/>
            <w:r w:rsidRPr="00116AA0">
              <w:rPr>
                <w:rFonts w:cs="Arial"/>
              </w:rPr>
              <w:t>)</w:t>
            </w:r>
          </w:p>
        </w:tc>
        <w:tc>
          <w:tcPr>
            <w:tcW w:w="839" w:type="dxa"/>
            <w:shd w:val="clear" w:color="auto" w:fill="auto"/>
            <w:vAlign w:val="center"/>
          </w:tcPr>
          <w:p w:rsidR="00464CB8" w:rsidRPr="00116AA0" w:rsidRDefault="00464CB8" w:rsidP="0057700F">
            <w:pPr>
              <w:pStyle w:val="TAH"/>
              <w:rPr>
                <w:rFonts w:eastAsia="ＭＳ 明朝" w:cs="Arial"/>
              </w:rPr>
            </w:pPr>
            <w:r w:rsidRPr="00116AA0">
              <w:rPr>
                <w:rFonts w:cs="Arial"/>
              </w:rPr>
              <w:t>Duplex mode</w:t>
            </w:r>
          </w:p>
        </w:tc>
      </w:tr>
      <w:tr w:rsidR="00464CB8" w:rsidRPr="009715C6" w:rsidTr="0057700F">
        <w:trPr>
          <w:trHeight w:val="255"/>
        </w:trPr>
        <w:tc>
          <w:tcPr>
            <w:tcW w:w="1842"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CA_2A-4A-5A-29A</w:t>
            </w:r>
          </w:p>
        </w:tc>
        <w:tc>
          <w:tcPr>
            <w:tcW w:w="1004" w:type="dxa"/>
            <w:vMerge w:val="restart"/>
            <w:shd w:val="clear" w:color="auto" w:fill="auto"/>
            <w:vAlign w:val="center"/>
          </w:tcPr>
          <w:p w:rsidR="00464CB8" w:rsidRPr="00116AA0" w:rsidRDefault="00464CB8" w:rsidP="0057700F">
            <w:pPr>
              <w:pStyle w:val="TAC"/>
              <w:rPr>
                <w:rFonts w:cs="Arial"/>
              </w:rPr>
            </w:pPr>
            <w:r w:rsidRPr="00116AA0">
              <w:rPr>
                <w:rFonts w:cs="Arial"/>
              </w:rPr>
              <w:t>2</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-97.7</w:t>
            </w:r>
          </w:p>
        </w:tc>
        <w:tc>
          <w:tcPr>
            <w:tcW w:w="885" w:type="dxa"/>
            <w:shd w:val="clear" w:color="auto" w:fill="auto"/>
            <w:vAlign w:val="center"/>
          </w:tcPr>
          <w:p w:rsidR="00464CB8" w:rsidRPr="00116AA0" w:rsidRDefault="00464CB8" w:rsidP="0057700F">
            <w:pPr>
              <w:pStyle w:val="TAC"/>
              <w:rPr>
                <w:rFonts w:cs="Arial"/>
              </w:rPr>
            </w:pPr>
            <w:r w:rsidRPr="00116AA0">
              <w:rPr>
                <w:rFonts w:cs="Arial"/>
              </w:rPr>
              <w:t>-94.7</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cs="Arial"/>
              </w:rPr>
              <w:t>-92.9</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cs="Arial"/>
              </w:rPr>
              <w:t>-91.7</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cs="Arial"/>
              </w:rPr>
              <w:t>FDD</w:t>
            </w: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vMerge/>
            <w:shd w:val="clear" w:color="auto" w:fill="auto"/>
            <w:vAlign w:val="center"/>
          </w:tcPr>
          <w:p w:rsidR="00464CB8" w:rsidRPr="00116AA0" w:rsidRDefault="00464CB8" w:rsidP="0057700F">
            <w:pPr>
              <w:pStyle w:val="TAC"/>
              <w:rPr>
                <w:rFonts w:cs="Arial"/>
              </w:rPr>
            </w:pP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[-100.4]</w:t>
            </w:r>
            <w:r w:rsidRPr="00116AA0">
              <w:rPr>
                <w:rFonts w:cs="Arial"/>
                <w:vertAlign w:val="superscript"/>
              </w:rPr>
              <w:t>4</w:t>
            </w:r>
          </w:p>
        </w:tc>
        <w:tc>
          <w:tcPr>
            <w:tcW w:w="885" w:type="dxa"/>
            <w:shd w:val="clear" w:color="auto" w:fill="auto"/>
            <w:vAlign w:val="center"/>
          </w:tcPr>
          <w:p w:rsidR="00464CB8" w:rsidRPr="00116AA0" w:rsidRDefault="00464CB8" w:rsidP="0057700F">
            <w:pPr>
              <w:pStyle w:val="TAC"/>
              <w:rPr>
                <w:rFonts w:cs="Arial"/>
              </w:rPr>
            </w:pPr>
            <w:r w:rsidRPr="00116AA0">
              <w:rPr>
                <w:rFonts w:cs="Arial"/>
              </w:rPr>
              <w:t>[-97.4]</w:t>
            </w:r>
            <w:r w:rsidRPr="00116AA0">
              <w:rPr>
                <w:rFonts w:cs="Arial"/>
                <w:vertAlign w:val="superscript"/>
              </w:rPr>
              <w:t>4</w:t>
            </w:r>
          </w:p>
        </w:tc>
        <w:tc>
          <w:tcPr>
            <w:tcW w:w="859" w:type="dxa"/>
            <w:shd w:val="clear" w:color="auto" w:fill="auto"/>
            <w:vAlign w:val="center"/>
          </w:tcPr>
          <w:p w:rsidR="00464CB8" w:rsidRPr="00116AA0" w:rsidRDefault="00464CB8" w:rsidP="0057700F">
            <w:pPr>
              <w:pStyle w:val="TAC"/>
              <w:rPr>
                <w:rFonts w:cs="Arial"/>
              </w:rPr>
            </w:pPr>
            <w:r w:rsidRPr="00116AA0">
              <w:rPr>
                <w:rFonts w:cs="Arial"/>
              </w:rPr>
              <w:t>[-95.6]</w:t>
            </w:r>
            <w:r w:rsidRPr="00116AA0">
              <w:rPr>
                <w:rFonts w:cs="Arial"/>
                <w:vertAlign w:val="superscript"/>
              </w:rPr>
              <w:t>4</w:t>
            </w:r>
          </w:p>
        </w:tc>
        <w:tc>
          <w:tcPr>
            <w:tcW w:w="900" w:type="dxa"/>
            <w:shd w:val="clear" w:color="auto" w:fill="auto"/>
            <w:vAlign w:val="center"/>
          </w:tcPr>
          <w:p w:rsidR="00464CB8" w:rsidRPr="00116AA0" w:rsidRDefault="00464CB8" w:rsidP="0057700F">
            <w:pPr>
              <w:pStyle w:val="TAC"/>
              <w:rPr>
                <w:rFonts w:cs="Arial"/>
              </w:rPr>
            </w:pPr>
            <w:r w:rsidRPr="00116AA0">
              <w:rPr>
                <w:rFonts w:cs="Arial"/>
              </w:rPr>
              <w:t>[-94.4]</w:t>
            </w:r>
            <w:r w:rsidRPr="00116AA0">
              <w:rPr>
                <w:rFonts w:cs="Arial"/>
                <w:vertAlign w:val="superscript"/>
              </w:rPr>
              <w:t>4</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rPr>
              <w:t>4</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-99.7</w:t>
            </w:r>
          </w:p>
        </w:tc>
        <w:tc>
          <w:tcPr>
            <w:tcW w:w="885" w:type="dxa"/>
            <w:shd w:val="clear" w:color="auto" w:fill="auto"/>
            <w:vAlign w:val="center"/>
          </w:tcPr>
          <w:p w:rsidR="00464CB8" w:rsidRPr="00116AA0" w:rsidRDefault="00464CB8" w:rsidP="0057700F">
            <w:pPr>
              <w:pStyle w:val="TAC"/>
              <w:rPr>
                <w:rFonts w:cs="Arial"/>
              </w:rPr>
            </w:pPr>
            <w:r w:rsidRPr="00116AA0">
              <w:rPr>
                <w:rFonts w:cs="Arial"/>
              </w:rPr>
              <w:t>-96.7</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cs="Arial"/>
              </w:rPr>
              <w:t>-94.9</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cs="Arial"/>
              </w:rPr>
              <w:t>-93.7</w:t>
            </w: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rPr>
              <w:t>5</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-98</w:t>
            </w:r>
          </w:p>
        </w:tc>
        <w:tc>
          <w:tcPr>
            <w:tcW w:w="885" w:type="dxa"/>
            <w:shd w:val="clear" w:color="auto" w:fill="auto"/>
            <w:vAlign w:val="center"/>
          </w:tcPr>
          <w:p w:rsidR="00464CB8" w:rsidRPr="00116AA0" w:rsidRDefault="00464CB8" w:rsidP="0057700F">
            <w:pPr>
              <w:pStyle w:val="TAC"/>
              <w:rPr>
                <w:rFonts w:cs="Arial"/>
              </w:rPr>
            </w:pPr>
            <w:r w:rsidRPr="00116AA0">
              <w:rPr>
                <w:rFonts w:cs="Arial"/>
              </w:rPr>
              <w:t>-95</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rPr>
              <w:t>29</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-97</w:t>
            </w:r>
          </w:p>
        </w:tc>
        <w:tc>
          <w:tcPr>
            <w:tcW w:w="885" w:type="dxa"/>
            <w:shd w:val="clear" w:color="auto" w:fill="auto"/>
            <w:vAlign w:val="center"/>
          </w:tcPr>
          <w:p w:rsidR="00464CB8" w:rsidRPr="00116AA0" w:rsidRDefault="00464CB8" w:rsidP="0057700F">
            <w:pPr>
              <w:pStyle w:val="TAC"/>
              <w:rPr>
                <w:rFonts w:cs="Arial"/>
              </w:rPr>
            </w:pPr>
            <w:r w:rsidRPr="00116AA0">
              <w:rPr>
                <w:rFonts w:cs="Arial"/>
              </w:rPr>
              <w:t>-94</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CA_2A-4A-29A</w:t>
            </w:r>
          </w:p>
        </w:tc>
        <w:tc>
          <w:tcPr>
            <w:tcW w:w="1004" w:type="dxa"/>
            <w:vMerge w:val="restart"/>
            <w:shd w:val="clear" w:color="auto" w:fill="auto"/>
            <w:vAlign w:val="center"/>
          </w:tcPr>
          <w:p w:rsidR="00464CB8" w:rsidRPr="00116AA0" w:rsidRDefault="00464CB8" w:rsidP="0057700F">
            <w:pPr>
              <w:pStyle w:val="TAC"/>
              <w:rPr>
                <w:rFonts w:cs="Arial"/>
              </w:rPr>
            </w:pPr>
            <w:r w:rsidRPr="00116AA0">
              <w:rPr>
                <w:rFonts w:cs="Arial"/>
              </w:rPr>
              <w:t>2</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-97.7</w:t>
            </w:r>
          </w:p>
        </w:tc>
        <w:tc>
          <w:tcPr>
            <w:tcW w:w="885" w:type="dxa"/>
            <w:shd w:val="clear" w:color="auto" w:fill="auto"/>
            <w:vAlign w:val="center"/>
          </w:tcPr>
          <w:p w:rsidR="00464CB8" w:rsidRPr="00116AA0" w:rsidRDefault="00464CB8" w:rsidP="0057700F">
            <w:pPr>
              <w:pStyle w:val="TAC"/>
              <w:rPr>
                <w:rFonts w:cs="Arial"/>
              </w:rPr>
            </w:pPr>
            <w:r w:rsidRPr="00116AA0">
              <w:rPr>
                <w:rFonts w:cs="Arial"/>
              </w:rPr>
              <w:t>-94.7</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cs="Arial"/>
              </w:rPr>
              <w:t>-92.9</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-91.7</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vMerge/>
            <w:shd w:val="clear" w:color="auto" w:fill="auto"/>
            <w:vAlign w:val="center"/>
          </w:tcPr>
          <w:p w:rsidR="00464CB8" w:rsidRPr="00116AA0" w:rsidRDefault="00464CB8" w:rsidP="0057700F">
            <w:pPr>
              <w:pStyle w:val="TAC"/>
              <w:rPr>
                <w:rFonts w:cs="Arial"/>
              </w:rPr>
            </w:pP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[-100.4]</w:t>
            </w:r>
            <w:r w:rsidRPr="00116AA0">
              <w:rPr>
                <w:rFonts w:cs="Arial"/>
                <w:vertAlign w:val="superscript"/>
              </w:rPr>
              <w:t>4</w:t>
            </w:r>
          </w:p>
        </w:tc>
        <w:tc>
          <w:tcPr>
            <w:tcW w:w="885" w:type="dxa"/>
            <w:shd w:val="clear" w:color="auto" w:fill="auto"/>
            <w:vAlign w:val="center"/>
          </w:tcPr>
          <w:p w:rsidR="00464CB8" w:rsidRPr="00116AA0" w:rsidRDefault="00464CB8" w:rsidP="0057700F">
            <w:pPr>
              <w:pStyle w:val="TAC"/>
              <w:rPr>
                <w:rFonts w:cs="Arial"/>
              </w:rPr>
            </w:pPr>
            <w:r w:rsidRPr="00116AA0">
              <w:rPr>
                <w:rFonts w:cs="Arial"/>
              </w:rPr>
              <w:t>[-97.4]</w:t>
            </w:r>
            <w:r w:rsidRPr="00116AA0">
              <w:rPr>
                <w:rFonts w:cs="Arial"/>
                <w:vertAlign w:val="superscript"/>
              </w:rPr>
              <w:t>4</w:t>
            </w:r>
          </w:p>
        </w:tc>
        <w:tc>
          <w:tcPr>
            <w:tcW w:w="859" w:type="dxa"/>
            <w:shd w:val="clear" w:color="auto" w:fill="auto"/>
            <w:vAlign w:val="center"/>
          </w:tcPr>
          <w:p w:rsidR="00464CB8" w:rsidRPr="00116AA0" w:rsidRDefault="00464CB8" w:rsidP="0057700F">
            <w:pPr>
              <w:pStyle w:val="TAC"/>
              <w:rPr>
                <w:rFonts w:cs="Arial"/>
              </w:rPr>
            </w:pPr>
            <w:r w:rsidRPr="00116AA0">
              <w:rPr>
                <w:rFonts w:cs="Arial"/>
              </w:rPr>
              <w:t>[-95.6]</w:t>
            </w:r>
            <w:r w:rsidRPr="00116AA0">
              <w:rPr>
                <w:rFonts w:cs="Arial"/>
                <w:vertAlign w:val="superscript"/>
              </w:rPr>
              <w:t>4</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cs="Arial"/>
              </w:rPr>
              <w:t>[-94.4]</w:t>
            </w:r>
            <w:r w:rsidRPr="00116AA0">
              <w:rPr>
                <w:rFonts w:cs="Arial"/>
                <w:vertAlign w:val="superscript"/>
              </w:rPr>
              <w:t>4</w:t>
            </w: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rPr>
              <w:t>4</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-99.7</w:t>
            </w:r>
          </w:p>
        </w:tc>
        <w:tc>
          <w:tcPr>
            <w:tcW w:w="885" w:type="dxa"/>
            <w:shd w:val="clear" w:color="auto" w:fill="auto"/>
            <w:vAlign w:val="center"/>
          </w:tcPr>
          <w:p w:rsidR="00464CB8" w:rsidRPr="00116AA0" w:rsidRDefault="00464CB8" w:rsidP="0057700F">
            <w:pPr>
              <w:pStyle w:val="TAC"/>
              <w:rPr>
                <w:rFonts w:cs="Arial"/>
              </w:rPr>
            </w:pPr>
            <w:r w:rsidRPr="00116AA0">
              <w:rPr>
                <w:rFonts w:cs="Arial"/>
              </w:rPr>
              <w:t>-96.7</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-94.9</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-93.7</w:t>
            </w: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rPr>
              <w:t>29</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-97</w:t>
            </w:r>
          </w:p>
        </w:tc>
        <w:tc>
          <w:tcPr>
            <w:tcW w:w="885" w:type="dxa"/>
            <w:shd w:val="clear" w:color="auto" w:fill="auto"/>
            <w:vAlign w:val="center"/>
          </w:tcPr>
          <w:p w:rsidR="00464CB8" w:rsidRPr="00116AA0" w:rsidRDefault="00464CB8" w:rsidP="0057700F">
            <w:pPr>
              <w:pStyle w:val="TAC"/>
              <w:rPr>
                <w:rFonts w:cs="Arial"/>
              </w:rPr>
            </w:pPr>
            <w:r w:rsidRPr="00116AA0">
              <w:rPr>
                <w:rFonts w:cs="Arial"/>
              </w:rPr>
              <w:t>-94</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val="restart"/>
            <w:shd w:val="clear" w:color="auto" w:fill="auto"/>
            <w:vAlign w:val="center"/>
          </w:tcPr>
          <w:p w:rsidR="00464CB8" w:rsidRPr="00116AA0" w:rsidRDefault="00464CB8" w:rsidP="0057700F">
            <w:pPr>
              <w:pStyle w:val="TAC"/>
              <w:rPr>
                <w:rFonts w:eastAsia="ＭＳ 明朝" w:cs="Arial"/>
              </w:rPr>
            </w:pPr>
            <w:r w:rsidRPr="00116AA0">
              <w:rPr>
                <w:rFonts w:cs="Arial"/>
              </w:rPr>
              <w:t>CA_2A-4A-29A-30A</w:t>
            </w:r>
          </w:p>
        </w:tc>
        <w:tc>
          <w:tcPr>
            <w:tcW w:w="1004" w:type="dxa"/>
            <w:vMerge w:val="restart"/>
            <w:shd w:val="clear" w:color="auto" w:fill="auto"/>
            <w:vAlign w:val="center"/>
          </w:tcPr>
          <w:p w:rsidR="00464CB8" w:rsidRPr="00116AA0" w:rsidRDefault="00464CB8" w:rsidP="0057700F">
            <w:pPr>
              <w:pStyle w:val="TAC"/>
              <w:rPr>
                <w:rFonts w:cs="Arial"/>
              </w:rPr>
            </w:pPr>
            <w:r w:rsidRPr="00116AA0">
              <w:rPr>
                <w:rFonts w:cs="Arial"/>
              </w:rPr>
              <w:t>2</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-97.6</w:t>
            </w:r>
          </w:p>
        </w:tc>
        <w:tc>
          <w:tcPr>
            <w:tcW w:w="885" w:type="dxa"/>
            <w:shd w:val="clear" w:color="auto" w:fill="auto"/>
            <w:vAlign w:val="center"/>
          </w:tcPr>
          <w:p w:rsidR="00464CB8" w:rsidRPr="00116AA0" w:rsidRDefault="00464CB8" w:rsidP="0057700F">
            <w:pPr>
              <w:pStyle w:val="TAC"/>
              <w:rPr>
                <w:rFonts w:cs="Arial"/>
              </w:rPr>
            </w:pPr>
            <w:r w:rsidRPr="00116AA0">
              <w:rPr>
                <w:rFonts w:cs="Arial"/>
              </w:rPr>
              <w:t>-94.6</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cs="Arial"/>
              </w:rPr>
              <w:t>-92.8</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-91.6</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cs="Arial"/>
              </w:rPr>
            </w:pPr>
          </w:p>
        </w:tc>
        <w:tc>
          <w:tcPr>
            <w:tcW w:w="1004" w:type="dxa"/>
            <w:vMerge/>
            <w:shd w:val="clear" w:color="auto" w:fill="auto"/>
            <w:vAlign w:val="center"/>
          </w:tcPr>
          <w:p w:rsidR="00464CB8" w:rsidRPr="00116AA0" w:rsidRDefault="00464CB8" w:rsidP="0057700F">
            <w:pPr>
              <w:pStyle w:val="TAC"/>
              <w:rPr>
                <w:rFonts w:cs="Arial"/>
              </w:rPr>
            </w:pP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[-100.3]</w:t>
            </w:r>
            <w:r w:rsidRPr="00116AA0">
              <w:rPr>
                <w:rFonts w:cs="Arial"/>
                <w:vertAlign w:val="superscript"/>
              </w:rPr>
              <w:t>4</w:t>
            </w:r>
          </w:p>
        </w:tc>
        <w:tc>
          <w:tcPr>
            <w:tcW w:w="885" w:type="dxa"/>
            <w:shd w:val="clear" w:color="auto" w:fill="auto"/>
            <w:vAlign w:val="center"/>
          </w:tcPr>
          <w:p w:rsidR="00464CB8" w:rsidRPr="00116AA0" w:rsidRDefault="00464CB8" w:rsidP="0057700F">
            <w:pPr>
              <w:pStyle w:val="TAC"/>
              <w:rPr>
                <w:rFonts w:cs="Arial"/>
              </w:rPr>
            </w:pPr>
            <w:r w:rsidRPr="00116AA0">
              <w:rPr>
                <w:rFonts w:cs="Arial"/>
              </w:rPr>
              <w:t>[-97.3]</w:t>
            </w:r>
            <w:r w:rsidRPr="00116AA0">
              <w:rPr>
                <w:rFonts w:cs="Arial"/>
                <w:vertAlign w:val="superscript"/>
              </w:rPr>
              <w:t>4</w:t>
            </w:r>
          </w:p>
        </w:tc>
        <w:tc>
          <w:tcPr>
            <w:tcW w:w="859" w:type="dxa"/>
            <w:shd w:val="clear" w:color="auto" w:fill="auto"/>
            <w:vAlign w:val="center"/>
          </w:tcPr>
          <w:p w:rsidR="00464CB8" w:rsidRPr="00116AA0" w:rsidRDefault="00464CB8" w:rsidP="0057700F">
            <w:pPr>
              <w:pStyle w:val="TAC"/>
              <w:rPr>
                <w:rFonts w:cs="Arial"/>
              </w:rPr>
            </w:pPr>
            <w:r w:rsidRPr="00116AA0">
              <w:rPr>
                <w:rFonts w:cs="Arial"/>
              </w:rPr>
              <w:t>[-95.5]</w:t>
            </w:r>
            <w:r w:rsidRPr="00116AA0">
              <w:rPr>
                <w:rFonts w:cs="Arial"/>
                <w:vertAlign w:val="superscript"/>
              </w:rPr>
              <w:t>4</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cs="Arial"/>
              </w:rPr>
              <w:t>[-94.3]</w:t>
            </w:r>
            <w:r w:rsidRPr="00116AA0">
              <w:rPr>
                <w:rFonts w:cs="Arial"/>
                <w:vertAlign w:val="superscript"/>
              </w:rPr>
              <w:t>4</w:t>
            </w: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rPr>
              <w:t>4</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-99.6</w:t>
            </w:r>
          </w:p>
        </w:tc>
        <w:tc>
          <w:tcPr>
            <w:tcW w:w="885" w:type="dxa"/>
            <w:shd w:val="clear" w:color="auto" w:fill="auto"/>
            <w:vAlign w:val="center"/>
          </w:tcPr>
          <w:p w:rsidR="00464CB8" w:rsidRPr="00116AA0" w:rsidRDefault="00464CB8" w:rsidP="0057700F">
            <w:pPr>
              <w:pStyle w:val="TAC"/>
              <w:rPr>
                <w:rFonts w:cs="Arial"/>
              </w:rPr>
            </w:pPr>
            <w:r w:rsidRPr="00116AA0">
              <w:rPr>
                <w:rFonts w:cs="Arial"/>
              </w:rPr>
              <w:t>-96.6</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-94.8</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-93.6</w:t>
            </w: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rPr>
              <w:t>29</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w:t>
            </w:r>
            <w:r w:rsidRPr="00116AA0">
              <w:rPr>
                <w:rFonts w:cs="Arial" w:hint="eastAsia"/>
                <w:lang w:eastAsia="zh-CN"/>
              </w:rPr>
              <w:t>7</w:t>
            </w:r>
          </w:p>
        </w:tc>
        <w:tc>
          <w:tcPr>
            <w:tcW w:w="885" w:type="dxa"/>
            <w:shd w:val="clear" w:color="auto" w:fill="auto"/>
            <w:vAlign w:val="center"/>
          </w:tcPr>
          <w:p w:rsidR="00464CB8" w:rsidRPr="00116AA0" w:rsidRDefault="00464CB8" w:rsidP="0057700F">
            <w:pPr>
              <w:pStyle w:val="TAC"/>
              <w:rPr>
                <w:rFonts w:cs="Arial"/>
              </w:rPr>
            </w:pPr>
            <w:r w:rsidRPr="00116AA0">
              <w:rPr>
                <w:rFonts w:cs="Arial"/>
              </w:rPr>
              <w:t>-9</w:t>
            </w:r>
            <w:r w:rsidRPr="00116AA0">
              <w:rPr>
                <w:rFonts w:cs="Arial" w:hint="eastAsia"/>
                <w:lang w:eastAsia="zh-CN"/>
              </w:rPr>
              <w:t>4</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rPr>
              <w:t>30</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-98.5</w:t>
            </w:r>
          </w:p>
        </w:tc>
        <w:tc>
          <w:tcPr>
            <w:tcW w:w="885" w:type="dxa"/>
            <w:shd w:val="clear" w:color="auto" w:fill="auto"/>
            <w:vAlign w:val="center"/>
          </w:tcPr>
          <w:p w:rsidR="00464CB8" w:rsidRPr="00116AA0" w:rsidRDefault="00464CB8" w:rsidP="0057700F">
            <w:pPr>
              <w:pStyle w:val="TAC"/>
              <w:rPr>
                <w:rFonts w:cs="Arial"/>
              </w:rPr>
            </w:pPr>
            <w:r w:rsidRPr="00116AA0">
              <w:rPr>
                <w:rFonts w:cs="Arial"/>
              </w:rPr>
              <w:t>-95.5</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CA_2A-5A-29A</w:t>
            </w:r>
          </w:p>
        </w:tc>
        <w:tc>
          <w:tcPr>
            <w:tcW w:w="1004" w:type="dxa"/>
            <w:vMerge w:val="restart"/>
            <w:shd w:val="clear" w:color="auto" w:fill="auto"/>
            <w:vAlign w:val="center"/>
          </w:tcPr>
          <w:p w:rsidR="00464CB8" w:rsidRPr="00116AA0" w:rsidRDefault="00464CB8" w:rsidP="0057700F">
            <w:pPr>
              <w:pStyle w:val="TAC"/>
              <w:rPr>
                <w:rFonts w:cs="Arial"/>
              </w:rPr>
            </w:pPr>
            <w:r w:rsidRPr="00116AA0">
              <w:rPr>
                <w:rFonts w:eastAsia="ＭＳ 明朝" w:cs="Arial"/>
              </w:rPr>
              <w:t>2</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eastAsia="ＭＳ 明朝" w:cs="Arial"/>
              </w:rPr>
              <w:t>-98</w:t>
            </w:r>
          </w:p>
        </w:tc>
        <w:tc>
          <w:tcPr>
            <w:tcW w:w="885" w:type="dxa"/>
            <w:shd w:val="clear" w:color="auto" w:fill="auto"/>
            <w:vAlign w:val="center"/>
          </w:tcPr>
          <w:p w:rsidR="00464CB8" w:rsidRPr="00116AA0" w:rsidRDefault="00464CB8" w:rsidP="0057700F">
            <w:pPr>
              <w:pStyle w:val="TAC"/>
              <w:rPr>
                <w:rFonts w:cs="Arial"/>
              </w:rPr>
            </w:pPr>
            <w:r w:rsidRPr="00116AA0">
              <w:rPr>
                <w:rFonts w:eastAsia="ＭＳ 明朝" w:cs="Arial"/>
              </w:rPr>
              <w:t>-95</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-93.2</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-92</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vMerge/>
            <w:shd w:val="clear" w:color="auto" w:fill="auto"/>
            <w:vAlign w:val="center"/>
          </w:tcPr>
          <w:p w:rsidR="00464CB8" w:rsidRPr="00116AA0" w:rsidRDefault="00464CB8" w:rsidP="0057700F">
            <w:pPr>
              <w:pStyle w:val="TAC"/>
              <w:rPr>
                <w:rFonts w:eastAsia="ＭＳ 明朝" w:cs="Arial"/>
              </w:rPr>
            </w:pP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cs="Arial"/>
              </w:rPr>
              <w:t>[-100.7]</w:t>
            </w:r>
            <w:r w:rsidRPr="00116AA0">
              <w:rPr>
                <w:rFonts w:cs="Arial"/>
                <w:vertAlign w:val="superscript"/>
              </w:rPr>
              <w:t>4</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cs="Arial"/>
              </w:rPr>
              <w:t>[-97.7]</w:t>
            </w:r>
            <w:r w:rsidRPr="00116AA0">
              <w:rPr>
                <w:rFonts w:cs="Arial"/>
                <w:vertAlign w:val="superscript"/>
              </w:rPr>
              <w:t>4</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cs="Arial"/>
              </w:rPr>
              <w:t>[-95.9]</w:t>
            </w:r>
            <w:r w:rsidRPr="00116AA0">
              <w:rPr>
                <w:rFonts w:cs="Arial"/>
                <w:vertAlign w:val="superscript"/>
              </w:rPr>
              <w:t>4</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cs="Arial"/>
              </w:rPr>
              <w:t>[-94.7]</w:t>
            </w:r>
            <w:r w:rsidRPr="00116AA0">
              <w:rPr>
                <w:rFonts w:cs="Arial"/>
                <w:vertAlign w:val="superscript"/>
              </w:rPr>
              <w:t>4</w:t>
            </w: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-98</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-95</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highlight w:val="yellow"/>
              </w:rPr>
            </w:pPr>
          </w:p>
        </w:tc>
        <w:tc>
          <w:tcPr>
            <w:tcW w:w="1004" w:type="dxa"/>
            <w:shd w:val="clear" w:color="auto" w:fill="auto"/>
            <w:vAlign w:val="center"/>
          </w:tcPr>
          <w:p w:rsidR="00464CB8" w:rsidRPr="00116AA0" w:rsidRDefault="00464CB8" w:rsidP="0057700F">
            <w:pPr>
              <w:pStyle w:val="TAC"/>
              <w:rPr>
                <w:rFonts w:cs="Arial"/>
              </w:rPr>
            </w:pPr>
            <w:r w:rsidRPr="00116AA0">
              <w:rPr>
                <w:rFonts w:eastAsia="ＭＳ 明朝" w:cs="Arial"/>
              </w:rPr>
              <w:t>29</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eastAsia="ＭＳ 明朝" w:cs="Arial"/>
              </w:rPr>
              <w:t>-97</w:t>
            </w:r>
          </w:p>
        </w:tc>
        <w:tc>
          <w:tcPr>
            <w:tcW w:w="885" w:type="dxa"/>
            <w:shd w:val="clear" w:color="auto" w:fill="auto"/>
            <w:vAlign w:val="center"/>
          </w:tcPr>
          <w:p w:rsidR="00464CB8" w:rsidRPr="00116AA0" w:rsidRDefault="00464CB8" w:rsidP="0057700F">
            <w:pPr>
              <w:pStyle w:val="TAC"/>
              <w:rPr>
                <w:rFonts w:cs="Arial"/>
              </w:rPr>
            </w:pPr>
            <w:r w:rsidRPr="00116AA0">
              <w:rPr>
                <w:rFonts w:eastAsia="ＭＳ 明朝" w:cs="Arial"/>
              </w:rPr>
              <w:t>-94</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highlight w:val="yellow"/>
              </w:rPr>
            </w:pPr>
          </w:p>
        </w:tc>
      </w:tr>
      <w:tr w:rsidR="00464CB8" w:rsidRPr="009715C6" w:rsidTr="0057700F">
        <w:trPr>
          <w:trHeight w:val="255"/>
        </w:trPr>
        <w:tc>
          <w:tcPr>
            <w:tcW w:w="1842"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CA_2A-29A</w:t>
            </w:r>
          </w:p>
        </w:tc>
        <w:tc>
          <w:tcPr>
            <w:tcW w:w="1004"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-98</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-95</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-93.2</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-92</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vMerge/>
            <w:shd w:val="clear" w:color="auto" w:fill="auto"/>
            <w:vAlign w:val="center"/>
          </w:tcPr>
          <w:p w:rsidR="00464CB8" w:rsidRPr="00116AA0" w:rsidRDefault="00464CB8" w:rsidP="0057700F">
            <w:pPr>
              <w:pStyle w:val="TAC"/>
              <w:rPr>
                <w:rFonts w:eastAsia="ＭＳ 明朝" w:cs="Arial"/>
              </w:rPr>
            </w:pP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cs="Arial"/>
              </w:rPr>
              <w:t>[-100.7]</w:t>
            </w:r>
            <w:r w:rsidRPr="00116AA0">
              <w:rPr>
                <w:rFonts w:cs="Arial"/>
                <w:vertAlign w:val="superscript"/>
              </w:rPr>
              <w:t>4</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cs="Arial"/>
              </w:rPr>
              <w:t>[-97.7]</w:t>
            </w:r>
            <w:r w:rsidRPr="00116AA0">
              <w:rPr>
                <w:rFonts w:cs="Arial"/>
                <w:vertAlign w:val="superscript"/>
              </w:rPr>
              <w:t>4</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cs="Arial"/>
              </w:rPr>
              <w:t>[-95.9]</w:t>
            </w:r>
            <w:r w:rsidRPr="00116AA0">
              <w:rPr>
                <w:rFonts w:cs="Arial"/>
                <w:vertAlign w:val="superscript"/>
              </w:rPr>
              <w:t>4</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cs="Arial"/>
              </w:rPr>
              <w:t>[-94.7]</w:t>
            </w:r>
            <w:r w:rsidRPr="00116AA0">
              <w:rPr>
                <w:rFonts w:cs="Arial"/>
                <w:vertAlign w:val="superscript"/>
              </w:rPr>
              <w:t>4</w:t>
            </w: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29</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-98.7</w:t>
            </w: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-97</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-94</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CA_2C-29A</w:t>
            </w:r>
          </w:p>
        </w:tc>
        <w:tc>
          <w:tcPr>
            <w:tcW w:w="1004"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Del="004808A8" w:rsidRDefault="00464CB8" w:rsidP="0057700F">
            <w:pPr>
              <w:pStyle w:val="TAC"/>
              <w:rPr>
                <w:rFonts w:eastAsia="ＭＳ 明朝" w:cs="Arial"/>
              </w:rPr>
            </w:pPr>
            <w:r w:rsidRPr="00116AA0">
              <w:rPr>
                <w:rFonts w:eastAsia="ＭＳ 明朝" w:cs="Arial"/>
              </w:rPr>
              <w:t>-98</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-95</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-93.2</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-92</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vMerge/>
            <w:shd w:val="clear" w:color="auto" w:fill="auto"/>
            <w:vAlign w:val="center"/>
          </w:tcPr>
          <w:p w:rsidR="00464CB8" w:rsidRPr="00116AA0" w:rsidRDefault="00464CB8" w:rsidP="0057700F">
            <w:pPr>
              <w:pStyle w:val="TAC"/>
              <w:rPr>
                <w:rFonts w:eastAsia="ＭＳ 明朝" w:cs="Arial"/>
              </w:rPr>
            </w:pP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cs="Arial"/>
              </w:rPr>
              <w:t>[-100.7]</w:t>
            </w:r>
            <w:r w:rsidRPr="00116AA0">
              <w:rPr>
                <w:rFonts w:cs="Arial"/>
                <w:vertAlign w:val="superscript"/>
              </w:rPr>
              <w:t>4</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cs="Arial"/>
              </w:rPr>
              <w:t>[-97.7]</w:t>
            </w:r>
            <w:r w:rsidRPr="00116AA0">
              <w:rPr>
                <w:rFonts w:cs="Arial"/>
                <w:vertAlign w:val="superscript"/>
              </w:rPr>
              <w:t>4</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cs="Arial"/>
              </w:rPr>
              <w:t>[-95.9]</w:t>
            </w:r>
            <w:r w:rsidRPr="00116AA0">
              <w:rPr>
                <w:rFonts w:cs="Arial"/>
                <w:vertAlign w:val="superscript"/>
              </w:rPr>
              <w:t>4</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cs="Arial"/>
              </w:rPr>
              <w:t>[-94.7]</w:t>
            </w:r>
            <w:r w:rsidRPr="00116AA0">
              <w:rPr>
                <w:rFonts w:cs="Arial"/>
                <w:vertAlign w:val="superscript"/>
              </w:rPr>
              <w:t>4</w:t>
            </w: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29</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Del="004808A8" w:rsidRDefault="00464CB8" w:rsidP="0057700F">
            <w:pPr>
              <w:pStyle w:val="TAC"/>
              <w:rPr>
                <w:rFonts w:eastAsia="ＭＳ 明朝" w:cs="Arial"/>
              </w:rPr>
            </w:pPr>
            <w:r w:rsidRPr="00116AA0">
              <w:rPr>
                <w:rFonts w:eastAsia="ＭＳ 明朝" w:cs="Arial"/>
              </w:rPr>
              <w:t>-97</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-94</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CA_2A-29A-30A</w:t>
            </w:r>
          </w:p>
        </w:tc>
        <w:tc>
          <w:tcPr>
            <w:tcW w:w="1004" w:type="dxa"/>
            <w:vMerge w:val="restart"/>
            <w:shd w:val="clear" w:color="auto" w:fill="auto"/>
            <w:vAlign w:val="center"/>
          </w:tcPr>
          <w:p w:rsidR="00464CB8" w:rsidRPr="00116AA0" w:rsidRDefault="00464CB8" w:rsidP="0057700F">
            <w:pPr>
              <w:pStyle w:val="TAC"/>
              <w:rPr>
                <w:rFonts w:cs="Arial"/>
              </w:rPr>
            </w:pPr>
            <w:r w:rsidRPr="00116AA0">
              <w:rPr>
                <w:rFonts w:cs="Arial"/>
              </w:rPr>
              <w:t>2</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-97.6</w:t>
            </w:r>
          </w:p>
        </w:tc>
        <w:tc>
          <w:tcPr>
            <w:tcW w:w="885" w:type="dxa"/>
            <w:shd w:val="clear" w:color="auto" w:fill="auto"/>
            <w:vAlign w:val="center"/>
          </w:tcPr>
          <w:p w:rsidR="00464CB8" w:rsidRPr="00116AA0" w:rsidRDefault="00464CB8" w:rsidP="0057700F">
            <w:pPr>
              <w:pStyle w:val="TAC"/>
              <w:rPr>
                <w:rFonts w:cs="Arial"/>
              </w:rPr>
            </w:pPr>
            <w:r w:rsidRPr="00116AA0">
              <w:rPr>
                <w:rFonts w:cs="Arial"/>
              </w:rPr>
              <w:t>-94.6</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cs="Arial"/>
              </w:rPr>
              <w:t>-92.8</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-91.6</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vMerge/>
            <w:shd w:val="clear" w:color="auto" w:fill="auto"/>
            <w:vAlign w:val="center"/>
          </w:tcPr>
          <w:p w:rsidR="00464CB8" w:rsidRPr="00116AA0" w:rsidRDefault="00464CB8" w:rsidP="0057700F">
            <w:pPr>
              <w:pStyle w:val="TAC"/>
              <w:rPr>
                <w:rFonts w:cs="Arial"/>
              </w:rPr>
            </w:pP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[-100.3]</w:t>
            </w:r>
            <w:r w:rsidRPr="00116AA0">
              <w:rPr>
                <w:rFonts w:cs="Arial"/>
                <w:vertAlign w:val="superscript"/>
              </w:rPr>
              <w:t>4</w:t>
            </w:r>
          </w:p>
        </w:tc>
        <w:tc>
          <w:tcPr>
            <w:tcW w:w="885" w:type="dxa"/>
            <w:shd w:val="clear" w:color="auto" w:fill="auto"/>
            <w:vAlign w:val="center"/>
          </w:tcPr>
          <w:p w:rsidR="00464CB8" w:rsidRPr="00116AA0" w:rsidRDefault="00464CB8" w:rsidP="0057700F">
            <w:pPr>
              <w:pStyle w:val="TAC"/>
              <w:rPr>
                <w:rFonts w:cs="Arial"/>
              </w:rPr>
            </w:pPr>
            <w:r w:rsidRPr="00116AA0">
              <w:rPr>
                <w:rFonts w:cs="Arial"/>
              </w:rPr>
              <w:t>[-97.3]</w:t>
            </w:r>
            <w:r w:rsidRPr="00116AA0">
              <w:rPr>
                <w:rFonts w:cs="Arial"/>
                <w:vertAlign w:val="superscript"/>
              </w:rPr>
              <w:t>4</w:t>
            </w:r>
          </w:p>
        </w:tc>
        <w:tc>
          <w:tcPr>
            <w:tcW w:w="859" w:type="dxa"/>
            <w:shd w:val="clear" w:color="auto" w:fill="auto"/>
            <w:vAlign w:val="center"/>
          </w:tcPr>
          <w:p w:rsidR="00464CB8" w:rsidRPr="00116AA0" w:rsidRDefault="00464CB8" w:rsidP="0057700F">
            <w:pPr>
              <w:pStyle w:val="TAC"/>
              <w:rPr>
                <w:rFonts w:cs="Arial"/>
              </w:rPr>
            </w:pPr>
            <w:r w:rsidRPr="00116AA0">
              <w:rPr>
                <w:rFonts w:cs="Arial"/>
              </w:rPr>
              <w:t>[-95.5]</w:t>
            </w:r>
            <w:r w:rsidRPr="00116AA0">
              <w:rPr>
                <w:rFonts w:cs="Arial"/>
                <w:vertAlign w:val="superscript"/>
              </w:rPr>
              <w:t>4</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cs="Arial"/>
              </w:rPr>
              <w:t>[-94.3]</w:t>
            </w:r>
            <w:r w:rsidRPr="00116AA0">
              <w:rPr>
                <w:rFonts w:cs="Arial"/>
                <w:vertAlign w:val="superscript"/>
              </w:rPr>
              <w:t>4</w:t>
            </w: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rPr>
              <w:t>29</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w:t>
            </w:r>
            <w:r w:rsidRPr="00116AA0">
              <w:rPr>
                <w:rFonts w:cs="Arial" w:hint="eastAsia"/>
                <w:lang w:eastAsia="zh-CN"/>
              </w:rPr>
              <w:t>7</w:t>
            </w:r>
          </w:p>
        </w:tc>
        <w:tc>
          <w:tcPr>
            <w:tcW w:w="885" w:type="dxa"/>
            <w:shd w:val="clear" w:color="auto" w:fill="auto"/>
            <w:vAlign w:val="center"/>
          </w:tcPr>
          <w:p w:rsidR="00464CB8" w:rsidRPr="00116AA0" w:rsidRDefault="00464CB8" w:rsidP="0057700F">
            <w:pPr>
              <w:pStyle w:val="TAC"/>
              <w:rPr>
                <w:rFonts w:cs="Arial"/>
              </w:rPr>
            </w:pPr>
            <w:r w:rsidRPr="00116AA0">
              <w:rPr>
                <w:rFonts w:cs="Arial"/>
              </w:rPr>
              <w:t>-9</w:t>
            </w:r>
            <w:r w:rsidRPr="00116AA0">
              <w:rPr>
                <w:rFonts w:cs="Arial" w:hint="eastAsia"/>
                <w:lang w:eastAsia="zh-CN"/>
              </w:rPr>
              <w:t>4</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rPr>
              <w:t>30</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-98.5</w:t>
            </w:r>
          </w:p>
        </w:tc>
        <w:tc>
          <w:tcPr>
            <w:tcW w:w="885" w:type="dxa"/>
            <w:shd w:val="clear" w:color="auto" w:fill="auto"/>
            <w:vAlign w:val="center"/>
          </w:tcPr>
          <w:p w:rsidR="00464CB8" w:rsidRPr="00116AA0" w:rsidRDefault="00464CB8" w:rsidP="0057700F">
            <w:pPr>
              <w:pStyle w:val="TAC"/>
              <w:rPr>
                <w:rFonts w:cs="Arial"/>
              </w:rPr>
            </w:pPr>
            <w:r w:rsidRPr="00116AA0">
              <w:rPr>
                <w:rFonts w:cs="Arial"/>
              </w:rPr>
              <w:t>-95.5</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val="restart"/>
            <w:shd w:val="clear" w:color="auto" w:fill="auto"/>
            <w:vAlign w:val="center"/>
          </w:tcPr>
          <w:p w:rsidR="00464CB8" w:rsidRPr="00116AA0" w:rsidRDefault="00464CB8" w:rsidP="0057700F">
            <w:pPr>
              <w:pStyle w:val="TAC"/>
              <w:rPr>
                <w:rFonts w:eastAsia="ＭＳ 明朝" w:cs="Arial"/>
              </w:rPr>
            </w:pPr>
            <w:bookmarkStart w:id="6" w:name="_Hlk427602702"/>
            <w:r w:rsidRPr="00116AA0">
              <w:rPr>
                <w:rFonts w:eastAsia="ＭＳ 明朝" w:cs="Arial"/>
              </w:rPr>
              <w:t>CA_2C-29A-30A</w:t>
            </w:r>
            <w:bookmarkEnd w:id="6"/>
          </w:p>
        </w:tc>
        <w:tc>
          <w:tcPr>
            <w:tcW w:w="1004" w:type="dxa"/>
            <w:vMerge w:val="restart"/>
            <w:shd w:val="clear" w:color="auto" w:fill="auto"/>
            <w:vAlign w:val="center"/>
          </w:tcPr>
          <w:p w:rsidR="00464CB8" w:rsidRPr="00116AA0" w:rsidRDefault="00464CB8" w:rsidP="0057700F">
            <w:pPr>
              <w:pStyle w:val="TAC"/>
              <w:rPr>
                <w:rFonts w:cs="Arial"/>
              </w:rPr>
            </w:pPr>
            <w:r w:rsidRPr="00116AA0">
              <w:rPr>
                <w:rFonts w:cs="Arial"/>
              </w:rPr>
              <w:t>2</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-97.6</w:t>
            </w:r>
          </w:p>
        </w:tc>
        <w:tc>
          <w:tcPr>
            <w:tcW w:w="885" w:type="dxa"/>
            <w:shd w:val="clear" w:color="auto" w:fill="auto"/>
            <w:vAlign w:val="center"/>
          </w:tcPr>
          <w:p w:rsidR="00464CB8" w:rsidRPr="00116AA0" w:rsidRDefault="00464CB8" w:rsidP="0057700F">
            <w:pPr>
              <w:pStyle w:val="TAC"/>
              <w:rPr>
                <w:rFonts w:cs="Arial"/>
              </w:rPr>
            </w:pPr>
            <w:r w:rsidRPr="00116AA0">
              <w:rPr>
                <w:rFonts w:cs="Arial"/>
              </w:rPr>
              <w:t>-94.6</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cs="Arial"/>
              </w:rPr>
              <w:t>-92.8</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-91.6</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vMerge/>
            <w:shd w:val="clear" w:color="auto" w:fill="auto"/>
            <w:vAlign w:val="center"/>
          </w:tcPr>
          <w:p w:rsidR="00464CB8" w:rsidRPr="00116AA0" w:rsidRDefault="00464CB8" w:rsidP="0057700F">
            <w:pPr>
              <w:pStyle w:val="TAC"/>
              <w:rPr>
                <w:rFonts w:cs="Arial"/>
              </w:rPr>
            </w:pP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[-100.3]</w:t>
            </w:r>
            <w:r w:rsidRPr="00116AA0">
              <w:rPr>
                <w:rFonts w:cs="Arial"/>
                <w:vertAlign w:val="superscript"/>
              </w:rPr>
              <w:t>4</w:t>
            </w:r>
          </w:p>
        </w:tc>
        <w:tc>
          <w:tcPr>
            <w:tcW w:w="885" w:type="dxa"/>
            <w:shd w:val="clear" w:color="auto" w:fill="auto"/>
            <w:vAlign w:val="center"/>
          </w:tcPr>
          <w:p w:rsidR="00464CB8" w:rsidRPr="00116AA0" w:rsidRDefault="00464CB8" w:rsidP="0057700F">
            <w:pPr>
              <w:pStyle w:val="TAC"/>
              <w:rPr>
                <w:rFonts w:cs="Arial"/>
              </w:rPr>
            </w:pPr>
            <w:r w:rsidRPr="00116AA0">
              <w:rPr>
                <w:rFonts w:cs="Arial"/>
              </w:rPr>
              <w:t>[-97.3]</w:t>
            </w:r>
            <w:r w:rsidRPr="00116AA0">
              <w:rPr>
                <w:rFonts w:cs="Arial"/>
                <w:vertAlign w:val="superscript"/>
              </w:rPr>
              <w:t>4</w:t>
            </w:r>
          </w:p>
        </w:tc>
        <w:tc>
          <w:tcPr>
            <w:tcW w:w="859" w:type="dxa"/>
            <w:shd w:val="clear" w:color="auto" w:fill="auto"/>
            <w:vAlign w:val="center"/>
          </w:tcPr>
          <w:p w:rsidR="00464CB8" w:rsidRPr="00116AA0" w:rsidRDefault="00464CB8" w:rsidP="0057700F">
            <w:pPr>
              <w:pStyle w:val="TAC"/>
              <w:rPr>
                <w:rFonts w:cs="Arial"/>
              </w:rPr>
            </w:pPr>
            <w:r w:rsidRPr="00116AA0">
              <w:rPr>
                <w:rFonts w:cs="Arial"/>
              </w:rPr>
              <w:t>[-95.5]</w:t>
            </w:r>
            <w:r w:rsidRPr="00116AA0">
              <w:rPr>
                <w:rFonts w:cs="Arial"/>
                <w:vertAlign w:val="superscript"/>
              </w:rPr>
              <w:t>4</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cs="Arial"/>
              </w:rPr>
              <w:t>[-94.3]</w:t>
            </w:r>
            <w:r w:rsidRPr="00116AA0">
              <w:rPr>
                <w:rFonts w:cs="Arial"/>
                <w:vertAlign w:val="superscript"/>
              </w:rPr>
              <w:t>4</w:t>
            </w: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rPr>
              <w:t>29</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w:t>
            </w:r>
            <w:r w:rsidRPr="00116AA0">
              <w:rPr>
                <w:rFonts w:cs="Arial" w:hint="eastAsia"/>
                <w:lang w:eastAsia="zh-CN"/>
              </w:rPr>
              <w:t>7</w:t>
            </w:r>
          </w:p>
        </w:tc>
        <w:tc>
          <w:tcPr>
            <w:tcW w:w="885" w:type="dxa"/>
            <w:shd w:val="clear" w:color="auto" w:fill="auto"/>
            <w:vAlign w:val="center"/>
          </w:tcPr>
          <w:p w:rsidR="00464CB8" w:rsidRPr="00116AA0" w:rsidRDefault="00464CB8" w:rsidP="0057700F">
            <w:pPr>
              <w:pStyle w:val="TAC"/>
              <w:rPr>
                <w:rFonts w:cs="Arial"/>
              </w:rPr>
            </w:pPr>
            <w:r w:rsidRPr="00116AA0">
              <w:rPr>
                <w:rFonts w:cs="Arial"/>
              </w:rPr>
              <w:t>-9</w:t>
            </w:r>
            <w:r w:rsidRPr="00116AA0">
              <w:rPr>
                <w:rFonts w:cs="Arial" w:hint="eastAsia"/>
                <w:lang w:eastAsia="zh-CN"/>
              </w:rPr>
              <w:t>4</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rPr>
              <w:t>30</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-98.5</w:t>
            </w:r>
          </w:p>
        </w:tc>
        <w:tc>
          <w:tcPr>
            <w:tcW w:w="885" w:type="dxa"/>
            <w:shd w:val="clear" w:color="auto" w:fill="auto"/>
            <w:vAlign w:val="center"/>
          </w:tcPr>
          <w:p w:rsidR="00464CB8" w:rsidRPr="00116AA0" w:rsidRDefault="00464CB8" w:rsidP="0057700F">
            <w:pPr>
              <w:pStyle w:val="TAC"/>
              <w:rPr>
                <w:rFonts w:cs="Arial"/>
              </w:rPr>
            </w:pPr>
            <w:r w:rsidRPr="00116AA0">
              <w:rPr>
                <w:rFonts w:cs="Arial"/>
              </w:rPr>
              <w:t>-95.5</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F33ED2" w:rsidTr="0057700F">
        <w:trPr>
          <w:trHeight w:val="255"/>
        </w:trPr>
        <w:tc>
          <w:tcPr>
            <w:tcW w:w="1842" w:type="dxa"/>
            <w:vMerge w:val="restart"/>
            <w:shd w:val="clear" w:color="auto" w:fill="auto"/>
            <w:vAlign w:val="center"/>
          </w:tcPr>
          <w:p w:rsidR="00464CB8" w:rsidRPr="00116AA0" w:rsidRDefault="00464CB8" w:rsidP="0057700F">
            <w:pPr>
              <w:pStyle w:val="TAC"/>
              <w:rPr>
                <w:rFonts w:cs="Arial"/>
              </w:rPr>
            </w:pPr>
            <w:r w:rsidRPr="00116AA0">
              <w:rPr>
                <w:rFonts w:cs="Arial"/>
              </w:rPr>
              <w:t>CA_4A</w:t>
            </w:r>
            <w:r w:rsidRPr="00116AA0">
              <w:rPr>
                <w:rFonts w:eastAsia="SimSun" w:cs="Arial" w:hint="eastAsia"/>
                <w:lang w:eastAsia="zh-CN"/>
              </w:rPr>
              <w:t>-4A</w:t>
            </w:r>
            <w:r w:rsidRPr="00116AA0">
              <w:rPr>
                <w:rFonts w:cs="Arial"/>
              </w:rPr>
              <w:t>-29A</w:t>
            </w:r>
          </w:p>
        </w:tc>
        <w:tc>
          <w:tcPr>
            <w:tcW w:w="1004" w:type="dxa"/>
            <w:shd w:val="clear" w:color="auto" w:fill="auto"/>
            <w:vAlign w:val="center"/>
          </w:tcPr>
          <w:p w:rsidR="00464CB8" w:rsidRPr="00116AA0" w:rsidRDefault="00464CB8" w:rsidP="0057700F">
            <w:pPr>
              <w:pStyle w:val="TAC"/>
              <w:rPr>
                <w:rFonts w:cs="Arial"/>
              </w:rPr>
            </w:pPr>
            <w:r w:rsidRPr="00116AA0">
              <w:rPr>
                <w:rFonts w:cs="Arial"/>
              </w:rPr>
              <w:t>4</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-100</w:t>
            </w:r>
          </w:p>
        </w:tc>
        <w:tc>
          <w:tcPr>
            <w:tcW w:w="885" w:type="dxa"/>
            <w:shd w:val="clear" w:color="auto" w:fill="auto"/>
            <w:vAlign w:val="center"/>
          </w:tcPr>
          <w:p w:rsidR="00464CB8" w:rsidRPr="00116AA0" w:rsidRDefault="00464CB8" w:rsidP="0057700F">
            <w:pPr>
              <w:pStyle w:val="TAC"/>
              <w:rPr>
                <w:rFonts w:cs="Arial"/>
              </w:rPr>
            </w:pPr>
            <w:r w:rsidRPr="00116AA0">
              <w:rPr>
                <w:rFonts w:cs="Arial"/>
              </w:rPr>
              <w:t>-97</w:t>
            </w:r>
          </w:p>
        </w:tc>
        <w:tc>
          <w:tcPr>
            <w:tcW w:w="859" w:type="dxa"/>
            <w:shd w:val="clear" w:color="auto" w:fill="auto"/>
            <w:vAlign w:val="center"/>
          </w:tcPr>
          <w:p w:rsidR="00464CB8" w:rsidRPr="00116AA0" w:rsidRDefault="00464CB8" w:rsidP="0057700F">
            <w:pPr>
              <w:pStyle w:val="TAC"/>
              <w:rPr>
                <w:rFonts w:cs="Arial"/>
              </w:rPr>
            </w:pPr>
            <w:r w:rsidRPr="00116AA0">
              <w:rPr>
                <w:rFonts w:cs="Arial"/>
              </w:rPr>
              <w:t>-95.2</w:t>
            </w:r>
          </w:p>
        </w:tc>
        <w:tc>
          <w:tcPr>
            <w:tcW w:w="900" w:type="dxa"/>
            <w:shd w:val="clear" w:color="auto" w:fill="auto"/>
            <w:vAlign w:val="center"/>
          </w:tcPr>
          <w:p w:rsidR="00464CB8" w:rsidRPr="00116AA0" w:rsidRDefault="00464CB8" w:rsidP="0057700F">
            <w:pPr>
              <w:pStyle w:val="TAC"/>
              <w:rPr>
                <w:rFonts w:cs="Arial"/>
              </w:rPr>
            </w:pPr>
            <w:r w:rsidRPr="00116AA0">
              <w:rPr>
                <w:rFonts w:cs="Arial"/>
              </w:rPr>
              <w:t>-94</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F33ED2" w:rsidTr="0057700F">
        <w:trPr>
          <w:trHeight w:val="255"/>
        </w:trPr>
        <w:tc>
          <w:tcPr>
            <w:tcW w:w="1842"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rPr>
              <w:t>29</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eastAsia="SimSun" w:cs="Arial"/>
                <w:lang w:eastAsia="zh-CN"/>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-97</w:t>
            </w:r>
          </w:p>
        </w:tc>
        <w:tc>
          <w:tcPr>
            <w:tcW w:w="885" w:type="dxa"/>
            <w:shd w:val="clear" w:color="auto" w:fill="auto"/>
            <w:vAlign w:val="center"/>
          </w:tcPr>
          <w:p w:rsidR="00464CB8" w:rsidRPr="00116AA0" w:rsidRDefault="00464CB8" w:rsidP="0057700F">
            <w:pPr>
              <w:pStyle w:val="TAC"/>
              <w:rPr>
                <w:rFonts w:cs="Arial"/>
              </w:rPr>
            </w:pPr>
            <w:r w:rsidRPr="00116AA0">
              <w:rPr>
                <w:rFonts w:cs="Arial"/>
              </w:rPr>
              <w:t>-94</w:t>
            </w:r>
          </w:p>
        </w:tc>
        <w:tc>
          <w:tcPr>
            <w:tcW w:w="859" w:type="dxa"/>
            <w:shd w:val="clear" w:color="auto" w:fill="auto"/>
            <w:vAlign w:val="center"/>
          </w:tcPr>
          <w:p w:rsidR="00464CB8" w:rsidRPr="00116AA0" w:rsidRDefault="00464CB8" w:rsidP="0057700F">
            <w:pPr>
              <w:pStyle w:val="TAC"/>
              <w:rPr>
                <w:rFonts w:cs="Arial"/>
              </w:rPr>
            </w:pPr>
          </w:p>
        </w:tc>
        <w:tc>
          <w:tcPr>
            <w:tcW w:w="900" w:type="dxa"/>
            <w:shd w:val="clear" w:color="auto" w:fill="auto"/>
            <w:vAlign w:val="center"/>
          </w:tcPr>
          <w:p w:rsidR="00464CB8" w:rsidRPr="00116AA0" w:rsidRDefault="00464CB8" w:rsidP="0057700F">
            <w:pPr>
              <w:pStyle w:val="TAC"/>
              <w:rPr>
                <w:rFonts w:cs="Arial"/>
              </w:rPr>
            </w:pPr>
          </w:p>
        </w:tc>
        <w:tc>
          <w:tcPr>
            <w:tcW w:w="839" w:type="dxa"/>
            <w:vMerge/>
            <w:shd w:val="clear" w:color="auto" w:fill="auto"/>
            <w:vAlign w:val="center"/>
          </w:tcPr>
          <w:p w:rsidR="00464CB8" w:rsidRPr="00116AA0" w:rsidRDefault="00464CB8" w:rsidP="0057700F">
            <w:pPr>
              <w:pStyle w:val="TAC"/>
              <w:rPr>
                <w:rFonts w:cs="Arial"/>
              </w:rPr>
            </w:pPr>
          </w:p>
        </w:tc>
      </w:tr>
      <w:tr w:rsidR="00464CB8" w:rsidRPr="00F33ED2" w:rsidTr="0057700F">
        <w:trPr>
          <w:trHeight w:val="255"/>
        </w:trPr>
        <w:tc>
          <w:tcPr>
            <w:tcW w:w="1842" w:type="dxa"/>
            <w:vMerge w:val="restart"/>
            <w:shd w:val="clear" w:color="auto" w:fill="auto"/>
            <w:vAlign w:val="center"/>
          </w:tcPr>
          <w:p w:rsidR="00464CB8" w:rsidRPr="00116AA0" w:rsidRDefault="00464CB8" w:rsidP="0057700F">
            <w:pPr>
              <w:pStyle w:val="TAC"/>
              <w:rPr>
                <w:rFonts w:cs="Arial"/>
              </w:rPr>
            </w:pPr>
            <w:r w:rsidRPr="00116AA0">
              <w:rPr>
                <w:rFonts w:cs="Arial"/>
              </w:rPr>
              <w:t>CA_4A-</w:t>
            </w:r>
            <w:r w:rsidRPr="00116AA0">
              <w:rPr>
                <w:rFonts w:eastAsia="SimSun" w:cs="Arial" w:hint="eastAsia"/>
                <w:lang w:eastAsia="zh-CN"/>
              </w:rPr>
              <w:t>4A-</w:t>
            </w:r>
            <w:r w:rsidRPr="00116AA0">
              <w:rPr>
                <w:rFonts w:cs="Arial"/>
              </w:rPr>
              <w:t>29A-30A</w:t>
            </w:r>
          </w:p>
        </w:tc>
        <w:tc>
          <w:tcPr>
            <w:tcW w:w="1004" w:type="dxa"/>
            <w:shd w:val="clear" w:color="auto" w:fill="auto"/>
            <w:vAlign w:val="center"/>
          </w:tcPr>
          <w:p w:rsidR="00464CB8" w:rsidRPr="00116AA0" w:rsidRDefault="00464CB8" w:rsidP="0057700F">
            <w:pPr>
              <w:pStyle w:val="TAC"/>
              <w:rPr>
                <w:rFonts w:cs="Arial"/>
              </w:rPr>
            </w:pPr>
            <w:r w:rsidRPr="00116AA0">
              <w:rPr>
                <w:rFonts w:cs="Arial"/>
              </w:rPr>
              <w:t>4</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-99.6</w:t>
            </w:r>
          </w:p>
        </w:tc>
        <w:tc>
          <w:tcPr>
            <w:tcW w:w="885" w:type="dxa"/>
            <w:shd w:val="clear" w:color="auto" w:fill="auto"/>
            <w:vAlign w:val="center"/>
          </w:tcPr>
          <w:p w:rsidR="00464CB8" w:rsidRPr="00116AA0" w:rsidRDefault="00464CB8" w:rsidP="0057700F">
            <w:pPr>
              <w:pStyle w:val="TAC"/>
              <w:rPr>
                <w:rFonts w:cs="Arial"/>
              </w:rPr>
            </w:pPr>
            <w:r w:rsidRPr="00116AA0">
              <w:rPr>
                <w:rFonts w:cs="Arial"/>
              </w:rPr>
              <w:t>-96.6</w:t>
            </w:r>
          </w:p>
        </w:tc>
        <w:tc>
          <w:tcPr>
            <w:tcW w:w="859" w:type="dxa"/>
            <w:shd w:val="clear" w:color="auto" w:fill="auto"/>
            <w:vAlign w:val="center"/>
          </w:tcPr>
          <w:p w:rsidR="00464CB8" w:rsidRPr="00116AA0" w:rsidRDefault="00464CB8" w:rsidP="0057700F">
            <w:pPr>
              <w:pStyle w:val="TAC"/>
              <w:rPr>
                <w:rFonts w:cs="Arial"/>
              </w:rPr>
            </w:pPr>
            <w:r w:rsidRPr="00116AA0">
              <w:rPr>
                <w:rFonts w:cs="Arial"/>
              </w:rPr>
              <w:t>-94.8</w:t>
            </w:r>
          </w:p>
        </w:tc>
        <w:tc>
          <w:tcPr>
            <w:tcW w:w="900" w:type="dxa"/>
            <w:shd w:val="clear" w:color="auto" w:fill="auto"/>
            <w:vAlign w:val="center"/>
          </w:tcPr>
          <w:p w:rsidR="00464CB8" w:rsidRPr="00116AA0" w:rsidRDefault="00464CB8" w:rsidP="0057700F">
            <w:pPr>
              <w:pStyle w:val="TAC"/>
              <w:rPr>
                <w:rFonts w:cs="Arial"/>
              </w:rPr>
            </w:pPr>
            <w:r w:rsidRPr="00116AA0">
              <w:rPr>
                <w:rFonts w:cs="Arial"/>
              </w:rPr>
              <w:t>-93.6</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F33ED2" w:rsidTr="0057700F">
        <w:trPr>
          <w:trHeight w:val="255"/>
        </w:trPr>
        <w:tc>
          <w:tcPr>
            <w:tcW w:w="1842"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rPr>
              <w:t>29</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w:t>
            </w:r>
            <w:r w:rsidRPr="00116AA0">
              <w:rPr>
                <w:rFonts w:cs="Arial" w:hint="eastAsia"/>
                <w:lang w:eastAsia="zh-CN"/>
              </w:rPr>
              <w:t>7</w:t>
            </w:r>
          </w:p>
        </w:tc>
        <w:tc>
          <w:tcPr>
            <w:tcW w:w="885" w:type="dxa"/>
            <w:shd w:val="clear" w:color="auto" w:fill="auto"/>
            <w:vAlign w:val="center"/>
          </w:tcPr>
          <w:p w:rsidR="00464CB8" w:rsidRPr="00116AA0" w:rsidRDefault="00464CB8" w:rsidP="0057700F">
            <w:pPr>
              <w:pStyle w:val="TAC"/>
              <w:rPr>
                <w:rFonts w:cs="Arial"/>
              </w:rPr>
            </w:pPr>
            <w:r w:rsidRPr="00116AA0">
              <w:rPr>
                <w:rFonts w:cs="Arial"/>
              </w:rPr>
              <w:t>-9</w:t>
            </w:r>
            <w:r w:rsidRPr="00116AA0">
              <w:rPr>
                <w:rFonts w:cs="Arial" w:hint="eastAsia"/>
                <w:lang w:eastAsia="zh-CN"/>
              </w:rPr>
              <w:t>4</w:t>
            </w:r>
          </w:p>
        </w:tc>
        <w:tc>
          <w:tcPr>
            <w:tcW w:w="859" w:type="dxa"/>
            <w:shd w:val="clear" w:color="auto" w:fill="auto"/>
            <w:vAlign w:val="center"/>
          </w:tcPr>
          <w:p w:rsidR="00464CB8" w:rsidRPr="00116AA0" w:rsidRDefault="00464CB8" w:rsidP="0057700F">
            <w:pPr>
              <w:pStyle w:val="TAC"/>
              <w:rPr>
                <w:rFonts w:cs="Arial"/>
              </w:rPr>
            </w:pPr>
          </w:p>
        </w:tc>
        <w:tc>
          <w:tcPr>
            <w:tcW w:w="900" w:type="dxa"/>
            <w:shd w:val="clear" w:color="auto" w:fill="auto"/>
            <w:vAlign w:val="center"/>
          </w:tcPr>
          <w:p w:rsidR="00464CB8" w:rsidRPr="00116AA0" w:rsidRDefault="00464CB8" w:rsidP="0057700F">
            <w:pPr>
              <w:pStyle w:val="TAC"/>
              <w:rPr>
                <w:rFonts w:cs="Arial"/>
              </w:rPr>
            </w:pPr>
          </w:p>
        </w:tc>
        <w:tc>
          <w:tcPr>
            <w:tcW w:w="839" w:type="dxa"/>
            <w:vMerge/>
            <w:shd w:val="clear" w:color="auto" w:fill="auto"/>
            <w:vAlign w:val="center"/>
          </w:tcPr>
          <w:p w:rsidR="00464CB8" w:rsidRPr="00116AA0" w:rsidRDefault="00464CB8" w:rsidP="0057700F">
            <w:pPr>
              <w:pStyle w:val="TAC"/>
              <w:rPr>
                <w:rFonts w:cs="Arial"/>
              </w:rPr>
            </w:pPr>
          </w:p>
        </w:tc>
      </w:tr>
      <w:tr w:rsidR="00464CB8" w:rsidRPr="00F33ED2" w:rsidTr="0057700F">
        <w:trPr>
          <w:trHeight w:val="255"/>
        </w:trPr>
        <w:tc>
          <w:tcPr>
            <w:tcW w:w="1842"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rPr>
              <w:t>30</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-98.5</w:t>
            </w:r>
          </w:p>
        </w:tc>
        <w:tc>
          <w:tcPr>
            <w:tcW w:w="885" w:type="dxa"/>
            <w:shd w:val="clear" w:color="auto" w:fill="auto"/>
            <w:vAlign w:val="center"/>
          </w:tcPr>
          <w:p w:rsidR="00464CB8" w:rsidRPr="00116AA0" w:rsidRDefault="00464CB8" w:rsidP="0057700F">
            <w:pPr>
              <w:pStyle w:val="TAC"/>
              <w:rPr>
                <w:rFonts w:cs="Arial"/>
              </w:rPr>
            </w:pPr>
            <w:r w:rsidRPr="00116AA0">
              <w:rPr>
                <w:rFonts w:cs="Arial"/>
              </w:rPr>
              <w:t>-95.5</w:t>
            </w:r>
          </w:p>
        </w:tc>
        <w:tc>
          <w:tcPr>
            <w:tcW w:w="859" w:type="dxa"/>
            <w:shd w:val="clear" w:color="auto" w:fill="auto"/>
            <w:vAlign w:val="center"/>
          </w:tcPr>
          <w:p w:rsidR="00464CB8" w:rsidRPr="00116AA0" w:rsidRDefault="00464CB8" w:rsidP="0057700F">
            <w:pPr>
              <w:pStyle w:val="TAC"/>
              <w:rPr>
                <w:rFonts w:cs="Arial"/>
              </w:rPr>
            </w:pPr>
          </w:p>
        </w:tc>
        <w:tc>
          <w:tcPr>
            <w:tcW w:w="900" w:type="dxa"/>
            <w:shd w:val="clear" w:color="auto" w:fill="auto"/>
            <w:vAlign w:val="center"/>
          </w:tcPr>
          <w:p w:rsidR="00464CB8" w:rsidRPr="00116AA0" w:rsidRDefault="00464CB8" w:rsidP="0057700F">
            <w:pPr>
              <w:pStyle w:val="TAC"/>
              <w:rPr>
                <w:rFonts w:cs="Arial"/>
              </w:rPr>
            </w:pP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842"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CA_4A-5A-29A</w:t>
            </w:r>
          </w:p>
        </w:tc>
        <w:tc>
          <w:tcPr>
            <w:tcW w:w="1004" w:type="dxa"/>
            <w:shd w:val="clear" w:color="auto" w:fill="auto"/>
            <w:vAlign w:val="center"/>
          </w:tcPr>
          <w:p w:rsidR="00464CB8" w:rsidRPr="00116AA0" w:rsidRDefault="00464CB8" w:rsidP="0057700F">
            <w:pPr>
              <w:pStyle w:val="TAC"/>
              <w:rPr>
                <w:rFonts w:cs="Arial"/>
              </w:rPr>
            </w:pPr>
            <w:r w:rsidRPr="00116AA0">
              <w:rPr>
                <w:rFonts w:eastAsia="SimSun" w:cs="Arial" w:hint="eastAsia"/>
                <w:lang w:eastAsia="zh-CN"/>
              </w:rPr>
              <w:t>4</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w:t>
            </w:r>
            <w:r w:rsidRPr="00116AA0">
              <w:rPr>
                <w:rFonts w:eastAsia="SimSun" w:cs="Arial" w:hint="eastAsia"/>
                <w:lang w:eastAsia="zh-CN"/>
              </w:rPr>
              <w:t>100</w:t>
            </w:r>
          </w:p>
        </w:tc>
        <w:tc>
          <w:tcPr>
            <w:tcW w:w="885" w:type="dxa"/>
            <w:shd w:val="clear" w:color="auto" w:fill="auto"/>
            <w:vAlign w:val="center"/>
          </w:tcPr>
          <w:p w:rsidR="00464CB8" w:rsidRPr="00116AA0" w:rsidRDefault="00464CB8" w:rsidP="0057700F">
            <w:pPr>
              <w:pStyle w:val="TAC"/>
              <w:rPr>
                <w:rFonts w:cs="Arial"/>
              </w:rPr>
            </w:pPr>
            <w:r w:rsidRPr="00116AA0">
              <w:rPr>
                <w:rFonts w:cs="Arial"/>
              </w:rPr>
              <w:t>-</w:t>
            </w:r>
            <w:r w:rsidRPr="00116AA0">
              <w:rPr>
                <w:rFonts w:eastAsia="SimSun" w:cs="Arial" w:hint="eastAsia"/>
                <w:lang w:eastAsia="zh-CN"/>
              </w:rPr>
              <w:t>97</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cs="Arial"/>
              </w:rPr>
              <w:t>-9</w:t>
            </w:r>
            <w:r w:rsidRPr="00116AA0">
              <w:rPr>
                <w:rFonts w:eastAsia="SimSun" w:cs="Arial" w:hint="eastAsia"/>
                <w:lang w:eastAsia="zh-CN"/>
              </w:rPr>
              <w:t>5</w:t>
            </w:r>
            <w:r w:rsidRPr="00116AA0">
              <w:rPr>
                <w:rFonts w:cs="Arial"/>
              </w:rPr>
              <w:t>.2</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cs="Arial"/>
              </w:rPr>
              <w:t>-9</w:t>
            </w:r>
            <w:r w:rsidRPr="00116AA0">
              <w:rPr>
                <w:rFonts w:eastAsia="SimSun" w:cs="Arial" w:hint="eastAsia"/>
                <w:lang w:eastAsia="zh-CN"/>
              </w:rPr>
              <w:t>4</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cs="Arial"/>
              </w:rPr>
              <w:t>FDD</w:t>
            </w: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cs="Arial"/>
              </w:rPr>
            </w:pPr>
            <w:r w:rsidRPr="00116AA0">
              <w:rPr>
                <w:rFonts w:eastAsia="SimSun" w:cs="Arial" w:hint="eastAsia"/>
                <w:lang w:eastAsia="zh-CN"/>
              </w:rPr>
              <w:t>5</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eastAsia="SimSun" w:cs="Arial" w:hint="eastAsia"/>
                <w:lang w:eastAsia="zh-CN"/>
              </w:rPr>
              <w:t>-98</w:t>
            </w:r>
          </w:p>
        </w:tc>
        <w:tc>
          <w:tcPr>
            <w:tcW w:w="885" w:type="dxa"/>
            <w:shd w:val="clear" w:color="auto" w:fill="auto"/>
            <w:vAlign w:val="center"/>
          </w:tcPr>
          <w:p w:rsidR="00464CB8" w:rsidRPr="00116AA0" w:rsidRDefault="00464CB8" w:rsidP="0057700F">
            <w:pPr>
              <w:pStyle w:val="TAC"/>
              <w:rPr>
                <w:rFonts w:cs="Arial"/>
              </w:rPr>
            </w:pPr>
            <w:r w:rsidRPr="00116AA0">
              <w:rPr>
                <w:rFonts w:cs="Arial"/>
              </w:rPr>
              <w:t>-9</w:t>
            </w:r>
            <w:r w:rsidRPr="00116AA0">
              <w:rPr>
                <w:rFonts w:eastAsia="SimSun" w:cs="Arial" w:hint="eastAsia"/>
                <w:lang w:eastAsia="zh-CN"/>
              </w:rPr>
              <w:t>5</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rPr>
              <w:t>29</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-97</w:t>
            </w:r>
          </w:p>
        </w:tc>
        <w:tc>
          <w:tcPr>
            <w:tcW w:w="885" w:type="dxa"/>
            <w:shd w:val="clear" w:color="auto" w:fill="auto"/>
            <w:vAlign w:val="center"/>
          </w:tcPr>
          <w:p w:rsidR="00464CB8" w:rsidRPr="00116AA0" w:rsidRDefault="00464CB8" w:rsidP="0057700F">
            <w:pPr>
              <w:pStyle w:val="TAC"/>
              <w:rPr>
                <w:rFonts w:cs="Arial"/>
              </w:rPr>
            </w:pPr>
            <w:r w:rsidRPr="00116AA0">
              <w:rPr>
                <w:rFonts w:cs="Arial"/>
              </w:rPr>
              <w:t>-94</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CA_4A-29A</w:t>
            </w:r>
          </w:p>
        </w:tc>
        <w:tc>
          <w:tcPr>
            <w:tcW w:w="100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4</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-100</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-97</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-95.2</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-94</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29</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-98.7</w:t>
            </w: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-97</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-94</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CA_4A-29A-30A</w:t>
            </w:r>
          </w:p>
        </w:tc>
        <w:tc>
          <w:tcPr>
            <w:tcW w:w="1004" w:type="dxa"/>
            <w:shd w:val="clear" w:color="auto" w:fill="auto"/>
            <w:vAlign w:val="center"/>
          </w:tcPr>
          <w:p w:rsidR="00464CB8" w:rsidRPr="00116AA0" w:rsidRDefault="00464CB8" w:rsidP="0057700F">
            <w:pPr>
              <w:pStyle w:val="TAC"/>
              <w:rPr>
                <w:rFonts w:cs="Arial"/>
              </w:rPr>
            </w:pPr>
            <w:r w:rsidRPr="00116AA0">
              <w:rPr>
                <w:rFonts w:cs="Arial"/>
              </w:rPr>
              <w:t>4</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-99.6</w:t>
            </w:r>
          </w:p>
        </w:tc>
        <w:tc>
          <w:tcPr>
            <w:tcW w:w="885" w:type="dxa"/>
            <w:shd w:val="clear" w:color="auto" w:fill="auto"/>
            <w:vAlign w:val="center"/>
          </w:tcPr>
          <w:p w:rsidR="00464CB8" w:rsidRPr="00116AA0" w:rsidRDefault="00464CB8" w:rsidP="0057700F">
            <w:pPr>
              <w:pStyle w:val="TAC"/>
              <w:rPr>
                <w:rFonts w:cs="Arial"/>
              </w:rPr>
            </w:pPr>
            <w:r w:rsidRPr="00116AA0">
              <w:rPr>
                <w:rFonts w:cs="Arial"/>
              </w:rPr>
              <w:t>-96.6</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-94.8</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-93.6</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rPr>
              <w:t>29</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w:t>
            </w:r>
            <w:r w:rsidRPr="00116AA0">
              <w:rPr>
                <w:rFonts w:cs="Arial" w:hint="eastAsia"/>
                <w:lang w:eastAsia="zh-CN"/>
              </w:rPr>
              <w:t>7</w:t>
            </w:r>
          </w:p>
        </w:tc>
        <w:tc>
          <w:tcPr>
            <w:tcW w:w="885" w:type="dxa"/>
            <w:shd w:val="clear" w:color="auto" w:fill="auto"/>
            <w:vAlign w:val="center"/>
          </w:tcPr>
          <w:p w:rsidR="00464CB8" w:rsidRPr="00116AA0" w:rsidRDefault="00464CB8" w:rsidP="0057700F">
            <w:pPr>
              <w:pStyle w:val="TAC"/>
              <w:rPr>
                <w:rFonts w:cs="Arial"/>
              </w:rPr>
            </w:pPr>
            <w:r w:rsidRPr="00116AA0">
              <w:rPr>
                <w:rFonts w:cs="Arial"/>
              </w:rPr>
              <w:t>-9</w:t>
            </w:r>
            <w:r w:rsidRPr="00116AA0">
              <w:rPr>
                <w:rFonts w:cs="Arial" w:hint="eastAsia"/>
                <w:lang w:eastAsia="zh-CN"/>
              </w:rPr>
              <w:t>4</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rPr>
              <w:t>30</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-98.5</w:t>
            </w:r>
          </w:p>
        </w:tc>
        <w:tc>
          <w:tcPr>
            <w:tcW w:w="885" w:type="dxa"/>
            <w:shd w:val="clear" w:color="auto" w:fill="auto"/>
            <w:vAlign w:val="center"/>
          </w:tcPr>
          <w:p w:rsidR="00464CB8" w:rsidRPr="00116AA0" w:rsidRDefault="00464CB8" w:rsidP="0057700F">
            <w:pPr>
              <w:pStyle w:val="TAC"/>
              <w:rPr>
                <w:rFonts w:cs="Arial"/>
              </w:rPr>
            </w:pPr>
            <w:r w:rsidRPr="00116AA0">
              <w:rPr>
                <w:rFonts w:cs="Arial"/>
              </w:rPr>
              <w:t>-95.5</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CA_5A-29A</w:t>
            </w:r>
          </w:p>
        </w:tc>
        <w:tc>
          <w:tcPr>
            <w:tcW w:w="100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-98</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-95</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29</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-97</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-94</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val="restart"/>
            <w:shd w:val="clear" w:color="auto" w:fill="auto"/>
            <w:vAlign w:val="center"/>
          </w:tcPr>
          <w:p w:rsidR="00464CB8" w:rsidRPr="00116AA0" w:rsidRDefault="00464CB8" w:rsidP="0057700F">
            <w:pPr>
              <w:pStyle w:val="TAC"/>
              <w:rPr>
                <w:rFonts w:cs="Arial"/>
              </w:rPr>
            </w:pPr>
            <w:r w:rsidRPr="00116AA0">
              <w:rPr>
                <w:rFonts w:cs="Arial"/>
              </w:rPr>
              <w:t>CA_20A-32A</w:t>
            </w:r>
          </w:p>
        </w:tc>
        <w:tc>
          <w:tcPr>
            <w:tcW w:w="1004" w:type="dxa"/>
            <w:shd w:val="clear" w:color="auto" w:fill="auto"/>
            <w:vAlign w:val="center"/>
          </w:tcPr>
          <w:p w:rsidR="00464CB8" w:rsidRPr="00116AA0" w:rsidRDefault="00464CB8" w:rsidP="0057700F">
            <w:pPr>
              <w:pStyle w:val="TAC"/>
              <w:rPr>
                <w:rFonts w:cs="Arial"/>
              </w:rPr>
            </w:pPr>
            <w:r w:rsidRPr="00116AA0">
              <w:rPr>
                <w:rFonts w:cs="Arial"/>
              </w:rPr>
              <w:t>20</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-97</w:t>
            </w:r>
          </w:p>
        </w:tc>
        <w:tc>
          <w:tcPr>
            <w:tcW w:w="885" w:type="dxa"/>
            <w:shd w:val="clear" w:color="auto" w:fill="auto"/>
            <w:vAlign w:val="center"/>
          </w:tcPr>
          <w:p w:rsidR="00464CB8" w:rsidRPr="00116AA0" w:rsidRDefault="00464CB8" w:rsidP="0057700F">
            <w:pPr>
              <w:pStyle w:val="TAC"/>
              <w:rPr>
                <w:rFonts w:cs="Arial"/>
              </w:rPr>
            </w:pPr>
            <w:r w:rsidRPr="00116AA0">
              <w:rPr>
                <w:rFonts w:cs="Arial"/>
              </w:rPr>
              <w:t>-94</w:t>
            </w:r>
          </w:p>
        </w:tc>
        <w:tc>
          <w:tcPr>
            <w:tcW w:w="859" w:type="dxa"/>
            <w:shd w:val="clear" w:color="auto" w:fill="auto"/>
            <w:vAlign w:val="center"/>
          </w:tcPr>
          <w:p w:rsidR="00464CB8" w:rsidRPr="00116AA0" w:rsidRDefault="00464CB8" w:rsidP="0057700F">
            <w:pPr>
              <w:pStyle w:val="TAC"/>
              <w:rPr>
                <w:rFonts w:cs="Arial"/>
              </w:rPr>
            </w:pPr>
          </w:p>
        </w:tc>
        <w:tc>
          <w:tcPr>
            <w:tcW w:w="900" w:type="dxa"/>
            <w:shd w:val="clear" w:color="auto" w:fill="auto"/>
            <w:vAlign w:val="center"/>
          </w:tcPr>
          <w:p w:rsidR="00464CB8" w:rsidRPr="00116AA0" w:rsidRDefault="00464CB8" w:rsidP="0057700F">
            <w:pPr>
              <w:pStyle w:val="TAC"/>
              <w:rPr>
                <w:rFonts w:cs="Arial"/>
              </w:rPr>
            </w:pP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rPr>
              <w:t>32</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-100</w:t>
            </w:r>
          </w:p>
        </w:tc>
        <w:tc>
          <w:tcPr>
            <w:tcW w:w="885" w:type="dxa"/>
            <w:shd w:val="clear" w:color="auto" w:fill="auto"/>
            <w:vAlign w:val="center"/>
          </w:tcPr>
          <w:p w:rsidR="00464CB8" w:rsidRPr="00116AA0" w:rsidRDefault="00464CB8" w:rsidP="0057700F">
            <w:pPr>
              <w:pStyle w:val="TAC"/>
              <w:rPr>
                <w:rFonts w:cs="Arial"/>
              </w:rPr>
            </w:pPr>
            <w:r w:rsidRPr="00116AA0">
              <w:rPr>
                <w:rFonts w:cs="Arial"/>
              </w:rPr>
              <w:t>-97</w:t>
            </w:r>
          </w:p>
        </w:tc>
        <w:tc>
          <w:tcPr>
            <w:tcW w:w="859" w:type="dxa"/>
            <w:shd w:val="clear" w:color="auto" w:fill="auto"/>
            <w:vAlign w:val="center"/>
          </w:tcPr>
          <w:p w:rsidR="00464CB8" w:rsidRPr="00116AA0" w:rsidRDefault="00464CB8" w:rsidP="0057700F">
            <w:pPr>
              <w:pStyle w:val="TAC"/>
              <w:rPr>
                <w:rFonts w:cs="Arial"/>
              </w:rPr>
            </w:pPr>
            <w:r w:rsidRPr="00116AA0">
              <w:rPr>
                <w:rFonts w:cs="Arial"/>
              </w:rPr>
              <w:t>-95.2</w:t>
            </w:r>
          </w:p>
        </w:tc>
        <w:tc>
          <w:tcPr>
            <w:tcW w:w="900" w:type="dxa"/>
            <w:shd w:val="clear" w:color="auto" w:fill="auto"/>
            <w:vAlign w:val="center"/>
          </w:tcPr>
          <w:p w:rsidR="00464CB8" w:rsidRPr="00116AA0" w:rsidRDefault="00464CB8" w:rsidP="0057700F">
            <w:pPr>
              <w:pStyle w:val="TAC"/>
              <w:rPr>
                <w:rFonts w:cs="Arial"/>
              </w:rPr>
            </w:pPr>
            <w:r w:rsidRPr="00116AA0">
              <w:rPr>
                <w:rFonts w:cs="Arial"/>
              </w:rPr>
              <w:t>-94</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842" w:type="dxa"/>
            <w:vMerge w:val="restart"/>
            <w:shd w:val="clear" w:color="auto" w:fill="auto"/>
            <w:vAlign w:val="center"/>
          </w:tcPr>
          <w:p w:rsidR="00464CB8" w:rsidRPr="00116AA0" w:rsidRDefault="00464CB8" w:rsidP="0057700F">
            <w:pPr>
              <w:pStyle w:val="TAC"/>
              <w:rPr>
                <w:rFonts w:cs="Arial"/>
              </w:rPr>
            </w:pPr>
            <w:r w:rsidRPr="00116AA0">
              <w:rPr>
                <w:rFonts w:cs="Arial"/>
              </w:rPr>
              <w:t>CA_20A-67A</w:t>
            </w:r>
          </w:p>
        </w:tc>
        <w:tc>
          <w:tcPr>
            <w:tcW w:w="1004" w:type="dxa"/>
            <w:shd w:val="clear" w:color="auto" w:fill="auto"/>
            <w:vAlign w:val="center"/>
          </w:tcPr>
          <w:p w:rsidR="00464CB8" w:rsidRPr="00116AA0" w:rsidRDefault="00464CB8" w:rsidP="0057700F">
            <w:pPr>
              <w:pStyle w:val="TAC"/>
              <w:rPr>
                <w:rFonts w:cs="Arial"/>
              </w:rPr>
            </w:pPr>
            <w:r w:rsidRPr="00116AA0">
              <w:rPr>
                <w:rFonts w:eastAsia="ＭＳ 明朝" w:cs="Arial"/>
              </w:rPr>
              <w:t>20</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eastAsia="ＭＳ 明朝" w:cs="Arial"/>
              </w:rPr>
              <w:t>-97</w:t>
            </w:r>
          </w:p>
        </w:tc>
        <w:tc>
          <w:tcPr>
            <w:tcW w:w="885" w:type="dxa"/>
            <w:shd w:val="clear" w:color="auto" w:fill="auto"/>
            <w:vAlign w:val="center"/>
          </w:tcPr>
          <w:p w:rsidR="00464CB8" w:rsidRPr="00116AA0" w:rsidRDefault="00464CB8" w:rsidP="0057700F">
            <w:pPr>
              <w:pStyle w:val="TAC"/>
              <w:rPr>
                <w:rFonts w:cs="Arial"/>
              </w:rPr>
            </w:pPr>
            <w:r w:rsidRPr="00116AA0">
              <w:rPr>
                <w:rFonts w:eastAsia="ＭＳ 明朝" w:cs="Arial"/>
              </w:rPr>
              <w:t>-94</w:t>
            </w:r>
          </w:p>
        </w:tc>
        <w:tc>
          <w:tcPr>
            <w:tcW w:w="859" w:type="dxa"/>
            <w:shd w:val="clear" w:color="auto" w:fill="auto"/>
            <w:vAlign w:val="center"/>
          </w:tcPr>
          <w:p w:rsidR="00464CB8" w:rsidRPr="00116AA0" w:rsidRDefault="00464CB8" w:rsidP="0057700F">
            <w:pPr>
              <w:pStyle w:val="TAC"/>
              <w:rPr>
                <w:rFonts w:cs="Arial"/>
              </w:rPr>
            </w:pPr>
            <w:r w:rsidRPr="00116AA0">
              <w:rPr>
                <w:rFonts w:eastAsia="ＭＳ 明朝" w:cs="Arial"/>
              </w:rPr>
              <w:t>-</w:t>
            </w:r>
            <w:r w:rsidRPr="00116AA0">
              <w:rPr>
                <w:rFonts w:cs="Arial"/>
              </w:rPr>
              <w:t>91.2</w:t>
            </w:r>
          </w:p>
        </w:tc>
        <w:tc>
          <w:tcPr>
            <w:tcW w:w="900" w:type="dxa"/>
            <w:shd w:val="clear" w:color="auto" w:fill="auto"/>
            <w:vAlign w:val="center"/>
          </w:tcPr>
          <w:p w:rsidR="00464CB8" w:rsidRPr="00116AA0" w:rsidRDefault="00464CB8" w:rsidP="0057700F">
            <w:pPr>
              <w:pStyle w:val="TAC"/>
              <w:rPr>
                <w:rFonts w:cs="Arial"/>
              </w:rPr>
            </w:pPr>
            <w:r w:rsidRPr="00116AA0">
              <w:rPr>
                <w:rFonts w:eastAsia="ＭＳ 明朝" w:cs="Arial"/>
              </w:rPr>
              <w:t>-</w:t>
            </w:r>
            <w:r w:rsidRPr="00116AA0">
              <w:rPr>
                <w:rFonts w:cs="Arial"/>
              </w:rPr>
              <w:t>90</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eastAsia="ＭＳ 明朝" w:cs="Arial"/>
              </w:rPr>
              <w:t>FDD</w:t>
            </w: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rPr>
            </w:pPr>
            <w:r w:rsidRPr="00116AA0">
              <w:rPr>
                <w:rFonts w:eastAsia="ＭＳ 明朝" w:cs="Arial"/>
              </w:rPr>
              <w:t>67</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eastAsia="ＭＳ 明朝" w:cs="Arial"/>
              </w:rPr>
              <w:t>-100</w:t>
            </w:r>
          </w:p>
        </w:tc>
        <w:tc>
          <w:tcPr>
            <w:tcW w:w="885" w:type="dxa"/>
            <w:shd w:val="clear" w:color="auto" w:fill="auto"/>
            <w:vAlign w:val="center"/>
          </w:tcPr>
          <w:p w:rsidR="00464CB8" w:rsidRPr="00116AA0" w:rsidRDefault="00464CB8" w:rsidP="0057700F">
            <w:pPr>
              <w:pStyle w:val="TAC"/>
              <w:rPr>
                <w:rFonts w:cs="Arial"/>
              </w:rPr>
            </w:pPr>
            <w:r w:rsidRPr="00116AA0">
              <w:rPr>
                <w:rFonts w:eastAsia="ＭＳ 明朝" w:cs="Arial"/>
              </w:rPr>
              <w:t>-97</w:t>
            </w:r>
          </w:p>
        </w:tc>
        <w:tc>
          <w:tcPr>
            <w:tcW w:w="859" w:type="dxa"/>
            <w:shd w:val="clear" w:color="auto" w:fill="auto"/>
            <w:vAlign w:val="center"/>
          </w:tcPr>
          <w:p w:rsidR="00464CB8" w:rsidRPr="00116AA0" w:rsidRDefault="00464CB8" w:rsidP="0057700F">
            <w:pPr>
              <w:pStyle w:val="TAC"/>
              <w:rPr>
                <w:rFonts w:cs="Arial"/>
              </w:rPr>
            </w:pPr>
            <w:r w:rsidRPr="00116AA0">
              <w:rPr>
                <w:rFonts w:eastAsia="ＭＳ 明朝" w:cs="Arial"/>
              </w:rPr>
              <w:t>-95.2</w:t>
            </w:r>
          </w:p>
        </w:tc>
        <w:tc>
          <w:tcPr>
            <w:tcW w:w="900" w:type="dxa"/>
            <w:shd w:val="clear" w:color="auto" w:fill="auto"/>
            <w:vAlign w:val="center"/>
          </w:tcPr>
          <w:p w:rsidR="00464CB8" w:rsidRPr="00116AA0" w:rsidRDefault="00464CB8" w:rsidP="0057700F">
            <w:pPr>
              <w:pStyle w:val="TAC"/>
              <w:rPr>
                <w:rFonts w:cs="Arial"/>
              </w:rPr>
            </w:pPr>
            <w:r w:rsidRPr="00116AA0">
              <w:rPr>
                <w:rFonts w:eastAsia="ＭＳ 明朝" w:cs="Arial"/>
              </w:rPr>
              <w:t>-94</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842"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CA_23A-29A</w:t>
            </w:r>
          </w:p>
        </w:tc>
        <w:tc>
          <w:tcPr>
            <w:tcW w:w="1004" w:type="dxa"/>
            <w:shd w:val="clear" w:color="auto" w:fill="auto"/>
            <w:vAlign w:val="center"/>
          </w:tcPr>
          <w:p w:rsidR="00464CB8" w:rsidRPr="00116AA0" w:rsidRDefault="00464CB8" w:rsidP="0057700F">
            <w:pPr>
              <w:pStyle w:val="TAC"/>
              <w:rPr>
                <w:rFonts w:eastAsia="ＭＳ 明朝" w:cs="Arial"/>
              </w:rPr>
            </w:pPr>
            <w:r w:rsidRPr="00116AA0">
              <w:rPr>
                <w:rFonts w:cs="Arial"/>
              </w:rPr>
              <w:t>23</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Del="004808A8" w:rsidRDefault="00464CB8" w:rsidP="0057700F">
            <w:pPr>
              <w:pStyle w:val="TAC"/>
              <w:rPr>
                <w:rFonts w:eastAsia="ＭＳ 明朝" w:cs="Arial"/>
              </w:rPr>
            </w:pPr>
            <w:r w:rsidRPr="00116AA0">
              <w:rPr>
                <w:rFonts w:cs="Arial"/>
              </w:rPr>
              <w:t>-100</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cs="Arial"/>
              </w:rPr>
              <w:t>-97</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cs="Arial"/>
              </w:rPr>
              <w:t>-95.2</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cs="Arial"/>
              </w:rPr>
              <w:t>-94</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eastAsia="ＭＳ 明朝" w:cs="Arial"/>
              </w:rPr>
            </w:pPr>
            <w:r w:rsidRPr="00116AA0">
              <w:rPr>
                <w:rFonts w:cs="Arial"/>
              </w:rPr>
              <w:t>29</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r w:rsidRPr="00116AA0">
              <w:rPr>
                <w:rFonts w:cs="Arial"/>
              </w:rPr>
              <w:t>-98.7</w:t>
            </w:r>
          </w:p>
        </w:tc>
        <w:tc>
          <w:tcPr>
            <w:tcW w:w="768" w:type="dxa"/>
            <w:shd w:val="clear" w:color="auto" w:fill="auto"/>
            <w:vAlign w:val="center"/>
          </w:tcPr>
          <w:p w:rsidR="00464CB8" w:rsidRPr="00116AA0" w:rsidDel="004808A8" w:rsidRDefault="00464CB8" w:rsidP="0057700F">
            <w:pPr>
              <w:pStyle w:val="TAC"/>
              <w:rPr>
                <w:rFonts w:eastAsia="ＭＳ 明朝" w:cs="Arial"/>
              </w:rPr>
            </w:pPr>
            <w:r w:rsidRPr="00116AA0">
              <w:rPr>
                <w:rFonts w:cs="Arial"/>
              </w:rPr>
              <w:t>-97</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cs="Arial"/>
              </w:rPr>
              <w:t>-94</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CA_29A-30A</w:t>
            </w:r>
          </w:p>
        </w:tc>
        <w:tc>
          <w:tcPr>
            <w:tcW w:w="1004" w:type="dxa"/>
            <w:shd w:val="clear" w:color="auto" w:fill="auto"/>
            <w:vAlign w:val="center"/>
          </w:tcPr>
          <w:p w:rsidR="00464CB8" w:rsidRPr="00116AA0" w:rsidRDefault="00464CB8" w:rsidP="0057700F">
            <w:pPr>
              <w:pStyle w:val="TAC"/>
              <w:rPr>
                <w:rFonts w:cs="Arial"/>
              </w:rPr>
            </w:pPr>
            <w:r w:rsidRPr="00116AA0">
              <w:rPr>
                <w:rFonts w:cs="Arial"/>
              </w:rPr>
              <w:t>29</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-97</w:t>
            </w:r>
          </w:p>
        </w:tc>
        <w:tc>
          <w:tcPr>
            <w:tcW w:w="885" w:type="dxa"/>
            <w:shd w:val="clear" w:color="auto" w:fill="auto"/>
            <w:vAlign w:val="center"/>
          </w:tcPr>
          <w:p w:rsidR="00464CB8" w:rsidRPr="00116AA0" w:rsidRDefault="00464CB8" w:rsidP="0057700F">
            <w:pPr>
              <w:pStyle w:val="TAC"/>
              <w:rPr>
                <w:rFonts w:cs="Arial"/>
              </w:rPr>
            </w:pPr>
            <w:r w:rsidRPr="00116AA0">
              <w:rPr>
                <w:rFonts w:cs="Arial"/>
              </w:rPr>
              <w:t>-94</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tcPr>
          <w:p w:rsidR="00464CB8" w:rsidRPr="00116AA0" w:rsidRDefault="00464CB8" w:rsidP="0057700F">
            <w:pPr>
              <w:pStyle w:val="TAC"/>
              <w:rPr>
                <w:rFonts w:cs="Arial"/>
              </w:rPr>
            </w:pPr>
            <w:r w:rsidRPr="00116AA0">
              <w:rPr>
                <w:rFonts w:cs="Arial"/>
              </w:rPr>
              <w:t>30</w:t>
            </w:r>
          </w:p>
        </w:tc>
        <w:tc>
          <w:tcPr>
            <w:tcW w:w="1134" w:type="dxa"/>
            <w:shd w:val="clear" w:color="auto" w:fill="auto"/>
          </w:tcPr>
          <w:p w:rsidR="00464CB8" w:rsidRPr="00116AA0" w:rsidRDefault="00464CB8" w:rsidP="0057700F">
            <w:pPr>
              <w:pStyle w:val="TAC"/>
              <w:rPr>
                <w:rFonts w:eastAsia="ＭＳ 明朝" w:cs="Arial"/>
              </w:rPr>
            </w:pPr>
          </w:p>
        </w:tc>
        <w:tc>
          <w:tcPr>
            <w:tcW w:w="887" w:type="dxa"/>
            <w:shd w:val="clear" w:color="auto" w:fill="auto"/>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-99</w:t>
            </w:r>
          </w:p>
        </w:tc>
        <w:tc>
          <w:tcPr>
            <w:tcW w:w="885" w:type="dxa"/>
            <w:shd w:val="clear" w:color="auto" w:fill="auto"/>
          </w:tcPr>
          <w:p w:rsidR="00464CB8" w:rsidRPr="00116AA0" w:rsidRDefault="00464CB8" w:rsidP="0057700F">
            <w:pPr>
              <w:pStyle w:val="TAC"/>
              <w:rPr>
                <w:rFonts w:cs="Arial"/>
              </w:rPr>
            </w:pPr>
            <w:r w:rsidRPr="00116AA0">
              <w:rPr>
                <w:rFonts w:cs="Arial"/>
              </w:rPr>
              <w:t>-96</w:t>
            </w:r>
          </w:p>
        </w:tc>
        <w:tc>
          <w:tcPr>
            <w:tcW w:w="859" w:type="dxa"/>
            <w:shd w:val="clear" w:color="auto" w:fill="auto"/>
          </w:tcPr>
          <w:p w:rsidR="00464CB8" w:rsidRPr="00116AA0" w:rsidRDefault="00464CB8" w:rsidP="0057700F">
            <w:pPr>
              <w:pStyle w:val="TAC"/>
              <w:rPr>
                <w:rFonts w:eastAsia="ＭＳ 明朝" w:cs="Arial"/>
              </w:rPr>
            </w:pPr>
          </w:p>
        </w:tc>
        <w:tc>
          <w:tcPr>
            <w:tcW w:w="900" w:type="dxa"/>
            <w:shd w:val="clear" w:color="auto" w:fill="auto"/>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9118" w:type="dxa"/>
            <w:gridSpan w:val="9"/>
            <w:shd w:val="clear" w:color="auto" w:fill="auto"/>
            <w:vAlign w:val="center"/>
          </w:tcPr>
          <w:p w:rsidR="00464CB8" w:rsidRPr="00116AA0" w:rsidRDefault="00464CB8" w:rsidP="0057700F">
            <w:pPr>
              <w:pStyle w:val="TAN"/>
              <w:rPr>
                <w:rFonts w:cs="Arial"/>
              </w:rPr>
            </w:pPr>
            <w:r w:rsidRPr="00116AA0">
              <w:rPr>
                <w:rFonts w:cs="Arial"/>
              </w:rPr>
              <w:t>NOTE 1:</w:t>
            </w:r>
            <w:r w:rsidRPr="00116AA0">
              <w:rPr>
                <w:rFonts w:cs="Arial"/>
              </w:rPr>
              <w:tab/>
              <w:t>The transmitter shall be set to P</w:t>
            </w:r>
            <w:r w:rsidRPr="00116AA0">
              <w:rPr>
                <w:rFonts w:cs="Arial"/>
                <w:vertAlign w:val="subscript"/>
              </w:rPr>
              <w:t>UMAX</w:t>
            </w:r>
            <w:r w:rsidRPr="00116AA0">
              <w:rPr>
                <w:rFonts w:cs="Arial"/>
              </w:rPr>
              <w:t xml:space="preserve"> as defined in </w:t>
            </w:r>
            <w:proofErr w:type="spellStart"/>
            <w:r w:rsidRPr="00116AA0">
              <w:rPr>
                <w:rFonts w:cs="Arial"/>
              </w:rPr>
              <w:t>subclause</w:t>
            </w:r>
            <w:proofErr w:type="spellEnd"/>
            <w:r w:rsidRPr="00116AA0">
              <w:rPr>
                <w:rFonts w:cs="Arial"/>
              </w:rPr>
              <w:t xml:space="preserve"> 6.2.5A.</w:t>
            </w:r>
          </w:p>
          <w:p w:rsidR="00464CB8" w:rsidRPr="00116AA0" w:rsidRDefault="00464CB8" w:rsidP="0057700F">
            <w:pPr>
              <w:pStyle w:val="TAN"/>
              <w:rPr>
                <w:rFonts w:cs="Arial"/>
              </w:rPr>
            </w:pPr>
            <w:r w:rsidRPr="00116AA0">
              <w:rPr>
                <w:rFonts w:cs="Arial"/>
              </w:rPr>
              <w:t>NOTE 2:</w:t>
            </w:r>
            <w:r w:rsidRPr="00116AA0">
              <w:rPr>
                <w:rFonts w:cs="Arial"/>
              </w:rPr>
              <w:tab/>
              <w:t>Reference measurement channel is A.3.2 with one sided dynamic OCNG Pattern OP.1 FDD/TDD as described in Annex A.5.1.1/A.5.2.1</w:t>
            </w:r>
          </w:p>
          <w:p w:rsidR="00464CB8" w:rsidRPr="00116AA0" w:rsidRDefault="00464CB8" w:rsidP="0057700F">
            <w:pPr>
              <w:pStyle w:val="TAN"/>
              <w:rPr>
                <w:rFonts w:cs="Arial"/>
              </w:rPr>
            </w:pPr>
            <w:r w:rsidRPr="00116AA0">
              <w:rPr>
                <w:rFonts w:cs="Arial"/>
              </w:rPr>
              <w:t>NOTE 3:</w:t>
            </w:r>
            <w:r w:rsidRPr="00116AA0">
              <w:rPr>
                <w:rFonts w:cs="Arial"/>
              </w:rPr>
              <w:tab/>
              <w:t>The signal power is specified per port.</w:t>
            </w:r>
          </w:p>
          <w:p w:rsidR="00464CB8" w:rsidRPr="00116AA0" w:rsidRDefault="00464CB8" w:rsidP="0057700F">
            <w:pPr>
              <w:pStyle w:val="TAN"/>
              <w:rPr>
                <w:rFonts w:cs="Arial"/>
              </w:rPr>
            </w:pPr>
            <w:r w:rsidRPr="00116AA0">
              <w:rPr>
                <w:rFonts w:cs="Arial"/>
              </w:rPr>
              <w:t>NOTE 4:</w:t>
            </w:r>
            <w:r w:rsidRPr="00116AA0">
              <w:rPr>
                <w:rFonts w:cs="Arial"/>
              </w:rPr>
              <w:tab/>
              <w:t>Applicable only if operation with 4 antenna ports is supported in the band with carrier aggregation configured</w:t>
            </w:r>
            <w:r w:rsidRPr="00116AA0">
              <w:rPr>
                <w:rFonts w:cs="Arial" w:hint="eastAsia"/>
                <w:lang w:eastAsia="zh-CN"/>
              </w:rPr>
              <w:t>.</w:t>
            </w:r>
          </w:p>
        </w:tc>
      </w:tr>
    </w:tbl>
    <w:p w:rsidR="00464CB8" w:rsidRPr="009715C6" w:rsidRDefault="00464CB8" w:rsidP="00464CB8"/>
    <w:p w:rsidR="00464CB8" w:rsidRPr="009715C6" w:rsidRDefault="00464CB8" w:rsidP="00464CB8">
      <w:pPr>
        <w:pStyle w:val="TH"/>
      </w:pPr>
      <w:r w:rsidRPr="009715C6">
        <w:t>Table 7.3.1A-0e: Uplink configuration for reference sensitivity</w:t>
      </w:r>
    </w:p>
    <w:tbl>
      <w:tblPr>
        <w:tblW w:w="911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2"/>
        <w:gridCol w:w="1004"/>
        <w:gridCol w:w="1134"/>
        <w:gridCol w:w="887"/>
        <w:gridCol w:w="768"/>
        <w:gridCol w:w="885"/>
        <w:gridCol w:w="859"/>
        <w:gridCol w:w="900"/>
        <w:gridCol w:w="839"/>
      </w:tblGrid>
      <w:tr w:rsidR="00464CB8" w:rsidRPr="009715C6" w:rsidTr="0057700F">
        <w:trPr>
          <w:trHeight w:val="255"/>
        </w:trPr>
        <w:tc>
          <w:tcPr>
            <w:tcW w:w="9118" w:type="dxa"/>
            <w:gridSpan w:val="9"/>
            <w:shd w:val="clear" w:color="auto" w:fill="auto"/>
            <w:vAlign w:val="center"/>
          </w:tcPr>
          <w:p w:rsidR="00464CB8" w:rsidRPr="00116AA0" w:rsidRDefault="00464CB8" w:rsidP="0057700F">
            <w:pPr>
              <w:pStyle w:val="TAH"/>
              <w:rPr>
                <w:rFonts w:cs="Arial"/>
              </w:rPr>
            </w:pPr>
            <w:r w:rsidRPr="00116AA0">
              <w:rPr>
                <w:rFonts w:cs="Arial"/>
              </w:rPr>
              <w:t>E-UTRA Band / Channel bandwidth / N</w:t>
            </w:r>
            <w:r w:rsidRPr="00116AA0">
              <w:rPr>
                <w:rFonts w:cs="Arial"/>
                <w:vertAlign w:val="subscript"/>
              </w:rPr>
              <w:t>RB</w:t>
            </w:r>
            <w:r w:rsidRPr="00116AA0">
              <w:rPr>
                <w:rFonts w:cs="Arial"/>
              </w:rPr>
              <w:t xml:space="preserve"> / Duplex mode</w:t>
            </w:r>
          </w:p>
        </w:tc>
      </w:tr>
      <w:tr w:rsidR="00464CB8" w:rsidRPr="009715C6" w:rsidTr="0057700F">
        <w:trPr>
          <w:trHeight w:val="255"/>
        </w:trPr>
        <w:tc>
          <w:tcPr>
            <w:tcW w:w="1842" w:type="dxa"/>
            <w:shd w:val="clear" w:color="auto" w:fill="auto"/>
            <w:vAlign w:val="center"/>
          </w:tcPr>
          <w:p w:rsidR="00464CB8" w:rsidRPr="00116AA0" w:rsidRDefault="00464CB8" w:rsidP="0057700F">
            <w:pPr>
              <w:pStyle w:val="TAH"/>
              <w:rPr>
                <w:rFonts w:eastAsia="ＭＳ 明朝" w:cs="Arial"/>
              </w:rPr>
            </w:pPr>
            <w:r w:rsidRPr="00116AA0">
              <w:rPr>
                <w:rFonts w:cs="Arial"/>
              </w:rPr>
              <w:t>EUTRA CA Configuration</w:t>
            </w:r>
          </w:p>
        </w:tc>
        <w:tc>
          <w:tcPr>
            <w:tcW w:w="1004" w:type="dxa"/>
            <w:shd w:val="clear" w:color="auto" w:fill="auto"/>
            <w:vAlign w:val="center"/>
          </w:tcPr>
          <w:p w:rsidR="00464CB8" w:rsidRPr="00116AA0" w:rsidRDefault="00464CB8" w:rsidP="0057700F">
            <w:pPr>
              <w:pStyle w:val="TAH"/>
              <w:rPr>
                <w:rFonts w:eastAsia="ＭＳ 明朝" w:cs="Arial"/>
              </w:rPr>
            </w:pPr>
            <w:r w:rsidRPr="00116AA0">
              <w:rPr>
                <w:rFonts w:cs="Arial"/>
              </w:rPr>
              <w:t>EUTRA band</w:t>
            </w:r>
          </w:p>
        </w:tc>
        <w:tc>
          <w:tcPr>
            <w:tcW w:w="1134" w:type="dxa"/>
            <w:shd w:val="clear" w:color="auto" w:fill="auto"/>
            <w:vAlign w:val="center"/>
          </w:tcPr>
          <w:p w:rsidR="00464CB8" w:rsidRPr="00116AA0" w:rsidRDefault="00464CB8" w:rsidP="0057700F">
            <w:pPr>
              <w:pStyle w:val="TAH"/>
              <w:rPr>
                <w:rFonts w:cs="Arial"/>
              </w:rPr>
            </w:pPr>
            <w:r w:rsidRPr="00116AA0">
              <w:rPr>
                <w:rFonts w:cs="Arial"/>
              </w:rPr>
              <w:t>1.4 MHz</w:t>
            </w:r>
          </w:p>
          <w:p w:rsidR="00464CB8" w:rsidRPr="00116AA0" w:rsidRDefault="00464CB8" w:rsidP="0057700F">
            <w:pPr>
              <w:pStyle w:val="TAH"/>
              <w:rPr>
                <w:rFonts w:eastAsia="ＭＳ 明朝" w:cs="Arial"/>
              </w:rPr>
            </w:pPr>
            <w:r w:rsidRPr="00116AA0">
              <w:rPr>
                <w:rFonts w:cs="Arial"/>
              </w:rPr>
              <w:t>(</w:t>
            </w:r>
            <w:proofErr w:type="spellStart"/>
            <w:r w:rsidRPr="00116AA0">
              <w:rPr>
                <w:rFonts w:cs="Arial"/>
              </w:rPr>
              <w:t>dBm</w:t>
            </w:r>
            <w:proofErr w:type="spellEnd"/>
            <w:r w:rsidRPr="00116AA0">
              <w:rPr>
                <w:rFonts w:cs="Arial"/>
              </w:rPr>
              <w:t>)</w:t>
            </w:r>
          </w:p>
        </w:tc>
        <w:tc>
          <w:tcPr>
            <w:tcW w:w="887" w:type="dxa"/>
            <w:shd w:val="clear" w:color="auto" w:fill="auto"/>
            <w:vAlign w:val="center"/>
          </w:tcPr>
          <w:p w:rsidR="00464CB8" w:rsidRPr="00116AA0" w:rsidRDefault="00464CB8" w:rsidP="0057700F">
            <w:pPr>
              <w:pStyle w:val="TAH"/>
              <w:rPr>
                <w:rFonts w:cs="Arial"/>
              </w:rPr>
            </w:pPr>
            <w:r w:rsidRPr="00116AA0">
              <w:rPr>
                <w:rFonts w:cs="Arial"/>
              </w:rPr>
              <w:t>3 MHz</w:t>
            </w:r>
          </w:p>
          <w:p w:rsidR="00464CB8" w:rsidRPr="00116AA0" w:rsidRDefault="00464CB8" w:rsidP="0057700F">
            <w:pPr>
              <w:pStyle w:val="TAH"/>
              <w:rPr>
                <w:rFonts w:eastAsia="ＭＳ 明朝" w:cs="Arial"/>
              </w:rPr>
            </w:pPr>
            <w:r w:rsidRPr="00116AA0">
              <w:rPr>
                <w:rFonts w:cs="Arial"/>
              </w:rPr>
              <w:t>(</w:t>
            </w:r>
            <w:proofErr w:type="spellStart"/>
            <w:r w:rsidRPr="00116AA0">
              <w:rPr>
                <w:rFonts w:cs="Arial"/>
              </w:rPr>
              <w:t>dBm</w:t>
            </w:r>
            <w:proofErr w:type="spellEnd"/>
            <w:r w:rsidRPr="00116AA0">
              <w:rPr>
                <w:rFonts w:cs="Arial"/>
              </w:rPr>
              <w:t>)</w:t>
            </w:r>
          </w:p>
        </w:tc>
        <w:tc>
          <w:tcPr>
            <w:tcW w:w="768" w:type="dxa"/>
            <w:shd w:val="clear" w:color="auto" w:fill="auto"/>
            <w:vAlign w:val="center"/>
          </w:tcPr>
          <w:p w:rsidR="00464CB8" w:rsidRPr="00116AA0" w:rsidRDefault="00464CB8" w:rsidP="0057700F">
            <w:pPr>
              <w:pStyle w:val="TAH"/>
              <w:rPr>
                <w:rFonts w:cs="Arial"/>
              </w:rPr>
            </w:pPr>
            <w:r w:rsidRPr="00116AA0">
              <w:rPr>
                <w:rFonts w:cs="Arial"/>
              </w:rPr>
              <w:t>5 MHz</w:t>
            </w:r>
          </w:p>
          <w:p w:rsidR="00464CB8" w:rsidRPr="00116AA0" w:rsidRDefault="00464CB8" w:rsidP="0057700F">
            <w:pPr>
              <w:pStyle w:val="TAH"/>
              <w:rPr>
                <w:rFonts w:eastAsia="ＭＳ 明朝" w:cs="Arial"/>
              </w:rPr>
            </w:pPr>
            <w:r w:rsidRPr="00116AA0">
              <w:rPr>
                <w:rFonts w:cs="Arial"/>
              </w:rPr>
              <w:t>(</w:t>
            </w:r>
            <w:proofErr w:type="spellStart"/>
            <w:r w:rsidRPr="00116AA0">
              <w:rPr>
                <w:rFonts w:cs="Arial"/>
              </w:rPr>
              <w:t>dBm</w:t>
            </w:r>
            <w:proofErr w:type="spellEnd"/>
            <w:r w:rsidRPr="00116AA0">
              <w:rPr>
                <w:rFonts w:cs="Arial"/>
              </w:rPr>
              <w:t>)</w:t>
            </w:r>
          </w:p>
        </w:tc>
        <w:tc>
          <w:tcPr>
            <w:tcW w:w="885" w:type="dxa"/>
            <w:shd w:val="clear" w:color="auto" w:fill="auto"/>
            <w:vAlign w:val="center"/>
          </w:tcPr>
          <w:p w:rsidR="00464CB8" w:rsidRPr="00116AA0" w:rsidRDefault="00464CB8" w:rsidP="0057700F">
            <w:pPr>
              <w:pStyle w:val="TAH"/>
              <w:rPr>
                <w:rFonts w:cs="Arial"/>
              </w:rPr>
            </w:pPr>
            <w:r w:rsidRPr="00116AA0">
              <w:rPr>
                <w:rFonts w:cs="Arial"/>
              </w:rPr>
              <w:t>10 MHz</w:t>
            </w:r>
          </w:p>
          <w:p w:rsidR="00464CB8" w:rsidRPr="00116AA0" w:rsidRDefault="00464CB8" w:rsidP="0057700F">
            <w:pPr>
              <w:pStyle w:val="TAH"/>
              <w:rPr>
                <w:rFonts w:eastAsia="ＭＳ 明朝" w:cs="Arial"/>
              </w:rPr>
            </w:pPr>
            <w:r w:rsidRPr="00116AA0">
              <w:rPr>
                <w:rFonts w:cs="Arial"/>
              </w:rPr>
              <w:t>(</w:t>
            </w:r>
            <w:proofErr w:type="spellStart"/>
            <w:r w:rsidRPr="00116AA0">
              <w:rPr>
                <w:rFonts w:cs="Arial"/>
              </w:rPr>
              <w:t>dBm</w:t>
            </w:r>
            <w:proofErr w:type="spellEnd"/>
            <w:r w:rsidRPr="00116AA0">
              <w:rPr>
                <w:rFonts w:cs="Arial"/>
              </w:rPr>
              <w:t>)</w:t>
            </w:r>
          </w:p>
        </w:tc>
        <w:tc>
          <w:tcPr>
            <w:tcW w:w="859" w:type="dxa"/>
            <w:shd w:val="clear" w:color="auto" w:fill="auto"/>
            <w:vAlign w:val="center"/>
          </w:tcPr>
          <w:p w:rsidR="00464CB8" w:rsidRPr="00116AA0" w:rsidRDefault="00464CB8" w:rsidP="0057700F">
            <w:pPr>
              <w:pStyle w:val="TAH"/>
              <w:rPr>
                <w:rFonts w:cs="Arial"/>
              </w:rPr>
            </w:pPr>
            <w:r w:rsidRPr="00116AA0">
              <w:rPr>
                <w:rFonts w:cs="Arial"/>
              </w:rPr>
              <w:t>15 MHz</w:t>
            </w:r>
          </w:p>
          <w:p w:rsidR="00464CB8" w:rsidRPr="00116AA0" w:rsidRDefault="00464CB8" w:rsidP="0057700F">
            <w:pPr>
              <w:pStyle w:val="TAH"/>
              <w:rPr>
                <w:rFonts w:eastAsia="ＭＳ 明朝" w:cs="Arial"/>
              </w:rPr>
            </w:pPr>
            <w:r w:rsidRPr="00116AA0">
              <w:rPr>
                <w:rFonts w:cs="Arial"/>
              </w:rPr>
              <w:t>(</w:t>
            </w:r>
            <w:proofErr w:type="spellStart"/>
            <w:r w:rsidRPr="00116AA0">
              <w:rPr>
                <w:rFonts w:cs="Arial"/>
              </w:rPr>
              <w:t>dBm</w:t>
            </w:r>
            <w:proofErr w:type="spellEnd"/>
            <w:r w:rsidRPr="00116AA0">
              <w:rPr>
                <w:rFonts w:cs="Arial"/>
              </w:rPr>
              <w:t>)</w:t>
            </w:r>
          </w:p>
        </w:tc>
        <w:tc>
          <w:tcPr>
            <w:tcW w:w="900" w:type="dxa"/>
            <w:shd w:val="clear" w:color="auto" w:fill="auto"/>
            <w:vAlign w:val="center"/>
          </w:tcPr>
          <w:p w:rsidR="00464CB8" w:rsidRPr="00116AA0" w:rsidRDefault="00464CB8" w:rsidP="0057700F">
            <w:pPr>
              <w:pStyle w:val="TAH"/>
              <w:rPr>
                <w:rFonts w:cs="Arial"/>
              </w:rPr>
            </w:pPr>
            <w:r w:rsidRPr="00116AA0">
              <w:rPr>
                <w:rFonts w:cs="Arial"/>
              </w:rPr>
              <w:t>20 MHz</w:t>
            </w:r>
          </w:p>
          <w:p w:rsidR="00464CB8" w:rsidRPr="00116AA0" w:rsidRDefault="00464CB8" w:rsidP="0057700F">
            <w:pPr>
              <w:pStyle w:val="TAH"/>
              <w:rPr>
                <w:rFonts w:eastAsia="ＭＳ 明朝" w:cs="Arial"/>
              </w:rPr>
            </w:pPr>
            <w:r w:rsidRPr="00116AA0">
              <w:rPr>
                <w:rFonts w:cs="Arial"/>
              </w:rPr>
              <w:t>(</w:t>
            </w:r>
            <w:proofErr w:type="spellStart"/>
            <w:r w:rsidRPr="00116AA0">
              <w:rPr>
                <w:rFonts w:cs="Arial"/>
              </w:rPr>
              <w:t>dBm</w:t>
            </w:r>
            <w:proofErr w:type="spellEnd"/>
            <w:r w:rsidRPr="00116AA0">
              <w:rPr>
                <w:rFonts w:cs="Arial"/>
              </w:rPr>
              <w:t>)</w:t>
            </w:r>
          </w:p>
        </w:tc>
        <w:tc>
          <w:tcPr>
            <w:tcW w:w="839" w:type="dxa"/>
            <w:shd w:val="clear" w:color="auto" w:fill="auto"/>
            <w:vAlign w:val="center"/>
          </w:tcPr>
          <w:p w:rsidR="00464CB8" w:rsidRPr="00116AA0" w:rsidRDefault="00464CB8" w:rsidP="0057700F">
            <w:pPr>
              <w:pStyle w:val="TAH"/>
              <w:rPr>
                <w:rFonts w:eastAsia="ＭＳ 明朝" w:cs="Arial"/>
              </w:rPr>
            </w:pPr>
            <w:r w:rsidRPr="00116AA0">
              <w:rPr>
                <w:rFonts w:cs="Arial"/>
              </w:rPr>
              <w:t>Duplex mode</w:t>
            </w:r>
          </w:p>
        </w:tc>
      </w:tr>
      <w:tr w:rsidR="00464CB8" w:rsidRPr="009715C6" w:rsidTr="0057700F">
        <w:trPr>
          <w:trHeight w:val="255"/>
        </w:trPr>
        <w:tc>
          <w:tcPr>
            <w:tcW w:w="1842" w:type="dxa"/>
            <w:vMerge w:val="restart"/>
            <w:shd w:val="clear" w:color="auto" w:fill="auto"/>
            <w:vAlign w:val="center"/>
          </w:tcPr>
          <w:p w:rsidR="00464CB8" w:rsidRPr="00116AA0" w:rsidRDefault="00464CB8" w:rsidP="0057700F">
            <w:pPr>
              <w:pStyle w:val="TAC"/>
              <w:rPr>
                <w:rFonts w:eastAsia="ＭＳ 明朝" w:cs="Arial"/>
              </w:rPr>
            </w:pPr>
            <w:r w:rsidRPr="00116AA0">
              <w:rPr>
                <w:rFonts w:cs="Arial"/>
              </w:rPr>
              <w:t>CA_</w:t>
            </w:r>
            <w:r w:rsidRPr="00116AA0">
              <w:rPr>
                <w:rFonts w:eastAsia="SimSun" w:cs="Arial" w:hint="eastAsia"/>
                <w:lang w:eastAsia="zh-CN"/>
              </w:rPr>
              <w:t>2A-4</w:t>
            </w:r>
            <w:r w:rsidRPr="00116AA0">
              <w:rPr>
                <w:rFonts w:cs="Arial"/>
              </w:rPr>
              <w:t>A-</w:t>
            </w:r>
            <w:r w:rsidRPr="00116AA0">
              <w:rPr>
                <w:rFonts w:eastAsia="SimSun" w:cs="Arial" w:hint="eastAsia"/>
                <w:lang w:eastAsia="zh-CN"/>
              </w:rPr>
              <w:t>5A-</w:t>
            </w:r>
            <w:r w:rsidRPr="00116AA0">
              <w:rPr>
                <w:rFonts w:cs="Arial"/>
              </w:rPr>
              <w:t>29A</w:t>
            </w:r>
          </w:p>
        </w:tc>
        <w:tc>
          <w:tcPr>
            <w:tcW w:w="1004" w:type="dxa"/>
            <w:shd w:val="clear" w:color="auto" w:fill="auto"/>
            <w:vAlign w:val="center"/>
          </w:tcPr>
          <w:p w:rsidR="00464CB8" w:rsidRPr="00116AA0" w:rsidRDefault="00464CB8" w:rsidP="0057700F">
            <w:pPr>
              <w:pStyle w:val="TAC"/>
              <w:rPr>
                <w:rFonts w:cs="Arial"/>
              </w:rPr>
            </w:pPr>
            <w:r w:rsidRPr="00116AA0">
              <w:rPr>
                <w:rFonts w:cs="Arial"/>
              </w:rPr>
              <w:t>2</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25</w:t>
            </w:r>
          </w:p>
        </w:tc>
        <w:tc>
          <w:tcPr>
            <w:tcW w:w="885" w:type="dxa"/>
            <w:shd w:val="clear" w:color="auto" w:fill="auto"/>
            <w:vAlign w:val="center"/>
          </w:tcPr>
          <w:p w:rsidR="00464CB8" w:rsidRPr="00116AA0" w:rsidRDefault="00464CB8" w:rsidP="0057700F">
            <w:pPr>
              <w:pStyle w:val="TAC"/>
              <w:rPr>
                <w:rFonts w:cs="Arial"/>
              </w:rPr>
            </w:pPr>
            <w:r w:rsidRPr="00116AA0">
              <w:rPr>
                <w:rFonts w:cs="Arial"/>
              </w:rPr>
              <w:t>50</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cs="Arial"/>
              </w:rPr>
              <w:t>50</w:t>
            </w:r>
            <w:r w:rsidRPr="00116AA0">
              <w:rPr>
                <w:rFonts w:cs="Arial"/>
                <w:vertAlign w:val="superscript"/>
              </w:rPr>
              <w:t>1</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cs="Arial"/>
              </w:rPr>
              <w:t>50</w:t>
            </w:r>
            <w:r w:rsidRPr="00116AA0">
              <w:rPr>
                <w:rFonts w:cs="Arial"/>
                <w:vertAlign w:val="superscript"/>
              </w:rPr>
              <w:t>1</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cs="Arial"/>
              </w:rPr>
              <w:t>FDD</w:t>
            </w: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cs="Arial"/>
              </w:rPr>
            </w:pPr>
            <w:r w:rsidRPr="00116AA0">
              <w:rPr>
                <w:rFonts w:eastAsia="SimSun" w:cs="Arial" w:hint="eastAsia"/>
                <w:lang w:eastAsia="zh-CN"/>
              </w:rPr>
              <w:t>4</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25</w:t>
            </w:r>
          </w:p>
        </w:tc>
        <w:tc>
          <w:tcPr>
            <w:tcW w:w="885" w:type="dxa"/>
            <w:shd w:val="clear" w:color="auto" w:fill="auto"/>
            <w:vAlign w:val="center"/>
          </w:tcPr>
          <w:p w:rsidR="00464CB8" w:rsidRPr="00116AA0" w:rsidRDefault="00464CB8" w:rsidP="0057700F">
            <w:pPr>
              <w:pStyle w:val="TAC"/>
              <w:rPr>
                <w:rFonts w:cs="Arial"/>
              </w:rPr>
            </w:pPr>
            <w:r w:rsidRPr="00116AA0">
              <w:rPr>
                <w:rFonts w:cs="Arial"/>
              </w:rPr>
              <w:t>50</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SimSun" w:cs="Arial" w:hint="eastAsia"/>
                <w:lang w:eastAsia="zh-CN"/>
              </w:rPr>
              <w:t>75</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SimSun" w:cs="Arial" w:hint="eastAsia"/>
                <w:lang w:eastAsia="zh-CN"/>
              </w:rPr>
              <w:t>100</w:t>
            </w: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cs="Arial"/>
              </w:rPr>
            </w:pPr>
            <w:r w:rsidRPr="00116AA0">
              <w:rPr>
                <w:rFonts w:eastAsia="SimSun" w:cs="Arial" w:hint="eastAsia"/>
                <w:lang w:eastAsia="zh-CN"/>
              </w:rPr>
              <w:t>5</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 xml:space="preserve">25 </w:t>
            </w:r>
          </w:p>
        </w:tc>
        <w:tc>
          <w:tcPr>
            <w:tcW w:w="885" w:type="dxa"/>
            <w:shd w:val="clear" w:color="auto" w:fill="auto"/>
            <w:vAlign w:val="center"/>
          </w:tcPr>
          <w:p w:rsidR="00464CB8" w:rsidRPr="00116AA0" w:rsidRDefault="00464CB8" w:rsidP="0057700F">
            <w:pPr>
              <w:pStyle w:val="TAC"/>
              <w:rPr>
                <w:rFonts w:cs="Arial"/>
              </w:rPr>
            </w:pPr>
            <w:r w:rsidRPr="00116AA0">
              <w:rPr>
                <w:rFonts w:cs="Arial"/>
              </w:rPr>
              <w:t>25</w:t>
            </w:r>
            <w:r w:rsidRPr="00116AA0">
              <w:rPr>
                <w:rFonts w:cs="Arial"/>
                <w:vertAlign w:val="superscript"/>
              </w:rPr>
              <w:t>1</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rPr>
              <w:t>29</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N/A</w:t>
            </w:r>
          </w:p>
        </w:tc>
        <w:tc>
          <w:tcPr>
            <w:tcW w:w="885" w:type="dxa"/>
            <w:shd w:val="clear" w:color="auto" w:fill="auto"/>
            <w:vAlign w:val="center"/>
          </w:tcPr>
          <w:p w:rsidR="00464CB8" w:rsidRPr="00116AA0" w:rsidRDefault="00464CB8" w:rsidP="0057700F">
            <w:pPr>
              <w:pStyle w:val="TAC"/>
              <w:rPr>
                <w:rFonts w:cs="Arial"/>
              </w:rPr>
            </w:pPr>
            <w:r w:rsidRPr="00116AA0">
              <w:rPr>
                <w:rFonts w:cs="Arial"/>
              </w:rPr>
              <w:t>N/A</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CA_2A-4A-29A</w:t>
            </w:r>
          </w:p>
        </w:tc>
        <w:tc>
          <w:tcPr>
            <w:tcW w:w="1004" w:type="dxa"/>
            <w:shd w:val="clear" w:color="auto" w:fill="auto"/>
          </w:tcPr>
          <w:p w:rsidR="00464CB8" w:rsidRPr="00116AA0" w:rsidRDefault="00464CB8" w:rsidP="0057700F">
            <w:pPr>
              <w:pStyle w:val="TAC"/>
              <w:rPr>
                <w:rFonts w:cs="Arial"/>
              </w:rPr>
            </w:pPr>
            <w:r w:rsidRPr="00116AA0">
              <w:rPr>
                <w:rFonts w:cs="Arial"/>
              </w:rPr>
              <w:t>2</w:t>
            </w:r>
          </w:p>
        </w:tc>
        <w:tc>
          <w:tcPr>
            <w:tcW w:w="1134" w:type="dxa"/>
            <w:shd w:val="clear" w:color="auto" w:fill="auto"/>
          </w:tcPr>
          <w:p w:rsidR="00464CB8" w:rsidRPr="00116AA0" w:rsidRDefault="00464CB8" w:rsidP="0057700F">
            <w:pPr>
              <w:pStyle w:val="TAC"/>
              <w:rPr>
                <w:rFonts w:eastAsia="ＭＳ 明朝" w:cs="Arial"/>
              </w:rPr>
            </w:pPr>
          </w:p>
        </w:tc>
        <w:tc>
          <w:tcPr>
            <w:tcW w:w="887" w:type="dxa"/>
            <w:shd w:val="clear" w:color="auto" w:fill="auto"/>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25</w:t>
            </w:r>
          </w:p>
        </w:tc>
        <w:tc>
          <w:tcPr>
            <w:tcW w:w="885" w:type="dxa"/>
            <w:shd w:val="clear" w:color="auto" w:fill="auto"/>
          </w:tcPr>
          <w:p w:rsidR="00464CB8" w:rsidRPr="00116AA0" w:rsidRDefault="00464CB8" w:rsidP="0057700F">
            <w:pPr>
              <w:pStyle w:val="TAC"/>
              <w:rPr>
                <w:rFonts w:cs="Arial"/>
              </w:rPr>
            </w:pPr>
            <w:r w:rsidRPr="00116AA0">
              <w:rPr>
                <w:rFonts w:cs="Arial"/>
              </w:rPr>
              <w:t>50</w:t>
            </w:r>
          </w:p>
        </w:tc>
        <w:tc>
          <w:tcPr>
            <w:tcW w:w="859" w:type="dxa"/>
            <w:shd w:val="clear" w:color="auto" w:fill="auto"/>
          </w:tcPr>
          <w:p w:rsidR="00464CB8" w:rsidRPr="00116AA0" w:rsidRDefault="00464CB8" w:rsidP="0057700F">
            <w:pPr>
              <w:pStyle w:val="TAC"/>
              <w:rPr>
                <w:rFonts w:eastAsia="ＭＳ 明朝" w:cs="Arial"/>
              </w:rPr>
            </w:pPr>
            <w:r w:rsidRPr="00116AA0">
              <w:rPr>
                <w:rFonts w:eastAsia="ＭＳ 明朝" w:cs="Arial"/>
              </w:rPr>
              <w:t>50</w:t>
            </w:r>
            <w:r w:rsidRPr="00116AA0">
              <w:rPr>
                <w:rFonts w:eastAsia="ＭＳ 明朝" w:cs="Arial"/>
                <w:vertAlign w:val="superscript"/>
              </w:rPr>
              <w:t>1</w:t>
            </w:r>
          </w:p>
        </w:tc>
        <w:tc>
          <w:tcPr>
            <w:tcW w:w="900" w:type="dxa"/>
            <w:shd w:val="clear" w:color="auto" w:fill="auto"/>
          </w:tcPr>
          <w:p w:rsidR="00464CB8" w:rsidRPr="00116AA0" w:rsidRDefault="00464CB8" w:rsidP="0057700F">
            <w:pPr>
              <w:pStyle w:val="TAC"/>
              <w:rPr>
                <w:rFonts w:eastAsia="ＭＳ 明朝" w:cs="Arial"/>
              </w:rPr>
            </w:pPr>
            <w:r w:rsidRPr="00116AA0">
              <w:rPr>
                <w:rFonts w:eastAsia="ＭＳ 明朝" w:cs="Arial"/>
              </w:rPr>
              <w:t>50</w:t>
            </w:r>
            <w:r w:rsidRPr="00116AA0">
              <w:rPr>
                <w:rFonts w:eastAsia="ＭＳ 明朝" w:cs="Arial"/>
                <w:vertAlign w:val="superscript"/>
              </w:rPr>
              <w:t>1</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tcPr>
          <w:p w:rsidR="00464CB8" w:rsidRPr="00116AA0" w:rsidRDefault="00464CB8" w:rsidP="0057700F">
            <w:pPr>
              <w:pStyle w:val="TAC"/>
              <w:rPr>
                <w:rFonts w:cs="Arial"/>
              </w:rPr>
            </w:pPr>
            <w:r w:rsidRPr="00116AA0">
              <w:rPr>
                <w:rFonts w:cs="Arial"/>
              </w:rPr>
              <w:t>4</w:t>
            </w:r>
          </w:p>
        </w:tc>
        <w:tc>
          <w:tcPr>
            <w:tcW w:w="1134" w:type="dxa"/>
            <w:shd w:val="clear" w:color="auto" w:fill="auto"/>
          </w:tcPr>
          <w:p w:rsidR="00464CB8" w:rsidRPr="00116AA0" w:rsidRDefault="00464CB8" w:rsidP="0057700F">
            <w:pPr>
              <w:pStyle w:val="TAC"/>
              <w:rPr>
                <w:rFonts w:eastAsia="ＭＳ 明朝" w:cs="Arial"/>
              </w:rPr>
            </w:pPr>
          </w:p>
        </w:tc>
        <w:tc>
          <w:tcPr>
            <w:tcW w:w="887" w:type="dxa"/>
            <w:shd w:val="clear" w:color="auto" w:fill="auto"/>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25</w:t>
            </w:r>
          </w:p>
        </w:tc>
        <w:tc>
          <w:tcPr>
            <w:tcW w:w="885" w:type="dxa"/>
            <w:shd w:val="clear" w:color="auto" w:fill="auto"/>
          </w:tcPr>
          <w:p w:rsidR="00464CB8" w:rsidRPr="00116AA0" w:rsidRDefault="00464CB8" w:rsidP="0057700F">
            <w:pPr>
              <w:pStyle w:val="TAC"/>
              <w:rPr>
                <w:rFonts w:cs="Arial"/>
              </w:rPr>
            </w:pPr>
            <w:r w:rsidRPr="00116AA0">
              <w:rPr>
                <w:rFonts w:cs="Arial"/>
              </w:rPr>
              <w:t>50</w:t>
            </w:r>
          </w:p>
        </w:tc>
        <w:tc>
          <w:tcPr>
            <w:tcW w:w="859" w:type="dxa"/>
            <w:shd w:val="clear" w:color="auto" w:fill="auto"/>
          </w:tcPr>
          <w:p w:rsidR="00464CB8" w:rsidRPr="00116AA0" w:rsidRDefault="00464CB8" w:rsidP="0057700F">
            <w:pPr>
              <w:pStyle w:val="TAC"/>
              <w:rPr>
                <w:rFonts w:eastAsia="ＭＳ 明朝" w:cs="Arial"/>
              </w:rPr>
            </w:pPr>
            <w:r w:rsidRPr="00116AA0">
              <w:rPr>
                <w:rFonts w:eastAsia="ＭＳ 明朝" w:cs="Arial"/>
              </w:rPr>
              <w:t>75</w:t>
            </w:r>
          </w:p>
        </w:tc>
        <w:tc>
          <w:tcPr>
            <w:tcW w:w="900" w:type="dxa"/>
            <w:shd w:val="clear" w:color="auto" w:fill="auto"/>
          </w:tcPr>
          <w:p w:rsidR="00464CB8" w:rsidRPr="00116AA0" w:rsidRDefault="00464CB8" w:rsidP="0057700F">
            <w:pPr>
              <w:pStyle w:val="TAC"/>
              <w:rPr>
                <w:rFonts w:eastAsia="ＭＳ 明朝" w:cs="Arial"/>
              </w:rPr>
            </w:pPr>
            <w:r w:rsidRPr="00116AA0">
              <w:rPr>
                <w:rFonts w:eastAsia="ＭＳ 明朝" w:cs="Arial"/>
              </w:rPr>
              <w:t>100</w:t>
            </w: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tcPr>
          <w:p w:rsidR="00464CB8" w:rsidRPr="00116AA0" w:rsidRDefault="00464CB8" w:rsidP="0057700F">
            <w:pPr>
              <w:pStyle w:val="TAC"/>
              <w:rPr>
                <w:rFonts w:cs="Arial"/>
              </w:rPr>
            </w:pPr>
            <w:r w:rsidRPr="00116AA0">
              <w:rPr>
                <w:rFonts w:cs="Arial"/>
              </w:rPr>
              <w:t>29</w:t>
            </w:r>
          </w:p>
        </w:tc>
        <w:tc>
          <w:tcPr>
            <w:tcW w:w="1134" w:type="dxa"/>
            <w:shd w:val="clear" w:color="auto" w:fill="auto"/>
          </w:tcPr>
          <w:p w:rsidR="00464CB8" w:rsidRPr="00116AA0" w:rsidRDefault="00464CB8" w:rsidP="0057700F">
            <w:pPr>
              <w:pStyle w:val="TAC"/>
              <w:rPr>
                <w:rFonts w:eastAsia="ＭＳ 明朝" w:cs="Arial"/>
              </w:rPr>
            </w:pPr>
          </w:p>
        </w:tc>
        <w:tc>
          <w:tcPr>
            <w:tcW w:w="887" w:type="dxa"/>
            <w:shd w:val="clear" w:color="auto" w:fill="auto"/>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N/A</w:t>
            </w:r>
          </w:p>
        </w:tc>
        <w:tc>
          <w:tcPr>
            <w:tcW w:w="885" w:type="dxa"/>
            <w:shd w:val="clear" w:color="auto" w:fill="auto"/>
          </w:tcPr>
          <w:p w:rsidR="00464CB8" w:rsidRPr="00116AA0" w:rsidRDefault="00464CB8" w:rsidP="0057700F">
            <w:pPr>
              <w:pStyle w:val="TAC"/>
              <w:rPr>
                <w:rFonts w:cs="Arial"/>
              </w:rPr>
            </w:pPr>
            <w:r w:rsidRPr="00116AA0">
              <w:rPr>
                <w:rFonts w:cs="Arial"/>
              </w:rPr>
              <w:t>N/A</w:t>
            </w:r>
          </w:p>
        </w:tc>
        <w:tc>
          <w:tcPr>
            <w:tcW w:w="859" w:type="dxa"/>
            <w:shd w:val="clear" w:color="auto" w:fill="auto"/>
          </w:tcPr>
          <w:p w:rsidR="00464CB8" w:rsidRPr="00116AA0" w:rsidRDefault="00464CB8" w:rsidP="0057700F">
            <w:pPr>
              <w:pStyle w:val="TAC"/>
              <w:rPr>
                <w:rFonts w:eastAsia="ＭＳ 明朝" w:cs="Arial"/>
              </w:rPr>
            </w:pPr>
          </w:p>
        </w:tc>
        <w:tc>
          <w:tcPr>
            <w:tcW w:w="900" w:type="dxa"/>
            <w:shd w:val="clear" w:color="auto" w:fill="auto"/>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val="restart"/>
            <w:shd w:val="clear" w:color="auto" w:fill="auto"/>
            <w:vAlign w:val="center"/>
          </w:tcPr>
          <w:p w:rsidR="00464CB8" w:rsidRPr="00116AA0" w:rsidRDefault="00464CB8" w:rsidP="0057700F">
            <w:pPr>
              <w:pStyle w:val="TAC"/>
              <w:rPr>
                <w:rFonts w:eastAsia="ＭＳ 明朝" w:cs="Arial"/>
              </w:rPr>
            </w:pPr>
            <w:r w:rsidRPr="00116AA0">
              <w:rPr>
                <w:rFonts w:cs="Arial"/>
              </w:rPr>
              <w:t>CA_2A-4A-29A-30A</w:t>
            </w:r>
          </w:p>
        </w:tc>
        <w:tc>
          <w:tcPr>
            <w:tcW w:w="1004" w:type="dxa"/>
            <w:shd w:val="clear" w:color="auto" w:fill="auto"/>
          </w:tcPr>
          <w:p w:rsidR="00464CB8" w:rsidRPr="00116AA0" w:rsidRDefault="00464CB8" w:rsidP="0057700F">
            <w:pPr>
              <w:pStyle w:val="TAC"/>
              <w:rPr>
                <w:rFonts w:cs="Arial"/>
              </w:rPr>
            </w:pPr>
            <w:r w:rsidRPr="00116AA0">
              <w:rPr>
                <w:rFonts w:cs="Arial"/>
              </w:rPr>
              <w:t>2</w:t>
            </w:r>
          </w:p>
        </w:tc>
        <w:tc>
          <w:tcPr>
            <w:tcW w:w="1134" w:type="dxa"/>
            <w:shd w:val="clear" w:color="auto" w:fill="auto"/>
          </w:tcPr>
          <w:p w:rsidR="00464CB8" w:rsidRPr="00116AA0" w:rsidRDefault="00464CB8" w:rsidP="0057700F">
            <w:pPr>
              <w:pStyle w:val="TAC"/>
              <w:rPr>
                <w:rFonts w:eastAsia="ＭＳ 明朝" w:cs="Arial"/>
              </w:rPr>
            </w:pPr>
          </w:p>
        </w:tc>
        <w:tc>
          <w:tcPr>
            <w:tcW w:w="887" w:type="dxa"/>
            <w:shd w:val="clear" w:color="auto" w:fill="auto"/>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eastAsia="ＭＳ 明朝" w:cs="Arial"/>
              </w:rPr>
              <w:t>25</w:t>
            </w:r>
          </w:p>
        </w:tc>
        <w:tc>
          <w:tcPr>
            <w:tcW w:w="885" w:type="dxa"/>
            <w:shd w:val="clear" w:color="auto" w:fill="auto"/>
            <w:vAlign w:val="center"/>
          </w:tcPr>
          <w:p w:rsidR="00464CB8" w:rsidRPr="00116AA0" w:rsidRDefault="00464CB8" w:rsidP="0057700F">
            <w:pPr>
              <w:pStyle w:val="TAC"/>
              <w:rPr>
                <w:rFonts w:cs="Arial"/>
              </w:rPr>
            </w:pPr>
            <w:r w:rsidRPr="00116AA0">
              <w:rPr>
                <w:rFonts w:eastAsia="ＭＳ 明朝" w:cs="Arial"/>
              </w:rPr>
              <w:t>50</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r w:rsidRPr="00116AA0">
              <w:rPr>
                <w:rFonts w:eastAsia="ＭＳ 明朝" w:cs="Arial"/>
                <w:vertAlign w:val="superscript"/>
              </w:rPr>
              <w:t>1</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r w:rsidRPr="00116AA0">
              <w:rPr>
                <w:rFonts w:eastAsia="ＭＳ 明朝" w:cs="Arial"/>
                <w:vertAlign w:val="superscript"/>
              </w:rPr>
              <w:t>1</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tcPr>
          <w:p w:rsidR="00464CB8" w:rsidRPr="00116AA0" w:rsidRDefault="00464CB8" w:rsidP="0057700F">
            <w:pPr>
              <w:pStyle w:val="TAC"/>
              <w:rPr>
                <w:rFonts w:cs="Arial"/>
              </w:rPr>
            </w:pPr>
            <w:r w:rsidRPr="00116AA0">
              <w:rPr>
                <w:rFonts w:cs="Arial"/>
              </w:rPr>
              <w:t>4</w:t>
            </w:r>
          </w:p>
        </w:tc>
        <w:tc>
          <w:tcPr>
            <w:tcW w:w="1134" w:type="dxa"/>
            <w:shd w:val="clear" w:color="auto" w:fill="auto"/>
          </w:tcPr>
          <w:p w:rsidR="00464CB8" w:rsidRPr="00116AA0" w:rsidRDefault="00464CB8" w:rsidP="0057700F">
            <w:pPr>
              <w:pStyle w:val="TAC"/>
              <w:rPr>
                <w:rFonts w:eastAsia="ＭＳ 明朝" w:cs="Arial"/>
              </w:rPr>
            </w:pPr>
          </w:p>
        </w:tc>
        <w:tc>
          <w:tcPr>
            <w:tcW w:w="887" w:type="dxa"/>
            <w:shd w:val="clear" w:color="auto" w:fill="auto"/>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25</w:t>
            </w:r>
          </w:p>
        </w:tc>
        <w:tc>
          <w:tcPr>
            <w:tcW w:w="885" w:type="dxa"/>
            <w:shd w:val="clear" w:color="auto" w:fill="auto"/>
          </w:tcPr>
          <w:p w:rsidR="00464CB8" w:rsidRPr="00116AA0" w:rsidRDefault="00464CB8" w:rsidP="0057700F">
            <w:pPr>
              <w:pStyle w:val="TAC"/>
              <w:rPr>
                <w:rFonts w:cs="Arial"/>
              </w:rPr>
            </w:pPr>
            <w:r w:rsidRPr="00116AA0">
              <w:rPr>
                <w:rFonts w:cs="Arial"/>
              </w:rPr>
              <w:t>50</w:t>
            </w:r>
          </w:p>
        </w:tc>
        <w:tc>
          <w:tcPr>
            <w:tcW w:w="859" w:type="dxa"/>
            <w:shd w:val="clear" w:color="auto" w:fill="auto"/>
          </w:tcPr>
          <w:p w:rsidR="00464CB8" w:rsidRPr="00116AA0" w:rsidRDefault="00464CB8" w:rsidP="0057700F">
            <w:pPr>
              <w:pStyle w:val="TAC"/>
              <w:rPr>
                <w:rFonts w:eastAsia="ＭＳ 明朝" w:cs="Arial"/>
              </w:rPr>
            </w:pPr>
            <w:r w:rsidRPr="00116AA0">
              <w:rPr>
                <w:rFonts w:eastAsia="ＭＳ 明朝" w:cs="Arial"/>
              </w:rPr>
              <w:t>75</w:t>
            </w:r>
          </w:p>
        </w:tc>
        <w:tc>
          <w:tcPr>
            <w:tcW w:w="900" w:type="dxa"/>
            <w:shd w:val="clear" w:color="auto" w:fill="auto"/>
          </w:tcPr>
          <w:p w:rsidR="00464CB8" w:rsidRPr="00116AA0" w:rsidRDefault="00464CB8" w:rsidP="0057700F">
            <w:pPr>
              <w:pStyle w:val="TAC"/>
              <w:rPr>
                <w:rFonts w:eastAsia="ＭＳ 明朝" w:cs="Arial"/>
              </w:rPr>
            </w:pPr>
            <w:r w:rsidRPr="00116AA0">
              <w:rPr>
                <w:rFonts w:eastAsia="ＭＳ 明朝" w:cs="Arial"/>
              </w:rPr>
              <w:t>100</w:t>
            </w: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tcPr>
          <w:p w:rsidR="00464CB8" w:rsidRPr="00116AA0" w:rsidRDefault="00464CB8" w:rsidP="0057700F">
            <w:pPr>
              <w:pStyle w:val="TAC"/>
              <w:rPr>
                <w:rFonts w:cs="Arial"/>
              </w:rPr>
            </w:pPr>
            <w:r w:rsidRPr="00116AA0">
              <w:rPr>
                <w:rFonts w:cs="Arial"/>
              </w:rPr>
              <w:t>29</w:t>
            </w:r>
          </w:p>
        </w:tc>
        <w:tc>
          <w:tcPr>
            <w:tcW w:w="1134" w:type="dxa"/>
            <w:shd w:val="clear" w:color="auto" w:fill="auto"/>
          </w:tcPr>
          <w:p w:rsidR="00464CB8" w:rsidRPr="00116AA0" w:rsidRDefault="00464CB8" w:rsidP="0057700F">
            <w:pPr>
              <w:pStyle w:val="TAC"/>
              <w:rPr>
                <w:rFonts w:eastAsia="ＭＳ 明朝" w:cs="Arial"/>
              </w:rPr>
            </w:pPr>
          </w:p>
        </w:tc>
        <w:tc>
          <w:tcPr>
            <w:tcW w:w="887" w:type="dxa"/>
            <w:shd w:val="clear" w:color="auto" w:fill="auto"/>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N/A</w:t>
            </w:r>
          </w:p>
        </w:tc>
        <w:tc>
          <w:tcPr>
            <w:tcW w:w="885" w:type="dxa"/>
            <w:shd w:val="clear" w:color="auto" w:fill="auto"/>
          </w:tcPr>
          <w:p w:rsidR="00464CB8" w:rsidRPr="00116AA0" w:rsidRDefault="00464CB8" w:rsidP="0057700F">
            <w:pPr>
              <w:pStyle w:val="TAC"/>
              <w:rPr>
                <w:rFonts w:cs="Arial"/>
              </w:rPr>
            </w:pPr>
            <w:r w:rsidRPr="00116AA0">
              <w:rPr>
                <w:rFonts w:cs="Arial"/>
              </w:rPr>
              <w:t>N/A</w:t>
            </w:r>
          </w:p>
        </w:tc>
        <w:tc>
          <w:tcPr>
            <w:tcW w:w="859" w:type="dxa"/>
            <w:shd w:val="clear" w:color="auto" w:fill="auto"/>
          </w:tcPr>
          <w:p w:rsidR="00464CB8" w:rsidRPr="00116AA0" w:rsidRDefault="00464CB8" w:rsidP="0057700F">
            <w:pPr>
              <w:pStyle w:val="TAC"/>
              <w:rPr>
                <w:rFonts w:eastAsia="ＭＳ 明朝" w:cs="Arial"/>
              </w:rPr>
            </w:pPr>
          </w:p>
        </w:tc>
        <w:tc>
          <w:tcPr>
            <w:tcW w:w="900" w:type="dxa"/>
            <w:shd w:val="clear" w:color="auto" w:fill="auto"/>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tcPr>
          <w:p w:rsidR="00464CB8" w:rsidRPr="00116AA0" w:rsidRDefault="00464CB8" w:rsidP="0057700F">
            <w:pPr>
              <w:pStyle w:val="TAC"/>
              <w:rPr>
                <w:rFonts w:cs="Arial"/>
              </w:rPr>
            </w:pPr>
            <w:r w:rsidRPr="00116AA0">
              <w:rPr>
                <w:rFonts w:cs="Arial"/>
              </w:rPr>
              <w:t>30</w:t>
            </w:r>
          </w:p>
        </w:tc>
        <w:tc>
          <w:tcPr>
            <w:tcW w:w="1134" w:type="dxa"/>
            <w:shd w:val="clear" w:color="auto" w:fill="auto"/>
          </w:tcPr>
          <w:p w:rsidR="00464CB8" w:rsidRPr="00116AA0" w:rsidRDefault="00464CB8" w:rsidP="0057700F">
            <w:pPr>
              <w:pStyle w:val="TAC"/>
              <w:rPr>
                <w:rFonts w:eastAsia="ＭＳ 明朝" w:cs="Arial"/>
              </w:rPr>
            </w:pPr>
          </w:p>
        </w:tc>
        <w:tc>
          <w:tcPr>
            <w:tcW w:w="887" w:type="dxa"/>
            <w:shd w:val="clear" w:color="auto" w:fill="auto"/>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25</w:t>
            </w:r>
          </w:p>
        </w:tc>
        <w:tc>
          <w:tcPr>
            <w:tcW w:w="885" w:type="dxa"/>
            <w:shd w:val="clear" w:color="auto" w:fill="auto"/>
          </w:tcPr>
          <w:p w:rsidR="00464CB8" w:rsidRPr="00116AA0" w:rsidRDefault="00464CB8" w:rsidP="0057700F">
            <w:pPr>
              <w:pStyle w:val="TAC"/>
              <w:rPr>
                <w:rFonts w:cs="Arial"/>
              </w:rPr>
            </w:pPr>
            <w:r w:rsidRPr="00116AA0">
              <w:rPr>
                <w:rFonts w:cs="Arial"/>
              </w:rPr>
              <w:t>25</w:t>
            </w:r>
            <w:r w:rsidRPr="00116AA0">
              <w:rPr>
                <w:rFonts w:cs="Arial" w:hint="eastAsia"/>
                <w:vertAlign w:val="superscript"/>
                <w:lang w:eastAsia="zh-CN"/>
              </w:rPr>
              <w:t>1</w:t>
            </w:r>
          </w:p>
        </w:tc>
        <w:tc>
          <w:tcPr>
            <w:tcW w:w="859" w:type="dxa"/>
            <w:shd w:val="clear" w:color="auto" w:fill="auto"/>
          </w:tcPr>
          <w:p w:rsidR="00464CB8" w:rsidRPr="00116AA0" w:rsidRDefault="00464CB8" w:rsidP="0057700F">
            <w:pPr>
              <w:pStyle w:val="TAC"/>
              <w:rPr>
                <w:rFonts w:eastAsia="ＭＳ 明朝" w:cs="Arial"/>
              </w:rPr>
            </w:pPr>
          </w:p>
        </w:tc>
        <w:tc>
          <w:tcPr>
            <w:tcW w:w="900" w:type="dxa"/>
            <w:shd w:val="clear" w:color="auto" w:fill="auto"/>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CA_2A-</w:t>
            </w:r>
            <w:r w:rsidRPr="00116AA0">
              <w:rPr>
                <w:rFonts w:eastAsia="SimSun" w:cs="Arial"/>
                <w:lang w:eastAsia="zh-CN"/>
              </w:rPr>
              <w:t>5A-</w:t>
            </w:r>
            <w:r w:rsidRPr="00116AA0">
              <w:rPr>
                <w:rFonts w:eastAsia="ＭＳ 明朝" w:cs="Arial"/>
              </w:rPr>
              <w:t>29A</w:t>
            </w:r>
          </w:p>
        </w:tc>
        <w:tc>
          <w:tcPr>
            <w:tcW w:w="1004" w:type="dxa"/>
            <w:shd w:val="clear" w:color="auto" w:fill="auto"/>
            <w:vAlign w:val="center"/>
          </w:tcPr>
          <w:p w:rsidR="00464CB8" w:rsidRPr="00116AA0" w:rsidRDefault="00464CB8" w:rsidP="0057700F">
            <w:pPr>
              <w:pStyle w:val="TAC"/>
              <w:rPr>
                <w:rFonts w:cs="Arial"/>
              </w:rPr>
            </w:pPr>
            <w:r w:rsidRPr="00116AA0">
              <w:rPr>
                <w:rFonts w:eastAsia="ＭＳ 明朝" w:cs="Arial"/>
              </w:rPr>
              <w:t>2</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eastAsia="ＭＳ 明朝" w:cs="Arial"/>
              </w:rPr>
              <w:t>25</w:t>
            </w:r>
          </w:p>
        </w:tc>
        <w:tc>
          <w:tcPr>
            <w:tcW w:w="885" w:type="dxa"/>
            <w:shd w:val="clear" w:color="auto" w:fill="auto"/>
            <w:vAlign w:val="center"/>
          </w:tcPr>
          <w:p w:rsidR="00464CB8" w:rsidRPr="00116AA0" w:rsidRDefault="00464CB8" w:rsidP="0057700F">
            <w:pPr>
              <w:pStyle w:val="TAC"/>
              <w:rPr>
                <w:rFonts w:cs="Arial"/>
              </w:rPr>
            </w:pPr>
            <w:r w:rsidRPr="00116AA0">
              <w:rPr>
                <w:rFonts w:eastAsia="ＭＳ 明朝" w:cs="Arial"/>
              </w:rPr>
              <w:t>50</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r w:rsidRPr="00116AA0">
              <w:rPr>
                <w:rFonts w:eastAsia="ＭＳ 明朝" w:cs="Arial"/>
                <w:vertAlign w:val="superscript"/>
              </w:rPr>
              <w:t>1</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r w:rsidRPr="00116AA0">
              <w:rPr>
                <w:rFonts w:eastAsia="ＭＳ 明朝" w:cs="Arial"/>
                <w:vertAlign w:val="superscript"/>
              </w:rPr>
              <w:t>1</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cs="Arial"/>
              </w:rPr>
            </w:pPr>
            <w:r w:rsidRPr="00116AA0">
              <w:rPr>
                <w:rFonts w:eastAsia="SimSun" w:cs="Arial"/>
                <w:lang w:eastAsia="zh-CN"/>
              </w:rPr>
              <w:t>5</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eastAsia="ＭＳ 明朝" w:cs="Arial"/>
              </w:rPr>
              <w:t xml:space="preserve">25 </w:t>
            </w:r>
          </w:p>
        </w:tc>
        <w:tc>
          <w:tcPr>
            <w:tcW w:w="885" w:type="dxa"/>
            <w:shd w:val="clear" w:color="auto" w:fill="auto"/>
            <w:vAlign w:val="center"/>
          </w:tcPr>
          <w:p w:rsidR="00464CB8" w:rsidRPr="00116AA0" w:rsidRDefault="00464CB8" w:rsidP="0057700F">
            <w:pPr>
              <w:pStyle w:val="TAC"/>
              <w:rPr>
                <w:rFonts w:cs="Arial"/>
              </w:rPr>
            </w:pPr>
            <w:r w:rsidRPr="00116AA0">
              <w:rPr>
                <w:rFonts w:eastAsia="ＭＳ 明朝" w:cs="Arial"/>
              </w:rPr>
              <w:t>25</w:t>
            </w:r>
            <w:r w:rsidRPr="00116AA0">
              <w:rPr>
                <w:rFonts w:eastAsia="ＭＳ 明朝" w:cs="Arial"/>
                <w:vertAlign w:val="superscript"/>
              </w:rPr>
              <w:t>1</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cs="Arial"/>
              </w:rPr>
            </w:pPr>
            <w:r w:rsidRPr="00116AA0">
              <w:rPr>
                <w:rFonts w:eastAsia="ＭＳ 明朝" w:cs="Arial"/>
              </w:rPr>
              <w:t>29</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eastAsia="ＭＳ 明朝" w:cs="Arial"/>
              </w:rPr>
              <w:t>N/A</w:t>
            </w:r>
          </w:p>
        </w:tc>
        <w:tc>
          <w:tcPr>
            <w:tcW w:w="885" w:type="dxa"/>
            <w:shd w:val="clear" w:color="auto" w:fill="auto"/>
            <w:vAlign w:val="center"/>
          </w:tcPr>
          <w:p w:rsidR="00464CB8" w:rsidRPr="00116AA0" w:rsidRDefault="00464CB8" w:rsidP="0057700F">
            <w:pPr>
              <w:pStyle w:val="TAC"/>
              <w:rPr>
                <w:rFonts w:cs="Arial"/>
              </w:rPr>
            </w:pPr>
            <w:r w:rsidRPr="00116AA0">
              <w:rPr>
                <w:rFonts w:eastAsia="ＭＳ 明朝" w:cs="Arial"/>
              </w:rPr>
              <w:t>N/A</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CA_2A-29A</w:t>
            </w:r>
          </w:p>
        </w:tc>
        <w:tc>
          <w:tcPr>
            <w:tcW w:w="100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25</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r w:rsidRPr="00116AA0">
              <w:rPr>
                <w:rFonts w:eastAsia="ＭＳ 明朝" w:cs="Arial"/>
                <w:vertAlign w:val="superscript"/>
              </w:rPr>
              <w:t>1</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r w:rsidRPr="00116AA0">
              <w:rPr>
                <w:rFonts w:eastAsia="ＭＳ 明朝" w:cs="Arial"/>
                <w:vertAlign w:val="superscript"/>
              </w:rPr>
              <w:t>1</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29</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N/A</w:t>
            </w: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N/A</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N/A</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CA_2C-29A</w:t>
            </w:r>
          </w:p>
        </w:tc>
        <w:tc>
          <w:tcPr>
            <w:tcW w:w="100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25</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r w:rsidRPr="00116AA0">
              <w:rPr>
                <w:rFonts w:eastAsia="ＭＳ 明朝" w:cs="Arial"/>
                <w:vertAlign w:val="superscript"/>
              </w:rPr>
              <w:t>1</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r w:rsidRPr="00116AA0">
              <w:rPr>
                <w:rFonts w:eastAsia="ＭＳ 明朝" w:cs="Arial"/>
                <w:vertAlign w:val="superscript"/>
              </w:rPr>
              <w:t>1</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29</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N/A</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N/A</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CA_2A-29A-30A</w:t>
            </w:r>
          </w:p>
        </w:tc>
        <w:tc>
          <w:tcPr>
            <w:tcW w:w="1004" w:type="dxa"/>
            <w:shd w:val="clear" w:color="auto" w:fill="auto"/>
          </w:tcPr>
          <w:p w:rsidR="00464CB8" w:rsidRPr="00116AA0" w:rsidRDefault="00464CB8" w:rsidP="0057700F">
            <w:pPr>
              <w:pStyle w:val="TAC"/>
              <w:rPr>
                <w:rFonts w:cs="Arial"/>
              </w:rPr>
            </w:pPr>
            <w:r w:rsidRPr="00116AA0">
              <w:rPr>
                <w:rFonts w:cs="Arial"/>
              </w:rPr>
              <w:t>2</w:t>
            </w:r>
          </w:p>
        </w:tc>
        <w:tc>
          <w:tcPr>
            <w:tcW w:w="1134" w:type="dxa"/>
            <w:shd w:val="clear" w:color="auto" w:fill="auto"/>
          </w:tcPr>
          <w:p w:rsidR="00464CB8" w:rsidRPr="00116AA0" w:rsidRDefault="00464CB8" w:rsidP="0057700F">
            <w:pPr>
              <w:pStyle w:val="TAC"/>
              <w:rPr>
                <w:rFonts w:eastAsia="ＭＳ 明朝" w:cs="Arial"/>
              </w:rPr>
            </w:pPr>
          </w:p>
        </w:tc>
        <w:tc>
          <w:tcPr>
            <w:tcW w:w="887" w:type="dxa"/>
            <w:shd w:val="clear" w:color="auto" w:fill="auto"/>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25</w:t>
            </w:r>
          </w:p>
        </w:tc>
        <w:tc>
          <w:tcPr>
            <w:tcW w:w="885" w:type="dxa"/>
            <w:shd w:val="clear" w:color="auto" w:fill="auto"/>
          </w:tcPr>
          <w:p w:rsidR="00464CB8" w:rsidRPr="00116AA0" w:rsidRDefault="00464CB8" w:rsidP="0057700F">
            <w:pPr>
              <w:pStyle w:val="TAC"/>
              <w:rPr>
                <w:rFonts w:cs="Arial"/>
              </w:rPr>
            </w:pPr>
            <w:r w:rsidRPr="00116AA0">
              <w:rPr>
                <w:rFonts w:cs="Arial"/>
              </w:rPr>
              <w:t>50</w:t>
            </w:r>
          </w:p>
        </w:tc>
        <w:tc>
          <w:tcPr>
            <w:tcW w:w="859" w:type="dxa"/>
            <w:shd w:val="clear" w:color="auto" w:fill="auto"/>
          </w:tcPr>
          <w:p w:rsidR="00464CB8" w:rsidRPr="00116AA0" w:rsidRDefault="00464CB8" w:rsidP="0057700F">
            <w:pPr>
              <w:pStyle w:val="TAC"/>
              <w:rPr>
                <w:rFonts w:eastAsia="ＭＳ 明朝" w:cs="Arial"/>
              </w:rPr>
            </w:pPr>
            <w:r w:rsidRPr="00116AA0">
              <w:rPr>
                <w:rFonts w:eastAsia="ＭＳ 明朝" w:cs="Arial"/>
              </w:rPr>
              <w:t>50</w:t>
            </w:r>
            <w:r w:rsidRPr="00116AA0">
              <w:rPr>
                <w:rFonts w:cs="Arial" w:hint="eastAsia"/>
                <w:vertAlign w:val="superscript"/>
                <w:lang w:eastAsia="zh-CN"/>
              </w:rPr>
              <w:t>1</w:t>
            </w:r>
          </w:p>
        </w:tc>
        <w:tc>
          <w:tcPr>
            <w:tcW w:w="900" w:type="dxa"/>
            <w:shd w:val="clear" w:color="auto" w:fill="auto"/>
          </w:tcPr>
          <w:p w:rsidR="00464CB8" w:rsidRPr="00116AA0" w:rsidRDefault="00464CB8" w:rsidP="0057700F">
            <w:pPr>
              <w:pStyle w:val="TAC"/>
              <w:rPr>
                <w:rFonts w:eastAsia="ＭＳ 明朝" w:cs="Arial"/>
              </w:rPr>
            </w:pPr>
            <w:r w:rsidRPr="00116AA0">
              <w:rPr>
                <w:rFonts w:eastAsia="ＭＳ 明朝" w:cs="Arial"/>
              </w:rPr>
              <w:t>50</w:t>
            </w:r>
            <w:r w:rsidRPr="00116AA0">
              <w:rPr>
                <w:rFonts w:cs="Arial" w:hint="eastAsia"/>
                <w:vertAlign w:val="superscript"/>
                <w:lang w:eastAsia="zh-CN"/>
              </w:rPr>
              <w:t>1</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tcPr>
          <w:p w:rsidR="00464CB8" w:rsidRPr="00116AA0" w:rsidRDefault="00464CB8" w:rsidP="0057700F">
            <w:pPr>
              <w:pStyle w:val="TAC"/>
              <w:rPr>
                <w:rFonts w:cs="Arial"/>
              </w:rPr>
            </w:pPr>
            <w:r w:rsidRPr="00116AA0">
              <w:rPr>
                <w:rFonts w:cs="Arial"/>
              </w:rPr>
              <w:t>29</w:t>
            </w:r>
          </w:p>
        </w:tc>
        <w:tc>
          <w:tcPr>
            <w:tcW w:w="1134" w:type="dxa"/>
            <w:shd w:val="clear" w:color="auto" w:fill="auto"/>
          </w:tcPr>
          <w:p w:rsidR="00464CB8" w:rsidRPr="00116AA0" w:rsidRDefault="00464CB8" w:rsidP="0057700F">
            <w:pPr>
              <w:pStyle w:val="TAC"/>
              <w:rPr>
                <w:rFonts w:eastAsia="ＭＳ 明朝" w:cs="Arial"/>
              </w:rPr>
            </w:pPr>
          </w:p>
        </w:tc>
        <w:tc>
          <w:tcPr>
            <w:tcW w:w="887" w:type="dxa"/>
            <w:shd w:val="clear" w:color="auto" w:fill="auto"/>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N/A</w:t>
            </w:r>
          </w:p>
        </w:tc>
        <w:tc>
          <w:tcPr>
            <w:tcW w:w="885" w:type="dxa"/>
            <w:shd w:val="clear" w:color="auto" w:fill="auto"/>
          </w:tcPr>
          <w:p w:rsidR="00464CB8" w:rsidRPr="00116AA0" w:rsidRDefault="00464CB8" w:rsidP="0057700F">
            <w:pPr>
              <w:pStyle w:val="TAC"/>
              <w:rPr>
                <w:rFonts w:cs="Arial"/>
              </w:rPr>
            </w:pPr>
            <w:r w:rsidRPr="00116AA0">
              <w:rPr>
                <w:rFonts w:cs="Arial"/>
              </w:rPr>
              <w:t>N/A</w:t>
            </w:r>
          </w:p>
        </w:tc>
        <w:tc>
          <w:tcPr>
            <w:tcW w:w="859" w:type="dxa"/>
            <w:shd w:val="clear" w:color="auto" w:fill="auto"/>
          </w:tcPr>
          <w:p w:rsidR="00464CB8" w:rsidRPr="00116AA0" w:rsidRDefault="00464CB8" w:rsidP="0057700F">
            <w:pPr>
              <w:pStyle w:val="TAC"/>
              <w:rPr>
                <w:rFonts w:eastAsia="ＭＳ 明朝" w:cs="Arial"/>
              </w:rPr>
            </w:pPr>
          </w:p>
        </w:tc>
        <w:tc>
          <w:tcPr>
            <w:tcW w:w="900" w:type="dxa"/>
            <w:shd w:val="clear" w:color="auto" w:fill="auto"/>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tcPr>
          <w:p w:rsidR="00464CB8" w:rsidRPr="00116AA0" w:rsidRDefault="00464CB8" w:rsidP="0057700F">
            <w:pPr>
              <w:pStyle w:val="TAC"/>
              <w:rPr>
                <w:rFonts w:cs="Arial"/>
              </w:rPr>
            </w:pPr>
            <w:r w:rsidRPr="00116AA0">
              <w:rPr>
                <w:rFonts w:cs="Arial"/>
              </w:rPr>
              <w:t>30</w:t>
            </w:r>
          </w:p>
        </w:tc>
        <w:tc>
          <w:tcPr>
            <w:tcW w:w="1134" w:type="dxa"/>
            <w:shd w:val="clear" w:color="auto" w:fill="auto"/>
          </w:tcPr>
          <w:p w:rsidR="00464CB8" w:rsidRPr="00116AA0" w:rsidRDefault="00464CB8" w:rsidP="0057700F">
            <w:pPr>
              <w:pStyle w:val="TAC"/>
              <w:rPr>
                <w:rFonts w:eastAsia="ＭＳ 明朝" w:cs="Arial"/>
              </w:rPr>
            </w:pPr>
          </w:p>
        </w:tc>
        <w:tc>
          <w:tcPr>
            <w:tcW w:w="887" w:type="dxa"/>
            <w:shd w:val="clear" w:color="auto" w:fill="auto"/>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25</w:t>
            </w:r>
          </w:p>
        </w:tc>
        <w:tc>
          <w:tcPr>
            <w:tcW w:w="885" w:type="dxa"/>
            <w:shd w:val="clear" w:color="auto" w:fill="auto"/>
          </w:tcPr>
          <w:p w:rsidR="00464CB8" w:rsidRPr="00116AA0" w:rsidRDefault="00464CB8" w:rsidP="0057700F">
            <w:pPr>
              <w:pStyle w:val="TAC"/>
              <w:rPr>
                <w:rFonts w:cs="Arial"/>
              </w:rPr>
            </w:pPr>
            <w:r w:rsidRPr="00116AA0">
              <w:rPr>
                <w:rFonts w:cs="Arial"/>
              </w:rPr>
              <w:t>25</w:t>
            </w:r>
            <w:r w:rsidRPr="00116AA0">
              <w:rPr>
                <w:rFonts w:cs="Arial" w:hint="eastAsia"/>
                <w:vertAlign w:val="superscript"/>
                <w:lang w:eastAsia="zh-CN"/>
              </w:rPr>
              <w:t>1</w:t>
            </w:r>
          </w:p>
        </w:tc>
        <w:tc>
          <w:tcPr>
            <w:tcW w:w="859" w:type="dxa"/>
            <w:shd w:val="clear" w:color="auto" w:fill="auto"/>
          </w:tcPr>
          <w:p w:rsidR="00464CB8" w:rsidRPr="00116AA0" w:rsidRDefault="00464CB8" w:rsidP="0057700F">
            <w:pPr>
              <w:pStyle w:val="TAC"/>
              <w:rPr>
                <w:rFonts w:eastAsia="ＭＳ 明朝" w:cs="Arial"/>
              </w:rPr>
            </w:pPr>
          </w:p>
        </w:tc>
        <w:tc>
          <w:tcPr>
            <w:tcW w:w="900" w:type="dxa"/>
            <w:shd w:val="clear" w:color="auto" w:fill="auto"/>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CA_2C-29A-30A</w:t>
            </w:r>
          </w:p>
        </w:tc>
        <w:tc>
          <w:tcPr>
            <w:tcW w:w="1004" w:type="dxa"/>
            <w:shd w:val="clear" w:color="auto" w:fill="auto"/>
          </w:tcPr>
          <w:p w:rsidR="00464CB8" w:rsidRPr="00116AA0" w:rsidRDefault="00464CB8" w:rsidP="0057700F">
            <w:pPr>
              <w:pStyle w:val="TAC"/>
              <w:rPr>
                <w:rFonts w:cs="Arial"/>
              </w:rPr>
            </w:pPr>
            <w:r w:rsidRPr="00116AA0">
              <w:rPr>
                <w:rFonts w:cs="Arial"/>
              </w:rPr>
              <w:t>2</w:t>
            </w:r>
          </w:p>
        </w:tc>
        <w:tc>
          <w:tcPr>
            <w:tcW w:w="1134" w:type="dxa"/>
            <w:shd w:val="clear" w:color="auto" w:fill="auto"/>
          </w:tcPr>
          <w:p w:rsidR="00464CB8" w:rsidRPr="00116AA0" w:rsidRDefault="00464CB8" w:rsidP="0057700F">
            <w:pPr>
              <w:pStyle w:val="TAC"/>
              <w:rPr>
                <w:rFonts w:eastAsia="ＭＳ 明朝" w:cs="Arial"/>
              </w:rPr>
            </w:pPr>
          </w:p>
        </w:tc>
        <w:tc>
          <w:tcPr>
            <w:tcW w:w="887" w:type="dxa"/>
            <w:shd w:val="clear" w:color="auto" w:fill="auto"/>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25</w:t>
            </w:r>
          </w:p>
        </w:tc>
        <w:tc>
          <w:tcPr>
            <w:tcW w:w="885" w:type="dxa"/>
            <w:shd w:val="clear" w:color="auto" w:fill="auto"/>
          </w:tcPr>
          <w:p w:rsidR="00464CB8" w:rsidRPr="00116AA0" w:rsidRDefault="00464CB8" w:rsidP="0057700F">
            <w:pPr>
              <w:pStyle w:val="TAC"/>
              <w:rPr>
                <w:rFonts w:cs="Arial"/>
              </w:rPr>
            </w:pPr>
            <w:r w:rsidRPr="00116AA0">
              <w:rPr>
                <w:rFonts w:cs="Arial"/>
              </w:rPr>
              <w:t>50</w:t>
            </w:r>
          </w:p>
        </w:tc>
        <w:tc>
          <w:tcPr>
            <w:tcW w:w="859" w:type="dxa"/>
            <w:shd w:val="clear" w:color="auto" w:fill="auto"/>
          </w:tcPr>
          <w:p w:rsidR="00464CB8" w:rsidRPr="00116AA0" w:rsidRDefault="00464CB8" w:rsidP="0057700F">
            <w:pPr>
              <w:pStyle w:val="TAC"/>
              <w:rPr>
                <w:rFonts w:eastAsia="ＭＳ 明朝" w:cs="Arial"/>
              </w:rPr>
            </w:pPr>
            <w:r w:rsidRPr="00116AA0">
              <w:rPr>
                <w:rFonts w:eastAsia="ＭＳ 明朝" w:cs="Arial"/>
              </w:rPr>
              <w:t>50</w:t>
            </w:r>
            <w:r w:rsidRPr="00116AA0">
              <w:rPr>
                <w:rFonts w:cs="Arial" w:hint="eastAsia"/>
                <w:vertAlign w:val="superscript"/>
                <w:lang w:eastAsia="zh-CN"/>
              </w:rPr>
              <w:t>1</w:t>
            </w:r>
          </w:p>
        </w:tc>
        <w:tc>
          <w:tcPr>
            <w:tcW w:w="900" w:type="dxa"/>
            <w:shd w:val="clear" w:color="auto" w:fill="auto"/>
          </w:tcPr>
          <w:p w:rsidR="00464CB8" w:rsidRPr="00116AA0" w:rsidRDefault="00464CB8" w:rsidP="0057700F">
            <w:pPr>
              <w:pStyle w:val="TAC"/>
              <w:rPr>
                <w:rFonts w:eastAsia="ＭＳ 明朝" w:cs="Arial"/>
              </w:rPr>
            </w:pPr>
            <w:r w:rsidRPr="00116AA0">
              <w:rPr>
                <w:rFonts w:eastAsia="ＭＳ 明朝" w:cs="Arial"/>
              </w:rPr>
              <w:t>50</w:t>
            </w:r>
            <w:r w:rsidRPr="00116AA0">
              <w:rPr>
                <w:rFonts w:cs="Arial" w:hint="eastAsia"/>
                <w:vertAlign w:val="superscript"/>
                <w:lang w:eastAsia="zh-CN"/>
              </w:rPr>
              <w:t>1</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tcPr>
          <w:p w:rsidR="00464CB8" w:rsidRPr="00116AA0" w:rsidRDefault="00464CB8" w:rsidP="0057700F">
            <w:pPr>
              <w:pStyle w:val="TAC"/>
              <w:rPr>
                <w:rFonts w:cs="Arial"/>
              </w:rPr>
            </w:pPr>
            <w:r w:rsidRPr="00116AA0">
              <w:rPr>
                <w:rFonts w:cs="Arial"/>
              </w:rPr>
              <w:t>29</w:t>
            </w:r>
          </w:p>
        </w:tc>
        <w:tc>
          <w:tcPr>
            <w:tcW w:w="1134" w:type="dxa"/>
            <w:shd w:val="clear" w:color="auto" w:fill="auto"/>
          </w:tcPr>
          <w:p w:rsidR="00464CB8" w:rsidRPr="00116AA0" w:rsidRDefault="00464CB8" w:rsidP="0057700F">
            <w:pPr>
              <w:pStyle w:val="TAC"/>
              <w:rPr>
                <w:rFonts w:eastAsia="ＭＳ 明朝" w:cs="Arial"/>
              </w:rPr>
            </w:pPr>
          </w:p>
        </w:tc>
        <w:tc>
          <w:tcPr>
            <w:tcW w:w="887" w:type="dxa"/>
            <w:shd w:val="clear" w:color="auto" w:fill="auto"/>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N/A</w:t>
            </w:r>
          </w:p>
        </w:tc>
        <w:tc>
          <w:tcPr>
            <w:tcW w:w="885" w:type="dxa"/>
            <w:shd w:val="clear" w:color="auto" w:fill="auto"/>
          </w:tcPr>
          <w:p w:rsidR="00464CB8" w:rsidRPr="00116AA0" w:rsidRDefault="00464CB8" w:rsidP="0057700F">
            <w:pPr>
              <w:pStyle w:val="TAC"/>
              <w:rPr>
                <w:rFonts w:cs="Arial"/>
              </w:rPr>
            </w:pPr>
            <w:r w:rsidRPr="00116AA0">
              <w:rPr>
                <w:rFonts w:cs="Arial"/>
              </w:rPr>
              <w:t>N/A</w:t>
            </w:r>
          </w:p>
        </w:tc>
        <w:tc>
          <w:tcPr>
            <w:tcW w:w="859" w:type="dxa"/>
            <w:shd w:val="clear" w:color="auto" w:fill="auto"/>
          </w:tcPr>
          <w:p w:rsidR="00464CB8" w:rsidRPr="00116AA0" w:rsidRDefault="00464CB8" w:rsidP="0057700F">
            <w:pPr>
              <w:pStyle w:val="TAC"/>
              <w:rPr>
                <w:rFonts w:eastAsia="ＭＳ 明朝" w:cs="Arial"/>
              </w:rPr>
            </w:pPr>
          </w:p>
        </w:tc>
        <w:tc>
          <w:tcPr>
            <w:tcW w:w="900" w:type="dxa"/>
            <w:shd w:val="clear" w:color="auto" w:fill="auto"/>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tcPr>
          <w:p w:rsidR="00464CB8" w:rsidRPr="00116AA0" w:rsidRDefault="00464CB8" w:rsidP="0057700F">
            <w:pPr>
              <w:pStyle w:val="TAC"/>
              <w:rPr>
                <w:rFonts w:cs="Arial"/>
              </w:rPr>
            </w:pPr>
            <w:r w:rsidRPr="00116AA0">
              <w:rPr>
                <w:rFonts w:cs="Arial"/>
              </w:rPr>
              <w:t>30</w:t>
            </w:r>
          </w:p>
        </w:tc>
        <w:tc>
          <w:tcPr>
            <w:tcW w:w="1134" w:type="dxa"/>
            <w:shd w:val="clear" w:color="auto" w:fill="auto"/>
          </w:tcPr>
          <w:p w:rsidR="00464CB8" w:rsidRPr="00116AA0" w:rsidRDefault="00464CB8" w:rsidP="0057700F">
            <w:pPr>
              <w:pStyle w:val="TAC"/>
              <w:rPr>
                <w:rFonts w:eastAsia="ＭＳ 明朝" w:cs="Arial"/>
              </w:rPr>
            </w:pPr>
          </w:p>
        </w:tc>
        <w:tc>
          <w:tcPr>
            <w:tcW w:w="887" w:type="dxa"/>
            <w:shd w:val="clear" w:color="auto" w:fill="auto"/>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25</w:t>
            </w:r>
          </w:p>
        </w:tc>
        <w:tc>
          <w:tcPr>
            <w:tcW w:w="885" w:type="dxa"/>
            <w:shd w:val="clear" w:color="auto" w:fill="auto"/>
          </w:tcPr>
          <w:p w:rsidR="00464CB8" w:rsidRPr="00116AA0" w:rsidRDefault="00464CB8" w:rsidP="0057700F">
            <w:pPr>
              <w:pStyle w:val="TAC"/>
              <w:rPr>
                <w:rFonts w:cs="Arial"/>
              </w:rPr>
            </w:pPr>
            <w:r w:rsidRPr="00116AA0">
              <w:rPr>
                <w:rFonts w:cs="Arial"/>
              </w:rPr>
              <w:t>25</w:t>
            </w:r>
            <w:r w:rsidRPr="00116AA0">
              <w:rPr>
                <w:rFonts w:cs="Arial" w:hint="eastAsia"/>
                <w:vertAlign w:val="superscript"/>
                <w:lang w:eastAsia="zh-CN"/>
              </w:rPr>
              <w:t>1</w:t>
            </w:r>
          </w:p>
        </w:tc>
        <w:tc>
          <w:tcPr>
            <w:tcW w:w="859" w:type="dxa"/>
            <w:shd w:val="clear" w:color="auto" w:fill="auto"/>
          </w:tcPr>
          <w:p w:rsidR="00464CB8" w:rsidRPr="00116AA0" w:rsidRDefault="00464CB8" w:rsidP="0057700F">
            <w:pPr>
              <w:pStyle w:val="TAC"/>
              <w:rPr>
                <w:rFonts w:eastAsia="ＭＳ 明朝" w:cs="Arial"/>
              </w:rPr>
            </w:pPr>
          </w:p>
        </w:tc>
        <w:tc>
          <w:tcPr>
            <w:tcW w:w="900" w:type="dxa"/>
            <w:shd w:val="clear" w:color="auto" w:fill="auto"/>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F33ED2" w:rsidTr="0057700F">
        <w:trPr>
          <w:trHeight w:val="255"/>
        </w:trPr>
        <w:tc>
          <w:tcPr>
            <w:tcW w:w="1842" w:type="dxa"/>
            <w:vMerge w:val="restart"/>
            <w:shd w:val="clear" w:color="auto" w:fill="auto"/>
            <w:vAlign w:val="center"/>
          </w:tcPr>
          <w:p w:rsidR="00464CB8" w:rsidRPr="00116AA0" w:rsidRDefault="00464CB8" w:rsidP="0057700F">
            <w:pPr>
              <w:pStyle w:val="TAC"/>
              <w:rPr>
                <w:rFonts w:cs="Arial"/>
              </w:rPr>
            </w:pPr>
            <w:r w:rsidRPr="00116AA0">
              <w:rPr>
                <w:rFonts w:cs="Arial"/>
              </w:rPr>
              <w:t>CA_4A</w:t>
            </w:r>
            <w:r w:rsidRPr="00116AA0">
              <w:rPr>
                <w:rFonts w:eastAsia="SimSun" w:cs="Arial" w:hint="eastAsia"/>
                <w:lang w:eastAsia="zh-CN"/>
              </w:rPr>
              <w:t>-4A</w:t>
            </w:r>
            <w:r w:rsidRPr="00116AA0">
              <w:rPr>
                <w:rFonts w:cs="Arial"/>
              </w:rPr>
              <w:t>-29A-30A</w:t>
            </w:r>
          </w:p>
        </w:tc>
        <w:tc>
          <w:tcPr>
            <w:tcW w:w="1004" w:type="dxa"/>
            <w:shd w:val="clear" w:color="auto" w:fill="auto"/>
          </w:tcPr>
          <w:p w:rsidR="00464CB8" w:rsidRPr="00116AA0" w:rsidRDefault="00464CB8" w:rsidP="0057700F">
            <w:pPr>
              <w:pStyle w:val="TAC"/>
              <w:rPr>
                <w:rFonts w:cs="Arial"/>
              </w:rPr>
            </w:pPr>
            <w:r w:rsidRPr="00116AA0">
              <w:rPr>
                <w:rFonts w:cs="Arial"/>
              </w:rPr>
              <w:t>4</w:t>
            </w:r>
          </w:p>
        </w:tc>
        <w:tc>
          <w:tcPr>
            <w:tcW w:w="1134" w:type="dxa"/>
            <w:shd w:val="clear" w:color="auto" w:fill="auto"/>
          </w:tcPr>
          <w:p w:rsidR="00464CB8" w:rsidRPr="00116AA0" w:rsidRDefault="00464CB8" w:rsidP="0057700F">
            <w:pPr>
              <w:pStyle w:val="TAC"/>
              <w:rPr>
                <w:rFonts w:cs="Arial"/>
              </w:rPr>
            </w:pPr>
          </w:p>
        </w:tc>
        <w:tc>
          <w:tcPr>
            <w:tcW w:w="887" w:type="dxa"/>
            <w:shd w:val="clear" w:color="auto" w:fill="auto"/>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25</w:t>
            </w:r>
          </w:p>
        </w:tc>
        <w:tc>
          <w:tcPr>
            <w:tcW w:w="885" w:type="dxa"/>
            <w:shd w:val="clear" w:color="auto" w:fill="auto"/>
          </w:tcPr>
          <w:p w:rsidR="00464CB8" w:rsidRPr="00116AA0" w:rsidRDefault="00464CB8" w:rsidP="0057700F">
            <w:pPr>
              <w:pStyle w:val="TAC"/>
              <w:rPr>
                <w:rFonts w:cs="Arial"/>
              </w:rPr>
            </w:pPr>
            <w:r w:rsidRPr="00116AA0">
              <w:rPr>
                <w:rFonts w:cs="Arial"/>
              </w:rPr>
              <w:t>50</w:t>
            </w:r>
          </w:p>
        </w:tc>
        <w:tc>
          <w:tcPr>
            <w:tcW w:w="859" w:type="dxa"/>
            <w:shd w:val="clear" w:color="auto" w:fill="auto"/>
          </w:tcPr>
          <w:p w:rsidR="00464CB8" w:rsidRPr="00116AA0" w:rsidRDefault="00464CB8" w:rsidP="0057700F">
            <w:pPr>
              <w:pStyle w:val="TAC"/>
              <w:rPr>
                <w:rFonts w:cs="Arial"/>
              </w:rPr>
            </w:pPr>
            <w:r w:rsidRPr="00116AA0">
              <w:rPr>
                <w:rFonts w:cs="Arial"/>
              </w:rPr>
              <w:t>75</w:t>
            </w:r>
          </w:p>
        </w:tc>
        <w:tc>
          <w:tcPr>
            <w:tcW w:w="900" w:type="dxa"/>
            <w:shd w:val="clear" w:color="auto" w:fill="auto"/>
          </w:tcPr>
          <w:p w:rsidR="00464CB8" w:rsidRPr="00116AA0" w:rsidRDefault="00464CB8" w:rsidP="0057700F">
            <w:pPr>
              <w:pStyle w:val="TAC"/>
              <w:rPr>
                <w:rFonts w:cs="Arial"/>
              </w:rPr>
            </w:pPr>
            <w:r w:rsidRPr="00116AA0">
              <w:rPr>
                <w:rFonts w:cs="Arial"/>
              </w:rPr>
              <w:t>100</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F33ED2" w:rsidTr="0057700F">
        <w:trPr>
          <w:trHeight w:val="255"/>
        </w:trPr>
        <w:tc>
          <w:tcPr>
            <w:tcW w:w="1842" w:type="dxa"/>
            <w:vMerge/>
            <w:shd w:val="clear" w:color="auto" w:fill="auto"/>
            <w:vAlign w:val="center"/>
          </w:tcPr>
          <w:p w:rsidR="00464CB8" w:rsidRPr="00116AA0" w:rsidRDefault="00464CB8" w:rsidP="0057700F">
            <w:pPr>
              <w:pStyle w:val="TAC"/>
              <w:rPr>
                <w:rFonts w:cs="Arial"/>
              </w:rPr>
            </w:pPr>
          </w:p>
        </w:tc>
        <w:tc>
          <w:tcPr>
            <w:tcW w:w="1004" w:type="dxa"/>
            <w:shd w:val="clear" w:color="auto" w:fill="auto"/>
          </w:tcPr>
          <w:p w:rsidR="00464CB8" w:rsidRPr="00116AA0" w:rsidRDefault="00464CB8" w:rsidP="0057700F">
            <w:pPr>
              <w:pStyle w:val="TAC"/>
              <w:rPr>
                <w:rFonts w:cs="Arial"/>
              </w:rPr>
            </w:pPr>
            <w:r w:rsidRPr="00116AA0">
              <w:rPr>
                <w:rFonts w:cs="Arial"/>
              </w:rPr>
              <w:t>29</w:t>
            </w:r>
          </w:p>
        </w:tc>
        <w:tc>
          <w:tcPr>
            <w:tcW w:w="1134" w:type="dxa"/>
            <w:shd w:val="clear" w:color="auto" w:fill="auto"/>
          </w:tcPr>
          <w:p w:rsidR="00464CB8" w:rsidRPr="00116AA0" w:rsidRDefault="00464CB8" w:rsidP="0057700F">
            <w:pPr>
              <w:pStyle w:val="TAC"/>
              <w:rPr>
                <w:rFonts w:cs="Arial"/>
              </w:rPr>
            </w:pPr>
          </w:p>
        </w:tc>
        <w:tc>
          <w:tcPr>
            <w:tcW w:w="887" w:type="dxa"/>
            <w:shd w:val="clear" w:color="auto" w:fill="auto"/>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N/A</w:t>
            </w:r>
          </w:p>
        </w:tc>
        <w:tc>
          <w:tcPr>
            <w:tcW w:w="885" w:type="dxa"/>
            <w:shd w:val="clear" w:color="auto" w:fill="auto"/>
          </w:tcPr>
          <w:p w:rsidR="00464CB8" w:rsidRPr="00116AA0" w:rsidRDefault="00464CB8" w:rsidP="0057700F">
            <w:pPr>
              <w:pStyle w:val="TAC"/>
              <w:rPr>
                <w:rFonts w:cs="Arial"/>
              </w:rPr>
            </w:pPr>
            <w:r w:rsidRPr="00116AA0">
              <w:rPr>
                <w:rFonts w:cs="Arial"/>
              </w:rPr>
              <w:t>N/A</w:t>
            </w:r>
          </w:p>
        </w:tc>
        <w:tc>
          <w:tcPr>
            <w:tcW w:w="859" w:type="dxa"/>
            <w:shd w:val="clear" w:color="auto" w:fill="auto"/>
          </w:tcPr>
          <w:p w:rsidR="00464CB8" w:rsidRPr="00116AA0" w:rsidRDefault="00464CB8" w:rsidP="0057700F">
            <w:pPr>
              <w:pStyle w:val="TAC"/>
              <w:rPr>
                <w:rFonts w:cs="Arial"/>
              </w:rPr>
            </w:pPr>
          </w:p>
        </w:tc>
        <w:tc>
          <w:tcPr>
            <w:tcW w:w="900" w:type="dxa"/>
            <w:shd w:val="clear" w:color="auto" w:fill="auto"/>
          </w:tcPr>
          <w:p w:rsidR="00464CB8" w:rsidRPr="00116AA0" w:rsidRDefault="00464CB8" w:rsidP="0057700F">
            <w:pPr>
              <w:pStyle w:val="TAC"/>
              <w:rPr>
                <w:rFonts w:cs="Arial"/>
              </w:rPr>
            </w:pPr>
          </w:p>
        </w:tc>
        <w:tc>
          <w:tcPr>
            <w:tcW w:w="839" w:type="dxa"/>
            <w:vMerge/>
            <w:shd w:val="clear" w:color="auto" w:fill="auto"/>
            <w:vAlign w:val="center"/>
          </w:tcPr>
          <w:p w:rsidR="00464CB8" w:rsidRPr="00116AA0" w:rsidRDefault="00464CB8" w:rsidP="0057700F">
            <w:pPr>
              <w:pStyle w:val="TAC"/>
              <w:rPr>
                <w:rFonts w:cs="Arial"/>
              </w:rPr>
            </w:pPr>
          </w:p>
        </w:tc>
      </w:tr>
      <w:tr w:rsidR="00464CB8" w:rsidRPr="00F33ED2" w:rsidTr="0057700F">
        <w:trPr>
          <w:trHeight w:val="255"/>
        </w:trPr>
        <w:tc>
          <w:tcPr>
            <w:tcW w:w="1842" w:type="dxa"/>
            <w:vMerge/>
            <w:shd w:val="clear" w:color="auto" w:fill="auto"/>
            <w:vAlign w:val="center"/>
          </w:tcPr>
          <w:p w:rsidR="00464CB8" w:rsidRPr="00116AA0" w:rsidRDefault="00464CB8" w:rsidP="0057700F">
            <w:pPr>
              <w:pStyle w:val="TAC"/>
              <w:rPr>
                <w:rFonts w:cs="Arial"/>
              </w:rPr>
            </w:pPr>
          </w:p>
        </w:tc>
        <w:tc>
          <w:tcPr>
            <w:tcW w:w="1004" w:type="dxa"/>
            <w:shd w:val="clear" w:color="auto" w:fill="auto"/>
          </w:tcPr>
          <w:p w:rsidR="00464CB8" w:rsidRPr="00116AA0" w:rsidRDefault="00464CB8" w:rsidP="0057700F">
            <w:pPr>
              <w:pStyle w:val="TAC"/>
              <w:rPr>
                <w:rFonts w:cs="Arial"/>
              </w:rPr>
            </w:pPr>
            <w:r w:rsidRPr="00116AA0">
              <w:rPr>
                <w:rFonts w:cs="Arial"/>
              </w:rPr>
              <w:t>30</w:t>
            </w:r>
          </w:p>
        </w:tc>
        <w:tc>
          <w:tcPr>
            <w:tcW w:w="1134" w:type="dxa"/>
            <w:shd w:val="clear" w:color="auto" w:fill="auto"/>
          </w:tcPr>
          <w:p w:rsidR="00464CB8" w:rsidRPr="00116AA0" w:rsidRDefault="00464CB8" w:rsidP="0057700F">
            <w:pPr>
              <w:pStyle w:val="TAC"/>
              <w:rPr>
                <w:rFonts w:cs="Arial"/>
              </w:rPr>
            </w:pPr>
          </w:p>
        </w:tc>
        <w:tc>
          <w:tcPr>
            <w:tcW w:w="887" w:type="dxa"/>
            <w:shd w:val="clear" w:color="auto" w:fill="auto"/>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25</w:t>
            </w:r>
          </w:p>
        </w:tc>
        <w:tc>
          <w:tcPr>
            <w:tcW w:w="885" w:type="dxa"/>
            <w:shd w:val="clear" w:color="auto" w:fill="auto"/>
          </w:tcPr>
          <w:p w:rsidR="00464CB8" w:rsidRPr="00116AA0" w:rsidRDefault="00464CB8" w:rsidP="0057700F">
            <w:pPr>
              <w:pStyle w:val="TAC"/>
              <w:rPr>
                <w:rFonts w:cs="Arial"/>
              </w:rPr>
            </w:pPr>
            <w:r w:rsidRPr="00116AA0">
              <w:rPr>
                <w:rFonts w:cs="Arial"/>
              </w:rPr>
              <w:t>25</w:t>
            </w:r>
            <w:r w:rsidRPr="00116AA0">
              <w:rPr>
                <w:rFonts w:cs="Arial" w:hint="eastAsia"/>
                <w:vertAlign w:val="superscript"/>
                <w:lang w:eastAsia="zh-CN"/>
              </w:rPr>
              <w:t>1</w:t>
            </w:r>
          </w:p>
        </w:tc>
        <w:tc>
          <w:tcPr>
            <w:tcW w:w="859" w:type="dxa"/>
            <w:shd w:val="clear" w:color="auto" w:fill="auto"/>
          </w:tcPr>
          <w:p w:rsidR="00464CB8" w:rsidRPr="00116AA0" w:rsidRDefault="00464CB8" w:rsidP="0057700F">
            <w:pPr>
              <w:pStyle w:val="TAC"/>
              <w:rPr>
                <w:rFonts w:cs="Arial"/>
              </w:rPr>
            </w:pPr>
          </w:p>
        </w:tc>
        <w:tc>
          <w:tcPr>
            <w:tcW w:w="900" w:type="dxa"/>
            <w:shd w:val="clear" w:color="auto" w:fill="auto"/>
          </w:tcPr>
          <w:p w:rsidR="00464CB8" w:rsidRPr="00116AA0" w:rsidRDefault="00464CB8" w:rsidP="0057700F">
            <w:pPr>
              <w:pStyle w:val="TAC"/>
              <w:rPr>
                <w:rFonts w:cs="Arial"/>
              </w:rPr>
            </w:pPr>
          </w:p>
        </w:tc>
        <w:tc>
          <w:tcPr>
            <w:tcW w:w="839" w:type="dxa"/>
            <w:vMerge/>
            <w:shd w:val="clear" w:color="auto" w:fill="auto"/>
            <w:vAlign w:val="center"/>
          </w:tcPr>
          <w:p w:rsidR="00464CB8" w:rsidRPr="00116AA0" w:rsidRDefault="00464CB8" w:rsidP="0057700F">
            <w:pPr>
              <w:pStyle w:val="TAC"/>
              <w:rPr>
                <w:rFonts w:cs="Arial"/>
              </w:rPr>
            </w:pPr>
          </w:p>
        </w:tc>
      </w:tr>
      <w:tr w:rsidR="00464CB8" w:rsidRPr="00F33ED2" w:rsidTr="0057700F">
        <w:trPr>
          <w:trHeight w:val="255"/>
        </w:trPr>
        <w:tc>
          <w:tcPr>
            <w:tcW w:w="1842" w:type="dxa"/>
            <w:vMerge w:val="restart"/>
            <w:shd w:val="clear" w:color="auto" w:fill="auto"/>
            <w:vAlign w:val="center"/>
          </w:tcPr>
          <w:p w:rsidR="00464CB8" w:rsidRPr="00116AA0" w:rsidRDefault="00464CB8" w:rsidP="0057700F">
            <w:pPr>
              <w:pStyle w:val="TAC"/>
              <w:rPr>
                <w:rFonts w:cs="Arial"/>
              </w:rPr>
            </w:pPr>
            <w:r w:rsidRPr="00116AA0">
              <w:rPr>
                <w:rFonts w:cs="Arial"/>
              </w:rPr>
              <w:t>CA_4A</w:t>
            </w:r>
            <w:r w:rsidRPr="00116AA0">
              <w:rPr>
                <w:rFonts w:eastAsia="SimSun" w:cs="Arial" w:hint="eastAsia"/>
                <w:lang w:eastAsia="zh-CN"/>
              </w:rPr>
              <w:t>-4A</w:t>
            </w:r>
            <w:r w:rsidRPr="00116AA0">
              <w:rPr>
                <w:rFonts w:cs="Arial"/>
              </w:rPr>
              <w:t>-29A</w:t>
            </w:r>
          </w:p>
        </w:tc>
        <w:tc>
          <w:tcPr>
            <w:tcW w:w="1004" w:type="dxa"/>
            <w:shd w:val="clear" w:color="auto" w:fill="auto"/>
            <w:vAlign w:val="center"/>
          </w:tcPr>
          <w:p w:rsidR="00464CB8" w:rsidRPr="00116AA0" w:rsidRDefault="00464CB8" w:rsidP="0057700F">
            <w:pPr>
              <w:pStyle w:val="TAC"/>
              <w:rPr>
                <w:rFonts w:cs="Arial"/>
              </w:rPr>
            </w:pPr>
            <w:r w:rsidRPr="00116AA0">
              <w:rPr>
                <w:rFonts w:cs="Arial"/>
              </w:rPr>
              <w:t>4</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25</w:t>
            </w:r>
          </w:p>
        </w:tc>
        <w:tc>
          <w:tcPr>
            <w:tcW w:w="885" w:type="dxa"/>
            <w:shd w:val="clear" w:color="auto" w:fill="auto"/>
            <w:vAlign w:val="center"/>
          </w:tcPr>
          <w:p w:rsidR="00464CB8" w:rsidRPr="00116AA0" w:rsidRDefault="00464CB8" w:rsidP="0057700F">
            <w:pPr>
              <w:pStyle w:val="TAC"/>
              <w:rPr>
                <w:rFonts w:cs="Arial"/>
              </w:rPr>
            </w:pPr>
            <w:r w:rsidRPr="00116AA0">
              <w:rPr>
                <w:rFonts w:cs="Arial"/>
              </w:rPr>
              <w:t>50</w:t>
            </w:r>
          </w:p>
        </w:tc>
        <w:tc>
          <w:tcPr>
            <w:tcW w:w="859" w:type="dxa"/>
            <w:shd w:val="clear" w:color="auto" w:fill="auto"/>
            <w:vAlign w:val="center"/>
          </w:tcPr>
          <w:p w:rsidR="00464CB8" w:rsidRPr="00116AA0" w:rsidRDefault="00464CB8" w:rsidP="0057700F">
            <w:pPr>
              <w:pStyle w:val="TAC"/>
              <w:rPr>
                <w:rFonts w:cs="Arial"/>
              </w:rPr>
            </w:pPr>
            <w:r w:rsidRPr="00116AA0">
              <w:rPr>
                <w:rFonts w:cs="Arial"/>
              </w:rPr>
              <w:t>75</w:t>
            </w:r>
          </w:p>
        </w:tc>
        <w:tc>
          <w:tcPr>
            <w:tcW w:w="900" w:type="dxa"/>
            <w:shd w:val="clear" w:color="auto" w:fill="auto"/>
            <w:vAlign w:val="center"/>
          </w:tcPr>
          <w:p w:rsidR="00464CB8" w:rsidRPr="00116AA0" w:rsidRDefault="00464CB8" w:rsidP="0057700F">
            <w:pPr>
              <w:pStyle w:val="TAC"/>
              <w:rPr>
                <w:rFonts w:cs="Arial"/>
              </w:rPr>
            </w:pPr>
            <w:r w:rsidRPr="00116AA0">
              <w:rPr>
                <w:rFonts w:cs="Arial"/>
              </w:rPr>
              <w:t>100</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F33ED2" w:rsidTr="0057700F">
        <w:trPr>
          <w:trHeight w:val="255"/>
        </w:trPr>
        <w:tc>
          <w:tcPr>
            <w:tcW w:w="1842"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rPr>
              <w:t>29</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eastAsia="SimSun" w:cs="Arial"/>
                <w:lang w:eastAsia="zh-CN"/>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N/A</w:t>
            </w:r>
          </w:p>
        </w:tc>
        <w:tc>
          <w:tcPr>
            <w:tcW w:w="885" w:type="dxa"/>
            <w:shd w:val="clear" w:color="auto" w:fill="auto"/>
            <w:vAlign w:val="center"/>
          </w:tcPr>
          <w:p w:rsidR="00464CB8" w:rsidRPr="00116AA0" w:rsidRDefault="00464CB8" w:rsidP="0057700F">
            <w:pPr>
              <w:pStyle w:val="TAC"/>
              <w:rPr>
                <w:rFonts w:cs="Arial"/>
              </w:rPr>
            </w:pPr>
            <w:r w:rsidRPr="00116AA0">
              <w:rPr>
                <w:rFonts w:cs="Arial"/>
              </w:rPr>
              <w:t>N/A</w:t>
            </w:r>
          </w:p>
        </w:tc>
        <w:tc>
          <w:tcPr>
            <w:tcW w:w="859" w:type="dxa"/>
            <w:shd w:val="clear" w:color="auto" w:fill="auto"/>
            <w:vAlign w:val="center"/>
          </w:tcPr>
          <w:p w:rsidR="00464CB8" w:rsidRPr="00116AA0" w:rsidRDefault="00464CB8" w:rsidP="0057700F">
            <w:pPr>
              <w:pStyle w:val="TAC"/>
              <w:rPr>
                <w:rFonts w:cs="Arial"/>
              </w:rPr>
            </w:pPr>
          </w:p>
        </w:tc>
        <w:tc>
          <w:tcPr>
            <w:tcW w:w="900" w:type="dxa"/>
            <w:shd w:val="clear" w:color="auto" w:fill="auto"/>
            <w:vAlign w:val="center"/>
          </w:tcPr>
          <w:p w:rsidR="00464CB8" w:rsidRPr="00116AA0" w:rsidRDefault="00464CB8" w:rsidP="0057700F">
            <w:pPr>
              <w:pStyle w:val="TAC"/>
              <w:rPr>
                <w:rFonts w:cs="Arial"/>
              </w:rPr>
            </w:pP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842" w:type="dxa"/>
            <w:vMerge w:val="restart"/>
            <w:shd w:val="clear" w:color="auto" w:fill="auto"/>
            <w:vAlign w:val="center"/>
          </w:tcPr>
          <w:p w:rsidR="00464CB8" w:rsidRPr="00116AA0" w:rsidRDefault="00464CB8" w:rsidP="0057700F">
            <w:pPr>
              <w:pStyle w:val="TAC"/>
              <w:rPr>
                <w:rFonts w:eastAsia="ＭＳ 明朝" w:cs="Arial"/>
              </w:rPr>
            </w:pPr>
            <w:r w:rsidRPr="00116AA0">
              <w:rPr>
                <w:rFonts w:cs="Arial"/>
              </w:rPr>
              <w:t>CA_</w:t>
            </w:r>
            <w:r w:rsidRPr="00116AA0">
              <w:rPr>
                <w:rFonts w:eastAsia="SimSun" w:cs="Arial" w:hint="eastAsia"/>
                <w:lang w:eastAsia="zh-CN"/>
              </w:rPr>
              <w:t>4</w:t>
            </w:r>
            <w:r w:rsidRPr="00116AA0">
              <w:rPr>
                <w:rFonts w:cs="Arial"/>
              </w:rPr>
              <w:t>A-</w:t>
            </w:r>
            <w:r w:rsidRPr="00116AA0">
              <w:rPr>
                <w:rFonts w:eastAsia="SimSun" w:cs="Arial" w:hint="eastAsia"/>
                <w:lang w:eastAsia="zh-CN"/>
              </w:rPr>
              <w:t>5A-</w:t>
            </w:r>
            <w:r w:rsidRPr="00116AA0">
              <w:rPr>
                <w:rFonts w:cs="Arial"/>
              </w:rPr>
              <w:t>29A</w:t>
            </w:r>
          </w:p>
        </w:tc>
        <w:tc>
          <w:tcPr>
            <w:tcW w:w="1004" w:type="dxa"/>
            <w:shd w:val="clear" w:color="auto" w:fill="auto"/>
            <w:vAlign w:val="center"/>
          </w:tcPr>
          <w:p w:rsidR="00464CB8" w:rsidRPr="00116AA0" w:rsidRDefault="00464CB8" w:rsidP="0057700F">
            <w:pPr>
              <w:pStyle w:val="TAC"/>
              <w:rPr>
                <w:rFonts w:eastAsia="ＭＳ 明朝" w:cs="Arial"/>
              </w:rPr>
            </w:pPr>
            <w:r w:rsidRPr="00116AA0">
              <w:rPr>
                <w:rFonts w:eastAsia="SimSun" w:cs="Arial" w:hint="eastAsia"/>
                <w:lang w:eastAsia="zh-CN"/>
              </w:rPr>
              <w:t>4</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cs="Arial"/>
              </w:rPr>
              <w:t>25</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cs="Arial"/>
              </w:rPr>
              <w:t>50</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SimSun" w:cs="Arial" w:hint="eastAsia"/>
                <w:lang w:eastAsia="zh-CN"/>
              </w:rPr>
              <w:t>75</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SimSun" w:cs="Arial" w:hint="eastAsia"/>
                <w:lang w:eastAsia="zh-CN"/>
              </w:rPr>
              <w:t>100</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cs="Arial"/>
              </w:rPr>
              <w:t>FDD</w:t>
            </w: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eastAsia="ＭＳ 明朝" w:cs="Arial"/>
              </w:rPr>
            </w:pPr>
            <w:r w:rsidRPr="00116AA0">
              <w:rPr>
                <w:rFonts w:eastAsia="SimSun" w:cs="Arial" w:hint="eastAsia"/>
                <w:lang w:eastAsia="zh-CN"/>
              </w:rPr>
              <w:t>5</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cs="Arial"/>
              </w:rPr>
              <w:t xml:space="preserve">25 </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cs="Arial"/>
              </w:rPr>
              <w:t>25</w:t>
            </w:r>
            <w:r w:rsidRPr="00116AA0">
              <w:rPr>
                <w:rFonts w:cs="Arial"/>
                <w:vertAlign w:val="superscript"/>
              </w:rPr>
              <w:t>1</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eastAsia="ＭＳ 明朝" w:cs="Arial"/>
              </w:rPr>
            </w:pPr>
            <w:r w:rsidRPr="00116AA0">
              <w:rPr>
                <w:rFonts w:cs="Arial"/>
              </w:rPr>
              <w:t>29</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cs="Arial"/>
              </w:rPr>
              <w:t>N/A</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cs="Arial"/>
              </w:rPr>
              <w:t>N/A</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CA_4A-29A</w:t>
            </w:r>
          </w:p>
        </w:tc>
        <w:tc>
          <w:tcPr>
            <w:tcW w:w="100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4</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25</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75</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100</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29</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N/A</w:t>
            </w: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N/A</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N/A</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CA_4A-29A-30A</w:t>
            </w:r>
          </w:p>
        </w:tc>
        <w:tc>
          <w:tcPr>
            <w:tcW w:w="1004" w:type="dxa"/>
            <w:shd w:val="clear" w:color="auto" w:fill="auto"/>
          </w:tcPr>
          <w:p w:rsidR="00464CB8" w:rsidRPr="00116AA0" w:rsidRDefault="00464CB8" w:rsidP="0057700F">
            <w:pPr>
              <w:pStyle w:val="TAC"/>
              <w:rPr>
                <w:rFonts w:cs="Arial"/>
              </w:rPr>
            </w:pPr>
            <w:r w:rsidRPr="00116AA0">
              <w:rPr>
                <w:rFonts w:cs="Arial"/>
              </w:rPr>
              <w:t>4</w:t>
            </w:r>
          </w:p>
        </w:tc>
        <w:tc>
          <w:tcPr>
            <w:tcW w:w="1134" w:type="dxa"/>
            <w:shd w:val="clear" w:color="auto" w:fill="auto"/>
          </w:tcPr>
          <w:p w:rsidR="00464CB8" w:rsidRPr="00116AA0" w:rsidRDefault="00464CB8" w:rsidP="0057700F">
            <w:pPr>
              <w:pStyle w:val="TAC"/>
              <w:rPr>
                <w:rFonts w:eastAsia="ＭＳ 明朝" w:cs="Arial"/>
              </w:rPr>
            </w:pPr>
          </w:p>
        </w:tc>
        <w:tc>
          <w:tcPr>
            <w:tcW w:w="887" w:type="dxa"/>
            <w:shd w:val="clear" w:color="auto" w:fill="auto"/>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25</w:t>
            </w:r>
          </w:p>
        </w:tc>
        <w:tc>
          <w:tcPr>
            <w:tcW w:w="885" w:type="dxa"/>
            <w:shd w:val="clear" w:color="auto" w:fill="auto"/>
          </w:tcPr>
          <w:p w:rsidR="00464CB8" w:rsidRPr="00116AA0" w:rsidRDefault="00464CB8" w:rsidP="0057700F">
            <w:pPr>
              <w:pStyle w:val="TAC"/>
              <w:rPr>
                <w:rFonts w:cs="Arial"/>
              </w:rPr>
            </w:pPr>
            <w:r w:rsidRPr="00116AA0">
              <w:rPr>
                <w:rFonts w:cs="Arial"/>
              </w:rPr>
              <w:t>50</w:t>
            </w:r>
          </w:p>
        </w:tc>
        <w:tc>
          <w:tcPr>
            <w:tcW w:w="859" w:type="dxa"/>
            <w:shd w:val="clear" w:color="auto" w:fill="auto"/>
          </w:tcPr>
          <w:p w:rsidR="00464CB8" w:rsidRPr="00116AA0" w:rsidRDefault="00464CB8" w:rsidP="0057700F">
            <w:pPr>
              <w:pStyle w:val="TAC"/>
              <w:rPr>
                <w:rFonts w:eastAsia="ＭＳ 明朝" w:cs="Arial"/>
              </w:rPr>
            </w:pPr>
            <w:r w:rsidRPr="00116AA0">
              <w:rPr>
                <w:rFonts w:eastAsia="ＭＳ 明朝" w:cs="Arial"/>
              </w:rPr>
              <w:t>75</w:t>
            </w:r>
          </w:p>
        </w:tc>
        <w:tc>
          <w:tcPr>
            <w:tcW w:w="900" w:type="dxa"/>
            <w:shd w:val="clear" w:color="auto" w:fill="auto"/>
          </w:tcPr>
          <w:p w:rsidR="00464CB8" w:rsidRPr="00116AA0" w:rsidRDefault="00464CB8" w:rsidP="0057700F">
            <w:pPr>
              <w:pStyle w:val="TAC"/>
              <w:rPr>
                <w:rFonts w:eastAsia="ＭＳ 明朝" w:cs="Arial"/>
              </w:rPr>
            </w:pPr>
            <w:r w:rsidRPr="00116AA0">
              <w:rPr>
                <w:rFonts w:eastAsia="ＭＳ 明朝" w:cs="Arial"/>
              </w:rPr>
              <w:t>100</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tcPr>
          <w:p w:rsidR="00464CB8" w:rsidRPr="00116AA0" w:rsidRDefault="00464CB8" w:rsidP="0057700F">
            <w:pPr>
              <w:pStyle w:val="TAC"/>
              <w:rPr>
                <w:rFonts w:cs="Arial"/>
              </w:rPr>
            </w:pPr>
            <w:r w:rsidRPr="00116AA0">
              <w:rPr>
                <w:rFonts w:cs="Arial"/>
              </w:rPr>
              <w:t>29</w:t>
            </w:r>
          </w:p>
        </w:tc>
        <w:tc>
          <w:tcPr>
            <w:tcW w:w="1134" w:type="dxa"/>
            <w:shd w:val="clear" w:color="auto" w:fill="auto"/>
          </w:tcPr>
          <w:p w:rsidR="00464CB8" w:rsidRPr="00116AA0" w:rsidRDefault="00464CB8" w:rsidP="0057700F">
            <w:pPr>
              <w:pStyle w:val="TAC"/>
              <w:rPr>
                <w:rFonts w:eastAsia="ＭＳ 明朝" w:cs="Arial"/>
              </w:rPr>
            </w:pPr>
          </w:p>
        </w:tc>
        <w:tc>
          <w:tcPr>
            <w:tcW w:w="887" w:type="dxa"/>
            <w:shd w:val="clear" w:color="auto" w:fill="auto"/>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N/A</w:t>
            </w:r>
          </w:p>
        </w:tc>
        <w:tc>
          <w:tcPr>
            <w:tcW w:w="885" w:type="dxa"/>
            <w:shd w:val="clear" w:color="auto" w:fill="auto"/>
          </w:tcPr>
          <w:p w:rsidR="00464CB8" w:rsidRPr="00116AA0" w:rsidRDefault="00464CB8" w:rsidP="0057700F">
            <w:pPr>
              <w:pStyle w:val="TAC"/>
              <w:rPr>
                <w:rFonts w:cs="Arial"/>
              </w:rPr>
            </w:pPr>
            <w:r w:rsidRPr="00116AA0">
              <w:rPr>
                <w:rFonts w:cs="Arial"/>
              </w:rPr>
              <w:t>N/A</w:t>
            </w:r>
          </w:p>
        </w:tc>
        <w:tc>
          <w:tcPr>
            <w:tcW w:w="859" w:type="dxa"/>
            <w:shd w:val="clear" w:color="auto" w:fill="auto"/>
          </w:tcPr>
          <w:p w:rsidR="00464CB8" w:rsidRPr="00116AA0" w:rsidRDefault="00464CB8" w:rsidP="0057700F">
            <w:pPr>
              <w:pStyle w:val="TAC"/>
              <w:rPr>
                <w:rFonts w:eastAsia="ＭＳ 明朝" w:cs="Arial"/>
              </w:rPr>
            </w:pPr>
          </w:p>
        </w:tc>
        <w:tc>
          <w:tcPr>
            <w:tcW w:w="900" w:type="dxa"/>
            <w:shd w:val="clear" w:color="auto" w:fill="auto"/>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tcPr>
          <w:p w:rsidR="00464CB8" w:rsidRPr="00116AA0" w:rsidRDefault="00464CB8" w:rsidP="0057700F">
            <w:pPr>
              <w:pStyle w:val="TAC"/>
              <w:rPr>
                <w:rFonts w:cs="Arial"/>
              </w:rPr>
            </w:pPr>
            <w:r w:rsidRPr="00116AA0">
              <w:rPr>
                <w:rFonts w:cs="Arial"/>
              </w:rPr>
              <w:t>30</w:t>
            </w:r>
          </w:p>
        </w:tc>
        <w:tc>
          <w:tcPr>
            <w:tcW w:w="1134" w:type="dxa"/>
            <w:shd w:val="clear" w:color="auto" w:fill="auto"/>
          </w:tcPr>
          <w:p w:rsidR="00464CB8" w:rsidRPr="00116AA0" w:rsidRDefault="00464CB8" w:rsidP="0057700F">
            <w:pPr>
              <w:pStyle w:val="TAC"/>
              <w:rPr>
                <w:rFonts w:eastAsia="ＭＳ 明朝" w:cs="Arial"/>
              </w:rPr>
            </w:pPr>
          </w:p>
        </w:tc>
        <w:tc>
          <w:tcPr>
            <w:tcW w:w="887" w:type="dxa"/>
            <w:shd w:val="clear" w:color="auto" w:fill="auto"/>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25</w:t>
            </w:r>
          </w:p>
        </w:tc>
        <w:tc>
          <w:tcPr>
            <w:tcW w:w="885" w:type="dxa"/>
            <w:shd w:val="clear" w:color="auto" w:fill="auto"/>
          </w:tcPr>
          <w:p w:rsidR="00464CB8" w:rsidRPr="00116AA0" w:rsidRDefault="00464CB8" w:rsidP="0057700F">
            <w:pPr>
              <w:pStyle w:val="TAC"/>
              <w:rPr>
                <w:rFonts w:cs="Arial"/>
              </w:rPr>
            </w:pPr>
            <w:r w:rsidRPr="00116AA0">
              <w:rPr>
                <w:rFonts w:cs="Arial"/>
              </w:rPr>
              <w:t>25</w:t>
            </w:r>
            <w:r w:rsidRPr="00116AA0">
              <w:rPr>
                <w:rFonts w:cs="Arial" w:hint="eastAsia"/>
                <w:vertAlign w:val="superscript"/>
                <w:lang w:eastAsia="zh-CN"/>
              </w:rPr>
              <w:t>1</w:t>
            </w:r>
          </w:p>
        </w:tc>
        <w:tc>
          <w:tcPr>
            <w:tcW w:w="859" w:type="dxa"/>
            <w:shd w:val="clear" w:color="auto" w:fill="auto"/>
          </w:tcPr>
          <w:p w:rsidR="00464CB8" w:rsidRPr="00116AA0" w:rsidRDefault="00464CB8" w:rsidP="0057700F">
            <w:pPr>
              <w:pStyle w:val="TAC"/>
              <w:rPr>
                <w:rFonts w:eastAsia="ＭＳ 明朝" w:cs="Arial"/>
              </w:rPr>
            </w:pPr>
          </w:p>
        </w:tc>
        <w:tc>
          <w:tcPr>
            <w:tcW w:w="900" w:type="dxa"/>
            <w:shd w:val="clear" w:color="auto" w:fill="auto"/>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CA_5A-29A</w:t>
            </w:r>
          </w:p>
        </w:tc>
        <w:tc>
          <w:tcPr>
            <w:tcW w:w="1004" w:type="dxa"/>
            <w:shd w:val="clear" w:color="auto" w:fill="auto"/>
            <w:vAlign w:val="center"/>
          </w:tcPr>
          <w:p w:rsidR="00464CB8" w:rsidRPr="00116AA0" w:rsidRDefault="00464CB8" w:rsidP="0057700F">
            <w:pPr>
              <w:pStyle w:val="TAC"/>
              <w:rPr>
                <w:rFonts w:eastAsia="ＭＳ 明朝" w:cs="Arial"/>
              </w:rPr>
            </w:pPr>
            <w:r w:rsidRPr="00116AA0">
              <w:rPr>
                <w:rFonts w:eastAsia="SimSun" w:cs="Arial"/>
                <w:lang w:eastAsia="zh-CN"/>
              </w:rPr>
              <w:t>5</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25 </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25</w:t>
            </w:r>
            <w:r w:rsidRPr="00116AA0">
              <w:rPr>
                <w:rFonts w:eastAsia="ＭＳ 明朝" w:cs="Arial"/>
                <w:vertAlign w:val="superscript"/>
              </w:rPr>
              <w:t>1</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29</w:t>
            </w:r>
          </w:p>
        </w:tc>
        <w:tc>
          <w:tcPr>
            <w:tcW w:w="1134"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N/A</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N/A</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val="restart"/>
            <w:shd w:val="clear" w:color="auto" w:fill="auto"/>
            <w:vAlign w:val="center"/>
          </w:tcPr>
          <w:p w:rsidR="00464CB8" w:rsidRPr="00116AA0" w:rsidRDefault="00464CB8" w:rsidP="0057700F">
            <w:pPr>
              <w:pStyle w:val="TAC"/>
              <w:rPr>
                <w:rFonts w:cs="Arial"/>
              </w:rPr>
            </w:pPr>
            <w:r w:rsidRPr="00116AA0">
              <w:rPr>
                <w:rFonts w:cs="Arial"/>
              </w:rPr>
              <w:t>CA_20A-32A</w:t>
            </w:r>
          </w:p>
        </w:tc>
        <w:tc>
          <w:tcPr>
            <w:tcW w:w="1004" w:type="dxa"/>
            <w:shd w:val="clear" w:color="auto" w:fill="auto"/>
          </w:tcPr>
          <w:p w:rsidR="00464CB8" w:rsidRPr="00116AA0" w:rsidRDefault="00464CB8" w:rsidP="0057700F">
            <w:pPr>
              <w:pStyle w:val="TAC"/>
              <w:rPr>
                <w:rFonts w:cs="Arial"/>
              </w:rPr>
            </w:pPr>
            <w:r w:rsidRPr="00116AA0">
              <w:rPr>
                <w:rFonts w:cs="Arial"/>
              </w:rPr>
              <w:t>20</w:t>
            </w:r>
          </w:p>
        </w:tc>
        <w:tc>
          <w:tcPr>
            <w:tcW w:w="1134" w:type="dxa"/>
            <w:shd w:val="clear" w:color="auto" w:fill="auto"/>
          </w:tcPr>
          <w:p w:rsidR="00464CB8" w:rsidRPr="00116AA0" w:rsidRDefault="00464CB8" w:rsidP="0057700F">
            <w:pPr>
              <w:pStyle w:val="TAC"/>
              <w:rPr>
                <w:rFonts w:cs="Arial"/>
              </w:rPr>
            </w:pPr>
          </w:p>
        </w:tc>
        <w:tc>
          <w:tcPr>
            <w:tcW w:w="887" w:type="dxa"/>
            <w:shd w:val="clear" w:color="auto" w:fill="auto"/>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 xml:space="preserve">25 </w:t>
            </w:r>
          </w:p>
        </w:tc>
        <w:tc>
          <w:tcPr>
            <w:tcW w:w="885" w:type="dxa"/>
            <w:shd w:val="clear" w:color="auto" w:fill="auto"/>
            <w:vAlign w:val="center"/>
          </w:tcPr>
          <w:p w:rsidR="00464CB8" w:rsidRPr="00116AA0" w:rsidRDefault="00464CB8" w:rsidP="0057700F">
            <w:pPr>
              <w:pStyle w:val="TAC"/>
              <w:rPr>
                <w:rFonts w:cs="Arial"/>
              </w:rPr>
            </w:pPr>
            <w:r w:rsidRPr="00116AA0">
              <w:rPr>
                <w:rFonts w:cs="Arial"/>
              </w:rPr>
              <w:t>20</w:t>
            </w:r>
            <w:r w:rsidRPr="00116AA0">
              <w:rPr>
                <w:rFonts w:cs="Arial"/>
                <w:vertAlign w:val="superscript"/>
              </w:rPr>
              <w:t>1</w:t>
            </w:r>
          </w:p>
        </w:tc>
        <w:tc>
          <w:tcPr>
            <w:tcW w:w="859" w:type="dxa"/>
            <w:shd w:val="clear" w:color="auto" w:fill="auto"/>
            <w:vAlign w:val="center"/>
          </w:tcPr>
          <w:p w:rsidR="00464CB8" w:rsidRPr="00116AA0" w:rsidRDefault="00464CB8" w:rsidP="0057700F">
            <w:pPr>
              <w:pStyle w:val="TAC"/>
              <w:rPr>
                <w:rFonts w:cs="Arial"/>
              </w:rPr>
            </w:pPr>
          </w:p>
        </w:tc>
        <w:tc>
          <w:tcPr>
            <w:tcW w:w="900" w:type="dxa"/>
            <w:shd w:val="clear" w:color="auto" w:fill="auto"/>
            <w:vAlign w:val="center"/>
          </w:tcPr>
          <w:p w:rsidR="00464CB8" w:rsidRPr="00116AA0" w:rsidRDefault="00464CB8" w:rsidP="0057700F">
            <w:pPr>
              <w:pStyle w:val="TAC"/>
              <w:rPr>
                <w:rFonts w:cs="Arial"/>
              </w:rPr>
            </w:pP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cs="Arial"/>
              </w:rPr>
            </w:pPr>
          </w:p>
        </w:tc>
        <w:tc>
          <w:tcPr>
            <w:tcW w:w="1004" w:type="dxa"/>
            <w:shd w:val="clear" w:color="auto" w:fill="auto"/>
          </w:tcPr>
          <w:p w:rsidR="00464CB8" w:rsidRPr="00116AA0" w:rsidRDefault="00464CB8" w:rsidP="0057700F">
            <w:pPr>
              <w:pStyle w:val="TAC"/>
              <w:rPr>
                <w:rFonts w:cs="Arial"/>
              </w:rPr>
            </w:pPr>
            <w:r w:rsidRPr="00116AA0">
              <w:rPr>
                <w:rFonts w:cs="Arial"/>
              </w:rPr>
              <w:t>32</w:t>
            </w:r>
          </w:p>
        </w:tc>
        <w:tc>
          <w:tcPr>
            <w:tcW w:w="1134" w:type="dxa"/>
            <w:shd w:val="clear" w:color="auto" w:fill="auto"/>
          </w:tcPr>
          <w:p w:rsidR="00464CB8" w:rsidRPr="00116AA0" w:rsidRDefault="00464CB8" w:rsidP="0057700F">
            <w:pPr>
              <w:pStyle w:val="TAC"/>
              <w:rPr>
                <w:rFonts w:cs="Arial"/>
              </w:rPr>
            </w:pPr>
          </w:p>
        </w:tc>
        <w:tc>
          <w:tcPr>
            <w:tcW w:w="887" w:type="dxa"/>
            <w:shd w:val="clear" w:color="auto" w:fill="auto"/>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N/A</w:t>
            </w:r>
          </w:p>
        </w:tc>
        <w:tc>
          <w:tcPr>
            <w:tcW w:w="885" w:type="dxa"/>
            <w:shd w:val="clear" w:color="auto" w:fill="auto"/>
            <w:vAlign w:val="center"/>
          </w:tcPr>
          <w:p w:rsidR="00464CB8" w:rsidRPr="00116AA0" w:rsidRDefault="00464CB8" w:rsidP="0057700F">
            <w:pPr>
              <w:pStyle w:val="TAC"/>
              <w:rPr>
                <w:rFonts w:cs="Arial"/>
              </w:rPr>
            </w:pPr>
            <w:r w:rsidRPr="00116AA0">
              <w:rPr>
                <w:rFonts w:cs="Arial"/>
              </w:rPr>
              <w:t>N/A</w:t>
            </w:r>
          </w:p>
        </w:tc>
        <w:tc>
          <w:tcPr>
            <w:tcW w:w="859" w:type="dxa"/>
            <w:shd w:val="clear" w:color="auto" w:fill="auto"/>
            <w:vAlign w:val="center"/>
          </w:tcPr>
          <w:p w:rsidR="00464CB8" w:rsidRPr="00116AA0" w:rsidRDefault="00464CB8" w:rsidP="0057700F">
            <w:pPr>
              <w:pStyle w:val="TAC"/>
              <w:rPr>
                <w:rFonts w:cs="Arial"/>
              </w:rPr>
            </w:pPr>
            <w:r w:rsidRPr="00116AA0">
              <w:rPr>
                <w:rFonts w:cs="Arial"/>
              </w:rPr>
              <w:t>N/A</w:t>
            </w:r>
          </w:p>
        </w:tc>
        <w:tc>
          <w:tcPr>
            <w:tcW w:w="900" w:type="dxa"/>
            <w:shd w:val="clear" w:color="auto" w:fill="auto"/>
            <w:vAlign w:val="center"/>
          </w:tcPr>
          <w:p w:rsidR="00464CB8" w:rsidRPr="00116AA0" w:rsidRDefault="00464CB8" w:rsidP="0057700F">
            <w:pPr>
              <w:pStyle w:val="TAC"/>
              <w:rPr>
                <w:rFonts w:cs="Arial"/>
              </w:rPr>
            </w:pPr>
            <w:r w:rsidRPr="00116AA0">
              <w:rPr>
                <w:rFonts w:cs="Arial"/>
              </w:rPr>
              <w:t>N/A</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842" w:type="dxa"/>
            <w:vMerge w:val="restart"/>
            <w:shd w:val="clear" w:color="auto" w:fill="auto"/>
            <w:vAlign w:val="center"/>
          </w:tcPr>
          <w:p w:rsidR="00464CB8" w:rsidRPr="00116AA0" w:rsidRDefault="00464CB8" w:rsidP="0057700F">
            <w:pPr>
              <w:pStyle w:val="TAC"/>
              <w:rPr>
                <w:rFonts w:cs="Arial"/>
              </w:rPr>
            </w:pPr>
            <w:r w:rsidRPr="00116AA0">
              <w:rPr>
                <w:rFonts w:eastAsia="ＭＳ 明朝" w:cs="Arial"/>
              </w:rPr>
              <w:t>CA_20A-67A</w:t>
            </w:r>
          </w:p>
        </w:tc>
        <w:tc>
          <w:tcPr>
            <w:tcW w:w="1004" w:type="dxa"/>
            <w:shd w:val="clear" w:color="auto" w:fill="auto"/>
            <w:vAlign w:val="center"/>
          </w:tcPr>
          <w:p w:rsidR="00464CB8" w:rsidRPr="00116AA0" w:rsidRDefault="00464CB8" w:rsidP="0057700F">
            <w:pPr>
              <w:pStyle w:val="TAC"/>
              <w:rPr>
                <w:rFonts w:cs="Arial"/>
              </w:rPr>
            </w:pPr>
            <w:r w:rsidRPr="00116AA0">
              <w:rPr>
                <w:rFonts w:eastAsia="ＭＳ 明朝" w:cs="Arial"/>
              </w:rPr>
              <w:t>20</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eastAsia="ＭＳ 明朝" w:cs="Arial"/>
              </w:rPr>
              <w:t xml:space="preserve">25 </w:t>
            </w:r>
          </w:p>
        </w:tc>
        <w:tc>
          <w:tcPr>
            <w:tcW w:w="885" w:type="dxa"/>
            <w:shd w:val="clear" w:color="auto" w:fill="auto"/>
            <w:vAlign w:val="center"/>
          </w:tcPr>
          <w:p w:rsidR="00464CB8" w:rsidRPr="00116AA0" w:rsidRDefault="00464CB8" w:rsidP="0057700F">
            <w:pPr>
              <w:pStyle w:val="TAC"/>
              <w:rPr>
                <w:rFonts w:cs="Arial"/>
              </w:rPr>
            </w:pPr>
            <w:r w:rsidRPr="00116AA0">
              <w:rPr>
                <w:rFonts w:cs="Arial"/>
              </w:rPr>
              <w:t>20</w:t>
            </w:r>
            <w:r w:rsidRPr="00116AA0">
              <w:rPr>
                <w:rFonts w:cs="Arial"/>
                <w:vertAlign w:val="superscript"/>
              </w:rPr>
              <w:t>1</w:t>
            </w:r>
          </w:p>
        </w:tc>
        <w:tc>
          <w:tcPr>
            <w:tcW w:w="859" w:type="dxa"/>
            <w:shd w:val="clear" w:color="auto" w:fill="auto"/>
            <w:vAlign w:val="center"/>
          </w:tcPr>
          <w:p w:rsidR="00464CB8" w:rsidRPr="00116AA0" w:rsidRDefault="00464CB8" w:rsidP="0057700F">
            <w:pPr>
              <w:pStyle w:val="TAC"/>
              <w:rPr>
                <w:rFonts w:cs="Arial"/>
              </w:rPr>
            </w:pPr>
            <w:r w:rsidRPr="00116AA0">
              <w:rPr>
                <w:rFonts w:cs="Arial"/>
              </w:rPr>
              <w:t>20</w:t>
            </w:r>
            <w:r w:rsidRPr="00116AA0">
              <w:rPr>
                <w:rFonts w:cs="Arial"/>
                <w:vertAlign w:val="superscript"/>
              </w:rPr>
              <w:t>2</w:t>
            </w:r>
            <w:r w:rsidRPr="00116AA0">
              <w:rPr>
                <w:rFonts w:eastAsia="ＭＳ 明朝" w:cs="Arial"/>
              </w:rPr>
              <w:t xml:space="preserve"> </w:t>
            </w:r>
          </w:p>
        </w:tc>
        <w:tc>
          <w:tcPr>
            <w:tcW w:w="900" w:type="dxa"/>
            <w:shd w:val="clear" w:color="auto" w:fill="auto"/>
            <w:vAlign w:val="center"/>
          </w:tcPr>
          <w:p w:rsidR="00464CB8" w:rsidRPr="00116AA0" w:rsidRDefault="00464CB8" w:rsidP="0057700F">
            <w:pPr>
              <w:pStyle w:val="TAC"/>
              <w:rPr>
                <w:rFonts w:cs="Arial"/>
              </w:rPr>
            </w:pPr>
            <w:r w:rsidRPr="00116AA0">
              <w:rPr>
                <w:rFonts w:cs="Arial"/>
              </w:rPr>
              <w:t>20</w:t>
            </w:r>
            <w:r w:rsidRPr="00116AA0">
              <w:rPr>
                <w:rFonts w:cs="Arial"/>
                <w:vertAlign w:val="superscript"/>
              </w:rPr>
              <w:t>2</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eastAsia="ＭＳ 明朝" w:cs="Arial"/>
              </w:rPr>
              <w:t>FDD</w:t>
            </w: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rPr>
            </w:pPr>
            <w:r w:rsidRPr="00116AA0">
              <w:rPr>
                <w:rFonts w:eastAsia="ＭＳ 明朝" w:cs="Arial"/>
              </w:rPr>
              <w:t>[67]</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eastAsia="ＭＳ 明朝" w:cs="Arial"/>
              </w:rPr>
              <w:t>N/A</w:t>
            </w:r>
          </w:p>
        </w:tc>
        <w:tc>
          <w:tcPr>
            <w:tcW w:w="885" w:type="dxa"/>
            <w:shd w:val="clear" w:color="auto" w:fill="auto"/>
            <w:vAlign w:val="center"/>
          </w:tcPr>
          <w:p w:rsidR="00464CB8" w:rsidRPr="00116AA0" w:rsidRDefault="00464CB8" w:rsidP="0057700F">
            <w:pPr>
              <w:pStyle w:val="TAC"/>
              <w:rPr>
                <w:rFonts w:cs="Arial"/>
              </w:rPr>
            </w:pPr>
            <w:r w:rsidRPr="00116AA0">
              <w:rPr>
                <w:rFonts w:eastAsia="ＭＳ 明朝" w:cs="Arial"/>
              </w:rPr>
              <w:t>N/A</w:t>
            </w:r>
          </w:p>
        </w:tc>
        <w:tc>
          <w:tcPr>
            <w:tcW w:w="859" w:type="dxa"/>
            <w:shd w:val="clear" w:color="auto" w:fill="auto"/>
            <w:vAlign w:val="center"/>
          </w:tcPr>
          <w:p w:rsidR="00464CB8" w:rsidRPr="00116AA0" w:rsidRDefault="00464CB8" w:rsidP="0057700F">
            <w:pPr>
              <w:pStyle w:val="TAC"/>
              <w:rPr>
                <w:rFonts w:cs="Arial"/>
              </w:rPr>
            </w:pPr>
            <w:r w:rsidRPr="00116AA0">
              <w:rPr>
                <w:rFonts w:eastAsia="ＭＳ 明朝" w:cs="Arial"/>
              </w:rPr>
              <w:t>N/A</w:t>
            </w:r>
          </w:p>
        </w:tc>
        <w:tc>
          <w:tcPr>
            <w:tcW w:w="900" w:type="dxa"/>
            <w:shd w:val="clear" w:color="auto" w:fill="auto"/>
            <w:vAlign w:val="center"/>
          </w:tcPr>
          <w:p w:rsidR="00464CB8" w:rsidRPr="00116AA0" w:rsidRDefault="00464CB8" w:rsidP="0057700F">
            <w:pPr>
              <w:pStyle w:val="TAC"/>
              <w:rPr>
                <w:rFonts w:cs="Arial"/>
              </w:rPr>
            </w:pPr>
            <w:r w:rsidRPr="00116AA0">
              <w:rPr>
                <w:rFonts w:eastAsia="ＭＳ 明朝" w:cs="Arial"/>
              </w:rPr>
              <w:t>N/A</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842"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CA_23A-29A</w:t>
            </w:r>
          </w:p>
        </w:tc>
        <w:tc>
          <w:tcPr>
            <w:tcW w:w="1004" w:type="dxa"/>
            <w:shd w:val="clear" w:color="auto" w:fill="auto"/>
          </w:tcPr>
          <w:p w:rsidR="00464CB8" w:rsidRPr="00116AA0" w:rsidRDefault="00464CB8" w:rsidP="0057700F">
            <w:pPr>
              <w:pStyle w:val="TAC"/>
              <w:rPr>
                <w:rFonts w:eastAsia="ＭＳ 明朝" w:cs="Arial"/>
              </w:rPr>
            </w:pPr>
            <w:r w:rsidRPr="00116AA0">
              <w:rPr>
                <w:rFonts w:cs="Arial"/>
              </w:rPr>
              <w:t>23</w:t>
            </w:r>
          </w:p>
        </w:tc>
        <w:tc>
          <w:tcPr>
            <w:tcW w:w="1134" w:type="dxa"/>
            <w:shd w:val="clear" w:color="auto" w:fill="auto"/>
          </w:tcPr>
          <w:p w:rsidR="00464CB8" w:rsidRPr="00116AA0" w:rsidRDefault="00464CB8" w:rsidP="0057700F">
            <w:pPr>
              <w:pStyle w:val="TAC"/>
              <w:rPr>
                <w:rFonts w:eastAsia="ＭＳ 明朝" w:cs="Arial"/>
              </w:rPr>
            </w:pPr>
          </w:p>
        </w:tc>
        <w:tc>
          <w:tcPr>
            <w:tcW w:w="887" w:type="dxa"/>
            <w:shd w:val="clear" w:color="auto" w:fill="auto"/>
          </w:tcPr>
          <w:p w:rsidR="00464CB8" w:rsidRPr="00116AA0" w:rsidRDefault="00464CB8" w:rsidP="0057700F">
            <w:pPr>
              <w:pStyle w:val="TAC"/>
              <w:rPr>
                <w:rFonts w:eastAsia="ＭＳ 明朝" w:cs="Arial"/>
              </w:rPr>
            </w:pPr>
          </w:p>
        </w:tc>
        <w:tc>
          <w:tcPr>
            <w:tcW w:w="768" w:type="dxa"/>
            <w:shd w:val="clear" w:color="auto" w:fill="auto"/>
          </w:tcPr>
          <w:p w:rsidR="00464CB8" w:rsidRPr="00116AA0" w:rsidRDefault="00464CB8" w:rsidP="0057700F">
            <w:pPr>
              <w:pStyle w:val="TAC"/>
              <w:rPr>
                <w:rFonts w:eastAsia="ＭＳ 明朝" w:cs="Arial"/>
              </w:rPr>
            </w:pPr>
            <w:r w:rsidRPr="00116AA0">
              <w:rPr>
                <w:rFonts w:cs="Arial"/>
              </w:rPr>
              <w:t>25</w:t>
            </w:r>
          </w:p>
        </w:tc>
        <w:tc>
          <w:tcPr>
            <w:tcW w:w="885" w:type="dxa"/>
            <w:shd w:val="clear" w:color="auto" w:fill="auto"/>
          </w:tcPr>
          <w:p w:rsidR="00464CB8" w:rsidRPr="00116AA0" w:rsidRDefault="00464CB8" w:rsidP="0057700F">
            <w:pPr>
              <w:pStyle w:val="TAC"/>
              <w:rPr>
                <w:rFonts w:eastAsia="ＭＳ 明朝" w:cs="Arial"/>
              </w:rPr>
            </w:pPr>
            <w:r w:rsidRPr="00116AA0">
              <w:rPr>
                <w:rFonts w:cs="Arial"/>
              </w:rPr>
              <w:t>50</w:t>
            </w:r>
          </w:p>
        </w:tc>
        <w:tc>
          <w:tcPr>
            <w:tcW w:w="859" w:type="dxa"/>
            <w:shd w:val="clear" w:color="auto" w:fill="auto"/>
          </w:tcPr>
          <w:p w:rsidR="00464CB8" w:rsidRPr="00116AA0" w:rsidRDefault="00464CB8" w:rsidP="0057700F">
            <w:pPr>
              <w:pStyle w:val="TAC"/>
              <w:rPr>
                <w:rFonts w:eastAsia="ＭＳ 明朝" w:cs="Arial"/>
              </w:rPr>
            </w:pPr>
            <w:r w:rsidRPr="00116AA0">
              <w:rPr>
                <w:rFonts w:cs="Arial"/>
              </w:rPr>
              <w:t>75</w:t>
            </w:r>
          </w:p>
        </w:tc>
        <w:tc>
          <w:tcPr>
            <w:tcW w:w="900" w:type="dxa"/>
            <w:shd w:val="clear" w:color="auto" w:fill="auto"/>
          </w:tcPr>
          <w:p w:rsidR="00464CB8" w:rsidRPr="00116AA0" w:rsidRDefault="00464CB8" w:rsidP="0057700F">
            <w:pPr>
              <w:pStyle w:val="TAC"/>
              <w:rPr>
                <w:rFonts w:eastAsia="ＭＳ 明朝" w:cs="Arial"/>
              </w:rPr>
            </w:pPr>
            <w:r w:rsidRPr="00116AA0">
              <w:rPr>
                <w:rFonts w:cs="Arial"/>
              </w:rPr>
              <w:t>100</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tcPr>
          <w:p w:rsidR="00464CB8" w:rsidRPr="00116AA0" w:rsidRDefault="00464CB8" w:rsidP="0057700F">
            <w:pPr>
              <w:pStyle w:val="TAC"/>
              <w:rPr>
                <w:rFonts w:eastAsia="ＭＳ 明朝" w:cs="Arial"/>
              </w:rPr>
            </w:pPr>
            <w:r w:rsidRPr="00116AA0">
              <w:rPr>
                <w:rFonts w:cs="Arial"/>
              </w:rPr>
              <w:t>29</w:t>
            </w:r>
          </w:p>
        </w:tc>
        <w:tc>
          <w:tcPr>
            <w:tcW w:w="1134" w:type="dxa"/>
            <w:shd w:val="clear" w:color="auto" w:fill="auto"/>
          </w:tcPr>
          <w:p w:rsidR="00464CB8" w:rsidRPr="00116AA0" w:rsidRDefault="00464CB8" w:rsidP="0057700F">
            <w:pPr>
              <w:pStyle w:val="TAC"/>
              <w:rPr>
                <w:rFonts w:eastAsia="ＭＳ 明朝" w:cs="Arial"/>
              </w:rPr>
            </w:pPr>
          </w:p>
        </w:tc>
        <w:tc>
          <w:tcPr>
            <w:tcW w:w="887" w:type="dxa"/>
            <w:shd w:val="clear" w:color="auto" w:fill="auto"/>
          </w:tcPr>
          <w:p w:rsidR="00464CB8" w:rsidRPr="00116AA0" w:rsidRDefault="00464CB8" w:rsidP="0057700F">
            <w:pPr>
              <w:pStyle w:val="TAC"/>
              <w:rPr>
                <w:rFonts w:eastAsia="ＭＳ 明朝" w:cs="Arial"/>
              </w:rPr>
            </w:pPr>
            <w:r w:rsidRPr="00116AA0">
              <w:rPr>
                <w:rFonts w:cs="Arial"/>
              </w:rPr>
              <w:t>N/A</w:t>
            </w:r>
          </w:p>
        </w:tc>
        <w:tc>
          <w:tcPr>
            <w:tcW w:w="768" w:type="dxa"/>
            <w:shd w:val="clear" w:color="auto" w:fill="auto"/>
          </w:tcPr>
          <w:p w:rsidR="00464CB8" w:rsidRPr="00116AA0" w:rsidRDefault="00464CB8" w:rsidP="0057700F">
            <w:pPr>
              <w:pStyle w:val="TAC"/>
              <w:rPr>
                <w:rFonts w:eastAsia="ＭＳ 明朝" w:cs="Arial"/>
              </w:rPr>
            </w:pPr>
            <w:r w:rsidRPr="00116AA0">
              <w:rPr>
                <w:rFonts w:cs="Arial"/>
              </w:rPr>
              <w:t>N/A</w:t>
            </w:r>
          </w:p>
        </w:tc>
        <w:tc>
          <w:tcPr>
            <w:tcW w:w="885" w:type="dxa"/>
            <w:shd w:val="clear" w:color="auto" w:fill="auto"/>
          </w:tcPr>
          <w:p w:rsidR="00464CB8" w:rsidRPr="00116AA0" w:rsidRDefault="00464CB8" w:rsidP="0057700F">
            <w:pPr>
              <w:pStyle w:val="TAC"/>
              <w:rPr>
                <w:rFonts w:eastAsia="ＭＳ 明朝" w:cs="Arial"/>
              </w:rPr>
            </w:pPr>
            <w:r w:rsidRPr="00116AA0">
              <w:rPr>
                <w:rFonts w:cs="Arial"/>
              </w:rPr>
              <w:t>N/A</w:t>
            </w:r>
          </w:p>
        </w:tc>
        <w:tc>
          <w:tcPr>
            <w:tcW w:w="859" w:type="dxa"/>
            <w:shd w:val="clear" w:color="auto" w:fill="auto"/>
          </w:tcPr>
          <w:p w:rsidR="00464CB8" w:rsidRPr="00116AA0" w:rsidRDefault="00464CB8" w:rsidP="0057700F">
            <w:pPr>
              <w:pStyle w:val="TAC"/>
              <w:rPr>
                <w:rFonts w:eastAsia="ＭＳ 明朝" w:cs="Arial"/>
              </w:rPr>
            </w:pPr>
          </w:p>
        </w:tc>
        <w:tc>
          <w:tcPr>
            <w:tcW w:w="900" w:type="dxa"/>
            <w:shd w:val="clear" w:color="auto" w:fill="auto"/>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842"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CA_29A-30A</w:t>
            </w:r>
          </w:p>
        </w:tc>
        <w:tc>
          <w:tcPr>
            <w:tcW w:w="1004" w:type="dxa"/>
            <w:shd w:val="clear" w:color="auto" w:fill="auto"/>
          </w:tcPr>
          <w:p w:rsidR="00464CB8" w:rsidRPr="00116AA0" w:rsidRDefault="00464CB8" w:rsidP="0057700F">
            <w:pPr>
              <w:pStyle w:val="TAC"/>
              <w:rPr>
                <w:rFonts w:cs="Arial"/>
              </w:rPr>
            </w:pPr>
            <w:r w:rsidRPr="00116AA0">
              <w:rPr>
                <w:rFonts w:cs="Arial"/>
              </w:rPr>
              <w:t>29</w:t>
            </w:r>
          </w:p>
        </w:tc>
        <w:tc>
          <w:tcPr>
            <w:tcW w:w="1134" w:type="dxa"/>
            <w:shd w:val="clear" w:color="auto" w:fill="auto"/>
          </w:tcPr>
          <w:p w:rsidR="00464CB8" w:rsidRPr="00116AA0" w:rsidRDefault="00464CB8" w:rsidP="0057700F">
            <w:pPr>
              <w:pStyle w:val="TAC"/>
              <w:rPr>
                <w:rFonts w:eastAsia="ＭＳ 明朝" w:cs="Arial"/>
              </w:rPr>
            </w:pPr>
          </w:p>
        </w:tc>
        <w:tc>
          <w:tcPr>
            <w:tcW w:w="887" w:type="dxa"/>
            <w:shd w:val="clear" w:color="auto" w:fill="auto"/>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N/A</w:t>
            </w:r>
          </w:p>
        </w:tc>
        <w:tc>
          <w:tcPr>
            <w:tcW w:w="885" w:type="dxa"/>
            <w:shd w:val="clear" w:color="auto" w:fill="auto"/>
          </w:tcPr>
          <w:p w:rsidR="00464CB8" w:rsidRPr="00116AA0" w:rsidRDefault="00464CB8" w:rsidP="0057700F">
            <w:pPr>
              <w:pStyle w:val="TAC"/>
              <w:rPr>
                <w:rFonts w:cs="Arial"/>
              </w:rPr>
            </w:pPr>
            <w:r w:rsidRPr="00116AA0">
              <w:rPr>
                <w:rFonts w:cs="Arial"/>
              </w:rPr>
              <w:t>N/A</w:t>
            </w:r>
          </w:p>
        </w:tc>
        <w:tc>
          <w:tcPr>
            <w:tcW w:w="859" w:type="dxa"/>
            <w:shd w:val="clear" w:color="auto" w:fill="auto"/>
          </w:tcPr>
          <w:p w:rsidR="00464CB8" w:rsidRPr="00116AA0" w:rsidRDefault="00464CB8" w:rsidP="0057700F">
            <w:pPr>
              <w:pStyle w:val="TAC"/>
              <w:rPr>
                <w:rFonts w:eastAsia="ＭＳ 明朝" w:cs="Arial"/>
              </w:rPr>
            </w:pPr>
          </w:p>
        </w:tc>
        <w:tc>
          <w:tcPr>
            <w:tcW w:w="900" w:type="dxa"/>
            <w:shd w:val="clear" w:color="auto" w:fill="auto"/>
          </w:tcPr>
          <w:p w:rsidR="00464CB8" w:rsidRPr="00116AA0" w:rsidRDefault="00464CB8" w:rsidP="0057700F">
            <w:pPr>
              <w:pStyle w:val="TAC"/>
              <w:rPr>
                <w:rFonts w:eastAsia="ＭＳ 明朝" w:cs="Arial"/>
              </w:rPr>
            </w:pP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55"/>
        </w:trPr>
        <w:tc>
          <w:tcPr>
            <w:tcW w:w="1842" w:type="dxa"/>
            <w:vMerge/>
            <w:shd w:val="clear" w:color="auto" w:fill="auto"/>
            <w:vAlign w:val="center"/>
          </w:tcPr>
          <w:p w:rsidR="00464CB8" w:rsidRPr="00116AA0" w:rsidRDefault="00464CB8" w:rsidP="0057700F">
            <w:pPr>
              <w:pStyle w:val="TAC"/>
              <w:rPr>
                <w:rFonts w:eastAsia="ＭＳ 明朝" w:cs="Arial"/>
              </w:rPr>
            </w:pPr>
          </w:p>
        </w:tc>
        <w:tc>
          <w:tcPr>
            <w:tcW w:w="1004" w:type="dxa"/>
            <w:shd w:val="clear" w:color="auto" w:fill="auto"/>
          </w:tcPr>
          <w:p w:rsidR="00464CB8" w:rsidRPr="00116AA0" w:rsidRDefault="00464CB8" w:rsidP="0057700F">
            <w:pPr>
              <w:pStyle w:val="TAC"/>
              <w:rPr>
                <w:rFonts w:cs="Arial"/>
              </w:rPr>
            </w:pPr>
            <w:r w:rsidRPr="00116AA0">
              <w:rPr>
                <w:rFonts w:cs="Arial"/>
              </w:rPr>
              <w:t>30</w:t>
            </w:r>
          </w:p>
        </w:tc>
        <w:tc>
          <w:tcPr>
            <w:tcW w:w="1134" w:type="dxa"/>
            <w:shd w:val="clear" w:color="auto" w:fill="auto"/>
          </w:tcPr>
          <w:p w:rsidR="00464CB8" w:rsidRPr="00116AA0" w:rsidRDefault="00464CB8" w:rsidP="0057700F">
            <w:pPr>
              <w:pStyle w:val="TAC"/>
              <w:rPr>
                <w:rFonts w:eastAsia="ＭＳ 明朝" w:cs="Arial"/>
              </w:rPr>
            </w:pPr>
          </w:p>
        </w:tc>
        <w:tc>
          <w:tcPr>
            <w:tcW w:w="887" w:type="dxa"/>
            <w:shd w:val="clear" w:color="auto" w:fill="auto"/>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25</w:t>
            </w:r>
          </w:p>
        </w:tc>
        <w:tc>
          <w:tcPr>
            <w:tcW w:w="885" w:type="dxa"/>
            <w:shd w:val="clear" w:color="auto" w:fill="auto"/>
          </w:tcPr>
          <w:p w:rsidR="00464CB8" w:rsidRPr="00116AA0" w:rsidRDefault="00464CB8" w:rsidP="0057700F">
            <w:pPr>
              <w:pStyle w:val="TAC"/>
              <w:rPr>
                <w:rFonts w:cs="Arial"/>
              </w:rPr>
            </w:pPr>
            <w:r w:rsidRPr="00116AA0">
              <w:rPr>
                <w:rFonts w:cs="Arial"/>
              </w:rPr>
              <w:t>25</w:t>
            </w:r>
          </w:p>
        </w:tc>
        <w:tc>
          <w:tcPr>
            <w:tcW w:w="859" w:type="dxa"/>
            <w:shd w:val="clear" w:color="auto" w:fill="auto"/>
          </w:tcPr>
          <w:p w:rsidR="00464CB8" w:rsidRPr="00116AA0" w:rsidRDefault="00464CB8" w:rsidP="0057700F">
            <w:pPr>
              <w:pStyle w:val="TAC"/>
              <w:rPr>
                <w:rFonts w:eastAsia="ＭＳ 明朝" w:cs="Arial"/>
              </w:rPr>
            </w:pPr>
          </w:p>
        </w:tc>
        <w:tc>
          <w:tcPr>
            <w:tcW w:w="900" w:type="dxa"/>
            <w:shd w:val="clear" w:color="auto" w:fill="auto"/>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9118" w:type="dxa"/>
            <w:gridSpan w:val="9"/>
            <w:shd w:val="clear" w:color="auto" w:fill="auto"/>
            <w:vAlign w:val="center"/>
          </w:tcPr>
          <w:p w:rsidR="00464CB8" w:rsidRPr="00116AA0" w:rsidRDefault="00464CB8" w:rsidP="0057700F">
            <w:pPr>
              <w:pStyle w:val="TAN"/>
              <w:rPr>
                <w:rFonts w:cs="Arial"/>
              </w:rPr>
            </w:pPr>
            <w:r w:rsidRPr="00116AA0">
              <w:rPr>
                <w:rFonts w:cs="Arial"/>
              </w:rPr>
              <w:t>NOTE 1:</w:t>
            </w:r>
            <w:r w:rsidRPr="00116AA0">
              <w:rPr>
                <w:rFonts w:cs="Arial"/>
              </w:rPr>
              <w:tab/>
            </w:r>
            <w:r w:rsidRPr="00116AA0">
              <w:rPr>
                <w:rFonts w:cs="Arial"/>
                <w:vertAlign w:val="superscript"/>
              </w:rPr>
              <w:t xml:space="preserve">1 </w:t>
            </w:r>
            <w:r w:rsidRPr="00116AA0">
              <w:rPr>
                <w:rFonts w:cs="Arial"/>
              </w:rPr>
              <w:t>refers to the UL resource blocks shall be located as close as possible to the downlink operating band but confined within the transmission bandwidth configuration for the channel bandwidth (Table 5.6-1).</w:t>
            </w:r>
          </w:p>
          <w:p w:rsidR="00464CB8" w:rsidRPr="00116AA0" w:rsidRDefault="00464CB8" w:rsidP="0057700F">
            <w:pPr>
              <w:pStyle w:val="TAN"/>
              <w:rPr>
                <w:rFonts w:cs="Arial"/>
              </w:rPr>
            </w:pPr>
            <w:r w:rsidRPr="00116AA0">
              <w:rPr>
                <w:rFonts w:cs="Arial"/>
              </w:rPr>
              <w:t>NOTE 2:</w:t>
            </w:r>
            <w:r w:rsidRPr="00116AA0">
              <w:rPr>
                <w:rFonts w:cs="Arial"/>
              </w:rPr>
              <w:tab/>
            </w:r>
            <w:r w:rsidRPr="00116AA0">
              <w:rPr>
                <w:rFonts w:cs="Arial"/>
                <w:vertAlign w:val="superscript"/>
              </w:rPr>
              <w:t xml:space="preserve">2 </w:t>
            </w:r>
            <w:r w:rsidRPr="00116AA0">
              <w:rPr>
                <w:rFonts w:cs="Arial"/>
              </w:rPr>
              <w:t xml:space="preserve">refers to Band 20; in the case of 15MHz channel bandwidth, the UL resource blocks shall be located at </w:t>
            </w:r>
            <w:proofErr w:type="spellStart"/>
            <w:r w:rsidRPr="00116AA0">
              <w:rPr>
                <w:rFonts w:cs="Arial"/>
              </w:rPr>
              <w:t>RBstart</w:t>
            </w:r>
            <w:proofErr w:type="spellEnd"/>
            <w:r w:rsidRPr="00116AA0">
              <w:rPr>
                <w:rFonts w:cs="Arial"/>
              </w:rPr>
              <w:t xml:space="preserve"> 11 and in the case of 20MHz channel bandwidth, the UL resource blocks shall be located at </w:t>
            </w:r>
            <w:proofErr w:type="spellStart"/>
            <w:r w:rsidRPr="00116AA0">
              <w:rPr>
                <w:rFonts w:cs="Arial"/>
              </w:rPr>
              <w:t>RB</w:t>
            </w:r>
            <w:r w:rsidRPr="00116AA0">
              <w:rPr>
                <w:rFonts w:cs="Arial"/>
                <w:vertAlign w:val="subscript"/>
              </w:rPr>
              <w:t>start</w:t>
            </w:r>
            <w:proofErr w:type="spellEnd"/>
            <w:r w:rsidRPr="00116AA0">
              <w:rPr>
                <w:rFonts w:cs="Arial"/>
              </w:rPr>
              <w:t xml:space="preserve"> 16</w:t>
            </w:r>
          </w:p>
        </w:tc>
      </w:tr>
    </w:tbl>
    <w:p w:rsidR="00464CB8" w:rsidRPr="009715C6" w:rsidRDefault="00464CB8" w:rsidP="00464CB8"/>
    <w:p w:rsidR="00464CB8" w:rsidRPr="009715C6" w:rsidRDefault="00464CB8" w:rsidP="00464CB8">
      <w:r w:rsidRPr="009715C6">
        <w:t>For band combinations including operating band 46 (Table 5.5-1), the requirements are specified in Table 7.3.1A-0eA and Table 7.3.1A-0eB.</w:t>
      </w:r>
    </w:p>
    <w:p w:rsidR="00464CB8" w:rsidRPr="009715C6" w:rsidRDefault="00464CB8" w:rsidP="00464CB8">
      <w:pPr>
        <w:pStyle w:val="TH"/>
        <w:rPr>
          <w:bCs/>
        </w:rPr>
      </w:pPr>
      <w:r w:rsidRPr="009715C6">
        <w:rPr>
          <w:bCs/>
        </w:rPr>
        <w:t>Table 7.3.1A-0eA: Reference sensitivity QPSK P</w:t>
      </w:r>
      <w:r w:rsidRPr="009715C6">
        <w:rPr>
          <w:bCs/>
          <w:vertAlign w:val="subscript"/>
        </w:rPr>
        <w:t>REFSENS</w:t>
      </w:r>
    </w:p>
    <w:tbl>
      <w:tblPr>
        <w:tblW w:w="869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1004"/>
        <w:gridCol w:w="1134"/>
        <w:gridCol w:w="887"/>
        <w:gridCol w:w="768"/>
        <w:gridCol w:w="885"/>
        <w:gridCol w:w="859"/>
        <w:gridCol w:w="900"/>
        <w:gridCol w:w="839"/>
      </w:tblGrid>
      <w:tr w:rsidR="00464CB8" w:rsidRPr="009715C6" w:rsidTr="0057700F">
        <w:trPr>
          <w:trHeight w:val="255"/>
        </w:trPr>
        <w:tc>
          <w:tcPr>
            <w:tcW w:w="8693" w:type="dxa"/>
            <w:gridSpan w:val="9"/>
            <w:shd w:val="clear" w:color="auto" w:fill="auto"/>
            <w:vAlign w:val="center"/>
          </w:tcPr>
          <w:p w:rsidR="00464CB8" w:rsidRPr="00116AA0" w:rsidRDefault="00464CB8" w:rsidP="0057700F">
            <w:pPr>
              <w:pStyle w:val="TAH"/>
              <w:rPr>
                <w:rFonts w:cs="Arial"/>
                <w:bCs/>
              </w:rPr>
            </w:pPr>
            <w:r w:rsidRPr="00116AA0">
              <w:rPr>
                <w:rFonts w:cs="Arial"/>
                <w:bCs/>
              </w:rPr>
              <w:t>Channel bandwidth</w:t>
            </w:r>
          </w:p>
        </w:tc>
      </w:tr>
      <w:tr w:rsidR="00464CB8" w:rsidRPr="009715C6" w:rsidTr="0057700F">
        <w:trPr>
          <w:trHeight w:val="255"/>
        </w:trPr>
        <w:tc>
          <w:tcPr>
            <w:tcW w:w="1417" w:type="dxa"/>
            <w:shd w:val="clear" w:color="auto" w:fill="auto"/>
            <w:vAlign w:val="center"/>
          </w:tcPr>
          <w:p w:rsidR="00464CB8" w:rsidRPr="00116AA0" w:rsidRDefault="00464CB8" w:rsidP="0057700F">
            <w:pPr>
              <w:pStyle w:val="TAH"/>
              <w:rPr>
                <w:rFonts w:eastAsia="ＭＳ 明朝" w:cs="Arial"/>
                <w:bCs/>
              </w:rPr>
            </w:pPr>
            <w:r w:rsidRPr="00116AA0">
              <w:rPr>
                <w:rFonts w:cs="Arial"/>
                <w:bCs/>
              </w:rPr>
              <w:t>EUTRA CA Configuration</w:t>
            </w:r>
          </w:p>
        </w:tc>
        <w:tc>
          <w:tcPr>
            <w:tcW w:w="1004" w:type="dxa"/>
            <w:shd w:val="clear" w:color="auto" w:fill="auto"/>
            <w:vAlign w:val="center"/>
          </w:tcPr>
          <w:p w:rsidR="00464CB8" w:rsidRPr="00116AA0" w:rsidRDefault="00464CB8" w:rsidP="0057700F">
            <w:pPr>
              <w:pStyle w:val="TAH"/>
              <w:rPr>
                <w:rFonts w:eastAsia="ＭＳ 明朝" w:cs="Arial"/>
                <w:bCs/>
              </w:rPr>
            </w:pPr>
            <w:r w:rsidRPr="00116AA0">
              <w:rPr>
                <w:rFonts w:cs="Arial"/>
                <w:bCs/>
              </w:rPr>
              <w:t>EUTRA band</w:t>
            </w:r>
          </w:p>
        </w:tc>
        <w:tc>
          <w:tcPr>
            <w:tcW w:w="1134" w:type="dxa"/>
            <w:shd w:val="clear" w:color="auto" w:fill="auto"/>
            <w:vAlign w:val="center"/>
          </w:tcPr>
          <w:p w:rsidR="00464CB8" w:rsidRPr="00116AA0" w:rsidRDefault="00464CB8" w:rsidP="0057700F">
            <w:pPr>
              <w:pStyle w:val="TAH"/>
              <w:rPr>
                <w:rFonts w:cs="Arial"/>
                <w:bCs/>
              </w:rPr>
            </w:pPr>
            <w:r w:rsidRPr="00116AA0">
              <w:rPr>
                <w:rFonts w:cs="Arial"/>
                <w:bCs/>
              </w:rPr>
              <w:t>1.4 MHz</w:t>
            </w:r>
          </w:p>
          <w:p w:rsidR="00464CB8" w:rsidRPr="00116AA0" w:rsidRDefault="00464CB8" w:rsidP="0057700F">
            <w:pPr>
              <w:pStyle w:val="TAH"/>
              <w:rPr>
                <w:rFonts w:eastAsia="ＭＳ 明朝" w:cs="Arial"/>
                <w:bCs/>
              </w:rPr>
            </w:pPr>
            <w:r w:rsidRPr="00116AA0">
              <w:rPr>
                <w:rFonts w:cs="Arial"/>
                <w:bCs/>
              </w:rPr>
              <w:t>(</w:t>
            </w:r>
            <w:proofErr w:type="spellStart"/>
            <w:r w:rsidRPr="00116AA0">
              <w:rPr>
                <w:rFonts w:cs="Arial"/>
                <w:bCs/>
              </w:rPr>
              <w:t>dBm</w:t>
            </w:r>
            <w:proofErr w:type="spellEnd"/>
            <w:r w:rsidRPr="00116AA0">
              <w:rPr>
                <w:rFonts w:cs="Arial"/>
                <w:bCs/>
              </w:rPr>
              <w:t>)</w:t>
            </w:r>
          </w:p>
        </w:tc>
        <w:tc>
          <w:tcPr>
            <w:tcW w:w="887" w:type="dxa"/>
            <w:shd w:val="clear" w:color="auto" w:fill="auto"/>
            <w:vAlign w:val="center"/>
          </w:tcPr>
          <w:p w:rsidR="00464CB8" w:rsidRPr="00116AA0" w:rsidRDefault="00464CB8" w:rsidP="0057700F">
            <w:pPr>
              <w:pStyle w:val="TAH"/>
              <w:rPr>
                <w:rFonts w:cs="Arial"/>
                <w:bCs/>
              </w:rPr>
            </w:pPr>
            <w:r w:rsidRPr="00116AA0">
              <w:rPr>
                <w:rFonts w:cs="Arial"/>
                <w:bCs/>
              </w:rPr>
              <w:t>3 MHz</w:t>
            </w:r>
          </w:p>
          <w:p w:rsidR="00464CB8" w:rsidRPr="00116AA0" w:rsidRDefault="00464CB8" w:rsidP="0057700F">
            <w:pPr>
              <w:pStyle w:val="TAH"/>
              <w:rPr>
                <w:rFonts w:eastAsia="ＭＳ 明朝" w:cs="Arial"/>
                <w:bCs/>
              </w:rPr>
            </w:pPr>
            <w:r w:rsidRPr="00116AA0">
              <w:rPr>
                <w:rFonts w:cs="Arial"/>
                <w:bCs/>
              </w:rPr>
              <w:t>(</w:t>
            </w:r>
            <w:proofErr w:type="spellStart"/>
            <w:r w:rsidRPr="00116AA0">
              <w:rPr>
                <w:rFonts w:cs="Arial"/>
                <w:bCs/>
              </w:rPr>
              <w:t>dBm</w:t>
            </w:r>
            <w:proofErr w:type="spellEnd"/>
            <w:r w:rsidRPr="00116AA0">
              <w:rPr>
                <w:rFonts w:cs="Arial"/>
                <w:bCs/>
              </w:rPr>
              <w:t>)</w:t>
            </w:r>
          </w:p>
        </w:tc>
        <w:tc>
          <w:tcPr>
            <w:tcW w:w="768" w:type="dxa"/>
            <w:shd w:val="clear" w:color="auto" w:fill="auto"/>
            <w:vAlign w:val="center"/>
          </w:tcPr>
          <w:p w:rsidR="00464CB8" w:rsidRPr="00116AA0" w:rsidRDefault="00464CB8" w:rsidP="0057700F">
            <w:pPr>
              <w:pStyle w:val="TAH"/>
              <w:rPr>
                <w:rFonts w:cs="Arial"/>
                <w:bCs/>
              </w:rPr>
            </w:pPr>
            <w:r w:rsidRPr="00116AA0">
              <w:rPr>
                <w:rFonts w:cs="Arial"/>
                <w:bCs/>
              </w:rPr>
              <w:t>5 MHz</w:t>
            </w:r>
          </w:p>
          <w:p w:rsidR="00464CB8" w:rsidRPr="00116AA0" w:rsidRDefault="00464CB8" w:rsidP="0057700F">
            <w:pPr>
              <w:pStyle w:val="TAH"/>
              <w:rPr>
                <w:rFonts w:eastAsia="ＭＳ 明朝" w:cs="Arial"/>
                <w:bCs/>
              </w:rPr>
            </w:pPr>
            <w:r w:rsidRPr="00116AA0">
              <w:rPr>
                <w:rFonts w:cs="Arial"/>
                <w:bCs/>
              </w:rPr>
              <w:t>(</w:t>
            </w:r>
            <w:proofErr w:type="spellStart"/>
            <w:r w:rsidRPr="00116AA0">
              <w:rPr>
                <w:rFonts w:cs="Arial"/>
                <w:bCs/>
              </w:rPr>
              <w:t>dBm</w:t>
            </w:r>
            <w:proofErr w:type="spellEnd"/>
            <w:r w:rsidRPr="00116AA0">
              <w:rPr>
                <w:rFonts w:cs="Arial"/>
                <w:bCs/>
              </w:rPr>
              <w:t>)</w:t>
            </w:r>
          </w:p>
        </w:tc>
        <w:tc>
          <w:tcPr>
            <w:tcW w:w="885" w:type="dxa"/>
            <w:shd w:val="clear" w:color="auto" w:fill="auto"/>
            <w:vAlign w:val="center"/>
          </w:tcPr>
          <w:p w:rsidR="00464CB8" w:rsidRPr="00116AA0" w:rsidRDefault="00464CB8" w:rsidP="0057700F">
            <w:pPr>
              <w:pStyle w:val="TAH"/>
              <w:rPr>
                <w:rFonts w:cs="Arial"/>
                <w:bCs/>
              </w:rPr>
            </w:pPr>
            <w:r w:rsidRPr="00116AA0">
              <w:rPr>
                <w:rFonts w:cs="Arial"/>
                <w:bCs/>
              </w:rPr>
              <w:t>10 MHz</w:t>
            </w:r>
          </w:p>
          <w:p w:rsidR="00464CB8" w:rsidRPr="00116AA0" w:rsidRDefault="00464CB8" w:rsidP="0057700F">
            <w:pPr>
              <w:pStyle w:val="TAH"/>
              <w:rPr>
                <w:rFonts w:eastAsia="ＭＳ 明朝" w:cs="Arial"/>
                <w:bCs/>
              </w:rPr>
            </w:pPr>
            <w:r w:rsidRPr="00116AA0">
              <w:rPr>
                <w:rFonts w:cs="Arial"/>
                <w:bCs/>
              </w:rPr>
              <w:t>(</w:t>
            </w:r>
            <w:proofErr w:type="spellStart"/>
            <w:r w:rsidRPr="00116AA0">
              <w:rPr>
                <w:rFonts w:cs="Arial"/>
                <w:bCs/>
              </w:rPr>
              <w:t>dBm</w:t>
            </w:r>
            <w:proofErr w:type="spellEnd"/>
            <w:r w:rsidRPr="00116AA0">
              <w:rPr>
                <w:rFonts w:cs="Arial"/>
                <w:bCs/>
              </w:rPr>
              <w:t>)</w:t>
            </w:r>
          </w:p>
        </w:tc>
        <w:tc>
          <w:tcPr>
            <w:tcW w:w="859" w:type="dxa"/>
            <w:shd w:val="clear" w:color="auto" w:fill="auto"/>
            <w:vAlign w:val="center"/>
          </w:tcPr>
          <w:p w:rsidR="00464CB8" w:rsidRPr="00116AA0" w:rsidRDefault="00464CB8" w:rsidP="0057700F">
            <w:pPr>
              <w:pStyle w:val="TAH"/>
              <w:rPr>
                <w:rFonts w:cs="Arial"/>
                <w:bCs/>
              </w:rPr>
            </w:pPr>
            <w:r w:rsidRPr="00116AA0">
              <w:rPr>
                <w:rFonts w:cs="Arial"/>
                <w:bCs/>
              </w:rPr>
              <w:t>15 MHz</w:t>
            </w:r>
          </w:p>
          <w:p w:rsidR="00464CB8" w:rsidRPr="00116AA0" w:rsidRDefault="00464CB8" w:rsidP="0057700F">
            <w:pPr>
              <w:pStyle w:val="TAH"/>
              <w:rPr>
                <w:rFonts w:eastAsia="ＭＳ 明朝" w:cs="Arial"/>
                <w:bCs/>
              </w:rPr>
            </w:pPr>
            <w:r w:rsidRPr="00116AA0">
              <w:rPr>
                <w:rFonts w:cs="Arial"/>
                <w:bCs/>
              </w:rPr>
              <w:t>(</w:t>
            </w:r>
            <w:proofErr w:type="spellStart"/>
            <w:r w:rsidRPr="00116AA0">
              <w:rPr>
                <w:rFonts w:cs="Arial"/>
                <w:bCs/>
              </w:rPr>
              <w:t>dBm</w:t>
            </w:r>
            <w:proofErr w:type="spellEnd"/>
            <w:r w:rsidRPr="00116AA0">
              <w:rPr>
                <w:rFonts w:cs="Arial"/>
                <w:bCs/>
              </w:rPr>
              <w:t>)</w:t>
            </w:r>
          </w:p>
        </w:tc>
        <w:tc>
          <w:tcPr>
            <w:tcW w:w="900" w:type="dxa"/>
            <w:shd w:val="clear" w:color="auto" w:fill="auto"/>
            <w:vAlign w:val="center"/>
          </w:tcPr>
          <w:p w:rsidR="00464CB8" w:rsidRPr="00116AA0" w:rsidRDefault="00464CB8" w:rsidP="0057700F">
            <w:pPr>
              <w:pStyle w:val="TAH"/>
              <w:rPr>
                <w:rFonts w:cs="Arial"/>
                <w:bCs/>
              </w:rPr>
            </w:pPr>
            <w:r w:rsidRPr="00116AA0">
              <w:rPr>
                <w:rFonts w:cs="Arial"/>
                <w:bCs/>
              </w:rPr>
              <w:t>20 MHz</w:t>
            </w:r>
          </w:p>
          <w:p w:rsidR="00464CB8" w:rsidRPr="00116AA0" w:rsidRDefault="00464CB8" w:rsidP="0057700F">
            <w:pPr>
              <w:pStyle w:val="TAH"/>
              <w:rPr>
                <w:rFonts w:eastAsia="ＭＳ 明朝" w:cs="Arial"/>
                <w:bCs/>
              </w:rPr>
            </w:pPr>
            <w:r w:rsidRPr="00116AA0">
              <w:rPr>
                <w:rFonts w:cs="Arial"/>
                <w:bCs/>
              </w:rPr>
              <w:t>(</w:t>
            </w:r>
            <w:proofErr w:type="spellStart"/>
            <w:r w:rsidRPr="00116AA0">
              <w:rPr>
                <w:rFonts w:cs="Arial"/>
                <w:bCs/>
              </w:rPr>
              <w:t>dBm</w:t>
            </w:r>
            <w:proofErr w:type="spellEnd"/>
            <w:r w:rsidRPr="00116AA0">
              <w:rPr>
                <w:rFonts w:cs="Arial"/>
                <w:bCs/>
              </w:rPr>
              <w:t>)</w:t>
            </w:r>
          </w:p>
        </w:tc>
        <w:tc>
          <w:tcPr>
            <w:tcW w:w="839" w:type="dxa"/>
            <w:shd w:val="clear" w:color="auto" w:fill="auto"/>
            <w:vAlign w:val="center"/>
          </w:tcPr>
          <w:p w:rsidR="00464CB8" w:rsidRPr="00116AA0" w:rsidRDefault="00464CB8" w:rsidP="0057700F">
            <w:pPr>
              <w:pStyle w:val="TAH"/>
              <w:rPr>
                <w:rFonts w:eastAsia="ＭＳ 明朝" w:cs="Arial"/>
                <w:bCs/>
              </w:rPr>
            </w:pPr>
            <w:r w:rsidRPr="00116AA0">
              <w:rPr>
                <w:rFonts w:cs="Arial"/>
                <w:bCs/>
              </w:rPr>
              <w:t>Duplex mode</w:t>
            </w:r>
          </w:p>
        </w:tc>
      </w:tr>
      <w:tr w:rsidR="00464CB8" w:rsidRPr="009715C6" w:rsidTr="0057700F">
        <w:trPr>
          <w:trHeight w:val="255"/>
        </w:trPr>
        <w:tc>
          <w:tcPr>
            <w:tcW w:w="1417" w:type="dxa"/>
            <w:vMerge w:val="restart"/>
            <w:shd w:val="clear" w:color="auto" w:fill="auto"/>
            <w:vAlign w:val="center"/>
          </w:tcPr>
          <w:p w:rsidR="00464CB8" w:rsidRPr="00116AA0" w:rsidRDefault="00464CB8" w:rsidP="0057700F">
            <w:pPr>
              <w:pStyle w:val="TAC"/>
              <w:rPr>
                <w:rFonts w:cs="Arial"/>
              </w:rPr>
            </w:pPr>
            <w:r w:rsidRPr="00116AA0">
              <w:rPr>
                <w:rFonts w:cs="Arial"/>
              </w:rPr>
              <w:t>CA_1A-46A</w:t>
            </w:r>
          </w:p>
        </w:tc>
        <w:tc>
          <w:tcPr>
            <w:tcW w:w="1004" w:type="dxa"/>
            <w:shd w:val="clear" w:color="auto" w:fill="auto"/>
            <w:vAlign w:val="center"/>
          </w:tcPr>
          <w:p w:rsidR="00464CB8" w:rsidRPr="00116AA0" w:rsidRDefault="00464CB8" w:rsidP="0057700F">
            <w:pPr>
              <w:pStyle w:val="TAC"/>
              <w:rPr>
                <w:rFonts w:cs="Arial"/>
              </w:rPr>
            </w:pPr>
            <w:r w:rsidRPr="00116AA0">
              <w:rPr>
                <w:rFonts w:cs="Arial"/>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eastAsia="ＭＳ 明朝" w:cs="Arial"/>
              </w:rPr>
              <w:t>-100</w:t>
            </w:r>
          </w:p>
        </w:tc>
        <w:tc>
          <w:tcPr>
            <w:tcW w:w="885" w:type="dxa"/>
            <w:shd w:val="clear" w:color="auto" w:fill="auto"/>
            <w:vAlign w:val="center"/>
          </w:tcPr>
          <w:p w:rsidR="00464CB8" w:rsidRPr="00116AA0" w:rsidRDefault="00464CB8" w:rsidP="0057700F">
            <w:pPr>
              <w:pStyle w:val="TAC"/>
              <w:rPr>
                <w:rFonts w:cs="Arial"/>
              </w:rPr>
            </w:pPr>
            <w:r w:rsidRPr="00116AA0">
              <w:rPr>
                <w:rFonts w:eastAsia="ＭＳ 明朝" w:cs="Arial"/>
              </w:rPr>
              <w:t>-97</w:t>
            </w:r>
          </w:p>
        </w:tc>
        <w:tc>
          <w:tcPr>
            <w:tcW w:w="859" w:type="dxa"/>
            <w:shd w:val="clear" w:color="auto" w:fill="auto"/>
            <w:vAlign w:val="center"/>
          </w:tcPr>
          <w:p w:rsidR="00464CB8" w:rsidRPr="00116AA0" w:rsidRDefault="00464CB8" w:rsidP="0057700F">
            <w:pPr>
              <w:pStyle w:val="TAC"/>
              <w:rPr>
                <w:rFonts w:cs="Arial"/>
              </w:rPr>
            </w:pPr>
            <w:r w:rsidRPr="00116AA0">
              <w:rPr>
                <w:rFonts w:eastAsia="ＭＳ 明朝" w:cs="Arial"/>
              </w:rPr>
              <w:t>-95.2</w:t>
            </w:r>
          </w:p>
        </w:tc>
        <w:tc>
          <w:tcPr>
            <w:tcW w:w="900" w:type="dxa"/>
            <w:shd w:val="clear" w:color="auto" w:fill="auto"/>
            <w:vAlign w:val="center"/>
          </w:tcPr>
          <w:p w:rsidR="00464CB8" w:rsidRPr="00116AA0" w:rsidRDefault="00464CB8" w:rsidP="0057700F">
            <w:pPr>
              <w:pStyle w:val="TAC"/>
              <w:rPr>
                <w:rFonts w:cs="Arial"/>
              </w:rPr>
            </w:pPr>
            <w:r w:rsidRPr="00116AA0">
              <w:rPr>
                <w:rFonts w:eastAsia="ＭＳ 明朝" w:cs="Arial"/>
              </w:rPr>
              <w:t>-94</w:t>
            </w:r>
          </w:p>
        </w:tc>
        <w:tc>
          <w:tcPr>
            <w:tcW w:w="839"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417"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rPr>
              <w:t>46</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p>
        </w:tc>
        <w:tc>
          <w:tcPr>
            <w:tcW w:w="885" w:type="dxa"/>
            <w:shd w:val="clear" w:color="auto" w:fill="auto"/>
            <w:vAlign w:val="center"/>
          </w:tcPr>
          <w:p w:rsidR="00464CB8" w:rsidRPr="00116AA0" w:rsidRDefault="00464CB8" w:rsidP="0057700F">
            <w:pPr>
              <w:pStyle w:val="TAC"/>
              <w:rPr>
                <w:rFonts w:cs="Arial"/>
              </w:rPr>
            </w:pPr>
          </w:p>
        </w:tc>
        <w:tc>
          <w:tcPr>
            <w:tcW w:w="859" w:type="dxa"/>
            <w:shd w:val="clear" w:color="auto" w:fill="auto"/>
            <w:vAlign w:val="center"/>
          </w:tcPr>
          <w:p w:rsidR="00464CB8" w:rsidRPr="00116AA0" w:rsidRDefault="00464CB8" w:rsidP="0057700F">
            <w:pPr>
              <w:pStyle w:val="TAC"/>
              <w:rPr>
                <w:rFonts w:cs="Arial"/>
              </w:rPr>
            </w:pPr>
          </w:p>
        </w:tc>
        <w:tc>
          <w:tcPr>
            <w:tcW w:w="900" w:type="dxa"/>
            <w:shd w:val="clear" w:color="auto" w:fill="auto"/>
            <w:vAlign w:val="center"/>
          </w:tcPr>
          <w:p w:rsidR="00464CB8" w:rsidRPr="00116AA0" w:rsidRDefault="00464CB8" w:rsidP="0057700F">
            <w:pPr>
              <w:pStyle w:val="TAC"/>
              <w:rPr>
                <w:rFonts w:cs="Arial"/>
              </w:rPr>
            </w:pPr>
            <w:r w:rsidRPr="00116AA0">
              <w:rPr>
                <w:rFonts w:cs="Arial"/>
              </w:rPr>
              <w:t>-90</w:t>
            </w:r>
          </w:p>
        </w:tc>
        <w:tc>
          <w:tcPr>
            <w:tcW w:w="839" w:type="dxa"/>
            <w:shd w:val="clear" w:color="auto" w:fill="auto"/>
            <w:vAlign w:val="center"/>
          </w:tcPr>
          <w:p w:rsidR="00464CB8" w:rsidRPr="00116AA0" w:rsidRDefault="00464CB8" w:rsidP="0057700F">
            <w:pPr>
              <w:pStyle w:val="TAC"/>
              <w:rPr>
                <w:rFonts w:cs="Arial"/>
              </w:rPr>
            </w:pPr>
            <w:r w:rsidRPr="00116AA0">
              <w:rPr>
                <w:rFonts w:cs="Arial"/>
              </w:rPr>
              <w:t>TDD</w:t>
            </w:r>
          </w:p>
        </w:tc>
      </w:tr>
      <w:tr w:rsidR="00464CB8" w:rsidRPr="009715C6" w:rsidTr="0057700F">
        <w:trPr>
          <w:trHeight w:val="255"/>
        </w:trPr>
        <w:tc>
          <w:tcPr>
            <w:tcW w:w="1417" w:type="dxa"/>
            <w:vMerge w:val="restart"/>
            <w:shd w:val="clear" w:color="auto" w:fill="auto"/>
            <w:vAlign w:val="center"/>
          </w:tcPr>
          <w:p w:rsidR="00464CB8" w:rsidRPr="00116AA0" w:rsidRDefault="00464CB8" w:rsidP="0057700F">
            <w:pPr>
              <w:pStyle w:val="TAC"/>
              <w:rPr>
                <w:rFonts w:cs="Arial"/>
              </w:rPr>
            </w:pPr>
            <w:r w:rsidRPr="00116AA0">
              <w:rPr>
                <w:rFonts w:cs="Arial"/>
              </w:rPr>
              <w:t>CA_2A-46A</w:t>
            </w:r>
          </w:p>
        </w:tc>
        <w:tc>
          <w:tcPr>
            <w:tcW w:w="1004" w:type="dxa"/>
            <w:vMerge w:val="restart"/>
            <w:shd w:val="clear" w:color="auto" w:fill="auto"/>
            <w:vAlign w:val="center"/>
          </w:tcPr>
          <w:p w:rsidR="00464CB8" w:rsidRPr="00116AA0" w:rsidRDefault="00464CB8" w:rsidP="0057700F">
            <w:pPr>
              <w:pStyle w:val="TAC"/>
              <w:rPr>
                <w:rFonts w:cs="Arial"/>
              </w:rPr>
            </w:pPr>
            <w:r w:rsidRPr="00116AA0">
              <w:rPr>
                <w:rFonts w:cs="Arial"/>
              </w:rPr>
              <w:t>2</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eastAsia="ＭＳ 明朝" w:cs="Arial"/>
              </w:rPr>
              <w:t>-98</w:t>
            </w:r>
          </w:p>
        </w:tc>
        <w:tc>
          <w:tcPr>
            <w:tcW w:w="885" w:type="dxa"/>
            <w:shd w:val="clear" w:color="auto" w:fill="auto"/>
            <w:vAlign w:val="center"/>
          </w:tcPr>
          <w:p w:rsidR="00464CB8" w:rsidRPr="00116AA0" w:rsidRDefault="00464CB8" w:rsidP="0057700F">
            <w:pPr>
              <w:pStyle w:val="TAC"/>
              <w:rPr>
                <w:rFonts w:cs="Arial"/>
              </w:rPr>
            </w:pPr>
            <w:r w:rsidRPr="00116AA0">
              <w:rPr>
                <w:rFonts w:eastAsia="ＭＳ 明朝" w:cs="Arial"/>
              </w:rPr>
              <w:t>-95</w:t>
            </w:r>
          </w:p>
        </w:tc>
        <w:tc>
          <w:tcPr>
            <w:tcW w:w="859" w:type="dxa"/>
            <w:shd w:val="clear" w:color="auto" w:fill="auto"/>
            <w:vAlign w:val="center"/>
          </w:tcPr>
          <w:p w:rsidR="00464CB8" w:rsidRPr="00116AA0" w:rsidRDefault="00464CB8" w:rsidP="0057700F">
            <w:pPr>
              <w:pStyle w:val="TAC"/>
              <w:rPr>
                <w:rFonts w:cs="Arial"/>
              </w:rPr>
            </w:pPr>
            <w:r w:rsidRPr="00116AA0">
              <w:rPr>
                <w:rFonts w:eastAsia="ＭＳ 明朝" w:cs="Arial"/>
              </w:rPr>
              <w:t>-93.2</w:t>
            </w:r>
          </w:p>
        </w:tc>
        <w:tc>
          <w:tcPr>
            <w:tcW w:w="900" w:type="dxa"/>
            <w:shd w:val="clear" w:color="auto" w:fill="auto"/>
            <w:vAlign w:val="center"/>
          </w:tcPr>
          <w:p w:rsidR="00464CB8" w:rsidRPr="00116AA0" w:rsidRDefault="00464CB8" w:rsidP="0057700F">
            <w:pPr>
              <w:pStyle w:val="TAC"/>
              <w:rPr>
                <w:rFonts w:cs="Arial"/>
              </w:rPr>
            </w:pPr>
            <w:r w:rsidRPr="00116AA0">
              <w:rPr>
                <w:rFonts w:eastAsia="ＭＳ 明朝" w:cs="Arial"/>
              </w:rPr>
              <w:t>-92</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417" w:type="dxa"/>
            <w:vMerge/>
            <w:shd w:val="clear" w:color="auto" w:fill="auto"/>
            <w:vAlign w:val="center"/>
          </w:tcPr>
          <w:p w:rsidR="00464CB8" w:rsidRPr="00116AA0" w:rsidRDefault="00464CB8" w:rsidP="0057700F">
            <w:pPr>
              <w:pStyle w:val="TAC"/>
              <w:rPr>
                <w:rFonts w:cs="Arial"/>
              </w:rPr>
            </w:pPr>
          </w:p>
        </w:tc>
        <w:tc>
          <w:tcPr>
            <w:tcW w:w="1004" w:type="dxa"/>
            <w:vMerge/>
            <w:shd w:val="clear" w:color="auto" w:fill="auto"/>
            <w:vAlign w:val="center"/>
          </w:tcPr>
          <w:p w:rsidR="00464CB8" w:rsidRPr="00116AA0" w:rsidRDefault="00464CB8" w:rsidP="0057700F">
            <w:pPr>
              <w:pStyle w:val="TAC"/>
              <w:rPr>
                <w:rFonts w:cs="Arial"/>
              </w:rPr>
            </w:pP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eastAsia="ＭＳ 明朝" w:cs="Arial"/>
              </w:rPr>
            </w:pPr>
            <w:r w:rsidRPr="00116AA0">
              <w:rPr>
                <w:rFonts w:cs="Arial"/>
              </w:rPr>
              <w:t>[-100.7]</w:t>
            </w:r>
            <w:r w:rsidRPr="00116AA0">
              <w:rPr>
                <w:rFonts w:cs="Arial"/>
                <w:vertAlign w:val="superscript"/>
              </w:rPr>
              <w:t>4</w:t>
            </w:r>
          </w:p>
        </w:tc>
        <w:tc>
          <w:tcPr>
            <w:tcW w:w="885" w:type="dxa"/>
            <w:shd w:val="clear" w:color="auto" w:fill="auto"/>
          </w:tcPr>
          <w:p w:rsidR="00464CB8" w:rsidRPr="00116AA0" w:rsidRDefault="00464CB8" w:rsidP="0057700F">
            <w:pPr>
              <w:pStyle w:val="TAC"/>
              <w:rPr>
                <w:rFonts w:eastAsia="ＭＳ 明朝" w:cs="Arial"/>
              </w:rPr>
            </w:pPr>
            <w:r w:rsidRPr="00116AA0">
              <w:rPr>
                <w:rFonts w:cs="Arial"/>
              </w:rPr>
              <w:t>[-97.7]</w:t>
            </w:r>
            <w:r w:rsidRPr="00116AA0">
              <w:rPr>
                <w:rFonts w:cs="Arial"/>
                <w:vertAlign w:val="superscript"/>
              </w:rPr>
              <w:t>4</w:t>
            </w:r>
          </w:p>
        </w:tc>
        <w:tc>
          <w:tcPr>
            <w:tcW w:w="859" w:type="dxa"/>
            <w:shd w:val="clear" w:color="auto" w:fill="auto"/>
          </w:tcPr>
          <w:p w:rsidR="00464CB8" w:rsidRPr="00116AA0" w:rsidRDefault="00464CB8" w:rsidP="0057700F">
            <w:pPr>
              <w:pStyle w:val="TAC"/>
              <w:rPr>
                <w:rFonts w:eastAsia="ＭＳ 明朝" w:cs="Arial"/>
              </w:rPr>
            </w:pPr>
            <w:r w:rsidRPr="00116AA0">
              <w:rPr>
                <w:rFonts w:cs="Arial"/>
              </w:rPr>
              <w:t>[-95.9]</w:t>
            </w:r>
            <w:r w:rsidRPr="00116AA0">
              <w:rPr>
                <w:rFonts w:cs="Arial"/>
                <w:vertAlign w:val="superscript"/>
              </w:rPr>
              <w:t>4</w:t>
            </w:r>
          </w:p>
        </w:tc>
        <w:tc>
          <w:tcPr>
            <w:tcW w:w="900" w:type="dxa"/>
            <w:shd w:val="clear" w:color="auto" w:fill="auto"/>
          </w:tcPr>
          <w:p w:rsidR="00464CB8" w:rsidRPr="00116AA0" w:rsidRDefault="00464CB8" w:rsidP="0057700F">
            <w:pPr>
              <w:pStyle w:val="TAC"/>
              <w:rPr>
                <w:rFonts w:eastAsia="ＭＳ 明朝" w:cs="Arial"/>
              </w:rPr>
            </w:pPr>
            <w:r w:rsidRPr="00116AA0">
              <w:rPr>
                <w:rFonts w:cs="Arial"/>
              </w:rPr>
              <w:t>[-94.7]</w:t>
            </w:r>
            <w:r w:rsidRPr="00116AA0">
              <w:rPr>
                <w:rFonts w:cs="Arial"/>
                <w:vertAlign w:val="superscript"/>
              </w:rPr>
              <w:t>4</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417"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rPr>
              <w:t>46</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p>
        </w:tc>
        <w:tc>
          <w:tcPr>
            <w:tcW w:w="885" w:type="dxa"/>
            <w:shd w:val="clear" w:color="auto" w:fill="auto"/>
            <w:vAlign w:val="center"/>
          </w:tcPr>
          <w:p w:rsidR="00464CB8" w:rsidRPr="00116AA0" w:rsidRDefault="00464CB8" w:rsidP="0057700F">
            <w:pPr>
              <w:pStyle w:val="TAC"/>
              <w:rPr>
                <w:rFonts w:cs="Arial"/>
              </w:rPr>
            </w:pPr>
          </w:p>
        </w:tc>
        <w:tc>
          <w:tcPr>
            <w:tcW w:w="859" w:type="dxa"/>
            <w:shd w:val="clear" w:color="auto" w:fill="auto"/>
            <w:vAlign w:val="center"/>
          </w:tcPr>
          <w:p w:rsidR="00464CB8" w:rsidRPr="00116AA0" w:rsidRDefault="00464CB8" w:rsidP="0057700F">
            <w:pPr>
              <w:pStyle w:val="TAC"/>
              <w:rPr>
                <w:rFonts w:cs="Arial"/>
              </w:rPr>
            </w:pPr>
          </w:p>
        </w:tc>
        <w:tc>
          <w:tcPr>
            <w:tcW w:w="900" w:type="dxa"/>
            <w:shd w:val="clear" w:color="auto" w:fill="auto"/>
            <w:vAlign w:val="center"/>
          </w:tcPr>
          <w:p w:rsidR="00464CB8" w:rsidRPr="00116AA0" w:rsidRDefault="00464CB8" w:rsidP="0057700F">
            <w:pPr>
              <w:pStyle w:val="TAC"/>
              <w:rPr>
                <w:rFonts w:cs="Arial"/>
              </w:rPr>
            </w:pPr>
            <w:r w:rsidRPr="00116AA0">
              <w:rPr>
                <w:rFonts w:cs="Arial"/>
              </w:rPr>
              <w:t>-90</w:t>
            </w:r>
          </w:p>
        </w:tc>
        <w:tc>
          <w:tcPr>
            <w:tcW w:w="839" w:type="dxa"/>
            <w:shd w:val="clear" w:color="auto" w:fill="auto"/>
            <w:vAlign w:val="center"/>
          </w:tcPr>
          <w:p w:rsidR="00464CB8" w:rsidRPr="00116AA0" w:rsidRDefault="00464CB8" w:rsidP="0057700F">
            <w:pPr>
              <w:pStyle w:val="TAC"/>
              <w:rPr>
                <w:rFonts w:cs="Arial"/>
              </w:rPr>
            </w:pPr>
            <w:r w:rsidRPr="00116AA0">
              <w:rPr>
                <w:rFonts w:cs="Arial"/>
              </w:rPr>
              <w:t>TDD</w:t>
            </w:r>
          </w:p>
        </w:tc>
      </w:tr>
      <w:tr w:rsidR="00464CB8" w:rsidRPr="009715C6" w:rsidTr="0057700F">
        <w:trPr>
          <w:trHeight w:val="255"/>
        </w:trPr>
        <w:tc>
          <w:tcPr>
            <w:tcW w:w="1417" w:type="dxa"/>
            <w:vMerge w:val="restart"/>
            <w:shd w:val="clear" w:color="auto" w:fill="auto"/>
            <w:vAlign w:val="center"/>
          </w:tcPr>
          <w:p w:rsidR="00464CB8" w:rsidRPr="00116AA0" w:rsidRDefault="00464CB8" w:rsidP="0057700F">
            <w:pPr>
              <w:pStyle w:val="TAC"/>
              <w:rPr>
                <w:rFonts w:cs="Arial"/>
              </w:rPr>
            </w:pPr>
            <w:r w:rsidRPr="00116AA0">
              <w:rPr>
                <w:rFonts w:cs="Arial"/>
              </w:rPr>
              <w:t>CA_3A-46A</w:t>
            </w:r>
          </w:p>
        </w:tc>
        <w:tc>
          <w:tcPr>
            <w:tcW w:w="1004" w:type="dxa"/>
            <w:shd w:val="clear" w:color="auto" w:fill="auto"/>
            <w:vAlign w:val="center"/>
          </w:tcPr>
          <w:p w:rsidR="00464CB8" w:rsidRPr="00116AA0" w:rsidRDefault="00464CB8" w:rsidP="0057700F">
            <w:pPr>
              <w:pStyle w:val="TAC"/>
              <w:rPr>
                <w:rFonts w:cs="Arial"/>
              </w:rPr>
            </w:pPr>
            <w:r w:rsidRPr="00116AA0">
              <w:rPr>
                <w:rFonts w:cs="Arial"/>
              </w:rPr>
              <w:t>3</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eastAsia="ＭＳ 明朝" w:cs="Arial"/>
              </w:rPr>
              <w:t>-97</w:t>
            </w:r>
          </w:p>
        </w:tc>
        <w:tc>
          <w:tcPr>
            <w:tcW w:w="885" w:type="dxa"/>
            <w:shd w:val="clear" w:color="auto" w:fill="auto"/>
            <w:vAlign w:val="center"/>
          </w:tcPr>
          <w:p w:rsidR="00464CB8" w:rsidRPr="00116AA0" w:rsidRDefault="00464CB8" w:rsidP="0057700F">
            <w:pPr>
              <w:pStyle w:val="TAC"/>
              <w:rPr>
                <w:rFonts w:cs="Arial"/>
              </w:rPr>
            </w:pPr>
            <w:r w:rsidRPr="00116AA0">
              <w:rPr>
                <w:rFonts w:eastAsia="ＭＳ 明朝" w:cs="Arial"/>
              </w:rPr>
              <w:t>-94</w:t>
            </w:r>
          </w:p>
        </w:tc>
        <w:tc>
          <w:tcPr>
            <w:tcW w:w="859" w:type="dxa"/>
            <w:shd w:val="clear" w:color="auto" w:fill="auto"/>
            <w:vAlign w:val="center"/>
          </w:tcPr>
          <w:p w:rsidR="00464CB8" w:rsidRPr="00116AA0" w:rsidRDefault="00464CB8" w:rsidP="0057700F">
            <w:pPr>
              <w:pStyle w:val="TAC"/>
              <w:rPr>
                <w:rFonts w:cs="Arial"/>
              </w:rPr>
            </w:pPr>
            <w:r w:rsidRPr="00116AA0">
              <w:rPr>
                <w:rFonts w:eastAsia="ＭＳ 明朝" w:cs="Arial"/>
              </w:rPr>
              <w:t>-92.2</w:t>
            </w:r>
          </w:p>
        </w:tc>
        <w:tc>
          <w:tcPr>
            <w:tcW w:w="900" w:type="dxa"/>
            <w:shd w:val="clear" w:color="auto" w:fill="auto"/>
            <w:vAlign w:val="center"/>
          </w:tcPr>
          <w:p w:rsidR="00464CB8" w:rsidRPr="00116AA0" w:rsidRDefault="00464CB8" w:rsidP="0057700F">
            <w:pPr>
              <w:pStyle w:val="TAC"/>
              <w:rPr>
                <w:rFonts w:cs="Arial"/>
              </w:rPr>
            </w:pPr>
            <w:r w:rsidRPr="00116AA0">
              <w:rPr>
                <w:rFonts w:eastAsia="ＭＳ 明朝" w:cs="Arial"/>
              </w:rPr>
              <w:t>-91</w:t>
            </w:r>
          </w:p>
        </w:tc>
        <w:tc>
          <w:tcPr>
            <w:tcW w:w="839"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417"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rPr>
              <w:t>46</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p>
        </w:tc>
        <w:tc>
          <w:tcPr>
            <w:tcW w:w="885" w:type="dxa"/>
            <w:shd w:val="clear" w:color="auto" w:fill="auto"/>
            <w:vAlign w:val="center"/>
          </w:tcPr>
          <w:p w:rsidR="00464CB8" w:rsidRPr="00116AA0" w:rsidRDefault="00464CB8" w:rsidP="0057700F">
            <w:pPr>
              <w:pStyle w:val="TAC"/>
              <w:rPr>
                <w:rFonts w:cs="Arial"/>
              </w:rPr>
            </w:pPr>
          </w:p>
        </w:tc>
        <w:tc>
          <w:tcPr>
            <w:tcW w:w="859" w:type="dxa"/>
            <w:shd w:val="clear" w:color="auto" w:fill="auto"/>
            <w:vAlign w:val="center"/>
          </w:tcPr>
          <w:p w:rsidR="00464CB8" w:rsidRPr="00116AA0" w:rsidRDefault="00464CB8" w:rsidP="0057700F">
            <w:pPr>
              <w:pStyle w:val="TAC"/>
              <w:rPr>
                <w:rFonts w:cs="Arial"/>
              </w:rPr>
            </w:pPr>
          </w:p>
        </w:tc>
        <w:tc>
          <w:tcPr>
            <w:tcW w:w="900" w:type="dxa"/>
            <w:shd w:val="clear" w:color="auto" w:fill="auto"/>
            <w:vAlign w:val="center"/>
          </w:tcPr>
          <w:p w:rsidR="00464CB8" w:rsidRPr="00116AA0" w:rsidRDefault="00464CB8" w:rsidP="0057700F">
            <w:pPr>
              <w:pStyle w:val="TAC"/>
              <w:rPr>
                <w:rFonts w:cs="Arial"/>
              </w:rPr>
            </w:pPr>
            <w:r w:rsidRPr="00116AA0">
              <w:rPr>
                <w:rFonts w:cs="Arial"/>
              </w:rPr>
              <w:t>-90</w:t>
            </w:r>
          </w:p>
        </w:tc>
        <w:tc>
          <w:tcPr>
            <w:tcW w:w="839" w:type="dxa"/>
            <w:shd w:val="clear" w:color="auto" w:fill="auto"/>
            <w:vAlign w:val="center"/>
          </w:tcPr>
          <w:p w:rsidR="00464CB8" w:rsidRPr="00116AA0" w:rsidRDefault="00464CB8" w:rsidP="0057700F">
            <w:pPr>
              <w:pStyle w:val="TAC"/>
              <w:rPr>
                <w:rFonts w:cs="Arial"/>
              </w:rPr>
            </w:pPr>
            <w:r w:rsidRPr="00116AA0">
              <w:rPr>
                <w:rFonts w:cs="Arial"/>
              </w:rPr>
              <w:t>TDD</w:t>
            </w:r>
          </w:p>
        </w:tc>
      </w:tr>
      <w:tr w:rsidR="00464CB8" w:rsidRPr="009715C6" w:rsidTr="0057700F">
        <w:trPr>
          <w:trHeight w:val="255"/>
        </w:trPr>
        <w:tc>
          <w:tcPr>
            <w:tcW w:w="1417" w:type="dxa"/>
            <w:vMerge w:val="restart"/>
            <w:shd w:val="clear" w:color="auto" w:fill="auto"/>
            <w:vAlign w:val="center"/>
          </w:tcPr>
          <w:p w:rsidR="00464CB8" w:rsidRPr="00116AA0" w:rsidRDefault="00464CB8" w:rsidP="0057700F">
            <w:pPr>
              <w:pStyle w:val="TAC"/>
              <w:rPr>
                <w:rFonts w:cs="Arial"/>
              </w:rPr>
            </w:pPr>
            <w:r w:rsidRPr="00116AA0">
              <w:rPr>
                <w:rFonts w:cs="Arial"/>
              </w:rPr>
              <w:t>CA_4A-46A</w:t>
            </w:r>
          </w:p>
        </w:tc>
        <w:tc>
          <w:tcPr>
            <w:tcW w:w="1004" w:type="dxa"/>
            <w:shd w:val="clear" w:color="auto" w:fill="auto"/>
            <w:vAlign w:val="center"/>
          </w:tcPr>
          <w:p w:rsidR="00464CB8" w:rsidRPr="00116AA0" w:rsidRDefault="00464CB8" w:rsidP="0057700F">
            <w:pPr>
              <w:pStyle w:val="TAC"/>
              <w:rPr>
                <w:rFonts w:cs="Arial"/>
              </w:rPr>
            </w:pPr>
            <w:r w:rsidRPr="00116AA0">
              <w:rPr>
                <w:rFonts w:cs="Arial"/>
              </w:rPr>
              <w:t>4</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eastAsia="ＭＳ 明朝" w:cs="Arial"/>
              </w:rPr>
              <w:t>-100</w:t>
            </w:r>
          </w:p>
        </w:tc>
        <w:tc>
          <w:tcPr>
            <w:tcW w:w="885" w:type="dxa"/>
            <w:shd w:val="clear" w:color="auto" w:fill="auto"/>
            <w:vAlign w:val="center"/>
          </w:tcPr>
          <w:p w:rsidR="00464CB8" w:rsidRPr="00116AA0" w:rsidRDefault="00464CB8" w:rsidP="0057700F">
            <w:pPr>
              <w:pStyle w:val="TAC"/>
              <w:rPr>
                <w:rFonts w:cs="Arial"/>
              </w:rPr>
            </w:pPr>
            <w:r w:rsidRPr="00116AA0">
              <w:rPr>
                <w:rFonts w:eastAsia="ＭＳ 明朝" w:cs="Arial"/>
              </w:rPr>
              <w:t>-97</w:t>
            </w:r>
          </w:p>
        </w:tc>
        <w:tc>
          <w:tcPr>
            <w:tcW w:w="859" w:type="dxa"/>
            <w:shd w:val="clear" w:color="auto" w:fill="auto"/>
            <w:vAlign w:val="center"/>
          </w:tcPr>
          <w:p w:rsidR="00464CB8" w:rsidRPr="00116AA0" w:rsidRDefault="00464CB8" w:rsidP="0057700F">
            <w:pPr>
              <w:pStyle w:val="TAC"/>
              <w:rPr>
                <w:rFonts w:cs="Arial"/>
              </w:rPr>
            </w:pPr>
            <w:r w:rsidRPr="00116AA0">
              <w:rPr>
                <w:rFonts w:eastAsia="ＭＳ 明朝" w:cs="Arial"/>
              </w:rPr>
              <w:t>-95.2</w:t>
            </w:r>
          </w:p>
        </w:tc>
        <w:tc>
          <w:tcPr>
            <w:tcW w:w="900" w:type="dxa"/>
            <w:shd w:val="clear" w:color="auto" w:fill="auto"/>
            <w:vAlign w:val="center"/>
          </w:tcPr>
          <w:p w:rsidR="00464CB8" w:rsidRPr="00116AA0" w:rsidRDefault="00464CB8" w:rsidP="0057700F">
            <w:pPr>
              <w:pStyle w:val="TAC"/>
              <w:rPr>
                <w:rFonts w:cs="Arial"/>
              </w:rPr>
            </w:pPr>
            <w:r w:rsidRPr="00116AA0">
              <w:rPr>
                <w:rFonts w:eastAsia="ＭＳ 明朝" w:cs="Arial"/>
              </w:rPr>
              <w:t>-94</w:t>
            </w:r>
          </w:p>
        </w:tc>
        <w:tc>
          <w:tcPr>
            <w:tcW w:w="839"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417"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rPr>
              <w:t>46</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p>
        </w:tc>
        <w:tc>
          <w:tcPr>
            <w:tcW w:w="885" w:type="dxa"/>
            <w:shd w:val="clear" w:color="auto" w:fill="auto"/>
            <w:vAlign w:val="center"/>
          </w:tcPr>
          <w:p w:rsidR="00464CB8" w:rsidRPr="00116AA0" w:rsidRDefault="00464CB8" w:rsidP="0057700F">
            <w:pPr>
              <w:pStyle w:val="TAC"/>
              <w:rPr>
                <w:rFonts w:cs="Arial"/>
              </w:rPr>
            </w:pPr>
          </w:p>
        </w:tc>
        <w:tc>
          <w:tcPr>
            <w:tcW w:w="859" w:type="dxa"/>
            <w:shd w:val="clear" w:color="auto" w:fill="auto"/>
            <w:vAlign w:val="center"/>
          </w:tcPr>
          <w:p w:rsidR="00464CB8" w:rsidRPr="00116AA0" w:rsidRDefault="00464CB8" w:rsidP="0057700F">
            <w:pPr>
              <w:pStyle w:val="TAC"/>
              <w:rPr>
                <w:rFonts w:cs="Arial"/>
              </w:rPr>
            </w:pPr>
          </w:p>
        </w:tc>
        <w:tc>
          <w:tcPr>
            <w:tcW w:w="900" w:type="dxa"/>
            <w:shd w:val="clear" w:color="auto" w:fill="auto"/>
            <w:vAlign w:val="center"/>
          </w:tcPr>
          <w:p w:rsidR="00464CB8" w:rsidRPr="00116AA0" w:rsidRDefault="00464CB8" w:rsidP="0057700F">
            <w:pPr>
              <w:pStyle w:val="TAC"/>
              <w:rPr>
                <w:rFonts w:cs="Arial"/>
              </w:rPr>
            </w:pPr>
            <w:r w:rsidRPr="00116AA0">
              <w:rPr>
                <w:rFonts w:cs="Arial"/>
              </w:rPr>
              <w:t>-90</w:t>
            </w:r>
          </w:p>
        </w:tc>
        <w:tc>
          <w:tcPr>
            <w:tcW w:w="839" w:type="dxa"/>
            <w:shd w:val="clear" w:color="auto" w:fill="auto"/>
            <w:vAlign w:val="center"/>
          </w:tcPr>
          <w:p w:rsidR="00464CB8" w:rsidRPr="00116AA0" w:rsidRDefault="00464CB8" w:rsidP="0057700F">
            <w:pPr>
              <w:pStyle w:val="TAC"/>
              <w:rPr>
                <w:rFonts w:cs="Arial"/>
              </w:rPr>
            </w:pPr>
            <w:r w:rsidRPr="00116AA0">
              <w:rPr>
                <w:rFonts w:cs="Arial"/>
              </w:rPr>
              <w:t>TDD</w:t>
            </w:r>
          </w:p>
        </w:tc>
      </w:tr>
      <w:tr w:rsidR="00464CB8" w:rsidRPr="009715C6" w:rsidTr="0057700F">
        <w:trPr>
          <w:trHeight w:val="255"/>
        </w:trPr>
        <w:tc>
          <w:tcPr>
            <w:tcW w:w="1417" w:type="dxa"/>
            <w:vMerge w:val="restart"/>
            <w:shd w:val="clear" w:color="auto" w:fill="auto"/>
            <w:vAlign w:val="center"/>
          </w:tcPr>
          <w:p w:rsidR="00464CB8" w:rsidRPr="00116AA0" w:rsidRDefault="00464CB8" w:rsidP="0057700F">
            <w:pPr>
              <w:pStyle w:val="TAC"/>
              <w:rPr>
                <w:rFonts w:cs="Arial"/>
              </w:rPr>
            </w:pPr>
            <w:r w:rsidRPr="00116AA0">
              <w:rPr>
                <w:rFonts w:cs="Arial"/>
              </w:rPr>
              <w:t>CA_7A-46A</w:t>
            </w:r>
          </w:p>
        </w:tc>
        <w:tc>
          <w:tcPr>
            <w:tcW w:w="1004" w:type="dxa"/>
            <w:vMerge w:val="restart"/>
            <w:shd w:val="clear" w:color="auto" w:fill="auto"/>
            <w:vAlign w:val="center"/>
          </w:tcPr>
          <w:p w:rsidR="00464CB8" w:rsidRPr="00116AA0" w:rsidRDefault="00464CB8" w:rsidP="0057700F">
            <w:pPr>
              <w:pStyle w:val="TAC"/>
              <w:rPr>
                <w:rFonts w:cs="Arial"/>
              </w:rPr>
            </w:pPr>
            <w:r w:rsidRPr="00116AA0">
              <w:rPr>
                <w:rFonts w:cs="Arial"/>
              </w:rPr>
              <w:t>7</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eastAsia="ＭＳ 明朝" w:cs="Arial"/>
              </w:rPr>
              <w:t>-98</w:t>
            </w:r>
          </w:p>
        </w:tc>
        <w:tc>
          <w:tcPr>
            <w:tcW w:w="885" w:type="dxa"/>
            <w:shd w:val="clear" w:color="auto" w:fill="auto"/>
            <w:vAlign w:val="center"/>
          </w:tcPr>
          <w:p w:rsidR="00464CB8" w:rsidRPr="00116AA0" w:rsidRDefault="00464CB8" w:rsidP="0057700F">
            <w:pPr>
              <w:pStyle w:val="TAC"/>
              <w:rPr>
                <w:rFonts w:cs="Arial"/>
              </w:rPr>
            </w:pPr>
            <w:r w:rsidRPr="00116AA0">
              <w:rPr>
                <w:rFonts w:eastAsia="ＭＳ 明朝" w:cs="Arial"/>
              </w:rPr>
              <w:t>-95</w:t>
            </w:r>
          </w:p>
        </w:tc>
        <w:tc>
          <w:tcPr>
            <w:tcW w:w="859" w:type="dxa"/>
            <w:shd w:val="clear" w:color="auto" w:fill="auto"/>
            <w:vAlign w:val="center"/>
          </w:tcPr>
          <w:p w:rsidR="00464CB8" w:rsidRPr="00116AA0" w:rsidRDefault="00464CB8" w:rsidP="0057700F">
            <w:pPr>
              <w:pStyle w:val="TAC"/>
              <w:rPr>
                <w:rFonts w:cs="Arial"/>
              </w:rPr>
            </w:pPr>
            <w:r w:rsidRPr="00116AA0">
              <w:rPr>
                <w:rFonts w:eastAsia="ＭＳ 明朝" w:cs="Arial"/>
              </w:rPr>
              <w:t>-93.2</w:t>
            </w:r>
          </w:p>
        </w:tc>
        <w:tc>
          <w:tcPr>
            <w:tcW w:w="900" w:type="dxa"/>
            <w:shd w:val="clear" w:color="auto" w:fill="auto"/>
            <w:vAlign w:val="center"/>
          </w:tcPr>
          <w:p w:rsidR="00464CB8" w:rsidRPr="00116AA0" w:rsidRDefault="00464CB8" w:rsidP="0057700F">
            <w:pPr>
              <w:pStyle w:val="TAC"/>
              <w:rPr>
                <w:rFonts w:cs="Arial"/>
              </w:rPr>
            </w:pPr>
            <w:r w:rsidRPr="00116AA0">
              <w:rPr>
                <w:rFonts w:eastAsia="ＭＳ 明朝" w:cs="Arial"/>
              </w:rPr>
              <w:t>-92</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417" w:type="dxa"/>
            <w:vMerge/>
            <w:shd w:val="clear" w:color="auto" w:fill="auto"/>
            <w:vAlign w:val="center"/>
          </w:tcPr>
          <w:p w:rsidR="00464CB8" w:rsidRPr="00116AA0" w:rsidRDefault="00464CB8" w:rsidP="0057700F">
            <w:pPr>
              <w:pStyle w:val="TAC"/>
              <w:rPr>
                <w:rFonts w:cs="Arial"/>
              </w:rPr>
            </w:pPr>
          </w:p>
        </w:tc>
        <w:tc>
          <w:tcPr>
            <w:tcW w:w="1004" w:type="dxa"/>
            <w:vMerge/>
            <w:shd w:val="clear" w:color="auto" w:fill="auto"/>
            <w:vAlign w:val="center"/>
          </w:tcPr>
          <w:p w:rsidR="00464CB8" w:rsidRPr="00116AA0" w:rsidRDefault="00464CB8" w:rsidP="0057700F">
            <w:pPr>
              <w:pStyle w:val="TAC"/>
              <w:rPr>
                <w:rFonts w:cs="Arial"/>
              </w:rPr>
            </w:pP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eastAsia="ＭＳ 明朝" w:cs="Arial"/>
              </w:rPr>
            </w:pPr>
            <w:r w:rsidRPr="00116AA0">
              <w:rPr>
                <w:rFonts w:cs="Arial"/>
              </w:rPr>
              <w:t>[-100.7]</w:t>
            </w:r>
            <w:r w:rsidRPr="00116AA0">
              <w:rPr>
                <w:rFonts w:cs="Arial"/>
                <w:vertAlign w:val="superscript"/>
              </w:rPr>
              <w:t>4</w:t>
            </w:r>
          </w:p>
        </w:tc>
        <w:tc>
          <w:tcPr>
            <w:tcW w:w="885" w:type="dxa"/>
            <w:shd w:val="clear" w:color="auto" w:fill="auto"/>
          </w:tcPr>
          <w:p w:rsidR="00464CB8" w:rsidRPr="00116AA0" w:rsidRDefault="00464CB8" w:rsidP="0057700F">
            <w:pPr>
              <w:pStyle w:val="TAC"/>
              <w:rPr>
                <w:rFonts w:eastAsia="ＭＳ 明朝" w:cs="Arial"/>
              </w:rPr>
            </w:pPr>
            <w:r w:rsidRPr="00116AA0">
              <w:rPr>
                <w:rFonts w:cs="Arial"/>
              </w:rPr>
              <w:t>[-97.7]</w:t>
            </w:r>
            <w:r w:rsidRPr="00116AA0">
              <w:rPr>
                <w:rFonts w:cs="Arial"/>
                <w:vertAlign w:val="superscript"/>
              </w:rPr>
              <w:t>4</w:t>
            </w:r>
          </w:p>
        </w:tc>
        <w:tc>
          <w:tcPr>
            <w:tcW w:w="859" w:type="dxa"/>
            <w:shd w:val="clear" w:color="auto" w:fill="auto"/>
          </w:tcPr>
          <w:p w:rsidR="00464CB8" w:rsidRPr="00116AA0" w:rsidRDefault="00464CB8" w:rsidP="0057700F">
            <w:pPr>
              <w:pStyle w:val="TAC"/>
              <w:rPr>
                <w:rFonts w:eastAsia="ＭＳ 明朝" w:cs="Arial"/>
              </w:rPr>
            </w:pPr>
            <w:r w:rsidRPr="00116AA0">
              <w:rPr>
                <w:rFonts w:cs="Arial"/>
              </w:rPr>
              <w:t>[-95.9]</w:t>
            </w:r>
            <w:r w:rsidRPr="00116AA0">
              <w:rPr>
                <w:rFonts w:cs="Arial"/>
                <w:vertAlign w:val="superscript"/>
              </w:rPr>
              <w:t>4</w:t>
            </w:r>
          </w:p>
        </w:tc>
        <w:tc>
          <w:tcPr>
            <w:tcW w:w="900" w:type="dxa"/>
            <w:shd w:val="clear" w:color="auto" w:fill="auto"/>
          </w:tcPr>
          <w:p w:rsidR="00464CB8" w:rsidRPr="00116AA0" w:rsidRDefault="00464CB8" w:rsidP="0057700F">
            <w:pPr>
              <w:pStyle w:val="TAC"/>
              <w:rPr>
                <w:rFonts w:eastAsia="ＭＳ 明朝" w:cs="Arial"/>
              </w:rPr>
            </w:pPr>
            <w:r w:rsidRPr="00116AA0">
              <w:rPr>
                <w:rFonts w:cs="Arial"/>
              </w:rPr>
              <w:t>[-94.7]</w:t>
            </w:r>
            <w:r w:rsidRPr="00116AA0">
              <w:rPr>
                <w:rFonts w:cs="Arial"/>
                <w:vertAlign w:val="superscript"/>
              </w:rPr>
              <w:t>4</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417"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rPr>
              <w:t>46</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p>
        </w:tc>
        <w:tc>
          <w:tcPr>
            <w:tcW w:w="885" w:type="dxa"/>
            <w:shd w:val="clear" w:color="auto" w:fill="auto"/>
            <w:vAlign w:val="center"/>
          </w:tcPr>
          <w:p w:rsidR="00464CB8" w:rsidRPr="00116AA0" w:rsidRDefault="00464CB8" w:rsidP="0057700F">
            <w:pPr>
              <w:pStyle w:val="TAC"/>
              <w:rPr>
                <w:rFonts w:cs="Arial"/>
              </w:rPr>
            </w:pPr>
          </w:p>
        </w:tc>
        <w:tc>
          <w:tcPr>
            <w:tcW w:w="859" w:type="dxa"/>
            <w:shd w:val="clear" w:color="auto" w:fill="auto"/>
            <w:vAlign w:val="center"/>
          </w:tcPr>
          <w:p w:rsidR="00464CB8" w:rsidRPr="00116AA0" w:rsidRDefault="00464CB8" w:rsidP="0057700F">
            <w:pPr>
              <w:pStyle w:val="TAC"/>
              <w:rPr>
                <w:rFonts w:cs="Arial"/>
              </w:rPr>
            </w:pPr>
          </w:p>
        </w:tc>
        <w:tc>
          <w:tcPr>
            <w:tcW w:w="900" w:type="dxa"/>
            <w:shd w:val="clear" w:color="auto" w:fill="auto"/>
            <w:vAlign w:val="center"/>
          </w:tcPr>
          <w:p w:rsidR="00464CB8" w:rsidRPr="00116AA0" w:rsidRDefault="00464CB8" w:rsidP="0057700F">
            <w:pPr>
              <w:pStyle w:val="TAC"/>
              <w:rPr>
                <w:rFonts w:cs="Arial"/>
              </w:rPr>
            </w:pPr>
            <w:r w:rsidRPr="00116AA0">
              <w:rPr>
                <w:rFonts w:cs="Arial"/>
              </w:rPr>
              <w:t>-90</w:t>
            </w:r>
          </w:p>
        </w:tc>
        <w:tc>
          <w:tcPr>
            <w:tcW w:w="839" w:type="dxa"/>
            <w:shd w:val="clear" w:color="auto" w:fill="auto"/>
            <w:vAlign w:val="center"/>
          </w:tcPr>
          <w:p w:rsidR="00464CB8" w:rsidRPr="00116AA0" w:rsidRDefault="00464CB8" w:rsidP="0057700F">
            <w:pPr>
              <w:pStyle w:val="TAC"/>
              <w:rPr>
                <w:rFonts w:cs="Arial"/>
              </w:rPr>
            </w:pPr>
            <w:r w:rsidRPr="00116AA0">
              <w:rPr>
                <w:rFonts w:cs="Arial"/>
              </w:rPr>
              <w:t>TDD</w:t>
            </w:r>
          </w:p>
        </w:tc>
      </w:tr>
      <w:tr w:rsidR="00464CB8" w:rsidRPr="009715C6" w:rsidTr="0057700F">
        <w:trPr>
          <w:trHeight w:val="255"/>
        </w:trPr>
        <w:tc>
          <w:tcPr>
            <w:tcW w:w="1417" w:type="dxa"/>
            <w:vMerge w:val="restart"/>
            <w:shd w:val="clear" w:color="auto" w:fill="auto"/>
            <w:vAlign w:val="center"/>
          </w:tcPr>
          <w:p w:rsidR="00464CB8" w:rsidRPr="00116AA0" w:rsidRDefault="00464CB8" w:rsidP="0057700F">
            <w:pPr>
              <w:pStyle w:val="TAC"/>
              <w:rPr>
                <w:rFonts w:cs="Arial"/>
              </w:rPr>
            </w:pPr>
            <w:r w:rsidRPr="00116AA0">
              <w:rPr>
                <w:rFonts w:cs="Arial"/>
              </w:rPr>
              <w:t>CA_41A-46A</w:t>
            </w:r>
          </w:p>
        </w:tc>
        <w:tc>
          <w:tcPr>
            <w:tcW w:w="1004" w:type="dxa"/>
            <w:shd w:val="clear" w:color="auto" w:fill="auto"/>
            <w:vAlign w:val="center"/>
          </w:tcPr>
          <w:p w:rsidR="00464CB8" w:rsidRPr="00116AA0" w:rsidRDefault="00464CB8" w:rsidP="0057700F">
            <w:pPr>
              <w:pStyle w:val="TAC"/>
              <w:rPr>
                <w:rFonts w:cs="Arial"/>
              </w:rPr>
            </w:pPr>
            <w:r w:rsidRPr="00116AA0">
              <w:rPr>
                <w:rFonts w:cs="Arial"/>
              </w:rPr>
              <w:t>41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eastAsia="ＭＳ 明朝" w:cs="Arial"/>
              </w:rPr>
              <w:t>-98</w:t>
            </w:r>
          </w:p>
        </w:tc>
        <w:tc>
          <w:tcPr>
            <w:tcW w:w="885" w:type="dxa"/>
            <w:shd w:val="clear" w:color="auto" w:fill="auto"/>
            <w:vAlign w:val="center"/>
          </w:tcPr>
          <w:p w:rsidR="00464CB8" w:rsidRPr="00116AA0" w:rsidRDefault="00464CB8" w:rsidP="0057700F">
            <w:pPr>
              <w:pStyle w:val="TAC"/>
              <w:rPr>
                <w:rFonts w:cs="Arial"/>
              </w:rPr>
            </w:pPr>
            <w:r w:rsidRPr="00116AA0">
              <w:rPr>
                <w:rFonts w:eastAsia="ＭＳ 明朝" w:cs="Arial"/>
              </w:rPr>
              <w:t>-95</w:t>
            </w:r>
          </w:p>
        </w:tc>
        <w:tc>
          <w:tcPr>
            <w:tcW w:w="859" w:type="dxa"/>
            <w:shd w:val="clear" w:color="auto" w:fill="auto"/>
            <w:vAlign w:val="center"/>
          </w:tcPr>
          <w:p w:rsidR="00464CB8" w:rsidRPr="00116AA0" w:rsidRDefault="00464CB8" w:rsidP="0057700F">
            <w:pPr>
              <w:pStyle w:val="TAC"/>
              <w:rPr>
                <w:rFonts w:cs="Arial"/>
              </w:rPr>
            </w:pPr>
            <w:r w:rsidRPr="00116AA0">
              <w:rPr>
                <w:rFonts w:eastAsia="ＭＳ 明朝" w:cs="Arial"/>
              </w:rPr>
              <w:t>-93.2</w:t>
            </w:r>
          </w:p>
        </w:tc>
        <w:tc>
          <w:tcPr>
            <w:tcW w:w="900" w:type="dxa"/>
            <w:shd w:val="clear" w:color="auto" w:fill="auto"/>
            <w:vAlign w:val="center"/>
          </w:tcPr>
          <w:p w:rsidR="00464CB8" w:rsidRPr="00116AA0" w:rsidRDefault="00464CB8" w:rsidP="0057700F">
            <w:pPr>
              <w:pStyle w:val="TAC"/>
              <w:rPr>
                <w:rFonts w:cs="Arial"/>
              </w:rPr>
            </w:pPr>
            <w:r w:rsidRPr="00116AA0">
              <w:rPr>
                <w:rFonts w:eastAsia="ＭＳ 明朝" w:cs="Arial"/>
              </w:rPr>
              <w:t>-92</w:t>
            </w:r>
          </w:p>
        </w:tc>
        <w:tc>
          <w:tcPr>
            <w:tcW w:w="839"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417"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rPr>
              <w:t>46</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p>
        </w:tc>
        <w:tc>
          <w:tcPr>
            <w:tcW w:w="885" w:type="dxa"/>
            <w:shd w:val="clear" w:color="auto" w:fill="auto"/>
            <w:vAlign w:val="center"/>
          </w:tcPr>
          <w:p w:rsidR="00464CB8" w:rsidRPr="00116AA0" w:rsidRDefault="00464CB8" w:rsidP="0057700F">
            <w:pPr>
              <w:pStyle w:val="TAC"/>
              <w:rPr>
                <w:rFonts w:cs="Arial"/>
              </w:rPr>
            </w:pPr>
          </w:p>
        </w:tc>
        <w:tc>
          <w:tcPr>
            <w:tcW w:w="859" w:type="dxa"/>
            <w:shd w:val="clear" w:color="auto" w:fill="auto"/>
            <w:vAlign w:val="center"/>
          </w:tcPr>
          <w:p w:rsidR="00464CB8" w:rsidRPr="00116AA0" w:rsidRDefault="00464CB8" w:rsidP="0057700F">
            <w:pPr>
              <w:pStyle w:val="TAC"/>
              <w:rPr>
                <w:rFonts w:cs="Arial"/>
              </w:rPr>
            </w:pPr>
          </w:p>
        </w:tc>
        <w:tc>
          <w:tcPr>
            <w:tcW w:w="900" w:type="dxa"/>
            <w:shd w:val="clear" w:color="auto" w:fill="auto"/>
            <w:vAlign w:val="center"/>
          </w:tcPr>
          <w:p w:rsidR="00464CB8" w:rsidRPr="00116AA0" w:rsidRDefault="00464CB8" w:rsidP="0057700F">
            <w:pPr>
              <w:pStyle w:val="TAC"/>
              <w:rPr>
                <w:rFonts w:cs="Arial"/>
              </w:rPr>
            </w:pPr>
            <w:r w:rsidRPr="00116AA0">
              <w:rPr>
                <w:rFonts w:cs="Arial"/>
              </w:rPr>
              <w:t>-90</w:t>
            </w:r>
          </w:p>
        </w:tc>
        <w:tc>
          <w:tcPr>
            <w:tcW w:w="839" w:type="dxa"/>
            <w:shd w:val="clear" w:color="auto" w:fill="auto"/>
            <w:vAlign w:val="center"/>
          </w:tcPr>
          <w:p w:rsidR="00464CB8" w:rsidRPr="00116AA0" w:rsidRDefault="00464CB8" w:rsidP="0057700F">
            <w:pPr>
              <w:pStyle w:val="TAC"/>
              <w:rPr>
                <w:rFonts w:cs="Arial"/>
              </w:rPr>
            </w:pPr>
            <w:r w:rsidRPr="00116AA0">
              <w:rPr>
                <w:rFonts w:cs="Arial"/>
              </w:rPr>
              <w:t>TDD</w:t>
            </w:r>
          </w:p>
        </w:tc>
      </w:tr>
      <w:tr w:rsidR="00464CB8" w:rsidRPr="009715C6" w:rsidTr="0057700F">
        <w:trPr>
          <w:trHeight w:val="255"/>
        </w:trPr>
        <w:tc>
          <w:tcPr>
            <w:tcW w:w="1417" w:type="dxa"/>
            <w:vMerge w:val="restart"/>
            <w:shd w:val="clear" w:color="auto" w:fill="auto"/>
            <w:vAlign w:val="center"/>
          </w:tcPr>
          <w:p w:rsidR="00464CB8" w:rsidRPr="00116AA0" w:rsidRDefault="00464CB8" w:rsidP="0057700F">
            <w:pPr>
              <w:pStyle w:val="TAC"/>
              <w:rPr>
                <w:rFonts w:cs="Arial"/>
              </w:rPr>
            </w:pPr>
            <w:r w:rsidRPr="00116AA0">
              <w:rPr>
                <w:rFonts w:cs="Arial"/>
              </w:rPr>
              <w:t>CA_42A-46A</w:t>
            </w:r>
          </w:p>
        </w:tc>
        <w:tc>
          <w:tcPr>
            <w:tcW w:w="1004" w:type="dxa"/>
            <w:vMerge w:val="restart"/>
            <w:shd w:val="clear" w:color="auto" w:fill="auto"/>
            <w:vAlign w:val="center"/>
          </w:tcPr>
          <w:p w:rsidR="00464CB8" w:rsidRPr="00116AA0" w:rsidRDefault="00464CB8" w:rsidP="0057700F">
            <w:pPr>
              <w:pStyle w:val="TAC"/>
              <w:rPr>
                <w:rFonts w:cs="Arial"/>
              </w:rPr>
            </w:pPr>
            <w:r w:rsidRPr="00116AA0">
              <w:rPr>
                <w:rFonts w:cs="Arial"/>
              </w:rPr>
              <w:t>42</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lang w:eastAsia="zh-CN"/>
              </w:rPr>
              <w:t>-99</w:t>
            </w:r>
          </w:p>
        </w:tc>
        <w:tc>
          <w:tcPr>
            <w:tcW w:w="885" w:type="dxa"/>
            <w:shd w:val="clear" w:color="auto" w:fill="auto"/>
            <w:vAlign w:val="center"/>
          </w:tcPr>
          <w:p w:rsidR="00464CB8" w:rsidRPr="00116AA0" w:rsidRDefault="00464CB8" w:rsidP="0057700F">
            <w:pPr>
              <w:pStyle w:val="TAC"/>
              <w:rPr>
                <w:rFonts w:cs="Arial"/>
              </w:rPr>
            </w:pPr>
            <w:r w:rsidRPr="00116AA0">
              <w:rPr>
                <w:rFonts w:eastAsia="ＭＳ 明朝" w:cs="Arial"/>
              </w:rPr>
              <w:t>-9</w:t>
            </w:r>
            <w:r w:rsidRPr="00116AA0">
              <w:rPr>
                <w:rFonts w:cs="Arial"/>
                <w:lang w:eastAsia="zh-CN"/>
              </w:rPr>
              <w:t>6</w:t>
            </w:r>
          </w:p>
        </w:tc>
        <w:tc>
          <w:tcPr>
            <w:tcW w:w="859" w:type="dxa"/>
            <w:shd w:val="clear" w:color="auto" w:fill="auto"/>
            <w:vAlign w:val="center"/>
          </w:tcPr>
          <w:p w:rsidR="00464CB8" w:rsidRPr="00116AA0" w:rsidRDefault="00464CB8" w:rsidP="0057700F">
            <w:pPr>
              <w:pStyle w:val="TAC"/>
              <w:rPr>
                <w:rFonts w:cs="Arial"/>
              </w:rPr>
            </w:pPr>
            <w:r w:rsidRPr="00116AA0">
              <w:rPr>
                <w:rFonts w:eastAsia="ＭＳ 明朝" w:cs="Arial"/>
              </w:rPr>
              <w:t>-94.2</w:t>
            </w:r>
          </w:p>
        </w:tc>
        <w:tc>
          <w:tcPr>
            <w:tcW w:w="900" w:type="dxa"/>
            <w:shd w:val="clear" w:color="auto" w:fill="auto"/>
            <w:vAlign w:val="center"/>
          </w:tcPr>
          <w:p w:rsidR="00464CB8" w:rsidRPr="00116AA0" w:rsidRDefault="00464CB8" w:rsidP="0057700F">
            <w:pPr>
              <w:pStyle w:val="TAC"/>
              <w:rPr>
                <w:rFonts w:cs="Arial"/>
              </w:rPr>
            </w:pPr>
            <w:r w:rsidRPr="00116AA0">
              <w:rPr>
                <w:rFonts w:eastAsia="ＭＳ 明朝" w:cs="Arial"/>
              </w:rPr>
              <w:t>-9</w:t>
            </w:r>
            <w:r w:rsidRPr="00116AA0">
              <w:rPr>
                <w:rFonts w:cs="Arial"/>
                <w:lang w:eastAsia="zh-CN"/>
              </w:rPr>
              <w:t>3</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417" w:type="dxa"/>
            <w:vMerge/>
            <w:shd w:val="clear" w:color="auto" w:fill="auto"/>
            <w:vAlign w:val="center"/>
          </w:tcPr>
          <w:p w:rsidR="00464CB8" w:rsidRPr="00116AA0" w:rsidRDefault="00464CB8" w:rsidP="0057700F">
            <w:pPr>
              <w:pStyle w:val="TAC"/>
              <w:rPr>
                <w:rFonts w:cs="Arial"/>
              </w:rPr>
            </w:pPr>
          </w:p>
        </w:tc>
        <w:tc>
          <w:tcPr>
            <w:tcW w:w="1004" w:type="dxa"/>
            <w:vMerge/>
            <w:shd w:val="clear" w:color="auto" w:fill="auto"/>
            <w:vAlign w:val="center"/>
          </w:tcPr>
          <w:p w:rsidR="00464CB8" w:rsidRPr="00116AA0" w:rsidRDefault="00464CB8" w:rsidP="0057700F">
            <w:pPr>
              <w:pStyle w:val="TAC"/>
              <w:rPr>
                <w:rFonts w:cs="Arial"/>
              </w:rPr>
            </w:pP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lang w:eastAsia="zh-CN"/>
              </w:rPr>
            </w:pPr>
            <w:r w:rsidRPr="00116AA0">
              <w:rPr>
                <w:rFonts w:cs="Arial"/>
              </w:rPr>
              <w:t>[-100.7]</w:t>
            </w:r>
            <w:r w:rsidRPr="00116AA0">
              <w:rPr>
                <w:rFonts w:cs="Arial"/>
                <w:vertAlign w:val="superscript"/>
              </w:rPr>
              <w:t>4</w:t>
            </w:r>
          </w:p>
        </w:tc>
        <w:tc>
          <w:tcPr>
            <w:tcW w:w="885" w:type="dxa"/>
            <w:shd w:val="clear" w:color="auto" w:fill="auto"/>
          </w:tcPr>
          <w:p w:rsidR="00464CB8" w:rsidRPr="00116AA0" w:rsidRDefault="00464CB8" w:rsidP="0057700F">
            <w:pPr>
              <w:pStyle w:val="TAC"/>
              <w:rPr>
                <w:rFonts w:eastAsia="ＭＳ 明朝" w:cs="Arial"/>
              </w:rPr>
            </w:pPr>
            <w:r w:rsidRPr="00116AA0">
              <w:rPr>
                <w:rFonts w:cs="Arial"/>
              </w:rPr>
              <w:t>[-97.7]</w:t>
            </w:r>
            <w:r w:rsidRPr="00116AA0">
              <w:rPr>
                <w:rFonts w:cs="Arial"/>
                <w:vertAlign w:val="superscript"/>
              </w:rPr>
              <w:t>4</w:t>
            </w:r>
          </w:p>
        </w:tc>
        <w:tc>
          <w:tcPr>
            <w:tcW w:w="859" w:type="dxa"/>
            <w:shd w:val="clear" w:color="auto" w:fill="auto"/>
          </w:tcPr>
          <w:p w:rsidR="00464CB8" w:rsidRPr="00116AA0" w:rsidRDefault="00464CB8" w:rsidP="0057700F">
            <w:pPr>
              <w:pStyle w:val="TAC"/>
              <w:rPr>
                <w:rFonts w:eastAsia="ＭＳ 明朝" w:cs="Arial"/>
              </w:rPr>
            </w:pPr>
            <w:r w:rsidRPr="00116AA0">
              <w:rPr>
                <w:rFonts w:cs="Arial"/>
              </w:rPr>
              <w:t>[-95.9]</w:t>
            </w:r>
            <w:r w:rsidRPr="00116AA0">
              <w:rPr>
                <w:rFonts w:cs="Arial"/>
                <w:vertAlign w:val="superscript"/>
              </w:rPr>
              <w:t>4</w:t>
            </w:r>
          </w:p>
        </w:tc>
        <w:tc>
          <w:tcPr>
            <w:tcW w:w="900" w:type="dxa"/>
            <w:shd w:val="clear" w:color="auto" w:fill="auto"/>
          </w:tcPr>
          <w:p w:rsidR="00464CB8" w:rsidRPr="00116AA0" w:rsidRDefault="00464CB8" w:rsidP="0057700F">
            <w:pPr>
              <w:pStyle w:val="TAC"/>
              <w:rPr>
                <w:rFonts w:eastAsia="ＭＳ 明朝" w:cs="Arial"/>
              </w:rPr>
            </w:pPr>
            <w:r w:rsidRPr="00116AA0">
              <w:rPr>
                <w:rFonts w:cs="Arial"/>
              </w:rPr>
              <w:t>[-94.7]</w:t>
            </w:r>
            <w:r w:rsidRPr="00116AA0">
              <w:rPr>
                <w:rFonts w:cs="Arial"/>
                <w:vertAlign w:val="superscript"/>
              </w:rPr>
              <w:t>4</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417" w:type="dxa"/>
            <w:vMerge/>
            <w:shd w:val="clear" w:color="auto" w:fill="auto"/>
            <w:vAlign w:val="center"/>
          </w:tcPr>
          <w:p w:rsidR="00464CB8" w:rsidRPr="00116AA0" w:rsidRDefault="00464CB8" w:rsidP="0057700F">
            <w:pPr>
              <w:pStyle w:val="TAC"/>
              <w:rPr>
                <w:rFonts w:cs="Arial"/>
              </w:rPr>
            </w:pPr>
          </w:p>
        </w:tc>
        <w:tc>
          <w:tcPr>
            <w:tcW w:w="1004" w:type="dxa"/>
            <w:shd w:val="clear" w:color="auto" w:fill="auto"/>
            <w:vAlign w:val="center"/>
          </w:tcPr>
          <w:p w:rsidR="00464CB8" w:rsidRPr="00116AA0" w:rsidRDefault="00464CB8" w:rsidP="0057700F">
            <w:pPr>
              <w:pStyle w:val="TAC"/>
              <w:rPr>
                <w:rFonts w:cs="Arial"/>
              </w:rPr>
            </w:pPr>
            <w:r w:rsidRPr="00116AA0">
              <w:rPr>
                <w:rFonts w:cs="Arial"/>
              </w:rPr>
              <w:t>46</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p>
        </w:tc>
        <w:tc>
          <w:tcPr>
            <w:tcW w:w="885" w:type="dxa"/>
            <w:shd w:val="clear" w:color="auto" w:fill="auto"/>
            <w:vAlign w:val="center"/>
          </w:tcPr>
          <w:p w:rsidR="00464CB8" w:rsidRPr="00116AA0" w:rsidRDefault="00464CB8" w:rsidP="0057700F">
            <w:pPr>
              <w:pStyle w:val="TAC"/>
              <w:rPr>
                <w:rFonts w:cs="Arial"/>
              </w:rPr>
            </w:pPr>
          </w:p>
        </w:tc>
        <w:tc>
          <w:tcPr>
            <w:tcW w:w="859" w:type="dxa"/>
            <w:shd w:val="clear" w:color="auto" w:fill="auto"/>
            <w:vAlign w:val="center"/>
          </w:tcPr>
          <w:p w:rsidR="00464CB8" w:rsidRPr="00116AA0" w:rsidRDefault="00464CB8" w:rsidP="0057700F">
            <w:pPr>
              <w:pStyle w:val="TAC"/>
              <w:rPr>
                <w:rFonts w:cs="Arial"/>
              </w:rPr>
            </w:pPr>
          </w:p>
        </w:tc>
        <w:tc>
          <w:tcPr>
            <w:tcW w:w="900" w:type="dxa"/>
            <w:shd w:val="clear" w:color="auto" w:fill="auto"/>
            <w:vAlign w:val="center"/>
          </w:tcPr>
          <w:p w:rsidR="00464CB8" w:rsidRPr="00116AA0" w:rsidRDefault="00464CB8" w:rsidP="0057700F">
            <w:pPr>
              <w:pStyle w:val="TAC"/>
              <w:rPr>
                <w:rFonts w:cs="Arial"/>
                <w:lang w:eastAsia="ja-JP"/>
              </w:rPr>
            </w:pPr>
            <w:del w:id="7" w:author="5839953" w:date="2016-05-26T14:43:00Z">
              <w:r w:rsidRPr="00116AA0" w:rsidDel="00464CB8">
                <w:rPr>
                  <w:rFonts w:cs="Arial"/>
                </w:rPr>
                <w:delText>-90</w:delText>
              </w:r>
            </w:del>
            <w:ins w:id="8" w:author="5839953" w:date="2016-05-26T14:43:00Z">
              <w:r>
                <w:rPr>
                  <w:rFonts w:cs="Arial" w:hint="eastAsia"/>
                  <w:lang w:eastAsia="ja-JP"/>
                </w:rPr>
                <w:t>FFS</w:t>
              </w:r>
            </w:ins>
          </w:p>
        </w:tc>
        <w:tc>
          <w:tcPr>
            <w:tcW w:w="839" w:type="dxa"/>
            <w:shd w:val="clear" w:color="auto" w:fill="auto"/>
            <w:vAlign w:val="center"/>
          </w:tcPr>
          <w:p w:rsidR="00464CB8" w:rsidRPr="00116AA0" w:rsidRDefault="00464CB8" w:rsidP="0057700F">
            <w:pPr>
              <w:pStyle w:val="TAC"/>
              <w:rPr>
                <w:rFonts w:cs="Arial"/>
              </w:rPr>
            </w:pPr>
            <w:r w:rsidRPr="00116AA0">
              <w:rPr>
                <w:rFonts w:cs="Arial"/>
              </w:rPr>
              <w:t>TDD</w:t>
            </w:r>
          </w:p>
        </w:tc>
      </w:tr>
      <w:tr w:rsidR="00464CB8" w:rsidRPr="009715C6" w:rsidTr="0057700F">
        <w:trPr>
          <w:trHeight w:val="255"/>
        </w:trPr>
        <w:tc>
          <w:tcPr>
            <w:tcW w:w="8693" w:type="dxa"/>
            <w:gridSpan w:val="9"/>
            <w:shd w:val="clear" w:color="auto" w:fill="auto"/>
            <w:vAlign w:val="center"/>
          </w:tcPr>
          <w:p w:rsidR="00464CB8" w:rsidRPr="00116AA0" w:rsidRDefault="00464CB8" w:rsidP="0057700F">
            <w:pPr>
              <w:pStyle w:val="TAN"/>
              <w:rPr>
                <w:rFonts w:cs="Arial"/>
              </w:rPr>
            </w:pPr>
            <w:r w:rsidRPr="00116AA0">
              <w:rPr>
                <w:rFonts w:cs="Arial"/>
              </w:rPr>
              <w:t>NOTE 1:</w:t>
            </w:r>
            <w:r w:rsidRPr="00116AA0">
              <w:rPr>
                <w:rFonts w:cs="Arial"/>
              </w:rPr>
              <w:tab/>
              <w:t>The transmitter shall be set to P</w:t>
            </w:r>
            <w:r w:rsidRPr="00116AA0">
              <w:rPr>
                <w:rFonts w:cs="Arial"/>
                <w:vertAlign w:val="subscript"/>
              </w:rPr>
              <w:t>UMAX</w:t>
            </w:r>
            <w:r w:rsidRPr="00116AA0">
              <w:rPr>
                <w:rFonts w:cs="Arial"/>
              </w:rPr>
              <w:t xml:space="preserve"> as defined in </w:t>
            </w:r>
            <w:proofErr w:type="spellStart"/>
            <w:r w:rsidRPr="00116AA0">
              <w:rPr>
                <w:rFonts w:cs="Arial"/>
              </w:rPr>
              <w:t>subclause</w:t>
            </w:r>
            <w:proofErr w:type="spellEnd"/>
            <w:r w:rsidRPr="00116AA0">
              <w:rPr>
                <w:rFonts w:cs="Arial"/>
              </w:rPr>
              <w:t xml:space="preserve"> 6.2.5A.</w:t>
            </w:r>
          </w:p>
          <w:p w:rsidR="00464CB8" w:rsidRPr="00116AA0" w:rsidRDefault="00464CB8" w:rsidP="0057700F">
            <w:pPr>
              <w:pStyle w:val="TAN"/>
              <w:rPr>
                <w:rFonts w:cs="Arial"/>
              </w:rPr>
            </w:pPr>
            <w:r w:rsidRPr="00116AA0">
              <w:rPr>
                <w:rFonts w:cs="Arial"/>
              </w:rPr>
              <w:t>NOTE 2:</w:t>
            </w:r>
            <w:r w:rsidRPr="00116AA0">
              <w:rPr>
                <w:rFonts w:cs="Arial"/>
              </w:rPr>
              <w:tab/>
              <w:t>Reference measurement channel is TBD</w:t>
            </w:r>
          </w:p>
          <w:p w:rsidR="00464CB8" w:rsidRPr="00116AA0" w:rsidRDefault="00464CB8" w:rsidP="0057700F">
            <w:pPr>
              <w:pStyle w:val="TAN"/>
              <w:rPr>
                <w:rFonts w:cs="Arial"/>
              </w:rPr>
            </w:pPr>
            <w:r w:rsidRPr="00116AA0">
              <w:rPr>
                <w:rFonts w:cs="Arial"/>
              </w:rPr>
              <w:t>NOTE 3:</w:t>
            </w:r>
            <w:r w:rsidRPr="00116AA0">
              <w:rPr>
                <w:rFonts w:cs="Arial"/>
              </w:rPr>
              <w:tab/>
              <w:t>The signal power is specified per port.</w:t>
            </w:r>
          </w:p>
          <w:p w:rsidR="00464CB8" w:rsidRPr="007951E9" w:rsidRDefault="00464CB8" w:rsidP="0057700F">
            <w:pPr>
              <w:pStyle w:val="TAN"/>
              <w:rPr>
                <w:rFonts w:cs="Arial"/>
                <w:lang w:eastAsia="zh-CN"/>
              </w:rPr>
            </w:pPr>
            <w:r w:rsidRPr="00116AA0">
              <w:rPr>
                <w:rFonts w:cs="Arial"/>
              </w:rPr>
              <w:t>NOTE 4:</w:t>
            </w:r>
            <w:r w:rsidRPr="00116AA0">
              <w:rPr>
                <w:rFonts w:cs="Arial"/>
              </w:rPr>
              <w:tab/>
              <w:t>Applicable only if operation with 4 antenna ports is supported in the band with carrier aggregation configured</w:t>
            </w:r>
            <w:r w:rsidRPr="00116AA0">
              <w:rPr>
                <w:rFonts w:cs="Arial" w:hint="eastAsia"/>
                <w:lang w:eastAsia="zh-CN"/>
              </w:rPr>
              <w:t>.</w:t>
            </w:r>
          </w:p>
          <w:p w:rsidR="00464CB8" w:rsidRPr="00116AA0" w:rsidRDefault="00464CB8" w:rsidP="0057700F">
            <w:pPr>
              <w:pStyle w:val="TAN"/>
              <w:rPr>
                <w:rFonts w:cs="Arial"/>
              </w:rPr>
            </w:pPr>
            <w:r w:rsidRPr="007951E9">
              <w:rPr>
                <w:rFonts w:cs="Arial"/>
              </w:rPr>
              <w:t>NOTE 5</w:t>
            </w:r>
            <w:r>
              <w:rPr>
                <w:rFonts w:cs="Arial"/>
              </w:rPr>
              <w:t>:</w:t>
            </w:r>
            <w:r>
              <w:rPr>
                <w:rFonts w:cs="Arial"/>
              </w:rPr>
              <w:tab/>
              <w:t xml:space="preserve">The requirements do not </w:t>
            </w:r>
            <w:r w:rsidRPr="00F33ED2">
              <w:rPr>
                <w:rFonts w:cs="Arial"/>
              </w:rPr>
              <w:t xml:space="preserve">apply when there is at least one individual RE within the </w:t>
            </w:r>
            <w:r w:rsidRPr="00F33ED2">
              <w:rPr>
                <w:rFonts w:cs="Arial"/>
                <w:lang w:eastAsia="ja-JP"/>
              </w:rPr>
              <w:t xml:space="preserve">uplink </w:t>
            </w:r>
            <w:r w:rsidRPr="00F33ED2">
              <w:rPr>
                <w:rFonts w:cs="Arial"/>
              </w:rPr>
              <w:t xml:space="preserve">transmission bandwidth </w:t>
            </w:r>
            <w:r>
              <w:rPr>
                <w:rFonts w:cs="Arial"/>
              </w:rPr>
              <w:t>of the lower</w:t>
            </w:r>
            <w:r w:rsidRPr="00F33ED2">
              <w:rPr>
                <w:rFonts w:cs="Arial"/>
              </w:rPr>
              <w:t xml:space="preserve"> band for which the</w:t>
            </w:r>
            <w:del w:id="9" w:author="5839953" w:date="2016-05-26T14:43:00Z">
              <w:r w:rsidRPr="00F33ED2" w:rsidDel="00464CB8">
                <w:rPr>
                  <w:rFonts w:cs="Arial"/>
                </w:rPr>
                <w:delText xml:space="preserve"> </w:delText>
              </w:r>
              <w:r w:rsidDel="00464CB8">
                <w:rPr>
                  <w:rFonts w:cs="Arial"/>
                </w:rPr>
                <w:delText>2nd/3rd/4th</w:delText>
              </w:r>
            </w:del>
            <w:r w:rsidRPr="00F33ED2">
              <w:rPr>
                <w:rFonts w:cs="Arial"/>
              </w:rPr>
              <w:t xml:space="preserve"> </w:t>
            </w:r>
            <w:r w:rsidRPr="00F33ED2">
              <w:rPr>
                <w:rFonts w:cs="Arial"/>
                <w:lang w:eastAsia="ja-JP"/>
              </w:rPr>
              <w:t xml:space="preserve">transmitter </w:t>
            </w:r>
            <w:r w:rsidRPr="00F33ED2">
              <w:rPr>
                <w:rFonts w:cs="Arial"/>
              </w:rPr>
              <w:t xml:space="preserve">harmonic is within </w:t>
            </w:r>
            <w:r w:rsidRPr="00F33ED2">
              <w:rPr>
                <w:rFonts w:cs="Arial"/>
                <w:lang w:eastAsia="ja-JP"/>
              </w:rPr>
              <w:t xml:space="preserve">the downlink </w:t>
            </w:r>
            <w:r w:rsidRPr="00F33ED2">
              <w:rPr>
                <w:rFonts w:cs="Arial"/>
              </w:rPr>
              <w:t>tran</w:t>
            </w:r>
            <w:r>
              <w:rPr>
                <w:rFonts w:cs="Arial"/>
              </w:rPr>
              <w:t>smission bandwidth of the higher</w:t>
            </w:r>
            <w:r w:rsidRPr="00F33ED2">
              <w:rPr>
                <w:rFonts w:cs="Arial"/>
              </w:rPr>
              <w:t xml:space="preserve"> band and a range </w:t>
            </w:r>
            <w:r w:rsidRPr="00F33ED2">
              <w:rPr>
                <w:rFonts w:ascii="Symbol" w:hAnsi="Symbol" w:cs="Arial"/>
              </w:rPr>
              <w:t></w:t>
            </w:r>
            <w:r w:rsidRPr="00F33ED2">
              <w:rPr>
                <w:rFonts w:cs="Arial"/>
              </w:rPr>
              <w:t>F</w:t>
            </w:r>
            <w:r w:rsidRPr="00F33ED2">
              <w:rPr>
                <w:rFonts w:cs="Arial"/>
                <w:vertAlign w:val="subscript"/>
              </w:rPr>
              <w:t>HD</w:t>
            </w:r>
            <w:r w:rsidRPr="00F33ED2">
              <w:rPr>
                <w:rFonts w:cs="Arial"/>
              </w:rPr>
              <w:t xml:space="preserve"> above and below the edge of this downlink transmission bandwidth. The value </w:t>
            </w:r>
            <w:r w:rsidRPr="00F33ED2">
              <w:rPr>
                <w:rFonts w:ascii="Symbol" w:hAnsi="Symbol" w:cs="Arial"/>
              </w:rPr>
              <w:t></w:t>
            </w:r>
            <w:r w:rsidRPr="00F33ED2">
              <w:rPr>
                <w:rFonts w:cs="Arial"/>
              </w:rPr>
              <w:t>F</w:t>
            </w:r>
            <w:r w:rsidRPr="00F33ED2">
              <w:rPr>
                <w:rFonts w:cs="Arial"/>
                <w:vertAlign w:val="subscript"/>
              </w:rPr>
              <w:t>HD</w:t>
            </w:r>
            <w:r w:rsidRPr="00F33ED2">
              <w:rPr>
                <w:rFonts w:cs="Arial"/>
              </w:rPr>
              <w:t xml:space="preserve"> depends on the E-UTRA configuration: </w:t>
            </w:r>
            <w:r w:rsidRPr="00F33ED2">
              <w:rPr>
                <w:rFonts w:ascii="Symbol" w:hAnsi="Symbol" w:cs="Arial"/>
              </w:rPr>
              <w:t></w:t>
            </w:r>
            <w:r w:rsidRPr="00F33ED2">
              <w:rPr>
                <w:rFonts w:cs="Arial"/>
              </w:rPr>
              <w:t>F</w:t>
            </w:r>
            <w:r w:rsidRPr="00F33ED2">
              <w:rPr>
                <w:rFonts w:cs="Arial"/>
                <w:vertAlign w:val="subscript"/>
              </w:rPr>
              <w:t>HD</w:t>
            </w:r>
            <w:r>
              <w:rPr>
                <w:rFonts w:cs="Arial"/>
              </w:rPr>
              <w:t xml:space="preserve"> = </w:t>
            </w:r>
            <w:ins w:id="10" w:author="5839953" w:date="2016-05-26T14:44:00Z">
              <w:r w:rsidRPr="00464CB8">
                <w:rPr>
                  <w:rFonts w:cs="Arial"/>
                  <w:bCs/>
                </w:rPr>
                <w:t>[15] MHz</w:t>
              </w:r>
              <w:r w:rsidRPr="00464CB8">
                <w:rPr>
                  <w:rFonts w:cs="Arial"/>
                </w:rPr>
                <w:t xml:space="preserve"> </w:t>
              </w:r>
              <w:r w:rsidRPr="00464CB8">
                <w:rPr>
                  <w:rFonts w:cs="Arial"/>
                  <w:bCs/>
                </w:rPr>
                <w:t>for CA_xA-46A (x=1, 2, 3 and 4) for 3</w:t>
              </w:r>
              <w:r w:rsidRPr="00464CB8">
                <w:rPr>
                  <w:rFonts w:cs="Arial"/>
                  <w:bCs/>
                  <w:vertAlign w:val="superscript"/>
                </w:rPr>
                <w:t>rd</w:t>
              </w:r>
              <w:r w:rsidRPr="00464CB8">
                <w:rPr>
                  <w:rFonts w:cs="Arial"/>
                  <w:bCs/>
                </w:rPr>
                <w:t xml:space="preserve"> harmonic</w:t>
              </w:r>
              <w:r w:rsidRPr="00464CB8">
                <w:rPr>
                  <w:rFonts w:cs="Arial" w:hint="eastAsia"/>
                  <w:bCs/>
                  <w:lang w:eastAsia="ja-JP"/>
                </w:rPr>
                <w:t xml:space="preserve">. </w:t>
              </w:r>
            </w:ins>
            <w:r w:rsidRPr="00464CB8">
              <w:rPr>
                <w:rFonts w:cs="Arial"/>
              </w:rPr>
              <w:t>F</w:t>
            </w:r>
            <w:r>
              <w:rPr>
                <w:rFonts w:cs="Arial"/>
              </w:rPr>
              <w:t xml:space="preserve">FS MHz for the </w:t>
            </w:r>
            <w:ins w:id="11" w:author="5839953" w:date="2016-05-26T14:44:00Z">
              <w:r>
                <w:rPr>
                  <w:rFonts w:cs="Arial" w:hint="eastAsia"/>
                  <w:lang w:eastAsia="ja-JP"/>
                </w:rPr>
                <w:t xml:space="preserve">other </w:t>
              </w:r>
            </w:ins>
            <w:proofErr w:type="spellStart"/>
            <w:r>
              <w:rPr>
                <w:rFonts w:cs="Arial"/>
              </w:rPr>
              <w:t>configuations</w:t>
            </w:r>
            <w:proofErr w:type="spellEnd"/>
            <w:r>
              <w:rPr>
                <w:rFonts w:cs="Arial"/>
              </w:rPr>
              <w:t xml:space="preserve"> listed.</w:t>
            </w:r>
          </w:p>
        </w:tc>
      </w:tr>
    </w:tbl>
    <w:p w:rsidR="00464CB8" w:rsidRPr="009715C6" w:rsidRDefault="00464CB8" w:rsidP="00464CB8"/>
    <w:p w:rsidR="00464CB8" w:rsidRPr="009715C6" w:rsidRDefault="00464CB8" w:rsidP="00464CB8">
      <w:pPr>
        <w:pStyle w:val="TH"/>
        <w:rPr>
          <w:bCs/>
        </w:rPr>
      </w:pPr>
      <w:r w:rsidRPr="009715C6">
        <w:rPr>
          <w:bCs/>
        </w:rPr>
        <w:t>Table 7.3.1A-0eB: Uplink configuration for reference sensitivity</w:t>
      </w:r>
    </w:p>
    <w:tbl>
      <w:tblPr>
        <w:tblW w:w="869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1004"/>
        <w:gridCol w:w="1134"/>
        <w:gridCol w:w="887"/>
        <w:gridCol w:w="768"/>
        <w:gridCol w:w="885"/>
        <w:gridCol w:w="859"/>
        <w:gridCol w:w="900"/>
        <w:gridCol w:w="839"/>
      </w:tblGrid>
      <w:tr w:rsidR="00464CB8" w:rsidRPr="009715C6" w:rsidTr="0057700F">
        <w:trPr>
          <w:trHeight w:val="255"/>
        </w:trPr>
        <w:tc>
          <w:tcPr>
            <w:tcW w:w="8693" w:type="dxa"/>
            <w:gridSpan w:val="9"/>
            <w:shd w:val="clear" w:color="auto" w:fill="auto"/>
            <w:vAlign w:val="center"/>
          </w:tcPr>
          <w:p w:rsidR="00464CB8" w:rsidRPr="00116AA0" w:rsidRDefault="00464CB8" w:rsidP="0057700F">
            <w:pPr>
              <w:pStyle w:val="TAH"/>
              <w:rPr>
                <w:rFonts w:cs="Arial"/>
              </w:rPr>
            </w:pPr>
            <w:r w:rsidRPr="00116AA0">
              <w:rPr>
                <w:rFonts w:cs="Arial"/>
              </w:rPr>
              <w:t>E-UTRA Band / Channel bandwidth / N</w:t>
            </w:r>
            <w:r w:rsidRPr="00116AA0">
              <w:rPr>
                <w:rFonts w:cs="Arial"/>
                <w:vertAlign w:val="subscript"/>
              </w:rPr>
              <w:t>RB</w:t>
            </w:r>
            <w:r w:rsidRPr="00116AA0">
              <w:rPr>
                <w:rFonts w:cs="Arial"/>
              </w:rPr>
              <w:t xml:space="preserve"> / Duplex mode</w:t>
            </w:r>
          </w:p>
        </w:tc>
      </w:tr>
      <w:tr w:rsidR="00464CB8" w:rsidRPr="009715C6" w:rsidTr="0057700F">
        <w:trPr>
          <w:trHeight w:val="255"/>
        </w:trPr>
        <w:tc>
          <w:tcPr>
            <w:tcW w:w="1417" w:type="dxa"/>
            <w:shd w:val="clear" w:color="auto" w:fill="auto"/>
            <w:vAlign w:val="center"/>
          </w:tcPr>
          <w:p w:rsidR="00464CB8" w:rsidRPr="00116AA0" w:rsidRDefault="00464CB8" w:rsidP="0057700F">
            <w:pPr>
              <w:pStyle w:val="TAH"/>
              <w:rPr>
                <w:rFonts w:eastAsia="ＭＳ 明朝" w:cs="Arial"/>
              </w:rPr>
            </w:pPr>
            <w:r w:rsidRPr="00116AA0">
              <w:rPr>
                <w:rFonts w:cs="Arial"/>
              </w:rPr>
              <w:t>EUTRA CA Configuration</w:t>
            </w:r>
          </w:p>
        </w:tc>
        <w:tc>
          <w:tcPr>
            <w:tcW w:w="1004" w:type="dxa"/>
            <w:shd w:val="clear" w:color="auto" w:fill="auto"/>
            <w:vAlign w:val="center"/>
          </w:tcPr>
          <w:p w:rsidR="00464CB8" w:rsidRPr="00116AA0" w:rsidRDefault="00464CB8" w:rsidP="0057700F">
            <w:pPr>
              <w:pStyle w:val="TAH"/>
              <w:rPr>
                <w:rFonts w:eastAsia="ＭＳ 明朝" w:cs="Arial"/>
              </w:rPr>
            </w:pPr>
            <w:r w:rsidRPr="00116AA0">
              <w:rPr>
                <w:rFonts w:cs="Arial"/>
              </w:rPr>
              <w:t>EUTRA band</w:t>
            </w:r>
          </w:p>
        </w:tc>
        <w:tc>
          <w:tcPr>
            <w:tcW w:w="1134" w:type="dxa"/>
            <w:shd w:val="clear" w:color="auto" w:fill="auto"/>
            <w:vAlign w:val="center"/>
          </w:tcPr>
          <w:p w:rsidR="00464CB8" w:rsidRPr="00116AA0" w:rsidRDefault="00464CB8" w:rsidP="0057700F">
            <w:pPr>
              <w:pStyle w:val="TAH"/>
              <w:rPr>
                <w:rFonts w:cs="Arial"/>
              </w:rPr>
            </w:pPr>
            <w:r w:rsidRPr="00116AA0">
              <w:rPr>
                <w:rFonts w:cs="Arial"/>
              </w:rPr>
              <w:t>1.4 MHz</w:t>
            </w:r>
          </w:p>
          <w:p w:rsidR="00464CB8" w:rsidRPr="00116AA0" w:rsidRDefault="00464CB8" w:rsidP="0057700F">
            <w:pPr>
              <w:pStyle w:val="TAH"/>
              <w:rPr>
                <w:rFonts w:eastAsia="ＭＳ 明朝" w:cs="Arial"/>
              </w:rPr>
            </w:pPr>
            <w:r w:rsidRPr="00116AA0">
              <w:rPr>
                <w:rFonts w:cs="Arial"/>
              </w:rPr>
              <w:t>(</w:t>
            </w:r>
            <w:proofErr w:type="spellStart"/>
            <w:r w:rsidRPr="00116AA0">
              <w:rPr>
                <w:rFonts w:cs="Arial"/>
              </w:rPr>
              <w:t>dBm</w:t>
            </w:r>
            <w:proofErr w:type="spellEnd"/>
            <w:r w:rsidRPr="00116AA0">
              <w:rPr>
                <w:rFonts w:cs="Arial"/>
              </w:rPr>
              <w:t>)</w:t>
            </w:r>
          </w:p>
        </w:tc>
        <w:tc>
          <w:tcPr>
            <w:tcW w:w="887" w:type="dxa"/>
            <w:shd w:val="clear" w:color="auto" w:fill="auto"/>
            <w:vAlign w:val="center"/>
          </w:tcPr>
          <w:p w:rsidR="00464CB8" w:rsidRPr="00116AA0" w:rsidRDefault="00464CB8" w:rsidP="0057700F">
            <w:pPr>
              <w:pStyle w:val="TAH"/>
              <w:rPr>
                <w:rFonts w:cs="Arial"/>
              </w:rPr>
            </w:pPr>
            <w:r w:rsidRPr="00116AA0">
              <w:rPr>
                <w:rFonts w:cs="Arial"/>
              </w:rPr>
              <w:t>3 MHz</w:t>
            </w:r>
          </w:p>
          <w:p w:rsidR="00464CB8" w:rsidRPr="00116AA0" w:rsidRDefault="00464CB8" w:rsidP="0057700F">
            <w:pPr>
              <w:pStyle w:val="TAH"/>
              <w:rPr>
                <w:rFonts w:eastAsia="ＭＳ 明朝" w:cs="Arial"/>
              </w:rPr>
            </w:pPr>
            <w:r w:rsidRPr="00116AA0">
              <w:rPr>
                <w:rFonts w:cs="Arial"/>
              </w:rPr>
              <w:t>(</w:t>
            </w:r>
            <w:proofErr w:type="spellStart"/>
            <w:r w:rsidRPr="00116AA0">
              <w:rPr>
                <w:rFonts w:cs="Arial"/>
              </w:rPr>
              <w:t>dBm</w:t>
            </w:r>
            <w:proofErr w:type="spellEnd"/>
            <w:r w:rsidRPr="00116AA0">
              <w:rPr>
                <w:rFonts w:cs="Arial"/>
              </w:rPr>
              <w:t>)</w:t>
            </w:r>
          </w:p>
        </w:tc>
        <w:tc>
          <w:tcPr>
            <w:tcW w:w="768" w:type="dxa"/>
            <w:shd w:val="clear" w:color="auto" w:fill="auto"/>
            <w:vAlign w:val="center"/>
          </w:tcPr>
          <w:p w:rsidR="00464CB8" w:rsidRPr="00116AA0" w:rsidRDefault="00464CB8" w:rsidP="0057700F">
            <w:pPr>
              <w:pStyle w:val="TAH"/>
              <w:rPr>
                <w:rFonts w:cs="Arial"/>
              </w:rPr>
            </w:pPr>
            <w:r w:rsidRPr="00116AA0">
              <w:rPr>
                <w:rFonts w:cs="Arial"/>
              </w:rPr>
              <w:t>5 MHz</w:t>
            </w:r>
          </w:p>
          <w:p w:rsidR="00464CB8" w:rsidRPr="00116AA0" w:rsidRDefault="00464CB8" w:rsidP="0057700F">
            <w:pPr>
              <w:pStyle w:val="TAH"/>
              <w:rPr>
                <w:rFonts w:eastAsia="ＭＳ 明朝" w:cs="Arial"/>
              </w:rPr>
            </w:pPr>
            <w:r w:rsidRPr="00116AA0">
              <w:rPr>
                <w:rFonts w:cs="Arial"/>
              </w:rPr>
              <w:t>(</w:t>
            </w:r>
            <w:proofErr w:type="spellStart"/>
            <w:r w:rsidRPr="00116AA0">
              <w:rPr>
                <w:rFonts w:cs="Arial"/>
              </w:rPr>
              <w:t>dBm</w:t>
            </w:r>
            <w:proofErr w:type="spellEnd"/>
            <w:r w:rsidRPr="00116AA0">
              <w:rPr>
                <w:rFonts w:cs="Arial"/>
              </w:rPr>
              <w:t>)</w:t>
            </w:r>
          </w:p>
        </w:tc>
        <w:tc>
          <w:tcPr>
            <w:tcW w:w="885" w:type="dxa"/>
            <w:shd w:val="clear" w:color="auto" w:fill="auto"/>
            <w:vAlign w:val="center"/>
          </w:tcPr>
          <w:p w:rsidR="00464CB8" w:rsidRPr="00116AA0" w:rsidRDefault="00464CB8" w:rsidP="0057700F">
            <w:pPr>
              <w:pStyle w:val="TAH"/>
              <w:rPr>
                <w:rFonts w:cs="Arial"/>
              </w:rPr>
            </w:pPr>
            <w:r w:rsidRPr="00116AA0">
              <w:rPr>
                <w:rFonts w:cs="Arial"/>
              </w:rPr>
              <w:t>10 MHz</w:t>
            </w:r>
          </w:p>
          <w:p w:rsidR="00464CB8" w:rsidRPr="00116AA0" w:rsidRDefault="00464CB8" w:rsidP="0057700F">
            <w:pPr>
              <w:pStyle w:val="TAH"/>
              <w:rPr>
                <w:rFonts w:eastAsia="ＭＳ 明朝" w:cs="Arial"/>
              </w:rPr>
            </w:pPr>
            <w:r w:rsidRPr="00116AA0">
              <w:rPr>
                <w:rFonts w:cs="Arial"/>
              </w:rPr>
              <w:t>(</w:t>
            </w:r>
            <w:proofErr w:type="spellStart"/>
            <w:r w:rsidRPr="00116AA0">
              <w:rPr>
                <w:rFonts w:cs="Arial"/>
              </w:rPr>
              <w:t>dBm</w:t>
            </w:r>
            <w:proofErr w:type="spellEnd"/>
            <w:r w:rsidRPr="00116AA0">
              <w:rPr>
                <w:rFonts w:cs="Arial"/>
              </w:rPr>
              <w:t>)</w:t>
            </w:r>
          </w:p>
        </w:tc>
        <w:tc>
          <w:tcPr>
            <w:tcW w:w="859" w:type="dxa"/>
            <w:shd w:val="clear" w:color="auto" w:fill="auto"/>
            <w:vAlign w:val="center"/>
          </w:tcPr>
          <w:p w:rsidR="00464CB8" w:rsidRPr="00116AA0" w:rsidRDefault="00464CB8" w:rsidP="0057700F">
            <w:pPr>
              <w:pStyle w:val="TAH"/>
              <w:rPr>
                <w:rFonts w:cs="Arial"/>
              </w:rPr>
            </w:pPr>
            <w:r w:rsidRPr="00116AA0">
              <w:rPr>
                <w:rFonts w:cs="Arial"/>
              </w:rPr>
              <w:t>15 MHz</w:t>
            </w:r>
          </w:p>
          <w:p w:rsidR="00464CB8" w:rsidRPr="00116AA0" w:rsidRDefault="00464CB8" w:rsidP="0057700F">
            <w:pPr>
              <w:pStyle w:val="TAH"/>
              <w:rPr>
                <w:rFonts w:eastAsia="ＭＳ 明朝" w:cs="Arial"/>
              </w:rPr>
            </w:pPr>
            <w:r w:rsidRPr="00116AA0">
              <w:rPr>
                <w:rFonts w:cs="Arial"/>
              </w:rPr>
              <w:t>(</w:t>
            </w:r>
            <w:proofErr w:type="spellStart"/>
            <w:r w:rsidRPr="00116AA0">
              <w:rPr>
                <w:rFonts w:cs="Arial"/>
              </w:rPr>
              <w:t>dBm</w:t>
            </w:r>
            <w:proofErr w:type="spellEnd"/>
            <w:r w:rsidRPr="00116AA0">
              <w:rPr>
                <w:rFonts w:cs="Arial"/>
              </w:rPr>
              <w:t>)</w:t>
            </w:r>
          </w:p>
        </w:tc>
        <w:tc>
          <w:tcPr>
            <w:tcW w:w="900" w:type="dxa"/>
            <w:shd w:val="clear" w:color="auto" w:fill="auto"/>
            <w:vAlign w:val="center"/>
          </w:tcPr>
          <w:p w:rsidR="00464CB8" w:rsidRPr="00116AA0" w:rsidRDefault="00464CB8" w:rsidP="0057700F">
            <w:pPr>
              <w:pStyle w:val="TAH"/>
              <w:rPr>
                <w:rFonts w:cs="Arial"/>
              </w:rPr>
            </w:pPr>
            <w:r w:rsidRPr="00116AA0">
              <w:rPr>
                <w:rFonts w:cs="Arial"/>
              </w:rPr>
              <w:t>20 MHz</w:t>
            </w:r>
          </w:p>
          <w:p w:rsidR="00464CB8" w:rsidRPr="00116AA0" w:rsidRDefault="00464CB8" w:rsidP="0057700F">
            <w:pPr>
              <w:pStyle w:val="TAH"/>
              <w:rPr>
                <w:rFonts w:eastAsia="ＭＳ 明朝" w:cs="Arial"/>
              </w:rPr>
            </w:pPr>
            <w:r w:rsidRPr="00116AA0">
              <w:rPr>
                <w:rFonts w:cs="Arial"/>
              </w:rPr>
              <w:t>(</w:t>
            </w:r>
            <w:proofErr w:type="spellStart"/>
            <w:r w:rsidRPr="00116AA0">
              <w:rPr>
                <w:rFonts w:cs="Arial"/>
              </w:rPr>
              <w:t>dBm</w:t>
            </w:r>
            <w:proofErr w:type="spellEnd"/>
            <w:r w:rsidRPr="00116AA0">
              <w:rPr>
                <w:rFonts w:cs="Arial"/>
              </w:rPr>
              <w:t>)</w:t>
            </w:r>
          </w:p>
        </w:tc>
        <w:tc>
          <w:tcPr>
            <w:tcW w:w="839" w:type="dxa"/>
            <w:shd w:val="clear" w:color="auto" w:fill="auto"/>
            <w:vAlign w:val="center"/>
          </w:tcPr>
          <w:p w:rsidR="00464CB8" w:rsidRPr="00116AA0" w:rsidRDefault="00464CB8" w:rsidP="0057700F">
            <w:pPr>
              <w:pStyle w:val="TAH"/>
              <w:rPr>
                <w:rFonts w:eastAsia="ＭＳ 明朝" w:cs="Arial"/>
              </w:rPr>
            </w:pPr>
            <w:r w:rsidRPr="00116AA0">
              <w:rPr>
                <w:rFonts w:cs="Arial"/>
              </w:rPr>
              <w:t>Duplex mode</w:t>
            </w:r>
          </w:p>
        </w:tc>
      </w:tr>
      <w:tr w:rsidR="00464CB8" w:rsidRPr="009715C6" w:rsidTr="0057700F">
        <w:trPr>
          <w:trHeight w:val="255"/>
        </w:trPr>
        <w:tc>
          <w:tcPr>
            <w:tcW w:w="1417" w:type="dxa"/>
            <w:shd w:val="clear" w:color="auto" w:fill="auto"/>
            <w:vAlign w:val="center"/>
          </w:tcPr>
          <w:p w:rsidR="00464CB8" w:rsidRPr="00116AA0" w:rsidRDefault="00464CB8" w:rsidP="0057700F">
            <w:pPr>
              <w:pStyle w:val="TAC"/>
              <w:rPr>
                <w:rFonts w:cs="Arial"/>
              </w:rPr>
            </w:pPr>
            <w:r w:rsidRPr="00116AA0">
              <w:rPr>
                <w:rFonts w:cs="Arial"/>
              </w:rPr>
              <w:t>CA_1A-46A</w:t>
            </w:r>
          </w:p>
        </w:tc>
        <w:tc>
          <w:tcPr>
            <w:tcW w:w="1004" w:type="dxa"/>
            <w:shd w:val="clear" w:color="auto" w:fill="auto"/>
            <w:vAlign w:val="center"/>
          </w:tcPr>
          <w:p w:rsidR="00464CB8" w:rsidRPr="00116AA0" w:rsidRDefault="00464CB8" w:rsidP="0057700F">
            <w:pPr>
              <w:pStyle w:val="TAC"/>
              <w:rPr>
                <w:rFonts w:cs="Arial"/>
              </w:rPr>
            </w:pPr>
            <w:r w:rsidRPr="00116AA0">
              <w:rPr>
                <w:rFonts w:cs="Arial"/>
              </w:rPr>
              <w:t>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25 </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50 </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75 </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100 </w:t>
            </w:r>
          </w:p>
        </w:tc>
        <w:tc>
          <w:tcPr>
            <w:tcW w:w="839"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417" w:type="dxa"/>
            <w:shd w:val="clear" w:color="auto" w:fill="auto"/>
            <w:vAlign w:val="center"/>
          </w:tcPr>
          <w:p w:rsidR="00464CB8" w:rsidRPr="00116AA0" w:rsidRDefault="00464CB8" w:rsidP="0057700F">
            <w:pPr>
              <w:pStyle w:val="TAC"/>
              <w:rPr>
                <w:rFonts w:cs="Arial"/>
              </w:rPr>
            </w:pPr>
            <w:r w:rsidRPr="00116AA0">
              <w:rPr>
                <w:rFonts w:cs="Arial"/>
              </w:rPr>
              <w:t>CA_2A-46A</w:t>
            </w:r>
          </w:p>
        </w:tc>
        <w:tc>
          <w:tcPr>
            <w:tcW w:w="1004" w:type="dxa"/>
            <w:shd w:val="clear" w:color="auto" w:fill="auto"/>
            <w:vAlign w:val="center"/>
          </w:tcPr>
          <w:p w:rsidR="00464CB8" w:rsidRPr="00116AA0" w:rsidRDefault="00464CB8" w:rsidP="0057700F">
            <w:pPr>
              <w:pStyle w:val="TAC"/>
              <w:rPr>
                <w:rFonts w:cs="Arial"/>
              </w:rPr>
            </w:pPr>
            <w:r w:rsidRPr="00116AA0">
              <w:rPr>
                <w:rFonts w:cs="Arial"/>
              </w:rPr>
              <w:t>2</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eastAsia="ＭＳ 明朝" w:cs="Arial"/>
              </w:rPr>
              <w:t>25</w:t>
            </w:r>
          </w:p>
        </w:tc>
        <w:tc>
          <w:tcPr>
            <w:tcW w:w="885" w:type="dxa"/>
            <w:shd w:val="clear" w:color="auto" w:fill="auto"/>
            <w:vAlign w:val="center"/>
          </w:tcPr>
          <w:p w:rsidR="00464CB8" w:rsidRPr="00116AA0" w:rsidRDefault="00464CB8" w:rsidP="0057700F">
            <w:pPr>
              <w:pStyle w:val="TAC"/>
              <w:rPr>
                <w:rFonts w:cs="Arial"/>
              </w:rPr>
            </w:pPr>
            <w:r w:rsidRPr="00116AA0">
              <w:rPr>
                <w:rFonts w:eastAsia="ＭＳ 明朝" w:cs="Arial"/>
              </w:rPr>
              <w:t>50</w:t>
            </w:r>
          </w:p>
        </w:tc>
        <w:tc>
          <w:tcPr>
            <w:tcW w:w="859" w:type="dxa"/>
            <w:shd w:val="clear" w:color="auto" w:fill="auto"/>
            <w:vAlign w:val="center"/>
          </w:tcPr>
          <w:p w:rsidR="00464CB8" w:rsidRPr="00116AA0" w:rsidRDefault="00464CB8" w:rsidP="0057700F">
            <w:pPr>
              <w:pStyle w:val="TAC"/>
              <w:rPr>
                <w:rFonts w:cs="Arial"/>
              </w:rPr>
            </w:pPr>
            <w:r w:rsidRPr="00116AA0">
              <w:rPr>
                <w:rFonts w:eastAsia="ＭＳ 明朝" w:cs="Arial"/>
              </w:rPr>
              <w:t>50</w:t>
            </w:r>
            <w:r w:rsidRPr="00116AA0">
              <w:rPr>
                <w:rFonts w:eastAsia="ＭＳ 明朝" w:cs="Arial"/>
                <w:vertAlign w:val="superscript"/>
              </w:rPr>
              <w:t>1</w:t>
            </w:r>
          </w:p>
        </w:tc>
        <w:tc>
          <w:tcPr>
            <w:tcW w:w="900" w:type="dxa"/>
            <w:shd w:val="clear" w:color="auto" w:fill="auto"/>
            <w:vAlign w:val="center"/>
          </w:tcPr>
          <w:p w:rsidR="00464CB8" w:rsidRPr="00116AA0" w:rsidRDefault="00464CB8" w:rsidP="0057700F">
            <w:pPr>
              <w:pStyle w:val="TAC"/>
              <w:rPr>
                <w:rFonts w:cs="Arial"/>
              </w:rPr>
            </w:pPr>
            <w:r w:rsidRPr="00116AA0">
              <w:rPr>
                <w:rFonts w:eastAsia="ＭＳ 明朝" w:cs="Arial"/>
              </w:rPr>
              <w:t>50</w:t>
            </w:r>
            <w:r w:rsidRPr="00116AA0">
              <w:rPr>
                <w:rFonts w:eastAsia="ＭＳ 明朝" w:cs="Arial"/>
                <w:vertAlign w:val="superscript"/>
              </w:rPr>
              <w:t>1</w:t>
            </w:r>
          </w:p>
        </w:tc>
        <w:tc>
          <w:tcPr>
            <w:tcW w:w="839"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417" w:type="dxa"/>
            <w:shd w:val="clear" w:color="auto" w:fill="auto"/>
            <w:vAlign w:val="center"/>
          </w:tcPr>
          <w:p w:rsidR="00464CB8" w:rsidRPr="00116AA0" w:rsidRDefault="00464CB8" w:rsidP="0057700F">
            <w:pPr>
              <w:pStyle w:val="TAC"/>
              <w:rPr>
                <w:rFonts w:cs="Arial"/>
              </w:rPr>
            </w:pPr>
            <w:r w:rsidRPr="00116AA0">
              <w:rPr>
                <w:rFonts w:cs="Arial"/>
              </w:rPr>
              <w:t>CA_3A-46A</w:t>
            </w:r>
          </w:p>
        </w:tc>
        <w:tc>
          <w:tcPr>
            <w:tcW w:w="1004" w:type="dxa"/>
            <w:shd w:val="clear" w:color="auto" w:fill="auto"/>
            <w:vAlign w:val="center"/>
          </w:tcPr>
          <w:p w:rsidR="00464CB8" w:rsidRPr="00116AA0" w:rsidRDefault="00464CB8" w:rsidP="0057700F">
            <w:pPr>
              <w:pStyle w:val="TAC"/>
              <w:rPr>
                <w:rFonts w:cs="Arial"/>
              </w:rPr>
            </w:pPr>
            <w:r w:rsidRPr="00116AA0">
              <w:rPr>
                <w:rFonts w:cs="Arial"/>
              </w:rPr>
              <w:t>3</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25 </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50 </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r w:rsidRPr="00116AA0">
              <w:rPr>
                <w:rFonts w:eastAsia="ＭＳ 明朝" w:cs="Arial"/>
                <w:vertAlign w:val="superscript"/>
              </w:rPr>
              <w:t>1</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r w:rsidRPr="00116AA0">
              <w:rPr>
                <w:rFonts w:eastAsia="ＭＳ 明朝" w:cs="Arial"/>
                <w:vertAlign w:val="superscript"/>
              </w:rPr>
              <w:t>1</w:t>
            </w:r>
          </w:p>
        </w:tc>
        <w:tc>
          <w:tcPr>
            <w:tcW w:w="839"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417" w:type="dxa"/>
            <w:shd w:val="clear" w:color="auto" w:fill="auto"/>
            <w:vAlign w:val="center"/>
          </w:tcPr>
          <w:p w:rsidR="00464CB8" w:rsidRPr="00116AA0" w:rsidRDefault="00464CB8" w:rsidP="0057700F">
            <w:pPr>
              <w:pStyle w:val="TAC"/>
              <w:rPr>
                <w:rFonts w:cs="Arial"/>
              </w:rPr>
            </w:pPr>
            <w:r w:rsidRPr="00116AA0">
              <w:rPr>
                <w:rFonts w:cs="Arial"/>
              </w:rPr>
              <w:t>CA_4A-46A</w:t>
            </w:r>
          </w:p>
        </w:tc>
        <w:tc>
          <w:tcPr>
            <w:tcW w:w="1004" w:type="dxa"/>
            <w:shd w:val="clear" w:color="auto" w:fill="auto"/>
            <w:vAlign w:val="center"/>
          </w:tcPr>
          <w:p w:rsidR="00464CB8" w:rsidRPr="00116AA0" w:rsidRDefault="00464CB8" w:rsidP="0057700F">
            <w:pPr>
              <w:pStyle w:val="TAC"/>
              <w:rPr>
                <w:rFonts w:cs="Arial"/>
              </w:rPr>
            </w:pPr>
            <w:r w:rsidRPr="00116AA0">
              <w:rPr>
                <w:rFonts w:cs="Arial"/>
              </w:rPr>
              <w:t>4</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25 </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50 </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75 </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100 </w:t>
            </w:r>
          </w:p>
        </w:tc>
        <w:tc>
          <w:tcPr>
            <w:tcW w:w="839"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417" w:type="dxa"/>
            <w:shd w:val="clear" w:color="auto" w:fill="auto"/>
            <w:vAlign w:val="center"/>
          </w:tcPr>
          <w:p w:rsidR="00464CB8" w:rsidRPr="00116AA0" w:rsidRDefault="00464CB8" w:rsidP="0057700F">
            <w:pPr>
              <w:pStyle w:val="TAC"/>
              <w:rPr>
                <w:rFonts w:cs="Arial"/>
              </w:rPr>
            </w:pPr>
            <w:r w:rsidRPr="00116AA0">
              <w:rPr>
                <w:rFonts w:cs="Arial"/>
              </w:rPr>
              <w:t>CA_7A-46A</w:t>
            </w:r>
          </w:p>
        </w:tc>
        <w:tc>
          <w:tcPr>
            <w:tcW w:w="1004" w:type="dxa"/>
            <w:shd w:val="clear" w:color="auto" w:fill="auto"/>
            <w:vAlign w:val="center"/>
          </w:tcPr>
          <w:p w:rsidR="00464CB8" w:rsidRPr="00116AA0" w:rsidRDefault="00464CB8" w:rsidP="0057700F">
            <w:pPr>
              <w:pStyle w:val="TAC"/>
              <w:rPr>
                <w:rFonts w:cs="Arial"/>
              </w:rPr>
            </w:pPr>
            <w:r w:rsidRPr="00116AA0">
              <w:rPr>
                <w:rFonts w:cs="Arial"/>
              </w:rPr>
              <w:t>7</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25 </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50 </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75</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75</w:t>
            </w:r>
            <w:r w:rsidRPr="00116AA0">
              <w:rPr>
                <w:rFonts w:eastAsia="ＭＳ 明朝" w:cs="Arial"/>
                <w:vertAlign w:val="superscript"/>
              </w:rPr>
              <w:t>1</w:t>
            </w:r>
          </w:p>
        </w:tc>
        <w:tc>
          <w:tcPr>
            <w:tcW w:w="839"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417" w:type="dxa"/>
            <w:shd w:val="clear" w:color="auto" w:fill="auto"/>
            <w:vAlign w:val="center"/>
          </w:tcPr>
          <w:p w:rsidR="00464CB8" w:rsidRPr="00116AA0" w:rsidRDefault="00464CB8" w:rsidP="0057700F">
            <w:pPr>
              <w:pStyle w:val="TAC"/>
              <w:rPr>
                <w:rFonts w:cs="Arial"/>
              </w:rPr>
            </w:pPr>
            <w:r w:rsidRPr="00116AA0">
              <w:rPr>
                <w:rFonts w:cs="Arial"/>
              </w:rPr>
              <w:t>CA_41A-46A</w:t>
            </w:r>
          </w:p>
        </w:tc>
        <w:tc>
          <w:tcPr>
            <w:tcW w:w="1004" w:type="dxa"/>
            <w:shd w:val="clear" w:color="auto" w:fill="auto"/>
            <w:vAlign w:val="center"/>
          </w:tcPr>
          <w:p w:rsidR="00464CB8" w:rsidRPr="00116AA0" w:rsidRDefault="00464CB8" w:rsidP="0057700F">
            <w:pPr>
              <w:pStyle w:val="TAC"/>
              <w:rPr>
                <w:rFonts w:cs="Arial"/>
              </w:rPr>
            </w:pPr>
            <w:r w:rsidRPr="00116AA0">
              <w:rPr>
                <w:rFonts w:cs="Arial"/>
              </w:rPr>
              <w:t>41</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25</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50 </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75 </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100 </w:t>
            </w:r>
          </w:p>
        </w:tc>
        <w:tc>
          <w:tcPr>
            <w:tcW w:w="839" w:type="dxa"/>
            <w:shd w:val="clear" w:color="auto" w:fill="auto"/>
            <w:vAlign w:val="center"/>
          </w:tcPr>
          <w:p w:rsidR="00464CB8" w:rsidRPr="00116AA0" w:rsidRDefault="00464CB8" w:rsidP="0057700F">
            <w:pPr>
              <w:pStyle w:val="TAC"/>
              <w:rPr>
                <w:rFonts w:cs="Arial"/>
              </w:rPr>
            </w:pPr>
            <w:r w:rsidRPr="00116AA0">
              <w:rPr>
                <w:rFonts w:cs="Arial"/>
              </w:rPr>
              <w:t>TDD</w:t>
            </w:r>
          </w:p>
        </w:tc>
      </w:tr>
      <w:tr w:rsidR="00464CB8" w:rsidRPr="009715C6" w:rsidTr="0057700F">
        <w:trPr>
          <w:trHeight w:val="255"/>
        </w:trPr>
        <w:tc>
          <w:tcPr>
            <w:tcW w:w="1417" w:type="dxa"/>
            <w:shd w:val="clear" w:color="auto" w:fill="auto"/>
            <w:vAlign w:val="center"/>
          </w:tcPr>
          <w:p w:rsidR="00464CB8" w:rsidRPr="00116AA0" w:rsidRDefault="00464CB8" w:rsidP="0057700F">
            <w:pPr>
              <w:pStyle w:val="TAC"/>
              <w:rPr>
                <w:rFonts w:cs="Arial"/>
              </w:rPr>
            </w:pPr>
            <w:r w:rsidRPr="00116AA0">
              <w:rPr>
                <w:rFonts w:cs="Arial"/>
              </w:rPr>
              <w:t>CA_41A-46A</w:t>
            </w:r>
          </w:p>
        </w:tc>
        <w:tc>
          <w:tcPr>
            <w:tcW w:w="1004" w:type="dxa"/>
            <w:shd w:val="clear" w:color="auto" w:fill="auto"/>
            <w:vAlign w:val="center"/>
          </w:tcPr>
          <w:p w:rsidR="00464CB8" w:rsidRPr="00116AA0" w:rsidRDefault="00464CB8" w:rsidP="0057700F">
            <w:pPr>
              <w:pStyle w:val="TAC"/>
              <w:rPr>
                <w:rFonts w:cs="Arial"/>
              </w:rPr>
            </w:pPr>
            <w:r w:rsidRPr="00116AA0">
              <w:rPr>
                <w:rFonts w:cs="Arial"/>
              </w:rPr>
              <w:t>42</w:t>
            </w:r>
          </w:p>
        </w:tc>
        <w:tc>
          <w:tcPr>
            <w:tcW w:w="1134"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25</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50 </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75 </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100 </w:t>
            </w:r>
          </w:p>
        </w:tc>
        <w:tc>
          <w:tcPr>
            <w:tcW w:w="839" w:type="dxa"/>
            <w:shd w:val="clear" w:color="auto" w:fill="auto"/>
            <w:vAlign w:val="center"/>
          </w:tcPr>
          <w:p w:rsidR="00464CB8" w:rsidRPr="00116AA0" w:rsidRDefault="00464CB8" w:rsidP="0057700F">
            <w:pPr>
              <w:pStyle w:val="TAC"/>
              <w:rPr>
                <w:rFonts w:cs="Arial"/>
              </w:rPr>
            </w:pPr>
            <w:r w:rsidRPr="00116AA0">
              <w:rPr>
                <w:rFonts w:cs="Arial"/>
              </w:rPr>
              <w:t>TDD</w:t>
            </w:r>
          </w:p>
        </w:tc>
      </w:tr>
      <w:tr w:rsidR="00464CB8" w:rsidRPr="009715C6" w:rsidTr="0057700F">
        <w:trPr>
          <w:trHeight w:val="255"/>
        </w:trPr>
        <w:tc>
          <w:tcPr>
            <w:tcW w:w="8693" w:type="dxa"/>
            <w:gridSpan w:val="9"/>
            <w:shd w:val="clear" w:color="auto" w:fill="auto"/>
            <w:vAlign w:val="center"/>
          </w:tcPr>
          <w:p w:rsidR="00464CB8" w:rsidRPr="00116AA0" w:rsidRDefault="00464CB8" w:rsidP="0057700F">
            <w:pPr>
              <w:pStyle w:val="TAN"/>
              <w:rPr>
                <w:rFonts w:cs="Arial"/>
              </w:rPr>
            </w:pPr>
            <w:r w:rsidRPr="00116AA0">
              <w:rPr>
                <w:rFonts w:cs="Arial"/>
              </w:rPr>
              <w:t>NOTE 1:</w:t>
            </w:r>
            <w:r w:rsidRPr="00116AA0">
              <w:rPr>
                <w:rFonts w:cs="Arial"/>
              </w:rPr>
              <w:tab/>
              <w:t>refers to the UL resource blocks shall be located as close as possible to the downlink operating band but confined within the transmission bandwidth configuration for the channel bandwidth (Table 5.6-1).</w:t>
            </w:r>
          </w:p>
        </w:tc>
      </w:tr>
    </w:tbl>
    <w:p w:rsidR="00464CB8" w:rsidRPr="009715C6" w:rsidRDefault="00464CB8" w:rsidP="00464CB8"/>
    <w:p w:rsidR="00464CB8" w:rsidRPr="009715C6" w:rsidRDefault="00464CB8" w:rsidP="00464CB8">
      <w:pPr>
        <w:rPr>
          <w:lang w:eastAsia="ja-JP"/>
        </w:rPr>
      </w:pPr>
      <w:r w:rsidRPr="009715C6">
        <w:rPr>
          <w:lang w:eastAsia="ja-JP"/>
        </w:rPr>
        <w:t>In all cases for single uplink inter-band CA, unless given by Table 7.3.1-3 for the band with the active uplink carrier, the applicable reference sensitivity requirements shall be verified with the network signalling value NS_01 (Table 6.2.4-1) configured.</w:t>
      </w:r>
    </w:p>
    <w:p w:rsidR="00464CB8" w:rsidRPr="009715C6" w:rsidRDefault="00464CB8" w:rsidP="00464CB8">
      <w:r w:rsidRPr="009715C6">
        <w:rPr>
          <w:rFonts w:hint="eastAsia"/>
          <w:lang w:eastAsia="zh-CN"/>
        </w:rPr>
        <w:t>F</w:t>
      </w:r>
      <w:r w:rsidRPr="009715C6">
        <w:t>or inter-band carrier aggregation with one component carrier per operating band and the uplink assigned to two E-UTRA bands</w:t>
      </w:r>
      <w:r w:rsidRPr="009715C6">
        <w:rPr>
          <w:lang w:eastAsia="ko-KR"/>
        </w:rPr>
        <w:t xml:space="preserve"> </w:t>
      </w:r>
      <w:r w:rsidRPr="009715C6">
        <w:t xml:space="preserve">the throughput shall be ≥ 95% of the maximum throughput of the reference measurement channels as specified in Annexes A.2.2, A.2.3 and A.3.2 (with one sided dynamic OCNG Pattern OP.1 FDD/TDD for the DL-signal as described in Annex A.5.1.1/A.5.2.1) with parameters specified in Table 7.3.1-1 and Table 7.3.1-2. The reference sensitivity is defined to be met with </w:t>
      </w:r>
      <w:r w:rsidRPr="009715C6">
        <w:rPr>
          <w:rFonts w:hint="eastAsia"/>
          <w:lang w:eastAsia="zh-CN"/>
        </w:rPr>
        <w:t>all</w:t>
      </w:r>
      <w:r w:rsidRPr="009715C6">
        <w:t xml:space="preserve"> downlink component carriers active and both of the uplink carriers active. </w:t>
      </w:r>
    </w:p>
    <w:p w:rsidR="00464CB8" w:rsidRPr="009715C6" w:rsidRDefault="00464CB8" w:rsidP="00464CB8">
      <w:pPr>
        <w:rPr>
          <w:lang w:val="en-US"/>
        </w:rPr>
      </w:pPr>
      <w:r w:rsidRPr="009715C6">
        <w:t xml:space="preserve">For </w:t>
      </w:r>
      <w:r w:rsidRPr="009715C6">
        <w:rPr>
          <w:lang w:val="en-US"/>
        </w:rPr>
        <w:t xml:space="preserve">E-UTRA CA configurations </w:t>
      </w:r>
      <w:r w:rsidRPr="009715C6">
        <w:t>with uplink and downlink assigned to two E-UTRA bands</w:t>
      </w:r>
      <w:r w:rsidRPr="009715C6">
        <w:rPr>
          <w:lang w:val="en-US"/>
        </w:rPr>
        <w:t xml:space="preserve"> given in Table 7.3.1A-0f the </w:t>
      </w:r>
      <w:r w:rsidRPr="009715C6">
        <w:t xml:space="preserve">reference sensitivity </w:t>
      </w:r>
      <w:r w:rsidRPr="009715C6">
        <w:rPr>
          <w:lang w:val="en-US"/>
        </w:rPr>
        <w:t>is defined only for the specific uplink and downlink test points which are specified in Table 7.3.1A-0f</w:t>
      </w:r>
      <w:r w:rsidRPr="009715C6">
        <w:rPr>
          <w:rFonts w:hint="eastAsia"/>
          <w:lang w:val="en-US" w:eastAsia="ko-KR"/>
        </w:rPr>
        <w:t>.</w:t>
      </w:r>
      <w:r w:rsidRPr="009715C6">
        <w:rPr>
          <w:lang w:val="en-US" w:eastAsia="ko-KR"/>
        </w:rPr>
        <w:t xml:space="preserve"> </w:t>
      </w:r>
      <w:r w:rsidRPr="009715C6">
        <w:t xml:space="preserve">For </w:t>
      </w:r>
      <w:r w:rsidRPr="009715C6">
        <w:rPr>
          <w:lang w:val="en-US"/>
        </w:rPr>
        <w:t xml:space="preserve">E-UTRA CA configurations </w:t>
      </w:r>
      <w:r w:rsidRPr="009715C6">
        <w:t>with uplink assigned to two E-UTRA bands</w:t>
      </w:r>
      <w:r w:rsidRPr="009715C6">
        <w:rPr>
          <w:lang w:val="en-US"/>
        </w:rPr>
        <w:t xml:space="preserve"> and downlink </w:t>
      </w:r>
      <w:r w:rsidRPr="009715C6">
        <w:t xml:space="preserve">assigned </w:t>
      </w:r>
      <w:r w:rsidRPr="009715C6">
        <w:rPr>
          <w:lang w:val="en-US"/>
        </w:rPr>
        <w:t xml:space="preserve">to three E-UTRA bands given in Table 7.3.1A-0g the </w:t>
      </w:r>
      <w:r w:rsidRPr="009715C6">
        <w:t xml:space="preserve">reference sensitivity </w:t>
      </w:r>
      <w:r w:rsidRPr="009715C6">
        <w:rPr>
          <w:lang w:val="en-US"/>
        </w:rPr>
        <w:t>is defined only for the specific uplink and downlink test points which are specified in Table 7.3.1A-0g. For these test points the reference sensitivity requirement specified in Table 7.3.1-1 is relaxed by the amount of parameter MSD given in Table 7.3.1A-0f.</w:t>
      </w:r>
    </w:p>
    <w:p w:rsidR="00464CB8" w:rsidRPr="009715C6" w:rsidRDefault="00464CB8" w:rsidP="00464CB8">
      <w:r w:rsidRPr="009715C6">
        <w:rPr>
          <w:lang w:val="en-US"/>
        </w:rPr>
        <w:t xml:space="preserve">The </w:t>
      </w:r>
      <w:r w:rsidRPr="009715C6">
        <w:t>allowed exceptions defined in Table 7.3.1A-0a</w:t>
      </w:r>
      <w:r w:rsidRPr="009715C6" w:rsidDel="0018251F">
        <w:t xml:space="preserve"> </w:t>
      </w:r>
      <w:r w:rsidRPr="009715C6">
        <w:t>and Table 7.3.1A-0b</w:t>
      </w:r>
      <w:r w:rsidRPr="009715C6" w:rsidDel="0018251F">
        <w:t xml:space="preserve"> </w:t>
      </w:r>
      <w:r w:rsidRPr="009715C6">
        <w:t xml:space="preserve">for inter-band carrier aggregation with a single active uplink </w:t>
      </w:r>
      <w:proofErr w:type="gramStart"/>
      <w:r w:rsidRPr="009715C6">
        <w:t>are</w:t>
      </w:r>
      <w:proofErr w:type="gramEnd"/>
      <w:r w:rsidRPr="009715C6">
        <w:t xml:space="preserve"> also applicable for dual uplink operation.</w:t>
      </w:r>
    </w:p>
    <w:p w:rsidR="00464CB8" w:rsidRPr="009715C6" w:rsidRDefault="00464CB8" w:rsidP="00464CB8">
      <w:pPr>
        <w:pStyle w:val="TH"/>
      </w:pPr>
      <w:r w:rsidRPr="009715C6">
        <w:t xml:space="preserve">Table 7.3.1A-0f: 2 UL and 2 DL </w:t>
      </w:r>
      <w:proofErr w:type="spellStart"/>
      <w:r w:rsidRPr="009715C6">
        <w:t>interband</w:t>
      </w:r>
      <w:proofErr w:type="spellEnd"/>
      <w:r w:rsidRPr="009715C6">
        <w:t xml:space="preserve"> Reference sensitivity QPSK P</w:t>
      </w:r>
      <w:r w:rsidRPr="009715C6">
        <w:rPr>
          <w:vertAlign w:val="subscript"/>
        </w:rPr>
        <w:t>REFSENS</w:t>
      </w:r>
      <w:r w:rsidRPr="009715C6">
        <w:t xml:space="preserve"> and uplink/downlink configurations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852"/>
        <w:gridCol w:w="960"/>
        <w:gridCol w:w="960"/>
        <w:gridCol w:w="960"/>
        <w:gridCol w:w="960"/>
        <w:gridCol w:w="960"/>
        <w:gridCol w:w="835"/>
      </w:tblGrid>
      <w:tr w:rsidR="00464CB8" w:rsidRPr="009715C6" w:rsidTr="0057700F">
        <w:trPr>
          <w:trHeight w:val="20"/>
          <w:jc w:val="center"/>
        </w:trPr>
        <w:tc>
          <w:tcPr>
            <w:tcW w:w="8895" w:type="dxa"/>
            <w:gridSpan w:val="8"/>
            <w:shd w:val="clear" w:color="auto" w:fill="auto"/>
            <w:vAlign w:val="center"/>
            <w:hideMark/>
          </w:tcPr>
          <w:p w:rsidR="00464CB8" w:rsidRPr="00116AA0" w:rsidRDefault="00464CB8" w:rsidP="0057700F">
            <w:pPr>
              <w:pStyle w:val="TAH"/>
              <w:rPr>
                <w:rFonts w:cs="Arial"/>
                <w:lang w:val="en-US"/>
              </w:rPr>
            </w:pPr>
            <w:r w:rsidRPr="00116AA0">
              <w:rPr>
                <w:rFonts w:cs="Arial"/>
              </w:rPr>
              <w:t>E-UTRA Band / Channel bandwidth / N</w:t>
            </w:r>
            <w:r w:rsidRPr="00116AA0">
              <w:rPr>
                <w:rFonts w:cs="Arial"/>
                <w:vertAlign w:val="subscript"/>
              </w:rPr>
              <w:t>RB</w:t>
            </w:r>
            <w:r w:rsidRPr="00116AA0">
              <w:rPr>
                <w:rFonts w:cs="Arial"/>
              </w:rPr>
              <w:t xml:space="preserve"> / Duplex mode</w:t>
            </w:r>
          </w:p>
        </w:tc>
      </w:tr>
      <w:tr w:rsidR="00464CB8" w:rsidRPr="009715C6" w:rsidTr="0057700F">
        <w:trPr>
          <w:trHeight w:val="225"/>
          <w:jc w:val="center"/>
        </w:trPr>
        <w:tc>
          <w:tcPr>
            <w:tcW w:w="2408" w:type="dxa"/>
            <w:vMerge w:val="restart"/>
            <w:shd w:val="clear" w:color="auto" w:fill="auto"/>
            <w:vAlign w:val="center"/>
            <w:hideMark/>
          </w:tcPr>
          <w:p w:rsidR="00464CB8" w:rsidRPr="00116AA0" w:rsidRDefault="00464CB8" w:rsidP="0057700F">
            <w:pPr>
              <w:pStyle w:val="TAH"/>
              <w:rPr>
                <w:rFonts w:cs="Arial"/>
              </w:rPr>
            </w:pPr>
            <w:r w:rsidRPr="00116AA0">
              <w:rPr>
                <w:rFonts w:cs="Arial"/>
              </w:rPr>
              <w:t xml:space="preserve">EUTRA CA </w:t>
            </w:r>
          </w:p>
          <w:p w:rsidR="00464CB8" w:rsidRPr="00116AA0" w:rsidRDefault="00464CB8" w:rsidP="0057700F">
            <w:pPr>
              <w:pStyle w:val="TAH"/>
              <w:rPr>
                <w:rFonts w:cs="Arial"/>
              </w:rPr>
            </w:pPr>
            <w:r w:rsidRPr="00116AA0">
              <w:rPr>
                <w:rFonts w:cs="Arial"/>
              </w:rPr>
              <w:t>Configuration</w:t>
            </w:r>
          </w:p>
        </w:tc>
        <w:tc>
          <w:tcPr>
            <w:tcW w:w="852" w:type="dxa"/>
            <w:vMerge w:val="restart"/>
            <w:shd w:val="clear" w:color="auto" w:fill="auto"/>
            <w:vAlign w:val="center"/>
            <w:hideMark/>
          </w:tcPr>
          <w:p w:rsidR="00464CB8" w:rsidRPr="00116AA0" w:rsidRDefault="00464CB8" w:rsidP="0057700F">
            <w:pPr>
              <w:pStyle w:val="TAH"/>
              <w:rPr>
                <w:rFonts w:cs="Arial"/>
              </w:rPr>
            </w:pPr>
            <w:r w:rsidRPr="00116AA0">
              <w:rPr>
                <w:rFonts w:cs="Arial"/>
              </w:rPr>
              <w:t>EUTRA band</w:t>
            </w:r>
          </w:p>
        </w:tc>
        <w:tc>
          <w:tcPr>
            <w:tcW w:w="960" w:type="dxa"/>
            <w:vMerge w:val="restart"/>
            <w:shd w:val="clear" w:color="auto" w:fill="auto"/>
            <w:vAlign w:val="center"/>
            <w:hideMark/>
          </w:tcPr>
          <w:p w:rsidR="00464CB8" w:rsidRPr="00116AA0" w:rsidRDefault="00464CB8" w:rsidP="0057700F">
            <w:pPr>
              <w:pStyle w:val="TAH"/>
              <w:rPr>
                <w:rFonts w:cs="Arial"/>
              </w:rPr>
            </w:pPr>
            <w:r w:rsidRPr="00116AA0">
              <w:rPr>
                <w:rFonts w:cs="Arial"/>
              </w:rPr>
              <w:t>UL F</w:t>
            </w:r>
            <w:r w:rsidRPr="00116AA0">
              <w:rPr>
                <w:rFonts w:cs="Arial"/>
                <w:vertAlign w:val="subscript"/>
              </w:rPr>
              <w:t>c</w:t>
            </w:r>
            <w:r w:rsidRPr="00116AA0">
              <w:rPr>
                <w:rFonts w:cs="Arial"/>
              </w:rPr>
              <w:t xml:space="preserve"> </w:t>
            </w:r>
            <w:r w:rsidRPr="00116AA0">
              <w:rPr>
                <w:rFonts w:cs="Arial"/>
              </w:rPr>
              <w:br/>
              <w:t>(MHz)</w:t>
            </w:r>
          </w:p>
        </w:tc>
        <w:tc>
          <w:tcPr>
            <w:tcW w:w="960" w:type="dxa"/>
            <w:vMerge w:val="restart"/>
            <w:shd w:val="clear" w:color="auto" w:fill="auto"/>
            <w:vAlign w:val="center"/>
            <w:hideMark/>
          </w:tcPr>
          <w:p w:rsidR="00464CB8" w:rsidRPr="00116AA0" w:rsidRDefault="00464CB8" w:rsidP="0057700F">
            <w:pPr>
              <w:pStyle w:val="TAH"/>
              <w:rPr>
                <w:rFonts w:cs="Arial"/>
              </w:rPr>
            </w:pPr>
            <w:r w:rsidRPr="00116AA0">
              <w:rPr>
                <w:rFonts w:cs="Arial"/>
              </w:rPr>
              <w:t xml:space="preserve">UL/DL BW </w:t>
            </w:r>
            <w:r w:rsidRPr="00116AA0">
              <w:rPr>
                <w:rFonts w:cs="Arial"/>
              </w:rPr>
              <w:br/>
              <w:t>(MHz)</w:t>
            </w:r>
          </w:p>
        </w:tc>
        <w:tc>
          <w:tcPr>
            <w:tcW w:w="960" w:type="dxa"/>
            <w:vMerge w:val="restart"/>
            <w:shd w:val="clear" w:color="auto" w:fill="auto"/>
            <w:vAlign w:val="center"/>
            <w:hideMark/>
          </w:tcPr>
          <w:p w:rsidR="00464CB8" w:rsidRPr="00116AA0" w:rsidRDefault="00464CB8" w:rsidP="0057700F">
            <w:pPr>
              <w:pStyle w:val="TAH"/>
              <w:rPr>
                <w:rFonts w:cs="Arial"/>
              </w:rPr>
            </w:pPr>
            <w:r w:rsidRPr="00116AA0">
              <w:rPr>
                <w:rFonts w:cs="Arial"/>
              </w:rPr>
              <w:t xml:space="preserve">UL </w:t>
            </w:r>
            <w:r w:rsidRPr="00116AA0">
              <w:rPr>
                <w:rFonts w:cs="Arial"/>
              </w:rPr>
              <w:br/>
              <w:t>C</w:t>
            </w:r>
            <w:r w:rsidRPr="00116AA0">
              <w:rPr>
                <w:rFonts w:cs="Arial"/>
                <w:vertAlign w:val="subscript"/>
              </w:rPr>
              <w:t>LRB</w:t>
            </w:r>
          </w:p>
        </w:tc>
        <w:tc>
          <w:tcPr>
            <w:tcW w:w="960" w:type="dxa"/>
            <w:vMerge w:val="restart"/>
            <w:shd w:val="clear" w:color="auto" w:fill="auto"/>
            <w:vAlign w:val="center"/>
            <w:hideMark/>
          </w:tcPr>
          <w:p w:rsidR="00464CB8" w:rsidRPr="00116AA0" w:rsidRDefault="00464CB8" w:rsidP="0057700F">
            <w:pPr>
              <w:pStyle w:val="TAH"/>
              <w:rPr>
                <w:rFonts w:cs="Arial"/>
              </w:rPr>
            </w:pPr>
            <w:r w:rsidRPr="00116AA0">
              <w:rPr>
                <w:rFonts w:cs="Arial"/>
              </w:rPr>
              <w:t>DL F</w:t>
            </w:r>
            <w:r w:rsidRPr="00116AA0">
              <w:rPr>
                <w:rFonts w:cs="Arial"/>
                <w:vertAlign w:val="subscript"/>
              </w:rPr>
              <w:t>c</w:t>
            </w:r>
            <w:r w:rsidRPr="00116AA0">
              <w:rPr>
                <w:rFonts w:cs="Arial"/>
              </w:rPr>
              <w:t xml:space="preserve"> (MHz)</w:t>
            </w:r>
          </w:p>
        </w:tc>
        <w:tc>
          <w:tcPr>
            <w:tcW w:w="960" w:type="dxa"/>
            <w:vMerge w:val="restart"/>
            <w:shd w:val="clear" w:color="auto" w:fill="auto"/>
            <w:vAlign w:val="center"/>
            <w:hideMark/>
          </w:tcPr>
          <w:p w:rsidR="00464CB8" w:rsidRPr="00116AA0" w:rsidRDefault="00464CB8" w:rsidP="0057700F">
            <w:pPr>
              <w:pStyle w:val="TAH"/>
              <w:rPr>
                <w:rFonts w:cs="Arial"/>
              </w:rPr>
            </w:pPr>
            <w:r w:rsidRPr="00116AA0">
              <w:rPr>
                <w:rFonts w:cs="Arial"/>
              </w:rPr>
              <w:t xml:space="preserve">MSD </w:t>
            </w:r>
            <w:r w:rsidRPr="00116AA0">
              <w:rPr>
                <w:rFonts w:cs="Arial"/>
              </w:rPr>
              <w:br/>
              <w:t>(dB)</w:t>
            </w:r>
          </w:p>
        </w:tc>
        <w:tc>
          <w:tcPr>
            <w:tcW w:w="835" w:type="dxa"/>
            <w:vMerge w:val="restart"/>
            <w:shd w:val="clear" w:color="auto" w:fill="auto"/>
            <w:vAlign w:val="center"/>
            <w:hideMark/>
          </w:tcPr>
          <w:p w:rsidR="00464CB8" w:rsidRPr="00116AA0" w:rsidRDefault="00464CB8" w:rsidP="0057700F">
            <w:pPr>
              <w:pStyle w:val="TAH"/>
              <w:rPr>
                <w:rFonts w:cs="Arial"/>
              </w:rPr>
            </w:pPr>
            <w:r w:rsidRPr="00116AA0">
              <w:rPr>
                <w:rFonts w:cs="Arial"/>
              </w:rPr>
              <w:t>Duplex mode</w:t>
            </w:r>
          </w:p>
        </w:tc>
      </w:tr>
      <w:tr w:rsidR="00464CB8" w:rsidRPr="009715C6" w:rsidTr="0057700F">
        <w:trPr>
          <w:trHeight w:val="410"/>
          <w:jc w:val="center"/>
        </w:trPr>
        <w:tc>
          <w:tcPr>
            <w:tcW w:w="2408" w:type="dxa"/>
            <w:vMerge/>
            <w:shd w:val="clear" w:color="auto" w:fill="auto"/>
            <w:vAlign w:val="center"/>
            <w:hideMark/>
          </w:tcPr>
          <w:p w:rsidR="00464CB8" w:rsidRPr="009715C6" w:rsidRDefault="00464CB8" w:rsidP="0057700F">
            <w:pPr>
              <w:jc w:val="center"/>
              <w:rPr>
                <w:b/>
                <w:bCs/>
                <w:lang w:eastAsia="ja-JP"/>
              </w:rPr>
            </w:pPr>
          </w:p>
        </w:tc>
        <w:tc>
          <w:tcPr>
            <w:tcW w:w="852" w:type="dxa"/>
            <w:vMerge/>
            <w:shd w:val="clear" w:color="auto" w:fill="auto"/>
            <w:vAlign w:val="center"/>
            <w:hideMark/>
          </w:tcPr>
          <w:p w:rsidR="00464CB8" w:rsidRPr="009715C6" w:rsidRDefault="00464CB8" w:rsidP="0057700F">
            <w:pPr>
              <w:jc w:val="center"/>
              <w:rPr>
                <w:b/>
                <w:bCs/>
                <w:lang w:eastAsia="ja-JP"/>
              </w:rPr>
            </w:pPr>
          </w:p>
        </w:tc>
        <w:tc>
          <w:tcPr>
            <w:tcW w:w="960" w:type="dxa"/>
            <w:vMerge/>
            <w:shd w:val="clear" w:color="auto" w:fill="auto"/>
            <w:vAlign w:val="center"/>
            <w:hideMark/>
          </w:tcPr>
          <w:p w:rsidR="00464CB8" w:rsidRPr="009715C6" w:rsidRDefault="00464CB8" w:rsidP="0057700F">
            <w:pPr>
              <w:jc w:val="center"/>
              <w:rPr>
                <w:lang w:eastAsia="ja-JP"/>
              </w:rPr>
            </w:pPr>
          </w:p>
        </w:tc>
        <w:tc>
          <w:tcPr>
            <w:tcW w:w="960" w:type="dxa"/>
            <w:vMerge/>
            <w:shd w:val="clear" w:color="auto" w:fill="auto"/>
            <w:vAlign w:val="center"/>
            <w:hideMark/>
          </w:tcPr>
          <w:p w:rsidR="00464CB8" w:rsidRPr="009715C6" w:rsidRDefault="00464CB8" w:rsidP="0057700F">
            <w:pPr>
              <w:jc w:val="center"/>
              <w:rPr>
                <w:lang w:eastAsia="ja-JP"/>
              </w:rPr>
            </w:pPr>
          </w:p>
        </w:tc>
        <w:tc>
          <w:tcPr>
            <w:tcW w:w="960" w:type="dxa"/>
            <w:vMerge/>
            <w:shd w:val="clear" w:color="auto" w:fill="auto"/>
            <w:vAlign w:val="center"/>
            <w:hideMark/>
          </w:tcPr>
          <w:p w:rsidR="00464CB8" w:rsidRPr="009715C6" w:rsidRDefault="00464CB8" w:rsidP="0057700F">
            <w:pPr>
              <w:jc w:val="center"/>
              <w:rPr>
                <w:lang w:eastAsia="ja-JP"/>
              </w:rPr>
            </w:pPr>
          </w:p>
        </w:tc>
        <w:tc>
          <w:tcPr>
            <w:tcW w:w="960" w:type="dxa"/>
            <w:vMerge/>
            <w:shd w:val="clear" w:color="auto" w:fill="auto"/>
            <w:vAlign w:val="center"/>
            <w:hideMark/>
          </w:tcPr>
          <w:p w:rsidR="00464CB8" w:rsidRPr="009715C6" w:rsidRDefault="00464CB8" w:rsidP="0057700F">
            <w:pPr>
              <w:jc w:val="center"/>
              <w:rPr>
                <w:lang w:eastAsia="ja-JP"/>
              </w:rPr>
            </w:pPr>
          </w:p>
        </w:tc>
        <w:tc>
          <w:tcPr>
            <w:tcW w:w="960" w:type="dxa"/>
            <w:vMerge/>
            <w:shd w:val="clear" w:color="auto" w:fill="auto"/>
            <w:vAlign w:val="center"/>
            <w:hideMark/>
          </w:tcPr>
          <w:p w:rsidR="00464CB8" w:rsidRPr="009715C6" w:rsidRDefault="00464CB8" w:rsidP="0057700F">
            <w:pPr>
              <w:jc w:val="center"/>
              <w:rPr>
                <w:lang w:eastAsia="ja-JP"/>
              </w:rPr>
            </w:pPr>
          </w:p>
        </w:tc>
        <w:tc>
          <w:tcPr>
            <w:tcW w:w="835" w:type="dxa"/>
            <w:vMerge/>
            <w:shd w:val="clear" w:color="auto" w:fill="auto"/>
            <w:vAlign w:val="center"/>
            <w:hideMark/>
          </w:tcPr>
          <w:p w:rsidR="00464CB8" w:rsidRPr="009715C6" w:rsidRDefault="00464CB8" w:rsidP="0057700F">
            <w:pPr>
              <w:jc w:val="center"/>
              <w:rPr>
                <w:b/>
                <w:bCs/>
                <w:lang w:eastAsia="ja-JP"/>
              </w:rPr>
            </w:pPr>
          </w:p>
        </w:tc>
      </w:tr>
      <w:tr w:rsidR="00464CB8" w:rsidRPr="009715C6" w:rsidTr="0057700F">
        <w:trPr>
          <w:trHeight w:val="20"/>
          <w:jc w:val="center"/>
        </w:trPr>
        <w:tc>
          <w:tcPr>
            <w:tcW w:w="2408" w:type="dxa"/>
            <w:vMerge w:val="restart"/>
            <w:shd w:val="clear" w:color="auto" w:fill="auto"/>
            <w:vAlign w:val="center"/>
            <w:hideMark/>
          </w:tcPr>
          <w:p w:rsidR="00464CB8" w:rsidRPr="00116AA0" w:rsidRDefault="00464CB8" w:rsidP="0057700F">
            <w:pPr>
              <w:pStyle w:val="TAC"/>
              <w:rPr>
                <w:rFonts w:cs="Arial"/>
              </w:rPr>
            </w:pPr>
            <w:r w:rsidRPr="00116AA0">
              <w:rPr>
                <w:rFonts w:cs="Arial"/>
              </w:rPr>
              <w:t>CA_1A_3A</w:t>
            </w: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1</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1950</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2140</w:t>
            </w:r>
          </w:p>
        </w:tc>
        <w:tc>
          <w:tcPr>
            <w:tcW w:w="960" w:type="dxa"/>
            <w:shd w:val="clear" w:color="auto" w:fill="auto"/>
            <w:vAlign w:val="center"/>
            <w:hideMark/>
          </w:tcPr>
          <w:p w:rsidR="00464CB8" w:rsidRPr="00116AA0" w:rsidRDefault="00464CB8" w:rsidP="0057700F">
            <w:pPr>
              <w:pStyle w:val="TAC"/>
              <w:rPr>
                <w:rFonts w:cs="Arial"/>
                <w:lang w:eastAsia="ko-KR"/>
              </w:rPr>
            </w:pPr>
            <w:r w:rsidRPr="00116AA0">
              <w:rPr>
                <w:rFonts w:cs="Arial" w:hint="eastAsia"/>
                <w:lang w:eastAsia="ko-KR"/>
              </w:rPr>
              <w:t>23</w:t>
            </w:r>
          </w:p>
        </w:tc>
        <w:tc>
          <w:tcPr>
            <w:tcW w:w="835" w:type="dxa"/>
            <w:vMerge w:val="restart"/>
            <w:shd w:val="clear" w:color="auto" w:fill="auto"/>
            <w:vAlign w:val="center"/>
            <w:hideMark/>
          </w:tcPr>
          <w:p w:rsidR="00464CB8" w:rsidRPr="00116AA0" w:rsidRDefault="00464CB8" w:rsidP="0057700F">
            <w:pPr>
              <w:pStyle w:val="TAC"/>
              <w:rPr>
                <w:rFonts w:cs="Arial"/>
              </w:rPr>
            </w:pPr>
            <w:r w:rsidRPr="00116AA0">
              <w:rPr>
                <w:rFonts w:cs="Arial"/>
              </w:rPr>
              <w:t>FDD</w:t>
            </w:r>
          </w:p>
        </w:tc>
      </w:tr>
      <w:tr w:rsidR="00464CB8" w:rsidRPr="009715C6" w:rsidTr="0057700F">
        <w:trPr>
          <w:trHeight w:val="20"/>
          <w:jc w:val="center"/>
        </w:trPr>
        <w:tc>
          <w:tcPr>
            <w:tcW w:w="2408" w:type="dxa"/>
            <w:vMerge/>
            <w:shd w:val="clear" w:color="auto" w:fill="auto"/>
            <w:vAlign w:val="center"/>
            <w:hideMark/>
          </w:tcPr>
          <w:p w:rsidR="00464CB8" w:rsidRPr="00116AA0" w:rsidRDefault="00464CB8" w:rsidP="0057700F">
            <w:pPr>
              <w:pStyle w:val="TAC"/>
              <w:rPr>
                <w:rFonts w:cs="Arial"/>
              </w:rPr>
            </w:pP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3</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1760</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1855</w:t>
            </w:r>
          </w:p>
        </w:tc>
        <w:tc>
          <w:tcPr>
            <w:tcW w:w="960" w:type="dxa"/>
            <w:shd w:val="clear" w:color="auto" w:fill="auto"/>
            <w:vAlign w:val="center"/>
            <w:hideMark/>
          </w:tcPr>
          <w:p w:rsidR="00464CB8" w:rsidRPr="00116AA0" w:rsidRDefault="00464CB8" w:rsidP="0057700F">
            <w:pPr>
              <w:pStyle w:val="TAC"/>
              <w:rPr>
                <w:rFonts w:cs="Arial"/>
              </w:rPr>
            </w:pPr>
            <w:r w:rsidRPr="00116AA0">
              <w:rPr>
                <w:rFonts w:cs="Arial"/>
              </w:rPr>
              <w:t>N/A</w:t>
            </w:r>
          </w:p>
        </w:tc>
        <w:tc>
          <w:tcPr>
            <w:tcW w:w="835" w:type="dxa"/>
            <w:vMerge/>
            <w:shd w:val="clear" w:color="auto" w:fill="auto"/>
            <w:vAlign w:val="center"/>
            <w:hideMark/>
          </w:tcPr>
          <w:p w:rsidR="00464CB8" w:rsidRPr="00116AA0" w:rsidRDefault="00464CB8" w:rsidP="0057700F">
            <w:pPr>
              <w:pStyle w:val="TAC"/>
              <w:rPr>
                <w:rFonts w:cs="Arial"/>
              </w:rPr>
            </w:pPr>
          </w:p>
        </w:tc>
      </w:tr>
      <w:tr w:rsidR="00464CB8" w:rsidRPr="009715C6" w:rsidTr="0057700F">
        <w:trPr>
          <w:trHeight w:val="20"/>
          <w:jc w:val="center"/>
        </w:trPr>
        <w:tc>
          <w:tcPr>
            <w:tcW w:w="2408" w:type="dxa"/>
            <w:vMerge w:val="restart"/>
            <w:shd w:val="clear" w:color="auto" w:fill="auto"/>
            <w:vAlign w:val="center"/>
            <w:hideMark/>
          </w:tcPr>
          <w:p w:rsidR="00464CB8" w:rsidRPr="00116AA0" w:rsidRDefault="00464CB8" w:rsidP="0057700F">
            <w:pPr>
              <w:pStyle w:val="TAC"/>
              <w:rPr>
                <w:rFonts w:cs="Arial"/>
              </w:rPr>
            </w:pPr>
            <w:r w:rsidRPr="00116AA0">
              <w:rPr>
                <w:rFonts w:cs="Arial"/>
              </w:rPr>
              <w:t>CA_1A_8A</w:t>
            </w: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1</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1965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2155</w:t>
            </w:r>
          </w:p>
        </w:tc>
        <w:tc>
          <w:tcPr>
            <w:tcW w:w="960" w:type="dxa"/>
            <w:shd w:val="clear" w:color="auto" w:fill="auto"/>
            <w:vAlign w:val="center"/>
            <w:hideMark/>
          </w:tcPr>
          <w:p w:rsidR="00464CB8" w:rsidRPr="00116AA0" w:rsidRDefault="00464CB8" w:rsidP="0057700F">
            <w:pPr>
              <w:pStyle w:val="TAC"/>
              <w:rPr>
                <w:rFonts w:cs="Arial"/>
                <w:lang w:eastAsia="ko-KR"/>
              </w:rPr>
            </w:pPr>
            <w:r w:rsidRPr="00116AA0">
              <w:rPr>
                <w:rFonts w:cs="Arial"/>
                <w:lang w:eastAsia="ko-KR"/>
              </w:rPr>
              <w:t>6</w:t>
            </w:r>
          </w:p>
        </w:tc>
        <w:tc>
          <w:tcPr>
            <w:tcW w:w="835" w:type="dxa"/>
            <w:vMerge w:val="restart"/>
            <w:shd w:val="clear" w:color="auto" w:fill="auto"/>
            <w:vAlign w:val="center"/>
            <w:hideMark/>
          </w:tcPr>
          <w:p w:rsidR="00464CB8" w:rsidRPr="00116AA0" w:rsidRDefault="00464CB8" w:rsidP="0057700F">
            <w:pPr>
              <w:pStyle w:val="TAC"/>
              <w:rPr>
                <w:rFonts w:cs="Arial"/>
              </w:rPr>
            </w:pPr>
            <w:r w:rsidRPr="00116AA0">
              <w:rPr>
                <w:rFonts w:cs="Arial"/>
              </w:rPr>
              <w:t>FDD</w:t>
            </w:r>
          </w:p>
        </w:tc>
      </w:tr>
      <w:tr w:rsidR="00464CB8" w:rsidRPr="009715C6" w:rsidTr="0057700F">
        <w:trPr>
          <w:trHeight w:val="20"/>
          <w:jc w:val="center"/>
        </w:trPr>
        <w:tc>
          <w:tcPr>
            <w:tcW w:w="2408" w:type="dxa"/>
            <w:vMerge/>
            <w:shd w:val="clear" w:color="auto" w:fill="auto"/>
            <w:vAlign w:val="center"/>
            <w:hideMark/>
          </w:tcPr>
          <w:p w:rsidR="00464CB8" w:rsidRPr="00116AA0" w:rsidRDefault="00464CB8" w:rsidP="0057700F">
            <w:pPr>
              <w:pStyle w:val="TAC"/>
              <w:rPr>
                <w:rFonts w:cs="Arial"/>
              </w:rPr>
            </w:pP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8</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887.5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932.5</w:t>
            </w:r>
          </w:p>
        </w:tc>
        <w:tc>
          <w:tcPr>
            <w:tcW w:w="960" w:type="dxa"/>
            <w:shd w:val="clear" w:color="auto" w:fill="auto"/>
            <w:vAlign w:val="center"/>
            <w:hideMark/>
          </w:tcPr>
          <w:p w:rsidR="00464CB8" w:rsidRPr="00116AA0" w:rsidRDefault="00464CB8" w:rsidP="0057700F">
            <w:pPr>
              <w:pStyle w:val="TAC"/>
              <w:rPr>
                <w:rFonts w:cs="Arial"/>
              </w:rPr>
            </w:pPr>
            <w:r w:rsidRPr="00116AA0">
              <w:rPr>
                <w:rFonts w:cs="Arial"/>
              </w:rPr>
              <w:t>N/A</w:t>
            </w:r>
          </w:p>
        </w:tc>
        <w:tc>
          <w:tcPr>
            <w:tcW w:w="835" w:type="dxa"/>
            <w:vMerge/>
            <w:shd w:val="clear" w:color="auto" w:fill="auto"/>
            <w:vAlign w:val="center"/>
            <w:hideMark/>
          </w:tcPr>
          <w:p w:rsidR="00464CB8" w:rsidRPr="00116AA0" w:rsidRDefault="00464CB8" w:rsidP="0057700F">
            <w:pPr>
              <w:pStyle w:val="TAC"/>
              <w:rPr>
                <w:rFonts w:cs="Arial"/>
              </w:rPr>
            </w:pPr>
          </w:p>
        </w:tc>
      </w:tr>
      <w:tr w:rsidR="00464CB8" w:rsidRPr="009715C6" w:rsidTr="0057700F">
        <w:trPr>
          <w:trHeight w:val="20"/>
          <w:jc w:val="center"/>
        </w:trPr>
        <w:tc>
          <w:tcPr>
            <w:tcW w:w="2408" w:type="dxa"/>
            <w:vMerge w:val="restart"/>
            <w:shd w:val="clear" w:color="auto" w:fill="auto"/>
            <w:vAlign w:val="center"/>
            <w:hideMark/>
          </w:tcPr>
          <w:p w:rsidR="00464CB8" w:rsidRPr="00116AA0" w:rsidRDefault="00464CB8" w:rsidP="0057700F">
            <w:pPr>
              <w:pStyle w:val="TAC"/>
              <w:rPr>
                <w:rFonts w:cs="Arial"/>
              </w:rPr>
            </w:pPr>
            <w:r w:rsidRPr="00116AA0">
              <w:rPr>
                <w:rFonts w:cs="Arial"/>
              </w:rPr>
              <w:t>CA_2A-4A</w:t>
            </w: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2</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1860</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20</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50</w:t>
            </w:r>
            <w:r w:rsidRPr="00116AA0">
              <w:rPr>
                <w:rFonts w:cs="Arial"/>
                <w:vertAlign w:val="superscript"/>
              </w:rPr>
              <w:t>2</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1940</w:t>
            </w:r>
          </w:p>
        </w:tc>
        <w:tc>
          <w:tcPr>
            <w:tcW w:w="960" w:type="dxa"/>
            <w:shd w:val="clear" w:color="auto" w:fill="auto"/>
            <w:vAlign w:val="center"/>
            <w:hideMark/>
          </w:tcPr>
          <w:p w:rsidR="00464CB8" w:rsidRPr="00116AA0" w:rsidRDefault="00464CB8" w:rsidP="0057700F">
            <w:pPr>
              <w:pStyle w:val="TAC"/>
              <w:rPr>
                <w:rFonts w:cs="Arial"/>
                <w:lang w:eastAsia="ko-KR"/>
              </w:rPr>
            </w:pPr>
            <w:r w:rsidRPr="00116AA0">
              <w:rPr>
                <w:rFonts w:cs="Arial" w:hint="eastAsia"/>
                <w:lang w:eastAsia="ko-KR"/>
              </w:rPr>
              <w:t>5</w:t>
            </w:r>
          </w:p>
        </w:tc>
        <w:tc>
          <w:tcPr>
            <w:tcW w:w="835" w:type="dxa"/>
            <w:vMerge w:val="restart"/>
            <w:shd w:val="clear" w:color="auto" w:fill="auto"/>
            <w:vAlign w:val="center"/>
            <w:hideMark/>
          </w:tcPr>
          <w:p w:rsidR="00464CB8" w:rsidRPr="00116AA0" w:rsidRDefault="00464CB8" w:rsidP="0057700F">
            <w:pPr>
              <w:pStyle w:val="TAC"/>
              <w:rPr>
                <w:rFonts w:cs="Arial"/>
              </w:rPr>
            </w:pPr>
            <w:r w:rsidRPr="00116AA0">
              <w:rPr>
                <w:rFonts w:cs="Arial"/>
              </w:rPr>
              <w:t>FDD</w:t>
            </w:r>
          </w:p>
        </w:tc>
      </w:tr>
      <w:tr w:rsidR="00464CB8" w:rsidRPr="009715C6" w:rsidTr="0057700F">
        <w:trPr>
          <w:trHeight w:val="20"/>
          <w:jc w:val="center"/>
        </w:trPr>
        <w:tc>
          <w:tcPr>
            <w:tcW w:w="2408" w:type="dxa"/>
            <w:vMerge/>
            <w:shd w:val="clear" w:color="auto" w:fill="auto"/>
            <w:vAlign w:val="center"/>
            <w:hideMark/>
          </w:tcPr>
          <w:p w:rsidR="00464CB8" w:rsidRPr="00116AA0" w:rsidRDefault="00464CB8" w:rsidP="0057700F">
            <w:pPr>
              <w:pStyle w:val="TAC"/>
              <w:rPr>
                <w:rFonts w:cs="Arial"/>
              </w:rPr>
            </w:pP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4</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1752.5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2152.5</w:t>
            </w:r>
          </w:p>
        </w:tc>
        <w:tc>
          <w:tcPr>
            <w:tcW w:w="960" w:type="dxa"/>
            <w:shd w:val="clear" w:color="auto" w:fill="auto"/>
            <w:vAlign w:val="center"/>
            <w:hideMark/>
          </w:tcPr>
          <w:p w:rsidR="00464CB8" w:rsidRPr="00116AA0" w:rsidRDefault="00464CB8" w:rsidP="0057700F">
            <w:pPr>
              <w:pStyle w:val="TAC"/>
              <w:rPr>
                <w:rFonts w:cs="Arial"/>
              </w:rPr>
            </w:pPr>
            <w:r w:rsidRPr="00116AA0">
              <w:rPr>
                <w:rFonts w:cs="Arial"/>
              </w:rPr>
              <w:t>N/A</w:t>
            </w:r>
          </w:p>
        </w:tc>
        <w:tc>
          <w:tcPr>
            <w:tcW w:w="835" w:type="dxa"/>
            <w:vMerge/>
            <w:shd w:val="clear" w:color="auto" w:fill="auto"/>
            <w:vAlign w:val="center"/>
            <w:hideMark/>
          </w:tcPr>
          <w:p w:rsidR="00464CB8" w:rsidRPr="00116AA0" w:rsidRDefault="00464CB8" w:rsidP="0057700F">
            <w:pPr>
              <w:pStyle w:val="TAC"/>
              <w:rPr>
                <w:rFonts w:cs="Arial"/>
              </w:rPr>
            </w:pPr>
          </w:p>
        </w:tc>
      </w:tr>
      <w:tr w:rsidR="00464CB8" w:rsidRPr="009715C6" w:rsidTr="0057700F">
        <w:trPr>
          <w:trHeight w:val="20"/>
          <w:jc w:val="center"/>
        </w:trPr>
        <w:tc>
          <w:tcPr>
            <w:tcW w:w="2408" w:type="dxa"/>
            <w:vMerge w:val="restart"/>
            <w:shd w:val="clear" w:color="auto" w:fill="auto"/>
            <w:vAlign w:val="center"/>
            <w:hideMark/>
          </w:tcPr>
          <w:p w:rsidR="00464CB8" w:rsidRPr="00116AA0" w:rsidRDefault="00464CB8" w:rsidP="0057700F">
            <w:pPr>
              <w:pStyle w:val="TAC"/>
              <w:rPr>
                <w:rFonts w:cs="Arial"/>
              </w:rPr>
            </w:pPr>
            <w:r w:rsidRPr="00116AA0">
              <w:rPr>
                <w:rFonts w:cs="Arial"/>
              </w:rPr>
              <w:t>CA_2A-4A</w:t>
            </w: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2</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1868.3</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1948.3</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N/A</w:t>
            </w:r>
          </w:p>
        </w:tc>
        <w:tc>
          <w:tcPr>
            <w:tcW w:w="835" w:type="dxa"/>
            <w:vMerge w:val="restart"/>
            <w:shd w:val="clear" w:color="auto" w:fill="auto"/>
            <w:vAlign w:val="center"/>
            <w:hideMark/>
          </w:tcPr>
          <w:p w:rsidR="00464CB8" w:rsidRPr="00116AA0" w:rsidRDefault="00464CB8" w:rsidP="0057700F">
            <w:pPr>
              <w:pStyle w:val="TAC"/>
              <w:rPr>
                <w:rFonts w:cs="Arial"/>
              </w:rPr>
            </w:pPr>
            <w:r w:rsidRPr="00116AA0">
              <w:rPr>
                <w:rFonts w:cs="Arial"/>
              </w:rPr>
              <w:t>FDD</w:t>
            </w:r>
          </w:p>
        </w:tc>
      </w:tr>
      <w:tr w:rsidR="00464CB8" w:rsidRPr="009715C6" w:rsidTr="0057700F">
        <w:trPr>
          <w:trHeight w:val="20"/>
          <w:jc w:val="center"/>
        </w:trPr>
        <w:tc>
          <w:tcPr>
            <w:tcW w:w="2408" w:type="dxa"/>
            <w:vMerge/>
            <w:shd w:val="clear" w:color="auto" w:fill="auto"/>
            <w:vAlign w:val="center"/>
            <w:hideMark/>
          </w:tcPr>
          <w:p w:rsidR="00464CB8" w:rsidRPr="00116AA0" w:rsidRDefault="00464CB8" w:rsidP="0057700F">
            <w:pPr>
              <w:pStyle w:val="TAC"/>
              <w:rPr>
                <w:rFonts w:cs="Arial"/>
              </w:rPr>
            </w:pP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4</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1735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2135</w:t>
            </w:r>
          </w:p>
        </w:tc>
        <w:tc>
          <w:tcPr>
            <w:tcW w:w="960" w:type="dxa"/>
            <w:tcBorders>
              <w:bottom w:val="single" w:sz="4" w:space="0" w:color="auto"/>
            </w:tcBorders>
            <w:shd w:val="clear" w:color="auto" w:fill="auto"/>
            <w:noWrap/>
            <w:vAlign w:val="center"/>
            <w:hideMark/>
          </w:tcPr>
          <w:p w:rsidR="00464CB8" w:rsidRPr="00116AA0" w:rsidRDefault="00464CB8" w:rsidP="0057700F">
            <w:pPr>
              <w:pStyle w:val="TAC"/>
              <w:rPr>
                <w:rFonts w:cs="Arial"/>
                <w:lang w:eastAsia="ko-KR"/>
              </w:rPr>
            </w:pPr>
            <w:r w:rsidRPr="00116AA0">
              <w:rPr>
                <w:rFonts w:cs="Arial" w:hint="eastAsia"/>
                <w:lang w:eastAsia="ko-KR"/>
              </w:rPr>
              <w:t>5</w:t>
            </w:r>
          </w:p>
        </w:tc>
        <w:tc>
          <w:tcPr>
            <w:tcW w:w="835" w:type="dxa"/>
            <w:vMerge/>
            <w:tcBorders>
              <w:bottom w:val="single" w:sz="4" w:space="0" w:color="auto"/>
            </w:tcBorders>
            <w:shd w:val="clear" w:color="auto" w:fill="auto"/>
            <w:vAlign w:val="center"/>
            <w:hideMark/>
          </w:tcPr>
          <w:p w:rsidR="00464CB8" w:rsidRPr="00116AA0" w:rsidRDefault="00464CB8" w:rsidP="0057700F">
            <w:pPr>
              <w:pStyle w:val="TAC"/>
              <w:rPr>
                <w:rFonts w:cs="Arial"/>
              </w:rPr>
            </w:pPr>
          </w:p>
        </w:tc>
      </w:tr>
      <w:tr w:rsidR="00464CB8" w:rsidRPr="009715C6" w:rsidTr="0057700F">
        <w:trPr>
          <w:trHeight w:val="20"/>
          <w:jc w:val="center"/>
        </w:trPr>
        <w:tc>
          <w:tcPr>
            <w:tcW w:w="2408" w:type="dxa"/>
            <w:vMerge w:val="restart"/>
            <w:shd w:val="clear" w:color="auto" w:fill="auto"/>
            <w:vAlign w:val="center"/>
            <w:hideMark/>
          </w:tcPr>
          <w:p w:rsidR="00464CB8" w:rsidRPr="00116AA0" w:rsidRDefault="00464CB8" w:rsidP="0057700F">
            <w:pPr>
              <w:pStyle w:val="TAC"/>
              <w:rPr>
                <w:rFonts w:cs="Arial"/>
              </w:rPr>
            </w:pPr>
            <w:r w:rsidRPr="00116AA0">
              <w:rPr>
                <w:rFonts w:cs="Arial"/>
              </w:rPr>
              <w:t>CA_3A-5A</w:t>
            </w: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3</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1771</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10</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50</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1866</w:t>
            </w:r>
          </w:p>
        </w:tc>
        <w:tc>
          <w:tcPr>
            <w:tcW w:w="960" w:type="dxa"/>
            <w:shd w:val="clear" w:color="auto" w:fill="auto"/>
            <w:noWrap/>
            <w:vAlign w:val="center"/>
            <w:hideMark/>
          </w:tcPr>
          <w:p w:rsidR="00464CB8" w:rsidRPr="00116AA0" w:rsidRDefault="00464CB8" w:rsidP="0057700F">
            <w:pPr>
              <w:pStyle w:val="TAC"/>
              <w:rPr>
                <w:rFonts w:cs="Arial"/>
                <w:lang w:eastAsia="ko-KR"/>
              </w:rPr>
            </w:pPr>
            <w:r w:rsidRPr="00116AA0">
              <w:rPr>
                <w:rFonts w:cs="Arial" w:hint="eastAsia"/>
                <w:lang w:eastAsia="ko-KR"/>
              </w:rPr>
              <w:t>4</w:t>
            </w:r>
          </w:p>
        </w:tc>
        <w:tc>
          <w:tcPr>
            <w:tcW w:w="835" w:type="dxa"/>
            <w:vMerge w:val="restart"/>
            <w:shd w:val="clear" w:color="auto" w:fill="auto"/>
            <w:vAlign w:val="center"/>
            <w:hideMark/>
          </w:tcPr>
          <w:p w:rsidR="00464CB8" w:rsidRPr="00116AA0" w:rsidRDefault="00464CB8" w:rsidP="0057700F">
            <w:pPr>
              <w:pStyle w:val="TAC"/>
              <w:rPr>
                <w:rFonts w:cs="Arial"/>
              </w:rPr>
            </w:pPr>
            <w:r w:rsidRPr="00116AA0">
              <w:rPr>
                <w:rFonts w:cs="Arial"/>
              </w:rPr>
              <w:t>FDD</w:t>
            </w:r>
          </w:p>
        </w:tc>
      </w:tr>
      <w:tr w:rsidR="00464CB8" w:rsidRPr="009715C6" w:rsidTr="0057700F">
        <w:trPr>
          <w:trHeight w:val="20"/>
          <w:jc w:val="center"/>
        </w:trPr>
        <w:tc>
          <w:tcPr>
            <w:tcW w:w="2408" w:type="dxa"/>
            <w:vMerge/>
            <w:shd w:val="clear" w:color="auto" w:fill="auto"/>
            <w:vAlign w:val="center"/>
            <w:hideMark/>
          </w:tcPr>
          <w:p w:rsidR="00464CB8" w:rsidRPr="00116AA0" w:rsidRDefault="00464CB8" w:rsidP="0057700F">
            <w:pPr>
              <w:pStyle w:val="TAC"/>
              <w:rPr>
                <w:rFonts w:cs="Arial"/>
              </w:rPr>
            </w:pP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838</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883</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N/A</w:t>
            </w:r>
          </w:p>
        </w:tc>
        <w:tc>
          <w:tcPr>
            <w:tcW w:w="835" w:type="dxa"/>
            <w:vMerge/>
            <w:shd w:val="clear" w:color="auto" w:fill="auto"/>
            <w:vAlign w:val="center"/>
            <w:hideMark/>
          </w:tcPr>
          <w:p w:rsidR="00464CB8" w:rsidRPr="00116AA0" w:rsidRDefault="00464CB8" w:rsidP="0057700F">
            <w:pPr>
              <w:pStyle w:val="TAC"/>
              <w:rPr>
                <w:rFonts w:cs="Arial"/>
              </w:rPr>
            </w:pPr>
          </w:p>
        </w:tc>
      </w:tr>
      <w:tr w:rsidR="00464CB8" w:rsidRPr="009715C6" w:rsidTr="0057700F">
        <w:trPr>
          <w:trHeight w:val="20"/>
          <w:jc w:val="center"/>
        </w:trPr>
        <w:tc>
          <w:tcPr>
            <w:tcW w:w="2408" w:type="dxa"/>
            <w:vMerge w:val="restart"/>
            <w:shd w:val="clear" w:color="auto" w:fill="auto"/>
            <w:vAlign w:val="center"/>
            <w:hideMark/>
          </w:tcPr>
          <w:p w:rsidR="00464CB8" w:rsidRPr="00116AA0" w:rsidRDefault="00464CB8" w:rsidP="0057700F">
            <w:pPr>
              <w:pStyle w:val="TAC"/>
              <w:rPr>
                <w:rFonts w:cs="Arial"/>
              </w:rPr>
            </w:pPr>
            <w:r w:rsidRPr="00116AA0">
              <w:rPr>
                <w:rFonts w:cs="Arial"/>
              </w:rPr>
              <w:t>CA_3A-5A</w:t>
            </w: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3</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1721</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10</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50</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1816</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N/A</w:t>
            </w:r>
          </w:p>
        </w:tc>
        <w:tc>
          <w:tcPr>
            <w:tcW w:w="835" w:type="dxa"/>
            <w:vMerge w:val="restart"/>
            <w:shd w:val="clear" w:color="auto" w:fill="auto"/>
            <w:vAlign w:val="center"/>
            <w:hideMark/>
          </w:tcPr>
          <w:p w:rsidR="00464CB8" w:rsidRPr="00116AA0" w:rsidRDefault="00464CB8" w:rsidP="0057700F">
            <w:pPr>
              <w:pStyle w:val="TAC"/>
              <w:rPr>
                <w:rFonts w:cs="Arial"/>
              </w:rPr>
            </w:pPr>
            <w:r w:rsidRPr="00116AA0">
              <w:rPr>
                <w:rFonts w:cs="Arial"/>
              </w:rPr>
              <w:t>FDD</w:t>
            </w:r>
          </w:p>
        </w:tc>
      </w:tr>
      <w:tr w:rsidR="00464CB8" w:rsidRPr="009715C6" w:rsidTr="0057700F">
        <w:trPr>
          <w:trHeight w:val="20"/>
          <w:jc w:val="center"/>
        </w:trPr>
        <w:tc>
          <w:tcPr>
            <w:tcW w:w="2408" w:type="dxa"/>
            <w:vMerge/>
            <w:shd w:val="clear" w:color="auto" w:fill="auto"/>
            <w:vAlign w:val="center"/>
            <w:hideMark/>
          </w:tcPr>
          <w:p w:rsidR="00464CB8" w:rsidRPr="00116AA0" w:rsidRDefault="00464CB8" w:rsidP="0057700F">
            <w:pPr>
              <w:pStyle w:val="TAC"/>
              <w:rPr>
                <w:rFonts w:cs="Arial"/>
              </w:rPr>
            </w:pP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838</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883</w:t>
            </w:r>
          </w:p>
        </w:tc>
        <w:tc>
          <w:tcPr>
            <w:tcW w:w="960" w:type="dxa"/>
            <w:shd w:val="clear" w:color="auto" w:fill="auto"/>
            <w:noWrap/>
            <w:vAlign w:val="center"/>
            <w:hideMark/>
          </w:tcPr>
          <w:p w:rsidR="00464CB8" w:rsidRPr="00116AA0" w:rsidRDefault="00464CB8" w:rsidP="0057700F">
            <w:pPr>
              <w:pStyle w:val="TAC"/>
              <w:rPr>
                <w:rFonts w:cs="Arial"/>
                <w:lang w:eastAsia="ko-KR"/>
              </w:rPr>
            </w:pPr>
            <w:r w:rsidRPr="00116AA0">
              <w:rPr>
                <w:rFonts w:cs="Arial" w:hint="eastAsia"/>
                <w:lang w:eastAsia="ko-KR"/>
              </w:rPr>
              <w:t>24</w:t>
            </w:r>
          </w:p>
        </w:tc>
        <w:tc>
          <w:tcPr>
            <w:tcW w:w="835" w:type="dxa"/>
            <w:vMerge/>
            <w:shd w:val="clear" w:color="auto" w:fill="auto"/>
            <w:vAlign w:val="center"/>
            <w:hideMark/>
          </w:tcPr>
          <w:p w:rsidR="00464CB8" w:rsidRPr="00116AA0" w:rsidRDefault="00464CB8" w:rsidP="0057700F">
            <w:pPr>
              <w:pStyle w:val="TAC"/>
              <w:rPr>
                <w:rFonts w:cs="Arial"/>
              </w:rPr>
            </w:pPr>
          </w:p>
        </w:tc>
      </w:tr>
      <w:tr w:rsidR="00464CB8" w:rsidRPr="009715C6" w:rsidTr="0057700F">
        <w:trPr>
          <w:trHeight w:val="20"/>
          <w:jc w:val="center"/>
        </w:trPr>
        <w:tc>
          <w:tcPr>
            <w:tcW w:w="2408" w:type="dxa"/>
            <w:vMerge w:val="restart"/>
            <w:shd w:val="clear" w:color="auto" w:fill="auto"/>
            <w:vAlign w:val="center"/>
            <w:hideMark/>
          </w:tcPr>
          <w:p w:rsidR="00464CB8" w:rsidRPr="00116AA0" w:rsidRDefault="00464CB8" w:rsidP="0057700F">
            <w:pPr>
              <w:pStyle w:val="TAC"/>
              <w:rPr>
                <w:rFonts w:cs="Arial"/>
              </w:rPr>
            </w:pPr>
            <w:r w:rsidRPr="00116AA0">
              <w:rPr>
                <w:rFonts w:cs="Arial"/>
              </w:rPr>
              <w:t>CA_3A-7A</w:t>
            </w: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3</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1730</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1825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N/A</w:t>
            </w:r>
          </w:p>
        </w:tc>
        <w:tc>
          <w:tcPr>
            <w:tcW w:w="835" w:type="dxa"/>
            <w:vMerge w:val="restart"/>
            <w:shd w:val="clear" w:color="auto" w:fill="auto"/>
            <w:vAlign w:val="center"/>
            <w:hideMark/>
          </w:tcPr>
          <w:p w:rsidR="00464CB8" w:rsidRPr="00116AA0" w:rsidRDefault="00464CB8" w:rsidP="0057700F">
            <w:pPr>
              <w:pStyle w:val="TAC"/>
              <w:rPr>
                <w:rFonts w:cs="Arial"/>
              </w:rPr>
            </w:pPr>
            <w:r w:rsidRPr="00116AA0">
              <w:rPr>
                <w:rFonts w:cs="Arial"/>
              </w:rPr>
              <w:t>FDD</w:t>
            </w:r>
          </w:p>
        </w:tc>
      </w:tr>
      <w:tr w:rsidR="00464CB8" w:rsidRPr="009715C6" w:rsidTr="0057700F">
        <w:trPr>
          <w:trHeight w:val="20"/>
          <w:jc w:val="center"/>
        </w:trPr>
        <w:tc>
          <w:tcPr>
            <w:tcW w:w="2408" w:type="dxa"/>
            <w:vMerge/>
            <w:shd w:val="clear" w:color="auto" w:fill="auto"/>
            <w:vAlign w:val="center"/>
            <w:hideMark/>
          </w:tcPr>
          <w:p w:rsidR="00464CB8" w:rsidRPr="00116AA0" w:rsidRDefault="00464CB8" w:rsidP="0057700F">
            <w:pPr>
              <w:pStyle w:val="TAC"/>
              <w:rPr>
                <w:rFonts w:cs="Arial"/>
              </w:rPr>
            </w:pP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7</w:t>
            </w:r>
          </w:p>
        </w:tc>
        <w:tc>
          <w:tcPr>
            <w:tcW w:w="960" w:type="dxa"/>
            <w:tcBorders>
              <w:bottom w:val="single" w:sz="4" w:space="0" w:color="auto"/>
            </w:tcBorders>
            <w:shd w:val="clear" w:color="auto" w:fill="auto"/>
            <w:noWrap/>
            <w:vAlign w:val="center"/>
            <w:hideMark/>
          </w:tcPr>
          <w:p w:rsidR="00464CB8" w:rsidRPr="00116AA0" w:rsidRDefault="00464CB8" w:rsidP="0057700F">
            <w:pPr>
              <w:pStyle w:val="TAC"/>
              <w:rPr>
                <w:rFonts w:cs="Arial"/>
              </w:rPr>
            </w:pPr>
            <w:r w:rsidRPr="00116AA0">
              <w:rPr>
                <w:rFonts w:cs="Arial"/>
              </w:rPr>
              <w:t>2535</w:t>
            </w:r>
          </w:p>
        </w:tc>
        <w:tc>
          <w:tcPr>
            <w:tcW w:w="960" w:type="dxa"/>
            <w:tcBorders>
              <w:bottom w:val="single" w:sz="4" w:space="0" w:color="auto"/>
            </w:tcBorders>
            <w:shd w:val="clear" w:color="auto" w:fill="auto"/>
            <w:noWrap/>
            <w:vAlign w:val="center"/>
            <w:hideMark/>
          </w:tcPr>
          <w:p w:rsidR="00464CB8" w:rsidRPr="00116AA0" w:rsidRDefault="00464CB8" w:rsidP="0057700F">
            <w:pPr>
              <w:pStyle w:val="TAC"/>
              <w:rPr>
                <w:rFonts w:cs="Arial"/>
              </w:rPr>
            </w:pPr>
            <w:r w:rsidRPr="00116AA0">
              <w:rPr>
                <w:rFonts w:cs="Arial"/>
              </w:rPr>
              <w:t>10</w:t>
            </w:r>
          </w:p>
        </w:tc>
        <w:tc>
          <w:tcPr>
            <w:tcW w:w="960" w:type="dxa"/>
            <w:tcBorders>
              <w:bottom w:val="single" w:sz="4" w:space="0" w:color="auto"/>
            </w:tcBorders>
            <w:shd w:val="clear" w:color="auto" w:fill="auto"/>
            <w:noWrap/>
            <w:vAlign w:val="center"/>
            <w:hideMark/>
          </w:tcPr>
          <w:p w:rsidR="00464CB8" w:rsidRPr="00116AA0" w:rsidRDefault="00464CB8" w:rsidP="0057700F">
            <w:pPr>
              <w:pStyle w:val="TAC"/>
              <w:rPr>
                <w:rFonts w:cs="Arial"/>
              </w:rPr>
            </w:pPr>
            <w:r w:rsidRPr="00116AA0">
              <w:rPr>
                <w:rFonts w:cs="Arial"/>
              </w:rPr>
              <w:t>50</w:t>
            </w:r>
          </w:p>
        </w:tc>
        <w:tc>
          <w:tcPr>
            <w:tcW w:w="960" w:type="dxa"/>
            <w:tcBorders>
              <w:bottom w:val="single" w:sz="4" w:space="0" w:color="auto"/>
            </w:tcBorders>
            <w:shd w:val="clear" w:color="auto" w:fill="auto"/>
            <w:noWrap/>
            <w:vAlign w:val="center"/>
            <w:hideMark/>
          </w:tcPr>
          <w:p w:rsidR="00464CB8" w:rsidRPr="00116AA0" w:rsidRDefault="00464CB8" w:rsidP="0057700F">
            <w:pPr>
              <w:pStyle w:val="TAC"/>
              <w:rPr>
                <w:rFonts w:cs="Arial"/>
              </w:rPr>
            </w:pPr>
            <w:r w:rsidRPr="00116AA0">
              <w:rPr>
                <w:rFonts w:cs="Arial"/>
              </w:rPr>
              <w:t>2655</w:t>
            </w:r>
          </w:p>
        </w:tc>
        <w:tc>
          <w:tcPr>
            <w:tcW w:w="960" w:type="dxa"/>
            <w:shd w:val="clear" w:color="auto" w:fill="auto"/>
            <w:noWrap/>
            <w:vAlign w:val="center"/>
            <w:hideMark/>
          </w:tcPr>
          <w:p w:rsidR="00464CB8" w:rsidRPr="00116AA0" w:rsidRDefault="00464CB8" w:rsidP="0057700F">
            <w:pPr>
              <w:pStyle w:val="TAC"/>
              <w:rPr>
                <w:rFonts w:cs="Arial"/>
                <w:lang w:eastAsia="ko-KR"/>
              </w:rPr>
            </w:pPr>
            <w:r w:rsidRPr="00116AA0">
              <w:rPr>
                <w:rFonts w:cs="Arial" w:hint="eastAsia"/>
                <w:lang w:eastAsia="ko-KR"/>
              </w:rPr>
              <w:t>13</w:t>
            </w:r>
          </w:p>
        </w:tc>
        <w:tc>
          <w:tcPr>
            <w:tcW w:w="835" w:type="dxa"/>
            <w:vMerge/>
            <w:shd w:val="clear" w:color="auto" w:fill="auto"/>
            <w:vAlign w:val="center"/>
            <w:hideMark/>
          </w:tcPr>
          <w:p w:rsidR="00464CB8" w:rsidRPr="00116AA0" w:rsidRDefault="00464CB8" w:rsidP="0057700F">
            <w:pPr>
              <w:pStyle w:val="TAC"/>
              <w:rPr>
                <w:rFonts w:cs="Arial"/>
              </w:rPr>
            </w:pPr>
          </w:p>
        </w:tc>
      </w:tr>
      <w:tr w:rsidR="00464CB8" w:rsidRPr="009715C6" w:rsidTr="0057700F">
        <w:trPr>
          <w:trHeight w:val="20"/>
          <w:jc w:val="center"/>
        </w:trPr>
        <w:tc>
          <w:tcPr>
            <w:tcW w:w="2408" w:type="dxa"/>
            <w:vMerge w:val="restart"/>
            <w:shd w:val="clear" w:color="auto" w:fill="auto"/>
            <w:vAlign w:val="center"/>
            <w:hideMark/>
          </w:tcPr>
          <w:p w:rsidR="00464CB8" w:rsidRPr="00116AA0" w:rsidRDefault="00464CB8" w:rsidP="0057700F">
            <w:pPr>
              <w:pStyle w:val="TAC"/>
              <w:rPr>
                <w:rFonts w:cs="Arial"/>
              </w:rPr>
            </w:pPr>
            <w:r w:rsidRPr="00116AA0">
              <w:rPr>
                <w:rFonts w:cs="Arial"/>
              </w:rPr>
              <w:t>CA_3A-8A</w:t>
            </w: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3</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1755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10</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50</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1850</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N/A</w:t>
            </w:r>
          </w:p>
        </w:tc>
        <w:tc>
          <w:tcPr>
            <w:tcW w:w="835" w:type="dxa"/>
            <w:vMerge w:val="restart"/>
            <w:shd w:val="clear" w:color="auto" w:fill="auto"/>
            <w:vAlign w:val="center"/>
            <w:hideMark/>
          </w:tcPr>
          <w:p w:rsidR="00464CB8" w:rsidRPr="00116AA0" w:rsidRDefault="00464CB8" w:rsidP="0057700F">
            <w:pPr>
              <w:pStyle w:val="TAC"/>
              <w:rPr>
                <w:rFonts w:cs="Arial"/>
              </w:rPr>
            </w:pPr>
            <w:r w:rsidRPr="00116AA0">
              <w:rPr>
                <w:rFonts w:cs="Arial"/>
              </w:rPr>
              <w:t>FDD</w:t>
            </w:r>
          </w:p>
        </w:tc>
      </w:tr>
      <w:tr w:rsidR="00464CB8" w:rsidRPr="009715C6" w:rsidTr="0057700F">
        <w:trPr>
          <w:trHeight w:val="20"/>
          <w:jc w:val="center"/>
        </w:trPr>
        <w:tc>
          <w:tcPr>
            <w:tcW w:w="2408" w:type="dxa"/>
            <w:vMerge/>
            <w:shd w:val="clear" w:color="auto" w:fill="auto"/>
            <w:vAlign w:val="center"/>
            <w:hideMark/>
          </w:tcPr>
          <w:p w:rsidR="00464CB8" w:rsidRPr="00116AA0" w:rsidRDefault="00464CB8" w:rsidP="0057700F">
            <w:pPr>
              <w:pStyle w:val="TAC"/>
              <w:rPr>
                <w:rFonts w:cs="Arial"/>
              </w:rPr>
            </w:pP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8</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900</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945</w:t>
            </w:r>
          </w:p>
        </w:tc>
        <w:tc>
          <w:tcPr>
            <w:tcW w:w="960" w:type="dxa"/>
            <w:shd w:val="clear" w:color="auto" w:fill="auto"/>
            <w:noWrap/>
            <w:vAlign w:val="center"/>
            <w:hideMark/>
          </w:tcPr>
          <w:p w:rsidR="00464CB8" w:rsidRPr="00116AA0" w:rsidRDefault="00464CB8" w:rsidP="0057700F">
            <w:pPr>
              <w:pStyle w:val="TAC"/>
              <w:rPr>
                <w:rFonts w:cs="Arial"/>
                <w:lang w:eastAsia="ko-KR"/>
              </w:rPr>
            </w:pPr>
            <w:r w:rsidRPr="00116AA0">
              <w:rPr>
                <w:rFonts w:cs="Arial" w:hint="eastAsia"/>
                <w:lang w:eastAsia="ko-KR"/>
              </w:rPr>
              <w:t>8</w:t>
            </w:r>
          </w:p>
        </w:tc>
        <w:tc>
          <w:tcPr>
            <w:tcW w:w="835" w:type="dxa"/>
            <w:vMerge/>
            <w:shd w:val="clear" w:color="auto" w:fill="auto"/>
            <w:vAlign w:val="center"/>
            <w:hideMark/>
          </w:tcPr>
          <w:p w:rsidR="00464CB8" w:rsidRPr="00116AA0" w:rsidRDefault="00464CB8" w:rsidP="0057700F">
            <w:pPr>
              <w:pStyle w:val="TAC"/>
              <w:rPr>
                <w:rFonts w:cs="Arial"/>
              </w:rPr>
            </w:pPr>
          </w:p>
        </w:tc>
      </w:tr>
      <w:tr w:rsidR="00464CB8" w:rsidRPr="009715C6" w:rsidTr="0057700F">
        <w:trPr>
          <w:trHeight w:val="20"/>
          <w:jc w:val="center"/>
        </w:trPr>
        <w:tc>
          <w:tcPr>
            <w:tcW w:w="2408" w:type="dxa"/>
            <w:vMerge w:val="restart"/>
            <w:shd w:val="clear" w:color="auto" w:fill="auto"/>
            <w:vAlign w:val="center"/>
            <w:hideMark/>
          </w:tcPr>
          <w:p w:rsidR="00464CB8" w:rsidRPr="00116AA0" w:rsidRDefault="00464CB8" w:rsidP="0057700F">
            <w:pPr>
              <w:pStyle w:val="TAC"/>
              <w:rPr>
                <w:rFonts w:cs="Arial"/>
              </w:rPr>
            </w:pPr>
            <w:r w:rsidRPr="00116AA0">
              <w:rPr>
                <w:rFonts w:cs="Arial"/>
              </w:rPr>
              <w:t>CA_3A-19A</w:t>
            </w: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3</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1771</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1866</w:t>
            </w:r>
          </w:p>
        </w:tc>
        <w:tc>
          <w:tcPr>
            <w:tcW w:w="960" w:type="dxa"/>
            <w:shd w:val="clear" w:color="auto" w:fill="auto"/>
            <w:noWrap/>
            <w:vAlign w:val="center"/>
            <w:hideMark/>
          </w:tcPr>
          <w:p w:rsidR="00464CB8" w:rsidRPr="00116AA0" w:rsidRDefault="00464CB8" w:rsidP="0057700F">
            <w:pPr>
              <w:pStyle w:val="TAC"/>
              <w:rPr>
                <w:rFonts w:cs="Arial"/>
                <w:lang w:eastAsia="ko-KR"/>
              </w:rPr>
            </w:pPr>
            <w:r w:rsidRPr="00116AA0">
              <w:rPr>
                <w:rFonts w:cs="Arial" w:hint="eastAsia"/>
                <w:lang w:eastAsia="ko-KR"/>
              </w:rPr>
              <w:t>4</w:t>
            </w:r>
          </w:p>
        </w:tc>
        <w:tc>
          <w:tcPr>
            <w:tcW w:w="835" w:type="dxa"/>
            <w:vMerge w:val="restart"/>
            <w:shd w:val="clear" w:color="auto" w:fill="auto"/>
            <w:vAlign w:val="center"/>
            <w:hideMark/>
          </w:tcPr>
          <w:p w:rsidR="00464CB8" w:rsidRPr="00116AA0" w:rsidRDefault="00464CB8" w:rsidP="0057700F">
            <w:pPr>
              <w:pStyle w:val="TAC"/>
              <w:rPr>
                <w:rFonts w:cs="Arial"/>
              </w:rPr>
            </w:pPr>
            <w:r w:rsidRPr="00116AA0">
              <w:rPr>
                <w:rFonts w:cs="Arial"/>
              </w:rPr>
              <w:t>FDD</w:t>
            </w:r>
          </w:p>
        </w:tc>
      </w:tr>
      <w:tr w:rsidR="00464CB8" w:rsidRPr="009715C6" w:rsidTr="0057700F">
        <w:trPr>
          <w:trHeight w:val="20"/>
          <w:jc w:val="center"/>
        </w:trPr>
        <w:tc>
          <w:tcPr>
            <w:tcW w:w="2408" w:type="dxa"/>
            <w:vMerge/>
            <w:shd w:val="clear" w:color="auto" w:fill="auto"/>
            <w:vAlign w:val="center"/>
            <w:hideMark/>
          </w:tcPr>
          <w:p w:rsidR="00464CB8" w:rsidRPr="00116AA0" w:rsidRDefault="00464CB8" w:rsidP="0057700F">
            <w:pPr>
              <w:pStyle w:val="TAC"/>
              <w:rPr>
                <w:rFonts w:cs="Arial"/>
              </w:rPr>
            </w:pP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19</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838</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883</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N/A</w:t>
            </w:r>
          </w:p>
        </w:tc>
        <w:tc>
          <w:tcPr>
            <w:tcW w:w="835" w:type="dxa"/>
            <w:vMerge/>
            <w:shd w:val="clear" w:color="auto" w:fill="auto"/>
            <w:vAlign w:val="center"/>
            <w:hideMark/>
          </w:tcPr>
          <w:p w:rsidR="00464CB8" w:rsidRPr="00116AA0" w:rsidRDefault="00464CB8" w:rsidP="0057700F">
            <w:pPr>
              <w:pStyle w:val="TAC"/>
              <w:rPr>
                <w:rFonts w:cs="Arial"/>
              </w:rPr>
            </w:pPr>
          </w:p>
        </w:tc>
      </w:tr>
      <w:tr w:rsidR="00464CB8" w:rsidRPr="009715C6" w:rsidTr="0057700F">
        <w:trPr>
          <w:trHeight w:val="20"/>
          <w:jc w:val="center"/>
        </w:trPr>
        <w:tc>
          <w:tcPr>
            <w:tcW w:w="2408" w:type="dxa"/>
            <w:vMerge w:val="restart"/>
            <w:shd w:val="clear" w:color="auto" w:fill="auto"/>
            <w:vAlign w:val="center"/>
            <w:hideMark/>
          </w:tcPr>
          <w:p w:rsidR="00464CB8" w:rsidRPr="00116AA0" w:rsidRDefault="00464CB8" w:rsidP="0057700F">
            <w:pPr>
              <w:pStyle w:val="TAC"/>
              <w:rPr>
                <w:rFonts w:cs="Arial"/>
              </w:rPr>
            </w:pPr>
            <w:r w:rsidRPr="00116AA0">
              <w:rPr>
                <w:rFonts w:cs="Arial"/>
              </w:rPr>
              <w:t>CA_3A-19A</w:t>
            </w: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3</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1721</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1816</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N/A</w:t>
            </w:r>
          </w:p>
        </w:tc>
        <w:tc>
          <w:tcPr>
            <w:tcW w:w="835" w:type="dxa"/>
            <w:vMerge w:val="restart"/>
            <w:shd w:val="clear" w:color="auto" w:fill="auto"/>
            <w:vAlign w:val="center"/>
            <w:hideMark/>
          </w:tcPr>
          <w:p w:rsidR="00464CB8" w:rsidRPr="00116AA0" w:rsidRDefault="00464CB8" w:rsidP="0057700F">
            <w:pPr>
              <w:pStyle w:val="TAC"/>
              <w:rPr>
                <w:rFonts w:cs="Arial"/>
              </w:rPr>
            </w:pPr>
            <w:r w:rsidRPr="00116AA0">
              <w:rPr>
                <w:rFonts w:cs="Arial"/>
              </w:rPr>
              <w:t>FDD</w:t>
            </w:r>
          </w:p>
        </w:tc>
      </w:tr>
      <w:tr w:rsidR="00464CB8" w:rsidRPr="009715C6" w:rsidTr="0057700F">
        <w:trPr>
          <w:trHeight w:val="20"/>
          <w:jc w:val="center"/>
        </w:trPr>
        <w:tc>
          <w:tcPr>
            <w:tcW w:w="2408" w:type="dxa"/>
            <w:vMerge/>
            <w:shd w:val="clear" w:color="auto" w:fill="auto"/>
            <w:vAlign w:val="center"/>
            <w:hideMark/>
          </w:tcPr>
          <w:p w:rsidR="00464CB8" w:rsidRPr="00116AA0" w:rsidRDefault="00464CB8" w:rsidP="0057700F">
            <w:pPr>
              <w:pStyle w:val="TAC"/>
              <w:rPr>
                <w:rFonts w:cs="Arial"/>
              </w:rPr>
            </w:pP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19</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838</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883</w:t>
            </w:r>
          </w:p>
        </w:tc>
        <w:tc>
          <w:tcPr>
            <w:tcW w:w="960" w:type="dxa"/>
            <w:shd w:val="clear" w:color="auto" w:fill="auto"/>
            <w:noWrap/>
            <w:vAlign w:val="center"/>
            <w:hideMark/>
          </w:tcPr>
          <w:p w:rsidR="00464CB8" w:rsidRPr="00116AA0" w:rsidRDefault="00464CB8" w:rsidP="0057700F">
            <w:pPr>
              <w:pStyle w:val="TAC"/>
              <w:rPr>
                <w:rFonts w:cs="Arial"/>
                <w:lang w:eastAsia="ko-KR"/>
              </w:rPr>
            </w:pPr>
            <w:r w:rsidRPr="00116AA0">
              <w:rPr>
                <w:rFonts w:cs="Arial" w:hint="eastAsia"/>
                <w:lang w:eastAsia="ko-KR"/>
              </w:rPr>
              <w:t>27</w:t>
            </w:r>
          </w:p>
        </w:tc>
        <w:tc>
          <w:tcPr>
            <w:tcW w:w="835" w:type="dxa"/>
            <w:vMerge/>
            <w:shd w:val="clear" w:color="auto" w:fill="auto"/>
            <w:vAlign w:val="center"/>
            <w:hideMark/>
          </w:tcPr>
          <w:p w:rsidR="00464CB8" w:rsidRPr="00116AA0" w:rsidRDefault="00464CB8" w:rsidP="0057700F">
            <w:pPr>
              <w:pStyle w:val="TAC"/>
              <w:rPr>
                <w:rFonts w:cs="Arial"/>
              </w:rPr>
            </w:pPr>
          </w:p>
        </w:tc>
      </w:tr>
      <w:tr w:rsidR="00464CB8" w:rsidRPr="009715C6" w:rsidTr="0057700F">
        <w:trPr>
          <w:trHeight w:val="20"/>
          <w:jc w:val="center"/>
        </w:trPr>
        <w:tc>
          <w:tcPr>
            <w:tcW w:w="2408" w:type="dxa"/>
            <w:vMerge w:val="restart"/>
            <w:shd w:val="clear" w:color="auto" w:fill="auto"/>
            <w:vAlign w:val="center"/>
            <w:hideMark/>
          </w:tcPr>
          <w:p w:rsidR="00464CB8" w:rsidRPr="00116AA0" w:rsidRDefault="00464CB8" w:rsidP="0057700F">
            <w:pPr>
              <w:pStyle w:val="TAC"/>
              <w:rPr>
                <w:rFonts w:cs="Arial"/>
              </w:rPr>
            </w:pPr>
            <w:r w:rsidRPr="00116AA0">
              <w:rPr>
                <w:rFonts w:cs="Arial"/>
              </w:rPr>
              <w:t>CA-3A-20A</w:t>
            </w: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3</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1775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1870</w:t>
            </w:r>
          </w:p>
        </w:tc>
        <w:tc>
          <w:tcPr>
            <w:tcW w:w="960" w:type="dxa"/>
            <w:shd w:val="clear" w:color="auto" w:fill="auto"/>
            <w:noWrap/>
            <w:vAlign w:val="center"/>
            <w:hideMark/>
          </w:tcPr>
          <w:p w:rsidR="00464CB8" w:rsidRPr="00116AA0" w:rsidRDefault="00464CB8" w:rsidP="0057700F">
            <w:pPr>
              <w:pStyle w:val="TAC"/>
              <w:rPr>
                <w:rFonts w:cs="Arial"/>
                <w:lang w:eastAsia="ko-KR"/>
              </w:rPr>
            </w:pPr>
            <w:r w:rsidRPr="00116AA0">
              <w:rPr>
                <w:rFonts w:cs="Arial" w:hint="eastAsia"/>
                <w:lang w:eastAsia="ko-KR"/>
              </w:rPr>
              <w:t>4</w:t>
            </w:r>
          </w:p>
        </w:tc>
        <w:tc>
          <w:tcPr>
            <w:tcW w:w="835" w:type="dxa"/>
            <w:vMerge w:val="restart"/>
            <w:shd w:val="clear" w:color="auto" w:fill="auto"/>
            <w:vAlign w:val="center"/>
            <w:hideMark/>
          </w:tcPr>
          <w:p w:rsidR="00464CB8" w:rsidRPr="00116AA0" w:rsidRDefault="00464CB8" w:rsidP="0057700F">
            <w:pPr>
              <w:pStyle w:val="TAC"/>
              <w:rPr>
                <w:rFonts w:cs="Arial"/>
              </w:rPr>
            </w:pPr>
            <w:r w:rsidRPr="00116AA0">
              <w:rPr>
                <w:rFonts w:cs="Arial"/>
              </w:rPr>
              <w:t>FDD</w:t>
            </w:r>
          </w:p>
        </w:tc>
      </w:tr>
      <w:tr w:rsidR="00464CB8" w:rsidRPr="009715C6" w:rsidTr="0057700F">
        <w:trPr>
          <w:trHeight w:val="20"/>
          <w:jc w:val="center"/>
        </w:trPr>
        <w:tc>
          <w:tcPr>
            <w:tcW w:w="2408" w:type="dxa"/>
            <w:vMerge/>
            <w:shd w:val="clear" w:color="auto" w:fill="auto"/>
            <w:vAlign w:val="center"/>
            <w:hideMark/>
          </w:tcPr>
          <w:p w:rsidR="00464CB8" w:rsidRPr="00116AA0" w:rsidRDefault="00464CB8" w:rsidP="0057700F">
            <w:pPr>
              <w:pStyle w:val="TAC"/>
              <w:rPr>
                <w:rFonts w:cs="Arial"/>
              </w:rPr>
            </w:pP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20</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840</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799</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N/A</w:t>
            </w:r>
          </w:p>
        </w:tc>
        <w:tc>
          <w:tcPr>
            <w:tcW w:w="835" w:type="dxa"/>
            <w:vMerge/>
            <w:shd w:val="clear" w:color="auto" w:fill="auto"/>
            <w:vAlign w:val="center"/>
            <w:hideMark/>
          </w:tcPr>
          <w:p w:rsidR="00464CB8" w:rsidRPr="00116AA0" w:rsidRDefault="00464CB8" w:rsidP="0057700F">
            <w:pPr>
              <w:pStyle w:val="TAC"/>
              <w:rPr>
                <w:rFonts w:cs="Arial"/>
              </w:rPr>
            </w:pPr>
          </w:p>
        </w:tc>
      </w:tr>
      <w:tr w:rsidR="00464CB8" w:rsidRPr="009715C6" w:rsidTr="0057700F">
        <w:trPr>
          <w:trHeight w:val="20"/>
          <w:jc w:val="center"/>
        </w:trPr>
        <w:tc>
          <w:tcPr>
            <w:tcW w:w="2408" w:type="dxa"/>
            <w:vMerge w:val="restart"/>
            <w:shd w:val="clear" w:color="auto" w:fill="auto"/>
            <w:vAlign w:val="center"/>
            <w:hideMark/>
          </w:tcPr>
          <w:p w:rsidR="00464CB8" w:rsidRPr="00116AA0" w:rsidRDefault="00464CB8" w:rsidP="0057700F">
            <w:pPr>
              <w:pStyle w:val="TAC"/>
              <w:rPr>
                <w:rFonts w:cs="Arial"/>
              </w:rPr>
            </w:pPr>
            <w:r w:rsidRPr="00116AA0">
              <w:rPr>
                <w:rFonts w:cs="Arial"/>
              </w:rPr>
              <w:t>CA-3A-20A</w:t>
            </w: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3</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1735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1830</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N/A</w:t>
            </w:r>
          </w:p>
        </w:tc>
        <w:tc>
          <w:tcPr>
            <w:tcW w:w="835" w:type="dxa"/>
            <w:vMerge w:val="restart"/>
            <w:shd w:val="clear" w:color="auto" w:fill="auto"/>
            <w:vAlign w:val="center"/>
            <w:hideMark/>
          </w:tcPr>
          <w:p w:rsidR="00464CB8" w:rsidRPr="00116AA0" w:rsidRDefault="00464CB8" w:rsidP="0057700F">
            <w:pPr>
              <w:pStyle w:val="TAC"/>
              <w:rPr>
                <w:rFonts w:cs="Arial"/>
              </w:rPr>
            </w:pPr>
            <w:r w:rsidRPr="00116AA0">
              <w:rPr>
                <w:rFonts w:cs="Arial"/>
              </w:rPr>
              <w:t>FDD</w:t>
            </w:r>
          </w:p>
        </w:tc>
      </w:tr>
      <w:tr w:rsidR="00464CB8" w:rsidRPr="009715C6" w:rsidTr="0057700F">
        <w:trPr>
          <w:trHeight w:val="20"/>
          <w:jc w:val="center"/>
        </w:trPr>
        <w:tc>
          <w:tcPr>
            <w:tcW w:w="2408" w:type="dxa"/>
            <w:vMerge/>
            <w:shd w:val="clear" w:color="auto" w:fill="auto"/>
            <w:vAlign w:val="center"/>
            <w:hideMark/>
          </w:tcPr>
          <w:p w:rsidR="00464CB8" w:rsidRPr="00116AA0" w:rsidRDefault="00464CB8" w:rsidP="0057700F">
            <w:pPr>
              <w:pStyle w:val="TAC"/>
              <w:rPr>
                <w:rFonts w:cs="Arial"/>
              </w:rPr>
            </w:pP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20</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847</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806</w:t>
            </w:r>
          </w:p>
        </w:tc>
        <w:tc>
          <w:tcPr>
            <w:tcW w:w="960" w:type="dxa"/>
            <w:shd w:val="clear" w:color="auto" w:fill="auto"/>
            <w:noWrap/>
            <w:vAlign w:val="center"/>
            <w:hideMark/>
          </w:tcPr>
          <w:p w:rsidR="00464CB8" w:rsidRPr="00116AA0" w:rsidRDefault="00464CB8" w:rsidP="0057700F">
            <w:pPr>
              <w:pStyle w:val="TAC"/>
              <w:rPr>
                <w:rFonts w:cs="Arial"/>
                <w:lang w:eastAsia="ko-KR"/>
              </w:rPr>
            </w:pPr>
            <w:r w:rsidRPr="00116AA0">
              <w:rPr>
                <w:rFonts w:cs="Arial" w:hint="eastAsia"/>
                <w:lang w:eastAsia="ko-KR"/>
              </w:rPr>
              <w:t>9</w:t>
            </w:r>
          </w:p>
        </w:tc>
        <w:tc>
          <w:tcPr>
            <w:tcW w:w="835" w:type="dxa"/>
            <w:vMerge/>
            <w:shd w:val="clear" w:color="auto" w:fill="auto"/>
            <w:vAlign w:val="center"/>
            <w:hideMark/>
          </w:tcPr>
          <w:p w:rsidR="00464CB8" w:rsidRPr="00116AA0" w:rsidRDefault="00464CB8" w:rsidP="0057700F">
            <w:pPr>
              <w:pStyle w:val="TAC"/>
              <w:rPr>
                <w:rFonts w:cs="Arial"/>
              </w:rPr>
            </w:pPr>
          </w:p>
        </w:tc>
      </w:tr>
      <w:tr w:rsidR="00464CB8" w:rsidRPr="009715C6" w:rsidTr="0057700F">
        <w:trPr>
          <w:trHeight w:val="20"/>
          <w:jc w:val="center"/>
        </w:trPr>
        <w:tc>
          <w:tcPr>
            <w:tcW w:w="2408" w:type="dxa"/>
            <w:vMerge w:val="restart"/>
            <w:shd w:val="clear" w:color="auto" w:fill="auto"/>
            <w:vAlign w:val="center"/>
            <w:hideMark/>
          </w:tcPr>
          <w:p w:rsidR="00464CB8" w:rsidRPr="00116AA0" w:rsidRDefault="00464CB8" w:rsidP="0057700F">
            <w:pPr>
              <w:pStyle w:val="TAC"/>
              <w:rPr>
                <w:rFonts w:cs="Arial"/>
              </w:rPr>
            </w:pPr>
            <w:r w:rsidRPr="00116AA0">
              <w:rPr>
                <w:rFonts w:cs="Arial"/>
              </w:rPr>
              <w:t>CA_3A-26A</w:t>
            </w: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3</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1771</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1866</w:t>
            </w:r>
          </w:p>
        </w:tc>
        <w:tc>
          <w:tcPr>
            <w:tcW w:w="960" w:type="dxa"/>
            <w:shd w:val="clear" w:color="auto" w:fill="auto"/>
            <w:noWrap/>
            <w:vAlign w:val="center"/>
            <w:hideMark/>
          </w:tcPr>
          <w:p w:rsidR="00464CB8" w:rsidRPr="00116AA0" w:rsidRDefault="00464CB8" w:rsidP="0057700F">
            <w:pPr>
              <w:pStyle w:val="TAC"/>
              <w:rPr>
                <w:rFonts w:cs="Arial"/>
                <w:lang w:eastAsia="ko-KR"/>
              </w:rPr>
            </w:pPr>
            <w:r w:rsidRPr="00116AA0">
              <w:rPr>
                <w:rFonts w:cs="Arial" w:hint="eastAsia"/>
                <w:lang w:eastAsia="ko-KR"/>
              </w:rPr>
              <w:t>4</w:t>
            </w:r>
          </w:p>
        </w:tc>
        <w:tc>
          <w:tcPr>
            <w:tcW w:w="835" w:type="dxa"/>
            <w:vMerge w:val="restart"/>
            <w:shd w:val="clear" w:color="auto" w:fill="auto"/>
            <w:vAlign w:val="center"/>
            <w:hideMark/>
          </w:tcPr>
          <w:p w:rsidR="00464CB8" w:rsidRPr="00116AA0" w:rsidRDefault="00464CB8" w:rsidP="0057700F">
            <w:pPr>
              <w:pStyle w:val="TAC"/>
              <w:rPr>
                <w:rFonts w:cs="Arial"/>
              </w:rPr>
            </w:pPr>
            <w:r w:rsidRPr="00116AA0">
              <w:rPr>
                <w:rFonts w:cs="Arial"/>
              </w:rPr>
              <w:t>FDD</w:t>
            </w:r>
          </w:p>
        </w:tc>
      </w:tr>
      <w:tr w:rsidR="00464CB8" w:rsidRPr="009715C6" w:rsidTr="0057700F">
        <w:trPr>
          <w:trHeight w:val="20"/>
          <w:jc w:val="center"/>
        </w:trPr>
        <w:tc>
          <w:tcPr>
            <w:tcW w:w="2408" w:type="dxa"/>
            <w:vMerge/>
            <w:shd w:val="clear" w:color="auto" w:fill="auto"/>
            <w:vAlign w:val="center"/>
            <w:hideMark/>
          </w:tcPr>
          <w:p w:rsidR="00464CB8" w:rsidRPr="00116AA0" w:rsidRDefault="00464CB8" w:rsidP="0057700F">
            <w:pPr>
              <w:pStyle w:val="TAC"/>
              <w:rPr>
                <w:rFonts w:cs="Arial"/>
              </w:rPr>
            </w:pP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26</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838</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883</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N/A</w:t>
            </w:r>
          </w:p>
        </w:tc>
        <w:tc>
          <w:tcPr>
            <w:tcW w:w="835" w:type="dxa"/>
            <w:vMerge/>
            <w:shd w:val="clear" w:color="auto" w:fill="auto"/>
            <w:vAlign w:val="center"/>
            <w:hideMark/>
          </w:tcPr>
          <w:p w:rsidR="00464CB8" w:rsidRPr="00116AA0" w:rsidRDefault="00464CB8" w:rsidP="0057700F">
            <w:pPr>
              <w:pStyle w:val="TAC"/>
              <w:rPr>
                <w:rFonts w:cs="Arial"/>
              </w:rPr>
            </w:pPr>
          </w:p>
        </w:tc>
      </w:tr>
      <w:tr w:rsidR="00464CB8" w:rsidRPr="009715C6" w:rsidTr="0057700F">
        <w:trPr>
          <w:trHeight w:val="20"/>
          <w:jc w:val="center"/>
        </w:trPr>
        <w:tc>
          <w:tcPr>
            <w:tcW w:w="2408" w:type="dxa"/>
            <w:vMerge w:val="restart"/>
            <w:shd w:val="clear" w:color="auto" w:fill="auto"/>
            <w:vAlign w:val="center"/>
            <w:hideMark/>
          </w:tcPr>
          <w:p w:rsidR="00464CB8" w:rsidRPr="00116AA0" w:rsidRDefault="00464CB8" w:rsidP="0057700F">
            <w:pPr>
              <w:pStyle w:val="TAC"/>
              <w:rPr>
                <w:rFonts w:cs="Arial"/>
              </w:rPr>
            </w:pPr>
            <w:r w:rsidRPr="00116AA0">
              <w:rPr>
                <w:rFonts w:cs="Arial"/>
              </w:rPr>
              <w:t>CA_3A-26A</w:t>
            </w: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3</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1721</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1816</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N/A</w:t>
            </w:r>
          </w:p>
        </w:tc>
        <w:tc>
          <w:tcPr>
            <w:tcW w:w="835" w:type="dxa"/>
            <w:vMerge w:val="restart"/>
            <w:shd w:val="clear" w:color="auto" w:fill="auto"/>
            <w:vAlign w:val="center"/>
            <w:hideMark/>
          </w:tcPr>
          <w:p w:rsidR="00464CB8" w:rsidRPr="00116AA0" w:rsidRDefault="00464CB8" w:rsidP="0057700F">
            <w:pPr>
              <w:pStyle w:val="TAC"/>
              <w:rPr>
                <w:rFonts w:cs="Arial"/>
              </w:rPr>
            </w:pPr>
            <w:r w:rsidRPr="00116AA0">
              <w:rPr>
                <w:rFonts w:cs="Arial"/>
              </w:rPr>
              <w:t>FDD</w:t>
            </w:r>
          </w:p>
        </w:tc>
      </w:tr>
      <w:tr w:rsidR="00464CB8" w:rsidRPr="009715C6" w:rsidTr="0057700F">
        <w:trPr>
          <w:trHeight w:val="20"/>
          <w:jc w:val="center"/>
        </w:trPr>
        <w:tc>
          <w:tcPr>
            <w:tcW w:w="2408" w:type="dxa"/>
            <w:vMerge/>
            <w:shd w:val="clear" w:color="auto" w:fill="auto"/>
            <w:vAlign w:val="center"/>
            <w:hideMark/>
          </w:tcPr>
          <w:p w:rsidR="00464CB8" w:rsidRPr="00116AA0" w:rsidRDefault="00464CB8" w:rsidP="0057700F">
            <w:pPr>
              <w:pStyle w:val="TAC"/>
              <w:rPr>
                <w:rFonts w:cs="Arial"/>
              </w:rPr>
            </w:pP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26</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838</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883</w:t>
            </w:r>
          </w:p>
        </w:tc>
        <w:tc>
          <w:tcPr>
            <w:tcW w:w="960" w:type="dxa"/>
            <w:shd w:val="clear" w:color="auto" w:fill="auto"/>
            <w:noWrap/>
            <w:vAlign w:val="center"/>
            <w:hideMark/>
          </w:tcPr>
          <w:p w:rsidR="00464CB8" w:rsidRPr="00116AA0" w:rsidRDefault="00464CB8" w:rsidP="0057700F">
            <w:pPr>
              <w:pStyle w:val="TAC"/>
              <w:rPr>
                <w:rFonts w:cs="Arial"/>
                <w:lang w:eastAsia="ko-KR"/>
              </w:rPr>
            </w:pPr>
            <w:r w:rsidRPr="00116AA0">
              <w:rPr>
                <w:rFonts w:cs="Arial" w:hint="eastAsia"/>
                <w:lang w:eastAsia="ko-KR"/>
              </w:rPr>
              <w:t>26</w:t>
            </w:r>
          </w:p>
        </w:tc>
        <w:tc>
          <w:tcPr>
            <w:tcW w:w="835" w:type="dxa"/>
            <w:vMerge/>
            <w:shd w:val="clear" w:color="auto" w:fill="auto"/>
            <w:vAlign w:val="center"/>
            <w:hideMark/>
          </w:tcPr>
          <w:p w:rsidR="00464CB8" w:rsidRPr="00116AA0" w:rsidRDefault="00464CB8" w:rsidP="0057700F">
            <w:pPr>
              <w:pStyle w:val="TAC"/>
              <w:rPr>
                <w:rFonts w:cs="Arial"/>
              </w:rPr>
            </w:pPr>
          </w:p>
        </w:tc>
      </w:tr>
      <w:tr w:rsidR="00464CB8" w:rsidRPr="009715C6" w:rsidTr="0057700F">
        <w:trPr>
          <w:trHeight w:val="20"/>
          <w:jc w:val="center"/>
        </w:trPr>
        <w:tc>
          <w:tcPr>
            <w:tcW w:w="2408" w:type="dxa"/>
            <w:vMerge w:val="restart"/>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CA_4A-5A</w:t>
            </w:r>
          </w:p>
        </w:tc>
        <w:tc>
          <w:tcPr>
            <w:tcW w:w="852"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4</w:t>
            </w:r>
          </w:p>
        </w:tc>
        <w:tc>
          <w:tcPr>
            <w:tcW w:w="960" w:type="dxa"/>
            <w:shd w:val="clear" w:color="auto" w:fill="auto"/>
            <w:noWrap/>
            <w:vAlign w:val="center"/>
          </w:tcPr>
          <w:p w:rsidR="00464CB8" w:rsidRPr="00116AA0" w:rsidRDefault="00464CB8" w:rsidP="0057700F">
            <w:pPr>
              <w:pStyle w:val="TAC"/>
              <w:rPr>
                <w:rFonts w:cs="Arial"/>
              </w:rPr>
            </w:pPr>
            <w:r w:rsidRPr="00116AA0">
              <w:rPr>
                <w:rFonts w:cs="Arial"/>
              </w:rPr>
              <w:t>1721</w:t>
            </w:r>
          </w:p>
        </w:tc>
        <w:tc>
          <w:tcPr>
            <w:tcW w:w="960" w:type="dxa"/>
            <w:shd w:val="clear" w:color="auto" w:fill="auto"/>
            <w:noWrap/>
            <w:vAlign w:val="center"/>
          </w:tcPr>
          <w:p w:rsidR="00464CB8" w:rsidRPr="00116AA0" w:rsidRDefault="00464CB8" w:rsidP="0057700F">
            <w:pPr>
              <w:pStyle w:val="TAC"/>
              <w:rPr>
                <w:rFonts w:cs="Arial"/>
              </w:rPr>
            </w:pPr>
            <w:r w:rsidRPr="00116AA0">
              <w:rPr>
                <w:rFonts w:cs="Arial"/>
              </w:rPr>
              <w:t>5</w:t>
            </w:r>
          </w:p>
        </w:tc>
        <w:tc>
          <w:tcPr>
            <w:tcW w:w="960" w:type="dxa"/>
            <w:shd w:val="clear" w:color="auto" w:fill="auto"/>
            <w:noWrap/>
            <w:vAlign w:val="center"/>
          </w:tcPr>
          <w:p w:rsidR="00464CB8" w:rsidRPr="00116AA0" w:rsidRDefault="00464CB8" w:rsidP="0057700F">
            <w:pPr>
              <w:pStyle w:val="TAC"/>
              <w:rPr>
                <w:rFonts w:cs="Arial"/>
              </w:rPr>
            </w:pPr>
            <w:r w:rsidRPr="00116AA0">
              <w:rPr>
                <w:rFonts w:cs="Arial"/>
              </w:rPr>
              <w:t>25</w:t>
            </w:r>
          </w:p>
        </w:tc>
        <w:tc>
          <w:tcPr>
            <w:tcW w:w="960" w:type="dxa"/>
            <w:shd w:val="clear" w:color="auto" w:fill="auto"/>
            <w:noWrap/>
            <w:vAlign w:val="center"/>
          </w:tcPr>
          <w:p w:rsidR="00464CB8" w:rsidRPr="00116AA0" w:rsidRDefault="00464CB8" w:rsidP="0057700F">
            <w:pPr>
              <w:pStyle w:val="TAC"/>
              <w:rPr>
                <w:rFonts w:cs="Arial"/>
              </w:rPr>
            </w:pPr>
            <w:r w:rsidRPr="00116AA0">
              <w:rPr>
                <w:rFonts w:cs="Arial"/>
              </w:rPr>
              <w:t>2121</w:t>
            </w:r>
          </w:p>
        </w:tc>
        <w:tc>
          <w:tcPr>
            <w:tcW w:w="960" w:type="dxa"/>
            <w:shd w:val="clear" w:color="auto" w:fill="auto"/>
            <w:noWrap/>
            <w:vAlign w:val="center"/>
          </w:tcPr>
          <w:p w:rsidR="00464CB8" w:rsidRPr="00116AA0" w:rsidRDefault="00464CB8" w:rsidP="0057700F">
            <w:pPr>
              <w:pStyle w:val="TAC"/>
              <w:rPr>
                <w:rFonts w:cs="Arial"/>
              </w:rPr>
            </w:pPr>
            <w:r w:rsidRPr="00116AA0">
              <w:rPr>
                <w:rFonts w:cs="Arial"/>
              </w:rPr>
              <w:t>N/A</w:t>
            </w:r>
          </w:p>
        </w:tc>
        <w:tc>
          <w:tcPr>
            <w:tcW w:w="835" w:type="dxa"/>
            <w:vMerge w:val="restart"/>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FDD</w:t>
            </w:r>
          </w:p>
        </w:tc>
      </w:tr>
      <w:tr w:rsidR="00464CB8" w:rsidRPr="009715C6" w:rsidTr="0057700F">
        <w:trPr>
          <w:trHeight w:val="20"/>
          <w:jc w:val="center"/>
        </w:trPr>
        <w:tc>
          <w:tcPr>
            <w:tcW w:w="2408" w:type="dxa"/>
            <w:vMerge/>
            <w:shd w:val="clear" w:color="auto" w:fill="auto"/>
            <w:vAlign w:val="center"/>
          </w:tcPr>
          <w:p w:rsidR="00464CB8" w:rsidRPr="00116AA0" w:rsidRDefault="00464CB8" w:rsidP="0057700F">
            <w:pPr>
              <w:pStyle w:val="TAC"/>
              <w:rPr>
                <w:rFonts w:cs="Arial"/>
              </w:rPr>
            </w:pPr>
          </w:p>
        </w:tc>
        <w:tc>
          <w:tcPr>
            <w:tcW w:w="852"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5</w:t>
            </w:r>
          </w:p>
        </w:tc>
        <w:tc>
          <w:tcPr>
            <w:tcW w:w="960" w:type="dxa"/>
            <w:shd w:val="clear" w:color="auto" w:fill="auto"/>
            <w:noWrap/>
            <w:vAlign w:val="center"/>
          </w:tcPr>
          <w:p w:rsidR="00464CB8" w:rsidRPr="00116AA0" w:rsidRDefault="00464CB8" w:rsidP="0057700F">
            <w:pPr>
              <w:pStyle w:val="TAC"/>
              <w:rPr>
                <w:rFonts w:cs="Arial"/>
              </w:rPr>
            </w:pPr>
            <w:r w:rsidRPr="00116AA0">
              <w:rPr>
                <w:rFonts w:cs="Arial"/>
              </w:rPr>
              <w:t>838</w:t>
            </w:r>
          </w:p>
        </w:tc>
        <w:tc>
          <w:tcPr>
            <w:tcW w:w="960" w:type="dxa"/>
            <w:shd w:val="clear" w:color="auto" w:fill="auto"/>
            <w:noWrap/>
            <w:vAlign w:val="center"/>
          </w:tcPr>
          <w:p w:rsidR="00464CB8" w:rsidRPr="00116AA0" w:rsidRDefault="00464CB8" w:rsidP="0057700F">
            <w:pPr>
              <w:pStyle w:val="TAC"/>
              <w:rPr>
                <w:rFonts w:cs="Arial"/>
              </w:rPr>
            </w:pPr>
            <w:r w:rsidRPr="00116AA0">
              <w:rPr>
                <w:rFonts w:cs="Arial"/>
              </w:rPr>
              <w:t>5</w:t>
            </w:r>
          </w:p>
        </w:tc>
        <w:tc>
          <w:tcPr>
            <w:tcW w:w="960" w:type="dxa"/>
            <w:shd w:val="clear" w:color="auto" w:fill="auto"/>
            <w:noWrap/>
            <w:vAlign w:val="center"/>
          </w:tcPr>
          <w:p w:rsidR="00464CB8" w:rsidRPr="00116AA0" w:rsidRDefault="00464CB8" w:rsidP="0057700F">
            <w:pPr>
              <w:pStyle w:val="TAC"/>
              <w:rPr>
                <w:rFonts w:cs="Arial"/>
              </w:rPr>
            </w:pPr>
            <w:r w:rsidRPr="00116AA0">
              <w:rPr>
                <w:rFonts w:cs="Arial"/>
              </w:rPr>
              <w:t>25</w:t>
            </w:r>
          </w:p>
        </w:tc>
        <w:tc>
          <w:tcPr>
            <w:tcW w:w="960" w:type="dxa"/>
            <w:shd w:val="clear" w:color="auto" w:fill="auto"/>
            <w:noWrap/>
            <w:vAlign w:val="center"/>
          </w:tcPr>
          <w:p w:rsidR="00464CB8" w:rsidRPr="00116AA0" w:rsidRDefault="00464CB8" w:rsidP="0057700F">
            <w:pPr>
              <w:pStyle w:val="TAC"/>
              <w:rPr>
                <w:rFonts w:cs="Arial"/>
              </w:rPr>
            </w:pPr>
            <w:r w:rsidRPr="00116AA0">
              <w:rPr>
                <w:rFonts w:cs="Arial"/>
              </w:rPr>
              <w:t>883</w:t>
            </w:r>
          </w:p>
        </w:tc>
        <w:tc>
          <w:tcPr>
            <w:tcW w:w="960" w:type="dxa"/>
            <w:shd w:val="clear" w:color="auto" w:fill="auto"/>
            <w:noWrap/>
            <w:vAlign w:val="center"/>
          </w:tcPr>
          <w:p w:rsidR="00464CB8" w:rsidRPr="00116AA0" w:rsidRDefault="00464CB8" w:rsidP="0057700F">
            <w:pPr>
              <w:pStyle w:val="TAC"/>
              <w:rPr>
                <w:rFonts w:cs="Arial"/>
              </w:rPr>
            </w:pPr>
            <w:r w:rsidRPr="00116AA0">
              <w:rPr>
                <w:rFonts w:cs="Arial"/>
              </w:rPr>
              <w:t>26</w:t>
            </w:r>
          </w:p>
        </w:tc>
        <w:tc>
          <w:tcPr>
            <w:tcW w:w="835"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0"/>
          <w:jc w:val="center"/>
        </w:trPr>
        <w:tc>
          <w:tcPr>
            <w:tcW w:w="2408" w:type="dxa"/>
            <w:vMerge w:val="restart"/>
            <w:shd w:val="clear" w:color="auto" w:fill="auto"/>
            <w:vAlign w:val="center"/>
            <w:hideMark/>
          </w:tcPr>
          <w:p w:rsidR="00464CB8" w:rsidRPr="00116AA0" w:rsidRDefault="00464CB8" w:rsidP="0057700F">
            <w:pPr>
              <w:pStyle w:val="TAC"/>
              <w:rPr>
                <w:rFonts w:cs="Arial"/>
              </w:rPr>
            </w:pPr>
            <w:r w:rsidRPr="00116AA0">
              <w:rPr>
                <w:rFonts w:cs="Arial"/>
              </w:rPr>
              <w:t>CA_4A-7A</w:t>
            </w: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4</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1730</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1825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N/A</w:t>
            </w:r>
          </w:p>
        </w:tc>
        <w:tc>
          <w:tcPr>
            <w:tcW w:w="835" w:type="dxa"/>
            <w:vMerge w:val="restart"/>
            <w:shd w:val="clear" w:color="auto" w:fill="auto"/>
            <w:vAlign w:val="center"/>
            <w:hideMark/>
          </w:tcPr>
          <w:p w:rsidR="00464CB8" w:rsidRPr="00116AA0" w:rsidRDefault="00464CB8" w:rsidP="0057700F">
            <w:pPr>
              <w:pStyle w:val="TAC"/>
              <w:rPr>
                <w:rFonts w:cs="Arial"/>
              </w:rPr>
            </w:pPr>
            <w:r w:rsidRPr="00116AA0">
              <w:rPr>
                <w:rFonts w:cs="Arial"/>
              </w:rPr>
              <w:t>FDD</w:t>
            </w:r>
          </w:p>
        </w:tc>
      </w:tr>
      <w:tr w:rsidR="00464CB8" w:rsidRPr="009715C6" w:rsidTr="0057700F">
        <w:trPr>
          <w:trHeight w:val="20"/>
          <w:jc w:val="center"/>
        </w:trPr>
        <w:tc>
          <w:tcPr>
            <w:tcW w:w="2408" w:type="dxa"/>
            <w:vMerge/>
            <w:shd w:val="clear" w:color="auto" w:fill="auto"/>
            <w:vAlign w:val="center"/>
            <w:hideMark/>
          </w:tcPr>
          <w:p w:rsidR="00464CB8" w:rsidRPr="00116AA0" w:rsidRDefault="00464CB8" w:rsidP="0057700F">
            <w:pPr>
              <w:pStyle w:val="TAC"/>
              <w:rPr>
                <w:rFonts w:cs="Arial"/>
              </w:rPr>
            </w:pP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7</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2535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2655</w:t>
            </w:r>
          </w:p>
        </w:tc>
        <w:tc>
          <w:tcPr>
            <w:tcW w:w="960" w:type="dxa"/>
            <w:shd w:val="clear" w:color="auto" w:fill="auto"/>
            <w:noWrap/>
            <w:vAlign w:val="center"/>
            <w:hideMark/>
          </w:tcPr>
          <w:p w:rsidR="00464CB8" w:rsidRPr="00116AA0" w:rsidRDefault="00464CB8" w:rsidP="0057700F">
            <w:pPr>
              <w:pStyle w:val="TAC"/>
              <w:rPr>
                <w:rFonts w:cs="Arial"/>
                <w:lang w:eastAsia="ko-KR"/>
              </w:rPr>
            </w:pPr>
            <w:r w:rsidRPr="00116AA0">
              <w:rPr>
                <w:rFonts w:cs="Arial" w:hint="eastAsia"/>
                <w:lang w:eastAsia="ko-KR"/>
              </w:rPr>
              <w:t>15</w:t>
            </w:r>
          </w:p>
        </w:tc>
        <w:tc>
          <w:tcPr>
            <w:tcW w:w="835" w:type="dxa"/>
            <w:vMerge/>
            <w:shd w:val="clear" w:color="auto" w:fill="auto"/>
            <w:vAlign w:val="center"/>
            <w:hideMark/>
          </w:tcPr>
          <w:p w:rsidR="00464CB8" w:rsidRPr="00116AA0" w:rsidRDefault="00464CB8" w:rsidP="0057700F">
            <w:pPr>
              <w:pStyle w:val="TAC"/>
              <w:rPr>
                <w:rFonts w:cs="Arial"/>
              </w:rPr>
            </w:pPr>
          </w:p>
        </w:tc>
      </w:tr>
      <w:tr w:rsidR="00464CB8" w:rsidRPr="009715C6" w:rsidTr="0057700F">
        <w:trPr>
          <w:trHeight w:val="20"/>
          <w:jc w:val="center"/>
        </w:trPr>
        <w:tc>
          <w:tcPr>
            <w:tcW w:w="2408" w:type="dxa"/>
            <w:vMerge w:val="restart"/>
            <w:shd w:val="clear" w:color="auto" w:fill="auto"/>
            <w:vAlign w:val="center"/>
            <w:hideMark/>
          </w:tcPr>
          <w:p w:rsidR="00464CB8" w:rsidRPr="00116AA0" w:rsidRDefault="00464CB8" w:rsidP="0057700F">
            <w:pPr>
              <w:pStyle w:val="TAC"/>
              <w:rPr>
                <w:rFonts w:cs="Arial"/>
              </w:rPr>
            </w:pPr>
            <w:r w:rsidRPr="00116AA0">
              <w:rPr>
                <w:rFonts w:cs="Arial"/>
              </w:rPr>
              <w:t>CA_5A-7A</w:t>
            </w: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834</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879</w:t>
            </w:r>
          </w:p>
        </w:tc>
        <w:tc>
          <w:tcPr>
            <w:tcW w:w="960" w:type="dxa"/>
            <w:shd w:val="clear" w:color="auto" w:fill="auto"/>
            <w:noWrap/>
            <w:vAlign w:val="center"/>
            <w:hideMark/>
          </w:tcPr>
          <w:p w:rsidR="00464CB8" w:rsidRPr="00116AA0" w:rsidRDefault="00464CB8" w:rsidP="0057700F">
            <w:pPr>
              <w:pStyle w:val="TAC"/>
              <w:rPr>
                <w:rFonts w:cs="Arial"/>
                <w:lang w:eastAsia="ko-KR"/>
              </w:rPr>
            </w:pPr>
            <w:r w:rsidRPr="00116AA0">
              <w:rPr>
                <w:rFonts w:cs="Arial" w:hint="eastAsia"/>
                <w:lang w:eastAsia="ko-KR"/>
              </w:rPr>
              <w:t>12</w:t>
            </w:r>
          </w:p>
        </w:tc>
        <w:tc>
          <w:tcPr>
            <w:tcW w:w="835" w:type="dxa"/>
            <w:vMerge w:val="restart"/>
            <w:shd w:val="clear" w:color="auto" w:fill="auto"/>
            <w:vAlign w:val="center"/>
            <w:hideMark/>
          </w:tcPr>
          <w:p w:rsidR="00464CB8" w:rsidRPr="00116AA0" w:rsidRDefault="00464CB8" w:rsidP="0057700F">
            <w:pPr>
              <w:pStyle w:val="TAC"/>
              <w:rPr>
                <w:rFonts w:cs="Arial"/>
              </w:rPr>
            </w:pPr>
            <w:r w:rsidRPr="00116AA0">
              <w:rPr>
                <w:rFonts w:cs="Arial"/>
              </w:rPr>
              <w:t>FDD</w:t>
            </w:r>
          </w:p>
        </w:tc>
      </w:tr>
      <w:tr w:rsidR="00464CB8" w:rsidRPr="009715C6" w:rsidTr="0057700F">
        <w:trPr>
          <w:trHeight w:val="20"/>
          <w:jc w:val="center"/>
        </w:trPr>
        <w:tc>
          <w:tcPr>
            <w:tcW w:w="2408" w:type="dxa"/>
            <w:vMerge/>
            <w:shd w:val="clear" w:color="auto" w:fill="auto"/>
            <w:vAlign w:val="center"/>
            <w:hideMark/>
          </w:tcPr>
          <w:p w:rsidR="00464CB8" w:rsidRPr="00116AA0" w:rsidRDefault="00464CB8" w:rsidP="0057700F">
            <w:pPr>
              <w:pStyle w:val="TAC"/>
              <w:rPr>
                <w:rFonts w:cs="Arial"/>
              </w:rPr>
            </w:pP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7</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2547</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10</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50</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2667</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N/A</w:t>
            </w:r>
          </w:p>
        </w:tc>
        <w:tc>
          <w:tcPr>
            <w:tcW w:w="835" w:type="dxa"/>
            <w:vMerge/>
            <w:shd w:val="clear" w:color="auto" w:fill="auto"/>
            <w:vAlign w:val="center"/>
            <w:hideMark/>
          </w:tcPr>
          <w:p w:rsidR="00464CB8" w:rsidRPr="00116AA0" w:rsidRDefault="00464CB8" w:rsidP="0057700F">
            <w:pPr>
              <w:pStyle w:val="TAC"/>
              <w:rPr>
                <w:rFonts w:cs="Arial"/>
              </w:rPr>
            </w:pPr>
          </w:p>
        </w:tc>
      </w:tr>
      <w:tr w:rsidR="00464CB8" w:rsidRPr="009715C6" w:rsidTr="0057700F">
        <w:trPr>
          <w:trHeight w:val="20"/>
          <w:jc w:val="center"/>
        </w:trPr>
        <w:tc>
          <w:tcPr>
            <w:tcW w:w="2408" w:type="dxa"/>
            <w:vMerge w:val="restart"/>
            <w:shd w:val="clear" w:color="auto" w:fill="auto"/>
            <w:vAlign w:val="center"/>
            <w:hideMark/>
          </w:tcPr>
          <w:p w:rsidR="00464CB8" w:rsidRPr="00116AA0" w:rsidRDefault="00464CB8" w:rsidP="0057700F">
            <w:pPr>
              <w:pStyle w:val="TAC"/>
              <w:rPr>
                <w:rFonts w:cs="Arial"/>
              </w:rPr>
            </w:pPr>
            <w:r w:rsidRPr="00116AA0">
              <w:rPr>
                <w:rFonts w:cs="Arial"/>
              </w:rPr>
              <w:t>CA_7A-20A</w:t>
            </w: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7</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2512</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10</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50</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2632</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N/A</w:t>
            </w:r>
          </w:p>
        </w:tc>
        <w:tc>
          <w:tcPr>
            <w:tcW w:w="835" w:type="dxa"/>
            <w:vMerge w:val="restart"/>
            <w:shd w:val="clear" w:color="auto" w:fill="auto"/>
            <w:vAlign w:val="center"/>
            <w:hideMark/>
          </w:tcPr>
          <w:p w:rsidR="00464CB8" w:rsidRPr="00116AA0" w:rsidRDefault="00464CB8" w:rsidP="0057700F">
            <w:pPr>
              <w:pStyle w:val="TAC"/>
              <w:rPr>
                <w:rFonts w:cs="Arial"/>
              </w:rPr>
            </w:pPr>
            <w:r w:rsidRPr="00116AA0">
              <w:rPr>
                <w:rFonts w:cs="Arial"/>
              </w:rPr>
              <w:t>FDD</w:t>
            </w:r>
          </w:p>
        </w:tc>
      </w:tr>
      <w:tr w:rsidR="00464CB8" w:rsidRPr="009715C6" w:rsidTr="0057700F">
        <w:trPr>
          <w:trHeight w:val="20"/>
          <w:jc w:val="center"/>
        </w:trPr>
        <w:tc>
          <w:tcPr>
            <w:tcW w:w="2408" w:type="dxa"/>
            <w:vMerge/>
            <w:shd w:val="clear" w:color="auto" w:fill="auto"/>
            <w:vAlign w:val="center"/>
            <w:hideMark/>
          </w:tcPr>
          <w:p w:rsidR="00464CB8" w:rsidRPr="009715C6" w:rsidRDefault="00464CB8" w:rsidP="0057700F">
            <w:pPr>
              <w:jc w:val="center"/>
              <w:rPr>
                <w:b/>
                <w:bCs/>
                <w:lang w:eastAsia="ja-JP"/>
              </w:rPr>
            </w:pPr>
          </w:p>
        </w:tc>
        <w:tc>
          <w:tcPr>
            <w:tcW w:w="852" w:type="dxa"/>
            <w:shd w:val="clear" w:color="auto" w:fill="auto"/>
            <w:vAlign w:val="center"/>
            <w:hideMark/>
          </w:tcPr>
          <w:p w:rsidR="00464CB8" w:rsidRPr="00116AA0" w:rsidRDefault="00464CB8" w:rsidP="0057700F">
            <w:pPr>
              <w:pStyle w:val="TAC"/>
              <w:rPr>
                <w:rFonts w:cs="Arial"/>
              </w:rPr>
            </w:pPr>
            <w:r w:rsidRPr="00116AA0">
              <w:rPr>
                <w:rFonts w:cs="Arial"/>
              </w:rPr>
              <w:t>20</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851</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25</w:t>
            </w:r>
          </w:p>
        </w:tc>
        <w:tc>
          <w:tcPr>
            <w:tcW w:w="960" w:type="dxa"/>
            <w:shd w:val="clear" w:color="auto" w:fill="auto"/>
            <w:noWrap/>
            <w:vAlign w:val="center"/>
            <w:hideMark/>
          </w:tcPr>
          <w:p w:rsidR="00464CB8" w:rsidRPr="00116AA0" w:rsidRDefault="00464CB8" w:rsidP="0057700F">
            <w:pPr>
              <w:pStyle w:val="TAC"/>
              <w:rPr>
                <w:rFonts w:cs="Arial"/>
              </w:rPr>
            </w:pPr>
            <w:r w:rsidRPr="00116AA0">
              <w:rPr>
                <w:rFonts w:cs="Arial"/>
              </w:rPr>
              <w:t>810</w:t>
            </w:r>
          </w:p>
        </w:tc>
        <w:tc>
          <w:tcPr>
            <w:tcW w:w="960" w:type="dxa"/>
            <w:shd w:val="clear" w:color="auto" w:fill="auto"/>
            <w:noWrap/>
            <w:vAlign w:val="center"/>
            <w:hideMark/>
          </w:tcPr>
          <w:p w:rsidR="00464CB8" w:rsidRPr="00116AA0" w:rsidRDefault="00464CB8" w:rsidP="0057700F">
            <w:pPr>
              <w:pStyle w:val="TAC"/>
              <w:rPr>
                <w:rFonts w:cs="Arial"/>
                <w:lang w:eastAsia="ko-KR"/>
              </w:rPr>
            </w:pPr>
            <w:r w:rsidRPr="00116AA0">
              <w:rPr>
                <w:rFonts w:cs="Arial" w:hint="eastAsia"/>
                <w:lang w:eastAsia="ko-KR"/>
              </w:rPr>
              <w:t>12</w:t>
            </w:r>
          </w:p>
        </w:tc>
        <w:tc>
          <w:tcPr>
            <w:tcW w:w="835" w:type="dxa"/>
            <w:vMerge/>
            <w:shd w:val="clear" w:color="auto" w:fill="auto"/>
            <w:vAlign w:val="center"/>
            <w:hideMark/>
          </w:tcPr>
          <w:p w:rsidR="00464CB8" w:rsidRPr="00116AA0" w:rsidRDefault="00464CB8" w:rsidP="0057700F">
            <w:pPr>
              <w:pStyle w:val="TAC"/>
              <w:rPr>
                <w:rFonts w:cs="Arial"/>
              </w:rPr>
            </w:pPr>
          </w:p>
        </w:tc>
      </w:tr>
      <w:tr w:rsidR="00464CB8" w:rsidRPr="009715C6" w:rsidTr="0057700F">
        <w:trPr>
          <w:trHeight w:val="20"/>
          <w:jc w:val="center"/>
        </w:trPr>
        <w:tc>
          <w:tcPr>
            <w:tcW w:w="8895" w:type="dxa"/>
            <w:gridSpan w:val="8"/>
            <w:shd w:val="clear" w:color="auto" w:fill="auto"/>
            <w:vAlign w:val="center"/>
            <w:hideMark/>
          </w:tcPr>
          <w:p w:rsidR="00464CB8" w:rsidRPr="00116AA0" w:rsidRDefault="00464CB8" w:rsidP="0057700F">
            <w:pPr>
              <w:pStyle w:val="TAN"/>
              <w:rPr>
                <w:rFonts w:cs="Arial"/>
                <w:lang w:eastAsia="ko-KR"/>
              </w:rPr>
            </w:pPr>
            <w:r w:rsidRPr="00116AA0">
              <w:rPr>
                <w:rFonts w:cs="Arial" w:hint="eastAsia"/>
                <w:lang w:eastAsia="ko-KR"/>
              </w:rPr>
              <w:t>N</w:t>
            </w:r>
            <w:r w:rsidRPr="00116AA0">
              <w:rPr>
                <w:rFonts w:cs="Arial"/>
                <w:lang w:eastAsia="ko-KR"/>
              </w:rPr>
              <w:t>OTE</w:t>
            </w:r>
            <w:r w:rsidRPr="00116AA0">
              <w:rPr>
                <w:rFonts w:cs="Arial" w:hint="eastAsia"/>
                <w:lang w:eastAsia="ko-KR"/>
              </w:rPr>
              <w:t xml:space="preserve"> 1: Both of the transmitters shall be set min(+20 </w:t>
            </w:r>
            <w:proofErr w:type="spellStart"/>
            <w:r w:rsidRPr="00116AA0">
              <w:rPr>
                <w:rFonts w:cs="Arial" w:hint="eastAsia"/>
                <w:lang w:eastAsia="ko-KR"/>
              </w:rPr>
              <w:t>dBm</w:t>
            </w:r>
            <w:proofErr w:type="spellEnd"/>
            <w:r w:rsidRPr="00116AA0">
              <w:rPr>
                <w:rFonts w:cs="Arial" w:hint="eastAsia"/>
                <w:lang w:eastAsia="ko-KR"/>
              </w:rPr>
              <w:t xml:space="preserve">, </w:t>
            </w:r>
            <w:proofErr w:type="spellStart"/>
            <w:r w:rsidRPr="00116AA0">
              <w:rPr>
                <w:rFonts w:cs="Arial" w:hint="eastAsia"/>
                <w:lang w:eastAsia="ko-KR"/>
              </w:rPr>
              <w:t>P</w:t>
            </w:r>
            <w:r w:rsidRPr="00116AA0">
              <w:rPr>
                <w:rFonts w:cs="Arial" w:hint="eastAsia"/>
                <w:vertAlign w:val="subscript"/>
                <w:lang w:eastAsia="ko-KR"/>
              </w:rPr>
              <w:t>CMAX_L,c</w:t>
            </w:r>
            <w:proofErr w:type="spellEnd"/>
            <w:r w:rsidRPr="00116AA0">
              <w:rPr>
                <w:rFonts w:cs="Arial" w:hint="eastAsia"/>
                <w:lang w:eastAsia="ko-KR"/>
              </w:rPr>
              <w:t xml:space="preserve">) as defined in </w:t>
            </w:r>
            <w:proofErr w:type="spellStart"/>
            <w:r w:rsidRPr="00116AA0">
              <w:rPr>
                <w:rFonts w:cs="Arial" w:hint="eastAsia"/>
                <w:lang w:eastAsia="ko-KR"/>
              </w:rPr>
              <w:t>subclause</w:t>
            </w:r>
            <w:proofErr w:type="spellEnd"/>
            <w:r w:rsidRPr="00116AA0">
              <w:rPr>
                <w:rFonts w:cs="Arial" w:hint="eastAsia"/>
                <w:lang w:eastAsia="ko-KR"/>
              </w:rPr>
              <w:t xml:space="preserve"> 6.2.5A</w:t>
            </w:r>
          </w:p>
          <w:p w:rsidR="00464CB8" w:rsidRPr="00116AA0" w:rsidRDefault="00464CB8" w:rsidP="0057700F">
            <w:pPr>
              <w:pStyle w:val="TAN"/>
              <w:rPr>
                <w:rFonts w:cs="Arial"/>
                <w:lang w:eastAsia="ko-KR"/>
              </w:rPr>
            </w:pPr>
            <w:r w:rsidRPr="00116AA0">
              <w:rPr>
                <w:rFonts w:cs="Arial"/>
              </w:rPr>
              <w:t xml:space="preserve">NOTE </w:t>
            </w:r>
            <w:r w:rsidRPr="00116AA0">
              <w:rPr>
                <w:rFonts w:cs="Arial" w:hint="eastAsia"/>
                <w:lang w:eastAsia="ko-KR"/>
              </w:rPr>
              <w:t>2</w:t>
            </w:r>
            <w:r w:rsidRPr="00116AA0">
              <w:rPr>
                <w:rFonts w:cs="Arial"/>
              </w:rPr>
              <w:t>: RB</w:t>
            </w:r>
            <w:r w:rsidRPr="00116AA0">
              <w:rPr>
                <w:rFonts w:cs="Arial"/>
                <w:vertAlign w:val="subscript"/>
              </w:rPr>
              <w:t>START</w:t>
            </w:r>
            <w:r w:rsidRPr="00116AA0">
              <w:rPr>
                <w:rFonts w:cs="Arial"/>
              </w:rPr>
              <w:t xml:space="preserve"> = </w:t>
            </w:r>
            <w:r w:rsidRPr="00116AA0">
              <w:rPr>
                <w:rFonts w:cs="Arial" w:hint="eastAsia"/>
                <w:lang w:eastAsia="ko-KR"/>
              </w:rPr>
              <w:t>0</w:t>
            </w:r>
          </w:p>
        </w:tc>
      </w:tr>
    </w:tbl>
    <w:p w:rsidR="00464CB8" w:rsidRPr="009715C6" w:rsidRDefault="00464CB8" w:rsidP="00464CB8">
      <w:pPr>
        <w:rPr>
          <w:lang w:eastAsia="ja-JP"/>
        </w:rPr>
      </w:pPr>
    </w:p>
    <w:p w:rsidR="00464CB8" w:rsidRPr="009715C6" w:rsidRDefault="00464CB8" w:rsidP="00464CB8">
      <w:pPr>
        <w:pStyle w:val="TH"/>
      </w:pPr>
      <w:r w:rsidRPr="009715C6">
        <w:t xml:space="preserve">Table 7.3.1A-0g: 2 UL and 3 DL </w:t>
      </w:r>
      <w:proofErr w:type="spellStart"/>
      <w:r w:rsidRPr="009715C6">
        <w:t>interband</w:t>
      </w:r>
      <w:proofErr w:type="spellEnd"/>
      <w:r w:rsidRPr="009715C6">
        <w:t xml:space="preserve"> Reference sensitivity QPSK P</w:t>
      </w:r>
      <w:r w:rsidRPr="009715C6">
        <w:rPr>
          <w:vertAlign w:val="subscript"/>
        </w:rPr>
        <w:t>REFSENS</w:t>
      </w:r>
      <w:r w:rsidRPr="009715C6">
        <w:t xml:space="preserve"> and uplink/downlink configurations</w:t>
      </w:r>
    </w:p>
    <w:tbl>
      <w:tblPr>
        <w:tblW w:w="10205" w:type="dxa"/>
        <w:tblInd w:w="97" w:type="dxa"/>
        <w:tblLayout w:type="fixed"/>
        <w:tblLook w:val="04A0" w:firstRow="1" w:lastRow="0" w:firstColumn="1" w:lastColumn="0" w:noHBand="0" w:noVBand="1"/>
      </w:tblPr>
      <w:tblGrid>
        <w:gridCol w:w="1571"/>
        <w:gridCol w:w="1221"/>
        <w:gridCol w:w="836"/>
        <w:gridCol w:w="960"/>
        <w:gridCol w:w="960"/>
        <w:gridCol w:w="960"/>
        <w:gridCol w:w="960"/>
        <w:gridCol w:w="960"/>
        <w:gridCol w:w="960"/>
        <w:gridCol w:w="817"/>
      </w:tblGrid>
      <w:tr w:rsidR="00464CB8" w:rsidRPr="009715C6" w:rsidTr="0057700F">
        <w:trPr>
          <w:trHeight w:val="288"/>
        </w:trPr>
        <w:tc>
          <w:tcPr>
            <w:tcW w:w="10205" w:type="dxa"/>
            <w:gridSpan w:val="10"/>
            <w:tcBorders>
              <w:top w:val="single" w:sz="4" w:space="0" w:color="auto"/>
              <w:left w:val="single" w:sz="4" w:space="0" w:color="auto"/>
              <w:bottom w:val="single" w:sz="4" w:space="0" w:color="auto"/>
              <w:right w:val="single" w:sz="4" w:space="0" w:color="auto"/>
            </w:tcBorders>
            <w:shd w:val="clear" w:color="auto" w:fill="auto"/>
            <w:hideMark/>
          </w:tcPr>
          <w:p w:rsidR="00464CB8" w:rsidRPr="00116AA0" w:rsidRDefault="00464CB8" w:rsidP="0057700F">
            <w:pPr>
              <w:pStyle w:val="TAH"/>
              <w:rPr>
                <w:rFonts w:cs="Arial"/>
              </w:rPr>
            </w:pPr>
            <w:r w:rsidRPr="00116AA0">
              <w:rPr>
                <w:rFonts w:cs="Arial"/>
              </w:rPr>
              <w:t>E-UTRA Band / Channel bandwidth / NRB / Duplex mode</w:t>
            </w:r>
          </w:p>
        </w:tc>
      </w:tr>
      <w:tr w:rsidR="00464CB8" w:rsidRPr="009715C6" w:rsidTr="0057700F">
        <w:trPr>
          <w:trHeight w:val="288"/>
        </w:trPr>
        <w:tc>
          <w:tcPr>
            <w:tcW w:w="1571" w:type="dxa"/>
            <w:tcBorders>
              <w:top w:val="nil"/>
              <w:left w:val="single" w:sz="4" w:space="0" w:color="auto"/>
              <w:bottom w:val="single" w:sz="4" w:space="0" w:color="auto"/>
              <w:right w:val="single" w:sz="4" w:space="0" w:color="auto"/>
            </w:tcBorders>
            <w:shd w:val="clear" w:color="auto" w:fill="auto"/>
            <w:vAlign w:val="center"/>
            <w:hideMark/>
          </w:tcPr>
          <w:p w:rsidR="00464CB8" w:rsidRPr="00116AA0" w:rsidRDefault="00464CB8" w:rsidP="0057700F">
            <w:pPr>
              <w:pStyle w:val="TAH"/>
              <w:rPr>
                <w:rFonts w:cs="Arial"/>
                <w:lang w:val="en-US"/>
              </w:rPr>
            </w:pPr>
            <w:r w:rsidRPr="00116AA0">
              <w:rPr>
                <w:rFonts w:cs="Arial"/>
              </w:rPr>
              <w:t>EUTRA CA</w:t>
            </w:r>
          </w:p>
        </w:tc>
        <w:tc>
          <w:tcPr>
            <w:tcW w:w="1221" w:type="dxa"/>
            <w:tcBorders>
              <w:top w:val="nil"/>
              <w:left w:val="nil"/>
              <w:bottom w:val="single" w:sz="4" w:space="0" w:color="auto"/>
              <w:right w:val="single" w:sz="4" w:space="0" w:color="auto"/>
            </w:tcBorders>
            <w:shd w:val="clear" w:color="auto" w:fill="auto"/>
            <w:vAlign w:val="center"/>
            <w:hideMark/>
          </w:tcPr>
          <w:p w:rsidR="00464CB8" w:rsidRPr="00116AA0" w:rsidRDefault="00464CB8" w:rsidP="0057700F">
            <w:pPr>
              <w:pStyle w:val="TAH"/>
              <w:rPr>
                <w:rFonts w:cs="Arial"/>
                <w:lang w:val="en-US"/>
              </w:rPr>
            </w:pPr>
            <w:r w:rsidRPr="00116AA0">
              <w:rPr>
                <w:rFonts w:cs="Arial"/>
              </w:rPr>
              <w:t>EUTRA CA</w:t>
            </w:r>
          </w:p>
        </w:tc>
        <w:tc>
          <w:tcPr>
            <w:tcW w:w="836" w:type="dxa"/>
            <w:vMerge w:val="restart"/>
            <w:tcBorders>
              <w:top w:val="nil"/>
              <w:left w:val="single" w:sz="4" w:space="0" w:color="auto"/>
              <w:bottom w:val="single" w:sz="4" w:space="0" w:color="auto"/>
              <w:right w:val="single" w:sz="4" w:space="0" w:color="auto"/>
            </w:tcBorders>
            <w:shd w:val="clear" w:color="auto" w:fill="auto"/>
            <w:vAlign w:val="center"/>
            <w:hideMark/>
          </w:tcPr>
          <w:p w:rsidR="00464CB8" w:rsidRPr="00116AA0" w:rsidRDefault="00464CB8" w:rsidP="0057700F">
            <w:pPr>
              <w:pStyle w:val="TAH"/>
              <w:rPr>
                <w:rFonts w:cs="Arial"/>
                <w:lang w:val="en-US"/>
              </w:rPr>
            </w:pPr>
            <w:r w:rsidRPr="00116AA0">
              <w:rPr>
                <w:rFonts w:cs="Arial"/>
              </w:rPr>
              <w:t>EUTRA band</w:t>
            </w:r>
          </w:p>
        </w:tc>
        <w:tc>
          <w:tcPr>
            <w:tcW w:w="960" w:type="dxa"/>
            <w:tcBorders>
              <w:top w:val="nil"/>
              <w:left w:val="nil"/>
              <w:bottom w:val="single" w:sz="4" w:space="0" w:color="auto"/>
              <w:right w:val="single" w:sz="4" w:space="0" w:color="auto"/>
            </w:tcBorders>
            <w:shd w:val="clear" w:color="auto" w:fill="auto"/>
            <w:vAlign w:val="center"/>
            <w:hideMark/>
          </w:tcPr>
          <w:p w:rsidR="00464CB8" w:rsidRPr="00116AA0" w:rsidRDefault="00464CB8" w:rsidP="0057700F">
            <w:pPr>
              <w:pStyle w:val="TAH"/>
              <w:rPr>
                <w:rFonts w:cs="Arial"/>
                <w:lang w:val="en-US"/>
              </w:rPr>
            </w:pPr>
            <w:r w:rsidRPr="00116AA0">
              <w:rPr>
                <w:rFonts w:cs="Arial"/>
              </w:rPr>
              <w:t>UL F</w:t>
            </w:r>
            <w:r w:rsidRPr="00116AA0">
              <w:rPr>
                <w:rFonts w:cs="Arial"/>
                <w:vertAlign w:val="subscript"/>
              </w:rPr>
              <w:t>c</w:t>
            </w:r>
          </w:p>
        </w:tc>
        <w:tc>
          <w:tcPr>
            <w:tcW w:w="960" w:type="dxa"/>
            <w:tcBorders>
              <w:top w:val="nil"/>
              <w:left w:val="nil"/>
              <w:bottom w:val="single" w:sz="4" w:space="0" w:color="auto"/>
              <w:right w:val="single" w:sz="4" w:space="0" w:color="auto"/>
            </w:tcBorders>
            <w:shd w:val="clear" w:color="auto" w:fill="auto"/>
            <w:vAlign w:val="center"/>
            <w:hideMark/>
          </w:tcPr>
          <w:p w:rsidR="00464CB8" w:rsidRPr="00116AA0" w:rsidRDefault="00464CB8" w:rsidP="0057700F">
            <w:pPr>
              <w:pStyle w:val="TAH"/>
              <w:rPr>
                <w:rFonts w:cs="Arial"/>
                <w:lang w:val="en-US"/>
              </w:rPr>
            </w:pPr>
            <w:r w:rsidRPr="00116AA0">
              <w:rPr>
                <w:rFonts w:cs="Arial"/>
              </w:rPr>
              <w:t>UL BW</w:t>
            </w:r>
          </w:p>
        </w:tc>
        <w:tc>
          <w:tcPr>
            <w:tcW w:w="960" w:type="dxa"/>
            <w:tcBorders>
              <w:top w:val="nil"/>
              <w:left w:val="nil"/>
              <w:bottom w:val="single" w:sz="4" w:space="0" w:color="auto"/>
              <w:right w:val="single" w:sz="4" w:space="0" w:color="auto"/>
            </w:tcBorders>
            <w:shd w:val="clear" w:color="auto" w:fill="auto"/>
            <w:vAlign w:val="center"/>
            <w:hideMark/>
          </w:tcPr>
          <w:p w:rsidR="00464CB8" w:rsidRPr="00116AA0" w:rsidRDefault="00464CB8" w:rsidP="0057700F">
            <w:pPr>
              <w:pStyle w:val="TAH"/>
              <w:rPr>
                <w:rFonts w:cs="Arial"/>
                <w:lang w:val="en-US"/>
              </w:rPr>
            </w:pPr>
            <w:r w:rsidRPr="00116AA0">
              <w:rPr>
                <w:rFonts w:cs="Arial"/>
              </w:rPr>
              <w:t>UL</w:t>
            </w:r>
          </w:p>
        </w:tc>
        <w:tc>
          <w:tcPr>
            <w:tcW w:w="960" w:type="dxa"/>
            <w:tcBorders>
              <w:top w:val="nil"/>
              <w:left w:val="nil"/>
              <w:bottom w:val="single" w:sz="4" w:space="0" w:color="auto"/>
              <w:right w:val="single" w:sz="4" w:space="0" w:color="auto"/>
            </w:tcBorders>
            <w:shd w:val="clear" w:color="auto" w:fill="auto"/>
            <w:vAlign w:val="center"/>
            <w:hideMark/>
          </w:tcPr>
          <w:p w:rsidR="00464CB8" w:rsidRPr="00116AA0" w:rsidRDefault="00464CB8" w:rsidP="0057700F">
            <w:pPr>
              <w:pStyle w:val="TAH"/>
              <w:rPr>
                <w:rFonts w:cs="Arial"/>
                <w:lang w:val="en-US"/>
              </w:rPr>
            </w:pPr>
            <w:r w:rsidRPr="00116AA0">
              <w:rPr>
                <w:rFonts w:cs="Arial"/>
              </w:rPr>
              <w:t>DL F</w:t>
            </w:r>
            <w:r w:rsidRPr="00116AA0">
              <w:rPr>
                <w:rFonts w:cs="Arial"/>
                <w:vertAlign w:val="subscript"/>
              </w:rPr>
              <w:t>c</w:t>
            </w:r>
            <w:r w:rsidRPr="00116AA0">
              <w:rPr>
                <w:rFonts w:cs="Arial"/>
              </w:rPr>
              <w:t xml:space="preserve"> (MHz)</w:t>
            </w:r>
          </w:p>
        </w:tc>
        <w:tc>
          <w:tcPr>
            <w:tcW w:w="960" w:type="dxa"/>
            <w:tcBorders>
              <w:top w:val="nil"/>
              <w:left w:val="nil"/>
              <w:bottom w:val="single" w:sz="4" w:space="0" w:color="auto"/>
              <w:right w:val="single" w:sz="4" w:space="0" w:color="auto"/>
            </w:tcBorders>
            <w:shd w:val="clear" w:color="auto" w:fill="auto"/>
            <w:vAlign w:val="center"/>
            <w:hideMark/>
          </w:tcPr>
          <w:p w:rsidR="00464CB8" w:rsidRPr="00116AA0" w:rsidRDefault="00464CB8" w:rsidP="0057700F">
            <w:pPr>
              <w:pStyle w:val="TAH"/>
              <w:rPr>
                <w:rFonts w:cs="Arial"/>
                <w:lang w:val="en-US"/>
              </w:rPr>
            </w:pPr>
            <w:r w:rsidRPr="00116AA0">
              <w:rPr>
                <w:rFonts w:cs="Arial"/>
              </w:rPr>
              <w:t>DL BW</w:t>
            </w:r>
          </w:p>
        </w:tc>
        <w:tc>
          <w:tcPr>
            <w:tcW w:w="960" w:type="dxa"/>
            <w:tcBorders>
              <w:top w:val="nil"/>
              <w:left w:val="nil"/>
              <w:bottom w:val="single" w:sz="4" w:space="0" w:color="auto"/>
              <w:right w:val="single" w:sz="4" w:space="0" w:color="auto"/>
            </w:tcBorders>
            <w:shd w:val="clear" w:color="auto" w:fill="auto"/>
            <w:vAlign w:val="center"/>
            <w:hideMark/>
          </w:tcPr>
          <w:p w:rsidR="00464CB8" w:rsidRPr="00116AA0" w:rsidRDefault="00464CB8" w:rsidP="0057700F">
            <w:pPr>
              <w:pStyle w:val="TAH"/>
              <w:rPr>
                <w:rFonts w:cs="Arial"/>
                <w:lang w:val="en-US"/>
              </w:rPr>
            </w:pPr>
            <w:r w:rsidRPr="00116AA0">
              <w:rPr>
                <w:rFonts w:cs="Arial"/>
              </w:rPr>
              <w:t>MSD</w:t>
            </w:r>
          </w:p>
        </w:tc>
        <w:tc>
          <w:tcPr>
            <w:tcW w:w="817" w:type="dxa"/>
            <w:vMerge w:val="restart"/>
            <w:tcBorders>
              <w:top w:val="nil"/>
              <w:left w:val="single" w:sz="4" w:space="0" w:color="auto"/>
              <w:bottom w:val="single" w:sz="4" w:space="0" w:color="auto"/>
              <w:right w:val="single" w:sz="4" w:space="0" w:color="auto"/>
            </w:tcBorders>
            <w:shd w:val="clear" w:color="auto" w:fill="auto"/>
            <w:vAlign w:val="center"/>
            <w:hideMark/>
          </w:tcPr>
          <w:p w:rsidR="00464CB8" w:rsidRPr="00116AA0" w:rsidRDefault="00464CB8" w:rsidP="0057700F">
            <w:pPr>
              <w:pStyle w:val="TAH"/>
              <w:rPr>
                <w:rFonts w:cs="Arial"/>
                <w:lang w:val="en-US"/>
              </w:rPr>
            </w:pPr>
            <w:r w:rsidRPr="00116AA0">
              <w:rPr>
                <w:rFonts w:cs="Arial"/>
              </w:rPr>
              <w:t>Duplex mode</w:t>
            </w:r>
          </w:p>
        </w:tc>
      </w:tr>
      <w:tr w:rsidR="00464CB8" w:rsidRPr="009715C6" w:rsidTr="0057700F">
        <w:trPr>
          <w:trHeight w:val="576"/>
        </w:trPr>
        <w:tc>
          <w:tcPr>
            <w:tcW w:w="1571" w:type="dxa"/>
            <w:tcBorders>
              <w:top w:val="nil"/>
              <w:left w:val="single" w:sz="4" w:space="0" w:color="auto"/>
              <w:bottom w:val="single" w:sz="4" w:space="0" w:color="auto"/>
              <w:right w:val="single" w:sz="4" w:space="0" w:color="auto"/>
            </w:tcBorders>
            <w:shd w:val="clear" w:color="auto" w:fill="auto"/>
            <w:vAlign w:val="center"/>
            <w:hideMark/>
          </w:tcPr>
          <w:p w:rsidR="00464CB8" w:rsidRPr="00116AA0" w:rsidRDefault="00464CB8" w:rsidP="0057700F">
            <w:pPr>
              <w:pStyle w:val="TAH"/>
              <w:rPr>
                <w:rFonts w:cs="Arial"/>
                <w:lang w:val="en-US"/>
              </w:rPr>
            </w:pPr>
            <w:r w:rsidRPr="00116AA0">
              <w:rPr>
                <w:rFonts w:cs="Arial"/>
              </w:rPr>
              <w:t>DL Configuration</w:t>
            </w:r>
          </w:p>
        </w:tc>
        <w:tc>
          <w:tcPr>
            <w:tcW w:w="1221" w:type="dxa"/>
            <w:tcBorders>
              <w:top w:val="nil"/>
              <w:left w:val="nil"/>
              <w:bottom w:val="single" w:sz="4" w:space="0" w:color="auto"/>
              <w:right w:val="single" w:sz="4" w:space="0" w:color="auto"/>
            </w:tcBorders>
            <w:shd w:val="clear" w:color="auto" w:fill="auto"/>
            <w:vAlign w:val="center"/>
            <w:hideMark/>
          </w:tcPr>
          <w:p w:rsidR="00464CB8" w:rsidRPr="00116AA0" w:rsidRDefault="00464CB8" w:rsidP="0057700F">
            <w:pPr>
              <w:pStyle w:val="TAH"/>
              <w:rPr>
                <w:rFonts w:cs="Arial"/>
                <w:lang w:val="en-US"/>
              </w:rPr>
            </w:pPr>
            <w:r w:rsidRPr="00116AA0">
              <w:rPr>
                <w:rFonts w:cs="Arial"/>
              </w:rPr>
              <w:t>UL Configuration</w:t>
            </w:r>
          </w:p>
        </w:tc>
        <w:tc>
          <w:tcPr>
            <w:tcW w:w="836" w:type="dxa"/>
            <w:vMerge/>
            <w:tcBorders>
              <w:top w:val="nil"/>
              <w:left w:val="single" w:sz="4" w:space="0" w:color="auto"/>
              <w:bottom w:val="single" w:sz="4" w:space="0" w:color="auto"/>
              <w:right w:val="single" w:sz="4" w:space="0" w:color="auto"/>
            </w:tcBorders>
            <w:vAlign w:val="center"/>
            <w:hideMark/>
          </w:tcPr>
          <w:p w:rsidR="00464CB8" w:rsidRPr="00116AA0" w:rsidRDefault="00464CB8" w:rsidP="0057700F">
            <w:pPr>
              <w:pStyle w:val="TAC"/>
              <w:rPr>
                <w:rFonts w:cs="Arial"/>
                <w:lang w:val="en-US"/>
              </w:rPr>
            </w:pPr>
          </w:p>
        </w:tc>
        <w:tc>
          <w:tcPr>
            <w:tcW w:w="960" w:type="dxa"/>
            <w:tcBorders>
              <w:top w:val="nil"/>
              <w:left w:val="nil"/>
              <w:bottom w:val="single" w:sz="4" w:space="0" w:color="auto"/>
              <w:right w:val="single" w:sz="4" w:space="0" w:color="auto"/>
            </w:tcBorders>
            <w:shd w:val="clear" w:color="auto" w:fill="auto"/>
            <w:vAlign w:val="center"/>
            <w:hideMark/>
          </w:tcPr>
          <w:p w:rsidR="00464CB8" w:rsidRPr="00116AA0" w:rsidRDefault="00464CB8" w:rsidP="0057700F">
            <w:pPr>
              <w:pStyle w:val="TAH"/>
              <w:rPr>
                <w:rFonts w:cs="Arial"/>
                <w:lang w:val="en-US"/>
              </w:rPr>
            </w:pPr>
            <w:r w:rsidRPr="00116AA0">
              <w:rPr>
                <w:rFonts w:cs="Arial"/>
                <w:lang w:val="en-US"/>
              </w:rPr>
              <w:t>(MHz)</w:t>
            </w:r>
          </w:p>
        </w:tc>
        <w:tc>
          <w:tcPr>
            <w:tcW w:w="960" w:type="dxa"/>
            <w:tcBorders>
              <w:top w:val="nil"/>
              <w:left w:val="nil"/>
              <w:bottom w:val="single" w:sz="4" w:space="0" w:color="auto"/>
              <w:right w:val="single" w:sz="4" w:space="0" w:color="auto"/>
            </w:tcBorders>
            <w:shd w:val="clear" w:color="auto" w:fill="auto"/>
            <w:vAlign w:val="center"/>
            <w:hideMark/>
          </w:tcPr>
          <w:p w:rsidR="00464CB8" w:rsidRPr="00116AA0" w:rsidRDefault="00464CB8" w:rsidP="0057700F">
            <w:pPr>
              <w:pStyle w:val="TAH"/>
              <w:rPr>
                <w:rFonts w:cs="Arial"/>
                <w:lang w:val="en-US"/>
              </w:rPr>
            </w:pPr>
            <w:r w:rsidRPr="00116AA0">
              <w:rPr>
                <w:rFonts w:cs="Arial"/>
                <w:lang w:val="en-US"/>
              </w:rPr>
              <w:t>(MHz)</w:t>
            </w:r>
          </w:p>
        </w:tc>
        <w:tc>
          <w:tcPr>
            <w:tcW w:w="960" w:type="dxa"/>
            <w:tcBorders>
              <w:top w:val="nil"/>
              <w:left w:val="nil"/>
              <w:bottom w:val="single" w:sz="4" w:space="0" w:color="auto"/>
              <w:right w:val="single" w:sz="4" w:space="0" w:color="auto"/>
            </w:tcBorders>
            <w:shd w:val="clear" w:color="auto" w:fill="auto"/>
            <w:vAlign w:val="center"/>
            <w:hideMark/>
          </w:tcPr>
          <w:p w:rsidR="00464CB8" w:rsidRPr="00116AA0" w:rsidRDefault="00464CB8" w:rsidP="0057700F">
            <w:pPr>
              <w:pStyle w:val="TAH"/>
              <w:rPr>
                <w:rFonts w:cs="Arial"/>
                <w:lang w:val="en-US"/>
              </w:rPr>
            </w:pPr>
            <w:r w:rsidRPr="00116AA0">
              <w:rPr>
                <w:rFonts w:cs="Arial"/>
                <w:lang w:val="en-US"/>
              </w:rPr>
              <w:t>C</w:t>
            </w:r>
            <w:r w:rsidRPr="00116AA0">
              <w:rPr>
                <w:rFonts w:cs="Arial"/>
                <w:vertAlign w:val="subscript"/>
                <w:lang w:val="en-US"/>
              </w:rPr>
              <w:t>LRB</w:t>
            </w:r>
          </w:p>
        </w:tc>
        <w:tc>
          <w:tcPr>
            <w:tcW w:w="960" w:type="dxa"/>
            <w:tcBorders>
              <w:top w:val="nil"/>
              <w:left w:val="nil"/>
              <w:bottom w:val="single" w:sz="4" w:space="0" w:color="auto"/>
              <w:right w:val="single" w:sz="4" w:space="0" w:color="auto"/>
            </w:tcBorders>
            <w:shd w:val="clear" w:color="auto" w:fill="auto"/>
            <w:vAlign w:val="center"/>
            <w:hideMark/>
          </w:tcPr>
          <w:p w:rsidR="00464CB8" w:rsidRPr="00116AA0" w:rsidRDefault="00464CB8" w:rsidP="0057700F">
            <w:pPr>
              <w:pStyle w:val="TAH"/>
              <w:rPr>
                <w:rFonts w:cs="Arial"/>
                <w:lang w:val="en-US"/>
              </w:rPr>
            </w:pPr>
            <w:r w:rsidRPr="00116AA0">
              <w:rPr>
                <w:rFonts w:cs="Arial"/>
                <w:lang w:val="en-US"/>
              </w:rPr>
              <w:t>(MHz)</w:t>
            </w:r>
          </w:p>
        </w:tc>
        <w:tc>
          <w:tcPr>
            <w:tcW w:w="960" w:type="dxa"/>
            <w:tcBorders>
              <w:top w:val="nil"/>
              <w:left w:val="nil"/>
              <w:bottom w:val="single" w:sz="4" w:space="0" w:color="auto"/>
              <w:right w:val="single" w:sz="4" w:space="0" w:color="auto"/>
            </w:tcBorders>
            <w:shd w:val="clear" w:color="auto" w:fill="auto"/>
            <w:vAlign w:val="center"/>
            <w:hideMark/>
          </w:tcPr>
          <w:p w:rsidR="00464CB8" w:rsidRPr="00116AA0" w:rsidRDefault="00464CB8" w:rsidP="0057700F">
            <w:pPr>
              <w:pStyle w:val="TAH"/>
              <w:rPr>
                <w:rFonts w:cs="Arial"/>
                <w:lang w:val="en-US"/>
              </w:rPr>
            </w:pPr>
            <w:r w:rsidRPr="00116AA0">
              <w:rPr>
                <w:rFonts w:cs="Arial"/>
              </w:rPr>
              <w:t>(MHz)</w:t>
            </w:r>
          </w:p>
        </w:tc>
        <w:tc>
          <w:tcPr>
            <w:tcW w:w="960" w:type="dxa"/>
            <w:tcBorders>
              <w:top w:val="nil"/>
              <w:left w:val="nil"/>
              <w:bottom w:val="single" w:sz="4" w:space="0" w:color="auto"/>
              <w:right w:val="single" w:sz="4" w:space="0" w:color="auto"/>
            </w:tcBorders>
            <w:shd w:val="clear" w:color="auto" w:fill="auto"/>
            <w:vAlign w:val="center"/>
            <w:hideMark/>
          </w:tcPr>
          <w:p w:rsidR="00464CB8" w:rsidRPr="00116AA0" w:rsidRDefault="00464CB8" w:rsidP="0057700F">
            <w:pPr>
              <w:pStyle w:val="TAH"/>
              <w:rPr>
                <w:rFonts w:cs="Arial"/>
                <w:lang w:val="en-US"/>
              </w:rPr>
            </w:pPr>
            <w:r w:rsidRPr="00116AA0">
              <w:rPr>
                <w:rFonts w:cs="Arial"/>
                <w:lang w:val="en-US"/>
              </w:rPr>
              <w:t>(dB)</w:t>
            </w:r>
          </w:p>
        </w:tc>
        <w:tc>
          <w:tcPr>
            <w:tcW w:w="817" w:type="dxa"/>
            <w:vMerge/>
            <w:tcBorders>
              <w:top w:val="nil"/>
              <w:left w:val="single" w:sz="4" w:space="0" w:color="auto"/>
              <w:bottom w:val="single" w:sz="4" w:space="0" w:color="auto"/>
              <w:right w:val="single" w:sz="4" w:space="0" w:color="auto"/>
            </w:tcBorders>
            <w:vAlign w:val="center"/>
            <w:hideMark/>
          </w:tcPr>
          <w:p w:rsidR="00464CB8" w:rsidRPr="00116AA0" w:rsidRDefault="00464CB8" w:rsidP="0057700F">
            <w:pPr>
              <w:pStyle w:val="TAC"/>
              <w:rPr>
                <w:rFonts w:cs="Arial"/>
                <w:lang w:val="en-US"/>
              </w:rPr>
            </w:pPr>
          </w:p>
        </w:tc>
      </w:tr>
      <w:tr w:rsidR="00464CB8" w:rsidRPr="009715C6" w:rsidTr="0057700F">
        <w:trPr>
          <w:trHeight w:val="288"/>
        </w:trPr>
        <w:tc>
          <w:tcPr>
            <w:tcW w:w="1571" w:type="dxa"/>
            <w:vMerge w:val="restart"/>
            <w:tcBorders>
              <w:top w:val="nil"/>
              <w:left w:val="single" w:sz="4" w:space="0" w:color="auto"/>
              <w:bottom w:val="single" w:sz="4" w:space="0" w:color="auto"/>
              <w:right w:val="single" w:sz="4" w:space="0" w:color="auto"/>
            </w:tcBorders>
            <w:shd w:val="clear" w:color="auto" w:fill="auto"/>
            <w:vAlign w:val="center"/>
            <w:hideMark/>
          </w:tcPr>
          <w:p w:rsidR="00464CB8" w:rsidRPr="00116AA0" w:rsidRDefault="00464CB8" w:rsidP="0057700F">
            <w:pPr>
              <w:pStyle w:val="TAC"/>
              <w:rPr>
                <w:rFonts w:cs="Arial"/>
                <w:lang w:val="en-US"/>
              </w:rPr>
            </w:pPr>
            <w:r w:rsidRPr="00116AA0">
              <w:rPr>
                <w:rFonts w:cs="Arial"/>
              </w:rPr>
              <w:t>CA_1A-5A-7A</w:t>
            </w:r>
          </w:p>
        </w:tc>
        <w:tc>
          <w:tcPr>
            <w:tcW w:w="1221" w:type="dxa"/>
            <w:vMerge w:val="restart"/>
            <w:tcBorders>
              <w:top w:val="nil"/>
              <w:left w:val="single" w:sz="4" w:space="0" w:color="auto"/>
              <w:bottom w:val="single" w:sz="4" w:space="0" w:color="auto"/>
              <w:right w:val="single" w:sz="4" w:space="0" w:color="auto"/>
            </w:tcBorders>
            <w:shd w:val="clear" w:color="auto" w:fill="auto"/>
            <w:vAlign w:val="center"/>
            <w:hideMark/>
          </w:tcPr>
          <w:p w:rsidR="00464CB8" w:rsidRPr="00116AA0" w:rsidRDefault="00464CB8" w:rsidP="0057700F">
            <w:pPr>
              <w:pStyle w:val="TAC"/>
              <w:rPr>
                <w:rFonts w:cs="Arial"/>
                <w:lang w:val="en-US"/>
              </w:rPr>
            </w:pPr>
            <w:r w:rsidRPr="00116AA0">
              <w:rPr>
                <w:rFonts w:cs="Arial"/>
              </w:rPr>
              <w:t>CA_1A-7A</w:t>
            </w:r>
          </w:p>
        </w:tc>
        <w:tc>
          <w:tcPr>
            <w:tcW w:w="836" w:type="dxa"/>
            <w:tcBorders>
              <w:top w:val="nil"/>
              <w:left w:val="nil"/>
              <w:bottom w:val="single" w:sz="4" w:space="0" w:color="auto"/>
              <w:right w:val="single" w:sz="4" w:space="0" w:color="auto"/>
            </w:tcBorders>
            <w:shd w:val="clear" w:color="auto" w:fill="auto"/>
            <w:vAlign w:val="center"/>
            <w:hideMark/>
          </w:tcPr>
          <w:p w:rsidR="00464CB8" w:rsidRPr="00116AA0" w:rsidRDefault="00464CB8" w:rsidP="0057700F">
            <w:pPr>
              <w:pStyle w:val="TAC"/>
              <w:rPr>
                <w:rFonts w:cs="Arial"/>
                <w:lang w:val="en-US"/>
              </w:rPr>
            </w:pPr>
            <w:r w:rsidRPr="00116AA0">
              <w:rPr>
                <w:rFonts w:cs="Arial"/>
              </w:rPr>
              <w:t>1</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1968</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5</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25</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2158</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5</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NA</w:t>
            </w:r>
          </w:p>
        </w:tc>
        <w:tc>
          <w:tcPr>
            <w:tcW w:w="817" w:type="dxa"/>
            <w:vMerge w:val="restart"/>
            <w:tcBorders>
              <w:top w:val="nil"/>
              <w:left w:val="single" w:sz="4" w:space="0" w:color="auto"/>
              <w:bottom w:val="single" w:sz="4" w:space="0" w:color="auto"/>
              <w:right w:val="single" w:sz="4" w:space="0" w:color="auto"/>
            </w:tcBorders>
            <w:shd w:val="clear" w:color="auto" w:fill="auto"/>
            <w:vAlign w:val="center"/>
            <w:hideMark/>
          </w:tcPr>
          <w:p w:rsidR="00464CB8" w:rsidRPr="00116AA0" w:rsidRDefault="00464CB8" w:rsidP="0057700F">
            <w:pPr>
              <w:pStyle w:val="TAC"/>
              <w:rPr>
                <w:rFonts w:cs="Arial"/>
                <w:lang w:val="en-US"/>
              </w:rPr>
            </w:pPr>
            <w:r w:rsidRPr="00116AA0">
              <w:rPr>
                <w:rFonts w:cs="Arial"/>
              </w:rPr>
              <w:t>FDD</w:t>
            </w:r>
          </w:p>
        </w:tc>
      </w:tr>
      <w:tr w:rsidR="00464CB8" w:rsidRPr="009715C6" w:rsidTr="0057700F">
        <w:trPr>
          <w:trHeight w:val="288"/>
        </w:trPr>
        <w:tc>
          <w:tcPr>
            <w:tcW w:w="1571" w:type="dxa"/>
            <w:vMerge/>
            <w:tcBorders>
              <w:top w:val="nil"/>
              <w:left w:val="single" w:sz="4" w:space="0" w:color="auto"/>
              <w:bottom w:val="single" w:sz="4" w:space="0" w:color="auto"/>
              <w:right w:val="single" w:sz="4" w:space="0" w:color="auto"/>
            </w:tcBorders>
            <w:vAlign w:val="center"/>
            <w:hideMark/>
          </w:tcPr>
          <w:p w:rsidR="00464CB8" w:rsidRPr="00116AA0" w:rsidRDefault="00464CB8" w:rsidP="0057700F">
            <w:pPr>
              <w:pStyle w:val="TAC"/>
              <w:rPr>
                <w:rFonts w:cs="Arial"/>
                <w:lang w:val="en-US"/>
              </w:rPr>
            </w:pPr>
          </w:p>
        </w:tc>
        <w:tc>
          <w:tcPr>
            <w:tcW w:w="1221" w:type="dxa"/>
            <w:vMerge/>
            <w:tcBorders>
              <w:top w:val="nil"/>
              <w:left w:val="single" w:sz="4" w:space="0" w:color="auto"/>
              <w:bottom w:val="single" w:sz="4" w:space="0" w:color="auto"/>
              <w:right w:val="single" w:sz="4" w:space="0" w:color="auto"/>
            </w:tcBorders>
            <w:vAlign w:val="center"/>
            <w:hideMark/>
          </w:tcPr>
          <w:p w:rsidR="00464CB8" w:rsidRPr="00116AA0" w:rsidRDefault="00464CB8" w:rsidP="0057700F">
            <w:pPr>
              <w:pStyle w:val="TAC"/>
              <w:rPr>
                <w:rFonts w:cs="Arial"/>
                <w:lang w:val="en-US"/>
              </w:rPr>
            </w:pPr>
          </w:p>
        </w:tc>
        <w:tc>
          <w:tcPr>
            <w:tcW w:w="836" w:type="dxa"/>
            <w:tcBorders>
              <w:top w:val="nil"/>
              <w:left w:val="nil"/>
              <w:bottom w:val="single" w:sz="4" w:space="0" w:color="auto"/>
              <w:right w:val="single" w:sz="4" w:space="0" w:color="auto"/>
            </w:tcBorders>
            <w:shd w:val="clear" w:color="auto" w:fill="auto"/>
            <w:vAlign w:val="center"/>
            <w:hideMark/>
          </w:tcPr>
          <w:p w:rsidR="00464CB8" w:rsidRPr="00116AA0" w:rsidRDefault="00464CB8" w:rsidP="0057700F">
            <w:pPr>
              <w:pStyle w:val="TAC"/>
              <w:rPr>
                <w:rFonts w:cs="Arial"/>
                <w:lang w:val="en-US"/>
              </w:rPr>
            </w:pPr>
            <w:r w:rsidRPr="00116AA0">
              <w:rPr>
                <w:rFonts w:cs="Arial"/>
              </w:rPr>
              <w:t>7</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2512</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10</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50</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2632</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10</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NA</w:t>
            </w:r>
          </w:p>
        </w:tc>
        <w:tc>
          <w:tcPr>
            <w:tcW w:w="817" w:type="dxa"/>
            <w:vMerge/>
            <w:tcBorders>
              <w:top w:val="nil"/>
              <w:left w:val="single" w:sz="4" w:space="0" w:color="auto"/>
              <w:bottom w:val="single" w:sz="4" w:space="0" w:color="auto"/>
              <w:right w:val="single" w:sz="4" w:space="0" w:color="auto"/>
            </w:tcBorders>
            <w:vAlign w:val="center"/>
            <w:hideMark/>
          </w:tcPr>
          <w:p w:rsidR="00464CB8" w:rsidRPr="00116AA0" w:rsidRDefault="00464CB8" w:rsidP="0057700F">
            <w:pPr>
              <w:pStyle w:val="TAC"/>
              <w:rPr>
                <w:rFonts w:cs="Arial"/>
                <w:lang w:val="en-US"/>
              </w:rPr>
            </w:pPr>
          </w:p>
        </w:tc>
      </w:tr>
      <w:tr w:rsidR="00464CB8" w:rsidRPr="009715C6" w:rsidTr="0057700F">
        <w:trPr>
          <w:trHeight w:val="288"/>
        </w:trPr>
        <w:tc>
          <w:tcPr>
            <w:tcW w:w="1571" w:type="dxa"/>
            <w:vMerge/>
            <w:tcBorders>
              <w:top w:val="nil"/>
              <w:left w:val="single" w:sz="4" w:space="0" w:color="auto"/>
              <w:bottom w:val="single" w:sz="4" w:space="0" w:color="auto"/>
              <w:right w:val="single" w:sz="4" w:space="0" w:color="auto"/>
            </w:tcBorders>
            <w:vAlign w:val="center"/>
            <w:hideMark/>
          </w:tcPr>
          <w:p w:rsidR="00464CB8" w:rsidRPr="00116AA0" w:rsidRDefault="00464CB8" w:rsidP="0057700F">
            <w:pPr>
              <w:pStyle w:val="TAC"/>
              <w:rPr>
                <w:rFonts w:cs="Arial"/>
                <w:lang w:val="en-US"/>
              </w:rPr>
            </w:pPr>
          </w:p>
        </w:tc>
        <w:tc>
          <w:tcPr>
            <w:tcW w:w="1221" w:type="dxa"/>
            <w:vMerge/>
            <w:tcBorders>
              <w:top w:val="nil"/>
              <w:left w:val="single" w:sz="4" w:space="0" w:color="auto"/>
              <w:bottom w:val="single" w:sz="4" w:space="0" w:color="auto"/>
              <w:right w:val="single" w:sz="4" w:space="0" w:color="auto"/>
            </w:tcBorders>
            <w:vAlign w:val="center"/>
            <w:hideMark/>
          </w:tcPr>
          <w:p w:rsidR="00464CB8" w:rsidRPr="00116AA0" w:rsidRDefault="00464CB8" w:rsidP="0057700F">
            <w:pPr>
              <w:pStyle w:val="TAC"/>
              <w:rPr>
                <w:rFonts w:cs="Arial"/>
                <w:lang w:val="en-US"/>
              </w:rPr>
            </w:pPr>
          </w:p>
        </w:tc>
        <w:tc>
          <w:tcPr>
            <w:tcW w:w="836" w:type="dxa"/>
            <w:tcBorders>
              <w:top w:val="nil"/>
              <w:left w:val="nil"/>
              <w:bottom w:val="single" w:sz="4" w:space="0" w:color="auto"/>
              <w:right w:val="single" w:sz="4" w:space="0" w:color="auto"/>
            </w:tcBorders>
            <w:shd w:val="clear" w:color="auto" w:fill="auto"/>
            <w:vAlign w:val="center"/>
            <w:hideMark/>
          </w:tcPr>
          <w:p w:rsidR="00464CB8" w:rsidRPr="00116AA0" w:rsidRDefault="00464CB8" w:rsidP="0057700F">
            <w:pPr>
              <w:pStyle w:val="TAC"/>
              <w:rPr>
                <w:rFonts w:cs="Arial"/>
                <w:lang w:val="en-US"/>
              </w:rPr>
            </w:pPr>
            <w:r w:rsidRPr="00116AA0">
              <w:rPr>
                <w:rFonts w:cs="Arial"/>
              </w:rPr>
              <w:t>5</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835</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5</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25</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880</w:t>
            </w:r>
          </w:p>
        </w:tc>
        <w:tc>
          <w:tcPr>
            <w:tcW w:w="960" w:type="dxa"/>
            <w:tcBorders>
              <w:top w:val="nil"/>
              <w:left w:val="nil"/>
              <w:bottom w:val="single" w:sz="4" w:space="0" w:color="auto"/>
              <w:right w:val="single" w:sz="4" w:space="0" w:color="auto"/>
            </w:tcBorders>
            <w:shd w:val="clear" w:color="auto" w:fill="auto"/>
            <w:vAlign w:val="center"/>
            <w:hideMark/>
          </w:tcPr>
          <w:p w:rsidR="00464CB8" w:rsidRPr="00116AA0" w:rsidRDefault="00464CB8" w:rsidP="0057700F">
            <w:pPr>
              <w:pStyle w:val="TAC"/>
              <w:rPr>
                <w:rFonts w:cs="Arial"/>
                <w:lang w:val="en-US"/>
              </w:rPr>
            </w:pPr>
            <w:r w:rsidRPr="00116AA0">
              <w:rPr>
                <w:rFonts w:cs="Arial"/>
              </w:rPr>
              <w:t>5</w:t>
            </w:r>
          </w:p>
        </w:tc>
        <w:tc>
          <w:tcPr>
            <w:tcW w:w="960" w:type="dxa"/>
            <w:tcBorders>
              <w:top w:val="nil"/>
              <w:left w:val="nil"/>
              <w:bottom w:val="single" w:sz="4" w:space="0" w:color="auto"/>
              <w:right w:val="single" w:sz="4" w:space="0" w:color="auto"/>
            </w:tcBorders>
            <w:shd w:val="clear" w:color="auto" w:fill="auto"/>
            <w:vAlign w:val="center"/>
            <w:hideMark/>
          </w:tcPr>
          <w:p w:rsidR="00464CB8" w:rsidRPr="00116AA0" w:rsidRDefault="00464CB8" w:rsidP="0057700F">
            <w:pPr>
              <w:pStyle w:val="TAC"/>
              <w:rPr>
                <w:rFonts w:cs="Arial"/>
                <w:lang w:val="en-US"/>
              </w:rPr>
            </w:pPr>
            <w:r w:rsidRPr="00116AA0">
              <w:rPr>
                <w:rFonts w:cs="Arial"/>
              </w:rPr>
              <w:t>1.0</w:t>
            </w:r>
          </w:p>
        </w:tc>
        <w:tc>
          <w:tcPr>
            <w:tcW w:w="817" w:type="dxa"/>
            <w:vMerge/>
            <w:tcBorders>
              <w:top w:val="nil"/>
              <w:left w:val="single" w:sz="4" w:space="0" w:color="auto"/>
              <w:bottom w:val="single" w:sz="4" w:space="0" w:color="auto"/>
              <w:right w:val="single" w:sz="4" w:space="0" w:color="auto"/>
            </w:tcBorders>
            <w:vAlign w:val="center"/>
            <w:hideMark/>
          </w:tcPr>
          <w:p w:rsidR="00464CB8" w:rsidRPr="00116AA0" w:rsidRDefault="00464CB8" w:rsidP="0057700F">
            <w:pPr>
              <w:pStyle w:val="TAC"/>
              <w:rPr>
                <w:rFonts w:cs="Arial"/>
                <w:lang w:val="en-US"/>
              </w:rPr>
            </w:pPr>
          </w:p>
        </w:tc>
      </w:tr>
      <w:tr w:rsidR="00464CB8" w:rsidRPr="009715C6" w:rsidTr="0057700F">
        <w:trPr>
          <w:trHeight w:val="288"/>
        </w:trPr>
        <w:tc>
          <w:tcPr>
            <w:tcW w:w="1571" w:type="dxa"/>
            <w:vMerge w:val="restart"/>
            <w:tcBorders>
              <w:top w:val="nil"/>
              <w:left w:val="single" w:sz="4" w:space="0" w:color="auto"/>
              <w:bottom w:val="single" w:sz="4" w:space="0" w:color="auto"/>
              <w:right w:val="single" w:sz="4" w:space="0" w:color="auto"/>
            </w:tcBorders>
            <w:shd w:val="clear" w:color="auto" w:fill="auto"/>
            <w:vAlign w:val="center"/>
            <w:hideMark/>
          </w:tcPr>
          <w:p w:rsidR="00464CB8" w:rsidRPr="00116AA0" w:rsidRDefault="00464CB8" w:rsidP="0057700F">
            <w:pPr>
              <w:pStyle w:val="TAC"/>
              <w:rPr>
                <w:rFonts w:cs="Arial"/>
                <w:lang w:val="en-US"/>
              </w:rPr>
            </w:pPr>
            <w:r w:rsidRPr="00116AA0">
              <w:rPr>
                <w:rFonts w:cs="Arial"/>
              </w:rPr>
              <w:t>CA_3A-7A-20A</w:t>
            </w:r>
          </w:p>
        </w:tc>
        <w:tc>
          <w:tcPr>
            <w:tcW w:w="1221" w:type="dxa"/>
            <w:vMerge w:val="restart"/>
            <w:tcBorders>
              <w:top w:val="nil"/>
              <w:left w:val="single" w:sz="4" w:space="0" w:color="auto"/>
              <w:bottom w:val="single" w:sz="4" w:space="0" w:color="auto"/>
              <w:right w:val="single" w:sz="4" w:space="0" w:color="auto"/>
            </w:tcBorders>
            <w:shd w:val="clear" w:color="auto" w:fill="auto"/>
            <w:vAlign w:val="center"/>
            <w:hideMark/>
          </w:tcPr>
          <w:p w:rsidR="00464CB8" w:rsidRPr="00116AA0" w:rsidRDefault="00464CB8" w:rsidP="0057700F">
            <w:pPr>
              <w:pStyle w:val="TAC"/>
              <w:rPr>
                <w:rFonts w:cs="Arial"/>
                <w:lang w:val="en-US"/>
              </w:rPr>
            </w:pPr>
            <w:r w:rsidRPr="00116AA0">
              <w:rPr>
                <w:rFonts w:cs="Arial"/>
              </w:rPr>
              <w:t>CA_3A-7A</w:t>
            </w:r>
          </w:p>
        </w:tc>
        <w:tc>
          <w:tcPr>
            <w:tcW w:w="836" w:type="dxa"/>
            <w:tcBorders>
              <w:top w:val="nil"/>
              <w:left w:val="nil"/>
              <w:bottom w:val="single" w:sz="4" w:space="0" w:color="auto"/>
              <w:right w:val="single" w:sz="4" w:space="0" w:color="auto"/>
            </w:tcBorders>
            <w:shd w:val="clear" w:color="auto" w:fill="auto"/>
            <w:vAlign w:val="center"/>
            <w:hideMark/>
          </w:tcPr>
          <w:p w:rsidR="00464CB8" w:rsidRPr="00116AA0" w:rsidRDefault="00464CB8" w:rsidP="0057700F">
            <w:pPr>
              <w:pStyle w:val="TAC"/>
              <w:rPr>
                <w:rFonts w:cs="Arial"/>
                <w:lang w:val="en-US"/>
              </w:rPr>
            </w:pPr>
            <w:r w:rsidRPr="00116AA0">
              <w:rPr>
                <w:rFonts w:cs="Arial"/>
              </w:rPr>
              <w:t>3</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1737</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5</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25</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1832</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5</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NA</w:t>
            </w:r>
          </w:p>
        </w:tc>
        <w:tc>
          <w:tcPr>
            <w:tcW w:w="817" w:type="dxa"/>
            <w:vMerge w:val="restart"/>
            <w:tcBorders>
              <w:top w:val="nil"/>
              <w:left w:val="single" w:sz="4" w:space="0" w:color="auto"/>
              <w:bottom w:val="single" w:sz="4" w:space="0" w:color="auto"/>
              <w:right w:val="single" w:sz="4" w:space="0" w:color="auto"/>
            </w:tcBorders>
            <w:shd w:val="clear" w:color="auto" w:fill="auto"/>
            <w:vAlign w:val="center"/>
            <w:hideMark/>
          </w:tcPr>
          <w:p w:rsidR="00464CB8" w:rsidRPr="00116AA0" w:rsidRDefault="00464CB8" w:rsidP="0057700F">
            <w:pPr>
              <w:pStyle w:val="TAC"/>
              <w:rPr>
                <w:rFonts w:cs="Arial"/>
                <w:lang w:val="en-US"/>
              </w:rPr>
            </w:pPr>
            <w:r w:rsidRPr="00116AA0">
              <w:rPr>
                <w:rFonts w:cs="Arial"/>
              </w:rPr>
              <w:t>FDD</w:t>
            </w:r>
          </w:p>
        </w:tc>
      </w:tr>
      <w:tr w:rsidR="00464CB8" w:rsidRPr="009715C6" w:rsidTr="0057700F">
        <w:trPr>
          <w:trHeight w:val="288"/>
        </w:trPr>
        <w:tc>
          <w:tcPr>
            <w:tcW w:w="1571" w:type="dxa"/>
            <w:vMerge/>
            <w:tcBorders>
              <w:top w:val="nil"/>
              <w:left w:val="single" w:sz="4" w:space="0" w:color="auto"/>
              <w:bottom w:val="single" w:sz="4" w:space="0" w:color="auto"/>
              <w:right w:val="single" w:sz="4" w:space="0" w:color="auto"/>
            </w:tcBorders>
            <w:vAlign w:val="center"/>
            <w:hideMark/>
          </w:tcPr>
          <w:p w:rsidR="00464CB8" w:rsidRPr="00116AA0" w:rsidRDefault="00464CB8" w:rsidP="0057700F">
            <w:pPr>
              <w:pStyle w:val="TAC"/>
              <w:rPr>
                <w:rFonts w:cs="Arial"/>
                <w:lang w:val="en-US"/>
              </w:rPr>
            </w:pPr>
          </w:p>
        </w:tc>
        <w:tc>
          <w:tcPr>
            <w:tcW w:w="1221" w:type="dxa"/>
            <w:vMerge/>
            <w:tcBorders>
              <w:top w:val="nil"/>
              <w:left w:val="single" w:sz="4" w:space="0" w:color="auto"/>
              <w:bottom w:val="single" w:sz="4" w:space="0" w:color="auto"/>
              <w:right w:val="single" w:sz="4" w:space="0" w:color="auto"/>
            </w:tcBorders>
            <w:vAlign w:val="center"/>
            <w:hideMark/>
          </w:tcPr>
          <w:p w:rsidR="00464CB8" w:rsidRPr="00116AA0" w:rsidRDefault="00464CB8" w:rsidP="0057700F">
            <w:pPr>
              <w:pStyle w:val="TAC"/>
              <w:rPr>
                <w:rFonts w:cs="Arial"/>
                <w:lang w:val="en-US"/>
              </w:rPr>
            </w:pPr>
          </w:p>
        </w:tc>
        <w:tc>
          <w:tcPr>
            <w:tcW w:w="836" w:type="dxa"/>
            <w:tcBorders>
              <w:top w:val="nil"/>
              <w:left w:val="nil"/>
              <w:bottom w:val="single" w:sz="4" w:space="0" w:color="auto"/>
              <w:right w:val="single" w:sz="4" w:space="0" w:color="auto"/>
            </w:tcBorders>
            <w:shd w:val="clear" w:color="auto" w:fill="auto"/>
            <w:vAlign w:val="center"/>
            <w:hideMark/>
          </w:tcPr>
          <w:p w:rsidR="00464CB8" w:rsidRPr="00116AA0" w:rsidRDefault="00464CB8" w:rsidP="0057700F">
            <w:pPr>
              <w:pStyle w:val="TAC"/>
              <w:rPr>
                <w:rFonts w:cs="Arial"/>
                <w:lang w:val="en-US"/>
              </w:rPr>
            </w:pPr>
            <w:r w:rsidRPr="00116AA0">
              <w:rPr>
                <w:rFonts w:cs="Arial"/>
              </w:rPr>
              <w:t>7</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2543</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10</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50</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2663</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10</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NA</w:t>
            </w:r>
          </w:p>
        </w:tc>
        <w:tc>
          <w:tcPr>
            <w:tcW w:w="817" w:type="dxa"/>
            <w:vMerge/>
            <w:tcBorders>
              <w:top w:val="nil"/>
              <w:left w:val="single" w:sz="4" w:space="0" w:color="auto"/>
              <w:bottom w:val="single" w:sz="4" w:space="0" w:color="auto"/>
              <w:right w:val="single" w:sz="4" w:space="0" w:color="auto"/>
            </w:tcBorders>
            <w:vAlign w:val="center"/>
            <w:hideMark/>
          </w:tcPr>
          <w:p w:rsidR="00464CB8" w:rsidRPr="00116AA0" w:rsidRDefault="00464CB8" w:rsidP="0057700F">
            <w:pPr>
              <w:pStyle w:val="TAC"/>
              <w:rPr>
                <w:rFonts w:cs="Arial"/>
                <w:lang w:val="en-US"/>
              </w:rPr>
            </w:pPr>
          </w:p>
        </w:tc>
      </w:tr>
      <w:tr w:rsidR="00464CB8" w:rsidRPr="009715C6" w:rsidTr="0057700F">
        <w:trPr>
          <w:trHeight w:val="288"/>
        </w:trPr>
        <w:tc>
          <w:tcPr>
            <w:tcW w:w="1571" w:type="dxa"/>
            <w:vMerge/>
            <w:tcBorders>
              <w:top w:val="nil"/>
              <w:left w:val="single" w:sz="4" w:space="0" w:color="auto"/>
              <w:bottom w:val="single" w:sz="4" w:space="0" w:color="auto"/>
              <w:right w:val="single" w:sz="4" w:space="0" w:color="auto"/>
            </w:tcBorders>
            <w:vAlign w:val="center"/>
            <w:hideMark/>
          </w:tcPr>
          <w:p w:rsidR="00464CB8" w:rsidRPr="00116AA0" w:rsidRDefault="00464CB8" w:rsidP="0057700F">
            <w:pPr>
              <w:pStyle w:val="TAC"/>
              <w:rPr>
                <w:rFonts w:cs="Arial"/>
                <w:lang w:val="en-US"/>
              </w:rPr>
            </w:pPr>
          </w:p>
        </w:tc>
        <w:tc>
          <w:tcPr>
            <w:tcW w:w="1221" w:type="dxa"/>
            <w:vMerge/>
            <w:tcBorders>
              <w:top w:val="nil"/>
              <w:left w:val="single" w:sz="4" w:space="0" w:color="auto"/>
              <w:bottom w:val="single" w:sz="4" w:space="0" w:color="auto"/>
              <w:right w:val="single" w:sz="4" w:space="0" w:color="auto"/>
            </w:tcBorders>
            <w:vAlign w:val="center"/>
            <w:hideMark/>
          </w:tcPr>
          <w:p w:rsidR="00464CB8" w:rsidRPr="00116AA0" w:rsidRDefault="00464CB8" w:rsidP="0057700F">
            <w:pPr>
              <w:pStyle w:val="TAC"/>
              <w:rPr>
                <w:rFonts w:cs="Arial"/>
                <w:lang w:val="en-US"/>
              </w:rPr>
            </w:pPr>
          </w:p>
        </w:tc>
        <w:tc>
          <w:tcPr>
            <w:tcW w:w="836" w:type="dxa"/>
            <w:tcBorders>
              <w:top w:val="nil"/>
              <w:left w:val="nil"/>
              <w:bottom w:val="single" w:sz="4" w:space="0" w:color="auto"/>
              <w:right w:val="single" w:sz="4" w:space="0" w:color="auto"/>
            </w:tcBorders>
            <w:shd w:val="clear" w:color="auto" w:fill="auto"/>
            <w:vAlign w:val="center"/>
            <w:hideMark/>
          </w:tcPr>
          <w:p w:rsidR="00464CB8" w:rsidRPr="00116AA0" w:rsidRDefault="00464CB8" w:rsidP="0057700F">
            <w:pPr>
              <w:pStyle w:val="TAC"/>
              <w:rPr>
                <w:rFonts w:cs="Arial"/>
                <w:lang w:val="en-US"/>
              </w:rPr>
            </w:pPr>
            <w:r w:rsidRPr="00116AA0">
              <w:rPr>
                <w:rFonts w:cs="Arial"/>
                <w:lang w:val="en-US"/>
              </w:rPr>
              <w:t>20</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847</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10</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20</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806</w:t>
            </w:r>
          </w:p>
        </w:tc>
        <w:tc>
          <w:tcPr>
            <w:tcW w:w="960" w:type="dxa"/>
            <w:tcBorders>
              <w:top w:val="nil"/>
              <w:left w:val="nil"/>
              <w:bottom w:val="single" w:sz="4" w:space="0" w:color="auto"/>
              <w:right w:val="single" w:sz="4" w:space="0" w:color="auto"/>
            </w:tcBorders>
            <w:shd w:val="clear" w:color="auto" w:fill="auto"/>
            <w:vAlign w:val="center"/>
            <w:hideMark/>
          </w:tcPr>
          <w:p w:rsidR="00464CB8" w:rsidRPr="00116AA0" w:rsidRDefault="00464CB8" w:rsidP="0057700F">
            <w:pPr>
              <w:pStyle w:val="TAC"/>
              <w:rPr>
                <w:rFonts w:cs="Arial"/>
                <w:lang w:val="en-US"/>
              </w:rPr>
            </w:pPr>
            <w:r w:rsidRPr="00116AA0">
              <w:rPr>
                <w:rFonts w:cs="Arial"/>
              </w:rPr>
              <w:t>10</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rPr>
              <w:t>10.5</w:t>
            </w:r>
          </w:p>
        </w:tc>
        <w:tc>
          <w:tcPr>
            <w:tcW w:w="817" w:type="dxa"/>
            <w:vMerge/>
            <w:tcBorders>
              <w:top w:val="nil"/>
              <w:left w:val="single" w:sz="4" w:space="0" w:color="auto"/>
              <w:bottom w:val="single" w:sz="4" w:space="0" w:color="auto"/>
              <w:right w:val="single" w:sz="4" w:space="0" w:color="auto"/>
            </w:tcBorders>
            <w:vAlign w:val="center"/>
            <w:hideMark/>
          </w:tcPr>
          <w:p w:rsidR="00464CB8" w:rsidRPr="00116AA0" w:rsidRDefault="00464CB8" w:rsidP="0057700F">
            <w:pPr>
              <w:pStyle w:val="TAC"/>
              <w:rPr>
                <w:rFonts w:cs="Arial"/>
                <w:lang w:val="en-US"/>
              </w:rPr>
            </w:pPr>
          </w:p>
        </w:tc>
      </w:tr>
      <w:tr w:rsidR="00464CB8" w:rsidRPr="009715C6" w:rsidTr="0057700F">
        <w:trPr>
          <w:trHeight w:val="288"/>
        </w:trPr>
        <w:tc>
          <w:tcPr>
            <w:tcW w:w="1571" w:type="dxa"/>
            <w:vMerge/>
            <w:tcBorders>
              <w:top w:val="nil"/>
              <w:left w:val="single" w:sz="4" w:space="0" w:color="auto"/>
              <w:bottom w:val="single" w:sz="4" w:space="0" w:color="auto"/>
              <w:right w:val="single" w:sz="4" w:space="0" w:color="auto"/>
            </w:tcBorders>
            <w:vAlign w:val="center"/>
            <w:hideMark/>
          </w:tcPr>
          <w:p w:rsidR="00464CB8" w:rsidRPr="00116AA0" w:rsidRDefault="00464CB8" w:rsidP="0057700F">
            <w:pPr>
              <w:pStyle w:val="TAC"/>
              <w:rPr>
                <w:rFonts w:cs="Arial"/>
                <w:lang w:val="en-US"/>
              </w:rPr>
            </w:pPr>
          </w:p>
        </w:tc>
        <w:tc>
          <w:tcPr>
            <w:tcW w:w="1221" w:type="dxa"/>
            <w:vMerge w:val="restart"/>
            <w:tcBorders>
              <w:top w:val="nil"/>
              <w:left w:val="single" w:sz="4" w:space="0" w:color="auto"/>
              <w:bottom w:val="single" w:sz="4" w:space="0" w:color="auto"/>
              <w:right w:val="single" w:sz="4" w:space="0" w:color="auto"/>
            </w:tcBorders>
            <w:shd w:val="clear" w:color="auto" w:fill="auto"/>
            <w:vAlign w:val="center"/>
            <w:hideMark/>
          </w:tcPr>
          <w:p w:rsidR="00464CB8" w:rsidRPr="00116AA0" w:rsidRDefault="00464CB8" w:rsidP="0057700F">
            <w:pPr>
              <w:pStyle w:val="TAC"/>
              <w:rPr>
                <w:rFonts w:cs="Arial"/>
                <w:lang w:val="en-US"/>
              </w:rPr>
            </w:pPr>
            <w:r w:rsidRPr="00116AA0">
              <w:rPr>
                <w:rFonts w:cs="Arial"/>
              </w:rPr>
              <w:t>CA_3A-20A</w:t>
            </w:r>
          </w:p>
        </w:tc>
        <w:tc>
          <w:tcPr>
            <w:tcW w:w="836" w:type="dxa"/>
            <w:tcBorders>
              <w:top w:val="nil"/>
              <w:left w:val="nil"/>
              <w:bottom w:val="single" w:sz="4" w:space="0" w:color="auto"/>
              <w:right w:val="single" w:sz="4" w:space="0" w:color="auto"/>
            </w:tcBorders>
            <w:shd w:val="clear" w:color="auto" w:fill="auto"/>
            <w:vAlign w:val="center"/>
            <w:hideMark/>
          </w:tcPr>
          <w:p w:rsidR="00464CB8" w:rsidRPr="00116AA0" w:rsidRDefault="00464CB8" w:rsidP="0057700F">
            <w:pPr>
              <w:pStyle w:val="TAC"/>
              <w:rPr>
                <w:rFonts w:cs="Arial"/>
                <w:lang w:val="en-US"/>
              </w:rPr>
            </w:pPr>
            <w:r w:rsidRPr="00116AA0">
              <w:rPr>
                <w:rFonts w:cs="Arial"/>
                <w:lang w:val="en-US"/>
              </w:rPr>
              <w:t>3</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1775</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10</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50</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1870</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10</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NA</w:t>
            </w:r>
          </w:p>
        </w:tc>
        <w:tc>
          <w:tcPr>
            <w:tcW w:w="817" w:type="dxa"/>
            <w:vMerge w:val="restart"/>
            <w:tcBorders>
              <w:top w:val="nil"/>
              <w:left w:val="single" w:sz="4" w:space="0" w:color="auto"/>
              <w:bottom w:val="single" w:sz="4" w:space="0" w:color="auto"/>
              <w:right w:val="single" w:sz="4" w:space="0" w:color="auto"/>
            </w:tcBorders>
            <w:shd w:val="clear" w:color="auto" w:fill="auto"/>
            <w:vAlign w:val="center"/>
            <w:hideMark/>
          </w:tcPr>
          <w:p w:rsidR="00464CB8" w:rsidRPr="00116AA0" w:rsidRDefault="00464CB8" w:rsidP="0057700F">
            <w:pPr>
              <w:pStyle w:val="TAC"/>
              <w:rPr>
                <w:rFonts w:cs="Arial"/>
                <w:lang w:val="en-US"/>
              </w:rPr>
            </w:pPr>
            <w:r w:rsidRPr="00116AA0">
              <w:rPr>
                <w:rFonts w:cs="Arial"/>
              </w:rPr>
              <w:t>FDD</w:t>
            </w:r>
          </w:p>
        </w:tc>
      </w:tr>
      <w:tr w:rsidR="00464CB8" w:rsidRPr="009715C6" w:rsidTr="0057700F">
        <w:trPr>
          <w:trHeight w:val="288"/>
        </w:trPr>
        <w:tc>
          <w:tcPr>
            <w:tcW w:w="1571" w:type="dxa"/>
            <w:vMerge/>
            <w:tcBorders>
              <w:top w:val="nil"/>
              <w:left w:val="single" w:sz="4" w:space="0" w:color="auto"/>
              <w:bottom w:val="single" w:sz="4" w:space="0" w:color="auto"/>
              <w:right w:val="single" w:sz="4" w:space="0" w:color="auto"/>
            </w:tcBorders>
            <w:vAlign w:val="center"/>
            <w:hideMark/>
          </w:tcPr>
          <w:p w:rsidR="00464CB8" w:rsidRPr="00116AA0" w:rsidRDefault="00464CB8" w:rsidP="0057700F">
            <w:pPr>
              <w:pStyle w:val="TAC"/>
              <w:rPr>
                <w:rFonts w:cs="Arial"/>
                <w:lang w:val="en-US"/>
              </w:rPr>
            </w:pPr>
          </w:p>
        </w:tc>
        <w:tc>
          <w:tcPr>
            <w:tcW w:w="1221" w:type="dxa"/>
            <w:vMerge/>
            <w:tcBorders>
              <w:top w:val="nil"/>
              <w:left w:val="single" w:sz="4" w:space="0" w:color="auto"/>
              <w:bottom w:val="single" w:sz="4" w:space="0" w:color="auto"/>
              <w:right w:val="single" w:sz="4" w:space="0" w:color="auto"/>
            </w:tcBorders>
            <w:vAlign w:val="center"/>
            <w:hideMark/>
          </w:tcPr>
          <w:p w:rsidR="00464CB8" w:rsidRPr="00116AA0" w:rsidRDefault="00464CB8" w:rsidP="0057700F">
            <w:pPr>
              <w:pStyle w:val="TAC"/>
              <w:rPr>
                <w:rFonts w:cs="Arial"/>
                <w:lang w:val="en-US"/>
              </w:rPr>
            </w:pPr>
          </w:p>
        </w:tc>
        <w:tc>
          <w:tcPr>
            <w:tcW w:w="836" w:type="dxa"/>
            <w:tcBorders>
              <w:top w:val="nil"/>
              <w:left w:val="nil"/>
              <w:bottom w:val="single" w:sz="4" w:space="0" w:color="auto"/>
              <w:right w:val="single" w:sz="4" w:space="0" w:color="auto"/>
            </w:tcBorders>
            <w:shd w:val="clear" w:color="auto" w:fill="auto"/>
            <w:vAlign w:val="center"/>
            <w:hideMark/>
          </w:tcPr>
          <w:p w:rsidR="00464CB8" w:rsidRPr="00116AA0" w:rsidRDefault="00464CB8" w:rsidP="0057700F">
            <w:pPr>
              <w:pStyle w:val="TAC"/>
              <w:rPr>
                <w:rFonts w:cs="Arial"/>
                <w:lang w:val="en-US"/>
              </w:rPr>
            </w:pPr>
            <w:r w:rsidRPr="00116AA0">
              <w:rPr>
                <w:rFonts w:cs="Arial"/>
                <w:lang w:val="en-US"/>
              </w:rPr>
              <w:t>20</w:t>
            </w:r>
          </w:p>
        </w:tc>
        <w:tc>
          <w:tcPr>
            <w:tcW w:w="960" w:type="dxa"/>
            <w:tcBorders>
              <w:top w:val="nil"/>
              <w:left w:val="nil"/>
              <w:bottom w:val="single" w:sz="4" w:space="0" w:color="auto"/>
              <w:right w:val="single" w:sz="4" w:space="0" w:color="auto"/>
            </w:tcBorders>
            <w:shd w:val="clear" w:color="auto" w:fill="auto"/>
            <w:noWrap/>
            <w:vAlign w:val="bottom"/>
            <w:hideMark/>
          </w:tcPr>
          <w:p w:rsidR="00464CB8" w:rsidRPr="00116AA0" w:rsidRDefault="00464CB8" w:rsidP="0057700F">
            <w:pPr>
              <w:pStyle w:val="TAC"/>
              <w:rPr>
                <w:rFonts w:cs="Arial"/>
                <w:lang w:val="en-US"/>
              </w:rPr>
            </w:pPr>
            <w:r w:rsidRPr="00116AA0">
              <w:rPr>
                <w:rFonts w:cs="Arial"/>
                <w:szCs w:val="22"/>
              </w:rPr>
              <w:t>855</w:t>
            </w:r>
          </w:p>
        </w:tc>
        <w:tc>
          <w:tcPr>
            <w:tcW w:w="960" w:type="dxa"/>
            <w:tcBorders>
              <w:top w:val="nil"/>
              <w:left w:val="nil"/>
              <w:bottom w:val="single" w:sz="4" w:space="0" w:color="auto"/>
              <w:right w:val="single" w:sz="4" w:space="0" w:color="auto"/>
            </w:tcBorders>
            <w:shd w:val="clear" w:color="auto" w:fill="auto"/>
            <w:noWrap/>
            <w:vAlign w:val="bottom"/>
            <w:hideMark/>
          </w:tcPr>
          <w:p w:rsidR="00464CB8" w:rsidRPr="00116AA0" w:rsidRDefault="00464CB8" w:rsidP="0057700F">
            <w:pPr>
              <w:pStyle w:val="TAC"/>
              <w:rPr>
                <w:rFonts w:cs="Arial"/>
                <w:lang w:val="en-US"/>
              </w:rPr>
            </w:pPr>
            <w:r w:rsidRPr="00116AA0">
              <w:rPr>
                <w:rFonts w:cs="Arial"/>
              </w:rPr>
              <w:t>5</w:t>
            </w:r>
          </w:p>
        </w:tc>
        <w:tc>
          <w:tcPr>
            <w:tcW w:w="960" w:type="dxa"/>
            <w:tcBorders>
              <w:top w:val="nil"/>
              <w:left w:val="nil"/>
              <w:bottom w:val="single" w:sz="4" w:space="0" w:color="auto"/>
              <w:right w:val="single" w:sz="4" w:space="0" w:color="auto"/>
            </w:tcBorders>
            <w:shd w:val="clear" w:color="auto" w:fill="auto"/>
            <w:noWrap/>
            <w:vAlign w:val="bottom"/>
            <w:hideMark/>
          </w:tcPr>
          <w:p w:rsidR="00464CB8" w:rsidRPr="00116AA0" w:rsidRDefault="00464CB8" w:rsidP="0057700F">
            <w:pPr>
              <w:pStyle w:val="TAC"/>
              <w:rPr>
                <w:rFonts w:cs="Arial"/>
                <w:lang w:val="en-US"/>
              </w:rPr>
            </w:pPr>
            <w:r w:rsidRPr="00116AA0">
              <w:rPr>
                <w:rFonts w:cs="Arial"/>
              </w:rPr>
              <w:t>25</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896</w:t>
            </w:r>
          </w:p>
        </w:tc>
        <w:tc>
          <w:tcPr>
            <w:tcW w:w="960" w:type="dxa"/>
            <w:tcBorders>
              <w:top w:val="nil"/>
              <w:left w:val="nil"/>
              <w:bottom w:val="single" w:sz="4" w:space="0" w:color="auto"/>
              <w:right w:val="single" w:sz="4" w:space="0" w:color="auto"/>
            </w:tcBorders>
            <w:shd w:val="clear" w:color="auto" w:fill="auto"/>
            <w:noWrap/>
            <w:vAlign w:val="bottom"/>
            <w:hideMark/>
          </w:tcPr>
          <w:p w:rsidR="00464CB8" w:rsidRPr="00116AA0" w:rsidRDefault="00464CB8" w:rsidP="0057700F">
            <w:pPr>
              <w:pStyle w:val="TAC"/>
              <w:rPr>
                <w:rFonts w:cs="Arial"/>
                <w:lang w:val="en-US"/>
              </w:rPr>
            </w:pPr>
            <w:r w:rsidRPr="00116AA0">
              <w:rPr>
                <w:rFonts w:cs="Arial"/>
              </w:rPr>
              <w:t>5</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NA</w:t>
            </w:r>
          </w:p>
        </w:tc>
        <w:tc>
          <w:tcPr>
            <w:tcW w:w="817" w:type="dxa"/>
            <w:vMerge/>
            <w:tcBorders>
              <w:top w:val="nil"/>
              <w:left w:val="single" w:sz="4" w:space="0" w:color="auto"/>
              <w:bottom w:val="single" w:sz="4" w:space="0" w:color="auto"/>
              <w:right w:val="single" w:sz="4" w:space="0" w:color="auto"/>
            </w:tcBorders>
            <w:vAlign w:val="center"/>
            <w:hideMark/>
          </w:tcPr>
          <w:p w:rsidR="00464CB8" w:rsidRPr="00116AA0" w:rsidRDefault="00464CB8" w:rsidP="0057700F">
            <w:pPr>
              <w:pStyle w:val="TAC"/>
              <w:rPr>
                <w:rFonts w:cs="Arial"/>
                <w:lang w:val="en-US"/>
              </w:rPr>
            </w:pPr>
          </w:p>
        </w:tc>
      </w:tr>
      <w:tr w:rsidR="00464CB8" w:rsidRPr="009715C6" w:rsidTr="0057700F">
        <w:trPr>
          <w:trHeight w:val="288"/>
        </w:trPr>
        <w:tc>
          <w:tcPr>
            <w:tcW w:w="1571" w:type="dxa"/>
            <w:vMerge/>
            <w:tcBorders>
              <w:top w:val="nil"/>
              <w:left w:val="single" w:sz="4" w:space="0" w:color="auto"/>
              <w:bottom w:val="single" w:sz="4" w:space="0" w:color="auto"/>
              <w:right w:val="single" w:sz="4" w:space="0" w:color="auto"/>
            </w:tcBorders>
            <w:vAlign w:val="center"/>
            <w:hideMark/>
          </w:tcPr>
          <w:p w:rsidR="00464CB8" w:rsidRPr="00116AA0" w:rsidRDefault="00464CB8" w:rsidP="0057700F">
            <w:pPr>
              <w:pStyle w:val="TAC"/>
              <w:rPr>
                <w:rFonts w:cs="Arial"/>
                <w:lang w:val="en-US"/>
              </w:rPr>
            </w:pPr>
          </w:p>
        </w:tc>
        <w:tc>
          <w:tcPr>
            <w:tcW w:w="1221" w:type="dxa"/>
            <w:vMerge/>
            <w:tcBorders>
              <w:top w:val="nil"/>
              <w:left w:val="single" w:sz="4" w:space="0" w:color="auto"/>
              <w:bottom w:val="single" w:sz="4" w:space="0" w:color="auto"/>
              <w:right w:val="single" w:sz="4" w:space="0" w:color="auto"/>
            </w:tcBorders>
            <w:vAlign w:val="center"/>
            <w:hideMark/>
          </w:tcPr>
          <w:p w:rsidR="00464CB8" w:rsidRPr="00116AA0" w:rsidRDefault="00464CB8" w:rsidP="0057700F">
            <w:pPr>
              <w:pStyle w:val="TAC"/>
              <w:rPr>
                <w:rFonts w:cs="Arial"/>
                <w:lang w:val="en-US"/>
              </w:rPr>
            </w:pPr>
          </w:p>
        </w:tc>
        <w:tc>
          <w:tcPr>
            <w:tcW w:w="836" w:type="dxa"/>
            <w:tcBorders>
              <w:top w:val="nil"/>
              <w:left w:val="nil"/>
              <w:bottom w:val="single" w:sz="4" w:space="0" w:color="auto"/>
              <w:right w:val="single" w:sz="4" w:space="0" w:color="auto"/>
            </w:tcBorders>
            <w:shd w:val="clear" w:color="auto" w:fill="auto"/>
            <w:vAlign w:val="center"/>
            <w:hideMark/>
          </w:tcPr>
          <w:p w:rsidR="00464CB8" w:rsidRPr="00116AA0" w:rsidRDefault="00464CB8" w:rsidP="0057700F">
            <w:pPr>
              <w:pStyle w:val="TAC"/>
              <w:rPr>
                <w:rFonts w:cs="Arial"/>
                <w:lang w:val="en-US"/>
              </w:rPr>
            </w:pPr>
            <w:r w:rsidRPr="00116AA0">
              <w:rPr>
                <w:rFonts w:cs="Arial"/>
              </w:rPr>
              <w:t>7</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2510</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10</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50</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lang w:val="en-US"/>
              </w:rPr>
              <w:t>2630</w:t>
            </w:r>
          </w:p>
        </w:tc>
        <w:tc>
          <w:tcPr>
            <w:tcW w:w="960" w:type="dxa"/>
            <w:tcBorders>
              <w:top w:val="nil"/>
              <w:left w:val="nil"/>
              <w:bottom w:val="single" w:sz="4" w:space="0" w:color="auto"/>
              <w:right w:val="single" w:sz="4" w:space="0" w:color="auto"/>
            </w:tcBorders>
            <w:shd w:val="clear" w:color="auto" w:fill="auto"/>
            <w:vAlign w:val="center"/>
            <w:hideMark/>
          </w:tcPr>
          <w:p w:rsidR="00464CB8" w:rsidRPr="00116AA0" w:rsidRDefault="00464CB8" w:rsidP="0057700F">
            <w:pPr>
              <w:pStyle w:val="TAC"/>
              <w:rPr>
                <w:rFonts w:cs="Arial"/>
                <w:lang w:val="en-US"/>
              </w:rPr>
            </w:pPr>
            <w:r w:rsidRPr="00116AA0">
              <w:rPr>
                <w:rFonts w:cs="Arial"/>
              </w:rPr>
              <w:t>10</w:t>
            </w:r>
          </w:p>
        </w:tc>
        <w:tc>
          <w:tcPr>
            <w:tcW w:w="960" w:type="dxa"/>
            <w:tcBorders>
              <w:top w:val="nil"/>
              <w:left w:val="nil"/>
              <w:bottom w:val="single" w:sz="4" w:space="0" w:color="auto"/>
              <w:right w:val="single" w:sz="4" w:space="0" w:color="auto"/>
            </w:tcBorders>
            <w:shd w:val="clear" w:color="auto" w:fill="auto"/>
            <w:noWrap/>
            <w:vAlign w:val="center"/>
            <w:hideMark/>
          </w:tcPr>
          <w:p w:rsidR="00464CB8" w:rsidRPr="00116AA0" w:rsidRDefault="00464CB8" w:rsidP="0057700F">
            <w:pPr>
              <w:pStyle w:val="TAC"/>
              <w:rPr>
                <w:rFonts w:cs="Arial"/>
                <w:lang w:val="en-US"/>
              </w:rPr>
            </w:pPr>
            <w:r w:rsidRPr="00116AA0">
              <w:rPr>
                <w:rFonts w:cs="Arial"/>
              </w:rPr>
              <w:t>26.0</w:t>
            </w:r>
          </w:p>
        </w:tc>
        <w:tc>
          <w:tcPr>
            <w:tcW w:w="817" w:type="dxa"/>
            <w:vMerge/>
            <w:tcBorders>
              <w:top w:val="nil"/>
              <w:left w:val="single" w:sz="4" w:space="0" w:color="auto"/>
              <w:bottom w:val="single" w:sz="4" w:space="0" w:color="auto"/>
              <w:right w:val="single" w:sz="4" w:space="0" w:color="auto"/>
            </w:tcBorders>
            <w:vAlign w:val="center"/>
            <w:hideMark/>
          </w:tcPr>
          <w:p w:rsidR="00464CB8" w:rsidRPr="00116AA0" w:rsidRDefault="00464CB8" w:rsidP="0057700F">
            <w:pPr>
              <w:pStyle w:val="TAC"/>
              <w:rPr>
                <w:rFonts w:cs="Arial"/>
                <w:lang w:val="en-US"/>
              </w:rPr>
            </w:pPr>
          </w:p>
        </w:tc>
      </w:tr>
      <w:tr w:rsidR="00464CB8" w:rsidRPr="009715C6" w:rsidTr="0057700F">
        <w:trPr>
          <w:trHeight w:val="288"/>
        </w:trPr>
        <w:tc>
          <w:tcPr>
            <w:tcW w:w="1571" w:type="dxa"/>
            <w:vMerge w:val="restart"/>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lang w:val="en-US"/>
              </w:rPr>
            </w:pPr>
            <w:r w:rsidRPr="00116AA0">
              <w:rPr>
                <w:rFonts w:cs="Arial"/>
              </w:rPr>
              <w:t>CA_3A-7A-28A</w:t>
            </w:r>
          </w:p>
        </w:tc>
        <w:tc>
          <w:tcPr>
            <w:tcW w:w="1221"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lang w:val="en-US"/>
              </w:rPr>
            </w:pPr>
            <w:r w:rsidRPr="00116AA0">
              <w:rPr>
                <w:rFonts w:cs="Arial"/>
              </w:rPr>
              <w:t>CA_3A-7A</w:t>
            </w:r>
          </w:p>
        </w:tc>
        <w:tc>
          <w:tcPr>
            <w:tcW w:w="836" w:type="dxa"/>
            <w:tcBorders>
              <w:top w:val="single" w:sz="4" w:space="0" w:color="auto"/>
              <w:left w:val="nil"/>
              <w:bottom w:val="single" w:sz="4" w:space="0" w:color="auto"/>
              <w:right w:val="single" w:sz="4" w:space="0" w:color="auto"/>
            </w:tcBorders>
            <w:shd w:val="clear" w:color="auto" w:fill="auto"/>
            <w:vAlign w:val="center"/>
          </w:tcPr>
          <w:p w:rsidR="00464CB8" w:rsidRPr="00116AA0" w:rsidRDefault="00464CB8" w:rsidP="0057700F">
            <w:pPr>
              <w:pStyle w:val="TAC"/>
              <w:rPr>
                <w:rFonts w:cs="Arial"/>
              </w:rPr>
            </w:pPr>
            <w:r w:rsidRPr="00116AA0">
              <w:rPr>
                <w:rFonts w:cs="Arial"/>
              </w:rPr>
              <w:t>3</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464CB8" w:rsidRPr="00116AA0" w:rsidRDefault="00464CB8" w:rsidP="0057700F">
            <w:pPr>
              <w:pStyle w:val="TAC"/>
              <w:rPr>
                <w:rFonts w:cs="Arial"/>
              </w:rPr>
            </w:pPr>
            <w:r w:rsidRPr="00116AA0">
              <w:rPr>
                <w:rFonts w:eastAsia="Malgun Gothic" w:cs="Arial" w:hint="eastAsia"/>
              </w:rPr>
              <w:t>1747</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464CB8" w:rsidRPr="00116AA0" w:rsidRDefault="00464CB8" w:rsidP="0057700F">
            <w:pPr>
              <w:pStyle w:val="TAC"/>
              <w:rPr>
                <w:rFonts w:cs="Arial"/>
              </w:rPr>
            </w:pPr>
            <w:r w:rsidRPr="00116AA0">
              <w:rPr>
                <w:rFonts w:cs="Arial"/>
              </w:rPr>
              <w:t>5</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464CB8" w:rsidRPr="00116AA0" w:rsidRDefault="00464CB8" w:rsidP="0057700F">
            <w:pPr>
              <w:pStyle w:val="TAC"/>
              <w:rPr>
                <w:rFonts w:cs="Arial"/>
              </w:rPr>
            </w:pPr>
            <w:r w:rsidRPr="00116AA0">
              <w:rPr>
                <w:rFonts w:eastAsia="Malgun Gothic" w:cs="Arial" w:hint="eastAsia"/>
              </w:rPr>
              <w:t>25</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464CB8" w:rsidRPr="00116AA0" w:rsidRDefault="00464CB8" w:rsidP="0057700F">
            <w:pPr>
              <w:pStyle w:val="TAC"/>
              <w:rPr>
                <w:rFonts w:cs="Arial"/>
              </w:rPr>
            </w:pPr>
            <w:r w:rsidRPr="00116AA0">
              <w:rPr>
                <w:rFonts w:cs="Arial"/>
              </w:rPr>
              <w:t>1842</w:t>
            </w:r>
          </w:p>
        </w:tc>
        <w:tc>
          <w:tcPr>
            <w:tcW w:w="960" w:type="dxa"/>
            <w:tcBorders>
              <w:top w:val="single" w:sz="4" w:space="0" w:color="auto"/>
              <w:left w:val="nil"/>
              <w:bottom w:val="single" w:sz="4" w:space="0" w:color="auto"/>
              <w:right w:val="single" w:sz="4" w:space="0" w:color="auto"/>
            </w:tcBorders>
            <w:shd w:val="clear" w:color="auto" w:fill="auto"/>
            <w:vAlign w:val="center"/>
          </w:tcPr>
          <w:p w:rsidR="00464CB8" w:rsidRPr="00116AA0" w:rsidRDefault="00464CB8" w:rsidP="0057700F">
            <w:pPr>
              <w:pStyle w:val="TAC"/>
              <w:rPr>
                <w:rFonts w:cs="Arial"/>
              </w:rPr>
            </w:pPr>
            <w:r w:rsidRPr="00116AA0">
              <w:rPr>
                <w:rFonts w:cs="Arial"/>
              </w:rPr>
              <w:t>5</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464CB8" w:rsidRPr="00116AA0" w:rsidRDefault="00464CB8" w:rsidP="0057700F">
            <w:pPr>
              <w:pStyle w:val="TAC"/>
              <w:rPr>
                <w:rFonts w:cs="Arial"/>
              </w:rPr>
            </w:pPr>
            <w:r w:rsidRPr="00116AA0">
              <w:rPr>
                <w:rFonts w:cs="Arial"/>
              </w:rPr>
              <w:t>NA</w:t>
            </w:r>
          </w:p>
        </w:tc>
        <w:tc>
          <w:tcPr>
            <w:tcW w:w="817"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88"/>
        </w:trPr>
        <w:tc>
          <w:tcPr>
            <w:tcW w:w="1571" w:type="dxa"/>
            <w:vMerge/>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lang w:val="en-US"/>
              </w:rPr>
            </w:pPr>
          </w:p>
        </w:tc>
        <w:tc>
          <w:tcPr>
            <w:tcW w:w="1221" w:type="dxa"/>
            <w:vMerge/>
            <w:tcBorders>
              <w:left w:val="single" w:sz="4" w:space="0" w:color="auto"/>
              <w:right w:val="single" w:sz="4" w:space="0" w:color="auto"/>
            </w:tcBorders>
            <w:vAlign w:val="center"/>
          </w:tcPr>
          <w:p w:rsidR="00464CB8" w:rsidRPr="00116AA0" w:rsidRDefault="00464CB8" w:rsidP="0057700F">
            <w:pPr>
              <w:pStyle w:val="TAC"/>
              <w:rPr>
                <w:rFonts w:cs="Arial"/>
                <w:lang w:val="en-US"/>
              </w:rPr>
            </w:pPr>
          </w:p>
        </w:tc>
        <w:tc>
          <w:tcPr>
            <w:tcW w:w="836" w:type="dxa"/>
            <w:tcBorders>
              <w:top w:val="single" w:sz="4" w:space="0" w:color="auto"/>
              <w:left w:val="nil"/>
              <w:bottom w:val="single" w:sz="4" w:space="0" w:color="auto"/>
              <w:right w:val="single" w:sz="4" w:space="0" w:color="auto"/>
            </w:tcBorders>
            <w:shd w:val="clear" w:color="auto" w:fill="auto"/>
            <w:vAlign w:val="center"/>
          </w:tcPr>
          <w:p w:rsidR="00464CB8" w:rsidRPr="00116AA0" w:rsidRDefault="00464CB8" w:rsidP="0057700F">
            <w:pPr>
              <w:pStyle w:val="TAC"/>
              <w:rPr>
                <w:rFonts w:cs="Arial"/>
              </w:rPr>
            </w:pPr>
            <w:r w:rsidRPr="00116AA0">
              <w:rPr>
                <w:rFonts w:cs="Arial"/>
              </w:rPr>
              <w:t>7</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464CB8" w:rsidRPr="00116AA0" w:rsidRDefault="00464CB8" w:rsidP="0057700F">
            <w:pPr>
              <w:pStyle w:val="TAC"/>
              <w:rPr>
                <w:rFonts w:cs="Arial"/>
              </w:rPr>
            </w:pPr>
            <w:r w:rsidRPr="00116AA0">
              <w:rPr>
                <w:rFonts w:eastAsia="Malgun Gothic" w:cs="Arial" w:hint="eastAsia"/>
              </w:rPr>
              <w:t>2543</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464CB8" w:rsidRPr="00116AA0" w:rsidRDefault="00464CB8" w:rsidP="0057700F">
            <w:pPr>
              <w:pStyle w:val="TAC"/>
              <w:rPr>
                <w:rFonts w:cs="Arial"/>
              </w:rPr>
            </w:pPr>
            <w:r w:rsidRPr="00116AA0">
              <w:rPr>
                <w:rFonts w:cs="Arial"/>
              </w:rPr>
              <w:t>5</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464CB8" w:rsidRPr="00116AA0" w:rsidRDefault="00464CB8" w:rsidP="0057700F">
            <w:pPr>
              <w:pStyle w:val="TAC"/>
              <w:rPr>
                <w:rFonts w:cs="Arial"/>
              </w:rPr>
            </w:pPr>
            <w:r w:rsidRPr="00116AA0">
              <w:rPr>
                <w:rFonts w:eastAsia="Malgun Gothic" w:cs="Arial" w:hint="eastAsia"/>
              </w:rPr>
              <w:t>25</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464CB8" w:rsidRPr="00116AA0" w:rsidRDefault="00464CB8" w:rsidP="0057700F">
            <w:pPr>
              <w:pStyle w:val="TAC"/>
              <w:rPr>
                <w:rFonts w:cs="Arial"/>
              </w:rPr>
            </w:pPr>
            <w:r w:rsidRPr="00116AA0">
              <w:rPr>
                <w:rFonts w:cs="Arial"/>
              </w:rPr>
              <w:t>2663</w:t>
            </w:r>
          </w:p>
        </w:tc>
        <w:tc>
          <w:tcPr>
            <w:tcW w:w="960" w:type="dxa"/>
            <w:tcBorders>
              <w:top w:val="single" w:sz="4" w:space="0" w:color="auto"/>
              <w:left w:val="nil"/>
              <w:bottom w:val="single" w:sz="4" w:space="0" w:color="auto"/>
              <w:right w:val="single" w:sz="4" w:space="0" w:color="auto"/>
            </w:tcBorders>
            <w:shd w:val="clear" w:color="auto" w:fill="auto"/>
            <w:vAlign w:val="center"/>
          </w:tcPr>
          <w:p w:rsidR="00464CB8" w:rsidRPr="00116AA0" w:rsidRDefault="00464CB8" w:rsidP="0057700F">
            <w:pPr>
              <w:pStyle w:val="TAC"/>
              <w:rPr>
                <w:rFonts w:cs="Arial"/>
              </w:rPr>
            </w:pPr>
            <w:r w:rsidRPr="00116AA0">
              <w:rPr>
                <w:rFonts w:cs="Arial"/>
              </w:rPr>
              <w:t>5</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464CB8" w:rsidRPr="00116AA0" w:rsidRDefault="00464CB8" w:rsidP="0057700F">
            <w:pPr>
              <w:pStyle w:val="TAC"/>
              <w:rPr>
                <w:rFonts w:cs="Arial"/>
              </w:rPr>
            </w:pPr>
            <w:r w:rsidRPr="00116AA0">
              <w:rPr>
                <w:rFonts w:cs="Arial"/>
              </w:rPr>
              <w:t>NA</w:t>
            </w:r>
          </w:p>
        </w:tc>
        <w:tc>
          <w:tcPr>
            <w:tcW w:w="817"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88"/>
        </w:trPr>
        <w:tc>
          <w:tcPr>
            <w:tcW w:w="1571" w:type="dxa"/>
            <w:vMerge/>
            <w:tcBorders>
              <w:left w:val="single" w:sz="4" w:space="0" w:color="auto"/>
              <w:right w:val="single" w:sz="4" w:space="0" w:color="auto"/>
            </w:tcBorders>
            <w:vAlign w:val="center"/>
          </w:tcPr>
          <w:p w:rsidR="00464CB8" w:rsidRPr="00116AA0" w:rsidRDefault="00464CB8" w:rsidP="0057700F">
            <w:pPr>
              <w:pStyle w:val="TAC"/>
              <w:rPr>
                <w:rFonts w:cs="Arial"/>
                <w:lang w:val="en-US"/>
              </w:rPr>
            </w:pPr>
          </w:p>
        </w:tc>
        <w:tc>
          <w:tcPr>
            <w:tcW w:w="1221"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lang w:val="en-US"/>
              </w:rPr>
            </w:pPr>
          </w:p>
        </w:tc>
        <w:tc>
          <w:tcPr>
            <w:tcW w:w="836" w:type="dxa"/>
            <w:tcBorders>
              <w:top w:val="nil"/>
              <w:left w:val="nil"/>
              <w:bottom w:val="single" w:sz="4" w:space="0" w:color="auto"/>
              <w:right w:val="single" w:sz="4" w:space="0" w:color="auto"/>
            </w:tcBorders>
            <w:shd w:val="clear" w:color="auto" w:fill="auto"/>
            <w:vAlign w:val="center"/>
          </w:tcPr>
          <w:p w:rsidR="00464CB8" w:rsidRPr="00116AA0" w:rsidRDefault="00464CB8" w:rsidP="0057700F">
            <w:pPr>
              <w:pStyle w:val="TAC"/>
              <w:rPr>
                <w:rFonts w:cs="Arial"/>
              </w:rPr>
            </w:pPr>
            <w:r w:rsidRPr="00116AA0">
              <w:rPr>
                <w:rFonts w:cs="Arial"/>
              </w:rPr>
              <w:t>28</w:t>
            </w:r>
          </w:p>
        </w:tc>
        <w:tc>
          <w:tcPr>
            <w:tcW w:w="960" w:type="dxa"/>
            <w:tcBorders>
              <w:top w:val="nil"/>
              <w:left w:val="nil"/>
              <w:bottom w:val="single" w:sz="4" w:space="0" w:color="auto"/>
              <w:right w:val="single" w:sz="4" w:space="0" w:color="auto"/>
            </w:tcBorders>
            <w:shd w:val="clear" w:color="auto" w:fill="auto"/>
            <w:noWrap/>
            <w:vAlign w:val="center"/>
          </w:tcPr>
          <w:p w:rsidR="00464CB8" w:rsidRPr="00116AA0" w:rsidRDefault="00464CB8" w:rsidP="0057700F">
            <w:pPr>
              <w:pStyle w:val="TAC"/>
              <w:rPr>
                <w:rFonts w:cs="Arial"/>
              </w:rPr>
            </w:pPr>
            <w:r w:rsidRPr="00116AA0">
              <w:rPr>
                <w:rFonts w:cs="Arial"/>
              </w:rPr>
              <w:t>741</w:t>
            </w:r>
          </w:p>
        </w:tc>
        <w:tc>
          <w:tcPr>
            <w:tcW w:w="960" w:type="dxa"/>
            <w:tcBorders>
              <w:top w:val="nil"/>
              <w:left w:val="nil"/>
              <w:bottom w:val="single" w:sz="4" w:space="0" w:color="auto"/>
              <w:right w:val="single" w:sz="4" w:space="0" w:color="auto"/>
            </w:tcBorders>
            <w:shd w:val="clear" w:color="auto" w:fill="auto"/>
            <w:noWrap/>
            <w:vAlign w:val="center"/>
          </w:tcPr>
          <w:p w:rsidR="00464CB8" w:rsidRPr="00116AA0" w:rsidRDefault="00464CB8" w:rsidP="0057700F">
            <w:pPr>
              <w:pStyle w:val="TAC"/>
              <w:rPr>
                <w:rFonts w:cs="Arial"/>
              </w:rPr>
            </w:pPr>
            <w:r w:rsidRPr="00116AA0">
              <w:rPr>
                <w:rFonts w:cs="Arial"/>
              </w:rPr>
              <w:t>5</w:t>
            </w:r>
          </w:p>
        </w:tc>
        <w:tc>
          <w:tcPr>
            <w:tcW w:w="960" w:type="dxa"/>
            <w:tcBorders>
              <w:top w:val="nil"/>
              <w:left w:val="nil"/>
              <w:bottom w:val="single" w:sz="4" w:space="0" w:color="auto"/>
              <w:right w:val="single" w:sz="4" w:space="0" w:color="auto"/>
            </w:tcBorders>
            <w:shd w:val="clear" w:color="auto" w:fill="auto"/>
            <w:noWrap/>
            <w:vAlign w:val="center"/>
          </w:tcPr>
          <w:p w:rsidR="00464CB8" w:rsidRPr="00116AA0" w:rsidRDefault="00464CB8" w:rsidP="0057700F">
            <w:pPr>
              <w:pStyle w:val="TAC"/>
              <w:rPr>
                <w:rFonts w:cs="Arial"/>
              </w:rPr>
            </w:pPr>
            <w:r w:rsidRPr="00116AA0">
              <w:rPr>
                <w:rFonts w:eastAsia="Malgun Gothic" w:cs="Arial" w:hint="eastAsia"/>
              </w:rPr>
              <w:t>25</w:t>
            </w:r>
          </w:p>
        </w:tc>
        <w:tc>
          <w:tcPr>
            <w:tcW w:w="960" w:type="dxa"/>
            <w:tcBorders>
              <w:top w:val="nil"/>
              <w:left w:val="nil"/>
              <w:bottom w:val="single" w:sz="4" w:space="0" w:color="auto"/>
              <w:right w:val="single" w:sz="4" w:space="0" w:color="auto"/>
            </w:tcBorders>
            <w:shd w:val="clear" w:color="auto" w:fill="auto"/>
            <w:noWrap/>
            <w:vAlign w:val="center"/>
          </w:tcPr>
          <w:p w:rsidR="00464CB8" w:rsidRPr="00116AA0" w:rsidRDefault="00464CB8" w:rsidP="0057700F">
            <w:pPr>
              <w:pStyle w:val="TAC"/>
              <w:rPr>
                <w:rFonts w:cs="Arial"/>
              </w:rPr>
            </w:pPr>
            <w:r w:rsidRPr="00116AA0">
              <w:rPr>
                <w:rFonts w:eastAsia="Malgun Gothic" w:cs="Arial" w:hint="eastAsia"/>
              </w:rPr>
              <w:t>796.0</w:t>
            </w:r>
          </w:p>
        </w:tc>
        <w:tc>
          <w:tcPr>
            <w:tcW w:w="960" w:type="dxa"/>
            <w:tcBorders>
              <w:top w:val="nil"/>
              <w:left w:val="nil"/>
              <w:bottom w:val="single" w:sz="4" w:space="0" w:color="auto"/>
              <w:right w:val="single" w:sz="4" w:space="0" w:color="auto"/>
            </w:tcBorders>
            <w:shd w:val="clear" w:color="auto" w:fill="auto"/>
            <w:vAlign w:val="center"/>
          </w:tcPr>
          <w:p w:rsidR="00464CB8" w:rsidRPr="00116AA0" w:rsidRDefault="00464CB8" w:rsidP="0057700F">
            <w:pPr>
              <w:pStyle w:val="TAC"/>
              <w:rPr>
                <w:rFonts w:cs="Arial"/>
              </w:rPr>
            </w:pPr>
            <w:r w:rsidRPr="00116AA0">
              <w:rPr>
                <w:rFonts w:cs="Arial"/>
              </w:rPr>
              <w:t>5</w:t>
            </w:r>
          </w:p>
        </w:tc>
        <w:tc>
          <w:tcPr>
            <w:tcW w:w="960" w:type="dxa"/>
            <w:tcBorders>
              <w:top w:val="nil"/>
              <w:left w:val="nil"/>
              <w:bottom w:val="single" w:sz="4" w:space="0" w:color="auto"/>
              <w:right w:val="single" w:sz="4" w:space="0" w:color="auto"/>
            </w:tcBorders>
            <w:shd w:val="clear" w:color="auto" w:fill="auto"/>
            <w:noWrap/>
            <w:vAlign w:val="center"/>
          </w:tcPr>
          <w:p w:rsidR="00464CB8" w:rsidRPr="00116AA0" w:rsidRDefault="00464CB8" w:rsidP="0057700F">
            <w:pPr>
              <w:pStyle w:val="TAC"/>
              <w:rPr>
                <w:rFonts w:cs="Arial"/>
              </w:rPr>
            </w:pPr>
            <w:r w:rsidRPr="00116AA0">
              <w:rPr>
                <w:rFonts w:cs="Arial"/>
              </w:rPr>
              <w:t>20</w:t>
            </w:r>
          </w:p>
        </w:tc>
        <w:tc>
          <w:tcPr>
            <w:tcW w:w="817"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88"/>
        </w:trPr>
        <w:tc>
          <w:tcPr>
            <w:tcW w:w="1571" w:type="dxa"/>
            <w:vMerge/>
            <w:tcBorders>
              <w:left w:val="single" w:sz="4" w:space="0" w:color="auto"/>
              <w:right w:val="single" w:sz="4" w:space="0" w:color="auto"/>
            </w:tcBorders>
            <w:vAlign w:val="center"/>
          </w:tcPr>
          <w:p w:rsidR="00464CB8" w:rsidRPr="00116AA0" w:rsidRDefault="00464CB8" w:rsidP="0057700F">
            <w:pPr>
              <w:pStyle w:val="TAC"/>
              <w:rPr>
                <w:rFonts w:cs="Arial"/>
                <w:lang w:val="en-US"/>
              </w:rPr>
            </w:pPr>
          </w:p>
        </w:tc>
        <w:tc>
          <w:tcPr>
            <w:tcW w:w="1221" w:type="dxa"/>
            <w:vMerge w:val="restart"/>
            <w:tcBorders>
              <w:top w:val="nil"/>
              <w:left w:val="single" w:sz="4" w:space="0" w:color="auto"/>
              <w:right w:val="single" w:sz="4" w:space="0" w:color="auto"/>
            </w:tcBorders>
            <w:vAlign w:val="center"/>
          </w:tcPr>
          <w:p w:rsidR="00464CB8" w:rsidRPr="00116AA0" w:rsidRDefault="00464CB8" w:rsidP="0057700F">
            <w:pPr>
              <w:pStyle w:val="TAC"/>
              <w:rPr>
                <w:rFonts w:cs="Arial"/>
                <w:lang w:val="en-US"/>
              </w:rPr>
            </w:pPr>
            <w:r w:rsidRPr="00116AA0">
              <w:rPr>
                <w:rFonts w:cs="Arial"/>
              </w:rPr>
              <w:t>CA_7A-28A</w:t>
            </w:r>
          </w:p>
        </w:tc>
        <w:tc>
          <w:tcPr>
            <w:tcW w:w="836" w:type="dxa"/>
            <w:tcBorders>
              <w:top w:val="nil"/>
              <w:left w:val="nil"/>
              <w:bottom w:val="single" w:sz="4" w:space="0" w:color="auto"/>
              <w:right w:val="single" w:sz="4" w:space="0" w:color="auto"/>
            </w:tcBorders>
            <w:shd w:val="clear" w:color="auto" w:fill="auto"/>
            <w:vAlign w:val="center"/>
          </w:tcPr>
          <w:p w:rsidR="00464CB8" w:rsidRPr="00116AA0" w:rsidRDefault="00464CB8" w:rsidP="0057700F">
            <w:pPr>
              <w:pStyle w:val="TAC"/>
              <w:rPr>
                <w:rFonts w:cs="Arial"/>
              </w:rPr>
            </w:pPr>
            <w:r w:rsidRPr="00116AA0">
              <w:rPr>
                <w:rFonts w:cs="Arial"/>
              </w:rPr>
              <w:t>7</w:t>
            </w:r>
          </w:p>
        </w:tc>
        <w:tc>
          <w:tcPr>
            <w:tcW w:w="960" w:type="dxa"/>
            <w:tcBorders>
              <w:top w:val="nil"/>
              <w:left w:val="nil"/>
              <w:bottom w:val="single" w:sz="4" w:space="0" w:color="auto"/>
              <w:right w:val="single" w:sz="4" w:space="0" w:color="auto"/>
            </w:tcBorders>
            <w:shd w:val="clear" w:color="auto" w:fill="auto"/>
            <w:noWrap/>
            <w:vAlign w:val="center"/>
          </w:tcPr>
          <w:p w:rsidR="00464CB8" w:rsidRPr="00116AA0" w:rsidRDefault="00464CB8" w:rsidP="0057700F">
            <w:pPr>
              <w:pStyle w:val="TAC"/>
              <w:rPr>
                <w:rFonts w:cs="Arial"/>
              </w:rPr>
            </w:pPr>
            <w:r w:rsidRPr="00116AA0">
              <w:rPr>
                <w:rFonts w:eastAsia="Malgun Gothic" w:cs="Arial" w:hint="eastAsia"/>
              </w:rPr>
              <w:t>2543</w:t>
            </w:r>
          </w:p>
        </w:tc>
        <w:tc>
          <w:tcPr>
            <w:tcW w:w="960" w:type="dxa"/>
            <w:tcBorders>
              <w:top w:val="nil"/>
              <w:left w:val="nil"/>
              <w:bottom w:val="single" w:sz="4" w:space="0" w:color="auto"/>
              <w:right w:val="single" w:sz="4" w:space="0" w:color="auto"/>
            </w:tcBorders>
            <w:shd w:val="clear" w:color="auto" w:fill="auto"/>
            <w:noWrap/>
            <w:vAlign w:val="center"/>
          </w:tcPr>
          <w:p w:rsidR="00464CB8" w:rsidRPr="00116AA0" w:rsidRDefault="00464CB8" w:rsidP="0057700F">
            <w:pPr>
              <w:pStyle w:val="TAC"/>
              <w:rPr>
                <w:rFonts w:cs="Arial"/>
              </w:rPr>
            </w:pPr>
            <w:r w:rsidRPr="00116AA0">
              <w:rPr>
                <w:rFonts w:cs="Arial"/>
              </w:rPr>
              <w:t>5</w:t>
            </w:r>
          </w:p>
        </w:tc>
        <w:tc>
          <w:tcPr>
            <w:tcW w:w="960" w:type="dxa"/>
            <w:tcBorders>
              <w:top w:val="nil"/>
              <w:left w:val="nil"/>
              <w:bottom w:val="single" w:sz="4" w:space="0" w:color="auto"/>
              <w:right w:val="single" w:sz="4" w:space="0" w:color="auto"/>
            </w:tcBorders>
            <w:shd w:val="clear" w:color="auto" w:fill="auto"/>
            <w:noWrap/>
            <w:vAlign w:val="center"/>
          </w:tcPr>
          <w:p w:rsidR="00464CB8" w:rsidRPr="00116AA0" w:rsidRDefault="00464CB8" w:rsidP="0057700F">
            <w:pPr>
              <w:pStyle w:val="TAC"/>
              <w:rPr>
                <w:rFonts w:cs="Arial"/>
              </w:rPr>
            </w:pPr>
            <w:r w:rsidRPr="00116AA0">
              <w:rPr>
                <w:rFonts w:eastAsia="Malgun Gothic" w:cs="Arial" w:hint="eastAsia"/>
              </w:rPr>
              <w:t>25</w:t>
            </w:r>
          </w:p>
        </w:tc>
        <w:tc>
          <w:tcPr>
            <w:tcW w:w="960" w:type="dxa"/>
            <w:tcBorders>
              <w:top w:val="nil"/>
              <w:left w:val="nil"/>
              <w:bottom w:val="single" w:sz="4" w:space="0" w:color="auto"/>
              <w:right w:val="single" w:sz="4" w:space="0" w:color="auto"/>
            </w:tcBorders>
            <w:shd w:val="clear" w:color="auto" w:fill="auto"/>
            <w:noWrap/>
            <w:vAlign w:val="center"/>
          </w:tcPr>
          <w:p w:rsidR="00464CB8" w:rsidRPr="00116AA0" w:rsidRDefault="00464CB8" w:rsidP="0057700F">
            <w:pPr>
              <w:pStyle w:val="TAC"/>
              <w:rPr>
                <w:rFonts w:cs="Arial"/>
              </w:rPr>
            </w:pPr>
            <w:r w:rsidRPr="00116AA0">
              <w:rPr>
                <w:rFonts w:cs="Arial"/>
              </w:rPr>
              <w:t>2663</w:t>
            </w:r>
          </w:p>
        </w:tc>
        <w:tc>
          <w:tcPr>
            <w:tcW w:w="960" w:type="dxa"/>
            <w:tcBorders>
              <w:top w:val="nil"/>
              <w:left w:val="nil"/>
              <w:bottom w:val="single" w:sz="4" w:space="0" w:color="auto"/>
              <w:right w:val="single" w:sz="4" w:space="0" w:color="auto"/>
            </w:tcBorders>
            <w:shd w:val="clear" w:color="auto" w:fill="auto"/>
            <w:vAlign w:val="center"/>
          </w:tcPr>
          <w:p w:rsidR="00464CB8" w:rsidRPr="00116AA0" w:rsidRDefault="00464CB8" w:rsidP="0057700F">
            <w:pPr>
              <w:pStyle w:val="TAC"/>
              <w:rPr>
                <w:rFonts w:cs="Arial"/>
              </w:rPr>
            </w:pPr>
            <w:r w:rsidRPr="00116AA0">
              <w:rPr>
                <w:rFonts w:cs="Arial"/>
              </w:rPr>
              <w:t>5</w:t>
            </w:r>
          </w:p>
        </w:tc>
        <w:tc>
          <w:tcPr>
            <w:tcW w:w="960" w:type="dxa"/>
            <w:tcBorders>
              <w:top w:val="nil"/>
              <w:left w:val="nil"/>
              <w:bottom w:val="single" w:sz="4" w:space="0" w:color="auto"/>
              <w:right w:val="single" w:sz="4" w:space="0" w:color="auto"/>
            </w:tcBorders>
            <w:shd w:val="clear" w:color="auto" w:fill="auto"/>
            <w:noWrap/>
            <w:vAlign w:val="center"/>
          </w:tcPr>
          <w:p w:rsidR="00464CB8" w:rsidRPr="00116AA0" w:rsidRDefault="00464CB8" w:rsidP="0057700F">
            <w:pPr>
              <w:pStyle w:val="TAC"/>
              <w:rPr>
                <w:rFonts w:cs="Arial"/>
              </w:rPr>
            </w:pPr>
            <w:r w:rsidRPr="00116AA0">
              <w:rPr>
                <w:rFonts w:cs="Arial"/>
              </w:rPr>
              <w:t>NA</w:t>
            </w:r>
          </w:p>
        </w:tc>
        <w:tc>
          <w:tcPr>
            <w:tcW w:w="817" w:type="dxa"/>
            <w:vMerge w:val="restart"/>
            <w:tcBorders>
              <w:top w:val="nil"/>
              <w:left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88"/>
        </w:trPr>
        <w:tc>
          <w:tcPr>
            <w:tcW w:w="1571" w:type="dxa"/>
            <w:vMerge/>
            <w:tcBorders>
              <w:left w:val="single" w:sz="4" w:space="0" w:color="auto"/>
              <w:right w:val="single" w:sz="4" w:space="0" w:color="auto"/>
            </w:tcBorders>
            <w:vAlign w:val="center"/>
          </w:tcPr>
          <w:p w:rsidR="00464CB8" w:rsidRPr="00116AA0" w:rsidRDefault="00464CB8" w:rsidP="0057700F">
            <w:pPr>
              <w:pStyle w:val="TAC"/>
              <w:rPr>
                <w:rFonts w:cs="Arial"/>
                <w:lang w:val="en-US"/>
              </w:rPr>
            </w:pPr>
          </w:p>
        </w:tc>
        <w:tc>
          <w:tcPr>
            <w:tcW w:w="1221" w:type="dxa"/>
            <w:vMerge/>
            <w:tcBorders>
              <w:left w:val="single" w:sz="4" w:space="0" w:color="auto"/>
              <w:right w:val="single" w:sz="4" w:space="0" w:color="auto"/>
            </w:tcBorders>
            <w:vAlign w:val="center"/>
          </w:tcPr>
          <w:p w:rsidR="00464CB8" w:rsidRPr="00116AA0" w:rsidRDefault="00464CB8" w:rsidP="0057700F">
            <w:pPr>
              <w:pStyle w:val="TAC"/>
              <w:rPr>
                <w:rFonts w:cs="Arial"/>
                <w:lang w:val="en-US"/>
              </w:rPr>
            </w:pPr>
          </w:p>
        </w:tc>
        <w:tc>
          <w:tcPr>
            <w:tcW w:w="836" w:type="dxa"/>
            <w:tcBorders>
              <w:top w:val="nil"/>
              <w:left w:val="nil"/>
              <w:bottom w:val="single" w:sz="4" w:space="0" w:color="auto"/>
              <w:right w:val="single" w:sz="4" w:space="0" w:color="auto"/>
            </w:tcBorders>
            <w:shd w:val="clear" w:color="auto" w:fill="auto"/>
            <w:vAlign w:val="center"/>
          </w:tcPr>
          <w:p w:rsidR="00464CB8" w:rsidRPr="00116AA0" w:rsidRDefault="00464CB8" w:rsidP="0057700F">
            <w:pPr>
              <w:pStyle w:val="TAC"/>
              <w:rPr>
                <w:rFonts w:cs="Arial"/>
              </w:rPr>
            </w:pPr>
            <w:r w:rsidRPr="00116AA0">
              <w:rPr>
                <w:rFonts w:cs="Arial"/>
              </w:rPr>
              <w:t>28</w:t>
            </w:r>
          </w:p>
        </w:tc>
        <w:tc>
          <w:tcPr>
            <w:tcW w:w="960" w:type="dxa"/>
            <w:tcBorders>
              <w:top w:val="nil"/>
              <w:left w:val="nil"/>
              <w:bottom w:val="single" w:sz="4" w:space="0" w:color="auto"/>
              <w:right w:val="single" w:sz="4" w:space="0" w:color="auto"/>
            </w:tcBorders>
            <w:shd w:val="clear" w:color="auto" w:fill="auto"/>
            <w:noWrap/>
            <w:vAlign w:val="center"/>
          </w:tcPr>
          <w:p w:rsidR="00464CB8" w:rsidRPr="00116AA0" w:rsidRDefault="00464CB8" w:rsidP="0057700F">
            <w:pPr>
              <w:pStyle w:val="TAC"/>
              <w:rPr>
                <w:rFonts w:cs="Arial"/>
              </w:rPr>
            </w:pPr>
            <w:r w:rsidRPr="00116AA0">
              <w:rPr>
                <w:rFonts w:eastAsia="Malgun Gothic" w:cs="Arial" w:hint="eastAsia"/>
              </w:rPr>
              <w:t>710.5</w:t>
            </w:r>
          </w:p>
        </w:tc>
        <w:tc>
          <w:tcPr>
            <w:tcW w:w="960" w:type="dxa"/>
            <w:tcBorders>
              <w:top w:val="nil"/>
              <w:left w:val="nil"/>
              <w:bottom w:val="single" w:sz="4" w:space="0" w:color="auto"/>
              <w:right w:val="single" w:sz="4" w:space="0" w:color="auto"/>
            </w:tcBorders>
            <w:shd w:val="clear" w:color="auto" w:fill="auto"/>
            <w:noWrap/>
            <w:vAlign w:val="center"/>
          </w:tcPr>
          <w:p w:rsidR="00464CB8" w:rsidRPr="00116AA0" w:rsidRDefault="00464CB8" w:rsidP="0057700F">
            <w:pPr>
              <w:pStyle w:val="TAC"/>
              <w:rPr>
                <w:rFonts w:cs="Arial"/>
              </w:rPr>
            </w:pPr>
            <w:r w:rsidRPr="00116AA0">
              <w:rPr>
                <w:rFonts w:cs="Arial"/>
              </w:rPr>
              <w:t>5</w:t>
            </w:r>
          </w:p>
        </w:tc>
        <w:tc>
          <w:tcPr>
            <w:tcW w:w="960" w:type="dxa"/>
            <w:tcBorders>
              <w:top w:val="nil"/>
              <w:left w:val="nil"/>
              <w:bottom w:val="single" w:sz="4" w:space="0" w:color="auto"/>
              <w:right w:val="single" w:sz="4" w:space="0" w:color="auto"/>
            </w:tcBorders>
            <w:shd w:val="clear" w:color="auto" w:fill="auto"/>
            <w:noWrap/>
            <w:vAlign w:val="center"/>
          </w:tcPr>
          <w:p w:rsidR="00464CB8" w:rsidRPr="00116AA0" w:rsidRDefault="00464CB8" w:rsidP="0057700F">
            <w:pPr>
              <w:pStyle w:val="TAC"/>
              <w:rPr>
                <w:rFonts w:cs="Arial"/>
              </w:rPr>
            </w:pPr>
            <w:r w:rsidRPr="00116AA0">
              <w:rPr>
                <w:rFonts w:eastAsia="Malgun Gothic" w:cs="Arial" w:hint="eastAsia"/>
              </w:rPr>
              <w:t>25</w:t>
            </w:r>
          </w:p>
        </w:tc>
        <w:tc>
          <w:tcPr>
            <w:tcW w:w="960" w:type="dxa"/>
            <w:tcBorders>
              <w:top w:val="nil"/>
              <w:left w:val="nil"/>
              <w:bottom w:val="single" w:sz="4" w:space="0" w:color="auto"/>
              <w:right w:val="single" w:sz="4" w:space="0" w:color="auto"/>
            </w:tcBorders>
            <w:shd w:val="clear" w:color="auto" w:fill="auto"/>
            <w:noWrap/>
            <w:vAlign w:val="center"/>
          </w:tcPr>
          <w:p w:rsidR="00464CB8" w:rsidRPr="00116AA0" w:rsidRDefault="00464CB8" w:rsidP="0057700F">
            <w:pPr>
              <w:pStyle w:val="TAC"/>
              <w:rPr>
                <w:rFonts w:cs="Arial"/>
              </w:rPr>
            </w:pPr>
            <w:r w:rsidRPr="00116AA0">
              <w:rPr>
                <w:rFonts w:cs="Arial"/>
              </w:rPr>
              <w:t>765.5</w:t>
            </w:r>
          </w:p>
        </w:tc>
        <w:tc>
          <w:tcPr>
            <w:tcW w:w="960" w:type="dxa"/>
            <w:tcBorders>
              <w:top w:val="nil"/>
              <w:left w:val="nil"/>
              <w:bottom w:val="single" w:sz="4" w:space="0" w:color="auto"/>
              <w:right w:val="single" w:sz="4" w:space="0" w:color="auto"/>
            </w:tcBorders>
            <w:shd w:val="clear" w:color="auto" w:fill="auto"/>
            <w:vAlign w:val="center"/>
          </w:tcPr>
          <w:p w:rsidR="00464CB8" w:rsidRPr="00116AA0" w:rsidRDefault="00464CB8" w:rsidP="0057700F">
            <w:pPr>
              <w:pStyle w:val="TAC"/>
              <w:rPr>
                <w:rFonts w:cs="Arial"/>
              </w:rPr>
            </w:pPr>
            <w:r w:rsidRPr="00116AA0">
              <w:rPr>
                <w:rFonts w:cs="Arial"/>
              </w:rPr>
              <w:t>5</w:t>
            </w:r>
          </w:p>
        </w:tc>
        <w:tc>
          <w:tcPr>
            <w:tcW w:w="960" w:type="dxa"/>
            <w:tcBorders>
              <w:top w:val="nil"/>
              <w:left w:val="nil"/>
              <w:bottom w:val="single" w:sz="4" w:space="0" w:color="auto"/>
              <w:right w:val="single" w:sz="4" w:space="0" w:color="auto"/>
            </w:tcBorders>
            <w:shd w:val="clear" w:color="auto" w:fill="auto"/>
            <w:noWrap/>
            <w:vAlign w:val="center"/>
          </w:tcPr>
          <w:p w:rsidR="00464CB8" w:rsidRPr="00116AA0" w:rsidRDefault="00464CB8" w:rsidP="0057700F">
            <w:pPr>
              <w:pStyle w:val="TAC"/>
              <w:rPr>
                <w:rFonts w:cs="Arial"/>
              </w:rPr>
            </w:pPr>
            <w:r w:rsidRPr="00116AA0">
              <w:rPr>
                <w:rFonts w:cs="Arial"/>
              </w:rPr>
              <w:t>NA</w:t>
            </w:r>
          </w:p>
        </w:tc>
        <w:tc>
          <w:tcPr>
            <w:tcW w:w="817" w:type="dxa"/>
            <w:vMerge/>
            <w:tcBorders>
              <w:left w:val="single" w:sz="4" w:space="0" w:color="auto"/>
              <w:right w:val="single" w:sz="4" w:space="0" w:color="auto"/>
            </w:tcBorders>
            <w:vAlign w:val="center"/>
          </w:tcPr>
          <w:p w:rsidR="00464CB8" w:rsidRPr="00116AA0" w:rsidRDefault="00464CB8" w:rsidP="0057700F">
            <w:pPr>
              <w:pStyle w:val="TAC"/>
              <w:rPr>
                <w:rFonts w:cs="Arial"/>
                <w:lang w:val="en-US"/>
              </w:rPr>
            </w:pPr>
          </w:p>
        </w:tc>
      </w:tr>
      <w:tr w:rsidR="00464CB8" w:rsidRPr="009715C6" w:rsidTr="0057700F">
        <w:trPr>
          <w:trHeight w:val="288"/>
        </w:trPr>
        <w:tc>
          <w:tcPr>
            <w:tcW w:w="1571"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lang w:val="en-US"/>
              </w:rPr>
            </w:pPr>
          </w:p>
        </w:tc>
        <w:tc>
          <w:tcPr>
            <w:tcW w:w="1221"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lang w:val="en-US"/>
              </w:rPr>
            </w:pPr>
          </w:p>
        </w:tc>
        <w:tc>
          <w:tcPr>
            <w:tcW w:w="836" w:type="dxa"/>
            <w:tcBorders>
              <w:top w:val="nil"/>
              <w:left w:val="nil"/>
              <w:bottom w:val="single" w:sz="4" w:space="0" w:color="auto"/>
              <w:right w:val="single" w:sz="4" w:space="0" w:color="auto"/>
            </w:tcBorders>
            <w:shd w:val="clear" w:color="auto" w:fill="auto"/>
            <w:vAlign w:val="center"/>
          </w:tcPr>
          <w:p w:rsidR="00464CB8" w:rsidRPr="00116AA0" w:rsidRDefault="00464CB8" w:rsidP="0057700F">
            <w:pPr>
              <w:pStyle w:val="TAC"/>
              <w:rPr>
                <w:rFonts w:cs="Arial"/>
              </w:rPr>
            </w:pPr>
            <w:r w:rsidRPr="00116AA0">
              <w:rPr>
                <w:rFonts w:cs="Arial"/>
              </w:rPr>
              <w:t>3</w:t>
            </w:r>
          </w:p>
        </w:tc>
        <w:tc>
          <w:tcPr>
            <w:tcW w:w="960" w:type="dxa"/>
            <w:tcBorders>
              <w:top w:val="nil"/>
              <w:left w:val="nil"/>
              <w:bottom w:val="single" w:sz="4" w:space="0" w:color="auto"/>
              <w:right w:val="single" w:sz="4" w:space="0" w:color="auto"/>
            </w:tcBorders>
            <w:shd w:val="clear" w:color="auto" w:fill="auto"/>
            <w:noWrap/>
            <w:vAlign w:val="center"/>
          </w:tcPr>
          <w:p w:rsidR="00464CB8" w:rsidRPr="00116AA0" w:rsidRDefault="00464CB8" w:rsidP="0057700F">
            <w:pPr>
              <w:pStyle w:val="TAC"/>
              <w:rPr>
                <w:rFonts w:cs="Arial"/>
              </w:rPr>
            </w:pPr>
            <w:r w:rsidRPr="00116AA0">
              <w:rPr>
                <w:rFonts w:cs="Arial"/>
              </w:rPr>
              <w:t>1737.5</w:t>
            </w:r>
          </w:p>
        </w:tc>
        <w:tc>
          <w:tcPr>
            <w:tcW w:w="960" w:type="dxa"/>
            <w:tcBorders>
              <w:top w:val="nil"/>
              <w:left w:val="nil"/>
              <w:bottom w:val="single" w:sz="4" w:space="0" w:color="auto"/>
              <w:right w:val="single" w:sz="4" w:space="0" w:color="auto"/>
            </w:tcBorders>
            <w:shd w:val="clear" w:color="auto" w:fill="auto"/>
            <w:noWrap/>
            <w:vAlign w:val="center"/>
          </w:tcPr>
          <w:p w:rsidR="00464CB8" w:rsidRPr="00116AA0" w:rsidRDefault="00464CB8" w:rsidP="0057700F">
            <w:pPr>
              <w:pStyle w:val="TAC"/>
              <w:rPr>
                <w:rFonts w:cs="Arial"/>
              </w:rPr>
            </w:pPr>
            <w:r w:rsidRPr="00116AA0">
              <w:rPr>
                <w:rFonts w:cs="Arial"/>
              </w:rPr>
              <w:t>5</w:t>
            </w:r>
          </w:p>
        </w:tc>
        <w:tc>
          <w:tcPr>
            <w:tcW w:w="960" w:type="dxa"/>
            <w:tcBorders>
              <w:top w:val="nil"/>
              <w:left w:val="nil"/>
              <w:bottom w:val="single" w:sz="4" w:space="0" w:color="auto"/>
              <w:right w:val="single" w:sz="4" w:space="0" w:color="auto"/>
            </w:tcBorders>
            <w:shd w:val="clear" w:color="auto" w:fill="auto"/>
            <w:noWrap/>
            <w:vAlign w:val="center"/>
          </w:tcPr>
          <w:p w:rsidR="00464CB8" w:rsidRPr="00116AA0" w:rsidRDefault="00464CB8" w:rsidP="0057700F">
            <w:pPr>
              <w:pStyle w:val="TAC"/>
              <w:rPr>
                <w:rFonts w:cs="Arial"/>
              </w:rPr>
            </w:pPr>
            <w:r w:rsidRPr="00116AA0">
              <w:rPr>
                <w:rFonts w:eastAsia="Malgun Gothic" w:cs="Arial" w:hint="eastAsia"/>
              </w:rPr>
              <w:t>25</w:t>
            </w:r>
          </w:p>
        </w:tc>
        <w:tc>
          <w:tcPr>
            <w:tcW w:w="960" w:type="dxa"/>
            <w:tcBorders>
              <w:top w:val="nil"/>
              <w:left w:val="nil"/>
              <w:bottom w:val="single" w:sz="4" w:space="0" w:color="auto"/>
              <w:right w:val="single" w:sz="4" w:space="0" w:color="auto"/>
            </w:tcBorders>
            <w:shd w:val="clear" w:color="auto" w:fill="auto"/>
            <w:noWrap/>
            <w:vAlign w:val="center"/>
          </w:tcPr>
          <w:p w:rsidR="00464CB8" w:rsidRPr="00116AA0" w:rsidRDefault="00464CB8" w:rsidP="0057700F">
            <w:pPr>
              <w:pStyle w:val="TAC"/>
              <w:rPr>
                <w:rFonts w:cs="Arial"/>
              </w:rPr>
            </w:pPr>
            <w:r w:rsidRPr="00116AA0">
              <w:rPr>
                <w:rFonts w:eastAsia="Malgun Gothic" w:cs="Arial" w:hint="eastAsia"/>
              </w:rPr>
              <w:t>1832.5</w:t>
            </w:r>
          </w:p>
        </w:tc>
        <w:tc>
          <w:tcPr>
            <w:tcW w:w="960" w:type="dxa"/>
            <w:tcBorders>
              <w:top w:val="nil"/>
              <w:left w:val="nil"/>
              <w:bottom w:val="single" w:sz="4" w:space="0" w:color="auto"/>
              <w:right w:val="single" w:sz="4" w:space="0" w:color="auto"/>
            </w:tcBorders>
            <w:shd w:val="clear" w:color="auto" w:fill="auto"/>
            <w:vAlign w:val="center"/>
          </w:tcPr>
          <w:p w:rsidR="00464CB8" w:rsidRPr="00116AA0" w:rsidRDefault="00464CB8" w:rsidP="0057700F">
            <w:pPr>
              <w:pStyle w:val="TAC"/>
              <w:rPr>
                <w:rFonts w:cs="Arial"/>
              </w:rPr>
            </w:pPr>
            <w:r w:rsidRPr="00116AA0">
              <w:rPr>
                <w:rFonts w:cs="Arial"/>
              </w:rPr>
              <w:t>5</w:t>
            </w:r>
          </w:p>
        </w:tc>
        <w:tc>
          <w:tcPr>
            <w:tcW w:w="960" w:type="dxa"/>
            <w:tcBorders>
              <w:top w:val="nil"/>
              <w:left w:val="nil"/>
              <w:bottom w:val="single" w:sz="4" w:space="0" w:color="auto"/>
              <w:right w:val="single" w:sz="4" w:space="0" w:color="auto"/>
            </w:tcBorders>
            <w:shd w:val="clear" w:color="auto" w:fill="auto"/>
            <w:noWrap/>
            <w:vAlign w:val="center"/>
          </w:tcPr>
          <w:p w:rsidR="00464CB8" w:rsidRPr="00116AA0" w:rsidRDefault="00464CB8" w:rsidP="0057700F">
            <w:pPr>
              <w:pStyle w:val="TAC"/>
              <w:rPr>
                <w:rFonts w:cs="Arial"/>
              </w:rPr>
            </w:pPr>
            <w:r w:rsidRPr="00116AA0">
              <w:rPr>
                <w:rFonts w:cs="Arial"/>
              </w:rPr>
              <w:t>26</w:t>
            </w:r>
          </w:p>
        </w:tc>
        <w:tc>
          <w:tcPr>
            <w:tcW w:w="817"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lang w:val="en-US"/>
              </w:rPr>
            </w:pPr>
          </w:p>
        </w:tc>
      </w:tr>
    </w:tbl>
    <w:p w:rsidR="00464CB8" w:rsidRPr="009715C6" w:rsidRDefault="00464CB8" w:rsidP="00464CB8">
      <w:pPr>
        <w:rPr>
          <w:lang w:eastAsia="ja-JP"/>
        </w:rPr>
      </w:pPr>
    </w:p>
    <w:p w:rsidR="00464CB8" w:rsidRPr="009715C6" w:rsidRDefault="00464CB8" w:rsidP="00464CB8">
      <w:r w:rsidRPr="009715C6">
        <w:t>For intra-band contiguous carrier aggregation the throughput of each component carrier shall be ≥ 95% of the maximum throughput of the reference measurement channels as specified in Annexes A.2.2, A.2.3 and A.3.2 (with one sided dynamic OCNG Pattern OP.1 FDD/TDD for the DL-signal as described in Annex A.5.1.1/A.5.2.1) with parameters specified in Table 7.3.1-1, Table 7.3.1-1</w:t>
      </w:r>
      <w:r>
        <w:t xml:space="preserve">a, </w:t>
      </w:r>
      <w:r w:rsidRPr="009715C6">
        <w:t xml:space="preserve">Table 7.3.1A-0h and Table 7.3.1A-1. For operating bands with an unpaired DL part (as noted in Table 5.5-1), the power levels in Table 7.3.1-1 </w:t>
      </w:r>
      <w:r>
        <w:t xml:space="preserve">and </w:t>
      </w:r>
      <w:r w:rsidRPr="009715C6">
        <w:t>Table 7.3.1-1</w:t>
      </w:r>
      <w:r>
        <w:t xml:space="preserve">a </w:t>
      </w:r>
      <w:r w:rsidRPr="009715C6">
        <w:t xml:space="preserve">also apply for an SCC assigned in the unpaired part. The requirement is verified using an uplink CA configuration with the largest number of carriers supported by the UE. Table 7.3.1A-1 specifies the maximum number of allocated uplink resource blocks for which the intra-band contiguous carrier aggregation reference sensitivity requirement shall be met. The PCC and SCC allocations as defined in Table 7.3.1A-1 form a contiguous allocation where TX–RX frequency separations of the component carriers are as defined in Table 5.7.4-1. </w:t>
      </w:r>
      <w:r w:rsidRPr="009715C6">
        <w:rPr>
          <w:lang w:eastAsia="zh-CN"/>
        </w:rPr>
        <w:t xml:space="preserve">In case downlink CA configuration has additional SCC(s) compared to uplink CA configuration those are configured furthers away from uplink band. </w:t>
      </w:r>
      <w:r w:rsidRPr="009715C6">
        <w:t xml:space="preserve">For UE(s) supporting one uplink carrier, the uplink configuration of the PCC shall be in accordance with Table 7.3.1-2 and the downlink PCC carrier </w:t>
      </w:r>
      <w:proofErr w:type="spellStart"/>
      <w:r w:rsidRPr="009715C6">
        <w:t>center</w:t>
      </w:r>
      <w:proofErr w:type="spellEnd"/>
      <w:r w:rsidRPr="009715C6">
        <w:t xml:space="preserve"> frequency shall be configured closer to uplink operating band than any of the downlink SCC </w:t>
      </w:r>
      <w:proofErr w:type="spellStart"/>
      <w:r w:rsidRPr="009715C6">
        <w:t>center</w:t>
      </w:r>
      <w:proofErr w:type="spellEnd"/>
      <w:r w:rsidRPr="009715C6">
        <w:t xml:space="preserve"> frequency</w:t>
      </w:r>
      <w:r w:rsidRPr="009715C6">
        <w:rPr>
          <w:rFonts w:hint="eastAsia"/>
          <w:lang w:eastAsia="zh-CN"/>
        </w:rPr>
        <w:t xml:space="preserve">. </w:t>
      </w:r>
      <w:r w:rsidRPr="009715C6">
        <w:t>Unless given by Table 7.3.1-3, the reference sensitivity requirements shall be verified with the network signalling value NS_01 (Table 6.2.4-1) configured.</w:t>
      </w:r>
    </w:p>
    <w:p w:rsidR="00464CB8" w:rsidRPr="009715C6" w:rsidRDefault="00464CB8" w:rsidP="00464CB8">
      <w:pPr>
        <w:pStyle w:val="TH"/>
      </w:pPr>
      <w:r w:rsidRPr="009715C6">
        <w:t>Table 7.3.1A-0h: Intra-band contiguous CA uplink configuration for reference sensitivity</w:t>
      </w:r>
      <w:r w:rsidRPr="009715C6">
        <w:rPr>
          <w:rFonts w:hint="eastAsia"/>
        </w:rPr>
        <w:t xml:space="preserve"> for </w:t>
      </w:r>
      <w:proofErr w:type="spellStart"/>
      <w:proofErr w:type="gramStart"/>
      <w:r w:rsidRPr="009715C6">
        <w:rPr>
          <w:rFonts w:hint="eastAsia"/>
        </w:rPr>
        <w:t>Bandwith</w:t>
      </w:r>
      <w:proofErr w:type="spellEnd"/>
      <w:r w:rsidRPr="009715C6">
        <w:rPr>
          <w:rFonts w:hint="eastAsia"/>
        </w:rPr>
        <w:t xml:space="preserve">  Class</w:t>
      </w:r>
      <w:proofErr w:type="gramEnd"/>
      <w:r w:rsidRPr="009715C6">
        <w:rPr>
          <w:rFonts w:hint="eastAsia"/>
        </w:rPr>
        <w:t xml:space="preserve"> 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6"/>
        <w:gridCol w:w="757"/>
        <w:gridCol w:w="757"/>
        <w:gridCol w:w="758"/>
        <w:gridCol w:w="755"/>
        <w:gridCol w:w="922"/>
      </w:tblGrid>
      <w:tr w:rsidR="00464CB8" w:rsidRPr="009715C6" w:rsidTr="0057700F">
        <w:trPr>
          <w:trHeight w:val="20"/>
          <w:jc w:val="center"/>
        </w:trPr>
        <w:tc>
          <w:tcPr>
            <w:tcW w:w="0" w:type="auto"/>
            <w:gridSpan w:val="6"/>
            <w:shd w:val="clear" w:color="auto" w:fill="auto"/>
            <w:vAlign w:val="center"/>
          </w:tcPr>
          <w:p w:rsidR="00464CB8" w:rsidRPr="00116AA0" w:rsidRDefault="00464CB8" w:rsidP="0057700F">
            <w:pPr>
              <w:pStyle w:val="TAH"/>
              <w:rPr>
                <w:rFonts w:eastAsia="ＭＳ 明朝" w:cs="Arial"/>
                <w:lang w:val="fr-FR"/>
              </w:rPr>
            </w:pPr>
            <w:r w:rsidRPr="00116AA0">
              <w:rPr>
                <w:rFonts w:cs="Arial"/>
                <w:lang w:val="fr-FR"/>
              </w:rPr>
              <w:t>CA configuration / CC combination / N</w:t>
            </w:r>
            <w:r w:rsidRPr="00116AA0">
              <w:rPr>
                <w:rFonts w:cs="Arial"/>
                <w:vertAlign w:val="subscript"/>
                <w:lang w:val="fr-FR"/>
              </w:rPr>
              <w:t>RB_agg</w:t>
            </w:r>
            <w:r w:rsidRPr="00116AA0">
              <w:rPr>
                <w:rFonts w:cs="Arial"/>
                <w:lang w:val="fr-FR"/>
              </w:rPr>
              <w:t xml:space="preserve"> / Duplex mode</w:t>
            </w:r>
          </w:p>
        </w:tc>
      </w:tr>
      <w:tr w:rsidR="00464CB8" w:rsidRPr="009715C6" w:rsidTr="0057700F">
        <w:trPr>
          <w:trHeight w:val="20"/>
          <w:jc w:val="center"/>
        </w:trPr>
        <w:tc>
          <w:tcPr>
            <w:tcW w:w="0" w:type="auto"/>
            <w:vMerge w:val="restart"/>
            <w:shd w:val="clear" w:color="auto" w:fill="auto"/>
            <w:vAlign w:val="center"/>
          </w:tcPr>
          <w:p w:rsidR="00464CB8" w:rsidRPr="00116AA0" w:rsidRDefault="00464CB8" w:rsidP="0057700F">
            <w:pPr>
              <w:pStyle w:val="TAH"/>
              <w:rPr>
                <w:rFonts w:cs="Arial"/>
              </w:rPr>
            </w:pPr>
            <w:r w:rsidRPr="00116AA0">
              <w:rPr>
                <w:rFonts w:cs="Arial"/>
              </w:rPr>
              <w:t>Uplink</w:t>
            </w:r>
            <w:r w:rsidRPr="00116AA0">
              <w:rPr>
                <w:rFonts w:cs="Arial"/>
                <w:b w:val="0"/>
              </w:rPr>
              <w:t xml:space="preserve"> </w:t>
            </w:r>
            <w:r w:rsidRPr="00116AA0">
              <w:rPr>
                <w:rFonts w:cs="Arial"/>
              </w:rPr>
              <w:t>CA configuration</w:t>
            </w:r>
          </w:p>
        </w:tc>
        <w:tc>
          <w:tcPr>
            <w:tcW w:w="1514" w:type="dxa"/>
            <w:gridSpan w:val="2"/>
            <w:shd w:val="clear" w:color="auto" w:fill="auto"/>
            <w:vAlign w:val="center"/>
          </w:tcPr>
          <w:p w:rsidR="00464CB8" w:rsidRPr="00116AA0" w:rsidRDefault="00464CB8" w:rsidP="0057700F">
            <w:pPr>
              <w:pStyle w:val="TAH"/>
              <w:rPr>
                <w:rFonts w:cs="Arial"/>
              </w:rPr>
            </w:pPr>
            <w:r w:rsidRPr="00116AA0">
              <w:rPr>
                <w:rFonts w:cs="Arial" w:hint="eastAsia"/>
              </w:rPr>
              <w:t>50RB+25RB</w:t>
            </w:r>
          </w:p>
        </w:tc>
        <w:tc>
          <w:tcPr>
            <w:tcW w:w="1513" w:type="dxa"/>
            <w:gridSpan w:val="2"/>
            <w:shd w:val="clear" w:color="auto" w:fill="auto"/>
            <w:vAlign w:val="center"/>
          </w:tcPr>
          <w:p w:rsidR="00464CB8" w:rsidRPr="00116AA0" w:rsidRDefault="00464CB8" w:rsidP="0057700F">
            <w:pPr>
              <w:pStyle w:val="TAH"/>
              <w:rPr>
                <w:rFonts w:cs="Arial"/>
              </w:rPr>
            </w:pPr>
            <w:r w:rsidRPr="00116AA0">
              <w:rPr>
                <w:rFonts w:cs="Arial" w:hint="eastAsia"/>
              </w:rPr>
              <w:t>50RB+50RB</w:t>
            </w:r>
          </w:p>
        </w:tc>
        <w:tc>
          <w:tcPr>
            <w:tcW w:w="922" w:type="dxa"/>
            <w:vMerge w:val="restart"/>
            <w:shd w:val="clear" w:color="auto" w:fill="auto"/>
            <w:vAlign w:val="center"/>
          </w:tcPr>
          <w:p w:rsidR="00464CB8" w:rsidRPr="00116AA0" w:rsidRDefault="00464CB8" w:rsidP="0057700F">
            <w:pPr>
              <w:pStyle w:val="TAH"/>
              <w:rPr>
                <w:rFonts w:cs="Arial"/>
              </w:rPr>
            </w:pPr>
            <w:r w:rsidRPr="00116AA0">
              <w:rPr>
                <w:rFonts w:cs="Arial"/>
              </w:rPr>
              <w:t>Duplex Mode</w:t>
            </w:r>
          </w:p>
        </w:tc>
      </w:tr>
      <w:tr w:rsidR="00464CB8" w:rsidRPr="009715C6" w:rsidTr="0057700F">
        <w:trPr>
          <w:trHeight w:val="20"/>
          <w:jc w:val="center"/>
        </w:trPr>
        <w:tc>
          <w:tcPr>
            <w:tcW w:w="0" w:type="auto"/>
            <w:vMerge/>
            <w:shd w:val="clear" w:color="auto" w:fill="auto"/>
            <w:vAlign w:val="center"/>
          </w:tcPr>
          <w:p w:rsidR="00464CB8" w:rsidRPr="00116AA0" w:rsidRDefault="00464CB8" w:rsidP="0057700F">
            <w:pPr>
              <w:pStyle w:val="TAH"/>
              <w:rPr>
                <w:rFonts w:eastAsia="ＭＳ 明朝" w:cs="Arial"/>
              </w:rPr>
            </w:pPr>
          </w:p>
        </w:tc>
        <w:tc>
          <w:tcPr>
            <w:tcW w:w="757" w:type="dxa"/>
            <w:shd w:val="clear" w:color="auto" w:fill="auto"/>
          </w:tcPr>
          <w:p w:rsidR="00464CB8" w:rsidRPr="00116AA0" w:rsidRDefault="00464CB8" w:rsidP="0057700F">
            <w:pPr>
              <w:pStyle w:val="TAH"/>
              <w:rPr>
                <w:rFonts w:eastAsia="ＭＳ 明朝" w:cs="Arial"/>
              </w:rPr>
            </w:pPr>
            <w:r w:rsidRPr="00116AA0">
              <w:rPr>
                <w:rFonts w:eastAsia="ＭＳ 明朝" w:cs="Arial"/>
              </w:rPr>
              <w:t>PCC</w:t>
            </w:r>
          </w:p>
        </w:tc>
        <w:tc>
          <w:tcPr>
            <w:tcW w:w="757" w:type="dxa"/>
            <w:shd w:val="clear" w:color="auto" w:fill="auto"/>
          </w:tcPr>
          <w:p w:rsidR="00464CB8" w:rsidRPr="00116AA0" w:rsidRDefault="00464CB8" w:rsidP="0057700F">
            <w:pPr>
              <w:pStyle w:val="TAH"/>
              <w:rPr>
                <w:rFonts w:eastAsia="ＭＳ 明朝" w:cs="Arial"/>
              </w:rPr>
            </w:pPr>
            <w:r w:rsidRPr="00116AA0">
              <w:rPr>
                <w:rFonts w:eastAsia="ＭＳ 明朝" w:cs="Arial"/>
              </w:rPr>
              <w:t>SCC</w:t>
            </w:r>
          </w:p>
        </w:tc>
        <w:tc>
          <w:tcPr>
            <w:tcW w:w="758" w:type="dxa"/>
            <w:shd w:val="clear" w:color="auto" w:fill="auto"/>
          </w:tcPr>
          <w:p w:rsidR="00464CB8" w:rsidRPr="00116AA0" w:rsidRDefault="00464CB8" w:rsidP="0057700F">
            <w:pPr>
              <w:pStyle w:val="TAH"/>
              <w:rPr>
                <w:rFonts w:eastAsia="ＭＳ 明朝" w:cs="Arial"/>
              </w:rPr>
            </w:pPr>
            <w:r w:rsidRPr="00116AA0">
              <w:rPr>
                <w:rFonts w:eastAsia="ＭＳ 明朝" w:cs="Arial"/>
              </w:rPr>
              <w:t>PCC</w:t>
            </w:r>
          </w:p>
        </w:tc>
        <w:tc>
          <w:tcPr>
            <w:tcW w:w="755" w:type="dxa"/>
            <w:shd w:val="clear" w:color="auto" w:fill="auto"/>
          </w:tcPr>
          <w:p w:rsidR="00464CB8" w:rsidRPr="00116AA0" w:rsidRDefault="00464CB8" w:rsidP="0057700F">
            <w:pPr>
              <w:pStyle w:val="TAH"/>
              <w:rPr>
                <w:rFonts w:eastAsia="ＭＳ 明朝" w:cs="Arial"/>
              </w:rPr>
            </w:pPr>
            <w:r w:rsidRPr="00116AA0">
              <w:rPr>
                <w:rFonts w:eastAsia="ＭＳ 明朝" w:cs="Arial"/>
              </w:rPr>
              <w:t>SCC</w:t>
            </w:r>
          </w:p>
        </w:tc>
        <w:tc>
          <w:tcPr>
            <w:tcW w:w="922" w:type="dxa"/>
            <w:vMerge/>
            <w:shd w:val="clear" w:color="auto" w:fill="auto"/>
            <w:vAlign w:val="center"/>
          </w:tcPr>
          <w:p w:rsidR="00464CB8" w:rsidRPr="00116AA0" w:rsidRDefault="00464CB8" w:rsidP="0057700F">
            <w:pPr>
              <w:pStyle w:val="TAH"/>
              <w:rPr>
                <w:rFonts w:eastAsia="ＭＳ 明朝" w:cs="Arial"/>
              </w:rPr>
            </w:pPr>
          </w:p>
        </w:tc>
      </w:tr>
      <w:tr w:rsidR="00464CB8" w:rsidRPr="009715C6" w:rsidTr="0057700F">
        <w:trPr>
          <w:trHeight w:val="20"/>
          <w:jc w:val="center"/>
        </w:trPr>
        <w:tc>
          <w:tcPr>
            <w:tcW w:w="0" w:type="auto"/>
            <w:shd w:val="clear" w:color="auto" w:fill="auto"/>
            <w:vAlign w:val="center"/>
          </w:tcPr>
          <w:p w:rsidR="00464CB8" w:rsidRPr="00116AA0" w:rsidRDefault="00464CB8" w:rsidP="0057700F">
            <w:pPr>
              <w:pStyle w:val="TAC"/>
              <w:rPr>
                <w:rFonts w:cs="Arial"/>
              </w:rPr>
            </w:pPr>
            <w:r w:rsidRPr="00116AA0">
              <w:rPr>
                <w:rFonts w:cs="Arial" w:hint="eastAsia"/>
              </w:rPr>
              <w:t>CA_8B</w:t>
            </w:r>
          </w:p>
        </w:tc>
        <w:tc>
          <w:tcPr>
            <w:tcW w:w="757" w:type="dxa"/>
            <w:shd w:val="clear" w:color="auto" w:fill="auto"/>
          </w:tcPr>
          <w:p w:rsidR="00464CB8" w:rsidRPr="00116AA0" w:rsidRDefault="00464CB8" w:rsidP="0057700F">
            <w:pPr>
              <w:pStyle w:val="TAC"/>
              <w:rPr>
                <w:rFonts w:cs="Arial"/>
              </w:rPr>
            </w:pPr>
            <w:r w:rsidRPr="00116AA0">
              <w:rPr>
                <w:rFonts w:cs="Arial" w:hint="eastAsia"/>
              </w:rPr>
              <w:t>25</w:t>
            </w:r>
          </w:p>
        </w:tc>
        <w:tc>
          <w:tcPr>
            <w:tcW w:w="757" w:type="dxa"/>
            <w:shd w:val="clear" w:color="auto" w:fill="auto"/>
          </w:tcPr>
          <w:p w:rsidR="00464CB8" w:rsidRPr="00116AA0" w:rsidRDefault="00464CB8" w:rsidP="0057700F">
            <w:pPr>
              <w:pStyle w:val="TAC"/>
              <w:rPr>
                <w:rFonts w:cs="Arial"/>
              </w:rPr>
            </w:pPr>
            <w:r w:rsidRPr="00116AA0">
              <w:rPr>
                <w:rFonts w:cs="Arial" w:hint="eastAsia"/>
              </w:rPr>
              <w:t>0</w:t>
            </w:r>
          </w:p>
        </w:tc>
        <w:tc>
          <w:tcPr>
            <w:tcW w:w="758" w:type="dxa"/>
            <w:shd w:val="clear" w:color="auto" w:fill="auto"/>
          </w:tcPr>
          <w:p w:rsidR="00464CB8" w:rsidRPr="00116AA0" w:rsidRDefault="00464CB8" w:rsidP="0057700F">
            <w:pPr>
              <w:pStyle w:val="TAC"/>
              <w:rPr>
                <w:rFonts w:cs="Arial"/>
              </w:rPr>
            </w:pPr>
            <w:r w:rsidRPr="00116AA0">
              <w:rPr>
                <w:rFonts w:cs="Arial" w:hint="eastAsia"/>
              </w:rPr>
              <w:t>25</w:t>
            </w:r>
          </w:p>
        </w:tc>
        <w:tc>
          <w:tcPr>
            <w:tcW w:w="755" w:type="dxa"/>
            <w:shd w:val="clear" w:color="auto" w:fill="auto"/>
          </w:tcPr>
          <w:p w:rsidR="00464CB8" w:rsidRPr="00116AA0" w:rsidRDefault="00464CB8" w:rsidP="0057700F">
            <w:pPr>
              <w:pStyle w:val="TAC"/>
              <w:rPr>
                <w:rFonts w:cs="Arial"/>
              </w:rPr>
            </w:pPr>
            <w:r w:rsidRPr="00116AA0">
              <w:rPr>
                <w:rFonts w:cs="Arial" w:hint="eastAsia"/>
              </w:rPr>
              <w:t>0</w:t>
            </w:r>
          </w:p>
        </w:tc>
        <w:tc>
          <w:tcPr>
            <w:tcW w:w="922"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641"/>
          <w:jc w:val="center"/>
        </w:trPr>
        <w:tc>
          <w:tcPr>
            <w:tcW w:w="6225" w:type="dxa"/>
            <w:gridSpan w:val="6"/>
            <w:shd w:val="clear" w:color="auto" w:fill="auto"/>
            <w:vAlign w:val="center"/>
          </w:tcPr>
          <w:p w:rsidR="00464CB8" w:rsidRPr="00116AA0" w:rsidRDefault="00464CB8" w:rsidP="0057700F">
            <w:pPr>
              <w:pStyle w:val="TAN"/>
              <w:rPr>
                <w:rFonts w:cs="Arial"/>
              </w:rPr>
            </w:pPr>
            <w:r w:rsidRPr="00116AA0">
              <w:rPr>
                <w:rFonts w:cs="Arial" w:hint="eastAsia"/>
                <w:lang w:eastAsia="zh-CN"/>
              </w:rPr>
              <w:t>NOTE 1</w:t>
            </w:r>
            <w:r w:rsidRPr="00116AA0">
              <w:rPr>
                <w:rFonts w:cs="Arial"/>
                <w:lang w:eastAsia="zh-CN"/>
              </w:rPr>
              <w:t>:</w:t>
            </w:r>
            <w:r w:rsidRPr="00116AA0">
              <w:rPr>
                <w:rFonts w:cs="Arial"/>
                <w:lang w:eastAsia="zh-CN"/>
              </w:rPr>
              <w:tab/>
            </w:r>
            <w:r w:rsidRPr="00116AA0">
              <w:rPr>
                <w:rFonts w:cs="Arial" w:hint="eastAsia"/>
                <w:lang w:eastAsia="zh-CN"/>
              </w:rPr>
              <w:t>The carrier centre frequency of S</w:t>
            </w:r>
            <w:r w:rsidRPr="00116AA0">
              <w:rPr>
                <w:rFonts w:cs="Arial" w:hint="eastAsia"/>
                <w:lang w:val="en-US" w:eastAsia="zh-CN"/>
              </w:rPr>
              <w:t>CC in the UL operating band is configured closer to the DL operating band.</w:t>
            </w:r>
          </w:p>
          <w:p w:rsidR="00464CB8" w:rsidRPr="00116AA0" w:rsidRDefault="00464CB8" w:rsidP="0057700F">
            <w:pPr>
              <w:pStyle w:val="TAN"/>
              <w:rPr>
                <w:rFonts w:cs="Arial"/>
              </w:rPr>
            </w:pPr>
            <w:r w:rsidRPr="00116AA0">
              <w:rPr>
                <w:rFonts w:cs="Arial" w:hint="eastAsia"/>
                <w:lang w:eastAsia="zh-CN"/>
              </w:rPr>
              <w:t>NOTE 2</w:t>
            </w:r>
            <w:r w:rsidRPr="00116AA0">
              <w:rPr>
                <w:rFonts w:cs="Arial"/>
                <w:lang w:eastAsia="zh-CN"/>
              </w:rPr>
              <w:t>:</w:t>
            </w:r>
            <w:r w:rsidRPr="00116AA0">
              <w:rPr>
                <w:rFonts w:cs="Arial"/>
                <w:lang w:eastAsia="zh-CN"/>
              </w:rPr>
              <w:tab/>
            </w:r>
            <w:r w:rsidRPr="00116AA0">
              <w:rPr>
                <w:rFonts w:cs="Arial"/>
              </w:rPr>
              <w:t>The transmi</w:t>
            </w:r>
            <w:r w:rsidRPr="00116AA0">
              <w:rPr>
                <w:rFonts w:cs="Arial" w:hint="eastAsia"/>
                <w:lang w:eastAsia="zh-CN"/>
              </w:rPr>
              <w:t>tted power over both PCC and SCC</w:t>
            </w:r>
            <w:r w:rsidRPr="00116AA0">
              <w:rPr>
                <w:rFonts w:cs="Arial"/>
              </w:rPr>
              <w:t xml:space="preserve"> shall be set to P</w:t>
            </w:r>
            <w:r w:rsidRPr="00116AA0">
              <w:rPr>
                <w:rFonts w:cs="Arial"/>
                <w:vertAlign w:val="subscript"/>
              </w:rPr>
              <w:t>UMAX</w:t>
            </w:r>
            <w:r w:rsidRPr="00116AA0">
              <w:rPr>
                <w:rFonts w:cs="Arial"/>
              </w:rPr>
              <w:t xml:space="preserve"> as defined in </w:t>
            </w:r>
            <w:proofErr w:type="spellStart"/>
            <w:r w:rsidRPr="00116AA0">
              <w:rPr>
                <w:rFonts w:cs="Arial"/>
              </w:rPr>
              <w:t>subclause</w:t>
            </w:r>
            <w:proofErr w:type="spellEnd"/>
            <w:r w:rsidRPr="00116AA0">
              <w:rPr>
                <w:rFonts w:cs="Arial"/>
              </w:rPr>
              <w:t xml:space="preserve"> 6.2.5A</w:t>
            </w:r>
            <w:r w:rsidRPr="00116AA0">
              <w:rPr>
                <w:rFonts w:cs="Arial" w:hint="eastAsia"/>
                <w:lang w:eastAsia="zh-CN"/>
              </w:rPr>
              <w:t>.</w:t>
            </w:r>
          </w:p>
          <w:p w:rsidR="00464CB8" w:rsidRPr="00116AA0" w:rsidRDefault="00464CB8" w:rsidP="0057700F">
            <w:pPr>
              <w:pStyle w:val="TAN"/>
              <w:rPr>
                <w:rFonts w:cs="Arial"/>
                <w:lang w:val="en-US"/>
              </w:rPr>
            </w:pPr>
            <w:r w:rsidRPr="00116AA0">
              <w:rPr>
                <w:rFonts w:cs="Arial" w:hint="eastAsia"/>
                <w:lang w:eastAsia="zh-CN"/>
              </w:rPr>
              <w:t>NOTE</w:t>
            </w:r>
            <w:r w:rsidRPr="00116AA0">
              <w:rPr>
                <w:rFonts w:cs="Arial" w:hint="eastAsia"/>
                <w:lang w:val="en-US" w:eastAsia="zh-CN"/>
              </w:rPr>
              <w:t xml:space="preserve"> 3</w:t>
            </w:r>
            <w:r w:rsidRPr="00116AA0">
              <w:rPr>
                <w:rFonts w:cs="Arial"/>
                <w:lang w:val="en-US" w:eastAsia="zh-CN"/>
              </w:rPr>
              <w:t>:</w:t>
            </w:r>
            <w:r w:rsidRPr="00116AA0">
              <w:rPr>
                <w:rFonts w:cs="Arial"/>
                <w:lang w:val="en-US" w:eastAsia="zh-CN"/>
              </w:rPr>
              <w:tab/>
            </w:r>
            <w:r w:rsidRPr="00116AA0">
              <w:rPr>
                <w:rFonts w:cs="Arial" w:hint="eastAsia"/>
                <w:lang w:val="en-US" w:eastAsia="zh-CN"/>
              </w:rPr>
              <w:t>T</w:t>
            </w:r>
            <w:r w:rsidRPr="00116AA0">
              <w:rPr>
                <w:rFonts w:cs="Arial"/>
                <w:lang w:val="en-US"/>
              </w:rPr>
              <w:t xml:space="preserve">he UL resource blocks </w:t>
            </w:r>
            <w:r w:rsidRPr="00116AA0">
              <w:rPr>
                <w:rFonts w:cs="Arial" w:hint="eastAsia"/>
                <w:lang w:val="en-US" w:eastAsia="zh-CN"/>
              </w:rPr>
              <w:t xml:space="preserve">in both PCC and SCC shall be </w:t>
            </w:r>
            <w:r w:rsidRPr="00116AA0">
              <w:rPr>
                <w:rFonts w:cs="Arial"/>
                <w:lang w:val="en-US"/>
              </w:rPr>
              <w:t>confine</w:t>
            </w:r>
            <w:r w:rsidRPr="00116AA0">
              <w:rPr>
                <w:rFonts w:cs="Arial" w:hint="eastAsia"/>
                <w:lang w:val="en-US" w:eastAsia="zh-CN"/>
              </w:rPr>
              <w:t>d</w:t>
            </w:r>
            <w:r w:rsidRPr="00116AA0">
              <w:rPr>
                <w:rFonts w:cs="Arial"/>
                <w:lang w:val="en-US"/>
              </w:rPr>
              <w:t xml:space="preserve"> within the transmission bandwidth configuration for the channel bandwidth (Table 5.6-1).</w:t>
            </w:r>
          </w:p>
          <w:p w:rsidR="00464CB8" w:rsidRPr="00116AA0" w:rsidRDefault="00464CB8" w:rsidP="0057700F">
            <w:pPr>
              <w:pStyle w:val="TAN"/>
              <w:rPr>
                <w:rFonts w:cs="Arial"/>
                <w:lang w:eastAsia="zh-CN"/>
              </w:rPr>
            </w:pPr>
            <w:r w:rsidRPr="00116AA0">
              <w:rPr>
                <w:rFonts w:cs="Arial" w:hint="eastAsia"/>
                <w:lang w:val="en-US" w:eastAsia="zh-CN"/>
              </w:rPr>
              <w:t>NOTE 4</w:t>
            </w:r>
            <w:r w:rsidRPr="00116AA0">
              <w:rPr>
                <w:rFonts w:cs="Arial"/>
                <w:lang w:val="en-US" w:eastAsia="zh-CN"/>
              </w:rPr>
              <w:t>:</w:t>
            </w:r>
            <w:r w:rsidRPr="00116AA0">
              <w:rPr>
                <w:rFonts w:cs="Arial"/>
                <w:lang w:val="en-US" w:eastAsia="zh-CN"/>
              </w:rPr>
              <w:tab/>
            </w:r>
            <w:r w:rsidRPr="00116AA0">
              <w:rPr>
                <w:rFonts w:cs="Arial"/>
              </w:rPr>
              <w:t>The UL resource blocks</w:t>
            </w:r>
            <w:r w:rsidRPr="00116AA0">
              <w:rPr>
                <w:rFonts w:cs="Arial" w:hint="eastAsia"/>
                <w:lang w:eastAsia="zh-CN"/>
              </w:rPr>
              <w:t xml:space="preserve"> in PCC</w:t>
            </w:r>
            <w:r w:rsidRPr="00116AA0">
              <w:rPr>
                <w:rFonts w:cs="Arial"/>
              </w:rPr>
              <w:t xml:space="preserve"> shall be located as close as possible to the downlink operating band, </w:t>
            </w:r>
            <w:r w:rsidRPr="00116AA0">
              <w:rPr>
                <w:rFonts w:cs="Arial" w:hint="eastAsia"/>
                <w:lang w:eastAsia="zh-CN"/>
              </w:rPr>
              <w:t xml:space="preserve">while the </w:t>
            </w:r>
            <w:r w:rsidRPr="00116AA0">
              <w:rPr>
                <w:rFonts w:cs="Arial"/>
              </w:rPr>
              <w:t>UL resource blocks</w:t>
            </w:r>
            <w:r w:rsidRPr="00116AA0">
              <w:rPr>
                <w:rFonts w:cs="Arial" w:hint="eastAsia"/>
                <w:lang w:eastAsia="zh-CN"/>
              </w:rPr>
              <w:t xml:space="preserve"> in SCC </w:t>
            </w:r>
            <w:r w:rsidRPr="00116AA0">
              <w:rPr>
                <w:rFonts w:cs="Arial"/>
              </w:rPr>
              <w:t xml:space="preserve">shall be located as </w:t>
            </w:r>
            <w:r w:rsidRPr="00116AA0">
              <w:rPr>
                <w:rFonts w:cs="Arial" w:hint="eastAsia"/>
                <w:lang w:eastAsia="zh-CN"/>
              </w:rPr>
              <w:t>far</w:t>
            </w:r>
            <w:r w:rsidRPr="00116AA0">
              <w:rPr>
                <w:rFonts w:cs="Arial"/>
              </w:rPr>
              <w:t xml:space="preserve"> as possible </w:t>
            </w:r>
            <w:r w:rsidRPr="00116AA0">
              <w:rPr>
                <w:rFonts w:cs="Arial" w:hint="eastAsia"/>
                <w:lang w:eastAsia="zh-CN"/>
              </w:rPr>
              <w:t>from</w:t>
            </w:r>
            <w:r w:rsidRPr="00116AA0">
              <w:rPr>
                <w:rFonts w:cs="Arial"/>
              </w:rPr>
              <w:t xml:space="preserve"> the downlink operating band</w:t>
            </w:r>
            <w:r w:rsidRPr="00116AA0">
              <w:rPr>
                <w:rFonts w:cs="Arial" w:hint="eastAsia"/>
                <w:lang w:eastAsia="zh-CN"/>
              </w:rPr>
              <w:t>.</w:t>
            </w:r>
          </w:p>
          <w:p w:rsidR="00464CB8" w:rsidRPr="00116AA0" w:rsidRDefault="00464CB8" w:rsidP="0057700F">
            <w:pPr>
              <w:pStyle w:val="TAN"/>
              <w:rPr>
                <w:rFonts w:eastAsia="ＭＳ 明朝" w:cs="Arial"/>
                <w:lang w:val="en-US"/>
              </w:rPr>
            </w:pPr>
            <w:r w:rsidRPr="00116AA0">
              <w:rPr>
                <w:rFonts w:eastAsia="ＭＳ 明朝" w:cs="Arial"/>
                <w:lang w:val="en-US"/>
              </w:rPr>
              <w:t>NOTE 5:</w:t>
            </w:r>
            <w:r w:rsidRPr="00116AA0">
              <w:rPr>
                <w:rFonts w:cs="Arial"/>
                <w:lang w:val="en-US" w:eastAsia="zh-CN"/>
              </w:rPr>
              <w:t xml:space="preserve"> </w:t>
            </w:r>
            <w:r w:rsidRPr="00116AA0">
              <w:rPr>
                <w:rFonts w:cs="Arial"/>
                <w:lang w:val="en-US" w:eastAsia="zh-CN"/>
              </w:rPr>
              <w:tab/>
            </w:r>
            <w:r w:rsidRPr="00116AA0">
              <w:rPr>
                <w:rFonts w:eastAsia="ＭＳ 明朝" w:cs="Arial"/>
                <w:lang w:val="en-US"/>
              </w:rPr>
              <w:t>In case a CA configuration consists of CC channel bandwidths which are unequal in bandwidth the PCC channel bandwidth shall be the larger one for reference sensitivity test.</w:t>
            </w:r>
          </w:p>
          <w:p w:rsidR="00464CB8" w:rsidRPr="00116AA0" w:rsidRDefault="00464CB8" w:rsidP="0057700F">
            <w:pPr>
              <w:pStyle w:val="TAC"/>
              <w:rPr>
                <w:rFonts w:cs="Arial"/>
                <w:lang w:val="en-US"/>
              </w:rPr>
            </w:pPr>
          </w:p>
        </w:tc>
      </w:tr>
    </w:tbl>
    <w:p w:rsidR="00464CB8" w:rsidRPr="009715C6" w:rsidRDefault="00464CB8" w:rsidP="00464CB8"/>
    <w:p w:rsidR="00464CB8" w:rsidRPr="009715C6" w:rsidRDefault="00464CB8" w:rsidP="00464CB8">
      <w:pPr>
        <w:pStyle w:val="TH"/>
      </w:pPr>
      <w:r w:rsidRPr="009715C6">
        <w:t xml:space="preserve">Table 7.3.1A-1: </w:t>
      </w:r>
      <w:smartTag w:uri="urn:schemas-microsoft-com:office:smarttags" w:element="City">
        <w:r w:rsidRPr="009715C6">
          <w:t>Intra-band</w:t>
        </w:r>
      </w:smartTag>
      <w:r w:rsidRPr="009715C6">
        <w:t xml:space="preserve"> contiguous CA uplink configuration for reference sensitivity</w:t>
      </w:r>
      <w:r w:rsidRPr="009715C6">
        <w:rPr>
          <w:rFonts w:hint="eastAsia"/>
        </w:rPr>
        <w:t xml:space="preserve"> </w:t>
      </w:r>
      <w:r w:rsidRPr="009715C6">
        <w:t>for Bandwidth Class C</w:t>
      </w:r>
    </w:p>
    <w:tbl>
      <w:tblPr>
        <w:tblW w:w="10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6"/>
        <w:gridCol w:w="671"/>
        <w:gridCol w:w="672"/>
        <w:gridCol w:w="672"/>
        <w:gridCol w:w="672"/>
        <w:gridCol w:w="649"/>
        <w:gridCol w:w="649"/>
        <w:gridCol w:w="649"/>
        <w:gridCol w:w="649"/>
        <w:gridCol w:w="672"/>
        <w:gridCol w:w="672"/>
        <w:gridCol w:w="721"/>
        <w:gridCol w:w="721"/>
        <w:gridCol w:w="817"/>
      </w:tblGrid>
      <w:tr w:rsidR="00464CB8" w:rsidRPr="009715C6" w:rsidTr="0057700F">
        <w:trPr>
          <w:trHeight w:val="20"/>
          <w:jc w:val="center"/>
        </w:trPr>
        <w:tc>
          <w:tcPr>
            <w:tcW w:w="10252" w:type="dxa"/>
            <w:gridSpan w:val="14"/>
          </w:tcPr>
          <w:p w:rsidR="00464CB8" w:rsidRPr="00116AA0" w:rsidRDefault="00464CB8" w:rsidP="0057700F">
            <w:pPr>
              <w:pStyle w:val="TAH"/>
              <w:rPr>
                <w:rFonts w:eastAsia="ＭＳ 明朝" w:cs="Arial"/>
                <w:lang w:val="fr-FR"/>
              </w:rPr>
            </w:pPr>
            <w:r w:rsidRPr="00116AA0">
              <w:rPr>
                <w:rFonts w:cs="Arial"/>
                <w:lang w:val="fr-FR"/>
              </w:rPr>
              <w:t>CA configuration / CC combination / N</w:t>
            </w:r>
            <w:r w:rsidRPr="00116AA0">
              <w:rPr>
                <w:rFonts w:cs="Arial"/>
                <w:vertAlign w:val="subscript"/>
                <w:lang w:val="fr-FR"/>
              </w:rPr>
              <w:t>RB_agg</w:t>
            </w:r>
            <w:r w:rsidRPr="00116AA0">
              <w:rPr>
                <w:rFonts w:cs="Arial"/>
                <w:lang w:val="fr-FR"/>
              </w:rPr>
              <w:t xml:space="preserve"> / Duplex mode</w:t>
            </w:r>
          </w:p>
        </w:tc>
      </w:tr>
      <w:tr w:rsidR="00464CB8" w:rsidRPr="009715C6" w:rsidTr="0057700F">
        <w:trPr>
          <w:trHeight w:val="20"/>
          <w:jc w:val="center"/>
        </w:trPr>
        <w:tc>
          <w:tcPr>
            <w:tcW w:w="1366" w:type="dxa"/>
            <w:vMerge w:val="restart"/>
            <w:shd w:val="clear" w:color="auto" w:fill="auto"/>
            <w:vAlign w:val="center"/>
          </w:tcPr>
          <w:p w:rsidR="00464CB8" w:rsidRPr="00116AA0" w:rsidRDefault="00464CB8" w:rsidP="0057700F">
            <w:pPr>
              <w:pStyle w:val="TAH"/>
              <w:rPr>
                <w:rFonts w:cs="Arial"/>
              </w:rPr>
            </w:pPr>
            <w:r w:rsidRPr="00116AA0">
              <w:rPr>
                <w:rFonts w:cs="Arial"/>
              </w:rPr>
              <w:t>Uplink</w:t>
            </w:r>
            <w:r w:rsidRPr="00116AA0">
              <w:rPr>
                <w:rFonts w:cs="Arial"/>
                <w:b w:val="0"/>
                <w:bCs/>
              </w:rPr>
              <w:t xml:space="preserve"> </w:t>
            </w:r>
            <w:r w:rsidRPr="00116AA0">
              <w:rPr>
                <w:rFonts w:cs="Arial"/>
              </w:rPr>
              <w:t>CA configuration</w:t>
            </w:r>
          </w:p>
        </w:tc>
        <w:tc>
          <w:tcPr>
            <w:tcW w:w="1343" w:type="dxa"/>
            <w:gridSpan w:val="2"/>
            <w:shd w:val="clear" w:color="auto" w:fill="auto"/>
            <w:vAlign w:val="center"/>
          </w:tcPr>
          <w:p w:rsidR="00464CB8" w:rsidRPr="00116AA0" w:rsidRDefault="00464CB8" w:rsidP="0057700F">
            <w:pPr>
              <w:pStyle w:val="TAH"/>
              <w:rPr>
                <w:rFonts w:eastAsia="ＭＳ 明朝" w:cs="Arial"/>
              </w:rPr>
            </w:pPr>
            <w:r w:rsidRPr="00116AA0">
              <w:rPr>
                <w:rFonts w:eastAsia="ＭＳ 明朝" w:cs="Arial"/>
              </w:rPr>
              <w:t>100RB+25RB</w:t>
            </w:r>
          </w:p>
        </w:tc>
        <w:tc>
          <w:tcPr>
            <w:tcW w:w="1344" w:type="dxa"/>
            <w:gridSpan w:val="2"/>
            <w:shd w:val="clear" w:color="auto" w:fill="auto"/>
            <w:vAlign w:val="center"/>
          </w:tcPr>
          <w:p w:rsidR="00464CB8" w:rsidRPr="00116AA0" w:rsidRDefault="00464CB8" w:rsidP="0057700F">
            <w:pPr>
              <w:pStyle w:val="TAH"/>
              <w:rPr>
                <w:rFonts w:eastAsia="ＭＳ 明朝" w:cs="Arial"/>
              </w:rPr>
            </w:pPr>
            <w:r w:rsidRPr="00116AA0">
              <w:rPr>
                <w:rFonts w:cs="Arial"/>
              </w:rPr>
              <w:t>100RB+50RB</w:t>
            </w:r>
          </w:p>
        </w:tc>
        <w:tc>
          <w:tcPr>
            <w:tcW w:w="1298" w:type="dxa"/>
            <w:gridSpan w:val="2"/>
            <w:shd w:val="clear" w:color="auto" w:fill="auto"/>
            <w:vAlign w:val="center"/>
          </w:tcPr>
          <w:p w:rsidR="00464CB8" w:rsidRPr="00116AA0" w:rsidRDefault="00464CB8" w:rsidP="0057700F">
            <w:pPr>
              <w:pStyle w:val="TAH"/>
              <w:rPr>
                <w:rFonts w:eastAsia="ＭＳ 明朝" w:cs="Arial"/>
              </w:rPr>
            </w:pPr>
            <w:r w:rsidRPr="00116AA0">
              <w:rPr>
                <w:rFonts w:cs="Arial"/>
              </w:rPr>
              <w:t>75RB+75RB</w:t>
            </w:r>
          </w:p>
        </w:tc>
        <w:tc>
          <w:tcPr>
            <w:tcW w:w="1298" w:type="dxa"/>
            <w:gridSpan w:val="2"/>
          </w:tcPr>
          <w:p w:rsidR="00464CB8" w:rsidRPr="00116AA0" w:rsidRDefault="00464CB8" w:rsidP="0057700F">
            <w:pPr>
              <w:pStyle w:val="TAH"/>
              <w:rPr>
                <w:rFonts w:cs="Arial"/>
              </w:rPr>
            </w:pPr>
            <w:r w:rsidRPr="00116AA0">
              <w:rPr>
                <w:rFonts w:cs="Arial"/>
              </w:rPr>
              <w:t>75RB+50RB</w:t>
            </w:r>
          </w:p>
        </w:tc>
        <w:tc>
          <w:tcPr>
            <w:tcW w:w="1344" w:type="dxa"/>
            <w:gridSpan w:val="2"/>
            <w:shd w:val="clear" w:color="auto" w:fill="auto"/>
            <w:vAlign w:val="center"/>
          </w:tcPr>
          <w:p w:rsidR="00464CB8" w:rsidRPr="00116AA0" w:rsidRDefault="00464CB8" w:rsidP="0057700F">
            <w:pPr>
              <w:pStyle w:val="TAH"/>
              <w:rPr>
                <w:rFonts w:eastAsia="ＭＳ 明朝" w:cs="Arial"/>
              </w:rPr>
            </w:pPr>
            <w:r w:rsidRPr="00116AA0">
              <w:rPr>
                <w:rFonts w:cs="Arial"/>
              </w:rPr>
              <w:t>100RB+75RB</w:t>
            </w:r>
          </w:p>
        </w:tc>
        <w:tc>
          <w:tcPr>
            <w:tcW w:w="1442" w:type="dxa"/>
            <w:gridSpan w:val="2"/>
            <w:shd w:val="clear" w:color="auto" w:fill="auto"/>
            <w:vAlign w:val="center"/>
          </w:tcPr>
          <w:p w:rsidR="00464CB8" w:rsidRPr="00116AA0" w:rsidRDefault="00464CB8" w:rsidP="0057700F">
            <w:pPr>
              <w:pStyle w:val="TAH"/>
              <w:rPr>
                <w:rFonts w:eastAsia="ＭＳ 明朝" w:cs="Arial"/>
              </w:rPr>
            </w:pPr>
            <w:r w:rsidRPr="00116AA0">
              <w:rPr>
                <w:rFonts w:cs="Arial"/>
              </w:rPr>
              <w:t>100RB+100RB</w:t>
            </w:r>
          </w:p>
        </w:tc>
        <w:tc>
          <w:tcPr>
            <w:tcW w:w="817" w:type="dxa"/>
            <w:vMerge w:val="restart"/>
            <w:shd w:val="clear" w:color="auto" w:fill="auto"/>
            <w:vAlign w:val="center"/>
          </w:tcPr>
          <w:p w:rsidR="00464CB8" w:rsidRPr="00116AA0" w:rsidRDefault="00464CB8" w:rsidP="0057700F">
            <w:pPr>
              <w:pStyle w:val="TAH"/>
              <w:rPr>
                <w:rFonts w:cs="Arial"/>
              </w:rPr>
            </w:pPr>
            <w:r w:rsidRPr="00116AA0">
              <w:rPr>
                <w:rFonts w:cs="Arial"/>
              </w:rPr>
              <w:t>Duplex Mode</w:t>
            </w:r>
          </w:p>
        </w:tc>
      </w:tr>
      <w:tr w:rsidR="00464CB8" w:rsidRPr="009715C6" w:rsidTr="0057700F">
        <w:trPr>
          <w:trHeight w:val="20"/>
          <w:jc w:val="center"/>
        </w:trPr>
        <w:tc>
          <w:tcPr>
            <w:tcW w:w="1366" w:type="dxa"/>
            <w:vMerge/>
            <w:shd w:val="clear" w:color="auto" w:fill="auto"/>
            <w:vAlign w:val="center"/>
          </w:tcPr>
          <w:p w:rsidR="00464CB8" w:rsidRPr="00116AA0" w:rsidRDefault="00464CB8" w:rsidP="0057700F">
            <w:pPr>
              <w:pStyle w:val="TAH"/>
              <w:rPr>
                <w:rFonts w:eastAsia="ＭＳ 明朝" w:cs="Arial"/>
              </w:rPr>
            </w:pPr>
          </w:p>
        </w:tc>
        <w:tc>
          <w:tcPr>
            <w:tcW w:w="671" w:type="dxa"/>
            <w:shd w:val="clear" w:color="auto" w:fill="auto"/>
          </w:tcPr>
          <w:p w:rsidR="00464CB8" w:rsidRPr="00116AA0" w:rsidRDefault="00464CB8" w:rsidP="0057700F">
            <w:pPr>
              <w:pStyle w:val="TAH"/>
              <w:rPr>
                <w:rFonts w:cs="Arial"/>
              </w:rPr>
            </w:pPr>
            <w:r w:rsidRPr="00116AA0">
              <w:rPr>
                <w:rFonts w:eastAsia="ＭＳ 明朝" w:cs="Arial"/>
              </w:rPr>
              <w:t>PCC</w:t>
            </w:r>
          </w:p>
        </w:tc>
        <w:tc>
          <w:tcPr>
            <w:tcW w:w="672" w:type="dxa"/>
            <w:shd w:val="clear" w:color="auto" w:fill="auto"/>
          </w:tcPr>
          <w:p w:rsidR="00464CB8" w:rsidRPr="00116AA0" w:rsidRDefault="00464CB8" w:rsidP="0057700F">
            <w:pPr>
              <w:pStyle w:val="TAH"/>
              <w:rPr>
                <w:rFonts w:cs="Arial"/>
              </w:rPr>
            </w:pPr>
            <w:r w:rsidRPr="00116AA0">
              <w:rPr>
                <w:rFonts w:eastAsia="ＭＳ 明朝" w:cs="Arial"/>
              </w:rPr>
              <w:t>SCC</w:t>
            </w:r>
          </w:p>
        </w:tc>
        <w:tc>
          <w:tcPr>
            <w:tcW w:w="672" w:type="dxa"/>
            <w:shd w:val="clear" w:color="auto" w:fill="auto"/>
          </w:tcPr>
          <w:p w:rsidR="00464CB8" w:rsidRPr="00116AA0" w:rsidRDefault="00464CB8" w:rsidP="0057700F">
            <w:pPr>
              <w:pStyle w:val="TAH"/>
              <w:rPr>
                <w:rFonts w:cs="Arial"/>
              </w:rPr>
            </w:pPr>
            <w:r w:rsidRPr="00116AA0">
              <w:rPr>
                <w:rFonts w:cs="Arial"/>
              </w:rPr>
              <w:t>PCC</w:t>
            </w:r>
          </w:p>
        </w:tc>
        <w:tc>
          <w:tcPr>
            <w:tcW w:w="672" w:type="dxa"/>
            <w:shd w:val="clear" w:color="auto" w:fill="auto"/>
          </w:tcPr>
          <w:p w:rsidR="00464CB8" w:rsidRPr="00116AA0" w:rsidRDefault="00464CB8" w:rsidP="0057700F">
            <w:pPr>
              <w:pStyle w:val="TAH"/>
              <w:rPr>
                <w:rFonts w:cs="Arial"/>
              </w:rPr>
            </w:pPr>
            <w:r w:rsidRPr="00116AA0">
              <w:rPr>
                <w:rFonts w:cs="Arial"/>
              </w:rPr>
              <w:t>SCC</w:t>
            </w:r>
          </w:p>
        </w:tc>
        <w:tc>
          <w:tcPr>
            <w:tcW w:w="649" w:type="dxa"/>
            <w:shd w:val="clear" w:color="auto" w:fill="auto"/>
          </w:tcPr>
          <w:p w:rsidR="00464CB8" w:rsidRPr="00116AA0" w:rsidRDefault="00464CB8" w:rsidP="0057700F">
            <w:pPr>
              <w:pStyle w:val="TAH"/>
              <w:rPr>
                <w:rFonts w:cs="Arial"/>
              </w:rPr>
            </w:pPr>
            <w:r w:rsidRPr="00116AA0">
              <w:rPr>
                <w:rFonts w:cs="Arial"/>
              </w:rPr>
              <w:t>PCC</w:t>
            </w:r>
          </w:p>
        </w:tc>
        <w:tc>
          <w:tcPr>
            <w:tcW w:w="649" w:type="dxa"/>
            <w:shd w:val="clear" w:color="auto" w:fill="auto"/>
          </w:tcPr>
          <w:p w:rsidR="00464CB8" w:rsidRPr="00116AA0" w:rsidRDefault="00464CB8" w:rsidP="0057700F">
            <w:pPr>
              <w:pStyle w:val="TAH"/>
              <w:rPr>
                <w:rFonts w:cs="Arial"/>
              </w:rPr>
            </w:pPr>
            <w:r w:rsidRPr="00116AA0">
              <w:rPr>
                <w:rFonts w:cs="Arial"/>
              </w:rPr>
              <w:t>SCC</w:t>
            </w:r>
          </w:p>
        </w:tc>
        <w:tc>
          <w:tcPr>
            <w:tcW w:w="649" w:type="dxa"/>
          </w:tcPr>
          <w:p w:rsidR="00464CB8" w:rsidRPr="00116AA0" w:rsidRDefault="00464CB8" w:rsidP="0057700F">
            <w:pPr>
              <w:pStyle w:val="TAH"/>
              <w:rPr>
                <w:rFonts w:cs="Arial"/>
              </w:rPr>
            </w:pPr>
            <w:r w:rsidRPr="00116AA0">
              <w:rPr>
                <w:rFonts w:cs="Arial"/>
              </w:rPr>
              <w:t>PCC</w:t>
            </w:r>
          </w:p>
        </w:tc>
        <w:tc>
          <w:tcPr>
            <w:tcW w:w="649" w:type="dxa"/>
          </w:tcPr>
          <w:p w:rsidR="00464CB8" w:rsidRPr="00116AA0" w:rsidRDefault="00464CB8" w:rsidP="0057700F">
            <w:pPr>
              <w:pStyle w:val="TAH"/>
              <w:rPr>
                <w:rFonts w:cs="Arial"/>
              </w:rPr>
            </w:pPr>
            <w:r w:rsidRPr="00116AA0">
              <w:rPr>
                <w:rFonts w:cs="Arial"/>
              </w:rPr>
              <w:t>SCC</w:t>
            </w:r>
          </w:p>
        </w:tc>
        <w:tc>
          <w:tcPr>
            <w:tcW w:w="672" w:type="dxa"/>
            <w:shd w:val="clear" w:color="auto" w:fill="auto"/>
          </w:tcPr>
          <w:p w:rsidR="00464CB8" w:rsidRPr="00116AA0" w:rsidRDefault="00464CB8" w:rsidP="0057700F">
            <w:pPr>
              <w:pStyle w:val="TAH"/>
              <w:rPr>
                <w:rFonts w:cs="Arial"/>
              </w:rPr>
            </w:pPr>
            <w:r w:rsidRPr="00116AA0">
              <w:rPr>
                <w:rFonts w:cs="Arial"/>
              </w:rPr>
              <w:t>PCC</w:t>
            </w:r>
          </w:p>
        </w:tc>
        <w:tc>
          <w:tcPr>
            <w:tcW w:w="672" w:type="dxa"/>
            <w:shd w:val="clear" w:color="auto" w:fill="auto"/>
          </w:tcPr>
          <w:p w:rsidR="00464CB8" w:rsidRPr="00116AA0" w:rsidRDefault="00464CB8" w:rsidP="0057700F">
            <w:pPr>
              <w:pStyle w:val="TAH"/>
              <w:rPr>
                <w:rFonts w:cs="Arial"/>
              </w:rPr>
            </w:pPr>
            <w:r w:rsidRPr="00116AA0">
              <w:rPr>
                <w:rFonts w:cs="Arial"/>
              </w:rPr>
              <w:t>SCC</w:t>
            </w:r>
          </w:p>
        </w:tc>
        <w:tc>
          <w:tcPr>
            <w:tcW w:w="721" w:type="dxa"/>
            <w:shd w:val="clear" w:color="auto" w:fill="auto"/>
          </w:tcPr>
          <w:p w:rsidR="00464CB8" w:rsidRPr="00116AA0" w:rsidRDefault="00464CB8" w:rsidP="0057700F">
            <w:pPr>
              <w:pStyle w:val="TAH"/>
              <w:rPr>
                <w:rFonts w:cs="Arial"/>
              </w:rPr>
            </w:pPr>
            <w:r w:rsidRPr="00116AA0">
              <w:rPr>
                <w:rFonts w:cs="Arial"/>
              </w:rPr>
              <w:t>PCC</w:t>
            </w:r>
          </w:p>
        </w:tc>
        <w:tc>
          <w:tcPr>
            <w:tcW w:w="721" w:type="dxa"/>
            <w:shd w:val="clear" w:color="auto" w:fill="auto"/>
          </w:tcPr>
          <w:p w:rsidR="00464CB8" w:rsidRPr="00116AA0" w:rsidRDefault="00464CB8" w:rsidP="0057700F">
            <w:pPr>
              <w:pStyle w:val="TAH"/>
              <w:rPr>
                <w:rFonts w:cs="Arial"/>
              </w:rPr>
            </w:pPr>
            <w:r w:rsidRPr="00116AA0">
              <w:rPr>
                <w:rFonts w:cs="Arial"/>
              </w:rPr>
              <w:t>SCC</w:t>
            </w:r>
          </w:p>
        </w:tc>
        <w:tc>
          <w:tcPr>
            <w:tcW w:w="817" w:type="dxa"/>
            <w:vMerge/>
            <w:shd w:val="clear" w:color="auto" w:fill="auto"/>
            <w:vAlign w:val="center"/>
          </w:tcPr>
          <w:p w:rsidR="00464CB8" w:rsidRPr="00116AA0" w:rsidRDefault="00464CB8" w:rsidP="0057700F">
            <w:pPr>
              <w:pStyle w:val="TAH"/>
              <w:rPr>
                <w:rFonts w:eastAsia="ＭＳ 明朝" w:cs="Arial"/>
              </w:rPr>
            </w:pPr>
          </w:p>
        </w:tc>
      </w:tr>
      <w:tr w:rsidR="00464CB8" w:rsidRPr="009715C6" w:rsidTr="0057700F">
        <w:trPr>
          <w:trHeight w:val="20"/>
          <w:jc w:val="center"/>
        </w:trPr>
        <w:tc>
          <w:tcPr>
            <w:tcW w:w="1366" w:type="dxa"/>
            <w:shd w:val="clear" w:color="auto" w:fill="auto"/>
            <w:vAlign w:val="center"/>
          </w:tcPr>
          <w:p w:rsidR="00464CB8" w:rsidRPr="00116AA0" w:rsidRDefault="00464CB8" w:rsidP="0057700F">
            <w:pPr>
              <w:pStyle w:val="TAC"/>
              <w:rPr>
                <w:rFonts w:cs="Arial"/>
              </w:rPr>
            </w:pPr>
            <w:r w:rsidRPr="00116AA0">
              <w:rPr>
                <w:rFonts w:cs="Arial"/>
              </w:rPr>
              <w:t>CA_1C</w:t>
            </w:r>
          </w:p>
        </w:tc>
        <w:tc>
          <w:tcPr>
            <w:tcW w:w="671" w:type="dxa"/>
            <w:shd w:val="clear" w:color="auto" w:fill="auto"/>
            <w:vAlign w:val="center"/>
          </w:tcPr>
          <w:p w:rsidR="00464CB8" w:rsidRPr="00116AA0" w:rsidRDefault="00464CB8" w:rsidP="0057700F">
            <w:pPr>
              <w:pStyle w:val="TAC"/>
              <w:rPr>
                <w:rFonts w:cs="Arial"/>
              </w:rPr>
            </w:pPr>
            <w:r w:rsidRPr="00116AA0">
              <w:rPr>
                <w:rFonts w:cs="Arial"/>
              </w:rPr>
              <w:t>N/A</w:t>
            </w:r>
          </w:p>
        </w:tc>
        <w:tc>
          <w:tcPr>
            <w:tcW w:w="672" w:type="dxa"/>
            <w:shd w:val="clear" w:color="auto" w:fill="auto"/>
            <w:vAlign w:val="center"/>
          </w:tcPr>
          <w:p w:rsidR="00464CB8" w:rsidRPr="00116AA0" w:rsidRDefault="00464CB8" w:rsidP="0057700F">
            <w:pPr>
              <w:pStyle w:val="TAC"/>
              <w:rPr>
                <w:rFonts w:cs="Arial"/>
              </w:rPr>
            </w:pPr>
            <w:r w:rsidRPr="00116AA0">
              <w:rPr>
                <w:rFonts w:cs="Arial"/>
              </w:rPr>
              <w:t>N/A</w:t>
            </w:r>
          </w:p>
        </w:tc>
        <w:tc>
          <w:tcPr>
            <w:tcW w:w="672" w:type="dxa"/>
            <w:shd w:val="clear" w:color="auto" w:fill="auto"/>
            <w:vAlign w:val="center"/>
          </w:tcPr>
          <w:p w:rsidR="00464CB8" w:rsidRPr="00116AA0" w:rsidRDefault="00464CB8" w:rsidP="0057700F">
            <w:pPr>
              <w:pStyle w:val="TAC"/>
              <w:rPr>
                <w:rFonts w:cs="Arial"/>
              </w:rPr>
            </w:pPr>
            <w:r w:rsidRPr="00116AA0">
              <w:rPr>
                <w:rFonts w:cs="Arial"/>
              </w:rPr>
              <w:t>N/A</w:t>
            </w:r>
          </w:p>
        </w:tc>
        <w:tc>
          <w:tcPr>
            <w:tcW w:w="672" w:type="dxa"/>
            <w:shd w:val="clear" w:color="auto" w:fill="auto"/>
            <w:vAlign w:val="center"/>
          </w:tcPr>
          <w:p w:rsidR="00464CB8" w:rsidRPr="00116AA0" w:rsidRDefault="00464CB8" w:rsidP="0057700F">
            <w:pPr>
              <w:pStyle w:val="TAC"/>
              <w:rPr>
                <w:rFonts w:cs="Arial"/>
              </w:rPr>
            </w:pPr>
            <w:r w:rsidRPr="00116AA0">
              <w:rPr>
                <w:rFonts w:cs="Arial"/>
              </w:rPr>
              <w:t>N/A</w:t>
            </w:r>
          </w:p>
        </w:tc>
        <w:tc>
          <w:tcPr>
            <w:tcW w:w="649" w:type="dxa"/>
            <w:shd w:val="clear" w:color="auto" w:fill="auto"/>
            <w:vAlign w:val="center"/>
          </w:tcPr>
          <w:p w:rsidR="00464CB8" w:rsidRPr="00116AA0" w:rsidRDefault="00464CB8" w:rsidP="0057700F">
            <w:pPr>
              <w:pStyle w:val="TAC"/>
              <w:rPr>
                <w:rFonts w:cs="Arial"/>
              </w:rPr>
            </w:pPr>
            <w:r w:rsidRPr="00116AA0">
              <w:rPr>
                <w:rFonts w:cs="Arial"/>
              </w:rPr>
              <w:t>75</w:t>
            </w:r>
          </w:p>
        </w:tc>
        <w:tc>
          <w:tcPr>
            <w:tcW w:w="649" w:type="dxa"/>
            <w:shd w:val="clear" w:color="auto" w:fill="auto"/>
            <w:vAlign w:val="center"/>
          </w:tcPr>
          <w:p w:rsidR="00464CB8" w:rsidRPr="00116AA0" w:rsidRDefault="00464CB8" w:rsidP="0057700F">
            <w:pPr>
              <w:pStyle w:val="TAC"/>
              <w:rPr>
                <w:rFonts w:cs="Arial"/>
              </w:rPr>
            </w:pPr>
            <w:r w:rsidRPr="00116AA0">
              <w:rPr>
                <w:rFonts w:cs="Arial"/>
              </w:rPr>
              <w:t>54</w:t>
            </w:r>
          </w:p>
        </w:tc>
        <w:tc>
          <w:tcPr>
            <w:tcW w:w="649" w:type="dxa"/>
            <w:vAlign w:val="center"/>
          </w:tcPr>
          <w:p w:rsidR="00464CB8" w:rsidRPr="00116AA0" w:rsidRDefault="00464CB8" w:rsidP="0057700F">
            <w:pPr>
              <w:pStyle w:val="TAC"/>
              <w:rPr>
                <w:rFonts w:cs="Arial"/>
              </w:rPr>
            </w:pPr>
            <w:r w:rsidRPr="00116AA0">
              <w:rPr>
                <w:rFonts w:cs="Arial" w:hint="eastAsia"/>
                <w:lang w:eastAsia="zh-CN"/>
              </w:rPr>
              <w:t>N/A</w:t>
            </w:r>
          </w:p>
        </w:tc>
        <w:tc>
          <w:tcPr>
            <w:tcW w:w="649" w:type="dxa"/>
            <w:vAlign w:val="center"/>
          </w:tcPr>
          <w:p w:rsidR="00464CB8" w:rsidRPr="00116AA0" w:rsidRDefault="00464CB8" w:rsidP="0057700F">
            <w:pPr>
              <w:pStyle w:val="TAC"/>
              <w:rPr>
                <w:rFonts w:cs="Arial"/>
              </w:rPr>
            </w:pPr>
            <w:r w:rsidRPr="00116AA0">
              <w:rPr>
                <w:rFonts w:cs="Arial" w:hint="eastAsia"/>
                <w:lang w:eastAsia="zh-CN"/>
              </w:rPr>
              <w:t>N/A</w:t>
            </w:r>
          </w:p>
        </w:tc>
        <w:tc>
          <w:tcPr>
            <w:tcW w:w="672" w:type="dxa"/>
            <w:shd w:val="clear" w:color="auto" w:fill="auto"/>
            <w:vAlign w:val="center"/>
          </w:tcPr>
          <w:p w:rsidR="00464CB8" w:rsidRPr="00116AA0" w:rsidRDefault="00464CB8" w:rsidP="0057700F">
            <w:pPr>
              <w:pStyle w:val="TAC"/>
              <w:rPr>
                <w:rFonts w:cs="Arial"/>
              </w:rPr>
            </w:pPr>
            <w:r w:rsidRPr="00116AA0">
              <w:rPr>
                <w:rFonts w:cs="Arial"/>
              </w:rPr>
              <w:t>N/A</w:t>
            </w:r>
          </w:p>
        </w:tc>
        <w:tc>
          <w:tcPr>
            <w:tcW w:w="672" w:type="dxa"/>
            <w:shd w:val="clear" w:color="auto" w:fill="auto"/>
            <w:vAlign w:val="center"/>
          </w:tcPr>
          <w:p w:rsidR="00464CB8" w:rsidRPr="00116AA0" w:rsidRDefault="00464CB8" w:rsidP="0057700F">
            <w:pPr>
              <w:pStyle w:val="TAC"/>
              <w:rPr>
                <w:rFonts w:cs="Arial"/>
              </w:rPr>
            </w:pPr>
            <w:r w:rsidRPr="00116AA0">
              <w:rPr>
                <w:rFonts w:cs="Arial"/>
              </w:rPr>
              <w:t>N/A</w:t>
            </w:r>
          </w:p>
        </w:tc>
        <w:tc>
          <w:tcPr>
            <w:tcW w:w="721" w:type="dxa"/>
            <w:shd w:val="clear" w:color="auto" w:fill="auto"/>
            <w:vAlign w:val="center"/>
          </w:tcPr>
          <w:p w:rsidR="00464CB8" w:rsidRPr="00116AA0" w:rsidRDefault="00464CB8" w:rsidP="0057700F">
            <w:pPr>
              <w:pStyle w:val="TAC"/>
              <w:rPr>
                <w:rFonts w:cs="Arial"/>
              </w:rPr>
            </w:pPr>
            <w:r w:rsidRPr="00116AA0">
              <w:rPr>
                <w:rFonts w:cs="Arial"/>
              </w:rPr>
              <w:t>100</w:t>
            </w:r>
          </w:p>
        </w:tc>
        <w:tc>
          <w:tcPr>
            <w:tcW w:w="721" w:type="dxa"/>
            <w:shd w:val="clear" w:color="auto" w:fill="auto"/>
            <w:vAlign w:val="center"/>
          </w:tcPr>
          <w:p w:rsidR="00464CB8" w:rsidRPr="00116AA0" w:rsidRDefault="00464CB8" w:rsidP="0057700F">
            <w:pPr>
              <w:pStyle w:val="TAC"/>
              <w:rPr>
                <w:rFonts w:cs="Arial"/>
              </w:rPr>
            </w:pPr>
            <w:r w:rsidRPr="00116AA0">
              <w:rPr>
                <w:rFonts w:cs="Arial"/>
              </w:rPr>
              <w:t>30</w:t>
            </w:r>
          </w:p>
        </w:tc>
        <w:tc>
          <w:tcPr>
            <w:tcW w:w="817"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0"/>
          <w:jc w:val="center"/>
        </w:trPr>
        <w:tc>
          <w:tcPr>
            <w:tcW w:w="1366" w:type="dxa"/>
            <w:shd w:val="clear" w:color="auto" w:fill="auto"/>
            <w:vAlign w:val="center"/>
          </w:tcPr>
          <w:p w:rsidR="00464CB8" w:rsidRPr="00116AA0" w:rsidRDefault="00464CB8" w:rsidP="0057700F">
            <w:pPr>
              <w:pStyle w:val="TAC"/>
              <w:rPr>
                <w:rFonts w:cs="Arial"/>
              </w:rPr>
            </w:pPr>
            <w:r w:rsidRPr="00116AA0">
              <w:rPr>
                <w:rFonts w:cs="Arial"/>
                <w:lang w:val="en-US"/>
              </w:rPr>
              <w:t>CA_</w:t>
            </w:r>
            <w:r w:rsidRPr="00116AA0">
              <w:rPr>
                <w:rFonts w:cs="Arial" w:hint="eastAsia"/>
                <w:lang w:val="en-US"/>
              </w:rPr>
              <w:t>3</w:t>
            </w:r>
            <w:r w:rsidRPr="00116AA0">
              <w:rPr>
                <w:rFonts w:cs="Arial"/>
                <w:lang w:val="en-US"/>
              </w:rPr>
              <w:t>C</w:t>
            </w:r>
          </w:p>
        </w:tc>
        <w:tc>
          <w:tcPr>
            <w:tcW w:w="671" w:type="dxa"/>
            <w:shd w:val="clear" w:color="auto" w:fill="auto"/>
            <w:vAlign w:val="center"/>
          </w:tcPr>
          <w:p w:rsidR="00464CB8" w:rsidRPr="00116AA0" w:rsidRDefault="00464CB8" w:rsidP="0057700F">
            <w:pPr>
              <w:pStyle w:val="TAC"/>
              <w:rPr>
                <w:rFonts w:cs="Arial"/>
              </w:rPr>
            </w:pPr>
            <w:r w:rsidRPr="00116AA0">
              <w:rPr>
                <w:rFonts w:cs="Arial"/>
              </w:rPr>
              <w:t>50</w:t>
            </w:r>
          </w:p>
        </w:tc>
        <w:tc>
          <w:tcPr>
            <w:tcW w:w="672" w:type="dxa"/>
            <w:shd w:val="clear" w:color="auto" w:fill="auto"/>
            <w:vAlign w:val="center"/>
          </w:tcPr>
          <w:p w:rsidR="00464CB8" w:rsidRPr="00116AA0" w:rsidRDefault="00464CB8" w:rsidP="0057700F">
            <w:pPr>
              <w:pStyle w:val="TAC"/>
              <w:rPr>
                <w:rFonts w:cs="Arial"/>
              </w:rPr>
            </w:pPr>
            <w:r w:rsidRPr="00116AA0">
              <w:rPr>
                <w:rFonts w:cs="Arial"/>
              </w:rPr>
              <w:t>0</w:t>
            </w:r>
          </w:p>
        </w:tc>
        <w:tc>
          <w:tcPr>
            <w:tcW w:w="672" w:type="dxa"/>
            <w:shd w:val="clear" w:color="auto" w:fill="auto"/>
            <w:vAlign w:val="center"/>
          </w:tcPr>
          <w:p w:rsidR="00464CB8" w:rsidRPr="00116AA0" w:rsidRDefault="00464CB8" w:rsidP="0057700F">
            <w:pPr>
              <w:pStyle w:val="TAC"/>
              <w:rPr>
                <w:rFonts w:cs="Arial"/>
              </w:rPr>
            </w:pPr>
            <w:r w:rsidRPr="00116AA0">
              <w:rPr>
                <w:rFonts w:cs="Arial"/>
              </w:rPr>
              <w:t>50</w:t>
            </w:r>
          </w:p>
        </w:tc>
        <w:tc>
          <w:tcPr>
            <w:tcW w:w="672" w:type="dxa"/>
            <w:shd w:val="clear" w:color="auto" w:fill="auto"/>
            <w:vAlign w:val="center"/>
          </w:tcPr>
          <w:p w:rsidR="00464CB8" w:rsidRPr="00116AA0" w:rsidRDefault="00464CB8" w:rsidP="0057700F">
            <w:pPr>
              <w:pStyle w:val="TAC"/>
              <w:rPr>
                <w:rFonts w:cs="Arial"/>
              </w:rPr>
            </w:pPr>
            <w:r w:rsidRPr="00116AA0">
              <w:rPr>
                <w:rFonts w:cs="Arial"/>
              </w:rPr>
              <w:t>0</w:t>
            </w:r>
          </w:p>
        </w:tc>
        <w:tc>
          <w:tcPr>
            <w:tcW w:w="649" w:type="dxa"/>
            <w:shd w:val="clear" w:color="auto" w:fill="auto"/>
            <w:vAlign w:val="center"/>
          </w:tcPr>
          <w:p w:rsidR="00464CB8" w:rsidRPr="00116AA0" w:rsidRDefault="00464CB8" w:rsidP="0057700F">
            <w:pPr>
              <w:pStyle w:val="TAC"/>
              <w:rPr>
                <w:rFonts w:cs="Arial"/>
              </w:rPr>
            </w:pPr>
            <w:r w:rsidRPr="00116AA0">
              <w:rPr>
                <w:rFonts w:cs="Arial" w:hint="eastAsia"/>
                <w:lang w:eastAsia="zh-CN"/>
              </w:rPr>
              <w:t>N/A</w:t>
            </w:r>
          </w:p>
        </w:tc>
        <w:tc>
          <w:tcPr>
            <w:tcW w:w="649" w:type="dxa"/>
            <w:shd w:val="clear" w:color="auto" w:fill="auto"/>
            <w:vAlign w:val="center"/>
          </w:tcPr>
          <w:p w:rsidR="00464CB8" w:rsidRPr="00116AA0" w:rsidRDefault="00464CB8" w:rsidP="0057700F">
            <w:pPr>
              <w:pStyle w:val="TAC"/>
              <w:rPr>
                <w:rFonts w:cs="Arial"/>
              </w:rPr>
            </w:pPr>
            <w:r w:rsidRPr="00116AA0">
              <w:rPr>
                <w:rFonts w:cs="Arial" w:hint="eastAsia"/>
                <w:lang w:eastAsia="zh-CN"/>
              </w:rPr>
              <w:t>N/A</w:t>
            </w:r>
          </w:p>
        </w:tc>
        <w:tc>
          <w:tcPr>
            <w:tcW w:w="649" w:type="dxa"/>
            <w:vAlign w:val="center"/>
          </w:tcPr>
          <w:p w:rsidR="00464CB8" w:rsidRPr="00116AA0" w:rsidRDefault="00464CB8" w:rsidP="0057700F">
            <w:pPr>
              <w:pStyle w:val="TAC"/>
              <w:rPr>
                <w:rFonts w:cs="Arial"/>
              </w:rPr>
            </w:pPr>
            <w:r w:rsidRPr="00116AA0">
              <w:rPr>
                <w:rFonts w:cs="Arial" w:hint="eastAsia"/>
                <w:lang w:eastAsia="zh-CN"/>
              </w:rPr>
              <w:t>N/A</w:t>
            </w:r>
          </w:p>
        </w:tc>
        <w:tc>
          <w:tcPr>
            <w:tcW w:w="649" w:type="dxa"/>
            <w:vAlign w:val="center"/>
          </w:tcPr>
          <w:p w:rsidR="00464CB8" w:rsidRPr="00116AA0" w:rsidRDefault="00464CB8" w:rsidP="0057700F">
            <w:pPr>
              <w:pStyle w:val="TAC"/>
              <w:rPr>
                <w:rFonts w:cs="Arial"/>
              </w:rPr>
            </w:pPr>
            <w:r w:rsidRPr="00116AA0">
              <w:rPr>
                <w:rFonts w:cs="Arial" w:hint="eastAsia"/>
                <w:lang w:eastAsia="zh-CN"/>
              </w:rPr>
              <w:t>N/A</w:t>
            </w:r>
          </w:p>
        </w:tc>
        <w:tc>
          <w:tcPr>
            <w:tcW w:w="672" w:type="dxa"/>
            <w:shd w:val="clear" w:color="auto" w:fill="auto"/>
            <w:vAlign w:val="center"/>
          </w:tcPr>
          <w:p w:rsidR="00464CB8" w:rsidRPr="00116AA0" w:rsidRDefault="00464CB8" w:rsidP="0057700F">
            <w:pPr>
              <w:pStyle w:val="TAC"/>
              <w:rPr>
                <w:rFonts w:cs="Arial"/>
              </w:rPr>
            </w:pPr>
            <w:r w:rsidRPr="00116AA0">
              <w:rPr>
                <w:rFonts w:cs="Arial"/>
              </w:rPr>
              <w:t>50</w:t>
            </w:r>
          </w:p>
        </w:tc>
        <w:tc>
          <w:tcPr>
            <w:tcW w:w="672" w:type="dxa"/>
            <w:shd w:val="clear" w:color="auto" w:fill="auto"/>
            <w:vAlign w:val="center"/>
          </w:tcPr>
          <w:p w:rsidR="00464CB8" w:rsidRPr="00116AA0" w:rsidRDefault="00464CB8" w:rsidP="0057700F">
            <w:pPr>
              <w:pStyle w:val="TAC"/>
              <w:rPr>
                <w:rFonts w:cs="Arial"/>
              </w:rPr>
            </w:pPr>
            <w:r w:rsidRPr="00116AA0">
              <w:rPr>
                <w:rFonts w:cs="Arial"/>
              </w:rPr>
              <w:t>0</w:t>
            </w:r>
          </w:p>
        </w:tc>
        <w:tc>
          <w:tcPr>
            <w:tcW w:w="721" w:type="dxa"/>
            <w:shd w:val="clear" w:color="auto" w:fill="auto"/>
            <w:vAlign w:val="center"/>
          </w:tcPr>
          <w:p w:rsidR="00464CB8" w:rsidRPr="00116AA0" w:rsidRDefault="00464CB8" w:rsidP="0057700F">
            <w:pPr>
              <w:pStyle w:val="TAC"/>
              <w:rPr>
                <w:rFonts w:cs="Arial"/>
              </w:rPr>
            </w:pPr>
            <w:r w:rsidRPr="00116AA0">
              <w:rPr>
                <w:rFonts w:cs="Arial"/>
              </w:rPr>
              <w:t>50</w:t>
            </w:r>
          </w:p>
        </w:tc>
        <w:tc>
          <w:tcPr>
            <w:tcW w:w="721" w:type="dxa"/>
            <w:shd w:val="clear" w:color="auto" w:fill="auto"/>
            <w:vAlign w:val="center"/>
          </w:tcPr>
          <w:p w:rsidR="00464CB8" w:rsidRPr="00116AA0" w:rsidRDefault="00464CB8" w:rsidP="0057700F">
            <w:pPr>
              <w:pStyle w:val="TAC"/>
              <w:rPr>
                <w:rFonts w:cs="Arial"/>
              </w:rPr>
            </w:pPr>
            <w:r w:rsidRPr="00116AA0">
              <w:rPr>
                <w:rFonts w:cs="Arial"/>
              </w:rPr>
              <w:t>0</w:t>
            </w:r>
          </w:p>
        </w:tc>
        <w:tc>
          <w:tcPr>
            <w:tcW w:w="817"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0"/>
          <w:jc w:val="center"/>
        </w:trPr>
        <w:tc>
          <w:tcPr>
            <w:tcW w:w="1366" w:type="dxa"/>
            <w:shd w:val="clear" w:color="auto" w:fill="auto"/>
            <w:vAlign w:val="center"/>
          </w:tcPr>
          <w:p w:rsidR="00464CB8" w:rsidRPr="00116AA0" w:rsidRDefault="00464CB8" w:rsidP="0057700F">
            <w:pPr>
              <w:pStyle w:val="TAC"/>
              <w:rPr>
                <w:rFonts w:cs="Arial"/>
              </w:rPr>
            </w:pPr>
            <w:r w:rsidRPr="00116AA0">
              <w:rPr>
                <w:rFonts w:cs="Arial" w:hint="eastAsia"/>
              </w:rPr>
              <w:t>CA_7C</w:t>
            </w:r>
          </w:p>
        </w:tc>
        <w:tc>
          <w:tcPr>
            <w:tcW w:w="671" w:type="dxa"/>
            <w:shd w:val="clear" w:color="auto" w:fill="auto"/>
            <w:vAlign w:val="center"/>
          </w:tcPr>
          <w:p w:rsidR="00464CB8" w:rsidRPr="00116AA0" w:rsidRDefault="00464CB8" w:rsidP="0057700F">
            <w:pPr>
              <w:pStyle w:val="TAC"/>
              <w:rPr>
                <w:rFonts w:cs="Arial"/>
              </w:rPr>
            </w:pPr>
            <w:r w:rsidRPr="00116AA0">
              <w:rPr>
                <w:rFonts w:cs="Arial"/>
              </w:rPr>
              <w:t>N/A</w:t>
            </w:r>
          </w:p>
        </w:tc>
        <w:tc>
          <w:tcPr>
            <w:tcW w:w="672" w:type="dxa"/>
            <w:shd w:val="clear" w:color="auto" w:fill="auto"/>
            <w:vAlign w:val="center"/>
          </w:tcPr>
          <w:p w:rsidR="00464CB8" w:rsidRPr="00116AA0" w:rsidRDefault="00464CB8" w:rsidP="0057700F">
            <w:pPr>
              <w:pStyle w:val="TAC"/>
              <w:rPr>
                <w:rFonts w:cs="Arial"/>
              </w:rPr>
            </w:pPr>
            <w:r w:rsidRPr="00116AA0">
              <w:rPr>
                <w:rFonts w:cs="Arial"/>
              </w:rPr>
              <w:t>N/A</w:t>
            </w:r>
          </w:p>
        </w:tc>
        <w:tc>
          <w:tcPr>
            <w:tcW w:w="672" w:type="dxa"/>
            <w:shd w:val="clear" w:color="auto" w:fill="auto"/>
            <w:vAlign w:val="center"/>
          </w:tcPr>
          <w:p w:rsidR="00464CB8" w:rsidRPr="00116AA0" w:rsidRDefault="00464CB8" w:rsidP="0057700F">
            <w:pPr>
              <w:pStyle w:val="TAC"/>
              <w:rPr>
                <w:rFonts w:cs="Arial"/>
              </w:rPr>
            </w:pPr>
            <w:r w:rsidRPr="00116AA0">
              <w:rPr>
                <w:rFonts w:cs="Arial"/>
              </w:rPr>
              <w:t>75</w:t>
            </w:r>
          </w:p>
        </w:tc>
        <w:tc>
          <w:tcPr>
            <w:tcW w:w="672" w:type="dxa"/>
            <w:shd w:val="clear" w:color="auto" w:fill="auto"/>
            <w:vAlign w:val="center"/>
          </w:tcPr>
          <w:p w:rsidR="00464CB8" w:rsidRPr="00116AA0" w:rsidRDefault="00464CB8" w:rsidP="0057700F">
            <w:pPr>
              <w:pStyle w:val="TAC"/>
              <w:rPr>
                <w:rFonts w:cs="Arial"/>
              </w:rPr>
            </w:pPr>
            <w:r w:rsidRPr="00116AA0">
              <w:rPr>
                <w:rFonts w:cs="Arial"/>
              </w:rPr>
              <w:t>0</w:t>
            </w:r>
          </w:p>
        </w:tc>
        <w:tc>
          <w:tcPr>
            <w:tcW w:w="649" w:type="dxa"/>
            <w:shd w:val="clear" w:color="auto" w:fill="auto"/>
            <w:vAlign w:val="center"/>
          </w:tcPr>
          <w:p w:rsidR="00464CB8" w:rsidRPr="00116AA0" w:rsidRDefault="00464CB8" w:rsidP="0057700F">
            <w:pPr>
              <w:pStyle w:val="TAC"/>
              <w:rPr>
                <w:rFonts w:cs="Arial"/>
              </w:rPr>
            </w:pPr>
            <w:r w:rsidRPr="00116AA0">
              <w:rPr>
                <w:rFonts w:cs="Arial"/>
              </w:rPr>
              <w:t>75</w:t>
            </w:r>
          </w:p>
        </w:tc>
        <w:tc>
          <w:tcPr>
            <w:tcW w:w="649" w:type="dxa"/>
            <w:shd w:val="clear" w:color="auto" w:fill="auto"/>
            <w:vAlign w:val="center"/>
          </w:tcPr>
          <w:p w:rsidR="00464CB8" w:rsidRPr="00116AA0" w:rsidRDefault="00464CB8" w:rsidP="0057700F">
            <w:pPr>
              <w:pStyle w:val="TAC"/>
              <w:rPr>
                <w:rFonts w:cs="Arial"/>
              </w:rPr>
            </w:pPr>
            <w:r w:rsidRPr="00116AA0">
              <w:rPr>
                <w:rFonts w:cs="Arial"/>
              </w:rPr>
              <w:t>0</w:t>
            </w:r>
          </w:p>
        </w:tc>
        <w:tc>
          <w:tcPr>
            <w:tcW w:w="649" w:type="dxa"/>
            <w:vAlign w:val="center"/>
          </w:tcPr>
          <w:p w:rsidR="00464CB8" w:rsidRPr="00116AA0" w:rsidRDefault="00464CB8" w:rsidP="0057700F">
            <w:pPr>
              <w:pStyle w:val="TAC"/>
              <w:rPr>
                <w:rFonts w:cs="Arial"/>
              </w:rPr>
            </w:pPr>
            <w:r w:rsidRPr="00116AA0">
              <w:rPr>
                <w:rFonts w:cs="Arial" w:hint="eastAsia"/>
                <w:lang w:eastAsia="zh-CN"/>
              </w:rPr>
              <w:t>N/A</w:t>
            </w:r>
          </w:p>
        </w:tc>
        <w:tc>
          <w:tcPr>
            <w:tcW w:w="649" w:type="dxa"/>
            <w:vAlign w:val="center"/>
          </w:tcPr>
          <w:p w:rsidR="00464CB8" w:rsidRPr="00116AA0" w:rsidRDefault="00464CB8" w:rsidP="0057700F">
            <w:pPr>
              <w:pStyle w:val="TAC"/>
              <w:rPr>
                <w:rFonts w:cs="Arial"/>
              </w:rPr>
            </w:pPr>
            <w:r w:rsidRPr="00116AA0">
              <w:rPr>
                <w:rFonts w:cs="Arial" w:hint="eastAsia"/>
                <w:lang w:eastAsia="zh-CN"/>
              </w:rPr>
              <w:t>N/A</w:t>
            </w:r>
          </w:p>
        </w:tc>
        <w:tc>
          <w:tcPr>
            <w:tcW w:w="672" w:type="dxa"/>
            <w:shd w:val="clear" w:color="auto" w:fill="auto"/>
            <w:vAlign w:val="center"/>
          </w:tcPr>
          <w:p w:rsidR="00464CB8" w:rsidRPr="00116AA0" w:rsidRDefault="00464CB8" w:rsidP="0057700F">
            <w:pPr>
              <w:pStyle w:val="TAC"/>
              <w:rPr>
                <w:rFonts w:cs="Arial"/>
              </w:rPr>
            </w:pPr>
            <w:r w:rsidRPr="00116AA0">
              <w:rPr>
                <w:rFonts w:cs="Arial"/>
              </w:rPr>
              <w:t>75</w:t>
            </w:r>
          </w:p>
        </w:tc>
        <w:tc>
          <w:tcPr>
            <w:tcW w:w="672" w:type="dxa"/>
            <w:shd w:val="clear" w:color="auto" w:fill="auto"/>
            <w:vAlign w:val="center"/>
          </w:tcPr>
          <w:p w:rsidR="00464CB8" w:rsidRPr="00116AA0" w:rsidRDefault="00464CB8" w:rsidP="0057700F">
            <w:pPr>
              <w:pStyle w:val="TAC"/>
              <w:rPr>
                <w:rFonts w:cs="Arial"/>
              </w:rPr>
            </w:pPr>
            <w:r w:rsidRPr="00116AA0">
              <w:rPr>
                <w:rFonts w:cs="Arial"/>
              </w:rPr>
              <w:t>0</w:t>
            </w:r>
          </w:p>
        </w:tc>
        <w:tc>
          <w:tcPr>
            <w:tcW w:w="721" w:type="dxa"/>
            <w:shd w:val="clear" w:color="auto" w:fill="auto"/>
            <w:vAlign w:val="center"/>
          </w:tcPr>
          <w:p w:rsidR="00464CB8" w:rsidRPr="00116AA0" w:rsidRDefault="00464CB8" w:rsidP="0057700F">
            <w:pPr>
              <w:pStyle w:val="TAC"/>
              <w:rPr>
                <w:rFonts w:cs="Arial"/>
              </w:rPr>
            </w:pPr>
            <w:r w:rsidRPr="00116AA0">
              <w:rPr>
                <w:rFonts w:cs="Arial"/>
              </w:rPr>
              <w:t>75</w:t>
            </w:r>
          </w:p>
        </w:tc>
        <w:tc>
          <w:tcPr>
            <w:tcW w:w="721" w:type="dxa"/>
            <w:shd w:val="clear" w:color="auto" w:fill="auto"/>
            <w:vAlign w:val="center"/>
          </w:tcPr>
          <w:p w:rsidR="00464CB8" w:rsidRPr="00116AA0" w:rsidRDefault="00464CB8" w:rsidP="0057700F">
            <w:pPr>
              <w:pStyle w:val="TAC"/>
              <w:rPr>
                <w:rFonts w:cs="Arial"/>
              </w:rPr>
            </w:pPr>
            <w:r w:rsidRPr="00116AA0">
              <w:rPr>
                <w:rFonts w:cs="Arial"/>
              </w:rPr>
              <w:t>0</w:t>
            </w:r>
          </w:p>
        </w:tc>
        <w:tc>
          <w:tcPr>
            <w:tcW w:w="817"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0"/>
          <w:jc w:val="center"/>
        </w:trPr>
        <w:tc>
          <w:tcPr>
            <w:tcW w:w="1366" w:type="dxa"/>
            <w:shd w:val="clear" w:color="auto" w:fill="auto"/>
            <w:vAlign w:val="center"/>
          </w:tcPr>
          <w:p w:rsidR="00464CB8" w:rsidRPr="00116AA0" w:rsidRDefault="00464CB8" w:rsidP="0057700F">
            <w:pPr>
              <w:pStyle w:val="TAC"/>
              <w:rPr>
                <w:rFonts w:eastAsia="SimSun" w:cs="Arial"/>
              </w:rPr>
            </w:pPr>
            <w:r w:rsidRPr="00116AA0">
              <w:rPr>
                <w:rFonts w:cs="Arial"/>
              </w:rPr>
              <w:t>CA_</w:t>
            </w:r>
            <w:r w:rsidRPr="00116AA0">
              <w:rPr>
                <w:rFonts w:cs="Arial" w:hint="eastAsia"/>
              </w:rPr>
              <w:t>38</w:t>
            </w:r>
            <w:r w:rsidRPr="00116AA0">
              <w:rPr>
                <w:rFonts w:cs="Arial"/>
              </w:rPr>
              <w:t>C</w:t>
            </w:r>
          </w:p>
        </w:tc>
        <w:tc>
          <w:tcPr>
            <w:tcW w:w="671" w:type="dxa"/>
            <w:shd w:val="clear" w:color="auto" w:fill="auto"/>
            <w:vAlign w:val="center"/>
          </w:tcPr>
          <w:p w:rsidR="00464CB8" w:rsidRPr="00116AA0" w:rsidRDefault="00464CB8" w:rsidP="0057700F">
            <w:pPr>
              <w:pStyle w:val="TAC"/>
              <w:rPr>
                <w:rFonts w:eastAsia="ＭＳ 明朝" w:cs="Arial"/>
              </w:rPr>
            </w:pPr>
            <w:r w:rsidRPr="00116AA0">
              <w:rPr>
                <w:rFonts w:cs="Arial"/>
              </w:rPr>
              <w:t>N/A</w:t>
            </w:r>
          </w:p>
        </w:tc>
        <w:tc>
          <w:tcPr>
            <w:tcW w:w="672" w:type="dxa"/>
            <w:shd w:val="clear" w:color="auto" w:fill="auto"/>
            <w:vAlign w:val="center"/>
          </w:tcPr>
          <w:p w:rsidR="00464CB8" w:rsidRPr="00116AA0" w:rsidRDefault="00464CB8" w:rsidP="0057700F">
            <w:pPr>
              <w:pStyle w:val="TAC"/>
              <w:rPr>
                <w:rFonts w:eastAsia="ＭＳ 明朝" w:cs="Arial"/>
              </w:rPr>
            </w:pPr>
            <w:r w:rsidRPr="00116AA0">
              <w:rPr>
                <w:rFonts w:cs="Arial"/>
              </w:rPr>
              <w:t>N/A</w:t>
            </w:r>
          </w:p>
        </w:tc>
        <w:tc>
          <w:tcPr>
            <w:tcW w:w="672" w:type="dxa"/>
            <w:shd w:val="clear" w:color="auto" w:fill="auto"/>
            <w:vAlign w:val="center"/>
          </w:tcPr>
          <w:p w:rsidR="00464CB8" w:rsidRPr="00116AA0" w:rsidRDefault="00464CB8" w:rsidP="0057700F">
            <w:pPr>
              <w:pStyle w:val="TAC"/>
              <w:rPr>
                <w:rFonts w:eastAsia="ＭＳ 明朝" w:cs="Arial"/>
              </w:rPr>
            </w:pPr>
            <w:r w:rsidRPr="00116AA0">
              <w:rPr>
                <w:rFonts w:cs="Arial"/>
              </w:rPr>
              <w:t>N/A</w:t>
            </w:r>
          </w:p>
        </w:tc>
        <w:tc>
          <w:tcPr>
            <w:tcW w:w="672" w:type="dxa"/>
            <w:shd w:val="clear" w:color="auto" w:fill="auto"/>
            <w:vAlign w:val="center"/>
          </w:tcPr>
          <w:p w:rsidR="00464CB8" w:rsidRPr="00116AA0" w:rsidRDefault="00464CB8" w:rsidP="0057700F">
            <w:pPr>
              <w:pStyle w:val="TAC"/>
              <w:rPr>
                <w:rFonts w:eastAsia="ＭＳ 明朝" w:cs="Arial"/>
              </w:rPr>
            </w:pPr>
            <w:r w:rsidRPr="00116AA0">
              <w:rPr>
                <w:rFonts w:cs="Arial"/>
              </w:rPr>
              <w:t>N/A</w:t>
            </w:r>
          </w:p>
        </w:tc>
        <w:tc>
          <w:tcPr>
            <w:tcW w:w="64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75</w:t>
            </w:r>
          </w:p>
        </w:tc>
        <w:tc>
          <w:tcPr>
            <w:tcW w:w="64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75</w:t>
            </w:r>
          </w:p>
        </w:tc>
        <w:tc>
          <w:tcPr>
            <w:tcW w:w="649" w:type="dxa"/>
            <w:vAlign w:val="center"/>
          </w:tcPr>
          <w:p w:rsidR="00464CB8" w:rsidRPr="00116AA0" w:rsidRDefault="00464CB8" w:rsidP="0057700F">
            <w:pPr>
              <w:pStyle w:val="TAC"/>
              <w:rPr>
                <w:rFonts w:cs="Arial"/>
              </w:rPr>
            </w:pPr>
            <w:r w:rsidRPr="00116AA0">
              <w:rPr>
                <w:rFonts w:cs="Arial" w:hint="eastAsia"/>
                <w:lang w:eastAsia="zh-CN"/>
              </w:rPr>
              <w:t>N/A</w:t>
            </w:r>
          </w:p>
        </w:tc>
        <w:tc>
          <w:tcPr>
            <w:tcW w:w="649" w:type="dxa"/>
            <w:vAlign w:val="center"/>
          </w:tcPr>
          <w:p w:rsidR="00464CB8" w:rsidRPr="00116AA0" w:rsidRDefault="00464CB8" w:rsidP="0057700F">
            <w:pPr>
              <w:pStyle w:val="TAC"/>
              <w:rPr>
                <w:rFonts w:cs="Arial"/>
              </w:rPr>
            </w:pPr>
            <w:r w:rsidRPr="00116AA0">
              <w:rPr>
                <w:rFonts w:cs="Arial" w:hint="eastAsia"/>
                <w:lang w:eastAsia="zh-CN"/>
              </w:rPr>
              <w:t>N/A</w:t>
            </w:r>
          </w:p>
        </w:tc>
        <w:tc>
          <w:tcPr>
            <w:tcW w:w="672" w:type="dxa"/>
            <w:shd w:val="clear" w:color="auto" w:fill="auto"/>
            <w:vAlign w:val="center"/>
          </w:tcPr>
          <w:p w:rsidR="00464CB8" w:rsidRPr="00116AA0" w:rsidRDefault="00464CB8" w:rsidP="0057700F">
            <w:pPr>
              <w:pStyle w:val="TAC"/>
              <w:rPr>
                <w:rFonts w:eastAsia="ＭＳ 明朝" w:cs="Arial"/>
              </w:rPr>
            </w:pPr>
            <w:r w:rsidRPr="00116AA0">
              <w:rPr>
                <w:rFonts w:cs="Arial"/>
              </w:rPr>
              <w:t>N/A</w:t>
            </w:r>
          </w:p>
        </w:tc>
        <w:tc>
          <w:tcPr>
            <w:tcW w:w="672" w:type="dxa"/>
            <w:shd w:val="clear" w:color="auto" w:fill="auto"/>
            <w:vAlign w:val="center"/>
          </w:tcPr>
          <w:p w:rsidR="00464CB8" w:rsidRPr="00116AA0" w:rsidRDefault="00464CB8" w:rsidP="0057700F">
            <w:pPr>
              <w:pStyle w:val="TAC"/>
              <w:rPr>
                <w:rFonts w:eastAsia="ＭＳ 明朝" w:cs="Arial"/>
              </w:rPr>
            </w:pPr>
            <w:r w:rsidRPr="00116AA0">
              <w:rPr>
                <w:rFonts w:cs="Arial"/>
              </w:rPr>
              <w:t>N/A</w:t>
            </w:r>
          </w:p>
        </w:tc>
        <w:tc>
          <w:tcPr>
            <w:tcW w:w="72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100</w:t>
            </w:r>
          </w:p>
        </w:tc>
        <w:tc>
          <w:tcPr>
            <w:tcW w:w="72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100</w:t>
            </w:r>
          </w:p>
        </w:tc>
        <w:tc>
          <w:tcPr>
            <w:tcW w:w="817" w:type="dxa"/>
            <w:shd w:val="clear" w:color="auto" w:fill="auto"/>
            <w:vAlign w:val="center"/>
          </w:tcPr>
          <w:p w:rsidR="00464CB8" w:rsidRPr="00116AA0" w:rsidRDefault="00464CB8" w:rsidP="0057700F">
            <w:pPr>
              <w:pStyle w:val="TAC"/>
              <w:rPr>
                <w:rFonts w:eastAsia="ＭＳ 明朝" w:cs="Arial"/>
              </w:rPr>
            </w:pPr>
            <w:r w:rsidRPr="00116AA0">
              <w:rPr>
                <w:rFonts w:cs="Arial" w:hint="eastAsia"/>
              </w:rPr>
              <w:t>TDD</w:t>
            </w:r>
          </w:p>
        </w:tc>
      </w:tr>
      <w:tr w:rsidR="00464CB8" w:rsidRPr="009715C6" w:rsidTr="0057700F">
        <w:trPr>
          <w:trHeight w:val="20"/>
          <w:jc w:val="center"/>
        </w:trPr>
        <w:tc>
          <w:tcPr>
            <w:tcW w:w="1366" w:type="dxa"/>
            <w:shd w:val="clear" w:color="auto" w:fill="auto"/>
            <w:vAlign w:val="center"/>
          </w:tcPr>
          <w:p w:rsidR="00464CB8" w:rsidRPr="00116AA0" w:rsidRDefault="00464CB8" w:rsidP="0057700F">
            <w:pPr>
              <w:pStyle w:val="TAC"/>
              <w:rPr>
                <w:rFonts w:cs="Arial"/>
              </w:rPr>
            </w:pPr>
            <w:r w:rsidRPr="00116AA0">
              <w:rPr>
                <w:rFonts w:eastAsia="SimSun" w:cs="Arial" w:hint="eastAsia"/>
                <w:lang w:eastAsia="zh-CN"/>
              </w:rPr>
              <w:t>CA_39C</w:t>
            </w:r>
          </w:p>
        </w:tc>
        <w:tc>
          <w:tcPr>
            <w:tcW w:w="671" w:type="dxa"/>
            <w:shd w:val="clear" w:color="auto" w:fill="auto"/>
            <w:vAlign w:val="center"/>
          </w:tcPr>
          <w:p w:rsidR="00464CB8" w:rsidRPr="00116AA0" w:rsidRDefault="00464CB8" w:rsidP="0057700F">
            <w:pPr>
              <w:pStyle w:val="TAC"/>
              <w:rPr>
                <w:rFonts w:eastAsia="ＭＳ 明朝" w:cs="Arial"/>
              </w:rPr>
            </w:pPr>
            <w:r w:rsidRPr="00116AA0">
              <w:rPr>
                <w:rFonts w:eastAsia="SimSun" w:cs="Arial" w:hint="eastAsia"/>
                <w:lang w:eastAsia="zh-CN"/>
              </w:rPr>
              <w:t>100</w:t>
            </w:r>
          </w:p>
        </w:tc>
        <w:tc>
          <w:tcPr>
            <w:tcW w:w="672" w:type="dxa"/>
            <w:shd w:val="clear" w:color="auto" w:fill="auto"/>
            <w:vAlign w:val="center"/>
          </w:tcPr>
          <w:p w:rsidR="00464CB8" w:rsidRPr="00116AA0" w:rsidRDefault="00464CB8" w:rsidP="0057700F">
            <w:pPr>
              <w:pStyle w:val="TAC"/>
              <w:rPr>
                <w:rFonts w:eastAsia="ＭＳ 明朝" w:cs="Arial"/>
              </w:rPr>
            </w:pPr>
            <w:r w:rsidRPr="00116AA0">
              <w:rPr>
                <w:rFonts w:eastAsia="SimSun" w:cs="Arial" w:hint="eastAsia"/>
                <w:lang w:eastAsia="zh-CN"/>
              </w:rPr>
              <w:t>25</w:t>
            </w:r>
          </w:p>
        </w:tc>
        <w:tc>
          <w:tcPr>
            <w:tcW w:w="672" w:type="dxa"/>
            <w:shd w:val="clear" w:color="auto" w:fill="auto"/>
            <w:vAlign w:val="center"/>
          </w:tcPr>
          <w:p w:rsidR="00464CB8" w:rsidRPr="00116AA0" w:rsidRDefault="00464CB8" w:rsidP="0057700F">
            <w:pPr>
              <w:pStyle w:val="TAC"/>
              <w:rPr>
                <w:rFonts w:eastAsia="ＭＳ 明朝" w:cs="Arial"/>
              </w:rPr>
            </w:pPr>
            <w:r w:rsidRPr="00116AA0">
              <w:rPr>
                <w:rFonts w:eastAsia="SimSun" w:cs="Arial" w:hint="eastAsia"/>
                <w:lang w:eastAsia="zh-CN"/>
              </w:rPr>
              <w:t>100</w:t>
            </w:r>
          </w:p>
        </w:tc>
        <w:tc>
          <w:tcPr>
            <w:tcW w:w="672" w:type="dxa"/>
            <w:shd w:val="clear" w:color="auto" w:fill="auto"/>
            <w:vAlign w:val="center"/>
          </w:tcPr>
          <w:p w:rsidR="00464CB8" w:rsidRPr="00116AA0" w:rsidRDefault="00464CB8" w:rsidP="0057700F">
            <w:pPr>
              <w:pStyle w:val="TAC"/>
              <w:rPr>
                <w:rFonts w:eastAsia="ＭＳ 明朝" w:cs="Arial"/>
              </w:rPr>
            </w:pPr>
            <w:r w:rsidRPr="00116AA0">
              <w:rPr>
                <w:rFonts w:eastAsia="SimSun" w:cs="Arial" w:hint="eastAsia"/>
                <w:lang w:eastAsia="zh-CN"/>
              </w:rPr>
              <w:t>50</w:t>
            </w:r>
          </w:p>
        </w:tc>
        <w:tc>
          <w:tcPr>
            <w:tcW w:w="649" w:type="dxa"/>
            <w:shd w:val="clear" w:color="auto" w:fill="auto"/>
            <w:vAlign w:val="center"/>
          </w:tcPr>
          <w:p w:rsidR="00464CB8" w:rsidRPr="00116AA0" w:rsidRDefault="00464CB8" w:rsidP="0057700F">
            <w:pPr>
              <w:pStyle w:val="TAC"/>
              <w:rPr>
                <w:rFonts w:eastAsia="ＭＳ 明朝" w:cs="Arial"/>
              </w:rPr>
            </w:pPr>
            <w:r w:rsidRPr="00116AA0">
              <w:rPr>
                <w:rFonts w:cs="Arial"/>
              </w:rPr>
              <w:t>N/A</w:t>
            </w:r>
          </w:p>
        </w:tc>
        <w:tc>
          <w:tcPr>
            <w:tcW w:w="649" w:type="dxa"/>
            <w:shd w:val="clear" w:color="auto" w:fill="auto"/>
            <w:vAlign w:val="center"/>
          </w:tcPr>
          <w:p w:rsidR="00464CB8" w:rsidRPr="00116AA0" w:rsidRDefault="00464CB8" w:rsidP="0057700F">
            <w:pPr>
              <w:pStyle w:val="TAC"/>
              <w:rPr>
                <w:rFonts w:eastAsia="ＭＳ 明朝" w:cs="Arial"/>
              </w:rPr>
            </w:pPr>
            <w:r w:rsidRPr="00116AA0">
              <w:rPr>
                <w:rFonts w:cs="Arial"/>
              </w:rPr>
              <w:t>N/A</w:t>
            </w:r>
          </w:p>
        </w:tc>
        <w:tc>
          <w:tcPr>
            <w:tcW w:w="649" w:type="dxa"/>
            <w:vAlign w:val="center"/>
          </w:tcPr>
          <w:p w:rsidR="00464CB8" w:rsidRPr="00116AA0" w:rsidRDefault="00464CB8" w:rsidP="0057700F">
            <w:pPr>
              <w:pStyle w:val="TAC"/>
              <w:rPr>
                <w:rFonts w:eastAsia="SimSun" w:cs="Arial"/>
                <w:lang w:eastAsia="zh-CN"/>
              </w:rPr>
            </w:pPr>
            <w:r w:rsidRPr="00116AA0">
              <w:rPr>
                <w:rFonts w:cs="Arial" w:hint="eastAsia"/>
                <w:lang w:eastAsia="zh-CN"/>
              </w:rPr>
              <w:t>N/A</w:t>
            </w:r>
          </w:p>
        </w:tc>
        <w:tc>
          <w:tcPr>
            <w:tcW w:w="649" w:type="dxa"/>
            <w:vAlign w:val="center"/>
          </w:tcPr>
          <w:p w:rsidR="00464CB8" w:rsidRPr="00116AA0" w:rsidRDefault="00464CB8" w:rsidP="0057700F">
            <w:pPr>
              <w:pStyle w:val="TAC"/>
              <w:rPr>
                <w:rFonts w:eastAsia="SimSun" w:cs="Arial"/>
                <w:lang w:eastAsia="zh-CN"/>
              </w:rPr>
            </w:pPr>
            <w:r w:rsidRPr="00116AA0">
              <w:rPr>
                <w:rFonts w:cs="Arial" w:hint="eastAsia"/>
                <w:lang w:eastAsia="zh-CN"/>
              </w:rPr>
              <w:t>N/A</w:t>
            </w:r>
          </w:p>
        </w:tc>
        <w:tc>
          <w:tcPr>
            <w:tcW w:w="672" w:type="dxa"/>
            <w:shd w:val="clear" w:color="auto" w:fill="auto"/>
            <w:vAlign w:val="center"/>
          </w:tcPr>
          <w:p w:rsidR="00464CB8" w:rsidRPr="00116AA0" w:rsidRDefault="00464CB8" w:rsidP="0057700F">
            <w:pPr>
              <w:pStyle w:val="TAC"/>
              <w:rPr>
                <w:rFonts w:eastAsia="ＭＳ 明朝" w:cs="Arial"/>
              </w:rPr>
            </w:pPr>
            <w:r w:rsidRPr="00116AA0">
              <w:rPr>
                <w:rFonts w:eastAsia="SimSun" w:cs="Arial" w:hint="eastAsia"/>
                <w:lang w:eastAsia="zh-CN"/>
              </w:rPr>
              <w:t>100</w:t>
            </w:r>
          </w:p>
        </w:tc>
        <w:tc>
          <w:tcPr>
            <w:tcW w:w="672" w:type="dxa"/>
            <w:shd w:val="clear" w:color="auto" w:fill="auto"/>
            <w:vAlign w:val="center"/>
          </w:tcPr>
          <w:p w:rsidR="00464CB8" w:rsidRPr="00116AA0" w:rsidRDefault="00464CB8" w:rsidP="0057700F">
            <w:pPr>
              <w:pStyle w:val="TAC"/>
              <w:rPr>
                <w:rFonts w:eastAsia="ＭＳ 明朝" w:cs="Arial"/>
              </w:rPr>
            </w:pPr>
            <w:r w:rsidRPr="00116AA0">
              <w:rPr>
                <w:rFonts w:eastAsia="SimSun" w:cs="Arial" w:hint="eastAsia"/>
                <w:lang w:eastAsia="zh-CN"/>
              </w:rPr>
              <w:t>75</w:t>
            </w:r>
          </w:p>
        </w:tc>
        <w:tc>
          <w:tcPr>
            <w:tcW w:w="721" w:type="dxa"/>
            <w:shd w:val="clear" w:color="auto" w:fill="auto"/>
            <w:vAlign w:val="center"/>
          </w:tcPr>
          <w:p w:rsidR="00464CB8" w:rsidRPr="00116AA0" w:rsidRDefault="00464CB8" w:rsidP="0057700F">
            <w:pPr>
              <w:pStyle w:val="TAC"/>
              <w:rPr>
                <w:rFonts w:eastAsia="ＭＳ 明朝" w:cs="Arial"/>
              </w:rPr>
            </w:pPr>
            <w:r w:rsidRPr="00116AA0">
              <w:rPr>
                <w:rFonts w:cs="Arial"/>
              </w:rPr>
              <w:t>N/A</w:t>
            </w:r>
          </w:p>
        </w:tc>
        <w:tc>
          <w:tcPr>
            <w:tcW w:w="721" w:type="dxa"/>
            <w:shd w:val="clear" w:color="auto" w:fill="auto"/>
            <w:vAlign w:val="center"/>
          </w:tcPr>
          <w:p w:rsidR="00464CB8" w:rsidRPr="00116AA0" w:rsidRDefault="00464CB8" w:rsidP="0057700F">
            <w:pPr>
              <w:pStyle w:val="TAC"/>
              <w:rPr>
                <w:rFonts w:eastAsia="ＭＳ 明朝" w:cs="Arial"/>
              </w:rPr>
            </w:pPr>
            <w:r w:rsidRPr="00116AA0">
              <w:rPr>
                <w:rFonts w:cs="Arial"/>
              </w:rPr>
              <w:t>N/A</w:t>
            </w:r>
          </w:p>
        </w:tc>
        <w:tc>
          <w:tcPr>
            <w:tcW w:w="817" w:type="dxa"/>
            <w:shd w:val="clear" w:color="auto" w:fill="auto"/>
            <w:vAlign w:val="center"/>
          </w:tcPr>
          <w:p w:rsidR="00464CB8" w:rsidRPr="00116AA0" w:rsidRDefault="00464CB8" w:rsidP="0057700F">
            <w:pPr>
              <w:pStyle w:val="TAC"/>
              <w:rPr>
                <w:rFonts w:cs="Arial"/>
              </w:rPr>
            </w:pPr>
            <w:r w:rsidRPr="00116AA0">
              <w:rPr>
                <w:rFonts w:eastAsia="SimSun" w:cs="Arial" w:hint="eastAsia"/>
                <w:lang w:eastAsia="zh-CN"/>
              </w:rPr>
              <w:t>TDD</w:t>
            </w:r>
          </w:p>
        </w:tc>
      </w:tr>
      <w:tr w:rsidR="00464CB8" w:rsidRPr="009715C6" w:rsidTr="0057700F">
        <w:trPr>
          <w:trHeight w:val="20"/>
          <w:jc w:val="center"/>
        </w:trPr>
        <w:tc>
          <w:tcPr>
            <w:tcW w:w="1366" w:type="dxa"/>
            <w:shd w:val="clear" w:color="auto" w:fill="auto"/>
            <w:vAlign w:val="center"/>
          </w:tcPr>
          <w:p w:rsidR="00464CB8" w:rsidRPr="00116AA0" w:rsidRDefault="00464CB8" w:rsidP="0057700F">
            <w:pPr>
              <w:pStyle w:val="TAC"/>
              <w:rPr>
                <w:rFonts w:cs="Arial"/>
              </w:rPr>
            </w:pPr>
            <w:r w:rsidRPr="00116AA0">
              <w:rPr>
                <w:rFonts w:cs="Arial"/>
              </w:rPr>
              <w:t>CA_40C</w:t>
            </w:r>
          </w:p>
        </w:tc>
        <w:tc>
          <w:tcPr>
            <w:tcW w:w="671" w:type="dxa"/>
            <w:shd w:val="clear" w:color="auto" w:fill="auto"/>
            <w:vAlign w:val="center"/>
          </w:tcPr>
          <w:p w:rsidR="00464CB8" w:rsidRPr="00116AA0" w:rsidRDefault="00464CB8" w:rsidP="0057700F">
            <w:pPr>
              <w:pStyle w:val="TAC"/>
              <w:rPr>
                <w:rFonts w:eastAsia="ＭＳ 明朝" w:cs="Arial"/>
              </w:rPr>
            </w:pPr>
            <w:r w:rsidRPr="00116AA0">
              <w:rPr>
                <w:rFonts w:cs="Arial"/>
              </w:rPr>
              <w:t>N/A</w:t>
            </w:r>
          </w:p>
        </w:tc>
        <w:tc>
          <w:tcPr>
            <w:tcW w:w="672" w:type="dxa"/>
            <w:shd w:val="clear" w:color="auto" w:fill="auto"/>
            <w:vAlign w:val="center"/>
          </w:tcPr>
          <w:p w:rsidR="00464CB8" w:rsidRPr="00116AA0" w:rsidRDefault="00464CB8" w:rsidP="0057700F">
            <w:pPr>
              <w:pStyle w:val="TAC"/>
              <w:rPr>
                <w:rFonts w:eastAsia="ＭＳ 明朝" w:cs="Arial"/>
              </w:rPr>
            </w:pPr>
            <w:r w:rsidRPr="00116AA0">
              <w:rPr>
                <w:rFonts w:cs="Arial"/>
              </w:rPr>
              <w:t>N/A</w:t>
            </w:r>
          </w:p>
        </w:tc>
        <w:tc>
          <w:tcPr>
            <w:tcW w:w="67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100</w:t>
            </w:r>
          </w:p>
        </w:tc>
        <w:tc>
          <w:tcPr>
            <w:tcW w:w="67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p>
        </w:tc>
        <w:tc>
          <w:tcPr>
            <w:tcW w:w="64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75</w:t>
            </w:r>
          </w:p>
        </w:tc>
        <w:tc>
          <w:tcPr>
            <w:tcW w:w="64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75</w:t>
            </w:r>
          </w:p>
        </w:tc>
        <w:tc>
          <w:tcPr>
            <w:tcW w:w="649" w:type="dxa"/>
            <w:vAlign w:val="center"/>
          </w:tcPr>
          <w:p w:rsidR="00464CB8" w:rsidRPr="00116AA0" w:rsidRDefault="00464CB8" w:rsidP="0057700F">
            <w:pPr>
              <w:pStyle w:val="TAC"/>
              <w:rPr>
                <w:rFonts w:cs="Arial"/>
              </w:rPr>
            </w:pPr>
            <w:r w:rsidRPr="00116AA0">
              <w:rPr>
                <w:rFonts w:cs="Arial" w:hint="eastAsia"/>
                <w:lang w:eastAsia="zh-CN"/>
              </w:rPr>
              <w:t>N/A</w:t>
            </w:r>
          </w:p>
        </w:tc>
        <w:tc>
          <w:tcPr>
            <w:tcW w:w="649" w:type="dxa"/>
            <w:vAlign w:val="center"/>
          </w:tcPr>
          <w:p w:rsidR="00464CB8" w:rsidRPr="00116AA0" w:rsidRDefault="00464CB8" w:rsidP="0057700F">
            <w:pPr>
              <w:pStyle w:val="TAC"/>
              <w:rPr>
                <w:rFonts w:cs="Arial"/>
              </w:rPr>
            </w:pPr>
            <w:r w:rsidRPr="00116AA0">
              <w:rPr>
                <w:rFonts w:cs="Arial" w:hint="eastAsia"/>
                <w:lang w:eastAsia="zh-CN"/>
              </w:rPr>
              <w:t>N/A</w:t>
            </w:r>
          </w:p>
        </w:tc>
        <w:tc>
          <w:tcPr>
            <w:tcW w:w="672" w:type="dxa"/>
            <w:shd w:val="clear" w:color="auto" w:fill="auto"/>
            <w:vAlign w:val="center"/>
          </w:tcPr>
          <w:p w:rsidR="00464CB8" w:rsidRPr="00116AA0" w:rsidRDefault="00464CB8" w:rsidP="0057700F">
            <w:pPr>
              <w:pStyle w:val="TAC"/>
              <w:rPr>
                <w:rFonts w:eastAsia="ＭＳ 明朝" w:cs="Arial"/>
              </w:rPr>
            </w:pPr>
            <w:r w:rsidRPr="00116AA0">
              <w:rPr>
                <w:rFonts w:cs="Arial"/>
              </w:rPr>
              <w:t>100</w:t>
            </w:r>
          </w:p>
        </w:tc>
        <w:tc>
          <w:tcPr>
            <w:tcW w:w="67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75</w:t>
            </w:r>
          </w:p>
        </w:tc>
        <w:tc>
          <w:tcPr>
            <w:tcW w:w="72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100</w:t>
            </w:r>
          </w:p>
        </w:tc>
        <w:tc>
          <w:tcPr>
            <w:tcW w:w="72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100</w:t>
            </w:r>
          </w:p>
        </w:tc>
        <w:tc>
          <w:tcPr>
            <w:tcW w:w="81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TDD</w:t>
            </w:r>
          </w:p>
        </w:tc>
      </w:tr>
      <w:tr w:rsidR="00464CB8" w:rsidRPr="009715C6" w:rsidTr="0057700F">
        <w:trPr>
          <w:trHeight w:val="20"/>
          <w:jc w:val="center"/>
        </w:trPr>
        <w:tc>
          <w:tcPr>
            <w:tcW w:w="1366" w:type="dxa"/>
            <w:shd w:val="clear" w:color="auto" w:fill="auto"/>
            <w:vAlign w:val="center"/>
          </w:tcPr>
          <w:p w:rsidR="00464CB8" w:rsidRPr="00116AA0" w:rsidRDefault="00464CB8" w:rsidP="0057700F">
            <w:pPr>
              <w:pStyle w:val="TAC"/>
              <w:rPr>
                <w:rFonts w:cs="Arial"/>
              </w:rPr>
            </w:pPr>
            <w:r w:rsidRPr="00116AA0">
              <w:rPr>
                <w:rFonts w:cs="Arial"/>
              </w:rPr>
              <w:t>CA_41C</w:t>
            </w:r>
          </w:p>
        </w:tc>
        <w:tc>
          <w:tcPr>
            <w:tcW w:w="671" w:type="dxa"/>
            <w:shd w:val="clear" w:color="auto" w:fill="auto"/>
            <w:vAlign w:val="center"/>
          </w:tcPr>
          <w:p w:rsidR="00464CB8" w:rsidRPr="00116AA0" w:rsidRDefault="00464CB8" w:rsidP="0057700F">
            <w:pPr>
              <w:pStyle w:val="TAC"/>
              <w:rPr>
                <w:rFonts w:eastAsia="ＭＳ 明朝" w:cs="Arial"/>
              </w:rPr>
            </w:pPr>
            <w:r w:rsidRPr="00116AA0">
              <w:rPr>
                <w:rFonts w:cs="Arial"/>
              </w:rPr>
              <w:t>N/A</w:t>
            </w:r>
          </w:p>
        </w:tc>
        <w:tc>
          <w:tcPr>
            <w:tcW w:w="672" w:type="dxa"/>
            <w:shd w:val="clear" w:color="auto" w:fill="auto"/>
            <w:vAlign w:val="center"/>
          </w:tcPr>
          <w:p w:rsidR="00464CB8" w:rsidRPr="00116AA0" w:rsidRDefault="00464CB8" w:rsidP="0057700F">
            <w:pPr>
              <w:pStyle w:val="TAC"/>
              <w:rPr>
                <w:rFonts w:eastAsia="ＭＳ 明朝" w:cs="Arial"/>
              </w:rPr>
            </w:pPr>
            <w:r w:rsidRPr="00116AA0">
              <w:rPr>
                <w:rFonts w:cs="Arial"/>
              </w:rPr>
              <w:t>N/A</w:t>
            </w:r>
          </w:p>
        </w:tc>
        <w:tc>
          <w:tcPr>
            <w:tcW w:w="67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100</w:t>
            </w:r>
          </w:p>
        </w:tc>
        <w:tc>
          <w:tcPr>
            <w:tcW w:w="67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50</w:t>
            </w:r>
          </w:p>
        </w:tc>
        <w:tc>
          <w:tcPr>
            <w:tcW w:w="64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75</w:t>
            </w:r>
          </w:p>
        </w:tc>
        <w:tc>
          <w:tcPr>
            <w:tcW w:w="64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75</w:t>
            </w:r>
          </w:p>
        </w:tc>
        <w:tc>
          <w:tcPr>
            <w:tcW w:w="649" w:type="dxa"/>
            <w:vAlign w:val="center"/>
          </w:tcPr>
          <w:p w:rsidR="00464CB8" w:rsidRPr="00116AA0" w:rsidRDefault="00464CB8" w:rsidP="0057700F">
            <w:pPr>
              <w:pStyle w:val="TAC"/>
              <w:rPr>
                <w:rFonts w:eastAsia="ＭＳ 明朝" w:cs="Arial"/>
              </w:rPr>
            </w:pPr>
            <w:r w:rsidRPr="00116AA0">
              <w:rPr>
                <w:rFonts w:cs="Arial" w:hint="eastAsia"/>
                <w:lang w:eastAsia="zh-CN"/>
              </w:rPr>
              <w:t>N/A</w:t>
            </w:r>
          </w:p>
        </w:tc>
        <w:tc>
          <w:tcPr>
            <w:tcW w:w="649" w:type="dxa"/>
            <w:vAlign w:val="center"/>
          </w:tcPr>
          <w:p w:rsidR="00464CB8" w:rsidRPr="00116AA0" w:rsidRDefault="00464CB8" w:rsidP="0057700F">
            <w:pPr>
              <w:pStyle w:val="TAC"/>
              <w:rPr>
                <w:rFonts w:eastAsia="ＭＳ 明朝" w:cs="Arial"/>
              </w:rPr>
            </w:pPr>
            <w:r w:rsidRPr="00116AA0">
              <w:rPr>
                <w:rFonts w:cs="Arial" w:hint="eastAsia"/>
                <w:lang w:eastAsia="zh-CN"/>
              </w:rPr>
              <w:t>N/A</w:t>
            </w:r>
          </w:p>
        </w:tc>
        <w:tc>
          <w:tcPr>
            <w:tcW w:w="67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100</w:t>
            </w:r>
          </w:p>
        </w:tc>
        <w:tc>
          <w:tcPr>
            <w:tcW w:w="67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75</w:t>
            </w:r>
          </w:p>
        </w:tc>
        <w:tc>
          <w:tcPr>
            <w:tcW w:w="72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100</w:t>
            </w:r>
          </w:p>
        </w:tc>
        <w:tc>
          <w:tcPr>
            <w:tcW w:w="72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100</w:t>
            </w:r>
          </w:p>
        </w:tc>
        <w:tc>
          <w:tcPr>
            <w:tcW w:w="81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TDD</w:t>
            </w:r>
          </w:p>
        </w:tc>
      </w:tr>
      <w:tr w:rsidR="00464CB8" w:rsidRPr="009715C6" w:rsidTr="0057700F">
        <w:trPr>
          <w:trHeight w:val="20"/>
          <w:jc w:val="center"/>
        </w:trPr>
        <w:tc>
          <w:tcPr>
            <w:tcW w:w="1366" w:type="dxa"/>
            <w:shd w:val="clear" w:color="auto" w:fill="auto"/>
            <w:vAlign w:val="center"/>
          </w:tcPr>
          <w:p w:rsidR="00464CB8" w:rsidRPr="00116AA0" w:rsidRDefault="00464CB8" w:rsidP="0057700F">
            <w:pPr>
              <w:pStyle w:val="TAC"/>
              <w:rPr>
                <w:rFonts w:cs="Arial"/>
              </w:rPr>
            </w:pPr>
            <w:r w:rsidRPr="00116AA0">
              <w:rPr>
                <w:rFonts w:cs="Arial"/>
              </w:rPr>
              <w:t>CA_4</w:t>
            </w:r>
            <w:r w:rsidRPr="00116AA0">
              <w:rPr>
                <w:rFonts w:cs="Arial" w:hint="eastAsia"/>
                <w:lang w:eastAsia="ja-JP"/>
              </w:rPr>
              <w:t>2</w:t>
            </w:r>
            <w:r w:rsidRPr="00116AA0">
              <w:rPr>
                <w:rFonts w:cs="Arial"/>
              </w:rPr>
              <w:t>C</w:t>
            </w:r>
          </w:p>
        </w:tc>
        <w:tc>
          <w:tcPr>
            <w:tcW w:w="671" w:type="dxa"/>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100</w:t>
            </w:r>
          </w:p>
        </w:tc>
        <w:tc>
          <w:tcPr>
            <w:tcW w:w="672" w:type="dxa"/>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25</w:t>
            </w:r>
          </w:p>
        </w:tc>
        <w:tc>
          <w:tcPr>
            <w:tcW w:w="672" w:type="dxa"/>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100</w:t>
            </w:r>
          </w:p>
        </w:tc>
        <w:tc>
          <w:tcPr>
            <w:tcW w:w="672" w:type="dxa"/>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50</w:t>
            </w:r>
          </w:p>
        </w:tc>
        <w:tc>
          <w:tcPr>
            <w:tcW w:w="649" w:type="dxa"/>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N/A</w:t>
            </w:r>
          </w:p>
        </w:tc>
        <w:tc>
          <w:tcPr>
            <w:tcW w:w="649" w:type="dxa"/>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N/A</w:t>
            </w:r>
          </w:p>
        </w:tc>
        <w:tc>
          <w:tcPr>
            <w:tcW w:w="649" w:type="dxa"/>
            <w:vAlign w:val="center"/>
          </w:tcPr>
          <w:p w:rsidR="00464CB8" w:rsidRPr="00116AA0" w:rsidRDefault="00464CB8" w:rsidP="0057700F">
            <w:pPr>
              <w:pStyle w:val="TAC"/>
              <w:rPr>
                <w:rFonts w:cs="Arial"/>
                <w:lang w:eastAsia="ja-JP"/>
              </w:rPr>
            </w:pPr>
            <w:r w:rsidRPr="00116AA0">
              <w:rPr>
                <w:rFonts w:cs="Arial" w:hint="eastAsia"/>
                <w:lang w:eastAsia="zh-CN"/>
              </w:rPr>
              <w:t>N/A</w:t>
            </w:r>
          </w:p>
        </w:tc>
        <w:tc>
          <w:tcPr>
            <w:tcW w:w="649" w:type="dxa"/>
            <w:vAlign w:val="center"/>
          </w:tcPr>
          <w:p w:rsidR="00464CB8" w:rsidRPr="00116AA0" w:rsidRDefault="00464CB8" w:rsidP="0057700F">
            <w:pPr>
              <w:pStyle w:val="TAC"/>
              <w:rPr>
                <w:rFonts w:cs="Arial"/>
                <w:lang w:eastAsia="ja-JP"/>
              </w:rPr>
            </w:pPr>
            <w:r w:rsidRPr="00116AA0">
              <w:rPr>
                <w:rFonts w:cs="Arial" w:hint="eastAsia"/>
                <w:lang w:eastAsia="zh-CN"/>
              </w:rPr>
              <w:t>N/A</w:t>
            </w:r>
          </w:p>
        </w:tc>
        <w:tc>
          <w:tcPr>
            <w:tcW w:w="672" w:type="dxa"/>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100</w:t>
            </w:r>
          </w:p>
        </w:tc>
        <w:tc>
          <w:tcPr>
            <w:tcW w:w="672" w:type="dxa"/>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75</w:t>
            </w:r>
          </w:p>
        </w:tc>
        <w:tc>
          <w:tcPr>
            <w:tcW w:w="721" w:type="dxa"/>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100</w:t>
            </w:r>
          </w:p>
        </w:tc>
        <w:tc>
          <w:tcPr>
            <w:tcW w:w="721" w:type="dxa"/>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100</w:t>
            </w:r>
          </w:p>
        </w:tc>
        <w:tc>
          <w:tcPr>
            <w:tcW w:w="817" w:type="dxa"/>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TDD</w:t>
            </w:r>
          </w:p>
        </w:tc>
      </w:tr>
      <w:tr w:rsidR="00464CB8" w:rsidRPr="009715C6" w:rsidTr="0057700F">
        <w:trPr>
          <w:trHeight w:val="20"/>
          <w:jc w:val="center"/>
        </w:trPr>
        <w:tc>
          <w:tcPr>
            <w:tcW w:w="10252" w:type="dxa"/>
            <w:gridSpan w:val="14"/>
          </w:tcPr>
          <w:p w:rsidR="00464CB8" w:rsidRPr="00116AA0" w:rsidRDefault="00464CB8" w:rsidP="0057700F">
            <w:pPr>
              <w:pStyle w:val="TAN"/>
              <w:rPr>
                <w:rFonts w:cs="Arial"/>
              </w:rPr>
            </w:pPr>
            <w:r w:rsidRPr="00116AA0">
              <w:rPr>
                <w:rFonts w:cs="Arial" w:hint="eastAsia"/>
                <w:lang w:eastAsia="zh-CN"/>
              </w:rPr>
              <w:t>NOTE 1</w:t>
            </w:r>
            <w:r w:rsidRPr="00116AA0">
              <w:rPr>
                <w:rFonts w:cs="Arial"/>
                <w:lang w:eastAsia="zh-CN"/>
              </w:rPr>
              <w:t>:</w:t>
            </w:r>
            <w:r w:rsidRPr="00116AA0">
              <w:rPr>
                <w:rFonts w:cs="Arial"/>
                <w:lang w:eastAsia="zh-CN"/>
              </w:rPr>
              <w:tab/>
            </w:r>
            <w:r w:rsidRPr="00116AA0">
              <w:rPr>
                <w:rFonts w:cs="Arial" w:hint="eastAsia"/>
                <w:lang w:eastAsia="zh-CN"/>
              </w:rPr>
              <w:t>The carrier centre frequency of S</w:t>
            </w:r>
            <w:r w:rsidRPr="00116AA0">
              <w:rPr>
                <w:rFonts w:cs="Arial" w:hint="eastAsia"/>
                <w:lang w:val="en-US" w:eastAsia="zh-CN"/>
              </w:rPr>
              <w:t>CC in the UL operating band is configured closer to the DL operating band.</w:t>
            </w:r>
          </w:p>
          <w:p w:rsidR="00464CB8" w:rsidRPr="00116AA0" w:rsidRDefault="00464CB8" w:rsidP="0057700F">
            <w:pPr>
              <w:pStyle w:val="TAN"/>
              <w:rPr>
                <w:rFonts w:cs="Arial"/>
              </w:rPr>
            </w:pPr>
            <w:r w:rsidRPr="00116AA0">
              <w:rPr>
                <w:rFonts w:cs="Arial" w:hint="eastAsia"/>
                <w:lang w:eastAsia="zh-CN"/>
              </w:rPr>
              <w:t>NOTE 2</w:t>
            </w:r>
            <w:r w:rsidRPr="00116AA0">
              <w:rPr>
                <w:rFonts w:cs="Arial"/>
                <w:lang w:eastAsia="zh-CN"/>
              </w:rPr>
              <w:t>:</w:t>
            </w:r>
            <w:r w:rsidRPr="00116AA0">
              <w:rPr>
                <w:rFonts w:cs="Arial"/>
                <w:lang w:eastAsia="zh-CN"/>
              </w:rPr>
              <w:tab/>
            </w:r>
            <w:r w:rsidRPr="00116AA0">
              <w:rPr>
                <w:rFonts w:cs="Arial"/>
              </w:rPr>
              <w:t>The transmi</w:t>
            </w:r>
            <w:r w:rsidRPr="00116AA0">
              <w:rPr>
                <w:rFonts w:cs="Arial" w:hint="eastAsia"/>
                <w:lang w:eastAsia="zh-CN"/>
              </w:rPr>
              <w:t>tted power over both PCC and SCC</w:t>
            </w:r>
            <w:r w:rsidRPr="00116AA0">
              <w:rPr>
                <w:rFonts w:cs="Arial"/>
              </w:rPr>
              <w:t xml:space="preserve"> shall be set to P</w:t>
            </w:r>
            <w:r w:rsidRPr="00116AA0">
              <w:rPr>
                <w:rFonts w:cs="Arial"/>
                <w:vertAlign w:val="subscript"/>
              </w:rPr>
              <w:t>UMAX</w:t>
            </w:r>
            <w:r w:rsidRPr="00116AA0">
              <w:rPr>
                <w:rFonts w:cs="Arial"/>
              </w:rPr>
              <w:t xml:space="preserve"> as defined in </w:t>
            </w:r>
            <w:proofErr w:type="spellStart"/>
            <w:r w:rsidRPr="00116AA0">
              <w:rPr>
                <w:rFonts w:cs="Arial"/>
              </w:rPr>
              <w:t>subclause</w:t>
            </w:r>
            <w:proofErr w:type="spellEnd"/>
            <w:r w:rsidRPr="00116AA0">
              <w:rPr>
                <w:rFonts w:cs="Arial"/>
              </w:rPr>
              <w:t xml:space="preserve"> 6.2.5A</w:t>
            </w:r>
            <w:r w:rsidRPr="00116AA0">
              <w:rPr>
                <w:rFonts w:cs="Arial" w:hint="eastAsia"/>
                <w:lang w:eastAsia="zh-CN"/>
              </w:rPr>
              <w:t>.</w:t>
            </w:r>
          </w:p>
          <w:p w:rsidR="00464CB8" w:rsidRPr="00116AA0" w:rsidRDefault="00464CB8" w:rsidP="0057700F">
            <w:pPr>
              <w:pStyle w:val="TAN"/>
              <w:rPr>
                <w:rFonts w:cs="Arial"/>
                <w:lang w:val="en-US"/>
              </w:rPr>
            </w:pPr>
            <w:r w:rsidRPr="00116AA0">
              <w:rPr>
                <w:rFonts w:cs="Arial" w:hint="eastAsia"/>
                <w:lang w:eastAsia="zh-CN"/>
              </w:rPr>
              <w:t>NOTE</w:t>
            </w:r>
            <w:r w:rsidRPr="00116AA0">
              <w:rPr>
                <w:rFonts w:cs="Arial" w:hint="eastAsia"/>
                <w:lang w:val="en-US" w:eastAsia="zh-CN"/>
              </w:rPr>
              <w:t xml:space="preserve"> 3</w:t>
            </w:r>
            <w:r w:rsidRPr="00116AA0">
              <w:rPr>
                <w:rFonts w:cs="Arial"/>
                <w:lang w:val="en-US" w:eastAsia="zh-CN"/>
              </w:rPr>
              <w:t>:</w:t>
            </w:r>
            <w:r w:rsidRPr="00116AA0">
              <w:rPr>
                <w:rFonts w:cs="Arial"/>
                <w:lang w:val="en-US" w:eastAsia="zh-CN"/>
              </w:rPr>
              <w:tab/>
            </w:r>
            <w:r w:rsidRPr="00116AA0">
              <w:rPr>
                <w:rFonts w:cs="Arial" w:hint="eastAsia"/>
                <w:lang w:val="en-US" w:eastAsia="zh-CN"/>
              </w:rPr>
              <w:t>T</w:t>
            </w:r>
            <w:r w:rsidRPr="00116AA0">
              <w:rPr>
                <w:rFonts w:cs="Arial"/>
                <w:lang w:val="en-US"/>
              </w:rPr>
              <w:t xml:space="preserve">he UL resource blocks </w:t>
            </w:r>
            <w:r w:rsidRPr="00116AA0">
              <w:rPr>
                <w:rFonts w:cs="Arial" w:hint="eastAsia"/>
                <w:lang w:val="en-US" w:eastAsia="zh-CN"/>
              </w:rPr>
              <w:t xml:space="preserve">in both PCC and SCC shall be </w:t>
            </w:r>
            <w:r w:rsidRPr="00116AA0">
              <w:rPr>
                <w:rFonts w:cs="Arial"/>
                <w:lang w:val="en-US"/>
              </w:rPr>
              <w:t>confine</w:t>
            </w:r>
            <w:r w:rsidRPr="00116AA0">
              <w:rPr>
                <w:rFonts w:cs="Arial" w:hint="eastAsia"/>
                <w:lang w:val="en-US" w:eastAsia="zh-CN"/>
              </w:rPr>
              <w:t>d</w:t>
            </w:r>
            <w:r w:rsidRPr="00116AA0">
              <w:rPr>
                <w:rFonts w:cs="Arial"/>
                <w:lang w:val="en-US"/>
              </w:rPr>
              <w:t xml:space="preserve"> within the transmission bandwidth configuration for the channel bandwidth (Table 5.6-1).</w:t>
            </w:r>
          </w:p>
          <w:p w:rsidR="00464CB8" w:rsidRPr="00116AA0" w:rsidRDefault="00464CB8" w:rsidP="0057700F">
            <w:pPr>
              <w:pStyle w:val="TAN"/>
              <w:rPr>
                <w:rFonts w:cs="Arial"/>
                <w:lang w:eastAsia="zh-CN"/>
              </w:rPr>
            </w:pPr>
            <w:r w:rsidRPr="00116AA0">
              <w:rPr>
                <w:rFonts w:cs="Arial" w:hint="eastAsia"/>
                <w:lang w:val="en-US" w:eastAsia="zh-CN"/>
              </w:rPr>
              <w:t>NOTE 4</w:t>
            </w:r>
            <w:r w:rsidRPr="00116AA0">
              <w:rPr>
                <w:rFonts w:cs="Arial"/>
                <w:lang w:val="en-US" w:eastAsia="zh-CN"/>
              </w:rPr>
              <w:t>:</w:t>
            </w:r>
            <w:r w:rsidRPr="00116AA0">
              <w:rPr>
                <w:rFonts w:cs="Arial"/>
                <w:lang w:val="en-US" w:eastAsia="zh-CN"/>
              </w:rPr>
              <w:tab/>
            </w:r>
            <w:r w:rsidRPr="00116AA0">
              <w:rPr>
                <w:rFonts w:cs="Arial"/>
              </w:rPr>
              <w:t>The UL resource blocks</w:t>
            </w:r>
            <w:r w:rsidRPr="00116AA0">
              <w:rPr>
                <w:rFonts w:cs="Arial" w:hint="eastAsia"/>
                <w:lang w:eastAsia="zh-CN"/>
              </w:rPr>
              <w:t xml:space="preserve"> in PCC</w:t>
            </w:r>
            <w:r w:rsidRPr="00116AA0">
              <w:rPr>
                <w:rFonts w:cs="Arial"/>
              </w:rPr>
              <w:t xml:space="preserve"> shall be located as close as possible to the downlink operating band, </w:t>
            </w:r>
            <w:r w:rsidRPr="00116AA0">
              <w:rPr>
                <w:rFonts w:cs="Arial" w:hint="eastAsia"/>
                <w:lang w:eastAsia="zh-CN"/>
              </w:rPr>
              <w:t xml:space="preserve">while the </w:t>
            </w:r>
            <w:r w:rsidRPr="00116AA0">
              <w:rPr>
                <w:rFonts w:cs="Arial"/>
              </w:rPr>
              <w:t>UL resource blocks</w:t>
            </w:r>
            <w:r w:rsidRPr="00116AA0">
              <w:rPr>
                <w:rFonts w:cs="Arial" w:hint="eastAsia"/>
                <w:lang w:eastAsia="zh-CN"/>
              </w:rPr>
              <w:t xml:space="preserve"> in SCC </w:t>
            </w:r>
            <w:r w:rsidRPr="00116AA0">
              <w:rPr>
                <w:rFonts w:cs="Arial"/>
              </w:rPr>
              <w:t xml:space="preserve">shall be located as </w:t>
            </w:r>
            <w:r w:rsidRPr="00116AA0">
              <w:rPr>
                <w:rFonts w:cs="Arial" w:hint="eastAsia"/>
                <w:lang w:eastAsia="zh-CN"/>
              </w:rPr>
              <w:t>far</w:t>
            </w:r>
            <w:r w:rsidRPr="00116AA0">
              <w:rPr>
                <w:rFonts w:cs="Arial"/>
              </w:rPr>
              <w:t xml:space="preserve"> as possible </w:t>
            </w:r>
            <w:r w:rsidRPr="00116AA0">
              <w:rPr>
                <w:rFonts w:cs="Arial" w:hint="eastAsia"/>
                <w:lang w:eastAsia="zh-CN"/>
              </w:rPr>
              <w:t>from</w:t>
            </w:r>
            <w:r w:rsidRPr="00116AA0">
              <w:rPr>
                <w:rFonts w:cs="Arial"/>
              </w:rPr>
              <w:t xml:space="preserve"> the downlink operating band</w:t>
            </w:r>
            <w:r w:rsidRPr="00116AA0">
              <w:rPr>
                <w:rFonts w:cs="Arial" w:hint="eastAsia"/>
                <w:lang w:eastAsia="zh-CN"/>
              </w:rPr>
              <w:t>.</w:t>
            </w:r>
          </w:p>
          <w:p w:rsidR="00464CB8" w:rsidRPr="00116AA0" w:rsidRDefault="00464CB8" w:rsidP="0057700F">
            <w:pPr>
              <w:pStyle w:val="TAN"/>
              <w:rPr>
                <w:rFonts w:eastAsia="ＭＳ 明朝" w:cs="Arial"/>
                <w:lang w:val="en-US"/>
              </w:rPr>
            </w:pPr>
            <w:r w:rsidRPr="00116AA0">
              <w:rPr>
                <w:rFonts w:eastAsia="ＭＳ 明朝" w:cs="Arial"/>
                <w:lang w:val="en-US"/>
              </w:rPr>
              <w:t>NOTE 5:</w:t>
            </w:r>
            <w:r w:rsidRPr="00116AA0">
              <w:rPr>
                <w:rFonts w:cs="Arial"/>
                <w:lang w:val="en-US" w:eastAsia="zh-CN"/>
              </w:rPr>
              <w:t xml:space="preserve"> </w:t>
            </w:r>
            <w:r w:rsidRPr="00116AA0">
              <w:rPr>
                <w:rFonts w:cs="Arial"/>
                <w:lang w:val="en-US" w:eastAsia="zh-CN"/>
              </w:rPr>
              <w:tab/>
            </w:r>
            <w:r w:rsidRPr="00116AA0">
              <w:rPr>
                <w:rFonts w:eastAsia="ＭＳ 明朝" w:cs="Arial"/>
                <w:lang w:val="en-US"/>
              </w:rPr>
              <w:t>In case a CA configuration consists of CC channel bandwidths which are unequal in bandwidth the PCC channel bandwidth shall be the larger one for reference sensitivity test.</w:t>
            </w:r>
          </w:p>
          <w:p w:rsidR="00464CB8" w:rsidRPr="00116AA0" w:rsidRDefault="00464CB8" w:rsidP="0057700F">
            <w:pPr>
              <w:pStyle w:val="TAN"/>
              <w:rPr>
                <w:rFonts w:eastAsia="ＭＳ 明朝" w:cs="Arial"/>
                <w:lang w:val="en-US"/>
              </w:rPr>
            </w:pPr>
            <w:r w:rsidRPr="00116AA0">
              <w:rPr>
                <w:rFonts w:eastAsia="ＭＳ 明朝" w:cs="Arial"/>
                <w:lang w:val="en-US"/>
              </w:rPr>
              <w:t>NOTE 6:</w:t>
            </w:r>
            <w:r w:rsidRPr="00116AA0">
              <w:rPr>
                <w:rFonts w:cs="Arial"/>
                <w:lang w:val="en-US" w:eastAsia="zh-CN"/>
              </w:rPr>
              <w:t xml:space="preserve"> </w:t>
            </w:r>
            <w:r w:rsidRPr="00116AA0">
              <w:rPr>
                <w:rFonts w:cs="Arial"/>
                <w:lang w:val="en-US" w:eastAsia="zh-CN"/>
              </w:rPr>
              <w:tab/>
            </w:r>
            <w:r w:rsidRPr="00116AA0">
              <w:rPr>
                <w:rFonts w:eastAsia="ＭＳ 明朝" w:cs="Arial"/>
                <w:lang w:val="en-US"/>
              </w:rPr>
              <w:t>Void.</w:t>
            </w:r>
          </w:p>
          <w:p w:rsidR="00464CB8" w:rsidRPr="00116AA0" w:rsidRDefault="00464CB8" w:rsidP="0057700F">
            <w:pPr>
              <w:pStyle w:val="TAN"/>
              <w:rPr>
                <w:rFonts w:eastAsia="ＭＳ 明朝" w:cs="Arial"/>
                <w:lang w:val="en-US"/>
              </w:rPr>
            </w:pPr>
            <w:r w:rsidRPr="00116AA0">
              <w:rPr>
                <w:rFonts w:cs="Arial"/>
              </w:rPr>
              <w:t>NOTE 7:</w:t>
            </w:r>
            <w:r w:rsidRPr="00610031">
              <w:rPr>
                <w:rFonts w:cs="Arial"/>
              </w:rPr>
              <w:tab/>
              <w:t>Void</w:t>
            </w:r>
          </w:p>
        </w:tc>
      </w:tr>
    </w:tbl>
    <w:p w:rsidR="00464CB8" w:rsidRPr="009715C6" w:rsidRDefault="00464CB8" w:rsidP="00464CB8"/>
    <w:p w:rsidR="00464CB8" w:rsidRPr="009715C6" w:rsidRDefault="00464CB8" w:rsidP="00464CB8">
      <w:r w:rsidRPr="009715C6">
        <w:t xml:space="preserve">For intra-band non-contiguous carrier aggregation with one uplink carrier </w:t>
      </w:r>
      <w:r w:rsidRPr="009715C6">
        <w:rPr>
          <w:lang w:eastAsia="ja-JP"/>
        </w:rPr>
        <w:t>and two downlink sub-blocks</w:t>
      </w:r>
      <w:r w:rsidRPr="009715C6">
        <w:t xml:space="preserve">, the throughput of each downlink component carrier shall be ≥ 95% of the maximum throughput of the reference measurement channels as specified in Annexes A.2.2, A.2.3 and A.3.2 (with one sided dynamic OCNG Pattern OP.1 FDD/TDD for the DL-signal as described in Annex A.5.1.1/A.5.2.1) </w:t>
      </w:r>
      <w:r w:rsidRPr="009715C6">
        <w:rPr>
          <w:lang w:eastAsia="ja-JP"/>
        </w:rPr>
        <w:t xml:space="preserve">and </w:t>
      </w:r>
      <w:r w:rsidRPr="009715C6">
        <w:t>parameters specified in Table 7.3.1-1</w:t>
      </w:r>
      <w:r>
        <w:t xml:space="preserve">, </w:t>
      </w:r>
      <w:r w:rsidRPr="009715C6">
        <w:t>Table 7.3.1-1</w:t>
      </w:r>
      <w:r>
        <w:t>a</w:t>
      </w:r>
      <w:r w:rsidRPr="009715C6">
        <w:rPr>
          <w:lang w:eastAsia="ja-JP"/>
        </w:rPr>
        <w:t xml:space="preserve"> and Table 7.3.1A-3</w:t>
      </w:r>
      <w:r w:rsidRPr="009715C6">
        <w:t xml:space="preserve"> </w:t>
      </w:r>
      <w:r w:rsidRPr="009715C6">
        <w:rPr>
          <w:lang w:eastAsia="ja-JP"/>
        </w:rPr>
        <w:t xml:space="preserve">with the power level </w:t>
      </w:r>
      <w:r w:rsidRPr="009715C6">
        <w:t>in Table 7.3.1-1</w:t>
      </w:r>
      <w:r>
        <w:t xml:space="preserve">, </w:t>
      </w:r>
      <w:r w:rsidRPr="009715C6">
        <w:t>Table 7.3.1-1</w:t>
      </w:r>
      <w:r>
        <w:t>a</w:t>
      </w:r>
      <w:r w:rsidRPr="009715C6">
        <w:t xml:space="preserve"> increased by  </w:t>
      </w:r>
      <w:r w:rsidRPr="009715C6">
        <w:rPr>
          <w:rFonts w:ascii="Symbol" w:hAnsi="Symbol"/>
          <w:lang w:eastAsia="ja-JP"/>
        </w:rPr>
        <w:t></w:t>
      </w:r>
      <w:r w:rsidRPr="009715C6">
        <w:t>R</w:t>
      </w:r>
      <w:r w:rsidRPr="009715C6">
        <w:rPr>
          <w:vertAlign w:val="subscript"/>
        </w:rPr>
        <w:t>IBNC</w:t>
      </w:r>
      <w:r w:rsidRPr="009715C6">
        <w:t xml:space="preserve"> given in Table 7.3.1A-3 for the SCC(s). The requirements apply with all downlink carriers active. Unless given by Table 7.3.1-3, the reference sensitivity requirements shall be verified with the network signalling value NS_01 (Table 6.2.4-1) configured.</w:t>
      </w:r>
    </w:p>
    <w:p w:rsidR="00464CB8" w:rsidRPr="009715C6" w:rsidRDefault="00464CB8" w:rsidP="00464CB8"/>
    <w:p w:rsidR="00464CB8" w:rsidRPr="009715C6" w:rsidRDefault="00464CB8" w:rsidP="00464CB8">
      <w:pPr>
        <w:pStyle w:val="TH"/>
      </w:pPr>
      <w:r w:rsidRPr="009715C6">
        <w:t>Table 7.3.1A-3: Intra-band non-contiguous CA with one uplink configuration for reference sensitivity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5"/>
        <w:gridCol w:w="1430"/>
        <w:gridCol w:w="2410"/>
        <w:gridCol w:w="1134"/>
        <w:gridCol w:w="992"/>
        <w:gridCol w:w="992"/>
      </w:tblGrid>
      <w:tr w:rsidR="00464CB8" w:rsidRPr="009715C6" w:rsidTr="0057700F">
        <w:trPr>
          <w:trHeight w:val="690"/>
          <w:jc w:val="center"/>
        </w:trPr>
        <w:tc>
          <w:tcPr>
            <w:tcW w:w="1475"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rPr>
            </w:pPr>
            <w:r w:rsidRPr="00116AA0">
              <w:rPr>
                <w:rFonts w:cs="Arial"/>
              </w:rPr>
              <w:t>CA configuration</w:t>
            </w:r>
          </w:p>
        </w:tc>
        <w:tc>
          <w:tcPr>
            <w:tcW w:w="143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rPr>
            </w:pPr>
            <w:r w:rsidRPr="00116AA0">
              <w:rPr>
                <w:rFonts w:cs="Arial"/>
              </w:rPr>
              <w:t>Aggregated channel bandwidth (PCC+SCC)</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rPr>
            </w:pPr>
            <w:proofErr w:type="spellStart"/>
            <w:r w:rsidRPr="00116AA0">
              <w:rPr>
                <w:rFonts w:cs="Arial"/>
              </w:rPr>
              <w:t>W</w:t>
            </w:r>
            <w:r w:rsidRPr="00116AA0">
              <w:rPr>
                <w:rFonts w:cs="Arial"/>
                <w:vertAlign w:val="subscript"/>
              </w:rPr>
              <w:t>gap</w:t>
            </w:r>
            <w:proofErr w:type="spellEnd"/>
            <w:r w:rsidRPr="00116AA0">
              <w:rPr>
                <w:rFonts w:cs="Arial"/>
                <w:vertAlign w:val="subscript"/>
              </w:rPr>
              <w:t xml:space="preserve"> </w:t>
            </w:r>
            <w:r w:rsidRPr="00116AA0">
              <w:rPr>
                <w:rFonts w:cs="Arial"/>
              </w:rPr>
              <w:t>/ [MHz]</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rPr>
            </w:pPr>
            <w:r w:rsidRPr="00116AA0">
              <w:rPr>
                <w:rFonts w:cs="Arial"/>
              </w:rPr>
              <w:t>UL PCC allocation</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rPr>
            </w:pPr>
            <w:r w:rsidRPr="00116AA0">
              <w:rPr>
                <w:rFonts w:cs="Arial"/>
              </w:rPr>
              <w:t>ΔR</w:t>
            </w:r>
            <w:r w:rsidRPr="00116AA0">
              <w:rPr>
                <w:rFonts w:cs="Arial"/>
                <w:vertAlign w:val="subscript"/>
              </w:rPr>
              <w:t>IBNC</w:t>
            </w:r>
            <w:r w:rsidRPr="00116AA0">
              <w:rPr>
                <w:rFonts w:cs="Arial"/>
              </w:rPr>
              <w:t xml:space="preserve"> (dB)</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rPr>
            </w:pPr>
            <w:r w:rsidRPr="00116AA0">
              <w:rPr>
                <w:rFonts w:cs="Arial"/>
              </w:rPr>
              <w:t>Duplex mode</w:t>
            </w:r>
          </w:p>
        </w:tc>
      </w:tr>
      <w:tr w:rsidR="00464CB8" w:rsidRPr="009715C6" w:rsidTr="0057700F">
        <w:trPr>
          <w:trHeight w:val="158"/>
          <w:jc w:val="center"/>
        </w:trPr>
        <w:tc>
          <w:tcPr>
            <w:tcW w:w="1475"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CA_2A-2A</w:t>
            </w:r>
          </w:p>
        </w:tc>
        <w:tc>
          <w:tcPr>
            <w:tcW w:w="1430"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 xml:space="preserve">25RB+25RB </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 xml:space="preserve">30.0 &lt; </w:t>
            </w:r>
            <w:proofErr w:type="spellStart"/>
            <w:r w:rsidRPr="00116AA0">
              <w:rPr>
                <w:rFonts w:cs="Arial"/>
                <w:b w:val="0"/>
              </w:rPr>
              <w:t>W</w:t>
            </w:r>
            <w:r w:rsidRPr="00116AA0">
              <w:rPr>
                <w:rFonts w:cs="Arial"/>
                <w:b w:val="0"/>
                <w:vertAlign w:val="subscript"/>
              </w:rPr>
              <w:t>gap</w:t>
            </w:r>
            <w:proofErr w:type="spellEnd"/>
            <w:r w:rsidRPr="00116AA0">
              <w:rPr>
                <w:rFonts w:cs="Arial"/>
                <w:b w:val="0"/>
              </w:rPr>
              <w:t xml:space="preserve"> </w:t>
            </w:r>
            <w:r w:rsidRPr="00116AA0">
              <w:rPr>
                <w:rFonts w:cs="Arial" w:hint="eastAsia"/>
                <w:b w:val="0"/>
              </w:rPr>
              <w:t>≤</w:t>
            </w:r>
            <w:r w:rsidRPr="00116AA0">
              <w:rPr>
                <w:rFonts w:cs="Arial"/>
                <w:b w:val="0"/>
              </w:rPr>
              <w:t xml:space="preserve"> 50.0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12</w:t>
            </w:r>
            <w:r w:rsidRPr="00116AA0">
              <w:rPr>
                <w:rFonts w:cs="Arial"/>
                <w:b w:val="0"/>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5.3</w:t>
            </w:r>
          </w:p>
        </w:tc>
        <w:tc>
          <w:tcPr>
            <w:tcW w:w="992"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FDD</w:t>
            </w:r>
          </w:p>
        </w:tc>
      </w:tr>
      <w:tr w:rsidR="00464CB8" w:rsidRPr="009715C6" w:rsidTr="0057700F">
        <w:trPr>
          <w:trHeight w:val="158"/>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tcBorders>
              <w:top w:val="single" w:sz="4" w:space="0" w:color="auto"/>
              <w:left w:val="single" w:sz="4" w:space="0" w:color="auto"/>
              <w:right w:val="single" w:sz="4" w:space="0" w:color="auto"/>
            </w:tcBorders>
            <w:vAlign w:val="center"/>
          </w:tcPr>
          <w:p w:rsidR="00464CB8" w:rsidRPr="00116AA0" w:rsidRDefault="00464CB8" w:rsidP="0057700F">
            <w:pPr>
              <w:pStyle w:val="TAH"/>
              <w:rPr>
                <w:rFonts w:cs="Arial"/>
                <w:b w:val="0"/>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w:t>
            </w:r>
            <w:r w:rsidRPr="00F33ED2">
              <w:rPr>
                <w:rFonts w:cs="Arial"/>
                <w:b w:val="0"/>
              </w:rPr>
              <w:t xml:space="preserve">30.0 &lt; </w:t>
            </w:r>
            <w:proofErr w:type="spellStart"/>
            <w:r w:rsidRPr="00F33ED2">
              <w:rPr>
                <w:rFonts w:cs="Arial"/>
                <w:b w:val="0"/>
              </w:rPr>
              <w:t>W</w:t>
            </w:r>
            <w:r w:rsidRPr="00F33ED2">
              <w:rPr>
                <w:rFonts w:cs="Arial"/>
                <w:b w:val="0"/>
                <w:vertAlign w:val="subscript"/>
              </w:rPr>
              <w:t>gap</w:t>
            </w:r>
            <w:proofErr w:type="spellEnd"/>
            <w:r w:rsidRPr="00F33ED2">
              <w:rPr>
                <w:rFonts w:cs="Arial"/>
                <w:b w:val="0"/>
              </w:rPr>
              <w:t xml:space="preserve"> </w:t>
            </w:r>
            <w:r w:rsidRPr="00F33ED2">
              <w:rPr>
                <w:rFonts w:cs="Arial" w:hint="eastAsia"/>
                <w:b w:val="0"/>
              </w:rPr>
              <w:t>≤</w:t>
            </w:r>
            <w:r w:rsidRPr="00F33ED2">
              <w:rPr>
                <w:rFonts w:cs="Arial"/>
                <w:b w:val="0"/>
              </w:rPr>
              <w:t xml:space="preserve"> 50.0</w:t>
            </w:r>
            <w:r>
              <w:rPr>
                <w:rFonts w:cs="Arial"/>
                <w:b w:val="0"/>
              </w:rPr>
              <w:t>]</w:t>
            </w:r>
            <w:r w:rsidRPr="00F33ED2">
              <w:rPr>
                <w:rFonts w:cs="Arial"/>
                <w:b w:val="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w:t>
            </w:r>
            <w:r w:rsidRPr="00F33ED2">
              <w:rPr>
                <w:rFonts w:cs="Arial"/>
                <w:b w:val="0"/>
              </w:rPr>
              <w:t>12</w:t>
            </w:r>
            <w:r w:rsidRPr="00F33ED2">
              <w:rPr>
                <w:rFonts w:cs="Arial"/>
                <w:b w:val="0"/>
                <w:vertAlign w:val="superscript"/>
              </w:rPr>
              <w:t>1</w:t>
            </w:r>
            <w:r w:rsidRPr="00A82989">
              <w:rPr>
                <w:rFonts w:cs="Arial"/>
                <w:b w:val="0"/>
              </w:rPr>
              <w:t>]</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[8.0]</w:t>
            </w:r>
            <w:r w:rsidRPr="00A82989">
              <w:rPr>
                <w:rFonts w:cs="Arial"/>
                <w:b w:val="0"/>
                <w:vertAlign w:val="superscript"/>
              </w:rPr>
              <w:t>17</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31"/>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 xml:space="preserve">0.0 &lt; </w:t>
            </w:r>
            <w:proofErr w:type="spellStart"/>
            <w:r w:rsidRPr="00116AA0">
              <w:rPr>
                <w:rFonts w:cs="Arial"/>
                <w:b w:val="0"/>
              </w:rPr>
              <w:t>W</w:t>
            </w:r>
            <w:r w:rsidRPr="00116AA0">
              <w:rPr>
                <w:rFonts w:cs="Arial"/>
                <w:b w:val="0"/>
                <w:vertAlign w:val="subscript"/>
              </w:rPr>
              <w:t>gap</w:t>
            </w:r>
            <w:proofErr w:type="spellEnd"/>
            <w:r w:rsidRPr="00116AA0" w:rsidDel="00B44008">
              <w:rPr>
                <w:rFonts w:cs="Arial"/>
                <w:b w:val="0"/>
              </w:rPr>
              <w:t xml:space="preserve"> </w:t>
            </w:r>
            <w:r w:rsidRPr="00116AA0">
              <w:rPr>
                <w:rFonts w:cs="Arial" w:hint="eastAsia"/>
                <w:b w:val="0"/>
              </w:rPr>
              <w:t>≤</w:t>
            </w:r>
            <w:r w:rsidRPr="00116AA0">
              <w:rPr>
                <w:rFonts w:cs="Arial"/>
                <w:b w:val="0"/>
              </w:rPr>
              <w:t xml:space="preserve"> 30.0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25</w:t>
            </w:r>
            <w:r w:rsidRPr="00116AA0">
              <w:rPr>
                <w:rFonts w:cs="Arial"/>
                <w:b w:val="0"/>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0</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77"/>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 xml:space="preserve">25RB+50RB </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 xml:space="preserve">25.0 &lt; </w:t>
            </w:r>
            <w:proofErr w:type="spellStart"/>
            <w:r w:rsidRPr="00116AA0">
              <w:rPr>
                <w:rFonts w:cs="Arial"/>
                <w:b w:val="0"/>
              </w:rPr>
              <w:t>W</w:t>
            </w:r>
            <w:r w:rsidRPr="00116AA0">
              <w:rPr>
                <w:rFonts w:cs="Arial"/>
                <w:b w:val="0"/>
                <w:vertAlign w:val="subscript"/>
              </w:rPr>
              <w:t>gap</w:t>
            </w:r>
            <w:proofErr w:type="spellEnd"/>
            <w:r w:rsidRPr="00116AA0">
              <w:rPr>
                <w:rFonts w:cs="Arial"/>
                <w:b w:val="0"/>
              </w:rPr>
              <w:t xml:space="preserve"> </w:t>
            </w:r>
            <w:r w:rsidRPr="00116AA0">
              <w:rPr>
                <w:rFonts w:cs="Arial" w:hint="eastAsia"/>
                <w:b w:val="0"/>
              </w:rPr>
              <w:t>≤</w:t>
            </w:r>
            <w:r w:rsidRPr="00116AA0">
              <w:rPr>
                <w:rFonts w:cs="Arial"/>
                <w:b w:val="0"/>
              </w:rPr>
              <w:t xml:space="preserve"> 45.0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12</w:t>
            </w:r>
            <w:r w:rsidRPr="00116AA0">
              <w:rPr>
                <w:rFonts w:cs="Arial"/>
                <w:b w:val="0"/>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4.4</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77"/>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tcBorders>
              <w:top w:val="single" w:sz="4" w:space="0" w:color="auto"/>
              <w:left w:val="single" w:sz="4" w:space="0" w:color="auto"/>
              <w:right w:val="single" w:sz="4" w:space="0" w:color="auto"/>
            </w:tcBorders>
            <w:vAlign w:val="center"/>
          </w:tcPr>
          <w:p w:rsidR="00464CB8" w:rsidRPr="00116AA0" w:rsidRDefault="00464CB8" w:rsidP="0057700F">
            <w:pPr>
              <w:pStyle w:val="TAH"/>
              <w:rPr>
                <w:rFonts w:cs="Arial"/>
                <w:b w:val="0"/>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[25</w:t>
            </w:r>
            <w:r w:rsidRPr="00F33ED2">
              <w:rPr>
                <w:rFonts w:cs="Arial"/>
                <w:b w:val="0"/>
              </w:rPr>
              <w:t xml:space="preserve">.0 &lt; </w:t>
            </w:r>
            <w:proofErr w:type="spellStart"/>
            <w:r w:rsidRPr="00F33ED2">
              <w:rPr>
                <w:rFonts w:cs="Arial"/>
                <w:b w:val="0"/>
              </w:rPr>
              <w:t>W</w:t>
            </w:r>
            <w:r w:rsidRPr="00F33ED2">
              <w:rPr>
                <w:rFonts w:cs="Arial"/>
                <w:b w:val="0"/>
                <w:vertAlign w:val="subscript"/>
              </w:rPr>
              <w:t>gap</w:t>
            </w:r>
            <w:proofErr w:type="spellEnd"/>
            <w:r w:rsidRPr="00F33ED2">
              <w:rPr>
                <w:rFonts w:cs="Arial"/>
                <w:b w:val="0"/>
              </w:rPr>
              <w:t xml:space="preserve"> </w:t>
            </w:r>
            <w:r w:rsidRPr="00F33ED2">
              <w:rPr>
                <w:rFonts w:cs="Arial" w:hint="eastAsia"/>
                <w:b w:val="0"/>
              </w:rPr>
              <w:t>≤</w:t>
            </w:r>
            <w:r>
              <w:rPr>
                <w:rFonts w:cs="Arial"/>
                <w:b w:val="0"/>
              </w:rPr>
              <w:t xml:space="preserve"> 45</w:t>
            </w:r>
            <w:r w:rsidRPr="00F33ED2">
              <w:rPr>
                <w:rFonts w:cs="Arial"/>
                <w:b w:val="0"/>
              </w:rPr>
              <w:t>.0</w:t>
            </w:r>
            <w:r>
              <w:rPr>
                <w:rFonts w:cs="Arial"/>
                <w:b w:val="0"/>
              </w:rPr>
              <w:t>]</w:t>
            </w:r>
            <w:r w:rsidRPr="00F33ED2">
              <w:rPr>
                <w:rFonts w:cs="Arial"/>
                <w:b w:val="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w:t>
            </w:r>
            <w:r w:rsidRPr="00F33ED2">
              <w:rPr>
                <w:rFonts w:cs="Arial"/>
                <w:b w:val="0"/>
              </w:rPr>
              <w:t>12</w:t>
            </w:r>
            <w:r w:rsidRPr="00F33ED2">
              <w:rPr>
                <w:rFonts w:cs="Arial"/>
                <w:b w:val="0"/>
                <w:vertAlign w:val="superscript"/>
              </w:rPr>
              <w:t>1</w:t>
            </w:r>
            <w:r w:rsidRPr="003237D4">
              <w:rPr>
                <w:rFonts w:cs="Arial"/>
                <w:b w:val="0"/>
              </w:rPr>
              <w:t>]</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[7.1]</w:t>
            </w:r>
            <w:r w:rsidRPr="003237D4">
              <w:rPr>
                <w:rFonts w:cs="Arial"/>
                <w:b w:val="0"/>
                <w:vertAlign w:val="superscript"/>
              </w:rPr>
              <w:t>17</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68"/>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 xml:space="preserve">0.0 &lt; </w:t>
            </w:r>
            <w:proofErr w:type="spellStart"/>
            <w:r w:rsidRPr="00116AA0">
              <w:rPr>
                <w:rFonts w:cs="Arial"/>
                <w:b w:val="0"/>
              </w:rPr>
              <w:t>W</w:t>
            </w:r>
            <w:r w:rsidRPr="00116AA0">
              <w:rPr>
                <w:rFonts w:cs="Arial"/>
                <w:b w:val="0"/>
                <w:vertAlign w:val="subscript"/>
              </w:rPr>
              <w:t>gap</w:t>
            </w:r>
            <w:proofErr w:type="spellEnd"/>
            <w:r w:rsidRPr="00116AA0">
              <w:rPr>
                <w:rFonts w:cs="Arial"/>
                <w:b w:val="0"/>
              </w:rPr>
              <w:t xml:space="preserve"> </w:t>
            </w:r>
            <w:r w:rsidRPr="00116AA0">
              <w:rPr>
                <w:rFonts w:cs="Arial" w:hint="eastAsia"/>
                <w:b w:val="0"/>
              </w:rPr>
              <w:t>≤</w:t>
            </w:r>
            <w:r w:rsidRPr="00116AA0">
              <w:rPr>
                <w:rFonts w:cs="Arial"/>
                <w:b w:val="0"/>
              </w:rPr>
              <w:t xml:space="preserve"> 25.0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25</w:t>
            </w:r>
            <w:r w:rsidRPr="00116AA0">
              <w:rPr>
                <w:rFonts w:cs="Arial"/>
                <w:b w:val="0"/>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0</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71"/>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 xml:space="preserve">25RB+75RB </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 xml:space="preserve">20.0 &lt; </w:t>
            </w:r>
            <w:proofErr w:type="spellStart"/>
            <w:r w:rsidRPr="00116AA0">
              <w:rPr>
                <w:rFonts w:cs="Arial"/>
                <w:b w:val="0"/>
              </w:rPr>
              <w:t>W</w:t>
            </w:r>
            <w:r w:rsidRPr="00116AA0">
              <w:rPr>
                <w:rFonts w:cs="Arial"/>
                <w:b w:val="0"/>
                <w:vertAlign w:val="subscript"/>
              </w:rPr>
              <w:t>gap</w:t>
            </w:r>
            <w:proofErr w:type="spellEnd"/>
            <w:r w:rsidRPr="00116AA0">
              <w:rPr>
                <w:rFonts w:cs="Arial"/>
                <w:b w:val="0"/>
              </w:rPr>
              <w:t xml:space="preserve"> </w:t>
            </w:r>
            <w:r w:rsidRPr="00116AA0">
              <w:rPr>
                <w:rFonts w:cs="Arial" w:hint="eastAsia"/>
                <w:b w:val="0"/>
              </w:rPr>
              <w:t>≤</w:t>
            </w:r>
            <w:r w:rsidRPr="00116AA0">
              <w:rPr>
                <w:rFonts w:cs="Arial"/>
                <w:b w:val="0"/>
              </w:rPr>
              <w:t xml:space="preserve"> 40.0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12</w:t>
            </w:r>
            <w:r w:rsidRPr="00116AA0">
              <w:rPr>
                <w:rFonts w:cs="Arial"/>
                <w:b w:val="0"/>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4.2</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71"/>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tcBorders>
              <w:top w:val="single" w:sz="4" w:space="0" w:color="auto"/>
              <w:left w:val="single" w:sz="4" w:space="0" w:color="auto"/>
              <w:right w:val="single" w:sz="4" w:space="0" w:color="auto"/>
            </w:tcBorders>
            <w:vAlign w:val="center"/>
          </w:tcPr>
          <w:p w:rsidR="00464CB8" w:rsidRPr="00116AA0" w:rsidRDefault="00464CB8" w:rsidP="0057700F">
            <w:pPr>
              <w:pStyle w:val="TAH"/>
              <w:rPr>
                <w:rFonts w:cs="Arial"/>
                <w:b w:val="0"/>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[2</w:t>
            </w:r>
            <w:r w:rsidRPr="00F33ED2">
              <w:rPr>
                <w:rFonts w:cs="Arial"/>
                <w:b w:val="0"/>
              </w:rPr>
              <w:t xml:space="preserve">0.0 &lt; </w:t>
            </w:r>
            <w:proofErr w:type="spellStart"/>
            <w:r w:rsidRPr="00F33ED2">
              <w:rPr>
                <w:rFonts w:cs="Arial"/>
                <w:b w:val="0"/>
              </w:rPr>
              <w:t>W</w:t>
            </w:r>
            <w:r w:rsidRPr="00F33ED2">
              <w:rPr>
                <w:rFonts w:cs="Arial"/>
                <w:b w:val="0"/>
                <w:vertAlign w:val="subscript"/>
              </w:rPr>
              <w:t>gap</w:t>
            </w:r>
            <w:proofErr w:type="spellEnd"/>
            <w:r w:rsidRPr="00F33ED2">
              <w:rPr>
                <w:rFonts w:cs="Arial"/>
                <w:b w:val="0"/>
              </w:rPr>
              <w:t xml:space="preserve"> </w:t>
            </w:r>
            <w:r w:rsidRPr="00F33ED2">
              <w:rPr>
                <w:rFonts w:cs="Arial" w:hint="eastAsia"/>
                <w:b w:val="0"/>
              </w:rPr>
              <w:t>≤</w:t>
            </w:r>
            <w:r>
              <w:rPr>
                <w:rFonts w:cs="Arial"/>
                <w:b w:val="0"/>
              </w:rPr>
              <w:t xml:space="preserve"> 4</w:t>
            </w:r>
            <w:r w:rsidRPr="00F33ED2">
              <w:rPr>
                <w:rFonts w:cs="Arial"/>
                <w:b w:val="0"/>
              </w:rPr>
              <w:t>0.0</w:t>
            </w:r>
            <w:r>
              <w:rPr>
                <w:rFonts w:cs="Arial"/>
                <w:b w:val="0"/>
              </w:rPr>
              <w:t>]</w:t>
            </w:r>
            <w:r w:rsidRPr="00F33ED2">
              <w:rPr>
                <w:rFonts w:cs="Arial"/>
                <w:b w:val="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w:t>
            </w:r>
            <w:r w:rsidRPr="00F33ED2">
              <w:rPr>
                <w:rFonts w:cs="Arial"/>
                <w:b w:val="0"/>
              </w:rPr>
              <w:t>12</w:t>
            </w:r>
            <w:r w:rsidRPr="00F33ED2">
              <w:rPr>
                <w:rFonts w:cs="Arial"/>
                <w:b w:val="0"/>
                <w:vertAlign w:val="superscript"/>
              </w:rPr>
              <w:t>1</w:t>
            </w:r>
            <w:r w:rsidRPr="003237D4">
              <w:rPr>
                <w:rFonts w:cs="Arial"/>
                <w:b w:val="0"/>
              </w:rPr>
              <w:t>]</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[6.9]</w:t>
            </w:r>
            <w:r w:rsidRPr="003237D4">
              <w:rPr>
                <w:rFonts w:cs="Arial"/>
                <w:b w:val="0"/>
                <w:vertAlign w:val="superscript"/>
              </w:rPr>
              <w:t>17</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61"/>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 xml:space="preserve">0.0 &lt; </w:t>
            </w:r>
            <w:proofErr w:type="spellStart"/>
            <w:r w:rsidRPr="00116AA0">
              <w:rPr>
                <w:rFonts w:cs="Arial"/>
                <w:b w:val="0"/>
              </w:rPr>
              <w:t>W</w:t>
            </w:r>
            <w:r w:rsidRPr="00116AA0">
              <w:rPr>
                <w:rFonts w:cs="Arial"/>
                <w:b w:val="0"/>
                <w:vertAlign w:val="subscript"/>
              </w:rPr>
              <w:t>gap</w:t>
            </w:r>
            <w:proofErr w:type="spellEnd"/>
            <w:r w:rsidRPr="00116AA0">
              <w:rPr>
                <w:rFonts w:cs="Arial"/>
                <w:b w:val="0"/>
              </w:rPr>
              <w:t xml:space="preserve"> </w:t>
            </w:r>
            <w:r w:rsidRPr="00116AA0">
              <w:rPr>
                <w:rFonts w:cs="Arial" w:hint="eastAsia"/>
                <w:b w:val="0"/>
              </w:rPr>
              <w:t>≤</w:t>
            </w:r>
            <w:r w:rsidRPr="00116AA0">
              <w:rPr>
                <w:rFonts w:cs="Arial"/>
                <w:b w:val="0"/>
              </w:rPr>
              <w:t xml:space="preserve"> 20.0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25</w:t>
            </w:r>
            <w:r w:rsidRPr="00116AA0">
              <w:rPr>
                <w:rFonts w:cs="Arial"/>
                <w:b w:val="0"/>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0</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 xml:space="preserve">25RB+100RB </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 xml:space="preserve">15.0 &lt; </w:t>
            </w:r>
            <w:proofErr w:type="spellStart"/>
            <w:r w:rsidRPr="00116AA0">
              <w:rPr>
                <w:rFonts w:cs="Arial"/>
                <w:b w:val="0"/>
              </w:rPr>
              <w:t>W</w:t>
            </w:r>
            <w:r w:rsidRPr="00116AA0">
              <w:rPr>
                <w:rFonts w:cs="Arial"/>
                <w:b w:val="0"/>
                <w:vertAlign w:val="subscript"/>
              </w:rPr>
              <w:t>gap</w:t>
            </w:r>
            <w:proofErr w:type="spellEnd"/>
            <w:r w:rsidRPr="00116AA0">
              <w:rPr>
                <w:rFonts w:cs="Arial"/>
                <w:b w:val="0"/>
              </w:rPr>
              <w:t xml:space="preserve"> </w:t>
            </w:r>
            <w:r w:rsidRPr="00116AA0">
              <w:rPr>
                <w:rFonts w:cs="Arial" w:hint="eastAsia"/>
                <w:b w:val="0"/>
              </w:rPr>
              <w:t>≤</w:t>
            </w:r>
            <w:r w:rsidRPr="00116AA0">
              <w:rPr>
                <w:rFonts w:cs="Arial"/>
                <w:b w:val="0"/>
              </w:rPr>
              <w:t xml:space="preserve"> 35.0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12</w:t>
            </w:r>
            <w:r w:rsidRPr="00116AA0">
              <w:rPr>
                <w:rFonts w:cs="Arial"/>
                <w:b w:val="0"/>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3.8</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tcBorders>
              <w:top w:val="single" w:sz="4" w:space="0" w:color="auto"/>
              <w:left w:val="single" w:sz="4" w:space="0" w:color="auto"/>
              <w:right w:val="single" w:sz="4" w:space="0" w:color="auto"/>
            </w:tcBorders>
            <w:vAlign w:val="center"/>
          </w:tcPr>
          <w:p w:rsidR="00464CB8" w:rsidRPr="00116AA0" w:rsidRDefault="00464CB8" w:rsidP="0057700F">
            <w:pPr>
              <w:pStyle w:val="TAH"/>
              <w:rPr>
                <w:rFonts w:cs="Arial"/>
                <w:b w:val="0"/>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w:t>
            </w:r>
            <w:r w:rsidRPr="00F33ED2">
              <w:rPr>
                <w:rFonts w:cs="Arial"/>
                <w:b w:val="0"/>
              </w:rPr>
              <w:t xml:space="preserve">30.0 &lt; </w:t>
            </w:r>
            <w:proofErr w:type="spellStart"/>
            <w:r w:rsidRPr="00F33ED2">
              <w:rPr>
                <w:rFonts w:cs="Arial"/>
                <w:b w:val="0"/>
              </w:rPr>
              <w:t>W</w:t>
            </w:r>
            <w:r w:rsidRPr="00F33ED2">
              <w:rPr>
                <w:rFonts w:cs="Arial"/>
                <w:b w:val="0"/>
                <w:vertAlign w:val="subscript"/>
              </w:rPr>
              <w:t>gap</w:t>
            </w:r>
            <w:proofErr w:type="spellEnd"/>
            <w:r w:rsidRPr="00F33ED2">
              <w:rPr>
                <w:rFonts w:cs="Arial"/>
                <w:b w:val="0"/>
              </w:rPr>
              <w:t xml:space="preserve"> </w:t>
            </w:r>
            <w:r w:rsidRPr="00F33ED2">
              <w:rPr>
                <w:rFonts w:cs="Arial" w:hint="eastAsia"/>
                <w:b w:val="0"/>
              </w:rPr>
              <w:t>≤</w:t>
            </w:r>
            <w:r w:rsidRPr="00F33ED2">
              <w:rPr>
                <w:rFonts w:cs="Arial"/>
                <w:b w:val="0"/>
              </w:rPr>
              <w:t xml:space="preserve"> 50.0</w:t>
            </w:r>
            <w:r>
              <w:rPr>
                <w:rFonts w:cs="Arial"/>
                <w:b w:val="0"/>
              </w:rPr>
              <w:t>]</w:t>
            </w:r>
            <w:r w:rsidRPr="00F33ED2">
              <w:rPr>
                <w:rFonts w:cs="Arial"/>
                <w:b w:val="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w:t>
            </w:r>
            <w:r w:rsidRPr="00F33ED2">
              <w:rPr>
                <w:rFonts w:cs="Arial"/>
                <w:b w:val="0"/>
              </w:rPr>
              <w:t>12</w:t>
            </w:r>
            <w:r w:rsidRPr="00F33ED2">
              <w:rPr>
                <w:rFonts w:cs="Arial"/>
                <w:b w:val="0"/>
                <w:vertAlign w:val="superscript"/>
              </w:rPr>
              <w:t>1</w:t>
            </w:r>
            <w:r w:rsidRPr="003237D4">
              <w:rPr>
                <w:rFonts w:cs="Arial"/>
                <w:b w:val="0"/>
              </w:rPr>
              <w:t>]</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[6.5]</w:t>
            </w:r>
            <w:r w:rsidRPr="003237D4">
              <w:rPr>
                <w:rFonts w:cs="Arial"/>
                <w:b w:val="0"/>
                <w:vertAlign w:val="superscript"/>
              </w:rPr>
              <w:t>17</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83"/>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 xml:space="preserve">0.0 &lt; </w:t>
            </w:r>
            <w:proofErr w:type="spellStart"/>
            <w:r w:rsidRPr="00116AA0">
              <w:rPr>
                <w:rFonts w:cs="Arial"/>
                <w:b w:val="0"/>
              </w:rPr>
              <w:t>W</w:t>
            </w:r>
            <w:r w:rsidRPr="00116AA0">
              <w:rPr>
                <w:rFonts w:cs="Arial"/>
                <w:b w:val="0"/>
                <w:vertAlign w:val="subscript"/>
              </w:rPr>
              <w:t>gap</w:t>
            </w:r>
            <w:proofErr w:type="spellEnd"/>
            <w:r w:rsidRPr="00116AA0">
              <w:rPr>
                <w:rFonts w:cs="Arial"/>
                <w:b w:val="0"/>
              </w:rPr>
              <w:t xml:space="preserve"> </w:t>
            </w:r>
            <w:r w:rsidRPr="00116AA0">
              <w:rPr>
                <w:rFonts w:cs="Arial" w:hint="eastAsia"/>
                <w:b w:val="0"/>
              </w:rPr>
              <w:t>≤</w:t>
            </w:r>
            <w:r w:rsidRPr="00116AA0">
              <w:rPr>
                <w:rFonts w:cs="Arial"/>
                <w:b w:val="0"/>
              </w:rPr>
              <w:t xml:space="preserve"> 15.0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25</w:t>
            </w:r>
            <w:r w:rsidRPr="00116AA0">
              <w:rPr>
                <w:rFonts w:cs="Arial"/>
                <w:b w:val="0"/>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0</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5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 xml:space="preserve">50RB+25RB </w:t>
            </w: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H"/>
              <w:rPr>
                <w:rFonts w:cs="Arial"/>
                <w:b w:val="0"/>
              </w:rPr>
            </w:pPr>
            <w:r w:rsidRPr="00116AA0">
              <w:rPr>
                <w:rFonts w:cs="Arial"/>
                <w:b w:val="0"/>
              </w:rPr>
              <w:t xml:space="preserve">15.0 &lt; </w:t>
            </w:r>
            <w:proofErr w:type="spellStart"/>
            <w:r w:rsidRPr="00116AA0">
              <w:rPr>
                <w:rFonts w:cs="Arial"/>
                <w:b w:val="0"/>
              </w:rPr>
              <w:t>W</w:t>
            </w:r>
            <w:r w:rsidRPr="00116AA0">
              <w:rPr>
                <w:rFonts w:cs="Arial"/>
                <w:b w:val="0"/>
                <w:vertAlign w:val="subscript"/>
              </w:rPr>
              <w:t>gap</w:t>
            </w:r>
            <w:proofErr w:type="spellEnd"/>
            <w:r w:rsidRPr="00116AA0">
              <w:rPr>
                <w:rFonts w:cs="Arial"/>
                <w:b w:val="0"/>
              </w:rPr>
              <w:t xml:space="preserve"> ≤ 45.0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eastAsia="SimSun" w:cs="Arial"/>
                <w:b w:val="0"/>
                <w:kern w:val="24"/>
              </w:rPr>
              <w:t>12</w:t>
            </w:r>
            <w:r w:rsidRPr="00116AA0">
              <w:rPr>
                <w:rFonts w:eastAsia="SimSun" w:cs="Arial"/>
                <w:b w:val="0"/>
                <w:kern w:val="24"/>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5.9</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5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tcBorders>
              <w:top w:val="single" w:sz="4" w:space="0" w:color="auto"/>
              <w:left w:val="single" w:sz="4" w:space="0" w:color="auto"/>
              <w:right w:val="single" w:sz="4" w:space="0" w:color="auto"/>
            </w:tcBorders>
            <w:vAlign w:val="center"/>
          </w:tcPr>
          <w:p w:rsidR="00464CB8" w:rsidRPr="00116AA0" w:rsidRDefault="00464CB8" w:rsidP="0057700F">
            <w:pPr>
              <w:pStyle w:val="TAH"/>
              <w:rPr>
                <w:rFonts w:cs="Arial"/>
                <w:b w:val="0"/>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[15</w:t>
            </w:r>
            <w:r w:rsidRPr="00F33ED2">
              <w:rPr>
                <w:rFonts w:cs="Arial"/>
                <w:b w:val="0"/>
              </w:rPr>
              <w:t xml:space="preserve">.0 &lt; </w:t>
            </w:r>
            <w:proofErr w:type="spellStart"/>
            <w:r w:rsidRPr="00F33ED2">
              <w:rPr>
                <w:rFonts w:cs="Arial"/>
                <w:b w:val="0"/>
              </w:rPr>
              <w:t>W</w:t>
            </w:r>
            <w:r w:rsidRPr="00F33ED2">
              <w:rPr>
                <w:rFonts w:cs="Arial"/>
                <w:b w:val="0"/>
                <w:vertAlign w:val="subscript"/>
              </w:rPr>
              <w:t>gap</w:t>
            </w:r>
            <w:proofErr w:type="spellEnd"/>
            <w:r w:rsidRPr="00F33ED2">
              <w:rPr>
                <w:rFonts w:cs="Arial"/>
                <w:b w:val="0"/>
              </w:rPr>
              <w:t xml:space="preserve"> </w:t>
            </w:r>
            <w:r w:rsidRPr="00F33ED2">
              <w:rPr>
                <w:rFonts w:cs="Arial" w:hint="eastAsia"/>
                <w:b w:val="0"/>
              </w:rPr>
              <w:t>≤</w:t>
            </w:r>
            <w:r>
              <w:rPr>
                <w:rFonts w:cs="Arial"/>
                <w:b w:val="0"/>
              </w:rPr>
              <w:t xml:space="preserve"> 45</w:t>
            </w:r>
            <w:r w:rsidRPr="00F33ED2">
              <w:rPr>
                <w:rFonts w:cs="Arial"/>
                <w:b w:val="0"/>
              </w:rPr>
              <w:t>.0</w:t>
            </w:r>
            <w:r>
              <w:rPr>
                <w:rFonts w:cs="Arial"/>
                <w:b w:val="0"/>
              </w:rPr>
              <w:t>]</w:t>
            </w:r>
            <w:r w:rsidRPr="00F33ED2">
              <w:rPr>
                <w:rFonts w:cs="Arial"/>
                <w:b w:val="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eastAsia="SimSun" w:cs="Arial"/>
                <w:b w:val="0"/>
                <w:kern w:val="24"/>
              </w:rPr>
            </w:pPr>
            <w:r>
              <w:rPr>
                <w:rFonts w:cs="Arial"/>
                <w:b w:val="0"/>
              </w:rPr>
              <w:t>[</w:t>
            </w:r>
            <w:r w:rsidRPr="00F33ED2">
              <w:rPr>
                <w:rFonts w:cs="Arial"/>
                <w:b w:val="0"/>
              </w:rPr>
              <w:t>12</w:t>
            </w:r>
            <w:r w:rsidRPr="00F33ED2">
              <w:rPr>
                <w:rFonts w:cs="Arial"/>
                <w:b w:val="0"/>
                <w:vertAlign w:val="superscript"/>
              </w:rPr>
              <w:t>1</w:t>
            </w:r>
            <w:r w:rsidRPr="003237D4">
              <w:rPr>
                <w:rFonts w:cs="Arial"/>
                <w:b w:val="0"/>
              </w:rPr>
              <w:t>]</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[8.6]</w:t>
            </w:r>
            <w:r w:rsidRPr="003237D4">
              <w:rPr>
                <w:rFonts w:cs="Arial"/>
                <w:b w:val="0"/>
                <w:vertAlign w:val="superscript"/>
              </w:rPr>
              <w:t>17</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9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H"/>
              <w:rPr>
                <w:rFonts w:cs="Arial"/>
                <w:b w:val="0"/>
              </w:rPr>
            </w:pPr>
            <w:r w:rsidRPr="00116AA0">
              <w:rPr>
                <w:rFonts w:cs="Arial"/>
                <w:b w:val="0"/>
              </w:rPr>
              <w:t xml:space="preserve">0.0 &lt; </w:t>
            </w:r>
            <w:proofErr w:type="spellStart"/>
            <w:r w:rsidRPr="00116AA0">
              <w:rPr>
                <w:rFonts w:cs="Arial"/>
                <w:b w:val="0"/>
              </w:rPr>
              <w:t>W</w:t>
            </w:r>
            <w:r w:rsidRPr="00116AA0">
              <w:rPr>
                <w:rFonts w:cs="Arial"/>
                <w:b w:val="0"/>
                <w:vertAlign w:val="subscript"/>
              </w:rPr>
              <w:t>gap</w:t>
            </w:r>
            <w:proofErr w:type="spellEnd"/>
            <w:r w:rsidRPr="00116AA0">
              <w:rPr>
                <w:rFonts w:cs="Arial"/>
                <w:b w:val="0"/>
              </w:rPr>
              <w:t xml:space="preserve"> ≤ 15.0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eastAsia="SimSun" w:cs="Arial"/>
                <w:b w:val="0"/>
                <w:kern w:val="24"/>
              </w:rPr>
              <w:t>32</w:t>
            </w:r>
            <w:r w:rsidRPr="00116AA0">
              <w:rPr>
                <w:rFonts w:eastAsia="SimSun" w:cs="Arial"/>
                <w:b w:val="0"/>
                <w:kern w:val="24"/>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0</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0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 xml:space="preserve">50RB+50RB </w:t>
            </w: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H"/>
              <w:rPr>
                <w:rFonts w:cs="Arial"/>
                <w:b w:val="0"/>
              </w:rPr>
            </w:pPr>
            <w:r w:rsidRPr="00116AA0">
              <w:rPr>
                <w:rFonts w:cs="Arial"/>
                <w:b w:val="0"/>
              </w:rPr>
              <w:t xml:space="preserve">10.0 &lt; </w:t>
            </w:r>
            <w:proofErr w:type="spellStart"/>
            <w:r w:rsidRPr="00116AA0">
              <w:rPr>
                <w:rFonts w:cs="Arial"/>
                <w:b w:val="0"/>
              </w:rPr>
              <w:t>W</w:t>
            </w:r>
            <w:r w:rsidRPr="00116AA0">
              <w:rPr>
                <w:rFonts w:cs="Arial"/>
                <w:b w:val="0"/>
                <w:vertAlign w:val="subscript"/>
              </w:rPr>
              <w:t>gap</w:t>
            </w:r>
            <w:proofErr w:type="spellEnd"/>
            <w:r w:rsidRPr="00116AA0">
              <w:rPr>
                <w:rFonts w:cs="Arial"/>
                <w:b w:val="0"/>
              </w:rPr>
              <w:t xml:space="preserve"> ≤ 40.0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eastAsia="SimSun" w:cs="Arial"/>
                <w:b w:val="0"/>
                <w:kern w:val="24"/>
              </w:rPr>
              <w:t>12</w:t>
            </w:r>
            <w:r w:rsidRPr="00116AA0">
              <w:rPr>
                <w:rFonts w:eastAsia="SimSun" w:cs="Arial"/>
                <w:b w:val="0"/>
                <w:kern w:val="24"/>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4.6</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0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tcBorders>
              <w:top w:val="single" w:sz="4" w:space="0" w:color="auto"/>
              <w:left w:val="single" w:sz="4" w:space="0" w:color="auto"/>
              <w:right w:val="single" w:sz="4" w:space="0" w:color="auto"/>
            </w:tcBorders>
            <w:vAlign w:val="center"/>
          </w:tcPr>
          <w:p w:rsidR="00464CB8" w:rsidRPr="00116AA0" w:rsidRDefault="00464CB8" w:rsidP="0057700F">
            <w:pPr>
              <w:pStyle w:val="TAH"/>
              <w:rPr>
                <w:rFonts w:cs="Arial"/>
                <w:b w:val="0"/>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[10</w:t>
            </w:r>
            <w:r w:rsidRPr="00F33ED2">
              <w:rPr>
                <w:rFonts w:cs="Arial"/>
                <w:b w:val="0"/>
              </w:rPr>
              <w:t xml:space="preserve">.0 &lt; </w:t>
            </w:r>
            <w:proofErr w:type="spellStart"/>
            <w:r w:rsidRPr="00F33ED2">
              <w:rPr>
                <w:rFonts w:cs="Arial"/>
                <w:b w:val="0"/>
              </w:rPr>
              <w:t>W</w:t>
            </w:r>
            <w:r w:rsidRPr="00F33ED2">
              <w:rPr>
                <w:rFonts w:cs="Arial"/>
                <w:b w:val="0"/>
                <w:vertAlign w:val="subscript"/>
              </w:rPr>
              <w:t>gap</w:t>
            </w:r>
            <w:proofErr w:type="spellEnd"/>
            <w:r w:rsidRPr="00F33ED2">
              <w:rPr>
                <w:rFonts w:cs="Arial"/>
                <w:b w:val="0"/>
              </w:rPr>
              <w:t xml:space="preserve"> </w:t>
            </w:r>
            <w:r w:rsidRPr="00F33ED2">
              <w:rPr>
                <w:rFonts w:cs="Arial" w:hint="eastAsia"/>
                <w:b w:val="0"/>
              </w:rPr>
              <w:t>≤</w:t>
            </w:r>
            <w:r>
              <w:rPr>
                <w:rFonts w:cs="Arial"/>
                <w:b w:val="0"/>
              </w:rPr>
              <w:t xml:space="preserve"> 45</w:t>
            </w:r>
            <w:r w:rsidRPr="00F33ED2">
              <w:rPr>
                <w:rFonts w:cs="Arial"/>
                <w:b w:val="0"/>
              </w:rPr>
              <w:t>.0</w:t>
            </w:r>
            <w:r>
              <w:rPr>
                <w:rFonts w:cs="Arial"/>
                <w:b w:val="0"/>
              </w:rPr>
              <w:t>]</w:t>
            </w:r>
            <w:r w:rsidRPr="00F33ED2">
              <w:rPr>
                <w:rFonts w:cs="Arial"/>
                <w:b w:val="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eastAsia="SimSun" w:cs="Arial"/>
                <w:b w:val="0"/>
                <w:kern w:val="24"/>
              </w:rPr>
            </w:pPr>
            <w:r>
              <w:rPr>
                <w:rFonts w:cs="Arial"/>
                <w:b w:val="0"/>
              </w:rPr>
              <w:t>[</w:t>
            </w:r>
            <w:r w:rsidRPr="00F33ED2">
              <w:rPr>
                <w:rFonts w:cs="Arial"/>
                <w:b w:val="0"/>
              </w:rPr>
              <w:t>12</w:t>
            </w:r>
            <w:r w:rsidRPr="00F33ED2">
              <w:rPr>
                <w:rFonts w:cs="Arial"/>
                <w:b w:val="0"/>
                <w:vertAlign w:val="superscript"/>
              </w:rPr>
              <w:t>1</w:t>
            </w:r>
            <w:r w:rsidRPr="003237D4">
              <w:rPr>
                <w:rFonts w:cs="Arial"/>
                <w:b w:val="0"/>
              </w:rPr>
              <w:t>]</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[7.3]</w:t>
            </w:r>
            <w:r w:rsidRPr="003237D4">
              <w:rPr>
                <w:rFonts w:cs="Arial"/>
                <w:b w:val="0"/>
                <w:vertAlign w:val="superscript"/>
              </w:rPr>
              <w:t>17</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6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H"/>
              <w:rPr>
                <w:rFonts w:cs="Arial"/>
                <w:b w:val="0"/>
              </w:rPr>
            </w:pPr>
            <w:r w:rsidRPr="00116AA0">
              <w:rPr>
                <w:rFonts w:cs="Arial"/>
                <w:b w:val="0"/>
              </w:rPr>
              <w:t xml:space="preserve">0.0 &lt; </w:t>
            </w:r>
            <w:proofErr w:type="spellStart"/>
            <w:r w:rsidRPr="00116AA0">
              <w:rPr>
                <w:rFonts w:cs="Arial"/>
                <w:b w:val="0"/>
              </w:rPr>
              <w:t>W</w:t>
            </w:r>
            <w:r w:rsidRPr="00116AA0">
              <w:rPr>
                <w:rFonts w:cs="Arial"/>
                <w:b w:val="0"/>
                <w:vertAlign w:val="subscript"/>
              </w:rPr>
              <w:t>gap</w:t>
            </w:r>
            <w:proofErr w:type="spellEnd"/>
            <w:r w:rsidRPr="00116AA0">
              <w:rPr>
                <w:rFonts w:cs="Arial"/>
                <w:b w:val="0"/>
              </w:rPr>
              <w:t xml:space="preserve"> ≤ 10.0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eastAsia="SimSun" w:cs="Arial"/>
                <w:b w:val="0"/>
                <w:kern w:val="24"/>
              </w:rPr>
              <w:t>32</w:t>
            </w:r>
            <w:r w:rsidRPr="00116AA0">
              <w:rPr>
                <w:rFonts w:eastAsia="SimSun" w:cs="Arial"/>
                <w:b w:val="0"/>
                <w:kern w:val="24"/>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0</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87"/>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 xml:space="preserve">50RB+75RB </w:t>
            </w: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H"/>
              <w:rPr>
                <w:rFonts w:cs="Arial"/>
                <w:b w:val="0"/>
              </w:rPr>
            </w:pPr>
            <w:r w:rsidRPr="00116AA0">
              <w:rPr>
                <w:rFonts w:cs="Arial"/>
                <w:b w:val="0"/>
              </w:rPr>
              <w:t xml:space="preserve">5.0 &lt; </w:t>
            </w:r>
            <w:proofErr w:type="spellStart"/>
            <w:r w:rsidRPr="00116AA0">
              <w:rPr>
                <w:rFonts w:cs="Arial"/>
                <w:b w:val="0"/>
              </w:rPr>
              <w:t>W</w:t>
            </w:r>
            <w:r w:rsidRPr="00116AA0">
              <w:rPr>
                <w:rFonts w:cs="Arial"/>
                <w:b w:val="0"/>
                <w:vertAlign w:val="subscript"/>
              </w:rPr>
              <w:t>gap</w:t>
            </w:r>
            <w:proofErr w:type="spellEnd"/>
            <w:r w:rsidRPr="00116AA0">
              <w:rPr>
                <w:rFonts w:cs="Arial"/>
                <w:b w:val="0"/>
              </w:rPr>
              <w:t xml:space="preserve"> ≤ 35.0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eastAsia="SimSun" w:cs="Arial"/>
                <w:b w:val="0"/>
                <w:kern w:val="24"/>
              </w:rPr>
              <w:t>12</w:t>
            </w:r>
            <w:r w:rsidRPr="00116AA0">
              <w:rPr>
                <w:rFonts w:eastAsia="SimSun" w:cs="Arial"/>
                <w:b w:val="0"/>
                <w:kern w:val="24"/>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4.1</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87"/>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tcBorders>
              <w:top w:val="single" w:sz="4" w:space="0" w:color="auto"/>
              <w:left w:val="single" w:sz="4" w:space="0" w:color="auto"/>
              <w:right w:val="single" w:sz="4" w:space="0" w:color="auto"/>
            </w:tcBorders>
            <w:vAlign w:val="center"/>
          </w:tcPr>
          <w:p w:rsidR="00464CB8" w:rsidRPr="00116AA0" w:rsidRDefault="00464CB8" w:rsidP="0057700F">
            <w:pPr>
              <w:pStyle w:val="TAH"/>
              <w:rPr>
                <w:rFonts w:cs="Arial"/>
                <w:b w:val="0"/>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[5</w:t>
            </w:r>
            <w:r w:rsidRPr="00F33ED2">
              <w:rPr>
                <w:rFonts w:cs="Arial"/>
                <w:b w:val="0"/>
              </w:rPr>
              <w:t xml:space="preserve">.0 &lt; </w:t>
            </w:r>
            <w:proofErr w:type="spellStart"/>
            <w:r w:rsidRPr="00F33ED2">
              <w:rPr>
                <w:rFonts w:cs="Arial"/>
                <w:b w:val="0"/>
              </w:rPr>
              <w:t>W</w:t>
            </w:r>
            <w:r w:rsidRPr="00F33ED2">
              <w:rPr>
                <w:rFonts w:cs="Arial"/>
                <w:b w:val="0"/>
                <w:vertAlign w:val="subscript"/>
              </w:rPr>
              <w:t>gap</w:t>
            </w:r>
            <w:proofErr w:type="spellEnd"/>
            <w:r w:rsidRPr="00F33ED2">
              <w:rPr>
                <w:rFonts w:cs="Arial"/>
                <w:b w:val="0"/>
              </w:rPr>
              <w:t xml:space="preserve"> </w:t>
            </w:r>
            <w:r w:rsidRPr="00F33ED2">
              <w:rPr>
                <w:rFonts w:cs="Arial" w:hint="eastAsia"/>
                <w:b w:val="0"/>
              </w:rPr>
              <w:t>≤</w:t>
            </w:r>
            <w:r>
              <w:rPr>
                <w:rFonts w:cs="Arial"/>
                <w:b w:val="0"/>
              </w:rPr>
              <w:t xml:space="preserve"> 35</w:t>
            </w:r>
            <w:r w:rsidRPr="00F33ED2">
              <w:rPr>
                <w:rFonts w:cs="Arial"/>
                <w:b w:val="0"/>
              </w:rPr>
              <w:t>.0</w:t>
            </w:r>
            <w:r>
              <w:rPr>
                <w:rFonts w:cs="Arial"/>
                <w:b w:val="0"/>
              </w:rPr>
              <w:t>]</w:t>
            </w:r>
            <w:r w:rsidRPr="00F33ED2">
              <w:rPr>
                <w:rFonts w:cs="Arial"/>
                <w:b w:val="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eastAsia="SimSun" w:cs="Arial"/>
                <w:b w:val="0"/>
                <w:kern w:val="24"/>
              </w:rPr>
            </w:pPr>
            <w:r>
              <w:rPr>
                <w:rFonts w:cs="Arial"/>
                <w:b w:val="0"/>
              </w:rPr>
              <w:t>[</w:t>
            </w:r>
            <w:r w:rsidRPr="00F33ED2">
              <w:rPr>
                <w:rFonts w:cs="Arial"/>
                <w:b w:val="0"/>
              </w:rPr>
              <w:t>12</w:t>
            </w:r>
            <w:r w:rsidRPr="00F33ED2">
              <w:rPr>
                <w:rFonts w:cs="Arial"/>
                <w:b w:val="0"/>
                <w:vertAlign w:val="superscript"/>
              </w:rPr>
              <w:t>1</w:t>
            </w:r>
            <w:r w:rsidRPr="003237D4">
              <w:rPr>
                <w:rFonts w:cs="Arial"/>
                <w:b w:val="0"/>
              </w:rPr>
              <w:t>]</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[6.8]</w:t>
            </w:r>
            <w:r w:rsidRPr="003237D4">
              <w:rPr>
                <w:rFonts w:cs="Arial"/>
                <w:b w:val="0"/>
                <w:vertAlign w:val="superscript"/>
              </w:rPr>
              <w:t>17</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63"/>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H"/>
              <w:rPr>
                <w:rFonts w:cs="Arial"/>
                <w:b w:val="0"/>
              </w:rPr>
            </w:pPr>
            <w:r w:rsidRPr="00116AA0">
              <w:rPr>
                <w:rFonts w:cs="Arial"/>
                <w:b w:val="0"/>
              </w:rPr>
              <w:t xml:space="preserve">0.0 &lt; </w:t>
            </w:r>
            <w:proofErr w:type="spellStart"/>
            <w:r w:rsidRPr="00116AA0">
              <w:rPr>
                <w:rFonts w:cs="Arial"/>
                <w:b w:val="0"/>
              </w:rPr>
              <w:t>W</w:t>
            </w:r>
            <w:r w:rsidRPr="00116AA0">
              <w:rPr>
                <w:rFonts w:cs="Arial"/>
                <w:b w:val="0"/>
                <w:vertAlign w:val="subscript"/>
              </w:rPr>
              <w:t>gap</w:t>
            </w:r>
            <w:proofErr w:type="spellEnd"/>
            <w:r w:rsidRPr="00116AA0">
              <w:rPr>
                <w:rFonts w:cs="Arial"/>
                <w:b w:val="0"/>
              </w:rPr>
              <w:t xml:space="preserve"> ≤ 5.0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eastAsia="SimSun" w:cs="Arial"/>
                <w:b w:val="0"/>
                <w:kern w:val="24"/>
              </w:rPr>
              <w:t>32</w:t>
            </w:r>
            <w:r w:rsidRPr="00116AA0">
              <w:rPr>
                <w:rFonts w:eastAsia="SimSun" w:cs="Arial"/>
                <w:b w:val="0"/>
                <w:kern w:val="24"/>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0</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81"/>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 xml:space="preserve">50RB+100RB </w:t>
            </w: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H"/>
              <w:rPr>
                <w:rFonts w:cs="Arial"/>
                <w:b w:val="0"/>
              </w:rPr>
            </w:pPr>
            <w:r w:rsidRPr="00116AA0">
              <w:rPr>
                <w:rFonts w:cs="Arial"/>
                <w:b w:val="0"/>
              </w:rPr>
              <w:t xml:space="preserve">0.0 &lt; </w:t>
            </w:r>
            <w:proofErr w:type="spellStart"/>
            <w:r w:rsidRPr="00116AA0">
              <w:rPr>
                <w:rFonts w:cs="Arial"/>
                <w:b w:val="0"/>
              </w:rPr>
              <w:t>W</w:t>
            </w:r>
            <w:r w:rsidRPr="00116AA0">
              <w:rPr>
                <w:rFonts w:cs="Arial"/>
                <w:b w:val="0"/>
                <w:vertAlign w:val="subscript"/>
              </w:rPr>
              <w:t>gap</w:t>
            </w:r>
            <w:proofErr w:type="spellEnd"/>
            <w:r w:rsidRPr="00116AA0">
              <w:rPr>
                <w:rFonts w:cs="Arial"/>
                <w:b w:val="0"/>
              </w:rPr>
              <w:t xml:space="preserve"> ≤ 30.0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eastAsia="SimSun" w:cs="Arial"/>
                <w:b w:val="0"/>
                <w:kern w:val="24"/>
              </w:rPr>
              <w:t>12</w:t>
            </w:r>
            <w:r w:rsidRPr="00116AA0">
              <w:rPr>
                <w:rFonts w:eastAsia="SimSun" w:cs="Arial"/>
                <w:b w:val="0"/>
                <w:kern w:val="24"/>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4.0</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81"/>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[0</w:t>
            </w:r>
            <w:r w:rsidRPr="00F33ED2">
              <w:rPr>
                <w:rFonts w:cs="Arial"/>
                <w:b w:val="0"/>
              </w:rPr>
              <w:t xml:space="preserve">.0 &lt; </w:t>
            </w:r>
            <w:proofErr w:type="spellStart"/>
            <w:r w:rsidRPr="00F33ED2">
              <w:rPr>
                <w:rFonts w:cs="Arial"/>
                <w:b w:val="0"/>
              </w:rPr>
              <w:t>W</w:t>
            </w:r>
            <w:r w:rsidRPr="00F33ED2">
              <w:rPr>
                <w:rFonts w:cs="Arial"/>
                <w:b w:val="0"/>
                <w:vertAlign w:val="subscript"/>
              </w:rPr>
              <w:t>gap</w:t>
            </w:r>
            <w:proofErr w:type="spellEnd"/>
            <w:r w:rsidRPr="00F33ED2">
              <w:rPr>
                <w:rFonts w:cs="Arial"/>
                <w:b w:val="0"/>
              </w:rPr>
              <w:t xml:space="preserve"> </w:t>
            </w:r>
            <w:r w:rsidRPr="00F33ED2">
              <w:rPr>
                <w:rFonts w:cs="Arial" w:hint="eastAsia"/>
                <w:b w:val="0"/>
              </w:rPr>
              <w:t>≤</w:t>
            </w:r>
            <w:r>
              <w:rPr>
                <w:rFonts w:cs="Arial"/>
                <w:b w:val="0"/>
              </w:rPr>
              <w:t xml:space="preserve"> 30</w:t>
            </w:r>
            <w:r w:rsidRPr="00F33ED2">
              <w:rPr>
                <w:rFonts w:cs="Arial"/>
                <w:b w:val="0"/>
              </w:rPr>
              <w:t>.0</w:t>
            </w:r>
            <w:r>
              <w:rPr>
                <w:rFonts w:cs="Arial"/>
                <w:b w:val="0"/>
              </w:rPr>
              <w:t>]</w:t>
            </w:r>
            <w:r w:rsidRPr="00F33ED2">
              <w:rPr>
                <w:rFonts w:cs="Arial"/>
                <w:b w:val="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eastAsia="SimSun" w:cs="Arial"/>
                <w:b w:val="0"/>
                <w:kern w:val="24"/>
              </w:rPr>
            </w:pPr>
            <w:r>
              <w:rPr>
                <w:rFonts w:cs="Arial"/>
                <w:b w:val="0"/>
              </w:rPr>
              <w:t>[</w:t>
            </w:r>
            <w:r w:rsidRPr="00F33ED2">
              <w:rPr>
                <w:rFonts w:cs="Arial"/>
                <w:b w:val="0"/>
              </w:rPr>
              <w:t>12</w:t>
            </w:r>
            <w:r w:rsidRPr="00F33ED2">
              <w:rPr>
                <w:rFonts w:cs="Arial"/>
                <w:b w:val="0"/>
                <w:vertAlign w:val="superscript"/>
              </w:rPr>
              <w:t>1</w:t>
            </w:r>
            <w:r w:rsidRPr="003237D4">
              <w:rPr>
                <w:rFonts w:cs="Arial"/>
                <w:b w:val="0"/>
              </w:rPr>
              <w:t>]</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[6.7]</w:t>
            </w:r>
            <w:r w:rsidRPr="003237D4">
              <w:rPr>
                <w:rFonts w:cs="Arial"/>
                <w:b w:val="0"/>
                <w:vertAlign w:val="superscript"/>
              </w:rPr>
              <w:t>17</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8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val="restart"/>
            <w:tcBorders>
              <w:left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 xml:space="preserve">75RB+25RB </w:t>
            </w: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H"/>
              <w:rPr>
                <w:rFonts w:cs="Arial"/>
                <w:b w:val="0"/>
              </w:rPr>
            </w:pPr>
            <w:r w:rsidRPr="00116AA0">
              <w:rPr>
                <w:rFonts w:cs="Arial"/>
                <w:b w:val="0"/>
              </w:rPr>
              <w:t xml:space="preserve">10.0 &lt; </w:t>
            </w:r>
            <w:proofErr w:type="spellStart"/>
            <w:r w:rsidRPr="00116AA0">
              <w:rPr>
                <w:rFonts w:cs="Arial"/>
                <w:b w:val="0"/>
              </w:rPr>
              <w:t>W</w:t>
            </w:r>
            <w:r w:rsidRPr="00116AA0">
              <w:rPr>
                <w:rFonts w:cs="Arial"/>
                <w:b w:val="0"/>
                <w:vertAlign w:val="subscript"/>
              </w:rPr>
              <w:t>gap</w:t>
            </w:r>
            <w:proofErr w:type="spellEnd"/>
            <w:r w:rsidRPr="00116AA0">
              <w:rPr>
                <w:rFonts w:cs="Arial"/>
                <w:b w:val="0"/>
              </w:rPr>
              <w:t xml:space="preserve"> ≤ 40.0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12</w:t>
            </w:r>
            <w:r w:rsidRPr="00116AA0">
              <w:rPr>
                <w:rFonts w:eastAsia="SimSun" w:cs="Arial"/>
                <w:b w:val="0"/>
                <w:kern w:val="24"/>
                <w:vertAlign w:val="superscript"/>
              </w:rPr>
              <w:t>12</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6.7</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8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[10</w:t>
            </w:r>
            <w:r w:rsidRPr="00F33ED2">
              <w:rPr>
                <w:rFonts w:cs="Arial"/>
                <w:b w:val="0"/>
              </w:rPr>
              <w:t xml:space="preserve">.0 &lt; </w:t>
            </w:r>
            <w:proofErr w:type="spellStart"/>
            <w:r w:rsidRPr="00F33ED2">
              <w:rPr>
                <w:rFonts w:cs="Arial"/>
                <w:b w:val="0"/>
              </w:rPr>
              <w:t>W</w:t>
            </w:r>
            <w:r w:rsidRPr="00F33ED2">
              <w:rPr>
                <w:rFonts w:cs="Arial"/>
                <w:b w:val="0"/>
                <w:vertAlign w:val="subscript"/>
              </w:rPr>
              <w:t>gap</w:t>
            </w:r>
            <w:proofErr w:type="spellEnd"/>
            <w:r w:rsidRPr="00F33ED2">
              <w:rPr>
                <w:rFonts w:cs="Arial"/>
                <w:b w:val="0"/>
              </w:rPr>
              <w:t xml:space="preserve"> </w:t>
            </w:r>
            <w:r w:rsidRPr="00F33ED2">
              <w:rPr>
                <w:rFonts w:cs="Arial" w:hint="eastAsia"/>
                <w:b w:val="0"/>
              </w:rPr>
              <w:t>≤</w:t>
            </w:r>
            <w:r>
              <w:rPr>
                <w:rFonts w:cs="Arial"/>
                <w:b w:val="0"/>
              </w:rPr>
              <w:t xml:space="preserve"> 40</w:t>
            </w:r>
            <w:r w:rsidRPr="00F33ED2">
              <w:rPr>
                <w:rFonts w:cs="Arial"/>
                <w:b w:val="0"/>
              </w:rPr>
              <w:t>.0</w:t>
            </w:r>
            <w:r>
              <w:rPr>
                <w:rFonts w:cs="Arial"/>
                <w:b w:val="0"/>
              </w:rPr>
              <w:t>]</w:t>
            </w:r>
            <w:r w:rsidRPr="00F33ED2">
              <w:rPr>
                <w:rFonts w:cs="Arial"/>
                <w:b w:val="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w:t>
            </w:r>
            <w:r w:rsidRPr="00F33ED2">
              <w:rPr>
                <w:rFonts w:cs="Arial"/>
                <w:b w:val="0"/>
              </w:rPr>
              <w:t>12</w:t>
            </w:r>
            <w:r w:rsidRPr="00F33ED2">
              <w:rPr>
                <w:rFonts w:cs="Arial"/>
                <w:b w:val="0"/>
                <w:vertAlign w:val="superscript"/>
              </w:rPr>
              <w:t>1</w:t>
            </w:r>
            <w:r w:rsidRPr="003237D4">
              <w:rPr>
                <w:rFonts w:cs="Arial"/>
                <w:b w:val="0"/>
              </w:rPr>
              <w:t>]</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[9.4]</w:t>
            </w:r>
            <w:r w:rsidRPr="003237D4">
              <w:rPr>
                <w:rFonts w:cs="Arial"/>
                <w:b w:val="0"/>
                <w:vertAlign w:val="superscript"/>
              </w:rPr>
              <w:t>17</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H"/>
              <w:rPr>
                <w:rFonts w:cs="Arial"/>
                <w:b w:val="0"/>
              </w:rPr>
            </w:pPr>
            <w:r w:rsidRPr="00116AA0">
              <w:rPr>
                <w:rFonts w:cs="Arial"/>
                <w:b w:val="0"/>
              </w:rPr>
              <w:t xml:space="preserve">0.0 &lt; </w:t>
            </w:r>
            <w:proofErr w:type="spellStart"/>
            <w:r w:rsidRPr="00116AA0">
              <w:rPr>
                <w:rFonts w:cs="Arial"/>
                <w:b w:val="0"/>
              </w:rPr>
              <w:t>W</w:t>
            </w:r>
            <w:r w:rsidRPr="00116AA0">
              <w:rPr>
                <w:rFonts w:cs="Arial"/>
                <w:b w:val="0"/>
                <w:vertAlign w:val="subscript"/>
              </w:rPr>
              <w:t>gap</w:t>
            </w:r>
            <w:proofErr w:type="spellEnd"/>
            <w:r w:rsidRPr="00116AA0">
              <w:rPr>
                <w:rFonts w:cs="Arial"/>
                <w:b w:val="0"/>
              </w:rPr>
              <w:t xml:space="preserve"> ≤ 10.0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36</w:t>
            </w:r>
            <w:r w:rsidRPr="00116AA0">
              <w:rPr>
                <w:rFonts w:eastAsia="SimSun" w:cs="Arial"/>
                <w:b w:val="0"/>
                <w:kern w:val="24"/>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0</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55"/>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val="restart"/>
            <w:tcBorders>
              <w:left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 xml:space="preserve">75RB+50RB </w:t>
            </w: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H"/>
              <w:rPr>
                <w:rFonts w:cs="Arial"/>
                <w:b w:val="0"/>
              </w:rPr>
            </w:pPr>
            <w:r w:rsidRPr="00116AA0">
              <w:rPr>
                <w:rFonts w:cs="Arial"/>
                <w:b w:val="0"/>
              </w:rPr>
              <w:t xml:space="preserve">5.0 &lt; </w:t>
            </w:r>
            <w:proofErr w:type="spellStart"/>
            <w:r w:rsidRPr="00116AA0">
              <w:rPr>
                <w:rFonts w:cs="Arial"/>
                <w:b w:val="0"/>
              </w:rPr>
              <w:t>W</w:t>
            </w:r>
            <w:r w:rsidRPr="00116AA0">
              <w:rPr>
                <w:rFonts w:cs="Arial"/>
                <w:b w:val="0"/>
                <w:vertAlign w:val="subscript"/>
              </w:rPr>
              <w:t>gap</w:t>
            </w:r>
            <w:proofErr w:type="spellEnd"/>
            <w:r w:rsidRPr="00116AA0">
              <w:rPr>
                <w:rFonts w:cs="Arial"/>
                <w:b w:val="0"/>
              </w:rPr>
              <w:t xml:space="preserve"> ≤ 35.0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12</w:t>
            </w:r>
            <w:r w:rsidRPr="00116AA0">
              <w:rPr>
                <w:rFonts w:eastAsia="SimSun" w:cs="Arial"/>
                <w:b w:val="0"/>
                <w:kern w:val="24"/>
                <w:vertAlign w:val="superscript"/>
              </w:rPr>
              <w:t>12</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5.4</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55"/>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[5</w:t>
            </w:r>
            <w:r w:rsidRPr="00F33ED2">
              <w:rPr>
                <w:rFonts w:cs="Arial"/>
                <w:b w:val="0"/>
              </w:rPr>
              <w:t xml:space="preserve">.0 &lt; </w:t>
            </w:r>
            <w:proofErr w:type="spellStart"/>
            <w:r w:rsidRPr="00F33ED2">
              <w:rPr>
                <w:rFonts w:cs="Arial"/>
                <w:b w:val="0"/>
              </w:rPr>
              <w:t>W</w:t>
            </w:r>
            <w:r w:rsidRPr="00F33ED2">
              <w:rPr>
                <w:rFonts w:cs="Arial"/>
                <w:b w:val="0"/>
                <w:vertAlign w:val="subscript"/>
              </w:rPr>
              <w:t>gap</w:t>
            </w:r>
            <w:proofErr w:type="spellEnd"/>
            <w:r w:rsidRPr="00F33ED2">
              <w:rPr>
                <w:rFonts w:cs="Arial"/>
                <w:b w:val="0"/>
              </w:rPr>
              <w:t xml:space="preserve"> </w:t>
            </w:r>
            <w:r w:rsidRPr="00F33ED2">
              <w:rPr>
                <w:rFonts w:cs="Arial" w:hint="eastAsia"/>
                <w:b w:val="0"/>
              </w:rPr>
              <w:t>≤</w:t>
            </w:r>
            <w:r>
              <w:rPr>
                <w:rFonts w:cs="Arial"/>
                <w:b w:val="0"/>
              </w:rPr>
              <w:t xml:space="preserve"> 35</w:t>
            </w:r>
            <w:r w:rsidRPr="00F33ED2">
              <w:rPr>
                <w:rFonts w:cs="Arial"/>
                <w:b w:val="0"/>
              </w:rPr>
              <w:t>.0</w:t>
            </w:r>
            <w:r>
              <w:rPr>
                <w:rFonts w:cs="Arial"/>
                <w:b w:val="0"/>
              </w:rPr>
              <w:t>]</w:t>
            </w:r>
            <w:r w:rsidRPr="00F33ED2">
              <w:rPr>
                <w:rFonts w:cs="Arial"/>
                <w:b w:val="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w:t>
            </w:r>
            <w:r w:rsidRPr="00F33ED2">
              <w:rPr>
                <w:rFonts w:cs="Arial"/>
                <w:b w:val="0"/>
              </w:rPr>
              <w:t>12</w:t>
            </w:r>
            <w:r w:rsidRPr="00F33ED2">
              <w:rPr>
                <w:rFonts w:cs="Arial"/>
                <w:b w:val="0"/>
                <w:vertAlign w:val="superscript"/>
              </w:rPr>
              <w:t>1</w:t>
            </w:r>
            <w:r>
              <w:rPr>
                <w:rFonts w:cs="Arial"/>
                <w:b w:val="0"/>
                <w:vertAlign w:val="superscript"/>
              </w:rPr>
              <w:t>2</w:t>
            </w:r>
            <w:r w:rsidRPr="003237D4">
              <w:rPr>
                <w:rFonts w:cs="Arial"/>
                <w:b w:val="0"/>
              </w:rPr>
              <w:t>]</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[8.1]</w:t>
            </w:r>
            <w:r w:rsidRPr="003237D4">
              <w:rPr>
                <w:rFonts w:cs="Arial"/>
                <w:b w:val="0"/>
                <w:vertAlign w:val="superscript"/>
              </w:rPr>
              <w:t>17</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87"/>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H"/>
              <w:rPr>
                <w:rFonts w:cs="Arial"/>
                <w:b w:val="0"/>
              </w:rPr>
            </w:pPr>
            <w:r w:rsidRPr="00116AA0">
              <w:rPr>
                <w:rFonts w:cs="Arial"/>
                <w:b w:val="0"/>
              </w:rPr>
              <w:t xml:space="preserve">0.0 &lt; </w:t>
            </w:r>
            <w:proofErr w:type="spellStart"/>
            <w:r w:rsidRPr="00116AA0">
              <w:rPr>
                <w:rFonts w:cs="Arial"/>
                <w:b w:val="0"/>
              </w:rPr>
              <w:t>W</w:t>
            </w:r>
            <w:r w:rsidRPr="00116AA0">
              <w:rPr>
                <w:rFonts w:cs="Arial"/>
                <w:b w:val="0"/>
                <w:vertAlign w:val="subscript"/>
              </w:rPr>
              <w:t>gap</w:t>
            </w:r>
            <w:proofErr w:type="spellEnd"/>
            <w:r w:rsidRPr="00116AA0">
              <w:rPr>
                <w:rFonts w:cs="Arial"/>
                <w:b w:val="0"/>
              </w:rPr>
              <w:t xml:space="preserve"> ≤ 5.0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36</w:t>
            </w:r>
            <w:r w:rsidRPr="00116AA0">
              <w:rPr>
                <w:rFonts w:eastAsia="SimSun" w:cs="Arial"/>
                <w:b w:val="0"/>
                <w:kern w:val="24"/>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0</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63"/>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val="restart"/>
            <w:tcBorders>
              <w:left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 xml:space="preserve">75RB+75RB </w:t>
            </w: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H"/>
              <w:rPr>
                <w:rFonts w:cs="Arial"/>
                <w:b w:val="0"/>
              </w:rPr>
            </w:pPr>
            <w:r w:rsidRPr="00116AA0">
              <w:rPr>
                <w:rFonts w:cs="Arial"/>
                <w:b w:val="0"/>
              </w:rPr>
              <w:t xml:space="preserve">0.0 &lt; </w:t>
            </w:r>
            <w:proofErr w:type="spellStart"/>
            <w:r w:rsidRPr="00116AA0">
              <w:rPr>
                <w:rFonts w:cs="Arial"/>
                <w:b w:val="0"/>
              </w:rPr>
              <w:t>W</w:t>
            </w:r>
            <w:r w:rsidRPr="00116AA0">
              <w:rPr>
                <w:rFonts w:cs="Arial"/>
                <w:b w:val="0"/>
                <w:vertAlign w:val="subscript"/>
              </w:rPr>
              <w:t>gap</w:t>
            </w:r>
            <w:proofErr w:type="spellEnd"/>
            <w:r w:rsidRPr="00116AA0">
              <w:rPr>
                <w:rFonts w:cs="Arial"/>
                <w:b w:val="0"/>
              </w:rPr>
              <w:t xml:space="preserve">  ≤ 30.0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12</w:t>
            </w:r>
            <w:r w:rsidRPr="00116AA0">
              <w:rPr>
                <w:rFonts w:eastAsia="SimSun" w:cs="Arial"/>
                <w:b w:val="0"/>
                <w:kern w:val="24"/>
                <w:vertAlign w:val="superscript"/>
              </w:rPr>
              <w:t>12</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4.6</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63"/>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[0</w:t>
            </w:r>
            <w:r w:rsidRPr="00F33ED2">
              <w:rPr>
                <w:rFonts w:cs="Arial"/>
                <w:b w:val="0"/>
              </w:rPr>
              <w:t xml:space="preserve">.0 &lt; </w:t>
            </w:r>
            <w:proofErr w:type="spellStart"/>
            <w:r w:rsidRPr="00F33ED2">
              <w:rPr>
                <w:rFonts w:cs="Arial"/>
                <w:b w:val="0"/>
              </w:rPr>
              <w:t>W</w:t>
            </w:r>
            <w:r w:rsidRPr="00F33ED2">
              <w:rPr>
                <w:rFonts w:cs="Arial"/>
                <w:b w:val="0"/>
                <w:vertAlign w:val="subscript"/>
              </w:rPr>
              <w:t>gap</w:t>
            </w:r>
            <w:proofErr w:type="spellEnd"/>
            <w:r w:rsidRPr="00F33ED2">
              <w:rPr>
                <w:rFonts w:cs="Arial"/>
                <w:b w:val="0"/>
              </w:rPr>
              <w:t xml:space="preserve"> </w:t>
            </w:r>
            <w:r w:rsidRPr="00F33ED2">
              <w:rPr>
                <w:rFonts w:cs="Arial" w:hint="eastAsia"/>
                <w:b w:val="0"/>
              </w:rPr>
              <w:t>≤</w:t>
            </w:r>
            <w:r>
              <w:rPr>
                <w:rFonts w:cs="Arial"/>
                <w:b w:val="0"/>
              </w:rPr>
              <w:t xml:space="preserve"> 30</w:t>
            </w:r>
            <w:r w:rsidRPr="00F33ED2">
              <w:rPr>
                <w:rFonts w:cs="Arial"/>
                <w:b w:val="0"/>
              </w:rPr>
              <w:t>.0</w:t>
            </w:r>
            <w:r>
              <w:rPr>
                <w:rFonts w:cs="Arial"/>
                <w:b w:val="0"/>
              </w:rPr>
              <w:t>]</w:t>
            </w:r>
            <w:r w:rsidRPr="00F33ED2">
              <w:rPr>
                <w:rFonts w:cs="Arial"/>
                <w:b w:val="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w:t>
            </w:r>
            <w:r w:rsidRPr="00F33ED2">
              <w:rPr>
                <w:rFonts w:cs="Arial"/>
                <w:b w:val="0"/>
              </w:rPr>
              <w:t>12</w:t>
            </w:r>
            <w:r w:rsidRPr="00F33ED2">
              <w:rPr>
                <w:rFonts w:cs="Arial"/>
                <w:b w:val="0"/>
                <w:vertAlign w:val="superscript"/>
              </w:rPr>
              <w:t>1</w:t>
            </w:r>
            <w:r>
              <w:rPr>
                <w:rFonts w:cs="Arial"/>
                <w:b w:val="0"/>
                <w:vertAlign w:val="superscript"/>
              </w:rPr>
              <w:t>2</w:t>
            </w:r>
            <w:r w:rsidRPr="003237D4">
              <w:rPr>
                <w:rFonts w:cs="Arial"/>
                <w:b w:val="0"/>
              </w:rPr>
              <w:t>]</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[7.3]</w:t>
            </w:r>
            <w:r w:rsidRPr="003237D4">
              <w:rPr>
                <w:rFonts w:cs="Arial"/>
                <w:b w:val="0"/>
                <w:vertAlign w:val="superscript"/>
              </w:rPr>
              <w:t>17</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71"/>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val="restart"/>
            <w:tcBorders>
              <w:left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 xml:space="preserve">75RB+100RB </w:t>
            </w: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H"/>
              <w:rPr>
                <w:rFonts w:cs="Arial"/>
                <w:b w:val="0"/>
              </w:rPr>
            </w:pPr>
            <w:r w:rsidRPr="00116AA0">
              <w:rPr>
                <w:rFonts w:cs="Arial"/>
                <w:b w:val="0"/>
              </w:rPr>
              <w:t xml:space="preserve">0.0 &lt; </w:t>
            </w:r>
            <w:proofErr w:type="spellStart"/>
            <w:r w:rsidRPr="00116AA0">
              <w:rPr>
                <w:rFonts w:cs="Arial"/>
                <w:b w:val="0"/>
              </w:rPr>
              <w:t>W</w:t>
            </w:r>
            <w:r w:rsidRPr="00116AA0">
              <w:rPr>
                <w:rFonts w:cs="Arial"/>
                <w:b w:val="0"/>
                <w:vertAlign w:val="subscript"/>
              </w:rPr>
              <w:t>gap</w:t>
            </w:r>
            <w:proofErr w:type="spellEnd"/>
            <w:r w:rsidRPr="00116AA0">
              <w:rPr>
                <w:rFonts w:cs="Arial"/>
                <w:b w:val="0"/>
              </w:rPr>
              <w:t xml:space="preserve"> ≤ 25.0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12</w:t>
            </w:r>
            <w:r w:rsidRPr="00116AA0">
              <w:rPr>
                <w:rFonts w:eastAsia="SimSun" w:cs="Arial"/>
                <w:b w:val="0"/>
                <w:kern w:val="24"/>
                <w:vertAlign w:val="superscript"/>
              </w:rPr>
              <w:t>12</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4.2</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71"/>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[0</w:t>
            </w:r>
            <w:r w:rsidRPr="00F33ED2">
              <w:rPr>
                <w:rFonts w:cs="Arial"/>
                <w:b w:val="0"/>
              </w:rPr>
              <w:t xml:space="preserve">.0 &lt; </w:t>
            </w:r>
            <w:proofErr w:type="spellStart"/>
            <w:r w:rsidRPr="00F33ED2">
              <w:rPr>
                <w:rFonts w:cs="Arial"/>
                <w:b w:val="0"/>
              </w:rPr>
              <w:t>W</w:t>
            </w:r>
            <w:r w:rsidRPr="00F33ED2">
              <w:rPr>
                <w:rFonts w:cs="Arial"/>
                <w:b w:val="0"/>
                <w:vertAlign w:val="subscript"/>
              </w:rPr>
              <w:t>gap</w:t>
            </w:r>
            <w:proofErr w:type="spellEnd"/>
            <w:r w:rsidRPr="00F33ED2">
              <w:rPr>
                <w:rFonts w:cs="Arial"/>
                <w:b w:val="0"/>
              </w:rPr>
              <w:t xml:space="preserve"> </w:t>
            </w:r>
            <w:r w:rsidRPr="00F33ED2">
              <w:rPr>
                <w:rFonts w:cs="Arial" w:hint="eastAsia"/>
                <w:b w:val="0"/>
              </w:rPr>
              <w:t>≤</w:t>
            </w:r>
            <w:r>
              <w:rPr>
                <w:rFonts w:cs="Arial"/>
                <w:b w:val="0"/>
              </w:rPr>
              <w:t xml:space="preserve"> 25</w:t>
            </w:r>
            <w:r w:rsidRPr="00F33ED2">
              <w:rPr>
                <w:rFonts w:cs="Arial"/>
                <w:b w:val="0"/>
              </w:rPr>
              <w:t>.0</w:t>
            </w:r>
            <w:r>
              <w:rPr>
                <w:rFonts w:cs="Arial"/>
                <w:b w:val="0"/>
              </w:rPr>
              <w:t>]</w:t>
            </w:r>
            <w:r w:rsidRPr="00F33ED2">
              <w:rPr>
                <w:rFonts w:cs="Arial"/>
                <w:b w:val="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w:t>
            </w:r>
            <w:r w:rsidRPr="00F33ED2">
              <w:rPr>
                <w:rFonts w:cs="Arial"/>
                <w:b w:val="0"/>
              </w:rPr>
              <w:t>12</w:t>
            </w:r>
            <w:r w:rsidRPr="00F33ED2">
              <w:rPr>
                <w:rFonts w:cs="Arial"/>
                <w:b w:val="0"/>
                <w:vertAlign w:val="superscript"/>
              </w:rPr>
              <w:t>1</w:t>
            </w:r>
            <w:r>
              <w:rPr>
                <w:rFonts w:cs="Arial"/>
                <w:b w:val="0"/>
                <w:vertAlign w:val="superscript"/>
              </w:rPr>
              <w:t>2</w:t>
            </w:r>
            <w:r w:rsidRPr="003237D4">
              <w:rPr>
                <w:rFonts w:cs="Arial"/>
                <w:b w:val="0"/>
              </w:rPr>
              <w:t>]</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[6.9]</w:t>
            </w:r>
            <w:r w:rsidRPr="003237D4">
              <w:rPr>
                <w:rFonts w:cs="Arial"/>
                <w:b w:val="0"/>
                <w:vertAlign w:val="superscript"/>
              </w:rPr>
              <w:t>17</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val="restart"/>
            <w:tcBorders>
              <w:left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 xml:space="preserve">100RB+25RB </w:t>
            </w: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H"/>
              <w:rPr>
                <w:rFonts w:cs="Arial"/>
                <w:b w:val="0"/>
              </w:rPr>
            </w:pPr>
            <w:r w:rsidRPr="00116AA0">
              <w:rPr>
                <w:rFonts w:cs="Arial"/>
                <w:b w:val="0"/>
              </w:rPr>
              <w:t xml:space="preserve">0.0 &lt; </w:t>
            </w:r>
            <w:proofErr w:type="spellStart"/>
            <w:r w:rsidRPr="00116AA0">
              <w:rPr>
                <w:rFonts w:cs="Arial"/>
                <w:b w:val="0"/>
              </w:rPr>
              <w:t>W</w:t>
            </w:r>
            <w:r w:rsidRPr="00116AA0">
              <w:rPr>
                <w:rFonts w:cs="Arial"/>
                <w:b w:val="0"/>
                <w:vertAlign w:val="subscript"/>
              </w:rPr>
              <w:t>gap</w:t>
            </w:r>
            <w:proofErr w:type="spellEnd"/>
            <w:r w:rsidRPr="00116AA0">
              <w:rPr>
                <w:rFonts w:cs="Arial"/>
                <w:b w:val="0"/>
              </w:rPr>
              <w:t xml:space="preserve"> ≤ 35.0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16</w:t>
            </w:r>
            <w:r w:rsidRPr="00116AA0">
              <w:rPr>
                <w:rFonts w:eastAsia="SimSun" w:cs="Arial"/>
                <w:b w:val="0"/>
                <w:kern w:val="24"/>
                <w:vertAlign w:val="superscript"/>
              </w:rPr>
              <w:t>13</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7.2</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[0</w:t>
            </w:r>
            <w:r w:rsidRPr="00F33ED2">
              <w:rPr>
                <w:rFonts w:cs="Arial"/>
                <w:b w:val="0"/>
              </w:rPr>
              <w:t xml:space="preserve">.0 &lt; </w:t>
            </w:r>
            <w:proofErr w:type="spellStart"/>
            <w:r w:rsidRPr="00F33ED2">
              <w:rPr>
                <w:rFonts w:cs="Arial"/>
                <w:b w:val="0"/>
              </w:rPr>
              <w:t>W</w:t>
            </w:r>
            <w:r w:rsidRPr="00F33ED2">
              <w:rPr>
                <w:rFonts w:cs="Arial"/>
                <w:b w:val="0"/>
                <w:vertAlign w:val="subscript"/>
              </w:rPr>
              <w:t>gap</w:t>
            </w:r>
            <w:proofErr w:type="spellEnd"/>
            <w:r w:rsidRPr="00F33ED2">
              <w:rPr>
                <w:rFonts w:cs="Arial"/>
                <w:b w:val="0"/>
              </w:rPr>
              <w:t xml:space="preserve"> </w:t>
            </w:r>
            <w:r w:rsidRPr="00F33ED2">
              <w:rPr>
                <w:rFonts w:cs="Arial" w:hint="eastAsia"/>
                <w:b w:val="0"/>
              </w:rPr>
              <w:t>≤</w:t>
            </w:r>
            <w:r>
              <w:rPr>
                <w:rFonts w:cs="Arial"/>
                <w:b w:val="0"/>
              </w:rPr>
              <w:t xml:space="preserve"> 35</w:t>
            </w:r>
            <w:r w:rsidRPr="00F33ED2">
              <w:rPr>
                <w:rFonts w:cs="Arial"/>
                <w:b w:val="0"/>
              </w:rPr>
              <w:t>.0</w:t>
            </w:r>
            <w:r>
              <w:rPr>
                <w:rFonts w:cs="Arial"/>
                <w:b w:val="0"/>
              </w:rPr>
              <w:t>]</w:t>
            </w:r>
            <w:r w:rsidRPr="00F33ED2">
              <w:rPr>
                <w:rFonts w:cs="Arial"/>
                <w:b w:val="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w:t>
            </w:r>
            <w:r w:rsidRPr="00F33ED2">
              <w:rPr>
                <w:rFonts w:cs="Arial"/>
                <w:b w:val="0"/>
              </w:rPr>
              <w:t>1</w:t>
            </w:r>
            <w:r>
              <w:rPr>
                <w:rFonts w:cs="Arial"/>
                <w:b w:val="0"/>
              </w:rPr>
              <w:t>6</w:t>
            </w:r>
            <w:r w:rsidRPr="00F33ED2">
              <w:rPr>
                <w:rFonts w:cs="Arial"/>
                <w:b w:val="0"/>
                <w:vertAlign w:val="superscript"/>
              </w:rPr>
              <w:t>1</w:t>
            </w:r>
            <w:r>
              <w:rPr>
                <w:rFonts w:cs="Arial"/>
                <w:b w:val="0"/>
                <w:vertAlign w:val="superscript"/>
              </w:rPr>
              <w:t>2</w:t>
            </w:r>
            <w:r w:rsidRPr="003237D4">
              <w:rPr>
                <w:rFonts w:cs="Arial"/>
                <w:b w:val="0"/>
              </w:rPr>
              <w:t>]</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[9.9]</w:t>
            </w:r>
            <w:r w:rsidRPr="003237D4">
              <w:rPr>
                <w:rFonts w:cs="Arial"/>
                <w:b w:val="0"/>
                <w:vertAlign w:val="superscript"/>
              </w:rPr>
              <w:t>17</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87"/>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val="restart"/>
            <w:tcBorders>
              <w:left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 xml:space="preserve">100RB+50RB </w:t>
            </w: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H"/>
              <w:rPr>
                <w:rFonts w:cs="Arial"/>
                <w:b w:val="0"/>
              </w:rPr>
            </w:pPr>
            <w:r w:rsidRPr="00116AA0">
              <w:rPr>
                <w:rFonts w:cs="Arial"/>
                <w:b w:val="0"/>
              </w:rPr>
              <w:t xml:space="preserve">0.0 &lt; </w:t>
            </w:r>
            <w:proofErr w:type="spellStart"/>
            <w:r w:rsidRPr="00116AA0">
              <w:rPr>
                <w:rFonts w:cs="Arial"/>
                <w:b w:val="0"/>
              </w:rPr>
              <w:t>W</w:t>
            </w:r>
            <w:r w:rsidRPr="00116AA0">
              <w:rPr>
                <w:rFonts w:cs="Arial"/>
                <w:b w:val="0"/>
                <w:vertAlign w:val="subscript"/>
              </w:rPr>
              <w:t>gap</w:t>
            </w:r>
            <w:proofErr w:type="spellEnd"/>
            <w:r w:rsidRPr="00116AA0">
              <w:rPr>
                <w:rFonts w:cs="Arial"/>
                <w:b w:val="0"/>
              </w:rPr>
              <w:t xml:space="preserve"> ≤ 30.0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16</w:t>
            </w:r>
            <w:r w:rsidRPr="00116AA0">
              <w:rPr>
                <w:rFonts w:eastAsia="SimSun" w:cs="Arial"/>
                <w:b w:val="0"/>
                <w:kern w:val="24"/>
                <w:vertAlign w:val="superscript"/>
              </w:rPr>
              <w:t>13</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5.8</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87"/>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[0</w:t>
            </w:r>
            <w:r w:rsidRPr="00F33ED2">
              <w:rPr>
                <w:rFonts w:cs="Arial"/>
                <w:b w:val="0"/>
              </w:rPr>
              <w:t xml:space="preserve">.0 &lt; </w:t>
            </w:r>
            <w:proofErr w:type="spellStart"/>
            <w:r w:rsidRPr="00F33ED2">
              <w:rPr>
                <w:rFonts w:cs="Arial"/>
                <w:b w:val="0"/>
              </w:rPr>
              <w:t>W</w:t>
            </w:r>
            <w:r w:rsidRPr="00F33ED2">
              <w:rPr>
                <w:rFonts w:cs="Arial"/>
                <w:b w:val="0"/>
                <w:vertAlign w:val="subscript"/>
              </w:rPr>
              <w:t>gap</w:t>
            </w:r>
            <w:proofErr w:type="spellEnd"/>
            <w:r w:rsidRPr="00F33ED2">
              <w:rPr>
                <w:rFonts w:cs="Arial"/>
                <w:b w:val="0"/>
              </w:rPr>
              <w:t xml:space="preserve"> </w:t>
            </w:r>
            <w:r w:rsidRPr="00F33ED2">
              <w:rPr>
                <w:rFonts w:cs="Arial" w:hint="eastAsia"/>
                <w:b w:val="0"/>
              </w:rPr>
              <w:t>≤</w:t>
            </w:r>
            <w:r>
              <w:rPr>
                <w:rFonts w:cs="Arial"/>
                <w:b w:val="0"/>
              </w:rPr>
              <w:t xml:space="preserve"> 30</w:t>
            </w:r>
            <w:r w:rsidRPr="00F33ED2">
              <w:rPr>
                <w:rFonts w:cs="Arial"/>
                <w:b w:val="0"/>
              </w:rPr>
              <w:t>.0</w:t>
            </w:r>
            <w:r>
              <w:rPr>
                <w:rFonts w:cs="Arial"/>
                <w:b w:val="0"/>
              </w:rPr>
              <w:t>]</w:t>
            </w:r>
            <w:r w:rsidRPr="00F33ED2">
              <w:rPr>
                <w:rFonts w:cs="Arial"/>
                <w:b w:val="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w:t>
            </w:r>
            <w:r w:rsidRPr="00F33ED2">
              <w:rPr>
                <w:rFonts w:cs="Arial"/>
                <w:b w:val="0"/>
              </w:rPr>
              <w:t>1</w:t>
            </w:r>
            <w:r>
              <w:rPr>
                <w:rFonts w:cs="Arial"/>
                <w:b w:val="0"/>
              </w:rPr>
              <w:t>6</w:t>
            </w:r>
            <w:r w:rsidRPr="00F33ED2">
              <w:rPr>
                <w:rFonts w:cs="Arial"/>
                <w:b w:val="0"/>
                <w:vertAlign w:val="superscript"/>
              </w:rPr>
              <w:t>1</w:t>
            </w:r>
            <w:r>
              <w:rPr>
                <w:rFonts w:cs="Arial"/>
                <w:b w:val="0"/>
                <w:vertAlign w:val="superscript"/>
              </w:rPr>
              <w:t>3</w:t>
            </w:r>
            <w:r w:rsidRPr="003237D4">
              <w:rPr>
                <w:rFonts w:cs="Arial"/>
                <w:b w:val="0"/>
              </w:rPr>
              <w:t>]</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[8.5]</w:t>
            </w:r>
            <w:r w:rsidRPr="003237D4">
              <w:rPr>
                <w:rFonts w:cs="Arial"/>
                <w:b w:val="0"/>
                <w:vertAlign w:val="superscript"/>
              </w:rPr>
              <w:t>17</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67"/>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val="restart"/>
            <w:tcBorders>
              <w:left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 xml:space="preserve">100RB+75RB </w:t>
            </w: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H"/>
              <w:rPr>
                <w:rFonts w:cs="Arial"/>
                <w:b w:val="0"/>
              </w:rPr>
            </w:pPr>
            <w:r w:rsidRPr="00116AA0">
              <w:rPr>
                <w:rFonts w:cs="Arial"/>
                <w:b w:val="0"/>
              </w:rPr>
              <w:t xml:space="preserve">0.0 &lt; </w:t>
            </w:r>
            <w:proofErr w:type="spellStart"/>
            <w:r w:rsidRPr="00116AA0">
              <w:rPr>
                <w:rFonts w:cs="Arial"/>
                <w:b w:val="0"/>
              </w:rPr>
              <w:t>W</w:t>
            </w:r>
            <w:r w:rsidRPr="00116AA0">
              <w:rPr>
                <w:rFonts w:cs="Arial"/>
                <w:b w:val="0"/>
                <w:vertAlign w:val="subscript"/>
              </w:rPr>
              <w:t>gap</w:t>
            </w:r>
            <w:proofErr w:type="spellEnd"/>
            <w:r w:rsidRPr="00116AA0">
              <w:rPr>
                <w:rFonts w:cs="Arial"/>
                <w:b w:val="0"/>
              </w:rPr>
              <w:t xml:space="preserve"> ≤ 25.0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16</w:t>
            </w:r>
            <w:r w:rsidRPr="00116AA0">
              <w:rPr>
                <w:rFonts w:eastAsia="SimSun" w:cs="Arial"/>
                <w:b w:val="0"/>
                <w:kern w:val="24"/>
                <w:vertAlign w:val="superscript"/>
              </w:rPr>
              <w:t>13</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5.0</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67"/>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[0</w:t>
            </w:r>
            <w:r w:rsidRPr="00F33ED2">
              <w:rPr>
                <w:rFonts w:cs="Arial"/>
                <w:b w:val="0"/>
              </w:rPr>
              <w:t xml:space="preserve">.0 &lt; </w:t>
            </w:r>
            <w:proofErr w:type="spellStart"/>
            <w:r w:rsidRPr="00F33ED2">
              <w:rPr>
                <w:rFonts w:cs="Arial"/>
                <w:b w:val="0"/>
              </w:rPr>
              <w:t>W</w:t>
            </w:r>
            <w:r w:rsidRPr="00F33ED2">
              <w:rPr>
                <w:rFonts w:cs="Arial"/>
                <w:b w:val="0"/>
                <w:vertAlign w:val="subscript"/>
              </w:rPr>
              <w:t>gap</w:t>
            </w:r>
            <w:proofErr w:type="spellEnd"/>
            <w:r w:rsidRPr="00F33ED2">
              <w:rPr>
                <w:rFonts w:cs="Arial"/>
                <w:b w:val="0"/>
              </w:rPr>
              <w:t xml:space="preserve"> </w:t>
            </w:r>
            <w:r w:rsidRPr="00F33ED2">
              <w:rPr>
                <w:rFonts w:cs="Arial" w:hint="eastAsia"/>
                <w:b w:val="0"/>
              </w:rPr>
              <w:t>≤</w:t>
            </w:r>
            <w:r>
              <w:rPr>
                <w:rFonts w:cs="Arial"/>
                <w:b w:val="0"/>
              </w:rPr>
              <w:t xml:space="preserve"> 25</w:t>
            </w:r>
            <w:r w:rsidRPr="00F33ED2">
              <w:rPr>
                <w:rFonts w:cs="Arial"/>
                <w:b w:val="0"/>
              </w:rPr>
              <w:t>.0</w:t>
            </w:r>
            <w:r>
              <w:rPr>
                <w:rFonts w:cs="Arial"/>
                <w:b w:val="0"/>
              </w:rPr>
              <w:t>]</w:t>
            </w:r>
            <w:r w:rsidRPr="00F33ED2">
              <w:rPr>
                <w:rFonts w:cs="Arial"/>
                <w:b w:val="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w:t>
            </w:r>
            <w:r w:rsidRPr="00F33ED2">
              <w:rPr>
                <w:rFonts w:cs="Arial"/>
                <w:b w:val="0"/>
              </w:rPr>
              <w:t>1</w:t>
            </w:r>
            <w:r>
              <w:rPr>
                <w:rFonts w:cs="Arial"/>
                <w:b w:val="0"/>
              </w:rPr>
              <w:t>6</w:t>
            </w:r>
            <w:r w:rsidRPr="00F33ED2">
              <w:rPr>
                <w:rFonts w:cs="Arial"/>
                <w:b w:val="0"/>
                <w:vertAlign w:val="superscript"/>
              </w:rPr>
              <w:t>1</w:t>
            </w:r>
            <w:r>
              <w:rPr>
                <w:rFonts w:cs="Arial"/>
                <w:b w:val="0"/>
                <w:vertAlign w:val="superscript"/>
              </w:rPr>
              <w:t>3</w:t>
            </w:r>
            <w:r w:rsidRPr="003237D4">
              <w:rPr>
                <w:rFonts w:cs="Arial"/>
                <w:b w:val="0"/>
              </w:rPr>
              <w:t>]</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[7.7]</w:t>
            </w:r>
            <w:r w:rsidRPr="003237D4">
              <w:rPr>
                <w:rFonts w:cs="Arial"/>
                <w:b w:val="0"/>
                <w:vertAlign w:val="superscript"/>
              </w:rPr>
              <w:t>17</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8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val="restart"/>
            <w:tcBorders>
              <w:left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 xml:space="preserve">100RB+100RB </w:t>
            </w: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H"/>
              <w:rPr>
                <w:rFonts w:cs="Arial"/>
                <w:b w:val="0"/>
              </w:rPr>
            </w:pPr>
            <w:r w:rsidRPr="00116AA0">
              <w:rPr>
                <w:rFonts w:cs="Arial"/>
                <w:b w:val="0"/>
              </w:rPr>
              <w:t xml:space="preserve">0.0 &lt; </w:t>
            </w:r>
            <w:proofErr w:type="spellStart"/>
            <w:r w:rsidRPr="00116AA0">
              <w:rPr>
                <w:rFonts w:cs="Arial"/>
                <w:b w:val="0"/>
              </w:rPr>
              <w:t>W</w:t>
            </w:r>
            <w:r w:rsidRPr="00116AA0">
              <w:rPr>
                <w:rFonts w:cs="Arial"/>
                <w:b w:val="0"/>
                <w:vertAlign w:val="subscript"/>
              </w:rPr>
              <w:t>gap</w:t>
            </w:r>
            <w:proofErr w:type="spellEnd"/>
            <w:r w:rsidRPr="00116AA0">
              <w:rPr>
                <w:rFonts w:cs="Arial"/>
                <w:b w:val="0"/>
              </w:rPr>
              <w:t xml:space="preserve"> ≤ 20.0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16</w:t>
            </w:r>
            <w:r w:rsidRPr="00116AA0">
              <w:rPr>
                <w:rFonts w:eastAsia="SimSun" w:cs="Arial"/>
                <w:b w:val="0"/>
                <w:kern w:val="24"/>
                <w:vertAlign w:val="superscript"/>
              </w:rPr>
              <w:t>13</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sidRPr="00116AA0">
              <w:rPr>
                <w:rFonts w:cs="Arial"/>
                <w:b w:val="0"/>
              </w:rPr>
              <w:t>4.6</w:t>
            </w:r>
          </w:p>
        </w:tc>
        <w:tc>
          <w:tcPr>
            <w:tcW w:w="992" w:type="dxa"/>
            <w:vMerge/>
            <w:tcBorders>
              <w:left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89"/>
          <w:jc w:val="center"/>
        </w:trPr>
        <w:tc>
          <w:tcPr>
            <w:tcW w:w="1475"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[0</w:t>
            </w:r>
            <w:r w:rsidRPr="00F33ED2">
              <w:rPr>
                <w:rFonts w:cs="Arial"/>
                <w:b w:val="0"/>
              </w:rPr>
              <w:t xml:space="preserve">.0 &lt; </w:t>
            </w:r>
            <w:proofErr w:type="spellStart"/>
            <w:r w:rsidRPr="00F33ED2">
              <w:rPr>
                <w:rFonts w:cs="Arial"/>
                <w:b w:val="0"/>
              </w:rPr>
              <w:t>W</w:t>
            </w:r>
            <w:r w:rsidRPr="00F33ED2">
              <w:rPr>
                <w:rFonts w:cs="Arial"/>
                <w:b w:val="0"/>
                <w:vertAlign w:val="subscript"/>
              </w:rPr>
              <w:t>gap</w:t>
            </w:r>
            <w:proofErr w:type="spellEnd"/>
            <w:r w:rsidRPr="00F33ED2">
              <w:rPr>
                <w:rFonts w:cs="Arial"/>
                <w:b w:val="0"/>
              </w:rPr>
              <w:t xml:space="preserve"> </w:t>
            </w:r>
            <w:r w:rsidRPr="00F33ED2">
              <w:rPr>
                <w:rFonts w:cs="Arial" w:hint="eastAsia"/>
                <w:b w:val="0"/>
              </w:rPr>
              <w:t>≤</w:t>
            </w:r>
            <w:r>
              <w:rPr>
                <w:rFonts w:cs="Arial"/>
                <w:b w:val="0"/>
              </w:rPr>
              <w:t xml:space="preserve"> 20</w:t>
            </w:r>
            <w:r w:rsidRPr="00F33ED2">
              <w:rPr>
                <w:rFonts w:cs="Arial"/>
                <w:b w:val="0"/>
              </w:rPr>
              <w:t>.0</w:t>
            </w:r>
            <w:r>
              <w:rPr>
                <w:rFonts w:cs="Arial"/>
                <w:b w:val="0"/>
              </w:rPr>
              <w:t>]</w:t>
            </w:r>
            <w:r w:rsidRPr="00F33ED2">
              <w:rPr>
                <w:rFonts w:cs="Arial"/>
                <w:b w:val="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w:t>
            </w:r>
            <w:r w:rsidRPr="00F33ED2">
              <w:rPr>
                <w:rFonts w:cs="Arial"/>
                <w:b w:val="0"/>
              </w:rPr>
              <w:t>1</w:t>
            </w:r>
            <w:r>
              <w:rPr>
                <w:rFonts w:cs="Arial"/>
                <w:b w:val="0"/>
              </w:rPr>
              <w:t>6</w:t>
            </w:r>
            <w:r w:rsidRPr="00F33ED2">
              <w:rPr>
                <w:rFonts w:cs="Arial"/>
                <w:b w:val="0"/>
                <w:vertAlign w:val="superscript"/>
              </w:rPr>
              <w:t>1</w:t>
            </w:r>
            <w:r>
              <w:rPr>
                <w:rFonts w:cs="Arial"/>
                <w:b w:val="0"/>
                <w:vertAlign w:val="superscript"/>
              </w:rPr>
              <w:t>3</w:t>
            </w:r>
            <w:r w:rsidRPr="003237D4">
              <w:rPr>
                <w:rFonts w:cs="Arial"/>
                <w:b w:val="0"/>
              </w:rPr>
              <w:t>]</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r>
              <w:rPr>
                <w:rFonts w:cs="Arial"/>
                <w:b w:val="0"/>
              </w:rPr>
              <w:t>[7.3]</w:t>
            </w:r>
            <w:r w:rsidRPr="003237D4">
              <w:rPr>
                <w:rFonts w:cs="Arial"/>
                <w:b w:val="0"/>
                <w:vertAlign w:val="superscript"/>
              </w:rPr>
              <w:t>17</w:t>
            </w:r>
          </w:p>
        </w:tc>
        <w:tc>
          <w:tcPr>
            <w:tcW w:w="992"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H"/>
              <w:rPr>
                <w:rFonts w:cs="Arial"/>
                <w:b w:val="0"/>
              </w:rPr>
            </w:pPr>
          </w:p>
        </w:tc>
      </w:tr>
      <w:tr w:rsidR="00464CB8" w:rsidRPr="009715C6" w:rsidTr="0057700F">
        <w:trPr>
          <w:trHeight w:val="279"/>
          <w:jc w:val="center"/>
        </w:trPr>
        <w:tc>
          <w:tcPr>
            <w:tcW w:w="1475"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CA_3A-3A</w:t>
            </w:r>
          </w:p>
        </w:tc>
        <w:tc>
          <w:tcPr>
            <w:tcW w:w="1430"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25RB+25RB </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45.0 &lt; </w:t>
            </w:r>
            <w:proofErr w:type="spellStart"/>
            <w:r w:rsidRPr="00116AA0">
              <w:rPr>
                <w:rFonts w:cs="Arial"/>
              </w:rPr>
              <w:t>W</w:t>
            </w:r>
            <w:r w:rsidRPr="00116AA0">
              <w:rPr>
                <w:rFonts w:cs="Arial"/>
                <w:vertAlign w:val="subscript"/>
              </w:rPr>
              <w:t>gap</w:t>
            </w:r>
            <w:proofErr w:type="spellEnd"/>
            <w:r w:rsidRPr="00116AA0">
              <w:rPr>
                <w:rFonts w:cs="Arial"/>
              </w:rPr>
              <w:t xml:space="preserve"> </w:t>
            </w:r>
            <w:r w:rsidRPr="00116AA0">
              <w:rPr>
                <w:rFonts w:cs="Arial" w:hint="eastAsia"/>
              </w:rPr>
              <w:t>≤</w:t>
            </w:r>
            <w:r w:rsidRPr="00116AA0">
              <w:rPr>
                <w:rFonts w:cs="Arial"/>
              </w:rPr>
              <w:t xml:space="preserve"> 65.0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12</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4.7</w:t>
            </w:r>
          </w:p>
        </w:tc>
        <w:tc>
          <w:tcPr>
            <w:tcW w:w="992"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hint="eastAsia"/>
              </w:rPr>
              <w:t>FDD</w:t>
            </w: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542FB0">
              <w:rPr>
                <w:rFonts w:cs="Arial"/>
              </w:rPr>
              <w:t>[</w:t>
            </w:r>
            <w:r>
              <w:rPr>
                <w:rFonts w:cs="Arial"/>
              </w:rPr>
              <w:t>45</w:t>
            </w:r>
            <w:r w:rsidRPr="00542FB0">
              <w:rPr>
                <w:rFonts w:cs="Arial"/>
              </w:rPr>
              <w:t xml:space="preserve">.0 &lt; </w:t>
            </w:r>
            <w:proofErr w:type="spellStart"/>
            <w:r w:rsidRPr="00542FB0">
              <w:rPr>
                <w:rFonts w:cs="Arial"/>
              </w:rPr>
              <w:t>W</w:t>
            </w:r>
            <w:r w:rsidRPr="00542FB0">
              <w:rPr>
                <w:rFonts w:cs="Arial"/>
                <w:vertAlign w:val="subscript"/>
              </w:rPr>
              <w:t>gap</w:t>
            </w:r>
            <w:proofErr w:type="spellEnd"/>
            <w:r w:rsidRPr="00542FB0">
              <w:rPr>
                <w:rFonts w:cs="Arial"/>
              </w:rPr>
              <w:t xml:space="preserve"> </w:t>
            </w:r>
            <w:r w:rsidRPr="00542FB0">
              <w:rPr>
                <w:rFonts w:cs="Arial" w:hint="eastAsia"/>
              </w:rPr>
              <w:t>≤</w:t>
            </w:r>
            <w:r>
              <w:rPr>
                <w:rFonts w:cs="Arial"/>
              </w:rPr>
              <w:t xml:space="preserve"> 65</w:t>
            </w:r>
            <w:r w:rsidRPr="00542FB0">
              <w:rPr>
                <w:rFonts w:cs="Arial"/>
              </w:rPr>
              <w:t xml:space="preserve">.0]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542FB0">
              <w:rPr>
                <w:rFonts w:cs="Arial"/>
              </w:rPr>
              <w:t>[12</w:t>
            </w:r>
            <w:r w:rsidRPr="00542FB0">
              <w:rPr>
                <w:rFonts w:cs="Arial"/>
                <w:vertAlign w:val="superscript"/>
              </w:rPr>
              <w:t>1</w:t>
            </w:r>
            <w:r w:rsidRPr="00542FB0">
              <w:rPr>
                <w:rFonts w:cs="Arial"/>
              </w:rPr>
              <w:t>]</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Pr>
                <w:rFonts w:cs="Arial"/>
              </w:rPr>
              <w:t>[7.4]</w:t>
            </w:r>
            <w:r w:rsidRPr="00542FB0">
              <w:rPr>
                <w:rFonts w:cs="Arial"/>
                <w:vertAlign w:val="superscript"/>
              </w:rPr>
              <w:t>17</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0.0 &lt; </w:t>
            </w:r>
            <w:proofErr w:type="spellStart"/>
            <w:r w:rsidRPr="00116AA0">
              <w:rPr>
                <w:rFonts w:cs="Arial"/>
              </w:rPr>
              <w:t>W</w:t>
            </w:r>
            <w:r w:rsidRPr="00116AA0">
              <w:rPr>
                <w:rFonts w:cs="Arial"/>
                <w:vertAlign w:val="subscript"/>
              </w:rPr>
              <w:t>gap</w:t>
            </w:r>
            <w:proofErr w:type="spellEnd"/>
            <w:r w:rsidRPr="00116AA0" w:rsidDel="00B44008">
              <w:rPr>
                <w:rFonts w:cs="Arial"/>
              </w:rPr>
              <w:t xml:space="preserve"> </w:t>
            </w:r>
            <w:r w:rsidRPr="00116AA0">
              <w:rPr>
                <w:rFonts w:cs="Arial" w:hint="eastAsia"/>
              </w:rPr>
              <w:t>≤</w:t>
            </w:r>
            <w:r w:rsidRPr="00116AA0">
              <w:rPr>
                <w:rFonts w:cs="Arial"/>
              </w:rPr>
              <w:t xml:space="preserve"> 45.0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25</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0</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25RB+50RB </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40.0 &lt; </w:t>
            </w:r>
            <w:proofErr w:type="spellStart"/>
            <w:r w:rsidRPr="00116AA0">
              <w:rPr>
                <w:rFonts w:cs="Arial"/>
              </w:rPr>
              <w:t>W</w:t>
            </w:r>
            <w:r w:rsidRPr="00116AA0">
              <w:rPr>
                <w:rFonts w:cs="Arial"/>
                <w:vertAlign w:val="subscript"/>
              </w:rPr>
              <w:t>gap</w:t>
            </w:r>
            <w:proofErr w:type="spellEnd"/>
            <w:r w:rsidRPr="00116AA0">
              <w:rPr>
                <w:rFonts w:cs="Arial"/>
              </w:rPr>
              <w:t xml:space="preserve"> </w:t>
            </w:r>
            <w:r w:rsidRPr="00116AA0">
              <w:rPr>
                <w:rFonts w:cs="Arial" w:hint="eastAsia"/>
              </w:rPr>
              <w:t>≤</w:t>
            </w:r>
            <w:r w:rsidRPr="00116AA0">
              <w:rPr>
                <w:rFonts w:cs="Arial"/>
              </w:rPr>
              <w:t xml:space="preserve"> 60.0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12</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3.8 </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3237D4">
              <w:rPr>
                <w:rFonts w:cs="Arial"/>
              </w:rPr>
              <w:t>[</w:t>
            </w:r>
            <w:r>
              <w:rPr>
                <w:rFonts w:cs="Arial"/>
              </w:rPr>
              <w:t>40</w:t>
            </w:r>
            <w:r w:rsidRPr="003237D4">
              <w:rPr>
                <w:rFonts w:cs="Arial"/>
              </w:rPr>
              <w:t xml:space="preserve">.0 &lt; </w:t>
            </w:r>
            <w:proofErr w:type="spellStart"/>
            <w:r w:rsidRPr="003237D4">
              <w:rPr>
                <w:rFonts w:cs="Arial"/>
              </w:rPr>
              <w:t>W</w:t>
            </w:r>
            <w:r w:rsidRPr="003237D4">
              <w:rPr>
                <w:rFonts w:cs="Arial"/>
                <w:vertAlign w:val="subscript"/>
              </w:rPr>
              <w:t>gap</w:t>
            </w:r>
            <w:proofErr w:type="spellEnd"/>
            <w:r w:rsidRPr="003237D4">
              <w:rPr>
                <w:rFonts w:cs="Arial"/>
              </w:rPr>
              <w:t xml:space="preserve"> </w:t>
            </w:r>
            <w:r w:rsidRPr="003237D4">
              <w:rPr>
                <w:rFonts w:cs="Arial" w:hint="eastAsia"/>
              </w:rPr>
              <w:t>≤</w:t>
            </w:r>
            <w:r w:rsidRPr="003237D4">
              <w:rPr>
                <w:rFonts w:cs="Arial"/>
              </w:rPr>
              <w:t xml:space="preserve"> </w:t>
            </w:r>
            <w:r>
              <w:rPr>
                <w:rFonts w:cs="Arial"/>
              </w:rPr>
              <w:t>60</w:t>
            </w:r>
            <w:r w:rsidRPr="003237D4">
              <w:rPr>
                <w:rFonts w:cs="Arial"/>
              </w:rPr>
              <w:t xml:space="preserve">.0]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3237D4">
              <w:rPr>
                <w:rFonts w:cs="Arial"/>
              </w:rPr>
              <w:t>[12</w:t>
            </w:r>
            <w:r w:rsidRPr="003237D4">
              <w:rPr>
                <w:rFonts w:cs="Arial"/>
                <w:vertAlign w:val="superscript"/>
              </w:rPr>
              <w:t>1</w:t>
            </w:r>
            <w:r w:rsidRPr="003237D4">
              <w:rPr>
                <w:rFonts w:cs="Arial"/>
              </w:rPr>
              <w:t>]</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Pr>
                <w:rFonts w:cs="Arial"/>
              </w:rPr>
              <w:t>[6</w:t>
            </w:r>
            <w:r w:rsidRPr="003237D4">
              <w:rPr>
                <w:rFonts w:cs="Arial"/>
              </w:rPr>
              <w:t>.</w:t>
            </w:r>
            <w:r>
              <w:rPr>
                <w:rFonts w:cs="Arial"/>
              </w:rPr>
              <w:t>5]</w:t>
            </w:r>
            <w:r w:rsidRPr="003237D4">
              <w:rPr>
                <w:rFonts w:cs="Arial"/>
                <w:vertAlign w:val="superscript"/>
              </w:rPr>
              <w:t>17</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0.0 &lt; </w:t>
            </w:r>
            <w:proofErr w:type="spellStart"/>
            <w:r w:rsidRPr="00116AA0">
              <w:rPr>
                <w:rFonts w:cs="Arial"/>
              </w:rPr>
              <w:t>W</w:t>
            </w:r>
            <w:r w:rsidRPr="00116AA0">
              <w:rPr>
                <w:rFonts w:cs="Arial"/>
                <w:vertAlign w:val="subscript"/>
              </w:rPr>
              <w:t>gap</w:t>
            </w:r>
            <w:proofErr w:type="spellEnd"/>
            <w:r w:rsidRPr="00116AA0">
              <w:rPr>
                <w:rFonts w:cs="Arial"/>
              </w:rPr>
              <w:t xml:space="preserve"> </w:t>
            </w:r>
            <w:r w:rsidRPr="00116AA0">
              <w:rPr>
                <w:rFonts w:cs="Arial" w:hint="eastAsia"/>
              </w:rPr>
              <w:t>≤</w:t>
            </w:r>
            <w:r w:rsidRPr="00116AA0">
              <w:rPr>
                <w:rFonts w:cs="Arial"/>
              </w:rPr>
              <w:t xml:space="preserve"> 40.0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25</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0</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25RB+75RB </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35.0 &lt; </w:t>
            </w:r>
            <w:proofErr w:type="spellStart"/>
            <w:r w:rsidRPr="00116AA0">
              <w:rPr>
                <w:rFonts w:cs="Arial"/>
              </w:rPr>
              <w:t>W</w:t>
            </w:r>
            <w:r w:rsidRPr="00116AA0">
              <w:rPr>
                <w:rFonts w:cs="Arial"/>
                <w:vertAlign w:val="subscript"/>
              </w:rPr>
              <w:t>gap</w:t>
            </w:r>
            <w:proofErr w:type="spellEnd"/>
            <w:r w:rsidRPr="00116AA0">
              <w:rPr>
                <w:rFonts w:cs="Arial"/>
              </w:rPr>
              <w:t xml:space="preserve"> </w:t>
            </w:r>
            <w:r w:rsidRPr="00116AA0">
              <w:rPr>
                <w:rFonts w:cs="Arial" w:hint="eastAsia"/>
              </w:rPr>
              <w:t>≤</w:t>
            </w:r>
            <w:r w:rsidRPr="00116AA0">
              <w:rPr>
                <w:rFonts w:cs="Arial"/>
              </w:rPr>
              <w:t xml:space="preserve"> 55.0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12</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3.6 </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3237D4">
              <w:rPr>
                <w:rFonts w:cs="Arial"/>
              </w:rPr>
              <w:t>[</w:t>
            </w:r>
            <w:r>
              <w:rPr>
                <w:rFonts w:cs="Arial"/>
              </w:rPr>
              <w:t>35</w:t>
            </w:r>
            <w:r w:rsidRPr="003237D4">
              <w:rPr>
                <w:rFonts w:cs="Arial"/>
              </w:rPr>
              <w:t xml:space="preserve">.0 &lt; </w:t>
            </w:r>
            <w:proofErr w:type="spellStart"/>
            <w:r w:rsidRPr="003237D4">
              <w:rPr>
                <w:rFonts w:cs="Arial"/>
              </w:rPr>
              <w:t>W</w:t>
            </w:r>
            <w:r w:rsidRPr="003237D4">
              <w:rPr>
                <w:rFonts w:cs="Arial"/>
                <w:vertAlign w:val="subscript"/>
              </w:rPr>
              <w:t>gap</w:t>
            </w:r>
            <w:proofErr w:type="spellEnd"/>
            <w:r w:rsidRPr="003237D4">
              <w:rPr>
                <w:rFonts w:cs="Arial"/>
              </w:rPr>
              <w:t xml:space="preserve"> </w:t>
            </w:r>
            <w:r w:rsidRPr="003237D4">
              <w:rPr>
                <w:rFonts w:cs="Arial" w:hint="eastAsia"/>
              </w:rPr>
              <w:t>≤</w:t>
            </w:r>
            <w:r w:rsidRPr="003237D4">
              <w:rPr>
                <w:rFonts w:cs="Arial"/>
              </w:rPr>
              <w:t xml:space="preserve"> </w:t>
            </w:r>
            <w:r>
              <w:rPr>
                <w:rFonts w:cs="Arial"/>
              </w:rPr>
              <w:t>55</w:t>
            </w:r>
            <w:r w:rsidRPr="003237D4">
              <w:rPr>
                <w:rFonts w:cs="Arial"/>
              </w:rPr>
              <w:t xml:space="preserve">.0]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3237D4">
              <w:rPr>
                <w:rFonts w:cs="Arial"/>
              </w:rPr>
              <w:t>[12</w:t>
            </w:r>
            <w:r w:rsidRPr="003237D4">
              <w:rPr>
                <w:rFonts w:cs="Arial"/>
                <w:vertAlign w:val="superscript"/>
              </w:rPr>
              <w:t>1</w:t>
            </w:r>
            <w:r w:rsidRPr="003237D4">
              <w:rPr>
                <w:rFonts w:cs="Arial"/>
              </w:rPr>
              <w:t>]</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Pr>
                <w:rFonts w:cs="Arial"/>
              </w:rPr>
              <w:t>[6</w:t>
            </w:r>
            <w:r w:rsidRPr="003237D4">
              <w:rPr>
                <w:rFonts w:cs="Arial"/>
              </w:rPr>
              <w:t>.</w:t>
            </w:r>
            <w:r>
              <w:rPr>
                <w:rFonts w:cs="Arial"/>
              </w:rPr>
              <w:t>3]</w:t>
            </w:r>
            <w:r w:rsidRPr="003237D4">
              <w:rPr>
                <w:rFonts w:cs="Arial"/>
                <w:vertAlign w:val="superscript"/>
              </w:rPr>
              <w:t>17</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0.0 &lt; </w:t>
            </w:r>
            <w:proofErr w:type="spellStart"/>
            <w:r w:rsidRPr="00116AA0">
              <w:rPr>
                <w:rFonts w:cs="Arial"/>
              </w:rPr>
              <w:t>W</w:t>
            </w:r>
            <w:r w:rsidRPr="00116AA0">
              <w:rPr>
                <w:rFonts w:cs="Arial"/>
                <w:vertAlign w:val="subscript"/>
              </w:rPr>
              <w:t>gap</w:t>
            </w:r>
            <w:proofErr w:type="spellEnd"/>
            <w:r w:rsidRPr="00116AA0">
              <w:rPr>
                <w:rFonts w:cs="Arial"/>
              </w:rPr>
              <w:t xml:space="preserve"> </w:t>
            </w:r>
            <w:r w:rsidRPr="00116AA0">
              <w:rPr>
                <w:rFonts w:cs="Arial" w:hint="eastAsia"/>
              </w:rPr>
              <w:t>≤</w:t>
            </w:r>
            <w:r w:rsidRPr="00116AA0">
              <w:rPr>
                <w:rFonts w:cs="Arial"/>
              </w:rPr>
              <w:t xml:space="preserve"> 35.0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25</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0</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25RB+100RB </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30.0 &lt; </w:t>
            </w:r>
            <w:proofErr w:type="spellStart"/>
            <w:r w:rsidRPr="00116AA0">
              <w:rPr>
                <w:rFonts w:cs="Arial"/>
              </w:rPr>
              <w:t>W</w:t>
            </w:r>
            <w:r w:rsidRPr="00116AA0">
              <w:rPr>
                <w:rFonts w:cs="Arial"/>
                <w:vertAlign w:val="subscript"/>
              </w:rPr>
              <w:t>gap</w:t>
            </w:r>
            <w:proofErr w:type="spellEnd"/>
            <w:r w:rsidRPr="00116AA0">
              <w:rPr>
                <w:rFonts w:cs="Arial"/>
              </w:rPr>
              <w:t xml:space="preserve"> </w:t>
            </w:r>
            <w:r w:rsidRPr="00116AA0">
              <w:rPr>
                <w:rFonts w:cs="Arial" w:hint="eastAsia"/>
              </w:rPr>
              <w:t>≤</w:t>
            </w:r>
            <w:r w:rsidRPr="00116AA0">
              <w:rPr>
                <w:rFonts w:cs="Arial"/>
              </w:rPr>
              <w:t xml:space="preserve"> 50.0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12</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3.4 </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3237D4">
              <w:rPr>
                <w:rFonts w:cs="Arial"/>
              </w:rPr>
              <w:t>[</w:t>
            </w:r>
            <w:r>
              <w:rPr>
                <w:rFonts w:cs="Arial"/>
              </w:rPr>
              <w:t>30</w:t>
            </w:r>
            <w:r w:rsidRPr="003237D4">
              <w:rPr>
                <w:rFonts w:cs="Arial"/>
              </w:rPr>
              <w:t xml:space="preserve">.0 &lt; </w:t>
            </w:r>
            <w:proofErr w:type="spellStart"/>
            <w:r w:rsidRPr="003237D4">
              <w:rPr>
                <w:rFonts w:cs="Arial"/>
              </w:rPr>
              <w:t>W</w:t>
            </w:r>
            <w:r w:rsidRPr="003237D4">
              <w:rPr>
                <w:rFonts w:cs="Arial"/>
                <w:vertAlign w:val="subscript"/>
              </w:rPr>
              <w:t>gap</w:t>
            </w:r>
            <w:proofErr w:type="spellEnd"/>
            <w:r w:rsidRPr="003237D4">
              <w:rPr>
                <w:rFonts w:cs="Arial"/>
              </w:rPr>
              <w:t xml:space="preserve"> </w:t>
            </w:r>
            <w:r w:rsidRPr="003237D4">
              <w:rPr>
                <w:rFonts w:cs="Arial" w:hint="eastAsia"/>
              </w:rPr>
              <w:t>≤</w:t>
            </w:r>
            <w:r w:rsidRPr="003237D4">
              <w:rPr>
                <w:rFonts w:cs="Arial"/>
              </w:rPr>
              <w:t xml:space="preserve"> </w:t>
            </w:r>
            <w:r>
              <w:rPr>
                <w:rFonts w:cs="Arial"/>
              </w:rPr>
              <w:t>50</w:t>
            </w:r>
            <w:r w:rsidRPr="003237D4">
              <w:rPr>
                <w:rFonts w:cs="Arial"/>
              </w:rPr>
              <w:t xml:space="preserve">.0]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3237D4">
              <w:rPr>
                <w:rFonts w:cs="Arial"/>
              </w:rPr>
              <w:t>[12</w:t>
            </w:r>
            <w:r w:rsidRPr="003237D4">
              <w:rPr>
                <w:rFonts w:cs="Arial"/>
                <w:vertAlign w:val="superscript"/>
              </w:rPr>
              <w:t>1</w:t>
            </w:r>
            <w:r w:rsidRPr="003237D4">
              <w:rPr>
                <w:rFonts w:cs="Arial"/>
              </w:rPr>
              <w:t>]</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Pr>
                <w:rFonts w:cs="Arial"/>
              </w:rPr>
              <w:t>[6</w:t>
            </w:r>
            <w:r w:rsidRPr="003237D4">
              <w:rPr>
                <w:rFonts w:cs="Arial"/>
              </w:rPr>
              <w:t>.</w:t>
            </w:r>
            <w:r>
              <w:rPr>
                <w:rFonts w:cs="Arial"/>
              </w:rPr>
              <w:t>1]</w:t>
            </w:r>
            <w:r w:rsidRPr="003237D4">
              <w:rPr>
                <w:rFonts w:cs="Arial"/>
                <w:vertAlign w:val="superscript"/>
              </w:rPr>
              <w:t>17</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0.0 &lt; </w:t>
            </w:r>
            <w:proofErr w:type="spellStart"/>
            <w:r w:rsidRPr="00116AA0">
              <w:rPr>
                <w:rFonts w:cs="Arial"/>
              </w:rPr>
              <w:t>W</w:t>
            </w:r>
            <w:r w:rsidRPr="00116AA0">
              <w:rPr>
                <w:rFonts w:cs="Arial"/>
                <w:vertAlign w:val="subscript"/>
              </w:rPr>
              <w:t>gap</w:t>
            </w:r>
            <w:proofErr w:type="spellEnd"/>
            <w:r w:rsidRPr="00116AA0">
              <w:rPr>
                <w:rFonts w:cs="Arial"/>
              </w:rPr>
              <w:t xml:space="preserve"> </w:t>
            </w:r>
            <w:r w:rsidRPr="00116AA0">
              <w:rPr>
                <w:rFonts w:cs="Arial" w:hint="eastAsia"/>
              </w:rPr>
              <w:t>≤</w:t>
            </w:r>
            <w:r w:rsidRPr="00116AA0">
              <w:rPr>
                <w:rFonts w:cs="Arial"/>
              </w:rPr>
              <w:t xml:space="preserve"> 30.0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25</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0</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50RB+25RB </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30.0 &lt; </w:t>
            </w:r>
            <w:proofErr w:type="spellStart"/>
            <w:r w:rsidRPr="00116AA0">
              <w:rPr>
                <w:rFonts w:cs="Arial"/>
              </w:rPr>
              <w:t>W</w:t>
            </w:r>
            <w:r w:rsidRPr="00116AA0">
              <w:rPr>
                <w:rFonts w:cs="Arial"/>
                <w:vertAlign w:val="subscript"/>
              </w:rPr>
              <w:t>gap</w:t>
            </w:r>
            <w:proofErr w:type="spellEnd"/>
            <w:r w:rsidRPr="00116AA0">
              <w:rPr>
                <w:rFonts w:cs="Arial"/>
              </w:rPr>
              <w:t xml:space="preserve"> </w:t>
            </w:r>
            <w:r w:rsidRPr="00116AA0">
              <w:rPr>
                <w:rFonts w:cs="Arial" w:hint="eastAsia"/>
              </w:rPr>
              <w:t>≤</w:t>
            </w:r>
            <w:r w:rsidRPr="00116AA0">
              <w:rPr>
                <w:rFonts w:cs="Arial"/>
              </w:rPr>
              <w:t xml:space="preserve"> 60.0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12</w:t>
            </w:r>
            <w:r w:rsidRPr="00116AA0">
              <w:rPr>
                <w:rFonts w:cs="Arial"/>
                <w:vertAlign w:val="superscript"/>
              </w:rPr>
              <w:t>9</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5.1 </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3237D4">
              <w:rPr>
                <w:rFonts w:cs="Arial"/>
              </w:rPr>
              <w:t>[</w:t>
            </w:r>
            <w:r>
              <w:rPr>
                <w:rFonts w:cs="Arial"/>
              </w:rPr>
              <w:t>30</w:t>
            </w:r>
            <w:r w:rsidRPr="003237D4">
              <w:rPr>
                <w:rFonts w:cs="Arial"/>
              </w:rPr>
              <w:t xml:space="preserve">.0 &lt; </w:t>
            </w:r>
            <w:proofErr w:type="spellStart"/>
            <w:r w:rsidRPr="003237D4">
              <w:rPr>
                <w:rFonts w:cs="Arial"/>
              </w:rPr>
              <w:t>W</w:t>
            </w:r>
            <w:r w:rsidRPr="003237D4">
              <w:rPr>
                <w:rFonts w:cs="Arial"/>
                <w:vertAlign w:val="subscript"/>
              </w:rPr>
              <w:t>gap</w:t>
            </w:r>
            <w:proofErr w:type="spellEnd"/>
            <w:r w:rsidRPr="003237D4">
              <w:rPr>
                <w:rFonts w:cs="Arial"/>
              </w:rPr>
              <w:t xml:space="preserve"> </w:t>
            </w:r>
            <w:r w:rsidRPr="003237D4">
              <w:rPr>
                <w:rFonts w:cs="Arial" w:hint="eastAsia"/>
              </w:rPr>
              <w:t>≤</w:t>
            </w:r>
            <w:r w:rsidRPr="003237D4">
              <w:rPr>
                <w:rFonts w:cs="Arial"/>
              </w:rPr>
              <w:t xml:space="preserve"> </w:t>
            </w:r>
            <w:r>
              <w:rPr>
                <w:rFonts w:cs="Arial"/>
              </w:rPr>
              <w:t>60</w:t>
            </w:r>
            <w:r w:rsidRPr="003237D4">
              <w:rPr>
                <w:rFonts w:cs="Arial"/>
              </w:rPr>
              <w:t xml:space="preserve">.0]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3237D4">
              <w:rPr>
                <w:rFonts w:cs="Arial"/>
              </w:rPr>
              <w:t>[12</w:t>
            </w:r>
            <w:r>
              <w:rPr>
                <w:rFonts w:cs="Arial"/>
                <w:vertAlign w:val="superscript"/>
              </w:rPr>
              <w:t>9</w:t>
            </w:r>
            <w:r w:rsidRPr="003237D4">
              <w:rPr>
                <w:rFonts w:cs="Arial"/>
              </w:rPr>
              <w:t>]</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Pr>
                <w:rFonts w:cs="Arial"/>
              </w:rPr>
              <w:t>[7.8]</w:t>
            </w:r>
            <w:r w:rsidRPr="003237D4">
              <w:rPr>
                <w:rFonts w:cs="Arial"/>
                <w:vertAlign w:val="superscript"/>
              </w:rPr>
              <w:t>17</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0.0 &lt; </w:t>
            </w:r>
            <w:proofErr w:type="spellStart"/>
            <w:r w:rsidRPr="00116AA0">
              <w:rPr>
                <w:rFonts w:cs="Arial"/>
              </w:rPr>
              <w:t>W</w:t>
            </w:r>
            <w:r w:rsidRPr="00116AA0">
              <w:rPr>
                <w:rFonts w:cs="Arial"/>
                <w:vertAlign w:val="subscript"/>
              </w:rPr>
              <w:t>gap</w:t>
            </w:r>
            <w:proofErr w:type="spellEnd"/>
            <w:r w:rsidRPr="00116AA0">
              <w:rPr>
                <w:rFonts w:cs="Arial"/>
              </w:rPr>
              <w:t xml:space="preserve"> </w:t>
            </w:r>
            <w:r w:rsidRPr="00116AA0">
              <w:rPr>
                <w:rFonts w:cs="Arial" w:hint="eastAsia"/>
              </w:rPr>
              <w:t>≤</w:t>
            </w:r>
            <w:r w:rsidRPr="00116AA0">
              <w:rPr>
                <w:rFonts w:cs="Arial"/>
              </w:rPr>
              <w:t xml:space="preserve"> 30.0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32</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0</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50RB+50RB </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25.0 &lt; </w:t>
            </w:r>
            <w:proofErr w:type="spellStart"/>
            <w:r w:rsidRPr="00116AA0">
              <w:rPr>
                <w:rFonts w:cs="Arial"/>
              </w:rPr>
              <w:t>W</w:t>
            </w:r>
            <w:r w:rsidRPr="00116AA0">
              <w:rPr>
                <w:rFonts w:cs="Arial"/>
                <w:vertAlign w:val="subscript"/>
              </w:rPr>
              <w:t>gap</w:t>
            </w:r>
            <w:proofErr w:type="spellEnd"/>
            <w:r w:rsidRPr="00116AA0">
              <w:rPr>
                <w:rFonts w:cs="Arial"/>
              </w:rPr>
              <w:t xml:space="preserve"> </w:t>
            </w:r>
            <w:r w:rsidRPr="00116AA0">
              <w:rPr>
                <w:rFonts w:cs="Arial" w:hint="eastAsia"/>
              </w:rPr>
              <w:t>≤</w:t>
            </w:r>
            <w:r w:rsidRPr="00116AA0">
              <w:rPr>
                <w:rFonts w:cs="Arial"/>
              </w:rPr>
              <w:t xml:space="preserve"> 55.0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12</w:t>
            </w:r>
            <w:r w:rsidRPr="00116AA0">
              <w:rPr>
                <w:rFonts w:cs="Arial"/>
                <w:vertAlign w:val="superscript"/>
              </w:rPr>
              <w:t>9</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4.3 </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3237D4">
              <w:rPr>
                <w:rFonts w:cs="Arial"/>
              </w:rPr>
              <w:t>[</w:t>
            </w:r>
            <w:r>
              <w:rPr>
                <w:rFonts w:cs="Arial"/>
              </w:rPr>
              <w:t>25</w:t>
            </w:r>
            <w:r w:rsidRPr="003237D4">
              <w:rPr>
                <w:rFonts w:cs="Arial"/>
              </w:rPr>
              <w:t xml:space="preserve">.0 &lt; </w:t>
            </w:r>
            <w:proofErr w:type="spellStart"/>
            <w:r w:rsidRPr="003237D4">
              <w:rPr>
                <w:rFonts w:cs="Arial"/>
              </w:rPr>
              <w:t>W</w:t>
            </w:r>
            <w:r w:rsidRPr="003237D4">
              <w:rPr>
                <w:rFonts w:cs="Arial"/>
                <w:vertAlign w:val="subscript"/>
              </w:rPr>
              <w:t>gap</w:t>
            </w:r>
            <w:proofErr w:type="spellEnd"/>
            <w:r w:rsidRPr="003237D4">
              <w:rPr>
                <w:rFonts w:cs="Arial"/>
              </w:rPr>
              <w:t xml:space="preserve"> </w:t>
            </w:r>
            <w:r w:rsidRPr="003237D4">
              <w:rPr>
                <w:rFonts w:cs="Arial" w:hint="eastAsia"/>
              </w:rPr>
              <w:t>≤</w:t>
            </w:r>
            <w:r w:rsidRPr="003237D4">
              <w:rPr>
                <w:rFonts w:cs="Arial"/>
              </w:rPr>
              <w:t xml:space="preserve"> </w:t>
            </w:r>
            <w:r>
              <w:rPr>
                <w:rFonts w:cs="Arial"/>
              </w:rPr>
              <w:t>55</w:t>
            </w:r>
            <w:r w:rsidRPr="003237D4">
              <w:rPr>
                <w:rFonts w:cs="Arial"/>
              </w:rPr>
              <w:t xml:space="preserve">.0]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3237D4">
              <w:rPr>
                <w:rFonts w:cs="Arial"/>
              </w:rPr>
              <w:t>[12</w:t>
            </w:r>
            <w:r>
              <w:rPr>
                <w:rFonts w:cs="Arial"/>
                <w:vertAlign w:val="superscript"/>
              </w:rPr>
              <w:t>9</w:t>
            </w:r>
            <w:r w:rsidRPr="003237D4">
              <w:rPr>
                <w:rFonts w:cs="Arial"/>
              </w:rPr>
              <w:t>]</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Pr>
                <w:rFonts w:cs="Arial"/>
              </w:rPr>
              <w:t>[7.0]</w:t>
            </w:r>
            <w:r w:rsidRPr="003237D4">
              <w:rPr>
                <w:rFonts w:cs="Arial"/>
                <w:vertAlign w:val="superscript"/>
              </w:rPr>
              <w:t>17</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0.0 &lt; </w:t>
            </w:r>
            <w:proofErr w:type="spellStart"/>
            <w:r w:rsidRPr="00116AA0">
              <w:rPr>
                <w:rFonts w:cs="Arial"/>
              </w:rPr>
              <w:t>W</w:t>
            </w:r>
            <w:r w:rsidRPr="00116AA0">
              <w:rPr>
                <w:rFonts w:cs="Arial"/>
                <w:vertAlign w:val="subscript"/>
              </w:rPr>
              <w:t>gap</w:t>
            </w:r>
            <w:proofErr w:type="spellEnd"/>
            <w:r w:rsidRPr="00116AA0">
              <w:rPr>
                <w:rFonts w:cs="Arial"/>
              </w:rPr>
              <w:t xml:space="preserve"> </w:t>
            </w:r>
            <w:r w:rsidRPr="00116AA0">
              <w:rPr>
                <w:rFonts w:cs="Arial" w:hint="eastAsia"/>
              </w:rPr>
              <w:t>≤</w:t>
            </w:r>
            <w:r w:rsidRPr="00116AA0">
              <w:rPr>
                <w:rFonts w:cs="Arial"/>
              </w:rPr>
              <w:t xml:space="preserve"> 25.0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32</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0</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50RB+75RB </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20.0 &lt; </w:t>
            </w:r>
            <w:proofErr w:type="spellStart"/>
            <w:r w:rsidRPr="00116AA0">
              <w:rPr>
                <w:rFonts w:cs="Arial"/>
              </w:rPr>
              <w:t>W</w:t>
            </w:r>
            <w:r w:rsidRPr="00116AA0">
              <w:rPr>
                <w:rFonts w:cs="Arial"/>
                <w:vertAlign w:val="subscript"/>
              </w:rPr>
              <w:t>gap</w:t>
            </w:r>
            <w:proofErr w:type="spellEnd"/>
            <w:r w:rsidRPr="00116AA0">
              <w:rPr>
                <w:rFonts w:cs="Arial"/>
              </w:rPr>
              <w:t xml:space="preserve"> </w:t>
            </w:r>
            <w:r w:rsidRPr="00116AA0">
              <w:rPr>
                <w:rFonts w:cs="Arial" w:hint="eastAsia"/>
              </w:rPr>
              <w:t>≤</w:t>
            </w:r>
            <w:r w:rsidRPr="00116AA0">
              <w:rPr>
                <w:rFonts w:cs="Arial"/>
              </w:rPr>
              <w:t xml:space="preserve"> 50.0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12</w:t>
            </w:r>
            <w:r w:rsidRPr="00116AA0">
              <w:rPr>
                <w:rFonts w:cs="Arial"/>
                <w:vertAlign w:val="superscript"/>
              </w:rPr>
              <w:t>9</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3.8 </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3237D4">
              <w:rPr>
                <w:rFonts w:cs="Arial"/>
              </w:rPr>
              <w:t>[</w:t>
            </w:r>
            <w:r>
              <w:rPr>
                <w:rFonts w:cs="Arial"/>
              </w:rPr>
              <w:t>20</w:t>
            </w:r>
            <w:r w:rsidRPr="003237D4">
              <w:rPr>
                <w:rFonts w:cs="Arial"/>
              </w:rPr>
              <w:t xml:space="preserve">.0 &lt; </w:t>
            </w:r>
            <w:proofErr w:type="spellStart"/>
            <w:r w:rsidRPr="003237D4">
              <w:rPr>
                <w:rFonts w:cs="Arial"/>
              </w:rPr>
              <w:t>W</w:t>
            </w:r>
            <w:r w:rsidRPr="003237D4">
              <w:rPr>
                <w:rFonts w:cs="Arial"/>
                <w:vertAlign w:val="subscript"/>
              </w:rPr>
              <w:t>gap</w:t>
            </w:r>
            <w:proofErr w:type="spellEnd"/>
            <w:r w:rsidRPr="003237D4">
              <w:rPr>
                <w:rFonts w:cs="Arial"/>
              </w:rPr>
              <w:t xml:space="preserve"> </w:t>
            </w:r>
            <w:r w:rsidRPr="003237D4">
              <w:rPr>
                <w:rFonts w:cs="Arial" w:hint="eastAsia"/>
              </w:rPr>
              <w:t>≤</w:t>
            </w:r>
            <w:r w:rsidRPr="003237D4">
              <w:rPr>
                <w:rFonts w:cs="Arial"/>
              </w:rPr>
              <w:t xml:space="preserve"> </w:t>
            </w:r>
            <w:r>
              <w:rPr>
                <w:rFonts w:cs="Arial"/>
              </w:rPr>
              <w:t>50</w:t>
            </w:r>
            <w:r w:rsidRPr="003237D4">
              <w:rPr>
                <w:rFonts w:cs="Arial"/>
              </w:rPr>
              <w:t xml:space="preserve">.0]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3237D4">
              <w:rPr>
                <w:rFonts w:cs="Arial"/>
              </w:rPr>
              <w:t>[12</w:t>
            </w:r>
            <w:r>
              <w:rPr>
                <w:rFonts w:cs="Arial"/>
                <w:vertAlign w:val="superscript"/>
              </w:rPr>
              <w:t>9</w:t>
            </w:r>
            <w:r w:rsidRPr="003237D4">
              <w:rPr>
                <w:rFonts w:cs="Arial"/>
              </w:rPr>
              <w:t>]</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Pr>
                <w:rFonts w:cs="Arial"/>
              </w:rPr>
              <w:t>[6.5]</w:t>
            </w:r>
            <w:r w:rsidRPr="003237D4">
              <w:rPr>
                <w:rFonts w:cs="Arial"/>
                <w:vertAlign w:val="superscript"/>
              </w:rPr>
              <w:t>17</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0.0 &lt; </w:t>
            </w:r>
            <w:proofErr w:type="spellStart"/>
            <w:r w:rsidRPr="00116AA0">
              <w:rPr>
                <w:rFonts w:cs="Arial"/>
              </w:rPr>
              <w:t>W</w:t>
            </w:r>
            <w:r w:rsidRPr="00116AA0">
              <w:rPr>
                <w:rFonts w:cs="Arial"/>
                <w:vertAlign w:val="subscript"/>
              </w:rPr>
              <w:t>gap</w:t>
            </w:r>
            <w:proofErr w:type="spellEnd"/>
            <w:r w:rsidRPr="00116AA0">
              <w:rPr>
                <w:rFonts w:cs="Arial"/>
              </w:rPr>
              <w:t xml:space="preserve"> </w:t>
            </w:r>
            <w:r w:rsidRPr="00116AA0">
              <w:rPr>
                <w:rFonts w:cs="Arial" w:hint="eastAsia"/>
              </w:rPr>
              <w:t>≤</w:t>
            </w:r>
            <w:r w:rsidRPr="00116AA0">
              <w:rPr>
                <w:rFonts w:cs="Arial"/>
              </w:rPr>
              <w:t xml:space="preserve"> 20.0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32</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0</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50RB+100RB </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15.0 &lt; </w:t>
            </w:r>
            <w:proofErr w:type="spellStart"/>
            <w:r w:rsidRPr="00116AA0">
              <w:rPr>
                <w:rFonts w:cs="Arial"/>
              </w:rPr>
              <w:t>W</w:t>
            </w:r>
            <w:r w:rsidRPr="00116AA0">
              <w:rPr>
                <w:rFonts w:cs="Arial"/>
                <w:vertAlign w:val="subscript"/>
              </w:rPr>
              <w:t>gap</w:t>
            </w:r>
            <w:proofErr w:type="spellEnd"/>
            <w:r w:rsidRPr="00116AA0">
              <w:rPr>
                <w:rFonts w:cs="Arial"/>
              </w:rPr>
              <w:t xml:space="preserve"> </w:t>
            </w:r>
            <w:r w:rsidRPr="00116AA0">
              <w:rPr>
                <w:rFonts w:cs="Arial" w:hint="eastAsia"/>
              </w:rPr>
              <w:t>≤</w:t>
            </w:r>
            <w:r w:rsidRPr="00116AA0">
              <w:rPr>
                <w:rFonts w:cs="Arial"/>
              </w:rPr>
              <w:t xml:space="preserve"> 45.0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12</w:t>
            </w:r>
            <w:r w:rsidRPr="00116AA0">
              <w:rPr>
                <w:rFonts w:cs="Arial"/>
                <w:vertAlign w:val="superscript"/>
              </w:rPr>
              <w:t>9</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3.4 </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3237D4">
              <w:rPr>
                <w:rFonts w:cs="Arial"/>
              </w:rPr>
              <w:t>[</w:t>
            </w:r>
            <w:r>
              <w:rPr>
                <w:rFonts w:cs="Arial"/>
              </w:rPr>
              <w:t>15</w:t>
            </w:r>
            <w:r w:rsidRPr="003237D4">
              <w:rPr>
                <w:rFonts w:cs="Arial"/>
              </w:rPr>
              <w:t xml:space="preserve">.0 &lt; </w:t>
            </w:r>
            <w:proofErr w:type="spellStart"/>
            <w:r w:rsidRPr="003237D4">
              <w:rPr>
                <w:rFonts w:cs="Arial"/>
              </w:rPr>
              <w:t>W</w:t>
            </w:r>
            <w:r w:rsidRPr="003237D4">
              <w:rPr>
                <w:rFonts w:cs="Arial"/>
                <w:vertAlign w:val="subscript"/>
              </w:rPr>
              <w:t>gap</w:t>
            </w:r>
            <w:proofErr w:type="spellEnd"/>
            <w:r w:rsidRPr="003237D4">
              <w:rPr>
                <w:rFonts w:cs="Arial"/>
              </w:rPr>
              <w:t xml:space="preserve"> </w:t>
            </w:r>
            <w:r w:rsidRPr="003237D4">
              <w:rPr>
                <w:rFonts w:cs="Arial" w:hint="eastAsia"/>
              </w:rPr>
              <w:t>≤</w:t>
            </w:r>
            <w:r w:rsidRPr="003237D4">
              <w:rPr>
                <w:rFonts w:cs="Arial"/>
              </w:rPr>
              <w:t xml:space="preserve"> </w:t>
            </w:r>
            <w:r>
              <w:rPr>
                <w:rFonts w:cs="Arial"/>
              </w:rPr>
              <w:t>45</w:t>
            </w:r>
            <w:r w:rsidRPr="003237D4">
              <w:rPr>
                <w:rFonts w:cs="Arial"/>
              </w:rPr>
              <w:t xml:space="preserve">.0]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3237D4">
              <w:rPr>
                <w:rFonts w:cs="Arial"/>
              </w:rPr>
              <w:t>[12</w:t>
            </w:r>
            <w:r>
              <w:rPr>
                <w:rFonts w:cs="Arial"/>
                <w:vertAlign w:val="superscript"/>
              </w:rPr>
              <w:t>9</w:t>
            </w:r>
            <w:r w:rsidRPr="003237D4">
              <w:rPr>
                <w:rFonts w:cs="Arial"/>
              </w:rPr>
              <w:t>]</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Pr>
                <w:rFonts w:cs="Arial"/>
              </w:rPr>
              <w:t>[6.1]</w:t>
            </w:r>
            <w:r w:rsidRPr="003237D4">
              <w:rPr>
                <w:rFonts w:cs="Arial"/>
                <w:vertAlign w:val="superscript"/>
              </w:rPr>
              <w:t>17</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0.0 &lt; </w:t>
            </w:r>
            <w:proofErr w:type="spellStart"/>
            <w:r w:rsidRPr="00116AA0">
              <w:rPr>
                <w:rFonts w:cs="Arial"/>
              </w:rPr>
              <w:t>W</w:t>
            </w:r>
            <w:r w:rsidRPr="00116AA0">
              <w:rPr>
                <w:rFonts w:cs="Arial"/>
                <w:vertAlign w:val="subscript"/>
              </w:rPr>
              <w:t>gap</w:t>
            </w:r>
            <w:proofErr w:type="spellEnd"/>
            <w:r w:rsidRPr="00116AA0">
              <w:rPr>
                <w:rFonts w:cs="Arial"/>
              </w:rPr>
              <w:t xml:space="preserve"> </w:t>
            </w:r>
            <w:r w:rsidRPr="00116AA0">
              <w:rPr>
                <w:rFonts w:cs="Arial" w:hint="eastAsia"/>
              </w:rPr>
              <w:t>≤</w:t>
            </w:r>
            <w:r w:rsidRPr="00116AA0">
              <w:rPr>
                <w:rFonts w:cs="Arial"/>
              </w:rPr>
              <w:t xml:space="preserve"> 15.0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32</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0</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75RB+25RB </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25.0 &lt; </w:t>
            </w:r>
            <w:proofErr w:type="spellStart"/>
            <w:r w:rsidRPr="00116AA0">
              <w:rPr>
                <w:rFonts w:cs="Arial"/>
              </w:rPr>
              <w:t>W</w:t>
            </w:r>
            <w:r w:rsidRPr="00116AA0">
              <w:rPr>
                <w:rFonts w:cs="Arial"/>
                <w:vertAlign w:val="subscript"/>
              </w:rPr>
              <w:t>gap</w:t>
            </w:r>
            <w:proofErr w:type="spellEnd"/>
            <w:r w:rsidRPr="00116AA0">
              <w:rPr>
                <w:rFonts w:cs="Arial"/>
              </w:rPr>
              <w:t xml:space="preserve"> ≤ 55.0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12</w:t>
            </w:r>
            <w:r w:rsidRPr="00116AA0">
              <w:rPr>
                <w:rFonts w:cs="Arial" w:hint="eastAsia"/>
                <w:vertAlign w:val="superscript"/>
              </w:rPr>
              <w:t>1</w:t>
            </w:r>
            <w:r w:rsidRPr="00116AA0">
              <w:rPr>
                <w:rFonts w:cs="Arial"/>
                <w:vertAlign w:val="superscript"/>
              </w:rPr>
              <w:t>0</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6</w:t>
            </w:r>
            <w:r w:rsidRPr="00116AA0">
              <w:rPr>
                <w:rFonts w:cs="Arial" w:hint="eastAsia"/>
              </w:rPr>
              <w:t>.0</w:t>
            </w:r>
            <w:r w:rsidRPr="00116AA0">
              <w:rPr>
                <w:rFonts w:cs="Arial"/>
              </w:rPr>
              <w:t xml:space="preserve"> </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3237D4">
              <w:rPr>
                <w:rFonts w:cs="Arial"/>
              </w:rPr>
              <w:t>[</w:t>
            </w:r>
            <w:r>
              <w:rPr>
                <w:rFonts w:cs="Arial"/>
              </w:rPr>
              <w:t>25</w:t>
            </w:r>
            <w:r w:rsidRPr="003237D4">
              <w:rPr>
                <w:rFonts w:cs="Arial"/>
              </w:rPr>
              <w:t xml:space="preserve">.0 &lt; </w:t>
            </w:r>
            <w:proofErr w:type="spellStart"/>
            <w:r w:rsidRPr="003237D4">
              <w:rPr>
                <w:rFonts w:cs="Arial"/>
              </w:rPr>
              <w:t>W</w:t>
            </w:r>
            <w:r w:rsidRPr="003237D4">
              <w:rPr>
                <w:rFonts w:cs="Arial"/>
                <w:vertAlign w:val="subscript"/>
              </w:rPr>
              <w:t>gap</w:t>
            </w:r>
            <w:proofErr w:type="spellEnd"/>
            <w:r w:rsidRPr="003237D4">
              <w:rPr>
                <w:rFonts w:cs="Arial"/>
              </w:rPr>
              <w:t xml:space="preserve"> </w:t>
            </w:r>
            <w:r w:rsidRPr="003237D4">
              <w:rPr>
                <w:rFonts w:cs="Arial" w:hint="eastAsia"/>
              </w:rPr>
              <w:t>≤</w:t>
            </w:r>
            <w:r w:rsidRPr="003237D4">
              <w:rPr>
                <w:rFonts w:cs="Arial"/>
              </w:rPr>
              <w:t xml:space="preserve"> </w:t>
            </w:r>
            <w:r>
              <w:rPr>
                <w:rFonts w:cs="Arial"/>
              </w:rPr>
              <w:t>55</w:t>
            </w:r>
            <w:r w:rsidRPr="003237D4">
              <w:rPr>
                <w:rFonts w:cs="Arial"/>
              </w:rPr>
              <w:t xml:space="preserve">.0]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3237D4">
              <w:rPr>
                <w:rFonts w:cs="Arial"/>
              </w:rPr>
              <w:t>[12</w:t>
            </w:r>
            <w:r>
              <w:rPr>
                <w:rFonts w:cs="Arial"/>
                <w:vertAlign w:val="superscript"/>
              </w:rPr>
              <w:t>10</w:t>
            </w:r>
            <w:r w:rsidRPr="003237D4">
              <w:rPr>
                <w:rFonts w:cs="Arial"/>
              </w:rPr>
              <w:t>]</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Pr>
                <w:rFonts w:cs="Arial"/>
              </w:rPr>
              <w:t>[8.7]</w:t>
            </w:r>
            <w:r w:rsidRPr="003237D4">
              <w:rPr>
                <w:rFonts w:cs="Arial"/>
                <w:vertAlign w:val="superscript"/>
              </w:rPr>
              <w:t>17</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0.0 &lt; </w:t>
            </w:r>
            <w:proofErr w:type="spellStart"/>
            <w:r w:rsidRPr="00116AA0">
              <w:rPr>
                <w:rFonts w:cs="Arial"/>
              </w:rPr>
              <w:t>W</w:t>
            </w:r>
            <w:r w:rsidRPr="00116AA0">
              <w:rPr>
                <w:rFonts w:cs="Arial"/>
                <w:vertAlign w:val="subscript"/>
              </w:rPr>
              <w:t>gap</w:t>
            </w:r>
            <w:proofErr w:type="spellEnd"/>
            <w:r w:rsidRPr="00116AA0">
              <w:rPr>
                <w:rFonts w:cs="Arial"/>
              </w:rPr>
              <w:t xml:space="preserve"> ≤ 25.0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32</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0</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75RB+50RB </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20.0 &lt; </w:t>
            </w:r>
            <w:proofErr w:type="spellStart"/>
            <w:r w:rsidRPr="00116AA0">
              <w:rPr>
                <w:rFonts w:cs="Arial"/>
              </w:rPr>
              <w:t>W</w:t>
            </w:r>
            <w:r w:rsidRPr="00116AA0">
              <w:rPr>
                <w:rFonts w:cs="Arial"/>
                <w:vertAlign w:val="subscript"/>
              </w:rPr>
              <w:t>gap</w:t>
            </w:r>
            <w:proofErr w:type="spellEnd"/>
            <w:r w:rsidRPr="00116AA0">
              <w:rPr>
                <w:rFonts w:cs="Arial"/>
              </w:rPr>
              <w:t xml:space="preserve"> ≤ 50.0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12</w:t>
            </w:r>
            <w:r w:rsidRPr="00116AA0">
              <w:rPr>
                <w:rFonts w:cs="Arial" w:hint="eastAsia"/>
                <w:vertAlign w:val="superscript"/>
              </w:rPr>
              <w:t>1</w:t>
            </w:r>
            <w:r w:rsidRPr="00116AA0">
              <w:rPr>
                <w:rFonts w:cs="Arial"/>
                <w:vertAlign w:val="superscript"/>
              </w:rPr>
              <w:t>0</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4.7 </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3237D4">
              <w:rPr>
                <w:rFonts w:cs="Arial"/>
              </w:rPr>
              <w:t>[</w:t>
            </w:r>
            <w:r>
              <w:rPr>
                <w:rFonts w:cs="Arial"/>
              </w:rPr>
              <w:t>20</w:t>
            </w:r>
            <w:r w:rsidRPr="003237D4">
              <w:rPr>
                <w:rFonts w:cs="Arial"/>
              </w:rPr>
              <w:t xml:space="preserve">.0 &lt; </w:t>
            </w:r>
            <w:proofErr w:type="spellStart"/>
            <w:r w:rsidRPr="003237D4">
              <w:rPr>
                <w:rFonts w:cs="Arial"/>
              </w:rPr>
              <w:t>W</w:t>
            </w:r>
            <w:r w:rsidRPr="003237D4">
              <w:rPr>
                <w:rFonts w:cs="Arial"/>
                <w:vertAlign w:val="subscript"/>
              </w:rPr>
              <w:t>gap</w:t>
            </w:r>
            <w:proofErr w:type="spellEnd"/>
            <w:r w:rsidRPr="003237D4">
              <w:rPr>
                <w:rFonts w:cs="Arial"/>
              </w:rPr>
              <w:t xml:space="preserve"> </w:t>
            </w:r>
            <w:r w:rsidRPr="003237D4">
              <w:rPr>
                <w:rFonts w:cs="Arial" w:hint="eastAsia"/>
              </w:rPr>
              <w:t>≤</w:t>
            </w:r>
            <w:r w:rsidRPr="003237D4">
              <w:rPr>
                <w:rFonts w:cs="Arial"/>
              </w:rPr>
              <w:t xml:space="preserve"> </w:t>
            </w:r>
            <w:r>
              <w:rPr>
                <w:rFonts w:cs="Arial"/>
              </w:rPr>
              <w:t>55</w:t>
            </w:r>
            <w:r w:rsidRPr="003237D4">
              <w:rPr>
                <w:rFonts w:cs="Arial"/>
              </w:rPr>
              <w:t xml:space="preserve">.0]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3237D4">
              <w:rPr>
                <w:rFonts w:cs="Arial"/>
              </w:rPr>
              <w:t>[12</w:t>
            </w:r>
            <w:r>
              <w:rPr>
                <w:rFonts w:cs="Arial"/>
                <w:vertAlign w:val="superscript"/>
              </w:rPr>
              <w:t>10</w:t>
            </w:r>
            <w:r w:rsidRPr="003237D4">
              <w:rPr>
                <w:rFonts w:cs="Arial"/>
              </w:rPr>
              <w:t>]</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Pr>
                <w:rFonts w:cs="Arial"/>
              </w:rPr>
              <w:t>[7.4]</w:t>
            </w:r>
            <w:r w:rsidRPr="003237D4">
              <w:rPr>
                <w:rFonts w:cs="Arial"/>
                <w:vertAlign w:val="superscript"/>
              </w:rPr>
              <w:t>17</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0.0 &lt; </w:t>
            </w:r>
            <w:proofErr w:type="spellStart"/>
            <w:r w:rsidRPr="00116AA0">
              <w:rPr>
                <w:rFonts w:cs="Arial"/>
              </w:rPr>
              <w:t>W</w:t>
            </w:r>
            <w:r w:rsidRPr="00116AA0">
              <w:rPr>
                <w:rFonts w:cs="Arial"/>
                <w:vertAlign w:val="subscript"/>
              </w:rPr>
              <w:t>gap</w:t>
            </w:r>
            <w:proofErr w:type="spellEnd"/>
            <w:r w:rsidRPr="00116AA0">
              <w:rPr>
                <w:rFonts w:cs="Arial"/>
              </w:rPr>
              <w:t xml:space="preserve"> ≤ 20.0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32</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0</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75RB+75RB </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15.0 &lt; </w:t>
            </w:r>
            <w:proofErr w:type="spellStart"/>
            <w:r w:rsidRPr="00116AA0">
              <w:rPr>
                <w:rFonts w:cs="Arial"/>
              </w:rPr>
              <w:t>W</w:t>
            </w:r>
            <w:r w:rsidRPr="00116AA0">
              <w:rPr>
                <w:rFonts w:cs="Arial"/>
                <w:vertAlign w:val="subscript"/>
              </w:rPr>
              <w:t>gap</w:t>
            </w:r>
            <w:proofErr w:type="spellEnd"/>
            <w:r w:rsidRPr="00116AA0">
              <w:rPr>
                <w:rFonts w:cs="Arial"/>
              </w:rPr>
              <w:t xml:space="preserve">  ≤ 45.0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12</w:t>
            </w:r>
            <w:r w:rsidRPr="00116AA0">
              <w:rPr>
                <w:rFonts w:cs="Arial" w:hint="eastAsia"/>
                <w:vertAlign w:val="superscript"/>
              </w:rPr>
              <w:t>1</w:t>
            </w:r>
            <w:r w:rsidRPr="00116AA0">
              <w:rPr>
                <w:rFonts w:cs="Arial"/>
                <w:vertAlign w:val="superscript"/>
              </w:rPr>
              <w:t>0</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4.2 </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3237D4">
              <w:rPr>
                <w:rFonts w:cs="Arial"/>
              </w:rPr>
              <w:t>[</w:t>
            </w:r>
            <w:r>
              <w:rPr>
                <w:rFonts w:cs="Arial"/>
              </w:rPr>
              <w:t>15</w:t>
            </w:r>
            <w:r w:rsidRPr="003237D4">
              <w:rPr>
                <w:rFonts w:cs="Arial"/>
              </w:rPr>
              <w:t xml:space="preserve">.0 &lt; </w:t>
            </w:r>
            <w:proofErr w:type="spellStart"/>
            <w:r w:rsidRPr="003237D4">
              <w:rPr>
                <w:rFonts w:cs="Arial"/>
              </w:rPr>
              <w:t>W</w:t>
            </w:r>
            <w:r w:rsidRPr="003237D4">
              <w:rPr>
                <w:rFonts w:cs="Arial"/>
                <w:vertAlign w:val="subscript"/>
              </w:rPr>
              <w:t>gap</w:t>
            </w:r>
            <w:proofErr w:type="spellEnd"/>
            <w:r w:rsidRPr="003237D4">
              <w:rPr>
                <w:rFonts w:cs="Arial"/>
              </w:rPr>
              <w:t xml:space="preserve"> </w:t>
            </w:r>
            <w:r w:rsidRPr="003237D4">
              <w:rPr>
                <w:rFonts w:cs="Arial" w:hint="eastAsia"/>
              </w:rPr>
              <w:t>≤</w:t>
            </w:r>
            <w:r w:rsidRPr="003237D4">
              <w:rPr>
                <w:rFonts w:cs="Arial"/>
              </w:rPr>
              <w:t xml:space="preserve"> </w:t>
            </w:r>
            <w:r>
              <w:rPr>
                <w:rFonts w:cs="Arial"/>
              </w:rPr>
              <w:t>45</w:t>
            </w:r>
            <w:r w:rsidRPr="003237D4">
              <w:rPr>
                <w:rFonts w:cs="Arial"/>
              </w:rPr>
              <w:t xml:space="preserve">.0]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3237D4">
              <w:rPr>
                <w:rFonts w:cs="Arial"/>
              </w:rPr>
              <w:t>[12</w:t>
            </w:r>
            <w:r>
              <w:rPr>
                <w:rFonts w:cs="Arial"/>
                <w:vertAlign w:val="superscript"/>
              </w:rPr>
              <w:t>10</w:t>
            </w:r>
            <w:r w:rsidRPr="003237D4">
              <w:rPr>
                <w:rFonts w:cs="Arial"/>
              </w:rPr>
              <w:t>]</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Pr>
                <w:rFonts w:cs="Arial"/>
              </w:rPr>
              <w:t>[6.9]</w:t>
            </w:r>
            <w:r w:rsidRPr="003237D4">
              <w:rPr>
                <w:rFonts w:cs="Arial"/>
                <w:vertAlign w:val="superscript"/>
              </w:rPr>
              <w:t>17</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0.0 &lt; </w:t>
            </w:r>
            <w:proofErr w:type="spellStart"/>
            <w:r w:rsidRPr="00116AA0">
              <w:rPr>
                <w:rFonts w:cs="Arial"/>
              </w:rPr>
              <w:t>W</w:t>
            </w:r>
            <w:r w:rsidRPr="00116AA0">
              <w:rPr>
                <w:rFonts w:cs="Arial"/>
                <w:vertAlign w:val="subscript"/>
              </w:rPr>
              <w:t>gap</w:t>
            </w:r>
            <w:proofErr w:type="spellEnd"/>
            <w:r w:rsidRPr="00116AA0">
              <w:rPr>
                <w:rFonts w:cs="Arial"/>
              </w:rPr>
              <w:t xml:space="preserve"> ≤ 15.0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32</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0</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75RB+100RB </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10.0 &lt; </w:t>
            </w:r>
            <w:proofErr w:type="spellStart"/>
            <w:r w:rsidRPr="00116AA0">
              <w:rPr>
                <w:rFonts w:cs="Arial"/>
              </w:rPr>
              <w:t>W</w:t>
            </w:r>
            <w:r w:rsidRPr="00116AA0">
              <w:rPr>
                <w:rFonts w:cs="Arial"/>
                <w:vertAlign w:val="subscript"/>
              </w:rPr>
              <w:t>gap</w:t>
            </w:r>
            <w:proofErr w:type="spellEnd"/>
            <w:r w:rsidRPr="00116AA0">
              <w:rPr>
                <w:rFonts w:cs="Arial"/>
              </w:rPr>
              <w:t xml:space="preserve"> ≤ 40.0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12</w:t>
            </w:r>
            <w:r w:rsidRPr="00116AA0">
              <w:rPr>
                <w:rFonts w:cs="Arial" w:hint="eastAsia"/>
                <w:vertAlign w:val="superscript"/>
              </w:rPr>
              <w:t>1</w:t>
            </w:r>
            <w:r w:rsidRPr="00116AA0">
              <w:rPr>
                <w:rFonts w:cs="Arial"/>
                <w:vertAlign w:val="superscript"/>
              </w:rPr>
              <w:t>0</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3.8 </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3237D4">
              <w:rPr>
                <w:rFonts w:cs="Arial"/>
              </w:rPr>
              <w:t>[</w:t>
            </w:r>
            <w:r>
              <w:rPr>
                <w:rFonts w:cs="Arial"/>
              </w:rPr>
              <w:t>10</w:t>
            </w:r>
            <w:r w:rsidRPr="003237D4">
              <w:rPr>
                <w:rFonts w:cs="Arial"/>
              </w:rPr>
              <w:t xml:space="preserve">.0 &lt; </w:t>
            </w:r>
            <w:proofErr w:type="spellStart"/>
            <w:r w:rsidRPr="003237D4">
              <w:rPr>
                <w:rFonts w:cs="Arial"/>
              </w:rPr>
              <w:t>W</w:t>
            </w:r>
            <w:r w:rsidRPr="003237D4">
              <w:rPr>
                <w:rFonts w:cs="Arial"/>
                <w:vertAlign w:val="subscript"/>
              </w:rPr>
              <w:t>gap</w:t>
            </w:r>
            <w:proofErr w:type="spellEnd"/>
            <w:r w:rsidRPr="003237D4">
              <w:rPr>
                <w:rFonts w:cs="Arial"/>
              </w:rPr>
              <w:t xml:space="preserve"> </w:t>
            </w:r>
            <w:r w:rsidRPr="003237D4">
              <w:rPr>
                <w:rFonts w:cs="Arial" w:hint="eastAsia"/>
              </w:rPr>
              <w:t>≤</w:t>
            </w:r>
            <w:r w:rsidRPr="003237D4">
              <w:rPr>
                <w:rFonts w:cs="Arial"/>
              </w:rPr>
              <w:t xml:space="preserve"> </w:t>
            </w:r>
            <w:r>
              <w:rPr>
                <w:rFonts w:cs="Arial"/>
              </w:rPr>
              <w:t>40</w:t>
            </w:r>
            <w:r w:rsidRPr="003237D4">
              <w:rPr>
                <w:rFonts w:cs="Arial"/>
              </w:rPr>
              <w:t xml:space="preserve">.0]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3237D4">
              <w:rPr>
                <w:rFonts w:cs="Arial"/>
              </w:rPr>
              <w:t>[12</w:t>
            </w:r>
            <w:r>
              <w:rPr>
                <w:rFonts w:cs="Arial"/>
                <w:vertAlign w:val="superscript"/>
              </w:rPr>
              <w:t>10</w:t>
            </w:r>
            <w:r w:rsidRPr="003237D4">
              <w:rPr>
                <w:rFonts w:cs="Arial"/>
              </w:rPr>
              <w:t>]</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Pr>
                <w:rFonts w:cs="Arial"/>
              </w:rPr>
              <w:t>[6.5]</w:t>
            </w:r>
            <w:r w:rsidRPr="003237D4">
              <w:rPr>
                <w:rFonts w:cs="Arial"/>
                <w:vertAlign w:val="superscript"/>
              </w:rPr>
              <w:t>17</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0.0 &lt; </w:t>
            </w:r>
            <w:proofErr w:type="spellStart"/>
            <w:r w:rsidRPr="00116AA0">
              <w:rPr>
                <w:rFonts w:cs="Arial"/>
              </w:rPr>
              <w:t>W</w:t>
            </w:r>
            <w:r w:rsidRPr="00116AA0">
              <w:rPr>
                <w:rFonts w:cs="Arial"/>
                <w:vertAlign w:val="subscript"/>
              </w:rPr>
              <w:t>gap</w:t>
            </w:r>
            <w:proofErr w:type="spellEnd"/>
            <w:r w:rsidRPr="00116AA0">
              <w:rPr>
                <w:rFonts w:cs="Arial"/>
              </w:rPr>
              <w:t xml:space="preserve"> ≤ 10.0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32</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0</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100RB+25RB </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15.0 &lt; </w:t>
            </w:r>
            <w:proofErr w:type="spellStart"/>
            <w:r w:rsidRPr="00116AA0">
              <w:rPr>
                <w:rFonts w:cs="Arial"/>
              </w:rPr>
              <w:t>W</w:t>
            </w:r>
            <w:r w:rsidRPr="00116AA0">
              <w:rPr>
                <w:rFonts w:cs="Arial"/>
                <w:vertAlign w:val="subscript"/>
              </w:rPr>
              <w:t>gap</w:t>
            </w:r>
            <w:proofErr w:type="spellEnd"/>
            <w:r w:rsidRPr="00116AA0">
              <w:rPr>
                <w:rFonts w:cs="Arial"/>
              </w:rPr>
              <w:t xml:space="preserve"> ≤ 50.0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16</w:t>
            </w:r>
            <w:r w:rsidRPr="00116AA0">
              <w:rPr>
                <w:rFonts w:cs="Arial" w:hint="eastAsia"/>
                <w:vertAlign w:val="superscript"/>
              </w:rPr>
              <w:t>1</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6.5 </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3237D4">
              <w:rPr>
                <w:rFonts w:cs="Arial"/>
              </w:rPr>
              <w:t>[</w:t>
            </w:r>
            <w:r>
              <w:rPr>
                <w:rFonts w:cs="Arial"/>
              </w:rPr>
              <w:t>15</w:t>
            </w:r>
            <w:r w:rsidRPr="003237D4">
              <w:rPr>
                <w:rFonts w:cs="Arial"/>
              </w:rPr>
              <w:t xml:space="preserve">.0 &lt; </w:t>
            </w:r>
            <w:proofErr w:type="spellStart"/>
            <w:r w:rsidRPr="003237D4">
              <w:rPr>
                <w:rFonts w:cs="Arial"/>
              </w:rPr>
              <w:t>W</w:t>
            </w:r>
            <w:r w:rsidRPr="003237D4">
              <w:rPr>
                <w:rFonts w:cs="Arial"/>
                <w:vertAlign w:val="subscript"/>
              </w:rPr>
              <w:t>gap</w:t>
            </w:r>
            <w:proofErr w:type="spellEnd"/>
            <w:r w:rsidRPr="003237D4">
              <w:rPr>
                <w:rFonts w:cs="Arial"/>
              </w:rPr>
              <w:t xml:space="preserve"> </w:t>
            </w:r>
            <w:r w:rsidRPr="003237D4">
              <w:rPr>
                <w:rFonts w:cs="Arial" w:hint="eastAsia"/>
              </w:rPr>
              <w:t>≤</w:t>
            </w:r>
            <w:r w:rsidRPr="003237D4">
              <w:rPr>
                <w:rFonts w:cs="Arial"/>
              </w:rPr>
              <w:t xml:space="preserve"> </w:t>
            </w:r>
            <w:r>
              <w:rPr>
                <w:rFonts w:cs="Arial"/>
              </w:rPr>
              <w:t>50</w:t>
            </w:r>
            <w:r w:rsidRPr="003237D4">
              <w:rPr>
                <w:rFonts w:cs="Arial"/>
              </w:rPr>
              <w:t xml:space="preserve">.0]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3237D4">
              <w:rPr>
                <w:rFonts w:cs="Arial"/>
              </w:rPr>
              <w:t>[</w:t>
            </w:r>
            <w:r>
              <w:rPr>
                <w:rFonts w:cs="Arial"/>
              </w:rPr>
              <w:t>16</w:t>
            </w:r>
            <w:r>
              <w:rPr>
                <w:rFonts w:cs="Arial"/>
                <w:vertAlign w:val="superscript"/>
              </w:rPr>
              <w:t>11</w:t>
            </w:r>
            <w:r w:rsidRPr="003237D4">
              <w:rPr>
                <w:rFonts w:cs="Arial"/>
              </w:rPr>
              <w:t>]</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Pr>
                <w:rFonts w:cs="Arial"/>
              </w:rPr>
              <w:t>[9.2]</w:t>
            </w:r>
            <w:r w:rsidRPr="003237D4">
              <w:rPr>
                <w:rFonts w:cs="Arial"/>
                <w:vertAlign w:val="superscript"/>
              </w:rPr>
              <w:t>17</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0.0 &lt; </w:t>
            </w:r>
            <w:proofErr w:type="spellStart"/>
            <w:r w:rsidRPr="00116AA0">
              <w:rPr>
                <w:rFonts w:cs="Arial"/>
              </w:rPr>
              <w:t>W</w:t>
            </w:r>
            <w:r w:rsidRPr="00116AA0">
              <w:rPr>
                <w:rFonts w:cs="Arial"/>
                <w:vertAlign w:val="subscript"/>
              </w:rPr>
              <w:t>gap</w:t>
            </w:r>
            <w:proofErr w:type="spellEnd"/>
            <w:r w:rsidRPr="00116AA0">
              <w:rPr>
                <w:rFonts w:cs="Arial"/>
              </w:rPr>
              <w:t xml:space="preserve"> ≤ 15.0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32</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0</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val="restart"/>
            <w:tcBorders>
              <w:left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100RB+50RB </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10.0 &lt; </w:t>
            </w:r>
            <w:proofErr w:type="spellStart"/>
            <w:r w:rsidRPr="00116AA0">
              <w:rPr>
                <w:rFonts w:cs="Arial"/>
              </w:rPr>
              <w:t>W</w:t>
            </w:r>
            <w:r w:rsidRPr="00116AA0">
              <w:rPr>
                <w:rFonts w:cs="Arial"/>
                <w:vertAlign w:val="subscript"/>
              </w:rPr>
              <w:t>gap</w:t>
            </w:r>
            <w:proofErr w:type="spellEnd"/>
            <w:r w:rsidRPr="00116AA0">
              <w:rPr>
                <w:rFonts w:cs="Arial"/>
              </w:rPr>
              <w:t xml:space="preserve"> ≤ 45.0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16</w:t>
            </w:r>
            <w:r w:rsidRPr="00116AA0">
              <w:rPr>
                <w:rFonts w:cs="Arial" w:hint="eastAsia"/>
                <w:vertAlign w:val="superscript"/>
              </w:rPr>
              <w:t>1</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5.1 </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3237D4">
              <w:rPr>
                <w:rFonts w:cs="Arial"/>
              </w:rPr>
              <w:t>[</w:t>
            </w:r>
            <w:r>
              <w:rPr>
                <w:rFonts w:cs="Arial"/>
              </w:rPr>
              <w:t>10</w:t>
            </w:r>
            <w:r w:rsidRPr="003237D4">
              <w:rPr>
                <w:rFonts w:cs="Arial"/>
              </w:rPr>
              <w:t xml:space="preserve">.0 &lt; </w:t>
            </w:r>
            <w:proofErr w:type="spellStart"/>
            <w:r w:rsidRPr="003237D4">
              <w:rPr>
                <w:rFonts w:cs="Arial"/>
              </w:rPr>
              <w:t>W</w:t>
            </w:r>
            <w:r w:rsidRPr="003237D4">
              <w:rPr>
                <w:rFonts w:cs="Arial"/>
                <w:vertAlign w:val="subscript"/>
              </w:rPr>
              <w:t>gap</w:t>
            </w:r>
            <w:proofErr w:type="spellEnd"/>
            <w:r w:rsidRPr="003237D4">
              <w:rPr>
                <w:rFonts w:cs="Arial"/>
              </w:rPr>
              <w:t xml:space="preserve"> </w:t>
            </w:r>
            <w:r w:rsidRPr="003237D4">
              <w:rPr>
                <w:rFonts w:cs="Arial" w:hint="eastAsia"/>
              </w:rPr>
              <w:t>≤</w:t>
            </w:r>
            <w:r w:rsidRPr="003237D4">
              <w:rPr>
                <w:rFonts w:cs="Arial"/>
              </w:rPr>
              <w:t xml:space="preserve"> </w:t>
            </w:r>
            <w:r>
              <w:rPr>
                <w:rFonts w:cs="Arial"/>
              </w:rPr>
              <w:t>45</w:t>
            </w:r>
            <w:r w:rsidRPr="003237D4">
              <w:rPr>
                <w:rFonts w:cs="Arial"/>
              </w:rPr>
              <w:t xml:space="preserve">.0]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3237D4">
              <w:rPr>
                <w:rFonts w:cs="Arial"/>
              </w:rPr>
              <w:t>[</w:t>
            </w:r>
            <w:r>
              <w:rPr>
                <w:rFonts w:cs="Arial"/>
              </w:rPr>
              <w:t>16</w:t>
            </w:r>
            <w:r>
              <w:rPr>
                <w:rFonts w:cs="Arial"/>
                <w:vertAlign w:val="superscript"/>
              </w:rPr>
              <w:t>11</w:t>
            </w:r>
            <w:r w:rsidRPr="003237D4">
              <w:rPr>
                <w:rFonts w:cs="Arial"/>
              </w:rPr>
              <w:t>]</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Pr>
                <w:rFonts w:cs="Arial"/>
              </w:rPr>
              <w:t>[7.8]</w:t>
            </w:r>
            <w:r w:rsidRPr="003237D4">
              <w:rPr>
                <w:rFonts w:cs="Arial"/>
                <w:vertAlign w:val="superscript"/>
              </w:rPr>
              <w:t>17</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0.0 &lt; </w:t>
            </w:r>
            <w:proofErr w:type="spellStart"/>
            <w:r w:rsidRPr="00116AA0">
              <w:rPr>
                <w:rFonts w:cs="Arial"/>
              </w:rPr>
              <w:t>W</w:t>
            </w:r>
            <w:r w:rsidRPr="00116AA0">
              <w:rPr>
                <w:rFonts w:cs="Arial"/>
                <w:vertAlign w:val="subscript"/>
              </w:rPr>
              <w:t>gap</w:t>
            </w:r>
            <w:proofErr w:type="spellEnd"/>
            <w:r w:rsidRPr="00116AA0">
              <w:rPr>
                <w:rFonts w:cs="Arial"/>
              </w:rPr>
              <w:t xml:space="preserve">  ≤ 10.0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32</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0</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val="restart"/>
            <w:tcBorders>
              <w:left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100RB+75RB </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5.0 &lt; </w:t>
            </w:r>
            <w:proofErr w:type="spellStart"/>
            <w:r w:rsidRPr="00116AA0">
              <w:rPr>
                <w:rFonts w:cs="Arial"/>
              </w:rPr>
              <w:t>W</w:t>
            </w:r>
            <w:r w:rsidRPr="00116AA0">
              <w:rPr>
                <w:rFonts w:cs="Arial"/>
                <w:vertAlign w:val="subscript"/>
              </w:rPr>
              <w:t>gap</w:t>
            </w:r>
            <w:proofErr w:type="spellEnd"/>
            <w:r w:rsidRPr="00116AA0">
              <w:rPr>
                <w:rFonts w:cs="Arial"/>
              </w:rPr>
              <w:t xml:space="preserve"> ≤ 40.0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16</w:t>
            </w:r>
            <w:r w:rsidRPr="00116AA0">
              <w:rPr>
                <w:rFonts w:cs="Arial" w:hint="eastAsia"/>
                <w:vertAlign w:val="superscript"/>
              </w:rPr>
              <w:t>1</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4.5 </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3237D4">
              <w:rPr>
                <w:rFonts w:cs="Arial"/>
              </w:rPr>
              <w:t>[</w:t>
            </w:r>
            <w:r>
              <w:rPr>
                <w:rFonts w:cs="Arial"/>
              </w:rPr>
              <w:t>5</w:t>
            </w:r>
            <w:r w:rsidRPr="003237D4">
              <w:rPr>
                <w:rFonts w:cs="Arial"/>
              </w:rPr>
              <w:t xml:space="preserve">.0 &lt; </w:t>
            </w:r>
            <w:proofErr w:type="spellStart"/>
            <w:r w:rsidRPr="003237D4">
              <w:rPr>
                <w:rFonts w:cs="Arial"/>
              </w:rPr>
              <w:t>W</w:t>
            </w:r>
            <w:r w:rsidRPr="003237D4">
              <w:rPr>
                <w:rFonts w:cs="Arial"/>
                <w:vertAlign w:val="subscript"/>
              </w:rPr>
              <w:t>gap</w:t>
            </w:r>
            <w:proofErr w:type="spellEnd"/>
            <w:r w:rsidRPr="003237D4">
              <w:rPr>
                <w:rFonts w:cs="Arial"/>
              </w:rPr>
              <w:t xml:space="preserve"> </w:t>
            </w:r>
            <w:r w:rsidRPr="003237D4">
              <w:rPr>
                <w:rFonts w:cs="Arial" w:hint="eastAsia"/>
              </w:rPr>
              <w:t>≤</w:t>
            </w:r>
            <w:r w:rsidRPr="003237D4">
              <w:rPr>
                <w:rFonts w:cs="Arial"/>
              </w:rPr>
              <w:t xml:space="preserve"> </w:t>
            </w:r>
            <w:r>
              <w:rPr>
                <w:rFonts w:cs="Arial"/>
              </w:rPr>
              <w:t>40</w:t>
            </w:r>
            <w:r w:rsidRPr="003237D4">
              <w:rPr>
                <w:rFonts w:cs="Arial"/>
              </w:rPr>
              <w:t xml:space="preserve">.0]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3237D4">
              <w:rPr>
                <w:rFonts w:cs="Arial"/>
              </w:rPr>
              <w:t>[</w:t>
            </w:r>
            <w:r>
              <w:rPr>
                <w:rFonts w:cs="Arial"/>
              </w:rPr>
              <w:t>16</w:t>
            </w:r>
            <w:r>
              <w:rPr>
                <w:rFonts w:cs="Arial"/>
                <w:vertAlign w:val="superscript"/>
              </w:rPr>
              <w:t>11</w:t>
            </w:r>
            <w:r w:rsidRPr="003237D4">
              <w:rPr>
                <w:rFonts w:cs="Arial"/>
              </w:rPr>
              <w:t>]</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Pr>
                <w:rFonts w:cs="Arial"/>
              </w:rPr>
              <w:t>[7.2]</w:t>
            </w:r>
            <w:r w:rsidRPr="003237D4">
              <w:rPr>
                <w:rFonts w:cs="Arial"/>
                <w:vertAlign w:val="superscript"/>
              </w:rPr>
              <w:t>17</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0.0 &lt; </w:t>
            </w:r>
            <w:proofErr w:type="spellStart"/>
            <w:r w:rsidRPr="00116AA0">
              <w:rPr>
                <w:rFonts w:cs="Arial"/>
              </w:rPr>
              <w:t>W</w:t>
            </w:r>
            <w:r w:rsidRPr="00116AA0">
              <w:rPr>
                <w:rFonts w:cs="Arial"/>
                <w:vertAlign w:val="subscript"/>
              </w:rPr>
              <w:t>gap</w:t>
            </w:r>
            <w:proofErr w:type="spellEnd"/>
            <w:r w:rsidRPr="00116AA0">
              <w:rPr>
                <w:rFonts w:cs="Arial"/>
              </w:rPr>
              <w:t xml:space="preserve">  ≤ 5.0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32</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0</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val="restart"/>
            <w:tcBorders>
              <w:left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100RB+100RB </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0.0 &lt; </w:t>
            </w:r>
            <w:proofErr w:type="spellStart"/>
            <w:r w:rsidRPr="00116AA0">
              <w:rPr>
                <w:rFonts w:cs="Arial"/>
              </w:rPr>
              <w:t>W</w:t>
            </w:r>
            <w:r w:rsidRPr="00116AA0">
              <w:rPr>
                <w:rFonts w:cs="Arial"/>
                <w:vertAlign w:val="subscript"/>
              </w:rPr>
              <w:t>gap</w:t>
            </w:r>
            <w:proofErr w:type="spellEnd"/>
            <w:r w:rsidRPr="00116AA0">
              <w:rPr>
                <w:rFonts w:cs="Arial"/>
              </w:rPr>
              <w:t xml:space="preserve"> ≤ 35.0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16</w:t>
            </w:r>
            <w:r w:rsidRPr="00116AA0">
              <w:rPr>
                <w:rFonts w:cs="Arial" w:hint="eastAsia"/>
                <w:vertAlign w:val="superscript"/>
              </w:rPr>
              <w:t>1</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4.1 </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79"/>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3237D4">
              <w:rPr>
                <w:rFonts w:cs="Arial"/>
              </w:rPr>
              <w:t>[</w:t>
            </w:r>
            <w:r>
              <w:rPr>
                <w:rFonts w:cs="Arial"/>
              </w:rPr>
              <w:t>0</w:t>
            </w:r>
            <w:r w:rsidRPr="003237D4">
              <w:rPr>
                <w:rFonts w:cs="Arial"/>
              </w:rPr>
              <w:t xml:space="preserve">.0 &lt; </w:t>
            </w:r>
            <w:proofErr w:type="spellStart"/>
            <w:r w:rsidRPr="003237D4">
              <w:rPr>
                <w:rFonts w:cs="Arial"/>
              </w:rPr>
              <w:t>W</w:t>
            </w:r>
            <w:r w:rsidRPr="003237D4">
              <w:rPr>
                <w:rFonts w:cs="Arial"/>
                <w:vertAlign w:val="subscript"/>
              </w:rPr>
              <w:t>gap</w:t>
            </w:r>
            <w:proofErr w:type="spellEnd"/>
            <w:r w:rsidRPr="003237D4">
              <w:rPr>
                <w:rFonts w:cs="Arial"/>
              </w:rPr>
              <w:t xml:space="preserve"> </w:t>
            </w:r>
            <w:r w:rsidRPr="003237D4">
              <w:rPr>
                <w:rFonts w:cs="Arial" w:hint="eastAsia"/>
              </w:rPr>
              <w:t>≤</w:t>
            </w:r>
            <w:r w:rsidRPr="003237D4">
              <w:rPr>
                <w:rFonts w:cs="Arial"/>
              </w:rPr>
              <w:t xml:space="preserve"> </w:t>
            </w:r>
            <w:r>
              <w:rPr>
                <w:rFonts w:cs="Arial"/>
              </w:rPr>
              <w:t>35</w:t>
            </w:r>
            <w:r w:rsidRPr="003237D4">
              <w:rPr>
                <w:rFonts w:cs="Arial"/>
              </w:rPr>
              <w:t xml:space="preserve">.0]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3237D4">
              <w:rPr>
                <w:rFonts w:cs="Arial"/>
              </w:rPr>
              <w:t>[</w:t>
            </w:r>
            <w:r>
              <w:rPr>
                <w:rFonts w:cs="Arial"/>
              </w:rPr>
              <w:t>16</w:t>
            </w:r>
            <w:r>
              <w:rPr>
                <w:rFonts w:cs="Arial"/>
                <w:vertAlign w:val="superscript"/>
              </w:rPr>
              <w:t>11</w:t>
            </w:r>
            <w:r w:rsidRPr="003237D4">
              <w:rPr>
                <w:rFonts w:cs="Arial"/>
              </w:rPr>
              <w:t>]</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Pr>
                <w:rFonts w:cs="Arial"/>
              </w:rPr>
              <w:t>[6.8]</w:t>
            </w:r>
            <w:r w:rsidRPr="003237D4">
              <w:rPr>
                <w:rFonts w:cs="Arial"/>
                <w:vertAlign w:val="superscript"/>
              </w:rPr>
              <w:t>17</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0"/>
          <w:jc w:val="center"/>
        </w:trPr>
        <w:tc>
          <w:tcPr>
            <w:tcW w:w="1475"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CA_4A-4A</w:t>
            </w:r>
          </w:p>
        </w:tc>
        <w:tc>
          <w:tcPr>
            <w:tcW w:w="143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NOTE 6</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NOTE 7</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NOTE 8</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0.0</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0"/>
          <w:jc w:val="center"/>
        </w:trPr>
        <w:tc>
          <w:tcPr>
            <w:tcW w:w="1475"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CA_5A-5A</w:t>
            </w:r>
          </w:p>
        </w:tc>
        <w:tc>
          <w:tcPr>
            <w:tcW w:w="143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25RB+25RB </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 xml:space="preserve">NOTE 7 </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12</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5.3</w:t>
            </w:r>
          </w:p>
        </w:tc>
        <w:tc>
          <w:tcPr>
            <w:tcW w:w="992"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 xml:space="preserve">25RB+50RB </w:t>
            </w: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NOTE 7</w:t>
            </w:r>
          </w:p>
        </w:tc>
        <w:tc>
          <w:tcPr>
            <w:tcW w:w="1134"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12</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4.4</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 xml:space="preserve">50RB+25RB </w:t>
            </w: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NOTE 7</w:t>
            </w:r>
          </w:p>
        </w:tc>
        <w:tc>
          <w:tcPr>
            <w:tcW w:w="1134"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12</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5.9</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0"/>
          <w:jc w:val="center"/>
        </w:trPr>
        <w:tc>
          <w:tcPr>
            <w:tcW w:w="1475"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p>
        </w:tc>
        <w:tc>
          <w:tcPr>
            <w:tcW w:w="143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 xml:space="preserve">50RB+50RB </w:t>
            </w: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NOTE 7</w:t>
            </w:r>
          </w:p>
        </w:tc>
        <w:tc>
          <w:tcPr>
            <w:tcW w:w="1134"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12</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4.6</w:t>
            </w:r>
          </w:p>
        </w:tc>
        <w:tc>
          <w:tcPr>
            <w:tcW w:w="992"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0"/>
          <w:jc w:val="center"/>
        </w:trPr>
        <w:tc>
          <w:tcPr>
            <w:tcW w:w="1475" w:type="dxa"/>
            <w:vMerge w:val="restart"/>
            <w:tcBorders>
              <w:left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CA_7A-7A</w:t>
            </w:r>
          </w:p>
        </w:tc>
        <w:tc>
          <w:tcPr>
            <w:tcW w:w="143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25RB+25RB</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 xml:space="preserve">0&lt;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w:t>
            </w:r>
            <w:r w:rsidRPr="00116AA0">
              <w:rPr>
                <w:rFonts w:ascii="SimSun" w:hAnsi="SimSun" w:cs="Arial" w:hint="eastAsia"/>
                <w:lang w:val="en-US" w:eastAsia="zh-CN"/>
              </w:rPr>
              <w:t>≤</w:t>
            </w:r>
            <w:r w:rsidRPr="00116AA0">
              <w:rPr>
                <w:rFonts w:cs="Arial"/>
                <w:lang w:val="en-US" w:eastAsia="zh-CN"/>
              </w:rPr>
              <w:t xml:space="preserve"> 60</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25</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0</w:t>
            </w:r>
            <w:r w:rsidRPr="00116AA0">
              <w:rPr>
                <w:rFonts w:cs="Arial" w:hint="eastAsia"/>
                <w:lang w:val="en-US" w:eastAsia="zh-CN"/>
              </w:rPr>
              <w:t>.0</w:t>
            </w:r>
          </w:p>
        </w:tc>
        <w:tc>
          <w:tcPr>
            <w:tcW w:w="992" w:type="dxa"/>
            <w:vMerge w:val="restart"/>
            <w:tcBorders>
              <w:left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25RB+50RB</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 xml:space="preserve">0 &lt;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w:t>
            </w:r>
            <w:r w:rsidRPr="00116AA0">
              <w:rPr>
                <w:rFonts w:ascii="SimSun" w:hAnsi="SimSun" w:cs="Arial" w:hint="eastAsia"/>
                <w:lang w:val="en-US" w:eastAsia="zh-CN"/>
              </w:rPr>
              <w:t>≤</w:t>
            </w:r>
            <w:r w:rsidRPr="00116AA0">
              <w:rPr>
                <w:rFonts w:cs="Arial"/>
                <w:lang w:val="en-US" w:eastAsia="zh-CN"/>
              </w:rPr>
              <w:t xml:space="preserve"> 55</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25</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0</w:t>
            </w:r>
            <w:r w:rsidRPr="00116AA0">
              <w:rPr>
                <w:rFonts w:cs="Arial" w:hint="eastAsia"/>
                <w:lang w:val="en-US" w:eastAsia="zh-CN"/>
              </w:rPr>
              <w:t>.0</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25RB+75RB</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 xml:space="preserve">0 &lt;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w:t>
            </w:r>
            <w:r w:rsidRPr="00116AA0">
              <w:rPr>
                <w:rFonts w:ascii="SimSun" w:hAnsi="SimSun" w:cs="Arial" w:hint="eastAsia"/>
                <w:lang w:val="en-US" w:eastAsia="zh-CN"/>
              </w:rPr>
              <w:t>≤</w:t>
            </w:r>
            <w:r w:rsidRPr="00116AA0">
              <w:rPr>
                <w:rFonts w:cs="Arial"/>
                <w:lang w:val="en-US" w:eastAsia="zh-CN"/>
              </w:rPr>
              <w:t xml:space="preserve"> 50</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25</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0</w:t>
            </w:r>
            <w:r w:rsidRPr="00116AA0">
              <w:rPr>
                <w:rFonts w:cs="Arial" w:hint="eastAsia"/>
                <w:lang w:val="en-US" w:eastAsia="zh-CN"/>
              </w:rPr>
              <w:t>.0</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25RB+100RB</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 xml:space="preserve">0 &lt;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w:t>
            </w:r>
            <w:r w:rsidRPr="00116AA0">
              <w:rPr>
                <w:rFonts w:ascii="SimSun" w:hAnsi="SimSun" w:cs="Arial" w:hint="eastAsia"/>
                <w:lang w:val="en-US" w:eastAsia="zh-CN"/>
              </w:rPr>
              <w:t>≤</w:t>
            </w:r>
            <w:r w:rsidRPr="00116AA0">
              <w:rPr>
                <w:rFonts w:cs="Arial"/>
                <w:lang w:val="en-US" w:eastAsia="zh-CN"/>
              </w:rPr>
              <w:t xml:space="preserve"> 45</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25</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0</w:t>
            </w:r>
            <w:r w:rsidRPr="00116AA0">
              <w:rPr>
                <w:rFonts w:cs="Arial" w:hint="eastAsia"/>
                <w:lang w:val="en-US" w:eastAsia="zh-CN"/>
              </w:rPr>
              <w:t>.0</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50RB+25RB</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 xml:space="preserve">30 &lt;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w:t>
            </w:r>
            <w:r w:rsidRPr="00116AA0">
              <w:rPr>
                <w:rFonts w:ascii="SimSun" w:hAnsi="SimSun" w:cs="Arial" w:hint="eastAsia"/>
                <w:lang w:val="en-US" w:eastAsia="zh-CN"/>
              </w:rPr>
              <w:t>≤</w:t>
            </w:r>
            <w:r w:rsidRPr="00116AA0">
              <w:rPr>
                <w:rFonts w:cs="Arial"/>
                <w:lang w:val="en-US" w:eastAsia="zh-CN"/>
              </w:rPr>
              <w:t xml:space="preserve"> 55</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32</w:t>
            </w:r>
            <w:r w:rsidRPr="00116AA0">
              <w:rPr>
                <w:rFonts w:cs="Arial" w:hint="eastAsia"/>
                <w:vertAlign w:val="superscript"/>
                <w:lang w:val="en-US" w:eastAsia="zh-CN"/>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0</w:t>
            </w:r>
            <w:r w:rsidRPr="00116AA0">
              <w:rPr>
                <w:rFonts w:cs="Arial" w:hint="eastAsia"/>
                <w:lang w:val="en-US" w:eastAsia="zh-CN"/>
              </w:rPr>
              <w:t>.0</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 xml:space="preserve">0 &lt;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w:t>
            </w:r>
            <w:r w:rsidRPr="00116AA0">
              <w:rPr>
                <w:rFonts w:ascii="SimSun" w:hAnsi="SimSun" w:cs="Arial" w:hint="eastAsia"/>
                <w:lang w:val="en-US" w:eastAsia="zh-CN"/>
              </w:rPr>
              <w:t>≤</w:t>
            </w:r>
            <w:r w:rsidRPr="00116AA0">
              <w:rPr>
                <w:rFonts w:cs="Arial"/>
                <w:lang w:val="en-US" w:eastAsia="zh-CN"/>
              </w:rPr>
              <w:t xml:space="preserve"> 30</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50</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0</w:t>
            </w:r>
            <w:r w:rsidRPr="00116AA0">
              <w:rPr>
                <w:rFonts w:cs="Arial" w:hint="eastAsia"/>
                <w:lang w:val="en-US" w:eastAsia="zh-CN"/>
              </w:rPr>
              <w:t>.0</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val="restart"/>
            <w:tcBorders>
              <w:top w:val="single" w:sz="4" w:space="0" w:color="auto"/>
              <w:left w:val="single" w:sz="4" w:space="0" w:color="auto"/>
              <w:right w:val="single" w:sz="4" w:space="0" w:color="auto"/>
            </w:tcBorders>
          </w:tcPr>
          <w:p w:rsidR="00464CB8" w:rsidRPr="00116AA0" w:rsidRDefault="00464CB8" w:rsidP="0057700F">
            <w:pPr>
              <w:pStyle w:val="TAC"/>
              <w:rPr>
                <w:rFonts w:cs="Arial"/>
              </w:rPr>
            </w:pPr>
            <w:r w:rsidRPr="00116AA0">
              <w:rPr>
                <w:rFonts w:cs="Arial"/>
              </w:rPr>
              <w:t>50RB+50RB</w:t>
            </w: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 xml:space="preserve">25.0 &lt; </w:t>
            </w:r>
            <w:proofErr w:type="spellStart"/>
            <w:r w:rsidRPr="00116AA0">
              <w:rPr>
                <w:rFonts w:cs="Arial"/>
              </w:rPr>
              <w:t>W</w:t>
            </w:r>
            <w:r w:rsidRPr="00116AA0">
              <w:rPr>
                <w:rFonts w:cs="Arial"/>
                <w:vertAlign w:val="subscript"/>
              </w:rPr>
              <w:t>gap</w:t>
            </w:r>
            <w:proofErr w:type="spellEnd"/>
            <w:r w:rsidRPr="00116AA0">
              <w:rPr>
                <w:rFonts w:cs="Arial"/>
              </w:rPr>
              <w:t xml:space="preserve"> ≤ 50.0</w:t>
            </w:r>
          </w:p>
        </w:tc>
        <w:tc>
          <w:tcPr>
            <w:tcW w:w="1134"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32</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0.0</w:t>
            </w:r>
          </w:p>
        </w:tc>
        <w:tc>
          <w:tcPr>
            <w:tcW w:w="992"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 xml:space="preserve">0.0 &lt; </w:t>
            </w:r>
            <w:proofErr w:type="spellStart"/>
            <w:r w:rsidRPr="00116AA0">
              <w:rPr>
                <w:rFonts w:cs="Arial"/>
              </w:rPr>
              <w:t>W</w:t>
            </w:r>
            <w:r w:rsidRPr="00116AA0">
              <w:rPr>
                <w:rFonts w:cs="Arial"/>
                <w:vertAlign w:val="subscript"/>
              </w:rPr>
              <w:t>gap</w:t>
            </w:r>
            <w:proofErr w:type="spellEnd"/>
            <w:r w:rsidRPr="00116AA0">
              <w:rPr>
                <w:rFonts w:cs="Arial"/>
              </w:rPr>
              <w:t xml:space="preserve"> ≤ 25.0</w:t>
            </w:r>
          </w:p>
        </w:tc>
        <w:tc>
          <w:tcPr>
            <w:tcW w:w="1134"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50</w:t>
            </w:r>
          </w:p>
        </w:tc>
        <w:tc>
          <w:tcPr>
            <w:tcW w:w="992"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0.0</w:t>
            </w:r>
          </w:p>
        </w:tc>
        <w:tc>
          <w:tcPr>
            <w:tcW w:w="992" w:type="dxa"/>
            <w:vMerge/>
            <w:tcBorders>
              <w:left w:val="single" w:sz="4" w:space="0" w:color="auto"/>
              <w:right w:val="single" w:sz="4" w:space="0" w:color="auto"/>
            </w:tcBorders>
          </w:tcPr>
          <w:p w:rsidR="00464CB8" w:rsidRPr="00116AA0" w:rsidRDefault="00464CB8" w:rsidP="0057700F">
            <w:pPr>
              <w:pStyle w:val="TAC"/>
              <w:rPr>
                <w:rFonts w:cs="Arial"/>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val="restart"/>
            <w:tcBorders>
              <w:left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50RB+75RB</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 xml:space="preserve"> 20 &lt;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w:t>
            </w:r>
            <w:r w:rsidRPr="00116AA0">
              <w:rPr>
                <w:rFonts w:ascii="SimSun" w:hAnsi="SimSun" w:cs="Arial" w:hint="eastAsia"/>
                <w:lang w:val="en-US" w:eastAsia="zh-CN"/>
              </w:rPr>
              <w:t>≤</w:t>
            </w:r>
            <w:r w:rsidRPr="00116AA0">
              <w:rPr>
                <w:rFonts w:cs="Arial"/>
                <w:lang w:val="en-US" w:eastAsia="zh-CN"/>
              </w:rPr>
              <w:t xml:space="preserve"> 45</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32</w:t>
            </w:r>
            <w:r w:rsidRPr="00116AA0">
              <w:rPr>
                <w:rFonts w:cs="Arial" w:hint="eastAsia"/>
                <w:vertAlign w:val="superscript"/>
                <w:lang w:val="en-US" w:eastAsia="zh-CN"/>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0</w:t>
            </w:r>
            <w:r w:rsidRPr="00116AA0">
              <w:rPr>
                <w:rFonts w:cs="Arial" w:hint="eastAsia"/>
                <w:lang w:val="en-US" w:eastAsia="zh-CN"/>
              </w:rPr>
              <w:t>.0</w:t>
            </w:r>
          </w:p>
        </w:tc>
        <w:tc>
          <w:tcPr>
            <w:tcW w:w="992" w:type="dxa"/>
            <w:vMerge/>
            <w:tcBorders>
              <w:left w:val="single" w:sz="4" w:space="0" w:color="auto"/>
              <w:right w:val="single" w:sz="4" w:space="0" w:color="auto"/>
            </w:tcBorders>
          </w:tcPr>
          <w:p w:rsidR="00464CB8" w:rsidRPr="00116AA0" w:rsidRDefault="00464CB8" w:rsidP="0057700F">
            <w:pPr>
              <w:pStyle w:val="TAC"/>
              <w:rPr>
                <w:rFonts w:cs="Arial"/>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 xml:space="preserve">0 &lt;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w:t>
            </w:r>
            <w:r w:rsidRPr="00116AA0">
              <w:rPr>
                <w:rFonts w:ascii="SimSun" w:hAnsi="SimSun" w:cs="Arial" w:hint="eastAsia"/>
                <w:lang w:val="en-US" w:eastAsia="zh-CN"/>
              </w:rPr>
              <w:t>≤</w:t>
            </w:r>
            <w:r w:rsidRPr="00116AA0">
              <w:rPr>
                <w:rFonts w:cs="Arial"/>
                <w:lang w:val="en-US" w:eastAsia="zh-CN"/>
              </w:rPr>
              <w:t xml:space="preserve"> 20</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50</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0</w:t>
            </w:r>
            <w:r w:rsidRPr="00116AA0">
              <w:rPr>
                <w:rFonts w:cs="Arial" w:hint="eastAsia"/>
                <w:lang w:val="en-US" w:eastAsia="zh-CN"/>
              </w:rPr>
              <w:t>.0</w:t>
            </w:r>
          </w:p>
        </w:tc>
        <w:tc>
          <w:tcPr>
            <w:tcW w:w="992" w:type="dxa"/>
            <w:vMerge/>
            <w:tcBorders>
              <w:left w:val="single" w:sz="4" w:space="0" w:color="auto"/>
              <w:right w:val="single" w:sz="4" w:space="0" w:color="auto"/>
            </w:tcBorders>
          </w:tcPr>
          <w:p w:rsidR="00464CB8" w:rsidRPr="00116AA0" w:rsidRDefault="00464CB8" w:rsidP="0057700F">
            <w:pPr>
              <w:pStyle w:val="TAC"/>
              <w:rPr>
                <w:rFonts w:cs="Arial"/>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val="restart"/>
            <w:tcBorders>
              <w:left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50RB+100RB</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 xml:space="preserve">15 &lt;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w:t>
            </w:r>
            <w:r w:rsidRPr="00116AA0">
              <w:rPr>
                <w:rFonts w:ascii="SimSun" w:hAnsi="SimSun" w:cs="Arial" w:hint="eastAsia"/>
                <w:lang w:val="en-US" w:eastAsia="zh-CN"/>
              </w:rPr>
              <w:t>≤</w:t>
            </w:r>
            <w:r w:rsidRPr="00116AA0">
              <w:rPr>
                <w:rFonts w:cs="Arial"/>
                <w:lang w:val="en-US" w:eastAsia="zh-CN"/>
              </w:rPr>
              <w:t xml:space="preserve"> 40</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32</w:t>
            </w:r>
            <w:r w:rsidRPr="00116AA0">
              <w:rPr>
                <w:rFonts w:cs="Arial" w:hint="eastAsia"/>
                <w:vertAlign w:val="superscript"/>
                <w:lang w:val="en-US" w:eastAsia="zh-CN"/>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0</w:t>
            </w:r>
            <w:r w:rsidRPr="00116AA0">
              <w:rPr>
                <w:rFonts w:cs="Arial" w:hint="eastAsia"/>
                <w:lang w:val="en-US" w:eastAsia="zh-CN"/>
              </w:rPr>
              <w:t>.0</w:t>
            </w:r>
          </w:p>
        </w:tc>
        <w:tc>
          <w:tcPr>
            <w:tcW w:w="992" w:type="dxa"/>
            <w:vMerge/>
            <w:tcBorders>
              <w:left w:val="single" w:sz="4" w:space="0" w:color="auto"/>
              <w:right w:val="single" w:sz="4" w:space="0" w:color="auto"/>
            </w:tcBorders>
          </w:tcPr>
          <w:p w:rsidR="00464CB8" w:rsidRPr="00116AA0" w:rsidRDefault="00464CB8" w:rsidP="0057700F">
            <w:pPr>
              <w:pStyle w:val="TAC"/>
              <w:rPr>
                <w:rFonts w:cs="Arial"/>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 xml:space="preserve">0 &lt;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w:t>
            </w:r>
            <w:r w:rsidRPr="00116AA0">
              <w:rPr>
                <w:rFonts w:ascii="SimSun" w:hAnsi="SimSun" w:cs="Arial" w:hint="eastAsia"/>
                <w:lang w:val="en-US" w:eastAsia="zh-CN"/>
              </w:rPr>
              <w:t>≤</w:t>
            </w:r>
            <w:r w:rsidRPr="00116AA0">
              <w:rPr>
                <w:rFonts w:cs="Arial"/>
                <w:lang w:val="en-US" w:eastAsia="zh-CN"/>
              </w:rPr>
              <w:t xml:space="preserve"> 15</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50</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0</w:t>
            </w:r>
            <w:r w:rsidRPr="00116AA0">
              <w:rPr>
                <w:rFonts w:cs="Arial" w:hint="eastAsia"/>
                <w:lang w:val="en-US" w:eastAsia="zh-CN"/>
              </w:rPr>
              <w:t>.0</w:t>
            </w:r>
          </w:p>
        </w:tc>
        <w:tc>
          <w:tcPr>
            <w:tcW w:w="992" w:type="dxa"/>
            <w:vMerge/>
            <w:tcBorders>
              <w:left w:val="single" w:sz="4" w:space="0" w:color="auto"/>
              <w:right w:val="single" w:sz="4" w:space="0" w:color="auto"/>
            </w:tcBorders>
          </w:tcPr>
          <w:p w:rsidR="00464CB8" w:rsidRPr="00116AA0" w:rsidRDefault="00464CB8" w:rsidP="0057700F">
            <w:pPr>
              <w:pStyle w:val="TAC"/>
              <w:rPr>
                <w:rFonts w:cs="Arial"/>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val="restart"/>
            <w:tcBorders>
              <w:top w:val="single" w:sz="4" w:space="0" w:color="auto"/>
              <w:left w:val="single" w:sz="4" w:space="0" w:color="auto"/>
              <w:right w:val="single" w:sz="4" w:space="0" w:color="auto"/>
            </w:tcBorders>
          </w:tcPr>
          <w:p w:rsidR="00464CB8" w:rsidRPr="00116AA0" w:rsidRDefault="00464CB8" w:rsidP="0057700F">
            <w:pPr>
              <w:pStyle w:val="TAC"/>
              <w:rPr>
                <w:rFonts w:cs="Arial"/>
              </w:rPr>
            </w:pPr>
            <w:r w:rsidRPr="00116AA0">
              <w:rPr>
                <w:rFonts w:cs="Arial"/>
              </w:rPr>
              <w:t>75RB+25RB</w:t>
            </w: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 xml:space="preserve">20.0 &lt; </w:t>
            </w:r>
            <w:proofErr w:type="spellStart"/>
            <w:r w:rsidRPr="00116AA0">
              <w:rPr>
                <w:rFonts w:cs="Arial"/>
              </w:rPr>
              <w:t>W</w:t>
            </w:r>
            <w:r w:rsidRPr="00116AA0">
              <w:rPr>
                <w:rFonts w:cs="Arial"/>
                <w:vertAlign w:val="subscript"/>
              </w:rPr>
              <w:t>gap</w:t>
            </w:r>
            <w:proofErr w:type="spellEnd"/>
            <w:r w:rsidRPr="00116AA0">
              <w:rPr>
                <w:rFonts w:cs="Arial"/>
              </w:rPr>
              <w:t xml:space="preserve"> ≤ 50.0</w:t>
            </w:r>
          </w:p>
        </w:tc>
        <w:tc>
          <w:tcPr>
            <w:tcW w:w="1134"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32</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0.0</w:t>
            </w:r>
          </w:p>
        </w:tc>
        <w:tc>
          <w:tcPr>
            <w:tcW w:w="992" w:type="dxa"/>
            <w:vMerge/>
            <w:tcBorders>
              <w:left w:val="single" w:sz="4" w:space="0" w:color="auto"/>
              <w:right w:val="single" w:sz="4" w:space="0" w:color="auto"/>
            </w:tcBorders>
          </w:tcPr>
          <w:p w:rsidR="00464CB8" w:rsidRPr="00116AA0" w:rsidRDefault="00464CB8" w:rsidP="0057700F">
            <w:pPr>
              <w:pStyle w:val="TAC"/>
              <w:rPr>
                <w:rFonts w:cs="Arial"/>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 xml:space="preserve">0.0 &lt; </w:t>
            </w:r>
            <w:proofErr w:type="spellStart"/>
            <w:r w:rsidRPr="00116AA0">
              <w:rPr>
                <w:rFonts w:cs="Arial"/>
              </w:rPr>
              <w:t>W</w:t>
            </w:r>
            <w:r w:rsidRPr="00116AA0">
              <w:rPr>
                <w:rFonts w:cs="Arial"/>
                <w:vertAlign w:val="subscript"/>
              </w:rPr>
              <w:t>gap</w:t>
            </w:r>
            <w:proofErr w:type="spellEnd"/>
            <w:r w:rsidRPr="00116AA0">
              <w:rPr>
                <w:rFonts w:cs="Arial"/>
              </w:rPr>
              <w:t xml:space="preserve"> ≤ 20.0</w:t>
            </w:r>
          </w:p>
        </w:tc>
        <w:tc>
          <w:tcPr>
            <w:tcW w:w="1134"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50</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0.0</w:t>
            </w:r>
          </w:p>
        </w:tc>
        <w:tc>
          <w:tcPr>
            <w:tcW w:w="992" w:type="dxa"/>
            <w:vMerge/>
            <w:tcBorders>
              <w:left w:val="single" w:sz="4" w:space="0" w:color="auto"/>
              <w:right w:val="single" w:sz="4" w:space="0" w:color="auto"/>
            </w:tcBorders>
          </w:tcPr>
          <w:p w:rsidR="00464CB8" w:rsidRPr="00116AA0" w:rsidRDefault="00464CB8" w:rsidP="0057700F">
            <w:pPr>
              <w:pStyle w:val="TAC"/>
              <w:rPr>
                <w:rFonts w:cs="Arial"/>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val="restart"/>
            <w:tcBorders>
              <w:top w:val="single" w:sz="4" w:space="0" w:color="auto"/>
              <w:left w:val="single" w:sz="4" w:space="0" w:color="auto"/>
              <w:right w:val="single" w:sz="4" w:space="0" w:color="auto"/>
            </w:tcBorders>
          </w:tcPr>
          <w:p w:rsidR="00464CB8" w:rsidRPr="00116AA0" w:rsidRDefault="00464CB8" w:rsidP="0057700F">
            <w:pPr>
              <w:pStyle w:val="TAC"/>
              <w:rPr>
                <w:rFonts w:cs="Arial"/>
              </w:rPr>
            </w:pPr>
            <w:r w:rsidRPr="00116AA0">
              <w:rPr>
                <w:rFonts w:cs="Arial"/>
              </w:rPr>
              <w:t>75RB+50RB</w:t>
            </w: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 xml:space="preserve">20.0 &lt; </w:t>
            </w:r>
            <w:proofErr w:type="spellStart"/>
            <w:r w:rsidRPr="00116AA0">
              <w:rPr>
                <w:rFonts w:cs="Arial"/>
              </w:rPr>
              <w:t>W</w:t>
            </w:r>
            <w:r w:rsidRPr="00116AA0">
              <w:rPr>
                <w:rFonts w:cs="Arial"/>
                <w:vertAlign w:val="subscript"/>
              </w:rPr>
              <w:t>gap</w:t>
            </w:r>
            <w:proofErr w:type="spellEnd"/>
            <w:r w:rsidRPr="00116AA0">
              <w:rPr>
                <w:rFonts w:cs="Arial"/>
              </w:rPr>
              <w:t xml:space="preserve"> ≤ 45.0</w:t>
            </w:r>
          </w:p>
        </w:tc>
        <w:tc>
          <w:tcPr>
            <w:tcW w:w="1134"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32</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0.0</w:t>
            </w:r>
          </w:p>
        </w:tc>
        <w:tc>
          <w:tcPr>
            <w:tcW w:w="992" w:type="dxa"/>
            <w:vMerge/>
            <w:tcBorders>
              <w:left w:val="single" w:sz="4" w:space="0" w:color="auto"/>
              <w:right w:val="single" w:sz="4" w:space="0" w:color="auto"/>
            </w:tcBorders>
          </w:tcPr>
          <w:p w:rsidR="00464CB8" w:rsidRPr="00116AA0" w:rsidRDefault="00464CB8" w:rsidP="0057700F">
            <w:pPr>
              <w:pStyle w:val="TAC"/>
              <w:rPr>
                <w:rFonts w:cs="Arial"/>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 xml:space="preserve">0.0 &lt; </w:t>
            </w:r>
            <w:proofErr w:type="spellStart"/>
            <w:r w:rsidRPr="00116AA0">
              <w:rPr>
                <w:rFonts w:cs="Arial"/>
              </w:rPr>
              <w:t>W</w:t>
            </w:r>
            <w:r w:rsidRPr="00116AA0">
              <w:rPr>
                <w:rFonts w:cs="Arial"/>
                <w:vertAlign w:val="subscript"/>
              </w:rPr>
              <w:t>gap</w:t>
            </w:r>
            <w:proofErr w:type="spellEnd"/>
            <w:r w:rsidRPr="00116AA0">
              <w:rPr>
                <w:rFonts w:cs="Arial"/>
              </w:rPr>
              <w:t xml:space="preserve"> ≤ 20.0</w:t>
            </w:r>
          </w:p>
        </w:tc>
        <w:tc>
          <w:tcPr>
            <w:tcW w:w="1134"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50</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0.0</w:t>
            </w:r>
          </w:p>
        </w:tc>
        <w:tc>
          <w:tcPr>
            <w:tcW w:w="992" w:type="dxa"/>
            <w:vMerge/>
            <w:tcBorders>
              <w:left w:val="single" w:sz="4" w:space="0" w:color="auto"/>
              <w:right w:val="single" w:sz="4" w:space="0" w:color="auto"/>
            </w:tcBorders>
          </w:tcPr>
          <w:p w:rsidR="00464CB8" w:rsidRPr="00116AA0" w:rsidRDefault="00464CB8" w:rsidP="0057700F">
            <w:pPr>
              <w:pStyle w:val="TAC"/>
              <w:rPr>
                <w:rFonts w:cs="Arial"/>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val="restart"/>
            <w:tcBorders>
              <w:top w:val="single" w:sz="4" w:space="0" w:color="auto"/>
              <w:left w:val="single" w:sz="4" w:space="0" w:color="auto"/>
              <w:right w:val="single" w:sz="4" w:space="0" w:color="auto"/>
            </w:tcBorders>
          </w:tcPr>
          <w:p w:rsidR="00464CB8" w:rsidRPr="00116AA0" w:rsidRDefault="00464CB8" w:rsidP="0057700F">
            <w:pPr>
              <w:pStyle w:val="TAC"/>
              <w:rPr>
                <w:rFonts w:cs="Arial"/>
              </w:rPr>
            </w:pPr>
            <w:r w:rsidRPr="00116AA0">
              <w:rPr>
                <w:rFonts w:cs="Arial"/>
              </w:rPr>
              <w:t>75RB+75RB</w:t>
            </w: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 xml:space="preserve">15.0 &lt; </w:t>
            </w:r>
            <w:proofErr w:type="spellStart"/>
            <w:r w:rsidRPr="00116AA0">
              <w:rPr>
                <w:rFonts w:cs="Arial"/>
              </w:rPr>
              <w:t>W</w:t>
            </w:r>
            <w:r w:rsidRPr="00116AA0">
              <w:rPr>
                <w:rFonts w:cs="Arial"/>
                <w:vertAlign w:val="subscript"/>
              </w:rPr>
              <w:t>gap</w:t>
            </w:r>
            <w:proofErr w:type="spellEnd"/>
            <w:r w:rsidRPr="00116AA0">
              <w:rPr>
                <w:rFonts w:cs="Arial"/>
              </w:rPr>
              <w:t xml:space="preserve"> ≤ 40.0</w:t>
            </w:r>
          </w:p>
        </w:tc>
        <w:tc>
          <w:tcPr>
            <w:tcW w:w="1134"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32</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0.0</w:t>
            </w:r>
          </w:p>
        </w:tc>
        <w:tc>
          <w:tcPr>
            <w:tcW w:w="992" w:type="dxa"/>
            <w:vMerge/>
            <w:tcBorders>
              <w:left w:val="single" w:sz="4" w:space="0" w:color="auto"/>
              <w:right w:val="single" w:sz="4" w:space="0" w:color="auto"/>
            </w:tcBorders>
          </w:tcPr>
          <w:p w:rsidR="00464CB8" w:rsidRPr="00116AA0" w:rsidRDefault="00464CB8" w:rsidP="0057700F">
            <w:pPr>
              <w:pStyle w:val="TAC"/>
              <w:rPr>
                <w:rFonts w:cs="Arial"/>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 xml:space="preserve">0.0 &lt; </w:t>
            </w:r>
            <w:proofErr w:type="spellStart"/>
            <w:r w:rsidRPr="00116AA0">
              <w:rPr>
                <w:rFonts w:cs="Arial"/>
              </w:rPr>
              <w:t>W</w:t>
            </w:r>
            <w:r w:rsidRPr="00116AA0">
              <w:rPr>
                <w:rFonts w:cs="Arial"/>
                <w:vertAlign w:val="subscript"/>
              </w:rPr>
              <w:t>gap</w:t>
            </w:r>
            <w:proofErr w:type="spellEnd"/>
            <w:r w:rsidRPr="00116AA0">
              <w:rPr>
                <w:rFonts w:cs="Arial"/>
              </w:rPr>
              <w:t xml:space="preserve"> ≤ 15.0</w:t>
            </w:r>
          </w:p>
        </w:tc>
        <w:tc>
          <w:tcPr>
            <w:tcW w:w="1134"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50</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0.0</w:t>
            </w:r>
          </w:p>
        </w:tc>
        <w:tc>
          <w:tcPr>
            <w:tcW w:w="992" w:type="dxa"/>
            <w:vMerge/>
            <w:tcBorders>
              <w:left w:val="single" w:sz="4" w:space="0" w:color="auto"/>
              <w:right w:val="single" w:sz="4" w:space="0" w:color="auto"/>
            </w:tcBorders>
          </w:tcPr>
          <w:p w:rsidR="00464CB8" w:rsidRPr="00116AA0" w:rsidRDefault="00464CB8" w:rsidP="0057700F">
            <w:pPr>
              <w:pStyle w:val="TAC"/>
              <w:rPr>
                <w:rFonts w:cs="Arial"/>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val="restart"/>
            <w:tcBorders>
              <w:left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75RB+100RB</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 xml:space="preserve">10 &lt;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w:t>
            </w:r>
            <w:r w:rsidRPr="00116AA0">
              <w:rPr>
                <w:rFonts w:ascii="SimSun" w:hAnsi="SimSun" w:cs="Arial" w:hint="eastAsia"/>
                <w:lang w:val="en-US" w:eastAsia="zh-CN"/>
              </w:rPr>
              <w:t>≤</w:t>
            </w:r>
            <w:r w:rsidRPr="00116AA0">
              <w:rPr>
                <w:rFonts w:cs="Arial"/>
                <w:lang w:val="en-US" w:eastAsia="zh-CN"/>
              </w:rPr>
              <w:t xml:space="preserve"> 35</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32</w:t>
            </w:r>
            <w:r w:rsidRPr="00116AA0">
              <w:rPr>
                <w:rFonts w:cs="Arial" w:hint="eastAsia"/>
                <w:vertAlign w:val="superscript"/>
                <w:lang w:val="en-US" w:eastAsia="zh-CN"/>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0</w:t>
            </w:r>
            <w:r w:rsidRPr="00116AA0">
              <w:rPr>
                <w:rFonts w:cs="Arial" w:hint="eastAsia"/>
                <w:lang w:val="en-US" w:eastAsia="zh-CN"/>
              </w:rPr>
              <w:t>.0</w:t>
            </w:r>
          </w:p>
        </w:tc>
        <w:tc>
          <w:tcPr>
            <w:tcW w:w="992" w:type="dxa"/>
            <w:vMerge/>
            <w:tcBorders>
              <w:left w:val="single" w:sz="4" w:space="0" w:color="auto"/>
              <w:right w:val="single" w:sz="4" w:space="0" w:color="auto"/>
            </w:tcBorders>
          </w:tcPr>
          <w:p w:rsidR="00464CB8" w:rsidRPr="00116AA0" w:rsidRDefault="00464CB8" w:rsidP="0057700F">
            <w:pPr>
              <w:pStyle w:val="TAC"/>
              <w:rPr>
                <w:rFonts w:cs="Arial"/>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 xml:space="preserve">0 &lt;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w:t>
            </w:r>
            <w:r w:rsidRPr="00116AA0">
              <w:rPr>
                <w:rFonts w:ascii="SimSun" w:hAnsi="SimSun" w:cs="Arial" w:hint="eastAsia"/>
                <w:lang w:val="en-US" w:eastAsia="zh-CN"/>
              </w:rPr>
              <w:t>≤</w:t>
            </w:r>
            <w:r w:rsidRPr="00116AA0">
              <w:rPr>
                <w:rFonts w:cs="Arial"/>
                <w:lang w:val="en-US" w:eastAsia="zh-CN"/>
              </w:rPr>
              <w:t xml:space="preserve"> 10</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50</w:t>
            </w:r>
            <w:r w:rsidRPr="00116AA0">
              <w:rPr>
                <w:rFonts w:cs="Arial" w:hint="eastAsia"/>
                <w:vertAlign w:val="superscript"/>
                <w:lang w:val="en-US" w:eastAsia="zh-CN"/>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0</w:t>
            </w:r>
            <w:r w:rsidRPr="00116AA0">
              <w:rPr>
                <w:rFonts w:cs="Arial" w:hint="eastAsia"/>
                <w:lang w:val="en-US" w:eastAsia="zh-CN"/>
              </w:rPr>
              <w:t>.0</w:t>
            </w:r>
          </w:p>
        </w:tc>
        <w:tc>
          <w:tcPr>
            <w:tcW w:w="992" w:type="dxa"/>
            <w:vMerge/>
            <w:tcBorders>
              <w:left w:val="single" w:sz="4" w:space="0" w:color="auto"/>
              <w:right w:val="single" w:sz="4" w:space="0" w:color="auto"/>
            </w:tcBorders>
          </w:tcPr>
          <w:p w:rsidR="00464CB8" w:rsidRPr="00116AA0" w:rsidRDefault="00464CB8" w:rsidP="0057700F">
            <w:pPr>
              <w:pStyle w:val="TAC"/>
              <w:rPr>
                <w:rFonts w:cs="Arial"/>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val="restart"/>
            <w:tcBorders>
              <w:left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100RB+25RB</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 xml:space="preserve">25 &lt;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w:t>
            </w:r>
            <w:r w:rsidRPr="00116AA0">
              <w:rPr>
                <w:rFonts w:ascii="SimSun" w:hAnsi="SimSun" w:cs="Arial" w:hint="eastAsia"/>
                <w:lang w:val="en-US" w:eastAsia="zh-CN"/>
              </w:rPr>
              <w:t>≤</w:t>
            </w:r>
            <w:r w:rsidRPr="00116AA0">
              <w:rPr>
                <w:rFonts w:cs="Arial"/>
                <w:lang w:val="en-US" w:eastAsia="zh-CN"/>
              </w:rPr>
              <w:t xml:space="preserve"> 45</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32</w:t>
            </w:r>
            <w:r w:rsidRPr="00116AA0">
              <w:rPr>
                <w:rFonts w:cs="Arial" w:hint="eastAsia"/>
                <w:vertAlign w:val="superscript"/>
                <w:lang w:val="en-US" w:eastAsia="zh-CN"/>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0</w:t>
            </w:r>
            <w:r w:rsidRPr="00116AA0">
              <w:rPr>
                <w:rFonts w:cs="Arial" w:hint="eastAsia"/>
                <w:lang w:val="en-US" w:eastAsia="zh-CN"/>
              </w:rPr>
              <w:t>.0</w:t>
            </w:r>
          </w:p>
        </w:tc>
        <w:tc>
          <w:tcPr>
            <w:tcW w:w="992" w:type="dxa"/>
            <w:vMerge/>
            <w:tcBorders>
              <w:left w:val="single" w:sz="4" w:space="0" w:color="auto"/>
              <w:right w:val="single" w:sz="4" w:space="0" w:color="auto"/>
            </w:tcBorders>
          </w:tcPr>
          <w:p w:rsidR="00464CB8" w:rsidRPr="00116AA0" w:rsidRDefault="00464CB8" w:rsidP="0057700F">
            <w:pPr>
              <w:pStyle w:val="TAC"/>
              <w:rPr>
                <w:rFonts w:cs="Arial"/>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 xml:space="preserve">0 &lt;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w:t>
            </w:r>
            <w:r w:rsidRPr="00116AA0">
              <w:rPr>
                <w:rFonts w:ascii="SimSun" w:hAnsi="SimSun" w:cs="Arial" w:hint="eastAsia"/>
                <w:lang w:val="en-US" w:eastAsia="zh-CN"/>
              </w:rPr>
              <w:t>≤</w:t>
            </w:r>
            <w:r w:rsidRPr="00116AA0">
              <w:rPr>
                <w:rFonts w:cs="Arial"/>
                <w:lang w:val="en-US" w:eastAsia="zh-CN"/>
              </w:rPr>
              <w:t xml:space="preserve"> 25</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45</w:t>
            </w:r>
            <w:r w:rsidRPr="00116AA0">
              <w:rPr>
                <w:rFonts w:cs="Arial" w:hint="eastAsia"/>
                <w:vertAlign w:val="superscript"/>
                <w:lang w:val="en-US" w:eastAsia="zh-CN"/>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0</w:t>
            </w:r>
            <w:r w:rsidRPr="00116AA0">
              <w:rPr>
                <w:rFonts w:cs="Arial" w:hint="eastAsia"/>
                <w:lang w:val="en-US" w:eastAsia="zh-CN"/>
              </w:rPr>
              <w:t>.0</w:t>
            </w:r>
          </w:p>
        </w:tc>
        <w:tc>
          <w:tcPr>
            <w:tcW w:w="992" w:type="dxa"/>
            <w:vMerge/>
            <w:tcBorders>
              <w:left w:val="single" w:sz="4" w:space="0" w:color="auto"/>
              <w:right w:val="single" w:sz="4" w:space="0" w:color="auto"/>
            </w:tcBorders>
          </w:tcPr>
          <w:p w:rsidR="00464CB8" w:rsidRPr="00116AA0" w:rsidRDefault="00464CB8" w:rsidP="0057700F">
            <w:pPr>
              <w:pStyle w:val="TAC"/>
              <w:rPr>
                <w:rFonts w:cs="Arial"/>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val="restart"/>
            <w:tcBorders>
              <w:left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100RB+50RB</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 xml:space="preserve">20 &lt;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w:t>
            </w:r>
            <w:r w:rsidRPr="00116AA0">
              <w:rPr>
                <w:rFonts w:ascii="SimSun" w:hAnsi="SimSun" w:cs="Arial" w:hint="eastAsia"/>
                <w:lang w:val="en-US" w:eastAsia="zh-CN"/>
              </w:rPr>
              <w:t>≤</w:t>
            </w:r>
            <w:r w:rsidRPr="00116AA0">
              <w:rPr>
                <w:rFonts w:cs="Arial"/>
                <w:lang w:val="en-US" w:eastAsia="zh-CN"/>
              </w:rPr>
              <w:t xml:space="preserve"> 40</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32</w:t>
            </w:r>
            <w:r w:rsidRPr="00116AA0">
              <w:rPr>
                <w:rFonts w:cs="Arial" w:hint="eastAsia"/>
                <w:vertAlign w:val="superscript"/>
                <w:lang w:val="en-US" w:eastAsia="zh-CN"/>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0</w:t>
            </w:r>
            <w:r w:rsidRPr="00116AA0">
              <w:rPr>
                <w:rFonts w:cs="Arial" w:hint="eastAsia"/>
                <w:lang w:val="en-US" w:eastAsia="zh-CN"/>
              </w:rPr>
              <w:t>.0</w:t>
            </w:r>
          </w:p>
        </w:tc>
        <w:tc>
          <w:tcPr>
            <w:tcW w:w="992" w:type="dxa"/>
            <w:vMerge/>
            <w:tcBorders>
              <w:left w:val="single" w:sz="4" w:space="0" w:color="auto"/>
              <w:right w:val="single" w:sz="4" w:space="0" w:color="auto"/>
            </w:tcBorders>
          </w:tcPr>
          <w:p w:rsidR="00464CB8" w:rsidRPr="00116AA0" w:rsidRDefault="00464CB8" w:rsidP="0057700F">
            <w:pPr>
              <w:pStyle w:val="TAC"/>
              <w:rPr>
                <w:rFonts w:cs="Arial"/>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 xml:space="preserve">0 &lt;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w:t>
            </w:r>
            <w:r w:rsidRPr="00116AA0">
              <w:rPr>
                <w:rFonts w:ascii="SimSun" w:hAnsi="SimSun" w:cs="Arial" w:hint="eastAsia"/>
                <w:lang w:val="en-US" w:eastAsia="zh-CN"/>
              </w:rPr>
              <w:t>≤</w:t>
            </w:r>
            <w:r w:rsidRPr="00116AA0">
              <w:rPr>
                <w:rFonts w:cs="Arial"/>
                <w:lang w:val="en-US" w:eastAsia="zh-CN"/>
              </w:rPr>
              <w:t xml:space="preserve"> 20</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45</w:t>
            </w:r>
            <w:r w:rsidRPr="00116AA0">
              <w:rPr>
                <w:rFonts w:cs="Arial" w:hint="eastAsia"/>
                <w:vertAlign w:val="superscript"/>
                <w:lang w:val="en-US" w:eastAsia="zh-CN"/>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lang w:val="en-US" w:eastAsia="zh-CN"/>
              </w:rPr>
              <w:t>0</w:t>
            </w:r>
            <w:r w:rsidRPr="00116AA0">
              <w:rPr>
                <w:rFonts w:cs="Arial" w:hint="eastAsia"/>
                <w:lang w:val="en-US" w:eastAsia="zh-CN"/>
              </w:rPr>
              <w:t>.0</w:t>
            </w:r>
          </w:p>
        </w:tc>
        <w:tc>
          <w:tcPr>
            <w:tcW w:w="992" w:type="dxa"/>
            <w:vMerge/>
            <w:tcBorders>
              <w:left w:val="single" w:sz="4" w:space="0" w:color="auto"/>
              <w:right w:val="single" w:sz="4" w:space="0" w:color="auto"/>
            </w:tcBorders>
          </w:tcPr>
          <w:p w:rsidR="00464CB8" w:rsidRPr="00116AA0" w:rsidRDefault="00464CB8" w:rsidP="0057700F">
            <w:pPr>
              <w:pStyle w:val="TAC"/>
              <w:rPr>
                <w:rFonts w:cs="Arial"/>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val="restart"/>
            <w:tcBorders>
              <w:top w:val="single" w:sz="4" w:space="0" w:color="auto"/>
              <w:left w:val="single" w:sz="4" w:space="0" w:color="auto"/>
              <w:right w:val="single" w:sz="4" w:space="0" w:color="auto"/>
            </w:tcBorders>
          </w:tcPr>
          <w:p w:rsidR="00464CB8" w:rsidRPr="00116AA0" w:rsidRDefault="00464CB8" w:rsidP="0057700F">
            <w:pPr>
              <w:pStyle w:val="TAC"/>
              <w:rPr>
                <w:rFonts w:cs="Arial"/>
              </w:rPr>
            </w:pPr>
            <w:r w:rsidRPr="00116AA0">
              <w:rPr>
                <w:rFonts w:cs="Arial"/>
              </w:rPr>
              <w:t>100RB+75RB</w:t>
            </w: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 xml:space="preserve">15.0 &lt; </w:t>
            </w:r>
            <w:proofErr w:type="spellStart"/>
            <w:r w:rsidRPr="00116AA0">
              <w:rPr>
                <w:rFonts w:cs="Arial"/>
              </w:rPr>
              <w:t>W</w:t>
            </w:r>
            <w:r w:rsidRPr="00116AA0">
              <w:rPr>
                <w:rFonts w:cs="Arial"/>
                <w:vertAlign w:val="subscript"/>
              </w:rPr>
              <w:t>gap</w:t>
            </w:r>
            <w:proofErr w:type="spellEnd"/>
            <w:r w:rsidRPr="00116AA0">
              <w:rPr>
                <w:rFonts w:cs="Arial"/>
              </w:rPr>
              <w:t xml:space="preserve"> ≤ 35.0</w:t>
            </w:r>
          </w:p>
        </w:tc>
        <w:tc>
          <w:tcPr>
            <w:tcW w:w="1134"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36</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0.0</w:t>
            </w:r>
          </w:p>
        </w:tc>
        <w:tc>
          <w:tcPr>
            <w:tcW w:w="992" w:type="dxa"/>
            <w:vMerge/>
            <w:tcBorders>
              <w:left w:val="single" w:sz="4" w:space="0" w:color="auto"/>
              <w:right w:val="single" w:sz="4" w:space="0" w:color="auto"/>
            </w:tcBorders>
          </w:tcPr>
          <w:p w:rsidR="00464CB8" w:rsidRPr="00116AA0" w:rsidRDefault="00464CB8" w:rsidP="0057700F">
            <w:pPr>
              <w:pStyle w:val="TAC"/>
              <w:rPr>
                <w:rFonts w:cs="Arial"/>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 xml:space="preserve">0.0 &lt; </w:t>
            </w:r>
            <w:proofErr w:type="spellStart"/>
            <w:r w:rsidRPr="00116AA0">
              <w:rPr>
                <w:rFonts w:cs="Arial"/>
              </w:rPr>
              <w:t>W</w:t>
            </w:r>
            <w:r w:rsidRPr="00116AA0">
              <w:rPr>
                <w:rFonts w:cs="Arial"/>
                <w:vertAlign w:val="subscript"/>
              </w:rPr>
              <w:t>gap</w:t>
            </w:r>
            <w:proofErr w:type="spellEnd"/>
            <w:r w:rsidRPr="00116AA0">
              <w:rPr>
                <w:rFonts w:cs="Arial"/>
              </w:rPr>
              <w:t xml:space="preserve"> ≤ 15.0</w:t>
            </w:r>
          </w:p>
        </w:tc>
        <w:tc>
          <w:tcPr>
            <w:tcW w:w="1134"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50</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0.0</w:t>
            </w:r>
          </w:p>
        </w:tc>
        <w:tc>
          <w:tcPr>
            <w:tcW w:w="992" w:type="dxa"/>
            <w:vMerge/>
            <w:tcBorders>
              <w:left w:val="single" w:sz="4" w:space="0" w:color="auto"/>
              <w:right w:val="single" w:sz="4" w:space="0" w:color="auto"/>
            </w:tcBorders>
          </w:tcPr>
          <w:p w:rsidR="00464CB8" w:rsidRPr="00116AA0" w:rsidRDefault="00464CB8" w:rsidP="0057700F">
            <w:pPr>
              <w:pStyle w:val="TAC"/>
              <w:rPr>
                <w:rFonts w:cs="Arial"/>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val="restart"/>
            <w:tcBorders>
              <w:top w:val="single" w:sz="4" w:space="0" w:color="auto"/>
              <w:left w:val="single" w:sz="4" w:space="0" w:color="auto"/>
              <w:right w:val="single" w:sz="4" w:space="0" w:color="auto"/>
            </w:tcBorders>
          </w:tcPr>
          <w:p w:rsidR="00464CB8" w:rsidRPr="00116AA0" w:rsidRDefault="00464CB8" w:rsidP="0057700F">
            <w:pPr>
              <w:pStyle w:val="TAC"/>
              <w:rPr>
                <w:rFonts w:cs="Arial"/>
              </w:rPr>
            </w:pPr>
            <w:r w:rsidRPr="00116AA0">
              <w:rPr>
                <w:rFonts w:cs="Arial"/>
              </w:rPr>
              <w:t>100RB+100RB</w:t>
            </w: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 xml:space="preserve">15.0 &lt; </w:t>
            </w:r>
            <w:proofErr w:type="spellStart"/>
            <w:r w:rsidRPr="00116AA0">
              <w:rPr>
                <w:rFonts w:cs="Arial"/>
              </w:rPr>
              <w:t>W</w:t>
            </w:r>
            <w:r w:rsidRPr="00116AA0">
              <w:rPr>
                <w:rFonts w:cs="Arial"/>
                <w:vertAlign w:val="subscript"/>
              </w:rPr>
              <w:t>gap</w:t>
            </w:r>
            <w:proofErr w:type="spellEnd"/>
            <w:r w:rsidRPr="00116AA0">
              <w:rPr>
                <w:rFonts w:cs="Arial"/>
              </w:rPr>
              <w:t xml:space="preserve"> ≤ 30.0</w:t>
            </w:r>
          </w:p>
        </w:tc>
        <w:tc>
          <w:tcPr>
            <w:tcW w:w="1134"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32</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0.0</w:t>
            </w:r>
          </w:p>
        </w:tc>
        <w:tc>
          <w:tcPr>
            <w:tcW w:w="992" w:type="dxa"/>
            <w:vMerge/>
            <w:tcBorders>
              <w:left w:val="single" w:sz="4" w:space="0" w:color="auto"/>
              <w:right w:val="single" w:sz="4" w:space="0" w:color="auto"/>
            </w:tcBorders>
          </w:tcPr>
          <w:p w:rsidR="00464CB8" w:rsidRPr="00116AA0" w:rsidRDefault="00464CB8" w:rsidP="0057700F">
            <w:pPr>
              <w:pStyle w:val="TAC"/>
              <w:rPr>
                <w:rFonts w:cs="Arial"/>
              </w:rPr>
            </w:pPr>
          </w:p>
        </w:tc>
      </w:tr>
      <w:tr w:rsidR="00464CB8" w:rsidRPr="009715C6" w:rsidTr="0057700F">
        <w:trPr>
          <w:trHeight w:val="20"/>
          <w:jc w:val="center"/>
        </w:trPr>
        <w:tc>
          <w:tcPr>
            <w:tcW w:w="1475"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p>
        </w:tc>
        <w:tc>
          <w:tcPr>
            <w:tcW w:w="1430" w:type="dxa"/>
            <w:vMerge/>
            <w:tcBorders>
              <w:left w:val="single" w:sz="4" w:space="0" w:color="auto"/>
              <w:bottom w:val="single" w:sz="4" w:space="0" w:color="auto"/>
              <w:right w:val="single" w:sz="4" w:space="0" w:color="auto"/>
            </w:tcBorders>
          </w:tcPr>
          <w:p w:rsidR="00464CB8" w:rsidRPr="00116AA0" w:rsidRDefault="00464CB8" w:rsidP="0057700F">
            <w:pPr>
              <w:pStyle w:val="TAC"/>
              <w:rPr>
                <w:rFonts w:cs="Arial"/>
              </w:rPr>
            </w:pP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 xml:space="preserve">0.0 &lt; </w:t>
            </w:r>
            <w:proofErr w:type="spellStart"/>
            <w:r w:rsidRPr="00116AA0">
              <w:rPr>
                <w:rFonts w:cs="Arial"/>
              </w:rPr>
              <w:t>W</w:t>
            </w:r>
            <w:r w:rsidRPr="00116AA0">
              <w:rPr>
                <w:rFonts w:cs="Arial"/>
                <w:vertAlign w:val="subscript"/>
              </w:rPr>
              <w:t>gap</w:t>
            </w:r>
            <w:proofErr w:type="spellEnd"/>
            <w:r w:rsidRPr="00116AA0">
              <w:rPr>
                <w:rFonts w:cs="Arial"/>
              </w:rPr>
              <w:t xml:space="preserve"> ≤ 15.0</w:t>
            </w:r>
          </w:p>
        </w:tc>
        <w:tc>
          <w:tcPr>
            <w:tcW w:w="1134"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45</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0.0</w:t>
            </w:r>
          </w:p>
        </w:tc>
        <w:tc>
          <w:tcPr>
            <w:tcW w:w="992" w:type="dxa"/>
            <w:vMerge/>
            <w:tcBorders>
              <w:left w:val="single" w:sz="4" w:space="0" w:color="auto"/>
              <w:bottom w:val="single" w:sz="4" w:space="0" w:color="auto"/>
              <w:right w:val="single" w:sz="4" w:space="0" w:color="auto"/>
            </w:tcBorders>
          </w:tcPr>
          <w:p w:rsidR="00464CB8" w:rsidRPr="00116AA0" w:rsidRDefault="00464CB8" w:rsidP="0057700F">
            <w:pPr>
              <w:pStyle w:val="TAC"/>
              <w:rPr>
                <w:rFonts w:cs="Arial"/>
              </w:rPr>
            </w:pPr>
          </w:p>
        </w:tc>
      </w:tr>
      <w:tr w:rsidR="00464CB8" w:rsidRPr="009715C6" w:rsidTr="0057700F">
        <w:trPr>
          <w:trHeight w:val="20"/>
          <w:jc w:val="center"/>
        </w:trPr>
        <w:tc>
          <w:tcPr>
            <w:tcW w:w="1475"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eastAsia="SimSun" w:cs="Arial" w:hint="eastAsia"/>
                <w:lang w:eastAsia="zh-CN"/>
              </w:rPr>
              <w:t>CA_23A-23A</w:t>
            </w:r>
          </w:p>
        </w:tc>
        <w:tc>
          <w:tcPr>
            <w:tcW w:w="143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eastAsia="SimSun" w:cs="Arial" w:hint="eastAsia"/>
                <w:lang w:eastAsia="zh-CN"/>
              </w:rPr>
              <w:t>NOTE 6</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eastAsia="SimSun" w:cs="Arial" w:hint="eastAsia"/>
                <w:lang w:eastAsia="zh-CN"/>
              </w:rPr>
              <w:t>NOTE 7</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eastAsia="SimSun" w:cs="Arial" w:hint="eastAsia"/>
                <w:lang w:eastAsia="zh-CN"/>
              </w:rPr>
              <w:t>NOTE 8</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eastAsia="SimSun" w:cs="Arial" w:hint="eastAsia"/>
                <w:lang w:eastAsia="zh-CN"/>
              </w:rPr>
              <w:t>0.0</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eastAsia="SimSun" w:cs="Arial" w:hint="eastAsia"/>
                <w:lang w:eastAsia="zh-CN"/>
              </w:rPr>
              <w:t>FDD</w:t>
            </w:r>
          </w:p>
        </w:tc>
      </w:tr>
      <w:tr w:rsidR="00464CB8" w:rsidRPr="009715C6" w:rsidTr="0057700F">
        <w:trPr>
          <w:trHeight w:val="20"/>
          <w:jc w:val="center"/>
        </w:trPr>
        <w:tc>
          <w:tcPr>
            <w:tcW w:w="1475"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CA_25A-25A</w:t>
            </w:r>
          </w:p>
        </w:tc>
        <w:tc>
          <w:tcPr>
            <w:tcW w:w="1430" w:type="dxa"/>
            <w:vMerge w:val="restart"/>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25RB+25RB</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 xml:space="preserve">30.0 &lt; </w:t>
            </w:r>
            <w:proofErr w:type="spellStart"/>
            <w:r w:rsidRPr="00116AA0">
              <w:rPr>
                <w:rFonts w:eastAsia="ＭＳ 明朝" w:cs="Arial"/>
              </w:rPr>
              <w:t>W</w:t>
            </w:r>
            <w:r w:rsidRPr="00116AA0">
              <w:rPr>
                <w:rFonts w:eastAsia="ＭＳ 明朝" w:cs="Arial"/>
                <w:vertAlign w:val="subscript"/>
              </w:rPr>
              <w:t>gap</w:t>
            </w:r>
            <w:proofErr w:type="spellEnd"/>
            <w:r w:rsidRPr="00116AA0">
              <w:rPr>
                <w:rFonts w:eastAsia="ＭＳ 明朝" w:cs="Arial"/>
              </w:rPr>
              <w:t xml:space="preserve"> ≤ 55.0</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vertAlign w:val="superscript"/>
              </w:rPr>
            </w:pPr>
            <w:r w:rsidRPr="00116AA0">
              <w:rPr>
                <w:rFonts w:eastAsia="ＭＳ 明朝" w:cs="Arial"/>
              </w:rPr>
              <w:t>10</w:t>
            </w:r>
            <w:r w:rsidRPr="00116AA0">
              <w:rPr>
                <w:rFonts w:eastAsia="ＭＳ 明朝" w:cs="Arial"/>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5.0</w:t>
            </w:r>
          </w:p>
        </w:tc>
        <w:tc>
          <w:tcPr>
            <w:tcW w:w="992"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1430" w:type="dxa"/>
            <w:vMerge/>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 xml:space="preserve">0.0 &lt; </w:t>
            </w:r>
            <w:proofErr w:type="spellStart"/>
            <w:r w:rsidRPr="00116AA0">
              <w:rPr>
                <w:rFonts w:eastAsia="ＭＳ 明朝" w:cs="Arial"/>
              </w:rPr>
              <w:t>W</w:t>
            </w:r>
            <w:r w:rsidRPr="00116AA0">
              <w:rPr>
                <w:rFonts w:eastAsia="ＭＳ 明朝" w:cs="Arial"/>
                <w:vertAlign w:val="subscript"/>
              </w:rPr>
              <w:t>gap</w:t>
            </w:r>
            <w:proofErr w:type="spellEnd"/>
            <w:r w:rsidRPr="00116AA0">
              <w:rPr>
                <w:rFonts w:eastAsia="ＭＳ 明朝" w:cs="Arial"/>
              </w:rPr>
              <w:t xml:space="preserve"> ≤ 30.0</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vertAlign w:val="superscript"/>
              </w:rPr>
            </w:pPr>
            <w:r w:rsidRPr="00116AA0">
              <w:rPr>
                <w:rFonts w:eastAsia="ＭＳ 明朝" w:cs="Arial"/>
              </w:rPr>
              <w:t>25</w:t>
            </w:r>
            <w:r w:rsidRPr="00116AA0">
              <w:rPr>
                <w:rFonts w:eastAsia="ＭＳ 明朝" w:cs="Arial"/>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0.0</w:t>
            </w:r>
          </w:p>
        </w:tc>
        <w:tc>
          <w:tcPr>
            <w:tcW w:w="992" w:type="dxa"/>
            <w:vMerge/>
            <w:tcBorders>
              <w:left w:val="single" w:sz="4" w:space="0" w:color="auto"/>
              <w:right w:val="single" w:sz="4" w:space="0" w:color="auto"/>
            </w:tcBorders>
            <w:vAlign w:val="center"/>
          </w:tcPr>
          <w:p w:rsidR="00464CB8" w:rsidRPr="009715C6" w:rsidRDefault="00464CB8" w:rsidP="0057700F">
            <w:pPr>
              <w:spacing w:after="0"/>
              <w:jc w:val="center"/>
              <w:rPr>
                <w:rFonts w:ascii="Arial" w:eastAsia="ＭＳ 明朝" w:hAnsi="Arial"/>
                <w:sz w:val="18"/>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1430" w:type="dxa"/>
            <w:vMerge w:val="restart"/>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25RB+50RB</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 xml:space="preserve">25.0 &lt; </w:t>
            </w:r>
            <w:proofErr w:type="spellStart"/>
            <w:r w:rsidRPr="00116AA0">
              <w:rPr>
                <w:rFonts w:eastAsia="ＭＳ 明朝" w:cs="Arial"/>
              </w:rPr>
              <w:t>W</w:t>
            </w:r>
            <w:r w:rsidRPr="00116AA0">
              <w:rPr>
                <w:rFonts w:eastAsia="ＭＳ 明朝" w:cs="Arial"/>
                <w:vertAlign w:val="subscript"/>
              </w:rPr>
              <w:t>gap</w:t>
            </w:r>
            <w:proofErr w:type="spellEnd"/>
            <w:r w:rsidRPr="00116AA0">
              <w:rPr>
                <w:rFonts w:eastAsia="ＭＳ 明朝" w:cs="Arial"/>
              </w:rPr>
              <w:t xml:space="preserve"> ≤ 50.0</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10</w:t>
            </w:r>
            <w:r w:rsidRPr="00116AA0">
              <w:rPr>
                <w:rFonts w:cs="Arial"/>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4.5</w:t>
            </w:r>
          </w:p>
        </w:tc>
        <w:tc>
          <w:tcPr>
            <w:tcW w:w="992" w:type="dxa"/>
            <w:vMerge/>
            <w:tcBorders>
              <w:left w:val="single" w:sz="4" w:space="0" w:color="auto"/>
              <w:right w:val="single" w:sz="4" w:space="0" w:color="auto"/>
            </w:tcBorders>
            <w:vAlign w:val="center"/>
          </w:tcPr>
          <w:p w:rsidR="00464CB8" w:rsidRPr="009715C6" w:rsidRDefault="00464CB8" w:rsidP="0057700F">
            <w:pPr>
              <w:spacing w:after="0"/>
              <w:jc w:val="center"/>
              <w:rPr>
                <w:rFonts w:ascii="Arial" w:eastAsia="ＭＳ 明朝" w:hAnsi="Arial"/>
                <w:sz w:val="18"/>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1430" w:type="dxa"/>
            <w:vMerge/>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 xml:space="preserve">0.0 &lt; </w:t>
            </w:r>
            <w:proofErr w:type="spellStart"/>
            <w:r w:rsidRPr="00116AA0">
              <w:rPr>
                <w:rFonts w:eastAsia="ＭＳ 明朝" w:cs="Arial"/>
              </w:rPr>
              <w:t>W</w:t>
            </w:r>
            <w:r w:rsidRPr="00116AA0">
              <w:rPr>
                <w:rFonts w:eastAsia="ＭＳ 明朝" w:cs="Arial"/>
                <w:vertAlign w:val="subscript"/>
              </w:rPr>
              <w:t>gap</w:t>
            </w:r>
            <w:proofErr w:type="spellEnd"/>
            <w:r w:rsidRPr="00116AA0">
              <w:rPr>
                <w:rFonts w:eastAsia="ＭＳ 明朝" w:cs="Arial"/>
              </w:rPr>
              <w:t xml:space="preserve"> ≤ 25.0</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vertAlign w:val="superscript"/>
              </w:rPr>
            </w:pPr>
            <w:r w:rsidRPr="00116AA0">
              <w:rPr>
                <w:rFonts w:eastAsia="ＭＳ 明朝" w:cs="Arial"/>
              </w:rPr>
              <w:t>25</w:t>
            </w:r>
            <w:r w:rsidRPr="00116AA0">
              <w:rPr>
                <w:rFonts w:eastAsia="ＭＳ 明朝" w:cs="Arial"/>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0.0</w:t>
            </w:r>
          </w:p>
        </w:tc>
        <w:tc>
          <w:tcPr>
            <w:tcW w:w="992" w:type="dxa"/>
            <w:vMerge/>
            <w:tcBorders>
              <w:left w:val="single" w:sz="4" w:space="0" w:color="auto"/>
              <w:right w:val="single" w:sz="4" w:space="0" w:color="auto"/>
            </w:tcBorders>
            <w:vAlign w:val="center"/>
          </w:tcPr>
          <w:p w:rsidR="00464CB8" w:rsidRPr="009715C6" w:rsidRDefault="00464CB8" w:rsidP="0057700F">
            <w:pPr>
              <w:spacing w:after="0"/>
              <w:jc w:val="center"/>
              <w:rPr>
                <w:rFonts w:ascii="Arial" w:eastAsia="ＭＳ 明朝" w:hAnsi="Arial"/>
                <w:sz w:val="18"/>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1430"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lang w:val="en-US" w:eastAsia="zh-CN"/>
              </w:rPr>
              <w:t>25RB+75RB</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lang w:val="en-US" w:eastAsia="zh-CN"/>
              </w:rPr>
              <w:t xml:space="preserve">20 &lt;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 45</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lang w:val="en-US" w:eastAsia="zh-CN"/>
              </w:rPr>
              <w:t>10</w:t>
            </w:r>
            <w:r w:rsidRPr="00116AA0">
              <w:rPr>
                <w:rFonts w:cs="Arial"/>
                <w:sz w:val="16"/>
                <w:szCs w:val="16"/>
                <w:vertAlign w:val="superscript"/>
                <w:lang w:val="en-US" w:eastAsia="zh-CN"/>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lang w:val="en-US" w:eastAsia="zh-CN"/>
              </w:rPr>
              <w:t>4.</w:t>
            </w:r>
            <w:r w:rsidRPr="00116AA0">
              <w:rPr>
                <w:rFonts w:cs="Arial" w:hint="eastAsia"/>
                <w:sz w:val="16"/>
                <w:szCs w:val="16"/>
                <w:lang w:val="en-US" w:eastAsia="zh-CN"/>
              </w:rPr>
              <w:t>3</w:t>
            </w:r>
          </w:p>
        </w:tc>
        <w:tc>
          <w:tcPr>
            <w:tcW w:w="992" w:type="dxa"/>
            <w:vMerge/>
            <w:tcBorders>
              <w:left w:val="single" w:sz="4" w:space="0" w:color="auto"/>
              <w:right w:val="single" w:sz="4" w:space="0" w:color="auto"/>
            </w:tcBorders>
            <w:vAlign w:val="center"/>
          </w:tcPr>
          <w:p w:rsidR="00464CB8" w:rsidRPr="009715C6" w:rsidRDefault="00464CB8" w:rsidP="0057700F">
            <w:pPr>
              <w:spacing w:after="0"/>
              <w:jc w:val="center"/>
              <w:rPr>
                <w:rFonts w:ascii="Arial" w:eastAsia="ＭＳ 明朝" w:hAnsi="Arial"/>
                <w:sz w:val="18"/>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lang w:val="en-US" w:eastAsia="zh-CN"/>
              </w:rPr>
              <w:t xml:space="preserve">0 &lt;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 20</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lang w:val="en-US" w:eastAsia="zh-CN"/>
              </w:rPr>
              <w:t>25</w:t>
            </w:r>
            <w:r w:rsidRPr="00116AA0">
              <w:rPr>
                <w:rFonts w:cs="Arial"/>
                <w:sz w:val="16"/>
                <w:szCs w:val="16"/>
                <w:vertAlign w:val="superscript"/>
                <w:lang w:val="en-US" w:eastAsia="zh-CN"/>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lang w:val="en-US" w:eastAsia="zh-CN"/>
              </w:rPr>
              <w:t>0</w:t>
            </w:r>
          </w:p>
        </w:tc>
        <w:tc>
          <w:tcPr>
            <w:tcW w:w="992" w:type="dxa"/>
            <w:vMerge/>
            <w:tcBorders>
              <w:left w:val="single" w:sz="4" w:space="0" w:color="auto"/>
              <w:right w:val="single" w:sz="4" w:space="0" w:color="auto"/>
            </w:tcBorders>
            <w:vAlign w:val="center"/>
          </w:tcPr>
          <w:p w:rsidR="00464CB8" w:rsidRPr="009715C6" w:rsidRDefault="00464CB8" w:rsidP="0057700F">
            <w:pPr>
              <w:spacing w:after="0"/>
              <w:jc w:val="center"/>
              <w:rPr>
                <w:rFonts w:ascii="Arial" w:eastAsia="ＭＳ 明朝" w:hAnsi="Arial"/>
                <w:sz w:val="18"/>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1430"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lang w:val="en-US" w:eastAsia="zh-CN"/>
              </w:rPr>
              <w:t>25RB+100RB</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lang w:val="en-US" w:eastAsia="zh-CN"/>
              </w:rPr>
              <w:t xml:space="preserve">15 &lt;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 40</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lang w:val="en-US" w:eastAsia="zh-CN"/>
              </w:rPr>
              <w:t>10</w:t>
            </w:r>
            <w:r w:rsidRPr="00116AA0">
              <w:rPr>
                <w:rFonts w:cs="Arial"/>
                <w:sz w:val="16"/>
                <w:szCs w:val="16"/>
                <w:vertAlign w:val="superscript"/>
                <w:lang w:val="en-US" w:eastAsia="zh-CN"/>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hint="eastAsia"/>
                <w:sz w:val="16"/>
                <w:szCs w:val="16"/>
                <w:lang w:val="en-US" w:eastAsia="zh-CN"/>
              </w:rPr>
              <w:t>4.1</w:t>
            </w:r>
          </w:p>
        </w:tc>
        <w:tc>
          <w:tcPr>
            <w:tcW w:w="992" w:type="dxa"/>
            <w:vMerge/>
            <w:tcBorders>
              <w:left w:val="single" w:sz="4" w:space="0" w:color="auto"/>
              <w:right w:val="single" w:sz="4" w:space="0" w:color="auto"/>
            </w:tcBorders>
            <w:vAlign w:val="center"/>
          </w:tcPr>
          <w:p w:rsidR="00464CB8" w:rsidRPr="009715C6" w:rsidRDefault="00464CB8" w:rsidP="0057700F">
            <w:pPr>
              <w:spacing w:after="0"/>
              <w:jc w:val="center"/>
              <w:rPr>
                <w:rFonts w:ascii="Arial" w:eastAsia="ＭＳ 明朝" w:hAnsi="Arial"/>
                <w:sz w:val="18"/>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lang w:val="en-US" w:eastAsia="zh-CN"/>
              </w:rPr>
              <w:t xml:space="preserve">0 &lt;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 15</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lang w:val="en-US" w:eastAsia="zh-CN"/>
              </w:rPr>
              <w:t>25</w:t>
            </w:r>
            <w:r w:rsidRPr="00116AA0">
              <w:rPr>
                <w:rFonts w:cs="Arial"/>
                <w:sz w:val="16"/>
                <w:szCs w:val="16"/>
                <w:vertAlign w:val="superscript"/>
                <w:lang w:val="en-US" w:eastAsia="zh-CN"/>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lang w:val="en-US" w:eastAsia="zh-CN"/>
              </w:rPr>
              <w:t>0</w:t>
            </w:r>
          </w:p>
        </w:tc>
        <w:tc>
          <w:tcPr>
            <w:tcW w:w="992" w:type="dxa"/>
            <w:vMerge/>
            <w:tcBorders>
              <w:left w:val="single" w:sz="4" w:space="0" w:color="auto"/>
              <w:right w:val="single" w:sz="4" w:space="0" w:color="auto"/>
            </w:tcBorders>
            <w:vAlign w:val="center"/>
          </w:tcPr>
          <w:p w:rsidR="00464CB8" w:rsidRPr="009715C6" w:rsidRDefault="00464CB8" w:rsidP="0057700F">
            <w:pPr>
              <w:spacing w:after="0"/>
              <w:jc w:val="center"/>
              <w:rPr>
                <w:rFonts w:ascii="Arial" w:eastAsia="ＭＳ 明朝" w:hAnsi="Arial"/>
                <w:sz w:val="18"/>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1430" w:type="dxa"/>
            <w:vMerge w:val="restart"/>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50RB+25RB</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 xml:space="preserve">15.0 &lt; </w:t>
            </w:r>
            <w:proofErr w:type="spellStart"/>
            <w:r w:rsidRPr="00116AA0">
              <w:rPr>
                <w:rFonts w:eastAsia="ＭＳ 明朝" w:cs="Arial"/>
              </w:rPr>
              <w:t>W</w:t>
            </w:r>
            <w:r w:rsidRPr="00116AA0">
              <w:rPr>
                <w:rFonts w:eastAsia="ＭＳ 明朝" w:cs="Arial"/>
                <w:vertAlign w:val="subscript"/>
              </w:rPr>
              <w:t>gap</w:t>
            </w:r>
            <w:proofErr w:type="spellEnd"/>
            <w:r w:rsidRPr="00116AA0">
              <w:rPr>
                <w:rFonts w:eastAsia="ＭＳ 明朝" w:cs="Arial"/>
              </w:rPr>
              <w:t xml:space="preserve"> ≤ 50.0</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10</w:t>
            </w:r>
            <w:r w:rsidRPr="00116AA0">
              <w:rPr>
                <w:rFonts w:cs="Arial"/>
                <w:vertAlign w:val="superscript"/>
              </w:rPr>
              <w:t>4</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5.5</w:t>
            </w:r>
          </w:p>
        </w:tc>
        <w:tc>
          <w:tcPr>
            <w:tcW w:w="992" w:type="dxa"/>
            <w:vMerge/>
            <w:tcBorders>
              <w:left w:val="single" w:sz="4" w:space="0" w:color="auto"/>
              <w:right w:val="single" w:sz="4" w:space="0" w:color="auto"/>
            </w:tcBorders>
            <w:vAlign w:val="center"/>
          </w:tcPr>
          <w:p w:rsidR="00464CB8" w:rsidRPr="009715C6" w:rsidRDefault="00464CB8" w:rsidP="0057700F">
            <w:pPr>
              <w:spacing w:after="0"/>
              <w:jc w:val="center"/>
              <w:rPr>
                <w:rFonts w:ascii="Arial" w:eastAsia="ＭＳ 明朝" w:hAnsi="Arial"/>
                <w:sz w:val="18"/>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1430" w:type="dxa"/>
            <w:vMerge/>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 xml:space="preserve">0.0 &lt; </w:t>
            </w:r>
            <w:proofErr w:type="spellStart"/>
            <w:r w:rsidRPr="00116AA0">
              <w:rPr>
                <w:rFonts w:eastAsia="ＭＳ 明朝" w:cs="Arial"/>
              </w:rPr>
              <w:t>W</w:t>
            </w:r>
            <w:r w:rsidRPr="00116AA0">
              <w:rPr>
                <w:rFonts w:eastAsia="ＭＳ 明朝" w:cs="Arial"/>
                <w:vertAlign w:val="subscript"/>
              </w:rPr>
              <w:t>gap</w:t>
            </w:r>
            <w:proofErr w:type="spellEnd"/>
            <w:r w:rsidRPr="00116AA0">
              <w:rPr>
                <w:rFonts w:eastAsia="ＭＳ 明朝" w:cs="Arial"/>
              </w:rPr>
              <w:t xml:space="preserve"> ≤ 15.0</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vertAlign w:val="superscript"/>
              </w:rPr>
            </w:pPr>
            <w:r w:rsidRPr="00116AA0">
              <w:rPr>
                <w:rFonts w:eastAsia="ＭＳ 明朝" w:cs="Arial"/>
              </w:rPr>
              <w:t>32</w:t>
            </w:r>
            <w:r w:rsidRPr="00116AA0">
              <w:rPr>
                <w:rFonts w:eastAsia="ＭＳ 明朝" w:cs="Arial"/>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0.0</w:t>
            </w:r>
          </w:p>
        </w:tc>
        <w:tc>
          <w:tcPr>
            <w:tcW w:w="992" w:type="dxa"/>
            <w:vMerge/>
            <w:tcBorders>
              <w:left w:val="single" w:sz="4" w:space="0" w:color="auto"/>
              <w:right w:val="single" w:sz="4" w:space="0" w:color="auto"/>
            </w:tcBorders>
            <w:vAlign w:val="center"/>
          </w:tcPr>
          <w:p w:rsidR="00464CB8" w:rsidRPr="009715C6" w:rsidRDefault="00464CB8" w:rsidP="0057700F">
            <w:pPr>
              <w:spacing w:after="0"/>
              <w:jc w:val="center"/>
              <w:rPr>
                <w:rFonts w:ascii="Arial" w:eastAsia="ＭＳ 明朝" w:hAnsi="Arial"/>
                <w:sz w:val="18"/>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1430" w:type="dxa"/>
            <w:vMerge w:val="restart"/>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50RB+50RB</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 xml:space="preserve">10.0 &lt; </w:t>
            </w:r>
            <w:proofErr w:type="spellStart"/>
            <w:r w:rsidRPr="00116AA0">
              <w:rPr>
                <w:rFonts w:eastAsia="ＭＳ 明朝" w:cs="Arial"/>
              </w:rPr>
              <w:t>W</w:t>
            </w:r>
            <w:r w:rsidRPr="00116AA0">
              <w:rPr>
                <w:rFonts w:eastAsia="ＭＳ 明朝" w:cs="Arial"/>
                <w:vertAlign w:val="subscript"/>
              </w:rPr>
              <w:t>gap</w:t>
            </w:r>
            <w:proofErr w:type="spellEnd"/>
            <w:r w:rsidRPr="00116AA0">
              <w:rPr>
                <w:rFonts w:eastAsia="ＭＳ 明朝" w:cs="Arial"/>
              </w:rPr>
              <w:t xml:space="preserve"> ≤ 45.0</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10</w:t>
            </w:r>
            <w:r w:rsidRPr="00116AA0">
              <w:rPr>
                <w:rFonts w:cs="Arial"/>
                <w:vertAlign w:val="superscript"/>
              </w:rPr>
              <w:t>4</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5.0</w:t>
            </w:r>
          </w:p>
        </w:tc>
        <w:tc>
          <w:tcPr>
            <w:tcW w:w="992" w:type="dxa"/>
            <w:vMerge/>
            <w:tcBorders>
              <w:left w:val="single" w:sz="4" w:space="0" w:color="auto"/>
              <w:right w:val="single" w:sz="4" w:space="0" w:color="auto"/>
            </w:tcBorders>
            <w:vAlign w:val="center"/>
          </w:tcPr>
          <w:p w:rsidR="00464CB8" w:rsidRPr="009715C6" w:rsidRDefault="00464CB8" w:rsidP="0057700F">
            <w:pPr>
              <w:spacing w:after="0"/>
              <w:jc w:val="center"/>
              <w:rPr>
                <w:rFonts w:ascii="Arial" w:eastAsia="ＭＳ 明朝" w:hAnsi="Arial"/>
                <w:sz w:val="18"/>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1430" w:type="dxa"/>
            <w:vMerge/>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 xml:space="preserve">0.0 &lt; </w:t>
            </w:r>
            <w:proofErr w:type="spellStart"/>
            <w:r w:rsidRPr="00116AA0">
              <w:rPr>
                <w:rFonts w:eastAsia="ＭＳ 明朝" w:cs="Arial"/>
              </w:rPr>
              <w:t>W</w:t>
            </w:r>
            <w:r w:rsidRPr="00116AA0">
              <w:rPr>
                <w:rFonts w:eastAsia="ＭＳ 明朝" w:cs="Arial"/>
                <w:vertAlign w:val="subscript"/>
              </w:rPr>
              <w:t>gap</w:t>
            </w:r>
            <w:proofErr w:type="spellEnd"/>
            <w:r w:rsidRPr="00116AA0">
              <w:rPr>
                <w:rFonts w:eastAsia="ＭＳ 明朝" w:cs="Arial"/>
              </w:rPr>
              <w:t xml:space="preserve"> ≤ 10.0</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vertAlign w:val="superscript"/>
              </w:rPr>
            </w:pPr>
            <w:r w:rsidRPr="00116AA0">
              <w:rPr>
                <w:rFonts w:eastAsia="ＭＳ 明朝" w:cs="Arial"/>
              </w:rPr>
              <w:t>32</w:t>
            </w:r>
            <w:r w:rsidRPr="00116AA0">
              <w:rPr>
                <w:rFonts w:eastAsia="ＭＳ 明朝" w:cs="Arial"/>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0.0</w:t>
            </w:r>
          </w:p>
        </w:tc>
        <w:tc>
          <w:tcPr>
            <w:tcW w:w="992" w:type="dxa"/>
            <w:vMerge/>
            <w:tcBorders>
              <w:left w:val="single" w:sz="4" w:space="0" w:color="auto"/>
              <w:right w:val="single" w:sz="4" w:space="0" w:color="auto"/>
            </w:tcBorders>
            <w:vAlign w:val="center"/>
          </w:tcPr>
          <w:p w:rsidR="00464CB8" w:rsidRPr="009715C6" w:rsidRDefault="00464CB8" w:rsidP="0057700F">
            <w:pPr>
              <w:spacing w:after="0"/>
              <w:jc w:val="center"/>
              <w:rPr>
                <w:rFonts w:ascii="Arial" w:eastAsia="ＭＳ 明朝" w:hAnsi="Arial"/>
                <w:sz w:val="18"/>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1430"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lang w:val="en-US" w:eastAsia="zh-CN"/>
              </w:rPr>
              <w:t>50RB+75RB</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lang w:val="en-US" w:eastAsia="zh-CN"/>
              </w:rPr>
              <w:t xml:space="preserve">5 &lt;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 40</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lang w:val="en-US" w:eastAsia="zh-CN"/>
              </w:rPr>
              <w:t>10</w:t>
            </w:r>
            <w:r w:rsidRPr="00116AA0">
              <w:rPr>
                <w:rFonts w:cs="Arial"/>
                <w:sz w:val="16"/>
                <w:szCs w:val="16"/>
                <w:vertAlign w:val="superscript"/>
                <w:lang w:val="en-US" w:eastAsia="zh-CN"/>
              </w:rPr>
              <w:t>4</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rPr>
              <w:t>4.5</w:t>
            </w:r>
          </w:p>
        </w:tc>
        <w:tc>
          <w:tcPr>
            <w:tcW w:w="992" w:type="dxa"/>
            <w:vMerge/>
            <w:tcBorders>
              <w:left w:val="single" w:sz="4" w:space="0" w:color="auto"/>
              <w:right w:val="single" w:sz="4" w:space="0" w:color="auto"/>
            </w:tcBorders>
            <w:vAlign w:val="center"/>
          </w:tcPr>
          <w:p w:rsidR="00464CB8" w:rsidRPr="009715C6" w:rsidRDefault="00464CB8" w:rsidP="0057700F">
            <w:pPr>
              <w:spacing w:after="0"/>
              <w:jc w:val="center"/>
              <w:rPr>
                <w:rFonts w:ascii="Arial" w:eastAsia="ＭＳ 明朝" w:hAnsi="Arial"/>
                <w:sz w:val="18"/>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lang w:val="en-US" w:eastAsia="zh-CN"/>
              </w:rPr>
              <w:t xml:space="preserve">0 &lt;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 5</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lang w:val="en-US" w:eastAsia="zh-CN"/>
              </w:rPr>
              <w:t>32</w:t>
            </w:r>
            <w:r w:rsidRPr="00116AA0">
              <w:rPr>
                <w:rFonts w:cs="Arial"/>
                <w:sz w:val="16"/>
                <w:szCs w:val="16"/>
                <w:vertAlign w:val="superscript"/>
                <w:lang w:val="en-US" w:eastAsia="zh-CN"/>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rPr>
              <w:t>0</w:t>
            </w:r>
          </w:p>
        </w:tc>
        <w:tc>
          <w:tcPr>
            <w:tcW w:w="992" w:type="dxa"/>
            <w:vMerge/>
            <w:tcBorders>
              <w:left w:val="single" w:sz="4" w:space="0" w:color="auto"/>
              <w:right w:val="single" w:sz="4" w:space="0" w:color="auto"/>
            </w:tcBorders>
            <w:vAlign w:val="center"/>
          </w:tcPr>
          <w:p w:rsidR="00464CB8" w:rsidRPr="009715C6" w:rsidRDefault="00464CB8" w:rsidP="0057700F">
            <w:pPr>
              <w:spacing w:after="0"/>
              <w:jc w:val="center"/>
              <w:rPr>
                <w:rFonts w:ascii="Arial" w:eastAsia="ＭＳ 明朝" w:hAnsi="Arial"/>
                <w:sz w:val="18"/>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143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lang w:val="en-US" w:eastAsia="zh-CN"/>
              </w:rPr>
              <w:t>50RB+100RB</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lang w:val="en-US" w:eastAsia="zh-CN"/>
              </w:rPr>
              <w:t xml:space="preserve">0 &lt;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 35</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lang w:val="en-US" w:eastAsia="zh-CN"/>
              </w:rPr>
              <w:t>10</w:t>
            </w:r>
            <w:r w:rsidRPr="00116AA0">
              <w:rPr>
                <w:rFonts w:cs="Arial"/>
                <w:sz w:val="16"/>
                <w:szCs w:val="16"/>
                <w:vertAlign w:val="superscript"/>
                <w:lang w:val="en-US" w:eastAsia="zh-CN"/>
              </w:rPr>
              <w:t>4</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rPr>
              <w:t>4.2</w:t>
            </w:r>
          </w:p>
        </w:tc>
        <w:tc>
          <w:tcPr>
            <w:tcW w:w="992" w:type="dxa"/>
            <w:vMerge/>
            <w:tcBorders>
              <w:left w:val="single" w:sz="4" w:space="0" w:color="auto"/>
              <w:right w:val="single" w:sz="4" w:space="0" w:color="auto"/>
            </w:tcBorders>
            <w:vAlign w:val="center"/>
          </w:tcPr>
          <w:p w:rsidR="00464CB8" w:rsidRPr="009715C6" w:rsidRDefault="00464CB8" w:rsidP="0057700F">
            <w:pPr>
              <w:spacing w:after="0"/>
              <w:jc w:val="center"/>
              <w:rPr>
                <w:rFonts w:ascii="Arial" w:eastAsia="ＭＳ 明朝" w:hAnsi="Arial"/>
                <w:sz w:val="18"/>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1430"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lang w:val="en-US" w:eastAsia="zh-CN"/>
              </w:rPr>
              <w:t>75RB+25RB</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lang w:val="en-US" w:eastAsia="zh-CN"/>
              </w:rPr>
              <w:t xml:space="preserve">10 &lt;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 45</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lang w:val="en-US" w:eastAsia="zh-CN"/>
              </w:rPr>
              <w:t>10</w:t>
            </w:r>
            <w:r w:rsidRPr="00116AA0">
              <w:rPr>
                <w:rFonts w:cs="Arial" w:hint="eastAsia"/>
                <w:sz w:val="16"/>
                <w:szCs w:val="16"/>
                <w:vertAlign w:val="superscript"/>
                <w:lang w:val="en-US" w:eastAsia="zh-CN"/>
              </w:rPr>
              <w:t>14</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rPr>
              <w:t>7.6</w:t>
            </w:r>
          </w:p>
        </w:tc>
        <w:tc>
          <w:tcPr>
            <w:tcW w:w="992" w:type="dxa"/>
            <w:vMerge/>
            <w:tcBorders>
              <w:left w:val="single" w:sz="4" w:space="0" w:color="auto"/>
              <w:right w:val="single" w:sz="4" w:space="0" w:color="auto"/>
            </w:tcBorders>
            <w:vAlign w:val="center"/>
          </w:tcPr>
          <w:p w:rsidR="00464CB8" w:rsidRPr="009715C6" w:rsidRDefault="00464CB8" w:rsidP="0057700F">
            <w:pPr>
              <w:spacing w:after="0"/>
              <w:jc w:val="center"/>
              <w:rPr>
                <w:rFonts w:ascii="Arial" w:eastAsia="ＭＳ 明朝" w:hAnsi="Arial"/>
                <w:sz w:val="18"/>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lang w:val="en-US" w:eastAsia="zh-CN"/>
              </w:rPr>
              <w:t xml:space="preserve">0 &lt;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 10</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lang w:val="en-US" w:eastAsia="zh-CN"/>
              </w:rPr>
              <w:t>3</w:t>
            </w:r>
            <w:r w:rsidRPr="00116AA0">
              <w:rPr>
                <w:rFonts w:cs="Arial" w:hint="eastAsia"/>
                <w:sz w:val="16"/>
                <w:szCs w:val="16"/>
                <w:lang w:val="en-US" w:eastAsia="zh-CN"/>
              </w:rPr>
              <w:t>2</w:t>
            </w:r>
            <w:r w:rsidRPr="00116AA0">
              <w:rPr>
                <w:rFonts w:cs="Arial"/>
                <w:sz w:val="16"/>
                <w:szCs w:val="16"/>
                <w:vertAlign w:val="superscript"/>
                <w:lang w:val="en-US" w:eastAsia="zh-CN"/>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rPr>
              <w:t>0</w:t>
            </w:r>
          </w:p>
        </w:tc>
        <w:tc>
          <w:tcPr>
            <w:tcW w:w="992" w:type="dxa"/>
            <w:vMerge/>
            <w:tcBorders>
              <w:left w:val="single" w:sz="4" w:space="0" w:color="auto"/>
              <w:right w:val="single" w:sz="4" w:space="0" w:color="auto"/>
            </w:tcBorders>
            <w:vAlign w:val="center"/>
          </w:tcPr>
          <w:p w:rsidR="00464CB8" w:rsidRPr="009715C6" w:rsidRDefault="00464CB8" w:rsidP="0057700F">
            <w:pPr>
              <w:spacing w:after="0"/>
              <w:jc w:val="center"/>
              <w:rPr>
                <w:rFonts w:ascii="Arial" w:eastAsia="ＭＳ 明朝" w:hAnsi="Arial"/>
                <w:sz w:val="18"/>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1430" w:type="dxa"/>
            <w:vMerge w:val="restart"/>
            <w:tcBorders>
              <w:top w:val="single" w:sz="4" w:space="0" w:color="auto"/>
              <w:left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lang w:val="en-US" w:eastAsia="zh-CN"/>
              </w:rPr>
              <w:t>75RB+50RB</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lang w:val="en-US" w:eastAsia="zh-CN"/>
              </w:rPr>
              <w:t xml:space="preserve">5 &lt;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 40</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lang w:val="en-US" w:eastAsia="zh-CN"/>
              </w:rPr>
              <w:t>10</w:t>
            </w:r>
            <w:r w:rsidRPr="00116AA0">
              <w:rPr>
                <w:rFonts w:cs="Arial" w:hint="eastAsia"/>
                <w:sz w:val="16"/>
                <w:szCs w:val="16"/>
                <w:vertAlign w:val="superscript"/>
                <w:lang w:val="en-US" w:eastAsia="zh-CN"/>
              </w:rPr>
              <w:t>14</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rPr>
              <w:t>6.7</w:t>
            </w:r>
          </w:p>
        </w:tc>
        <w:tc>
          <w:tcPr>
            <w:tcW w:w="992" w:type="dxa"/>
            <w:vMerge/>
            <w:tcBorders>
              <w:left w:val="single" w:sz="4" w:space="0" w:color="auto"/>
              <w:right w:val="single" w:sz="4" w:space="0" w:color="auto"/>
            </w:tcBorders>
            <w:vAlign w:val="center"/>
          </w:tcPr>
          <w:p w:rsidR="00464CB8" w:rsidRPr="009715C6" w:rsidRDefault="00464CB8" w:rsidP="0057700F">
            <w:pPr>
              <w:spacing w:after="0"/>
              <w:jc w:val="center"/>
              <w:rPr>
                <w:rFonts w:ascii="Arial" w:eastAsia="ＭＳ 明朝" w:hAnsi="Arial"/>
                <w:sz w:val="18"/>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1430"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lang w:val="en-US" w:eastAsia="zh-CN"/>
              </w:rPr>
              <w:t xml:space="preserve">0 &lt;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 5</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lang w:val="en-US" w:eastAsia="zh-CN"/>
              </w:rPr>
              <w:t>3</w:t>
            </w:r>
            <w:r w:rsidRPr="00116AA0">
              <w:rPr>
                <w:rFonts w:cs="Arial" w:hint="eastAsia"/>
                <w:sz w:val="16"/>
                <w:szCs w:val="16"/>
                <w:lang w:val="en-US" w:eastAsia="zh-CN"/>
              </w:rPr>
              <w:t>2</w:t>
            </w:r>
            <w:r w:rsidRPr="00116AA0">
              <w:rPr>
                <w:rFonts w:cs="Arial"/>
                <w:sz w:val="16"/>
                <w:szCs w:val="16"/>
                <w:vertAlign w:val="superscript"/>
                <w:lang w:val="en-US" w:eastAsia="zh-CN"/>
              </w:rPr>
              <w:t>1</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rPr>
              <w:t>0</w:t>
            </w:r>
          </w:p>
        </w:tc>
        <w:tc>
          <w:tcPr>
            <w:tcW w:w="992" w:type="dxa"/>
            <w:vMerge/>
            <w:tcBorders>
              <w:left w:val="single" w:sz="4" w:space="0" w:color="auto"/>
              <w:right w:val="single" w:sz="4" w:space="0" w:color="auto"/>
            </w:tcBorders>
            <w:vAlign w:val="center"/>
          </w:tcPr>
          <w:p w:rsidR="00464CB8" w:rsidRPr="009715C6" w:rsidRDefault="00464CB8" w:rsidP="0057700F">
            <w:pPr>
              <w:spacing w:after="0"/>
              <w:jc w:val="center"/>
              <w:rPr>
                <w:rFonts w:ascii="Arial" w:eastAsia="ＭＳ 明朝" w:hAnsi="Arial"/>
                <w:sz w:val="18"/>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143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lang w:val="en-US" w:eastAsia="zh-CN"/>
              </w:rPr>
              <w:t>75RB+75RB</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lang w:val="en-US" w:eastAsia="zh-CN"/>
              </w:rPr>
              <w:t xml:space="preserve">0 &lt;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 35</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lang w:val="en-US" w:eastAsia="zh-CN"/>
              </w:rPr>
              <w:t>10</w:t>
            </w:r>
            <w:r w:rsidRPr="00116AA0">
              <w:rPr>
                <w:rFonts w:cs="Arial" w:hint="eastAsia"/>
                <w:sz w:val="16"/>
                <w:szCs w:val="16"/>
                <w:vertAlign w:val="superscript"/>
                <w:lang w:val="en-US" w:eastAsia="zh-CN"/>
              </w:rPr>
              <w:t>14</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rPr>
              <w:t>5.6</w:t>
            </w:r>
          </w:p>
        </w:tc>
        <w:tc>
          <w:tcPr>
            <w:tcW w:w="992" w:type="dxa"/>
            <w:vMerge/>
            <w:tcBorders>
              <w:left w:val="single" w:sz="4" w:space="0" w:color="auto"/>
              <w:right w:val="single" w:sz="4" w:space="0" w:color="auto"/>
            </w:tcBorders>
            <w:vAlign w:val="center"/>
          </w:tcPr>
          <w:p w:rsidR="00464CB8" w:rsidRPr="009715C6" w:rsidRDefault="00464CB8" w:rsidP="0057700F">
            <w:pPr>
              <w:spacing w:after="0"/>
              <w:jc w:val="center"/>
              <w:rPr>
                <w:rFonts w:ascii="Arial" w:eastAsia="ＭＳ 明朝" w:hAnsi="Arial"/>
                <w:sz w:val="18"/>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143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lang w:val="en-US" w:eastAsia="zh-CN"/>
              </w:rPr>
              <w:t>75RB+100RB</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lang w:val="en-US" w:eastAsia="zh-CN"/>
              </w:rPr>
              <w:t xml:space="preserve">0 &lt;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 30</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lang w:val="en-US" w:eastAsia="zh-CN"/>
              </w:rPr>
              <w:t>10</w:t>
            </w:r>
            <w:r w:rsidRPr="00116AA0">
              <w:rPr>
                <w:rFonts w:cs="Arial" w:hint="eastAsia"/>
                <w:sz w:val="16"/>
                <w:szCs w:val="16"/>
                <w:vertAlign w:val="superscript"/>
                <w:lang w:val="en-US" w:eastAsia="zh-CN"/>
              </w:rPr>
              <w:t>14</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rPr>
              <w:t>4.8</w:t>
            </w:r>
          </w:p>
        </w:tc>
        <w:tc>
          <w:tcPr>
            <w:tcW w:w="992" w:type="dxa"/>
            <w:vMerge/>
            <w:tcBorders>
              <w:left w:val="single" w:sz="4" w:space="0" w:color="auto"/>
              <w:right w:val="single" w:sz="4" w:space="0" w:color="auto"/>
            </w:tcBorders>
            <w:vAlign w:val="center"/>
          </w:tcPr>
          <w:p w:rsidR="00464CB8" w:rsidRPr="009715C6" w:rsidRDefault="00464CB8" w:rsidP="0057700F">
            <w:pPr>
              <w:spacing w:after="0"/>
              <w:jc w:val="center"/>
              <w:rPr>
                <w:rFonts w:ascii="Arial" w:eastAsia="ＭＳ 明朝" w:hAnsi="Arial"/>
                <w:sz w:val="18"/>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143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lang w:val="en-US" w:eastAsia="zh-CN"/>
              </w:rPr>
              <w:t>100RB+25RB</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lang w:val="en-US" w:eastAsia="zh-CN"/>
              </w:rPr>
              <w:t xml:space="preserve">0 &lt;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 40</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lang w:val="en-US" w:eastAsia="zh-CN"/>
              </w:rPr>
              <w:t>12</w:t>
            </w:r>
            <w:r w:rsidRPr="00116AA0">
              <w:rPr>
                <w:rFonts w:cs="Arial" w:hint="eastAsia"/>
                <w:sz w:val="16"/>
                <w:szCs w:val="16"/>
                <w:vertAlign w:val="superscript"/>
                <w:lang w:val="en-US" w:eastAsia="zh-CN"/>
              </w:rPr>
              <w:t>15</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rPr>
              <w:t>8</w:t>
            </w:r>
          </w:p>
        </w:tc>
        <w:tc>
          <w:tcPr>
            <w:tcW w:w="992" w:type="dxa"/>
            <w:vMerge/>
            <w:tcBorders>
              <w:left w:val="single" w:sz="4" w:space="0" w:color="auto"/>
              <w:right w:val="single" w:sz="4" w:space="0" w:color="auto"/>
            </w:tcBorders>
            <w:vAlign w:val="center"/>
          </w:tcPr>
          <w:p w:rsidR="00464CB8" w:rsidRPr="009715C6" w:rsidRDefault="00464CB8" w:rsidP="0057700F">
            <w:pPr>
              <w:spacing w:after="0"/>
              <w:jc w:val="center"/>
              <w:rPr>
                <w:rFonts w:ascii="Arial" w:eastAsia="ＭＳ 明朝" w:hAnsi="Arial"/>
                <w:sz w:val="18"/>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143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lang w:val="en-US" w:eastAsia="zh-CN"/>
              </w:rPr>
              <w:t>100RB+50RB</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lang w:val="en-US" w:eastAsia="zh-CN"/>
              </w:rPr>
              <w:t xml:space="preserve">0 &lt;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 35</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lang w:val="en-US" w:eastAsia="zh-CN"/>
              </w:rPr>
              <w:t>12</w:t>
            </w:r>
            <w:r w:rsidRPr="00116AA0">
              <w:rPr>
                <w:rFonts w:cs="Arial" w:hint="eastAsia"/>
                <w:sz w:val="16"/>
                <w:szCs w:val="16"/>
                <w:vertAlign w:val="superscript"/>
                <w:lang w:val="en-US" w:eastAsia="zh-CN"/>
              </w:rPr>
              <w:t>15</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rPr>
              <w:t>6.7</w:t>
            </w:r>
          </w:p>
        </w:tc>
        <w:tc>
          <w:tcPr>
            <w:tcW w:w="992" w:type="dxa"/>
            <w:vMerge/>
            <w:tcBorders>
              <w:left w:val="single" w:sz="4" w:space="0" w:color="auto"/>
              <w:right w:val="single" w:sz="4" w:space="0" w:color="auto"/>
            </w:tcBorders>
            <w:vAlign w:val="center"/>
          </w:tcPr>
          <w:p w:rsidR="00464CB8" w:rsidRPr="009715C6" w:rsidRDefault="00464CB8" w:rsidP="0057700F">
            <w:pPr>
              <w:spacing w:after="0"/>
              <w:jc w:val="center"/>
              <w:rPr>
                <w:rFonts w:ascii="Arial" w:eastAsia="ＭＳ 明朝" w:hAnsi="Arial"/>
                <w:sz w:val="18"/>
              </w:rPr>
            </w:pPr>
          </w:p>
        </w:tc>
      </w:tr>
      <w:tr w:rsidR="00464CB8" w:rsidRPr="009715C6" w:rsidTr="0057700F">
        <w:trPr>
          <w:trHeight w:val="20"/>
          <w:jc w:val="center"/>
        </w:trPr>
        <w:tc>
          <w:tcPr>
            <w:tcW w:w="1475" w:type="dxa"/>
            <w:vMerge/>
            <w:tcBorders>
              <w:left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143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lang w:val="en-US" w:eastAsia="zh-CN"/>
              </w:rPr>
              <w:t>100RB+75RB</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lang w:val="en-US" w:eastAsia="zh-CN"/>
              </w:rPr>
              <w:t xml:space="preserve">0 &lt;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 30</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lang w:val="en-US" w:eastAsia="zh-CN"/>
              </w:rPr>
              <w:t>12</w:t>
            </w:r>
            <w:r w:rsidRPr="00116AA0">
              <w:rPr>
                <w:rFonts w:cs="Arial" w:hint="eastAsia"/>
                <w:sz w:val="16"/>
                <w:szCs w:val="16"/>
                <w:vertAlign w:val="superscript"/>
                <w:lang w:val="en-US" w:eastAsia="zh-CN"/>
              </w:rPr>
              <w:t>15</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rPr>
              <w:t>6.1</w:t>
            </w:r>
          </w:p>
        </w:tc>
        <w:tc>
          <w:tcPr>
            <w:tcW w:w="992" w:type="dxa"/>
            <w:vMerge/>
            <w:tcBorders>
              <w:left w:val="single" w:sz="4" w:space="0" w:color="auto"/>
              <w:right w:val="single" w:sz="4" w:space="0" w:color="auto"/>
            </w:tcBorders>
            <w:vAlign w:val="center"/>
          </w:tcPr>
          <w:p w:rsidR="00464CB8" w:rsidRPr="009715C6" w:rsidRDefault="00464CB8" w:rsidP="0057700F">
            <w:pPr>
              <w:spacing w:after="0"/>
              <w:jc w:val="center"/>
              <w:rPr>
                <w:rFonts w:ascii="Arial" w:eastAsia="ＭＳ 明朝" w:hAnsi="Arial"/>
                <w:sz w:val="18"/>
              </w:rPr>
            </w:pPr>
          </w:p>
        </w:tc>
      </w:tr>
      <w:tr w:rsidR="00464CB8" w:rsidRPr="009715C6" w:rsidTr="0057700F">
        <w:trPr>
          <w:trHeight w:val="20"/>
          <w:jc w:val="center"/>
        </w:trPr>
        <w:tc>
          <w:tcPr>
            <w:tcW w:w="1475" w:type="dxa"/>
            <w:vMerge/>
            <w:tcBorders>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p>
        </w:tc>
        <w:tc>
          <w:tcPr>
            <w:tcW w:w="143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lang w:val="en-US" w:eastAsia="zh-CN"/>
              </w:rPr>
              <w:t>100RB+100RB</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lang w:val="en-US" w:eastAsia="zh-CN"/>
              </w:rPr>
              <w:t xml:space="preserve">0 &lt; </w:t>
            </w:r>
            <w:proofErr w:type="spellStart"/>
            <w:r w:rsidRPr="00116AA0">
              <w:rPr>
                <w:rFonts w:cs="Arial"/>
                <w:lang w:val="en-US" w:eastAsia="zh-CN"/>
              </w:rPr>
              <w:t>W</w:t>
            </w:r>
            <w:r w:rsidRPr="00116AA0">
              <w:rPr>
                <w:rFonts w:cs="Arial"/>
                <w:vertAlign w:val="subscript"/>
                <w:lang w:val="en-US" w:eastAsia="zh-CN"/>
              </w:rPr>
              <w:t>gap</w:t>
            </w:r>
            <w:proofErr w:type="spellEnd"/>
            <w:r w:rsidRPr="00116AA0">
              <w:rPr>
                <w:rFonts w:cs="Arial"/>
                <w:lang w:val="en-US" w:eastAsia="zh-CN"/>
              </w:rPr>
              <w:t xml:space="preserve"> ≤ 25</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lang w:val="en-US" w:eastAsia="zh-CN"/>
              </w:rPr>
              <w:t>12</w:t>
            </w:r>
            <w:r w:rsidRPr="00116AA0">
              <w:rPr>
                <w:rFonts w:cs="Arial" w:hint="eastAsia"/>
                <w:sz w:val="16"/>
                <w:szCs w:val="16"/>
                <w:vertAlign w:val="superscript"/>
                <w:lang w:val="en-US" w:eastAsia="zh-CN"/>
              </w:rPr>
              <w:t>15</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cs="Arial"/>
                <w:sz w:val="16"/>
                <w:szCs w:val="16"/>
              </w:rPr>
              <w:t>5.7</w:t>
            </w:r>
          </w:p>
        </w:tc>
        <w:tc>
          <w:tcPr>
            <w:tcW w:w="992" w:type="dxa"/>
            <w:vMerge/>
            <w:tcBorders>
              <w:left w:val="single" w:sz="4" w:space="0" w:color="auto"/>
              <w:bottom w:val="single" w:sz="4" w:space="0" w:color="auto"/>
              <w:right w:val="single" w:sz="4" w:space="0" w:color="auto"/>
            </w:tcBorders>
            <w:vAlign w:val="center"/>
          </w:tcPr>
          <w:p w:rsidR="00464CB8" w:rsidRPr="009715C6" w:rsidRDefault="00464CB8" w:rsidP="0057700F">
            <w:pPr>
              <w:spacing w:after="0"/>
              <w:jc w:val="center"/>
              <w:rPr>
                <w:rFonts w:ascii="Arial" w:eastAsia="ＭＳ 明朝" w:hAnsi="Arial"/>
                <w:sz w:val="18"/>
              </w:rPr>
            </w:pPr>
          </w:p>
        </w:tc>
      </w:tr>
      <w:tr w:rsidR="00464CB8" w:rsidRPr="009715C6" w:rsidTr="0057700F">
        <w:trPr>
          <w:trHeight w:val="20"/>
          <w:jc w:val="center"/>
        </w:trPr>
        <w:tc>
          <w:tcPr>
            <w:tcW w:w="1475"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CA_40A-40A</w:t>
            </w:r>
          </w:p>
        </w:tc>
        <w:tc>
          <w:tcPr>
            <w:tcW w:w="143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NOTE 6</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NOTE 7</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NOTE 8</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0.0</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TDD</w:t>
            </w:r>
          </w:p>
        </w:tc>
      </w:tr>
      <w:tr w:rsidR="00464CB8" w:rsidRPr="009715C6" w:rsidTr="0057700F">
        <w:trPr>
          <w:trHeight w:val="20"/>
          <w:jc w:val="center"/>
        </w:trPr>
        <w:tc>
          <w:tcPr>
            <w:tcW w:w="1475"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CA_41A-41A</w:t>
            </w:r>
          </w:p>
        </w:tc>
        <w:tc>
          <w:tcPr>
            <w:tcW w:w="143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NOTE 6</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NOTE 7</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NOTE 8</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0.0</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TDD</w:t>
            </w:r>
          </w:p>
        </w:tc>
      </w:tr>
      <w:tr w:rsidR="00464CB8" w:rsidRPr="009715C6" w:rsidTr="0057700F">
        <w:trPr>
          <w:trHeight w:val="20"/>
          <w:jc w:val="center"/>
        </w:trPr>
        <w:tc>
          <w:tcPr>
            <w:tcW w:w="1475"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CA_41A-41C</w:t>
            </w:r>
          </w:p>
        </w:tc>
        <w:tc>
          <w:tcPr>
            <w:tcW w:w="143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eastAsia="ＭＳ 明朝" w:cs="Arial"/>
              </w:rPr>
            </w:pPr>
            <w:r w:rsidRPr="00116AA0">
              <w:rPr>
                <w:rFonts w:cs="Arial"/>
              </w:rPr>
              <w:t>NOTE 6</w:t>
            </w: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eastAsia="ＭＳ 明朝" w:cs="Arial"/>
              </w:rPr>
            </w:pPr>
            <w:r w:rsidRPr="00116AA0">
              <w:rPr>
                <w:rFonts w:cs="Arial"/>
              </w:rPr>
              <w:t>NOTE 7</w:t>
            </w:r>
          </w:p>
        </w:tc>
        <w:tc>
          <w:tcPr>
            <w:tcW w:w="1134"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eastAsia="ＭＳ 明朝" w:cs="Arial"/>
              </w:rPr>
            </w:pPr>
            <w:r w:rsidRPr="00116AA0">
              <w:rPr>
                <w:rFonts w:cs="Arial"/>
              </w:rPr>
              <w:t>NOTE 8</w:t>
            </w:r>
          </w:p>
        </w:tc>
        <w:tc>
          <w:tcPr>
            <w:tcW w:w="992"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eastAsia="ＭＳ 明朝" w:cs="Arial"/>
              </w:rPr>
            </w:pPr>
            <w:r w:rsidRPr="00116AA0">
              <w:rPr>
                <w:rFonts w:cs="Arial"/>
              </w:rPr>
              <w:t>0.0</w:t>
            </w:r>
          </w:p>
        </w:tc>
        <w:tc>
          <w:tcPr>
            <w:tcW w:w="992"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eastAsia="ＭＳ 明朝" w:cs="Arial"/>
              </w:rPr>
            </w:pPr>
            <w:r w:rsidRPr="00116AA0">
              <w:rPr>
                <w:rFonts w:cs="Arial"/>
              </w:rPr>
              <w:t>TDD</w:t>
            </w:r>
          </w:p>
        </w:tc>
      </w:tr>
      <w:tr w:rsidR="00464CB8" w:rsidRPr="009715C6" w:rsidTr="0057700F">
        <w:trPr>
          <w:trHeight w:val="20"/>
          <w:jc w:val="center"/>
        </w:trPr>
        <w:tc>
          <w:tcPr>
            <w:tcW w:w="1475"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CA_41A-41D</w:t>
            </w:r>
          </w:p>
        </w:tc>
        <w:tc>
          <w:tcPr>
            <w:tcW w:w="143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NOTE 6</w:t>
            </w:r>
          </w:p>
        </w:tc>
        <w:tc>
          <w:tcPr>
            <w:tcW w:w="2410"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NOTE 7</w:t>
            </w:r>
          </w:p>
        </w:tc>
        <w:tc>
          <w:tcPr>
            <w:tcW w:w="1134"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NOTE 8</w:t>
            </w:r>
          </w:p>
        </w:tc>
        <w:tc>
          <w:tcPr>
            <w:tcW w:w="992"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0.0</w:t>
            </w:r>
          </w:p>
        </w:tc>
        <w:tc>
          <w:tcPr>
            <w:tcW w:w="992" w:type="dxa"/>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C"/>
              <w:rPr>
                <w:rFonts w:cs="Arial"/>
              </w:rPr>
            </w:pPr>
            <w:r w:rsidRPr="00116AA0">
              <w:rPr>
                <w:rFonts w:cs="Arial"/>
              </w:rPr>
              <w:t>TDD</w:t>
            </w:r>
          </w:p>
        </w:tc>
      </w:tr>
      <w:tr w:rsidR="00464CB8" w:rsidRPr="009715C6" w:rsidTr="0057700F">
        <w:trPr>
          <w:trHeight w:val="20"/>
          <w:jc w:val="center"/>
        </w:trPr>
        <w:tc>
          <w:tcPr>
            <w:tcW w:w="1475" w:type="dxa"/>
            <w:tcBorders>
              <w:top w:val="single" w:sz="4" w:space="0" w:color="auto"/>
              <w:left w:val="single" w:sz="4" w:space="0" w:color="auto"/>
              <w:bottom w:val="single" w:sz="4" w:space="0" w:color="auto"/>
              <w:right w:val="single" w:sz="4" w:space="0" w:color="auto"/>
            </w:tcBorders>
            <w:vAlign w:val="center"/>
          </w:tcPr>
          <w:p w:rsidR="00464CB8" w:rsidRPr="009715C6" w:rsidRDefault="00464CB8" w:rsidP="0057700F">
            <w:pPr>
              <w:keepNext/>
              <w:keepLines/>
              <w:spacing w:after="0"/>
              <w:jc w:val="center"/>
              <w:rPr>
                <w:rFonts w:ascii="Arial" w:eastAsia="ＭＳ 明朝" w:hAnsi="Arial" w:cs="Arial"/>
                <w:sz w:val="18"/>
                <w:szCs w:val="18"/>
              </w:rPr>
            </w:pPr>
            <w:r w:rsidRPr="009715C6">
              <w:rPr>
                <w:rFonts w:ascii="Arial" w:eastAsia="ＭＳ 明朝" w:hAnsi="Arial" w:cs="Arial"/>
                <w:sz w:val="18"/>
                <w:szCs w:val="18"/>
              </w:rPr>
              <w:t>CA_41C-41C</w:t>
            </w:r>
          </w:p>
        </w:tc>
        <w:tc>
          <w:tcPr>
            <w:tcW w:w="1430" w:type="dxa"/>
            <w:tcBorders>
              <w:top w:val="single" w:sz="4" w:space="0" w:color="auto"/>
              <w:left w:val="single" w:sz="4" w:space="0" w:color="auto"/>
              <w:bottom w:val="single" w:sz="4" w:space="0" w:color="auto"/>
              <w:right w:val="single" w:sz="4" w:space="0" w:color="auto"/>
            </w:tcBorders>
            <w:vAlign w:val="center"/>
          </w:tcPr>
          <w:p w:rsidR="00464CB8" w:rsidRPr="009715C6" w:rsidRDefault="00464CB8" w:rsidP="0057700F">
            <w:pPr>
              <w:keepNext/>
              <w:keepLines/>
              <w:spacing w:after="0"/>
              <w:jc w:val="center"/>
              <w:rPr>
                <w:rFonts w:ascii="Arial" w:eastAsia="ＭＳ 明朝" w:hAnsi="Arial" w:cs="Arial"/>
                <w:sz w:val="18"/>
                <w:szCs w:val="18"/>
              </w:rPr>
            </w:pPr>
            <w:r w:rsidRPr="009715C6">
              <w:rPr>
                <w:rFonts w:ascii="Arial" w:eastAsia="ＭＳ 明朝" w:hAnsi="Arial" w:cs="Arial"/>
                <w:sz w:val="18"/>
                <w:szCs w:val="18"/>
              </w:rPr>
              <w:t>NOTE 6</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9715C6" w:rsidRDefault="00464CB8" w:rsidP="0057700F">
            <w:pPr>
              <w:keepNext/>
              <w:keepLines/>
              <w:spacing w:after="0"/>
              <w:jc w:val="center"/>
              <w:rPr>
                <w:rFonts w:ascii="Arial" w:eastAsia="ＭＳ 明朝" w:hAnsi="Arial" w:cs="Arial"/>
                <w:sz w:val="18"/>
                <w:szCs w:val="18"/>
              </w:rPr>
            </w:pPr>
            <w:r w:rsidRPr="009715C6">
              <w:rPr>
                <w:rFonts w:ascii="Arial" w:eastAsia="ＭＳ 明朝" w:hAnsi="Arial" w:cs="Arial"/>
                <w:sz w:val="18"/>
                <w:szCs w:val="18"/>
              </w:rPr>
              <w:t>NOTE 7</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9715C6" w:rsidRDefault="00464CB8" w:rsidP="0057700F">
            <w:pPr>
              <w:keepNext/>
              <w:keepLines/>
              <w:spacing w:after="0"/>
              <w:jc w:val="center"/>
              <w:rPr>
                <w:rFonts w:ascii="Arial" w:eastAsia="ＭＳ 明朝" w:hAnsi="Arial" w:cs="Arial"/>
                <w:sz w:val="18"/>
                <w:szCs w:val="18"/>
              </w:rPr>
            </w:pPr>
            <w:r w:rsidRPr="009715C6">
              <w:rPr>
                <w:rFonts w:ascii="Arial" w:eastAsia="ＭＳ 明朝" w:hAnsi="Arial" w:cs="Arial"/>
                <w:sz w:val="18"/>
                <w:szCs w:val="18"/>
              </w:rPr>
              <w:t>NOTE 8</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9715C6" w:rsidRDefault="00464CB8" w:rsidP="0057700F">
            <w:pPr>
              <w:keepNext/>
              <w:keepLines/>
              <w:spacing w:after="0"/>
              <w:jc w:val="center"/>
              <w:rPr>
                <w:rFonts w:ascii="Arial" w:eastAsia="ＭＳ 明朝" w:hAnsi="Arial" w:cs="Arial"/>
                <w:sz w:val="18"/>
                <w:szCs w:val="18"/>
              </w:rPr>
            </w:pPr>
            <w:r w:rsidRPr="009715C6">
              <w:rPr>
                <w:rFonts w:ascii="Arial" w:eastAsia="ＭＳ 明朝" w:hAnsi="Arial" w:cs="Arial"/>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9715C6" w:rsidRDefault="00464CB8" w:rsidP="0057700F">
            <w:pPr>
              <w:keepNext/>
              <w:keepLines/>
              <w:spacing w:after="0"/>
              <w:jc w:val="center"/>
              <w:rPr>
                <w:rFonts w:ascii="Arial" w:eastAsia="ＭＳ 明朝" w:hAnsi="Arial" w:cs="Arial"/>
                <w:sz w:val="18"/>
                <w:szCs w:val="18"/>
              </w:rPr>
            </w:pPr>
            <w:r w:rsidRPr="009715C6">
              <w:rPr>
                <w:rFonts w:ascii="Arial" w:eastAsia="ＭＳ 明朝" w:hAnsi="Arial" w:cs="Arial"/>
                <w:sz w:val="18"/>
                <w:szCs w:val="18"/>
              </w:rPr>
              <w:t>TDD</w:t>
            </w:r>
          </w:p>
        </w:tc>
      </w:tr>
      <w:tr w:rsidR="00464CB8" w:rsidRPr="009715C6" w:rsidTr="0057700F">
        <w:trPr>
          <w:trHeight w:val="20"/>
          <w:jc w:val="center"/>
        </w:trPr>
        <w:tc>
          <w:tcPr>
            <w:tcW w:w="1475"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CA_4</w:t>
            </w:r>
            <w:r w:rsidRPr="00116AA0">
              <w:rPr>
                <w:rFonts w:eastAsia="ＭＳ 明朝" w:cs="Arial" w:hint="eastAsia"/>
              </w:rPr>
              <w:t>2</w:t>
            </w:r>
            <w:r w:rsidRPr="00116AA0">
              <w:rPr>
                <w:rFonts w:eastAsia="ＭＳ 明朝" w:cs="Arial"/>
              </w:rPr>
              <w:t>A-4</w:t>
            </w:r>
            <w:r w:rsidRPr="00116AA0">
              <w:rPr>
                <w:rFonts w:eastAsia="ＭＳ 明朝" w:cs="Arial" w:hint="eastAsia"/>
              </w:rPr>
              <w:t>2</w:t>
            </w:r>
            <w:r w:rsidRPr="00116AA0">
              <w:rPr>
                <w:rFonts w:eastAsia="ＭＳ 明朝" w:cs="Arial"/>
              </w:rPr>
              <w:t>A</w:t>
            </w:r>
          </w:p>
        </w:tc>
        <w:tc>
          <w:tcPr>
            <w:tcW w:w="143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NOTE 6</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NOTE 7</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NOTE 8</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0.0</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TDD</w:t>
            </w:r>
          </w:p>
        </w:tc>
      </w:tr>
      <w:tr w:rsidR="00464CB8" w:rsidRPr="009715C6" w:rsidTr="0057700F">
        <w:trPr>
          <w:trHeight w:val="20"/>
          <w:jc w:val="center"/>
        </w:trPr>
        <w:tc>
          <w:tcPr>
            <w:tcW w:w="1475"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CA_4</w:t>
            </w:r>
            <w:r w:rsidRPr="00116AA0">
              <w:rPr>
                <w:rFonts w:eastAsia="ＭＳ 明朝" w:cs="Arial" w:hint="eastAsia"/>
              </w:rPr>
              <w:t>2</w:t>
            </w:r>
            <w:r w:rsidRPr="00116AA0">
              <w:rPr>
                <w:rFonts w:eastAsia="ＭＳ 明朝" w:cs="Arial"/>
              </w:rPr>
              <w:t>A-4</w:t>
            </w:r>
            <w:r w:rsidRPr="00116AA0">
              <w:rPr>
                <w:rFonts w:eastAsia="ＭＳ 明朝" w:cs="Arial" w:hint="eastAsia"/>
              </w:rPr>
              <w:t>2C</w:t>
            </w:r>
          </w:p>
        </w:tc>
        <w:tc>
          <w:tcPr>
            <w:tcW w:w="143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NOTE 6</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NOTE 7</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NOTE 8</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0.0</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TDD</w:t>
            </w:r>
          </w:p>
        </w:tc>
      </w:tr>
      <w:tr w:rsidR="00464CB8" w:rsidRPr="009715C6" w:rsidTr="0057700F">
        <w:trPr>
          <w:trHeight w:val="20"/>
          <w:jc w:val="center"/>
        </w:trPr>
        <w:tc>
          <w:tcPr>
            <w:tcW w:w="1475"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szCs w:val="22"/>
                <w:lang w:val="en-US" w:bidi="en-US"/>
              </w:rPr>
              <w:t>CA_4</w:t>
            </w:r>
            <w:r w:rsidRPr="00116AA0">
              <w:rPr>
                <w:rFonts w:eastAsia="ＭＳ 明朝" w:cs="Arial" w:hint="eastAsia"/>
                <w:szCs w:val="22"/>
                <w:lang w:val="en-US" w:bidi="en-US"/>
              </w:rPr>
              <w:t>2</w:t>
            </w:r>
            <w:r w:rsidRPr="00116AA0">
              <w:rPr>
                <w:rFonts w:eastAsia="ＭＳ 明朝" w:cs="Arial"/>
                <w:szCs w:val="22"/>
                <w:lang w:val="en-US" w:bidi="en-US"/>
              </w:rPr>
              <w:t>A-4</w:t>
            </w:r>
            <w:r w:rsidRPr="00116AA0">
              <w:rPr>
                <w:rFonts w:eastAsia="ＭＳ 明朝" w:cs="Arial" w:hint="eastAsia"/>
                <w:szCs w:val="22"/>
                <w:lang w:val="en-US" w:bidi="en-US"/>
              </w:rPr>
              <w:t>2</w:t>
            </w:r>
            <w:r w:rsidRPr="00116AA0">
              <w:rPr>
                <w:rFonts w:cs="Arial" w:hint="eastAsia"/>
                <w:szCs w:val="22"/>
                <w:lang w:val="en-US" w:eastAsia="zh-CN" w:bidi="en-US"/>
              </w:rPr>
              <w:t>D</w:t>
            </w:r>
          </w:p>
        </w:tc>
        <w:tc>
          <w:tcPr>
            <w:tcW w:w="143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szCs w:val="22"/>
                <w:lang w:val="en-US" w:bidi="en-US"/>
              </w:rPr>
              <w:t>NOTE 6</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szCs w:val="22"/>
                <w:lang w:val="en-US" w:bidi="en-US"/>
              </w:rPr>
              <w:t>NOTE 7</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szCs w:val="22"/>
                <w:lang w:val="en-US" w:bidi="en-US"/>
              </w:rPr>
              <w:t>NOTE 8</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szCs w:val="22"/>
                <w:lang w:val="en-US" w:bidi="en-US"/>
              </w:rPr>
              <w:t>0.0</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szCs w:val="22"/>
                <w:lang w:val="en-US" w:bidi="en-US"/>
              </w:rPr>
              <w:t>TDD</w:t>
            </w:r>
          </w:p>
        </w:tc>
      </w:tr>
      <w:tr w:rsidR="00464CB8" w:rsidRPr="009715C6" w:rsidTr="0057700F">
        <w:trPr>
          <w:trHeight w:val="20"/>
          <w:jc w:val="center"/>
        </w:trPr>
        <w:tc>
          <w:tcPr>
            <w:tcW w:w="1475"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CA_4</w:t>
            </w:r>
            <w:r w:rsidRPr="00116AA0">
              <w:rPr>
                <w:rFonts w:eastAsia="ＭＳ 明朝" w:cs="Arial" w:hint="eastAsia"/>
              </w:rPr>
              <w:t>2C</w:t>
            </w:r>
            <w:r w:rsidRPr="00116AA0">
              <w:rPr>
                <w:rFonts w:eastAsia="ＭＳ 明朝" w:cs="Arial"/>
              </w:rPr>
              <w:t>-4</w:t>
            </w:r>
            <w:r w:rsidRPr="00116AA0">
              <w:rPr>
                <w:rFonts w:eastAsia="ＭＳ 明朝" w:cs="Arial" w:hint="eastAsia"/>
              </w:rPr>
              <w:t>2</w:t>
            </w:r>
            <w:r w:rsidRPr="00116AA0">
              <w:rPr>
                <w:rFonts w:eastAsia="ＭＳ 明朝" w:cs="Arial"/>
              </w:rPr>
              <w:t>A</w:t>
            </w:r>
          </w:p>
        </w:tc>
        <w:tc>
          <w:tcPr>
            <w:tcW w:w="143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NOTE 6</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NOTE 7</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NOTE 8</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0.0</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TDD</w:t>
            </w:r>
          </w:p>
        </w:tc>
      </w:tr>
      <w:tr w:rsidR="00464CB8" w:rsidRPr="009715C6" w:rsidTr="0057700F">
        <w:trPr>
          <w:trHeight w:val="20"/>
          <w:jc w:val="center"/>
        </w:trPr>
        <w:tc>
          <w:tcPr>
            <w:tcW w:w="1475" w:type="dxa"/>
            <w:tcBorders>
              <w:top w:val="single" w:sz="4" w:space="0" w:color="auto"/>
              <w:left w:val="single" w:sz="4" w:space="0" w:color="auto"/>
              <w:bottom w:val="single" w:sz="4" w:space="0" w:color="auto"/>
              <w:right w:val="single" w:sz="4" w:space="0" w:color="auto"/>
            </w:tcBorders>
            <w:vAlign w:val="center"/>
          </w:tcPr>
          <w:p w:rsidR="00464CB8" w:rsidRPr="009715C6" w:rsidRDefault="00464CB8" w:rsidP="0057700F">
            <w:pPr>
              <w:keepNext/>
              <w:keepLines/>
              <w:spacing w:after="0" w:line="276" w:lineRule="auto"/>
              <w:jc w:val="center"/>
              <w:rPr>
                <w:rFonts w:ascii="Arial" w:eastAsia="ＭＳ 明朝" w:hAnsi="Arial"/>
                <w:sz w:val="18"/>
                <w:szCs w:val="22"/>
                <w:lang w:val="en-US" w:bidi="en-US"/>
              </w:rPr>
            </w:pPr>
            <w:r w:rsidRPr="009715C6">
              <w:rPr>
                <w:rFonts w:ascii="Arial" w:eastAsia="ＭＳ 明朝" w:hAnsi="Arial"/>
                <w:sz w:val="18"/>
                <w:szCs w:val="22"/>
                <w:lang w:val="en-US" w:bidi="en-US"/>
              </w:rPr>
              <w:t>CA_4</w:t>
            </w:r>
            <w:r w:rsidRPr="009715C6">
              <w:rPr>
                <w:rFonts w:ascii="Arial" w:eastAsia="ＭＳ 明朝" w:hAnsi="Arial" w:hint="eastAsia"/>
                <w:sz w:val="18"/>
                <w:szCs w:val="22"/>
                <w:lang w:val="en-US" w:bidi="en-US"/>
              </w:rPr>
              <w:t>2</w:t>
            </w:r>
            <w:r w:rsidRPr="009715C6">
              <w:rPr>
                <w:rFonts w:ascii="Arial" w:hAnsi="Arial" w:hint="eastAsia"/>
                <w:sz w:val="18"/>
                <w:szCs w:val="22"/>
                <w:lang w:val="en-US" w:eastAsia="zh-CN" w:bidi="en-US"/>
              </w:rPr>
              <w:t>C</w:t>
            </w:r>
            <w:r w:rsidRPr="009715C6">
              <w:rPr>
                <w:rFonts w:ascii="Arial" w:eastAsia="ＭＳ 明朝" w:hAnsi="Arial"/>
                <w:sz w:val="18"/>
                <w:szCs w:val="22"/>
                <w:lang w:val="en-US" w:bidi="en-US"/>
              </w:rPr>
              <w:t>-4</w:t>
            </w:r>
            <w:r w:rsidRPr="009715C6">
              <w:rPr>
                <w:rFonts w:ascii="Arial" w:eastAsia="ＭＳ 明朝" w:hAnsi="Arial" w:hint="eastAsia"/>
                <w:sz w:val="18"/>
                <w:szCs w:val="22"/>
                <w:lang w:val="en-US" w:bidi="en-US"/>
              </w:rPr>
              <w:t>2</w:t>
            </w:r>
            <w:r w:rsidRPr="009715C6">
              <w:rPr>
                <w:rFonts w:ascii="Arial" w:hAnsi="Arial" w:hint="eastAsia"/>
                <w:sz w:val="18"/>
                <w:szCs w:val="22"/>
                <w:lang w:val="en-US" w:eastAsia="zh-CN" w:bidi="en-US"/>
              </w:rPr>
              <w:t>C</w:t>
            </w:r>
          </w:p>
        </w:tc>
        <w:tc>
          <w:tcPr>
            <w:tcW w:w="1430" w:type="dxa"/>
            <w:tcBorders>
              <w:top w:val="single" w:sz="4" w:space="0" w:color="auto"/>
              <w:left w:val="single" w:sz="4" w:space="0" w:color="auto"/>
              <w:bottom w:val="single" w:sz="4" w:space="0" w:color="auto"/>
              <w:right w:val="single" w:sz="4" w:space="0" w:color="auto"/>
            </w:tcBorders>
            <w:vAlign w:val="center"/>
          </w:tcPr>
          <w:p w:rsidR="00464CB8" w:rsidRPr="009715C6" w:rsidRDefault="00464CB8" w:rsidP="0057700F">
            <w:pPr>
              <w:keepNext/>
              <w:keepLines/>
              <w:spacing w:after="0" w:line="276" w:lineRule="auto"/>
              <w:jc w:val="center"/>
              <w:rPr>
                <w:rFonts w:ascii="Arial" w:eastAsia="ＭＳ 明朝" w:hAnsi="Arial"/>
                <w:sz w:val="18"/>
                <w:szCs w:val="22"/>
                <w:lang w:val="en-US" w:bidi="en-US"/>
              </w:rPr>
            </w:pPr>
            <w:r w:rsidRPr="009715C6">
              <w:rPr>
                <w:rFonts w:ascii="Arial" w:eastAsia="ＭＳ 明朝" w:hAnsi="Arial"/>
                <w:sz w:val="18"/>
                <w:szCs w:val="22"/>
                <w:lang w:val="en-US" w:bidi="en-US"/>
              </w:rPr>
              <w:t>NOTE 6</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9715C6" w:rsidRDefault="00464CB8" w:rsidP="0057700F">
            <w:pPr>
              <w:keepNext/>
              <w:keepLines/>
              <w:spacing w:after="0" w:line="276" w:lineRule="auto"/>
              <w:jc w:val="center"/>
              <w:rPr>
                <w:rFonts w:ascii="Arial" w:eastAsia="ＭＳ 明朝" w:hAnsi="Arial"/>
                <w:sz w:val="18"/>
                <w:szCs w:val="22"/>
                <w:lang w:val="en-US" w:bidi="en-US"/>
              </w:rPr>
            </w:pPr>
            <w:r w:rsidRPr="009715C6">
              <w:rPr>
                <w:rFonts w:ascii="Arial" w:eastAsia="ＭＳ 明朝" w:hAnsi="Arial"/>
                <w:sz w:val="18"/>
                <w:szCs w:val="22"/>
                <w:lang w:val="en-US" w:bidi="en-US"/>
              </w:rPr>
              <w:t>NOTE 7</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9715C6" w:rsidRDefault="00464CB8" w:rsidP="0057700F">
            <w:pPr>
              <w:keepNext/>
              <w:keepLines/>
              <w:spacing w:after="0" w:line="276" w:lineRule="auto"/>
              <w:jc w:val="center"/>
              <w:rPr>
                <w:rFonts w:ascii="Arial" w:eastAsia="ＭＳ 明朝" w:hAnsi="Arial"/>
                <w:sz w:val="18"/>
                <w:szCs w:val="22"/>
                <w:lang w:val="en-US" w:bidi="en-US"/>
              </w:rPr>
            </w:pPr>
            <w:r w:rsidRPr="009715C6">
              <w:rPr>
                <w:rFonts w:ascii="Arial" w:eastAsia="ＭＳ 明朝" w:hAnsi="Arial"/>
                <w:sz w:val="18"/>
                <w:szCs w:val="22"/>
                <w:lang w:val="en-US" w:bidi="en-US"/>
              </w:rPr>
              <w:t>NOTE 8</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9715C6" w:rsidRDefault="00464CB8" w:rsidP="0057700F">
            <w:pPr>
              <w:keepNext/>
              <w:keepLines/>
              <w:spacing w:after="0" w:line="276" w:lineRule="auto"/>
              <w:jc w:val="center"/>
              <w:rPr>
                <w:rFonts w:ascii="Arial" w:eastAsia="ＭＳ 明朝" w:hAnsi="Arial"/>
                <w:sz w:val="18"/>
                <w:szCs w:val="22"/>
                <w:lang w:val="en-US" w:bidi="en-US"/>
              </w:rPr>
            </w:pPr>
            <w:r w:rsidRPr="009715C6">
              <w:rPr>
                <w:rFonts w:ascii="Arial" w:eastAsia="ＭＳ 明朝" w:hAnsi="Arial"/>
                <w:sz w:val="18"/>
                <w:szCs w:val="22"/>
                <w:lang w:val="en-US" w:bidi="en-US"/>
              </w:rPr>
              <w:t>0.0</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9715C6" w:rsidRDefault="00464CB8" w:rsidP="0057700F">
            <w:pPr>
              <w:keepNext/>
              <w:keepLines/>
              <w:spacing w:after="0" w:line="276" w:lineRule="auto"/>
              <w:jc w:val="center"/>
              <w:rPr>
                <w:rFonts w:ascii="Arial" w:eastAsia="ＭＳ 明朝" w:hAnsi="Arial"/>
                <w:sz w:val="18"/>
                <w:szCs w:val="22"/>
                <w:lang w:val="en-US" w:bidi="en-US"/>
              </w:rPr>
            </w:pPr>
            <w:r w:rsidRPr="009715C6">
              <w:rPr>
                <w:rFonts w:ascii="Arial" w:eastAsia="ＭＳ 明朝" w:hAnsi="Arial"/>
                <w:sz w:val="18"/>
                <w:szCs w:val="22"/>
                <w:lang w:val="en-US" w:bidi="en-US"/>
              </w:rPr>
              <w:t>TDD</w:t>
            </w:r>
          </w:p>
        </w:tc>
      </w:tr>
      <w:tr w:rsidR="00464CB8" w:rsidRPr="009715C6" w:rsidTr="0057700F">
        <w:trPr>
          <w:trHeight w:val="20"/>
          <w:jc w:val="center"/>
        </w:trPr>
        <w:tc>
          <w:tcPr>
            <w:tcW w:w="1475" w:type="dxa"/>
            <w:tcBorders>
              <w:top w:val="single" w:sz="4" w:space="0" w:color="auto"/>
              <w:left w:val="single" w:sz="4" w:space="0" w:color="auto"/>
              <w:bottom w:val="single" w:sz="4" w:space="0" w:color="auto"/>
              <w:right w:val="single" w:sz="4" w:space="0" w:color="auto"/>
            </w:tcBorders>
            <w:vAlign w:val="center"/>
          </w:tcPr>
          <w:p w:rsidR="00464CB8" w:rsidRPr="009715C6" w:rsidRDefault="00464CB8" w:rsidP="0057700F">
            <w:pPr>
              <w:keepNext/>
              <w:keepLines/>
              <w:spacing w:after="0" w:line="276" w:lineRule="auto"/>
              <w:jc w:val="center"/>
              <w:rPr>
                <w:rFonts w:ascii="Arial" w:eastAsia="ＭＳ 明朝" w:hAnsi="Arial"/>
                <w:sz w:val="18"/>
                <w:szCs w:val="22"/>
                <w:lang w:val="en-US" w:bidi="en-US"/>
              </w:rPr>
            </w:pPr>
            <w:r w:rsidRPr="009715C6">
              <w:rPr>
                <w:rFonts w:ascii="Arial" w:eastAsia="ＭＳ 明朝" w:hAnsi="Arial"/>
                <w:sz w:val="18"/>
                <w:szCs w:val="22"/>
                <w:lang w:val="en-US" w:bidi="en-US"/>
              </w:rPr>
              <w:t>CA_4</w:t>
            </w:r>
            <w:r w:rsidRPr="009715C6">
              <w:rPr>
                <w:rFonts w:ascii="Arial" w:eastAsia="ＭＳ 明朝" w:hAnsi="Arial" w:hint="eastAsia"/>
                <w:sz w:val="18"/>
                <w:szCs w:val="22"/>
                <w:lang w:val="en-US" w:bidi="en-US"/>
              </w:rPr>
              <w:t>2</w:t>
            </w:r>
            <w:r w:rsidRPr="009715C6">
              <w:rPr>
                <w:rFonts w:ascii="Arial" w:hAnsi="Arial" w:hint="eastAsia"/>
                <w:sz w:val="18"/>
                <w:szCs w:val="22"/>
                <w:lang w:val="en-US" w:eastAsia="zh-CN" w:bidi="en-US"/>
              </w:rPr>
              <w:t>D</w:t>
            </w:r>
            <w:r w:rsidRPr="009715C6">
              <w:rPr>
                <w:rFonts w:ascii="Arial" w:eastAsia="ＭＳ 明朝" w:hAnsi="Arial"/>
                <w:sz w:val="18"/>
                <w:szCs w:val="22"/>
                <w:lang w:val="en-US" w:bidi="en-US"/>
              </w:rPr>
              <w:t>-4</w:t>
            </w:r>
            <w:r w:rsidRPr="009715C6">
              <w:rPr>
                <w:rFonts w:ascii="Arial" w:eastAsia="ＭＳ 明朝" w:hAnsi="Arial" w:hint="eastAsia"/>
                <w:sz w:val="18"/>
                <w:szCs w:val="22"/>
                <w:lang w:val="en-US" w:bidi="en-US"/>
              </w:rPr>
              <w:t>2</w:t>
            </w:r>
            <w:r w:rsidRPr="009715C6">
              <w:rPr>
                <w:rFonts w:ascii="Arial" w:eastAsia="ＭＳ 明朝" w:hAnsi="Arial"/>
                <w:sz w:val="18"/>
                <w:szCs w:val="22"/>
                <w:lang w:val="en-US" w:bidi="en-US"/>
              </w:rPr>
              <w:t>A</w:t>
            </w:r>
          </w:p>
        </w:tc>
        <w:tc>
          <w:tcPr>
            <w:tcW w:w="1430" w:type="dxa"/>
            <w:tcBorders>
              <w:top w:val="single" w:sz="4" w:space="0" w:color="auto"/>
              <w:left w:val="single" w:sz="4" w:space="0" w:color="auto"/>
              <w:bottom w:val="single" w:sz="4" w:space="0" w:color="auto"/>
              <w:right w:val="single" w:sz="4" w:space="0" w:color="auto"/>
            </w:tcBorders>
            <w:vAlign w:val="center"/>
          </w:tcPr>
          <w:p w:rsidR="00464CB8" w:rsidRPr="009715C6" w:rsidRDefault="00464CB8" w:rsidP="0057700F">
            <w:pPr>
              <w:keepNext/>
              <w:keepLines/>
              <w:spacing w:after="0" w:line="276" w:lineRule="auto"/>
              <w:jc w:val="center"/>
              <w:rPr>
                <w:rFonts w:ascii="Arial" w:eastAsia="ＭＳ 明朝" w:hAnsi="Arial"/>
                <w:sz w:val="18"/>
                <w:szCs w:val="22"/>
                <w:lang w:val="en-US" w:bidi="en-US"/>
              </w:rPr>
            </w:pPr>
            <w:r w:rsidRPr="009715C6">
              <w:rPr>
                <w:rFonts w:ascii="Arial" w:eastAsia="ＭＳ 明朝" w:hAnsi="Arial"/>
                <w:sz w:val="18"/>
                <w:szCs w:val="22"/>
                <w:lang w:val="en-US" w:bidi="en-US"/>
              </w:rPr>
              <w:t>NOTE 6</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9715C6" w:rsidRDefault="00464CB8" w:rsidP="0057700F">
            <w:pPr>
              <w:keepNext/>
              <w:keepLines/>
              <w:spacing w:after="0" w:line="276" w:lineRule="auto"/>
              <w:jc w:val="center"/>
              <w:rPr>
                <w:rFonts w:ascii="Arial" w:eastAsia="ＭＳ 明朝" w:hAnsi="Arial"/>
                <w:sz w:val="18"/>
                <w:szCs w:val="22"/>
                <w:lang w:val="en-US" w:bidi="en-US"/>
              </w:rPr>
            </w:pPr>
            <w:r w:rsidRPr="009715C6">
              <w:rPr>
                <w:rFonts w:ascii="Arial" w:eastAsia="ＭＳ 明朝" w:hAnsi="Arial"/>
                <w:sz w:val="18"/>
                <w:szCs w:val="22"/>
                <w:lang w:val="en-US" w:bidi="en-US"/>
              </w:rPr>
              <w:t>NOTE 7</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9715C6" w:rsidRDefault="00464CB8" w:rsidP="0057700F">
            <w:pPr>
              <w:keepNext/>
              <w:keepLines/>
              <w:spacing w:after="0" w:line="276" w:lineRule="auto"/>
              <w:jc w:val="center"/>
              <w:rPr>
                <w:rFonts w:ascii="Arial" w:eastAsia="ＭＳ 明朝" w:hAnsi="Arial"/>
                <w:sz w:val="18"/>
                <w:szCs w:val="22"/>
                <w:lang w:val="en-US" w:bidi="en-US"/>
              </w:rPr>
            </w:pPr>
            <w:r w:rsidRPr="009715C6">
              <w:rPr>
                <w:rFonts w:ascii="Arial" w:eastAsia="ＭＳ 明朝" w:hAnsi="Arial"/>
                <w:sz w:val="18"/>
                <w:szCs w:val="22"/>
                <w:lang w:val="en-US" w:bidi="en-US"/>
              </w:rPr>
              <w:t>NOTE 8</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9715C6" w:rsidRDefault="00464CB8" w:rsidP="0057700F">
            <w:pPr>
              <w:keepNext/>
              <w:keepLines/>
              <w:spacing w:after="0" w:line="276" w:lineRule="auto"/>
              <w:jc w:val="center"/>
              <w:rPr>
                <w:rFonts w:ascii="Arial" w:eastAsia="ＭＳ 明朝" w:hAnsi="Arial"/>
                <w:sz w:val="18"/>
                <w:szCs w:val="22"/>
                <w:lang w:val="en-US" w:bidi="en-US"/>
              </w:rPr>
            </w:pPr>
            <w:r w:rsidRPr="009715C6">
              <w:rPr>
                <w:rFonts w:ascii="Arial" w:eastAsia="ＭＳ 明朝" w:hAnsi="Arial"/>
                <w:sz w:val="18"/>
                <w:szCs w:val="22"/>
                <w:lang w:val="en-US" w:bidi="en-US"/>
              </w:rPr>
              <w:t>0.0</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9715C6" w:rsidRDefault="00464CB8" w:rsidP="0057700F">
            <w:pPr>
              <w:keepNext/>
              <w:keepLines/>
              <w:spacing w:after="0" w:line="276" w:lineRule="auto"/>
              <w:jc w:val="center"/>
              <w:rPr>
                <w:rFonts w:ascii="Arial" w:eastAsia="ＭＳ 明朝" w:hAnsi="Arial"/>
                <w:sz w:val="18"/>
                <w:szCs w:val="22"/>
                <w:lang w:val="en-US" w:bidi="en-US"/>
              </w:rPr>
            </w:pPr>
            <w:r w:rsidRPr="009715C6">
              <w:rPr>
                <w:rFonts w:ascii="Arial" w:eastAsia="ＭＳ 明朝" w:hAnsi="Arial"/>
                <w:sz w:val="18"/>
                <w:szCs w:val="22"/>
                <w:lang w:val="en-US" w:bidi="en-US"/>
              </w:rPr>
              <w:t>TDD</w:t>
            </w:r>
          </w:p>
        </w:tc>
      </w:tr>
      <w:tr w:rsidR="00464CB8" w:rsidRPr="009715C6" w:rsidTr="0057700F">
        <w:trPr>
          <w:trHeight w:val="20"/>
          <w:jc w:val="center"/>
        </w:trPr>
        <w:tc>
          <w:tcPr>
            <w:tcW w:w="1475"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CA_66A-66A</w:t>
            </w:r>
          </w:p>
        </w:tc>
        <w:tc>
          <w:tcPr>
            <w:tcW w:w="143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NOTE 6</w:t>
            </w:r>
          </w:p>
        </w:tc>
        <w:tc>
          <w:tcPr>
            <w:tcW w:w="241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NOTE 7</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NOTE 8, NOTE 16</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0.0</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352"/>
          <w:jc w:val="center"/>
        </w:trPr>
        <w:tc>
          <w:tcPr>
            <w:tcW w:w="8433" w:type="dxa"/>
            <w:gridSpan w:val="6"/>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N"/>
              <w:rPr>
                <w:rFonts w:cs="Arial"/>
              </w:rPr>
            </w:pPr>
            <w:r w:rsidRPr="00116AA0">
              <w:rPr>
                <w:rFonts w:cs="Arial"/>
              </w:rPr>
              <w:t>NOTE 1:</w:t>
            </w:r>
            <w:r w:rsidRPr="00116AA0">
              <w:rPr>
                <w:rFonts w:cs="Arial"/>
              </w:rPr>
              <w:tab/>
            </w:r>
            <w:r w:rsidRPr="00116AA0">
              <w:rPr>
                <w:rFonts w:cs="Arial"/>
                <w:vertAlign w:val="superscript"/>
              </w:rPr>
              <w:t>1</w:t>
            </w:r>
            <w:r w:rsidRPr="00116AA0">
              <w:rPr>
                <w:rFonts w:cs="Arial"/>
              </w:rPr>
              <w:t xml:space="preserve"> refers to the UL resource blocks shall be located as close as possible to the downlink operating band but confined within the transmission.</w:t>
            </w:r>
          </w:p>
          <w:p w:rsidR="00464CB8" w:rsidRPr="00116AA0" w:rsidRDefault="00464CB8" w:rsidP="0057700F">
            <w:pPr>
              <w:pStyle w:val="TAN"/>
              <w:rPr>
                <w:rFonts w:cs="Arial"/>
              </w:rPr>
            </w:pPr>
            <w:r w:rsidRPr="00116AA0">
              <w:rPr>
                <w:rFonts w:cs="Arial"/>
              </w:rPr>
              <w:t>NOTE 2:</w:t>
            </w:r>
            <w:r w:rsidRPr="00116AA0">
              <w:rPr>
                <w:rFonts w:cs="Arial"/>
              </w:rPr>
              <w:tab/>
            </w:r>
            <w:proofErr w:type="spellStart"/>
            <w:r w:rsidRPr="00116AA0">
              <w:rPr>
                <w:rFonts w:cs="Arial"/>
              </w:rPr>
              <w:t>W</w:t>
            </w:r>
            <w:r w:rsidRPr="00116AA0">
              <w:rPr>
                <w:rFonts w:cs="Arial"/>
                <w:vertAlign w:val="subscript"/>
              </w:rPr>
              <w:t>gap</w:t>
            </w:r>
            <w:proofErr w:type="spellEnd"/>
            <w:r w:rsidRPr="00116AA0">
              <w:rPr>
                <w:rFonts w:cs="Arial"/>
              </w:rPr>
              <w:t xml:space="preserve"> is the sub-block gap between the two sub-blocks.</w:t>
            </w:r>
          </w:p>
          <w:p w:rsidR="00464CB8" w:rsidRPr="00116AA0" w:rsidRDefault="00464CB8" w:rsidP="0057700F">
            <w:pPr>
              <w:pStyle w:val="TAN"/>
              <w:rPr>
                <w:rFonts w:cs="Arial"/>
              </w:rPr>
            </w:pPr>
            <w:r w:rsidRPr="00116AA0">
              <w:rPr>
                <w:rFonts w:cs="Arial"/>
              </w:rPr>
              <w:t>NOTE 3:</w:t>
            </w:r>
            <w:r w:rsidRPr="00116AA0">
              <w:rPr>
                <w:rFonts w:cs="Arial"/>
              </w:rPr>
              <w:tab/>
              <w:t xml:space="preserve">The carrier </w:t>
            </w:r>
            <w:proofErr w:type="spellStart"/>
            <w:r w:rsidRPr="00116AA0">
              <w:rPr>
                <w:rFonts w:cs="Arial"/>
              </w:rPr>
              <w:t>center</w:t>
            </w:r>
            <w:proofErr w:type="spellEnd"/>
            <w:r w:rsidRPr="00116AA0">
              <w:rPr>
                <w:rFonts w:cs="Arial"/>
              </w:rPr>
              <w:t xml:space="preserve"> frequency of PCC in the UL operating band is configured closer to the DL operating band.</w:t>
            </w:r>
          </w:p>
          <w:p w:rsidR="00464CB8" w:rsidRPr="00116AA0" w:rsidRDefault="00464CB8" w:rsidP="0057700F">
            <w:pPr>
              <w:pStyle w:val="TAN"/>
              <w:rPr>
                <w:rFonts w:cs="Arial"/>
              </w:rPr>
            </w:pPr>
            <w:r w:rsidRPr="00116AA0">
              <w:rPr>
                <w:rFonts w:cs="Arial"/>
              </w:rPr>
              <w:t>NOTE 4:</w:t>
            </w:r>
            <w:r w:rsidRPr="00116AA0">
              <w:rPr>
                <w:rFonts w:cs="Arial"/>
              </w:rPr>
              <w:tab/>
            </w:r>
            <w:r w:rsidRPr="00116AA0">
              <w:rPr>
                <w:rFonts w:cs="Arial"/>
                <w:vertAlign w:val="superscript"/>
              </w:rPr>
              <w:t>4</w:t>
            </w:r>
            <w:r w:rsidRPr="00116AA0">
              <w:rPr>
                <w:rFonts w:cs="Arial"/>
              </w:rPr>
              <w:t xml:space="preserve"> refers to the UL resource blocks shall be located at </w:t>
            </w:r>
            <w:proofErr w:type="spellStart"/>
            <w:r w:rsidRPr="00116AA0">
              <w:rPr>
                <w:rFonts w:cs="Arial"/>
              </w:rPr>
              <w:t>RB</w:t>
            </w:r>
            <w:r w:rsidRPr="00116AA0">
              <w:rPr>
                <w:rFonts w:cs="Arial"/>
                <w:vertAlign w:val="subscript"/>
              </w:rPr>
              <w:t>start</w:t>
            </w:r>
            <w:proofErr w:type="spellEnd"/>
            <w:r w:rsidRPr="00116AA0">
              <w:rPr>
                <w:rFonts w:cs="Arial"/>
              </w:rPr>
              <w:t>=33.</w:t>
            </w:r>
          </w:p>
          <w:p w:rsidR="00464CB8" w:rsidRPr="00116AA0" w:rsidRDefault="00464CB8" w:rsidP="0057700F">
            <w:pPr>
              <w:pStyle w:val="TAN"/>
              <w:rPr>
                <w:rFonts w:cs="Arial"/>
              </w:rPr>
            </w:pPr>
            <w:r w:rsidRPr="00116AA0">
              <w:rPr>
                <w:rFonts w:cs="Arial"/>
              </w:rPr>
              <w:t>NOTE 5:</w:t>
            </w:r>
            <w:r w:rsidRPr="00116AA0">
              <w:rPr>
                <w:rFonts w:cs="Arial"/>
              </w:rPr>
              <w:tab/>
              <w:t>For the TDD intra-band non-contiguous CA configurations, the minimum requirements apply only in synchronized operation between all component carriers.</w:t>
            </w:r>
          </w:p>
          <w:p w:rsidR="00464CB8" w:rsidRPr="00116AA0" w:rsidRDefault="00464CB8" w:rsidP="0057700F">
            <w:pPr>
              <w:pStyle w:val="TAN"/>
              <w:rPr>
                <w:rFonts w:cs="Arial"/>
              </w:rPr>
            </w:pPr>
            <w:r w:rsidRPr="00116AA0">
              <w:rPr>
                <w:rFonts w:cs="Arial"/>
              </w:rPr>
              <w:t>NOTE 6:</w:t>
            </w:r>
            <w:r w:rsidRPr="00116AA0">
              <w:rPr>
                <w:rFonts w:cs="Arial"/>
              </w:rPr>
              <w:tab/>
              <w:t>All combinations of channel bandwidths defined in Table 5.6A.1-3.</w:t>
            </w:r>
          </w:p>
          <w:p w:rsidR="00464CB8" w:rsidRPr="00116AA0" w:rsidRDefault="00464CB8" w:rsidP="0057700F">
            <w:pPr>
              <w:pStyle w:val="TAN"/>
              <w:rPr>
                <w:rFonts w:cs="Arial"/>
              </w:rPr>
            </w:pPr>
            <w:r w:rsidRPr="00116AA0">
              <w:rPr>
                <w:rFonts w:cs="Arial"/>
              </w:rPr>
              <w:t>NOTE 7:</w:t>
            </w:r>
            <w:r w:rsidRPr="00116AA0">
              <w:rPr>
                <w:rFonts w:cs="Arial"/>
              </w:rPr>
              <w:tab/>
              <w:t>All applicable sub-block gap sizes.</w:t>
            </w:r>
          </w:p>
          <w:p w:rsidR="00464CB8" w:rsidRPr="00116AA0" w:rsidRDefault="00464CB8" w:rsidP="0057700F">
            <w:pPr>
              <w:pStyle w:val="TAN"/>
              <w:rPr>
                <w:rFonts w:cs="Arial"/>
              </w:rPr>
            </w:pPr>
            <w:r w:rsidRPr="00116AA0">
              <w:rPr>
                <w:rFonts w:cs="Arial"/>
              </w:rPr>
              <w:t>NOTE 8:</w:t>
            </w:r>
            <w:r w:rsidRPr="00116AA0">
              <w:rPr>
                <w:rFonts w:cs="Arial"/>
              </w:rPr>
              <w:tab/>
              <w:t>The PCC allocation is same as Transmission bandwidth configuration N</w:t>
            </w:r>
            <w:r w:rsidRPr="00116AA0">
              <w:rPr>
                <w:rFonts w:cs="Arial"/>
                <w:vertAlign w:val="subscript"/>
              </w:rPr>
              <w:t>RB</w:t>
            </w:r>
            <w:r w:rsidRPr="00116AA0">
              <w:rPr>
                <w:rFonts w:cs="Arial"/>
              </w:rPr>
              <w:t xml:space="preserve"> as defined in Table 5.6-1.</w:t>
            </w:r>
            <w:r w:rsidRPr="00116AA0">
              <w:rPr>
                <w:rFonts w:cs="Arial" w:hint="eastAsia"/>
              </w:rPr>
              <w:t xml:space="preserve"> </w:t>
            </w:r>
            <w:r w:rsidRPr="00116AA0">
              <w:rPr>
                <w:rFonts w:cs="Arial"/>
              </w:rPr>
              <w:t xml:space="preserve">In case of uplink sub-block is TDD intra-band contiguous CA then the uplink PCC and SCC allocations are the same as </w:t>
            </w:r>
            <w:proofErr w:type="spellStart"/>
            <w:r w:rsidRPr="00116AA0">
              <w:rPr>
                <w:rFonts w:cs="Arial"/>
              </w:rPr>
              <w:t>N</w:t>
            </w:r>
            <w:r w:rsidRPr="00116AA0">
              <w:rPr>
                <w:rFonts w:cs="Arial"/>
                <w:vertAlign w:val="subscript"/>
              </w:rPr>
              <w:t>RB_agg</w:t>
            </w:r>
            <w:proofErr w:type="spellEnd"/>
            <w:r w:rsidRPr="00116AA0">
              <w:rPr>
                <w:rFonts w:cs="Arial"/>
                <w:vertAlign w:val="subscript"/>
              </w:rPr>
              <w:t xml:space="preserve"> </w:t>
            </w:r>
            <w:r w:rsidRPr="00116AA0">
              <w:rPr>
                <w:rFonts w:cs="Arial"/>
              </w:rPr>
              <w:t>defined in Table 7.3.1A-1.</w:t>
            </w:r>
          </w:p>
          <w:p w:rsidR="00464CB8" w:rsidRPr="00116AA0" w:rsidRDefault="00464CB8" w:rsidP="0057700F">
            <w:pPr>
              <w:pStyle w:val="TAN"/>
              <w:rPr>
                <w:rFonts w:cs="Arial"/>
              </w:rPr>
            </w:pPr>
            <w:r w:rsidRPr="00116AA0">
              <w:rPr>
                <w:rFonts w:cs="Arial"/>
              </w:rPr>
              <w:t>NOTE 9:</w:t>
            </w:r>
            <w:r w:rsidRPr="00116AA0">
              <w:rPr>
                <w:rFonts w:cs="Arial"/>
              </w:rPr>
              <w:tab/>
            </w:r>
            <w:r w:rsidRPr="00116AA0">
              <w:rPr>
                <w:rFonts w:cs="Arial"/>
                <w:vertAlign w:val="superscript"/>
              </w:rPr>
              <w:t>9</w:t>
            </w:r>
            <w:r w:rsidRPr="00116AA0">
              <w:rPr>
                <w:rFonts w:cs="Arial"/>
              </w:rPr>
              <w:t xml:space="preserve"> refers to the UL resource blocks shall be located at </w:t>
            </w:r>
            <w:proofErr w:type="spellStart"/>
            <w:r w:rsidRPr="00116AA0">
              <w:rPr>
                <w:rFonts w:cs="Arial"/>
              </w:rPr>
              <w:t>RB</w:t>
            </w:r>
            <w:r w:rsidRPr="00116AA0">
              <w:rPr>
                <w:rFonts w:cs="Arial"/>
                <w:vertAlign w:val="subscript"/>
              </w:rPr>
              <w:t>start</w:t>
            </w:r>
            <w:proofErr w:type="spellEnd"/>
            <w:r w:rsidRPr="00116AA0">
              <w:rPr>
                <w:rFonts w:cs="Arial"/>
              </w:rPr>
              <w:t>=</w:t>
            </w:r>
            <w:r w:rsidRPr="00116AA0">
              <w:rPr>
                <w:rFonts w:cs="Arial" w:hint="eastAsia"/>
              </w:rPr>
              <w:t>25</w:t>
            </w:r>
            <w:r w:rsidRPr="00116AA0">
              <w:rPr>
                <w:rFonts w:cs="Arial"/>
              </w:rPr>
              <w:t>.</w:t>
            </w:r>
          </w:p>
          <w:p w:rsidR="00464CB8" w:rsidRPr="00116AA0" w:rsidRDefault="00464CB8" w:rsidP="0057700F">
            <w:pPr>
              <w:pStyle w:val="TAN"/>
              <w:rPr>
                <w:rFonts w:cs="Arial"/>
              </w:rPr>
            </w:pPr>
            <w:r w:rsidRPr="00116AA0">
              <w:rPr>
                <w:rFonts w:cs="Arial"/>
              </w:rPr>
              <w:t xml:space="preserve">NOTE </w:t>
            </w:r>
            <w:r w:rsidRPr="00116AA0">
              <w:rPr>
                <w:rFonts w:cs="Arial" w:hint="eastAsia"/>
              </w:rPr>
              <w:t>1</w:t>
            </w:r>
            <w:r w:rsidRPr="00116AA0">
              <w:rPr>
                <w:rFonts w:cs="Arial"/>
              </w:rPr>
              <w:t>0:</w:t>
            </w:r>
            <w:r w:rsidRPr="00116AA0">
              <w:rPr>
                <w:rFonts w:cs="Arial"/>
              </w:rPr>
              <w:tab/>
            </w:r>
            <w:r w:rsidRPr="00116AA0">
              <w:rPr>
                <w:rFonts w:cs="Arial" w:hint="eastAsia"/>
                <w:vertAlign w:val="superscript"/>
              </w:rPr>
              <w:t>1</w:t>
            </w:r>
            <w:r w:rsidRPr="00116AA0">
              <w:rPr>
                <w:rFonts w:cs="Arial"/>
                <w:vertAlign w:val="superscript"/>
              </w:rPr>
              <w:t>0</w:t>
            </w:r>
            <w:r w:rsidRPr="00116AA0">
              <w:rPr>
                <w:rFonts w:cs="Arial"/>
              </w:rPr>
              <w:t xml:space="preserve"> refers to the UL resource blocks shall be located at </w:t>
            </w:r>
            <w:proofErr w:type="spellStart"/>
            <w:r w:rsidRPr="00116AA0">
              <w:rPr>
                <w:rFonts w:cs="Arial"/>
              </w:rPr>
              <w:t>RB</w:t>
            </w:r>
            <w:r w:rsidRPr="00116AA0">
              <w:rPr>
                <w:rFonts w:cs="Arial"/>
                <w:vertAlign w:val="subscript"/>
              </w:rPr>
              <w:t>start</w:t>
            </w:r>
            <w:proofErr w:type="spellEnd"/>
            <w:r w:rsidRPr="00116AA0">
              <w:rPr>
                <w:rFonts w:cs="Arial"/>
              </w:rPr>
              <w:t>=3</w:t>
            </w:r>
            <w:r w:rsidRPr="00116AA0">
              <w:rPr>
                <w:rFonts w:cs="Arial" w:hint="eastAsia"/>
              </w:rPr>
              <w:t>5</w:t>
            </w:r>
            <w:r w:rsidRPr="00116AA0">
              <w:rPr>
                <w:rFonts w:cs="Arial"/>
              </w:rPr>
              <w:t>.</w:t>
            </w:r>
          </w:p>
          <w:p w:rsidR="00464CB8" w:rsidRPr="00116AA0" w:rsidRDefault="00464CB8" w:rsidP="0057700F">
            <w:pPr>
              <w:pStyle w:val="TAN"/>
              <w:rPr>
                <w:rFonts w:cs="Arial"/>
              </w:rPr>
            </w:pPr>
            <w:r w:rsidRPr="00116AA0">
              <w:rPr>
                <w:rFonts w:cs="Arial"/>
              </w:rPr>
              <w:t xml:space="preserve">NOTE </w:t>
            </w:r>
            <w:r w:rsidRPr="00116AA0">
              <w:rPr>
                <w:rFonts w:cs="Arial" w:hint="eastAsia"/>
              </w:rPr>
              <w:t>1</w:t>
            </w:r>
            <w:r w:rsidRPr="00116AA0">
              <w:rPr>
                <w:rFonts w:cs="Arial"/>
              </w:rPr>
              <w:t>1:</w:t>
            </w:r>
            <w:r w:rsidRPr="00116AA0">
              <w:rPr>
                <w:rFonts w:cs="Arial"/>
              </w:rPr>
              <w:tab/>
            </w:r>
            <w:r w:rsidRPr="00116AA0">
              <w:rPr>
                <w:rFonts w:cs="Arial" w:hint="eastAsia"/>
                <w:vertAlign w:val="superscript"/>
              </w:rPr>
              <w:t>1</w:t>
            </w:r>
            <w:r w:rsidRPr="00116AA0">
              <w:rPr>
                <w:rFonts w:cs="Arial"/>
                <w:vertAlign w:val="superscript"/>
              </w:rPr>
              <w:t>1</w:t>
            </w:r>
            <w:r w:rsidRPr="00116AA0">
              <w:rPr>
                <w:rFonts w:cs="Arial"/>
              </w:rPr>
              <w:t xml:space="preserve"> refers to the UL resource blocks shall be located at </w:t>
            </w:r>
            <w:proofErr w:type="spellStart"/>
            <w:r w:rsidRPr="00116AA0">
              <w:rPr>
                <w:rFonts w:cs="Arial"/>
              </w:rPr>
              <w:t>RB</w:t>
            </w:r>
            <w:r w:rsidRPr="00116AA0">
              <w:rPr>
                <w:rFonts w:cs="Arial"/>
                <w:vertAlign w:val="subscript"/>
              </w:rPr>
              <w:t>start</w:t>
            </w:r>
            <w:proofErr w:type="spellEnd"/>
            <w:r w:rsidRPr="00116AA0">
              <w:rPr>
                <w:rFonts w:cs="Arial"/>
              </w:rPr>
              <w:t>=</w:t>
            </w:r>
            <w:r w:rsidRPr="00116AA0">
              <w:rPr>
                <w:rFonts w:cs="Arial" w:hint="eastAsia"/>
              </w:rPr>
              <w:t>50</w:t>
            </w:r>
            <w:r w:rsidRPr="00116AA0">
              <w:rPr>
                <w:rFonts w:cs="Arial"/>
              </w:rPr>
              <w:t xml:space="preserve">. </w:t>
            </w:r>
          </w:p>
          <w:p w:rsidR="00464CB8" w:rsidRPr="00116AA0" w:rsidRDefault="00464CB8" w:rsidP="0057700F">
            <w:pPr>
              <w:pStyle w:val="TAC"/>
              <w:ind w:left="851" w:hanging="851"/>
              <w:jc w:val="left"/>
              <w:rPr>
                <w:rFonts w:cs="Arial"/>
              </w:rPr>
            </w:pPr>
            <w:r w:rsidRPr="00116AA0">
              <w:rPr>
                <w:rFonts w:cs="Arial"/>
              </w:rPr>
              <w:t xml:space="preserve">NOTE </w:t>
            </w:r>
            <w:r w:rsidRPr="00116AA0">
              <w:rPr>
                <w:rFonts w:cs="Arial" w:hint="eastAsia"/>
              </w:rPr>
              <w:t>1</w:t>
            </w:r>
            <w:r w:rsidRPr="00116AA0">
              <w:rPr>
                <w:rFonts w:cs="Arial"/>
              </w:rPr>
              <w:t>2:</w:t>
            </w:r>
            <w:r w:rsidRPr="00116AA0">
              <w:rPr>
                <w:rFonts w:cs="Arial"/>
              </w:rPr>
              <w:tab/>
            </w:r>
            <w:r w:rsidRPr="00116AA0">
              <w:rPr>
                <w:rFonts w:cs="Arial" w:hint="eastAsia"/>
                <w:vertAlign w:val="superscript"/>
              </w:rPr>
              <w:t>1</w:t>
            </w:r>
            <w:r w:rsidRPr="00116AA0">
              <w:rPr>
                <w:rFonts w:cs="Arial"/>
                <w:vertAlign w:val="superscript"/>
              </w:rPr>
              <w:t>2</w:t>
            </w:r>
            <w:r w:rsidRPr="00116AA0">
              <w:rPr>
                <w:rFonts w:cs="Arial"/>
              </w:rPr>
              <w:t xml:space="preserve"> refers to the UL resource blocks shall be located at </w:t>
            </w:r>
            <w:proofErr w:type="spellStart"/>
            <w:r w:rsidRPr="00116AA0">
              <w:rPr>
                <w:rFonts w:cs="Arial"/>
              </w:rPr>
              <w:t>RB</w:t>
            </w:r>
            <w:r w:rsidRPr="00116AA0">
              <w:rPr>
                <w:rFonts w:cs="Arial"/>
                <w:vertAlign w:val="subscript"/>
              </w:rPr>
              <w:t>start</w:t>
            </w:r>
            <w:proofErr w:type="spellEnd"/>
            <w:r w:rsidRPr="00116AA0">
              <w:rPr>
                <w:rFonts w:cs="Arial"/>
              </w:rPr>
              <w:t>=39.</w:t>
            </w:r>
          </w:p>
          <w:p w:rsidR="00464CB8" w:rsidRPr="00116AA0" w:rsidRDefault="00464CB8" w:rsidP="0057700F">
            <w:pPr>
              <w:pStyle w:val="TAN"/>
              <w:rPr>
                <w:rFonts w:cs="Arial"/>
              </w:rPr>
            </w:pPr>
            <w:r w:rsidRPr="00116AA0">
              <w:rPr>
                <w:rFonts w:cs="Arial"/>
              </w:rPr>
              <w:t xml:space="preserve">NOTE </w:t>
            </w:r>
            <w:r w:rsidRPr="00116AA0">
              <w:rPr>
                <w:rFonts w:cs="Arial" w:hint="eastAsia"/>
              </w:rPr>
              <w:t>1</w:t>
            </w:r>
            <w:r w:rsidRPr="00116AA0">
              <w:rPr>
                <w:rFonts w:cs="Arial"/>
              </w:rPr>
              <w:t>3:</w:t>
            </w:r>
            <w:r w:rsidRPr="00116AA0">
              <w:rPr>
                <w:rFonts w:cs="Arial"/>
              </w:rPr>
              <w:tab/>
            </w:r>
            <w:r w:rsidRPr="00116AA0">
              <w:rPr>
                <w:rFonts w:cs="Arial" w:hint="eastAsia"/>
                <w:vertAlign w:val="superscript"/>
              </w:rPr>
              <w:t>1</w:t>
            </w:r>
            <w:r w:rsidRPr="00116AA0">
              <w:rPr>
                <w:rFonts w:cs="Arial"/>
                <w:vertAlign w:val="superscript"/>
              </w:rPr>
              <w:t>3</w:t>
            </w:r>
            <w:r w:rsidRPr="00116AA0">
              <w:rPr>
                <w:rFonts w:cs="Arial"/>
              </w:rPr>
              <w:t xml:space="preserve"> refers to the UL resource blocks shall be located at </w:t>
            </w:r>
            <w:proofErr w:type="spellStart"/>
            <w:r w:rsidRPr="00116AA0">
              <w:rPr>
                <w:rFonts w:cs="Arial"/>
              </w:rPr>
              <w:t>RB</w:t>
            </w:r>
            <w:r w:rsidRPr="00116AA0">
              <w:rPr>
                <w:rFonts w:cs="Arial"/>
                <w:vertAlign w:val="subscript"/>
              </w:rPr>
              <w:t>start</w:t>
            </w:r>
            <w:proofErr w:type="spellEnd"/>
            <w:r w:rsidRPr="00116AA0">
              <w:rPr>
                <w:rFonts w:cs="Arial"/>
              </w:rPr>
              <w:t>=57.</w:t>
            </w:r>
          </w:p>
          <w:p w:rsidR="00464CB8" w:rsidRPr="009715C6" w:rsidRDefault="00464CB8" w:rsidP="0057700F">
            <w:pPr>
              <w:keepNext/>
              <w:keepLines/>
              <w:spacing w:after="0"/>
              <w:ind w:left="851" w:hanging="851"/>
              <w:rPr>
                <w:rFonts w:ascii="Arial" w:hAnsi="Arial" w:cs="Arial"/>
                <w:sz w:val="18"/>
                <w:szCs w:val="18"/>
                <w:lang w:eastAsia="zh-CN"/>
              </w:rPr>
            </w:pPr>
            <w:r w:rsidRPr="009715C6">
              <w:rPr>
                <w:rFonts w:ascii="Arial" w:hAnsi="Arial" w:cs="Arial"/>
                <w:sz w:val="18"/>
                <w:szCs w:val="18"/>
              </w:rPr>
              <w:t xml:space="preserve">NOTE </w:t>
            </w:r>
            <w:r w:rsidRPr="009715C6">
              <w:rPr>
                <w:rFonts w:ascii="Arial" w:hAnsi="Arial" w:cs="Arial" w:hint="eastAsia"/>
                <w:sz w:val="18"/>
                <w:szCs w:val="18"/>
              </w:rPr>
              <w:t>1</w:t>
            </w:r>
            <w:r w:rsidRPr="009715C6">
              <w:rPr>
                <w:rFonts w:ascii="Arial" w:hAnsi="Arial" w:cs="Arial" w:hint="eastAsia"/>
                <w:sz w:val="18"/>
                <w:szCs w:val="18"/>
                <w:lang w:eastAsia="zh-CN"/>
              </w:rPr>
              <w:t>4</w:t>
            </w:r>
            <w:r w:rsidRPr="009715C6">
              <w:rPr>
                <w:rFonts w:ascii="Arial" w:hAnsi="Arial" w:cs="Arial"/>
                <w:sz w:val="18"/>
                <w:szCs w:val="18"/>
              </w:rPr>
              <w:t>:</w:t>
            </w:r>
            <w:r w:rsidRPr="009715C6">
              <w:rPr>
                <w:rFonts w:ascii="Arial" w:hAnsi="Arial" w:cs="Arial"/>
                <w:sz w:val="18"/>
                <w:szCs w:val="18"/>
              </w:rPr>
              <w:tab/>
            </w:r>
            <w:r w:rsidRPr="009715C6">
              <w:rPr>
                <w:rFonts w:ascii="Arial" w:hAnsi="Arial" w:cs="Arial" w:hint="eastAsia"/>
                <w:sz w:val="18"/>
                <w:szCs w:val="18"/>
                <w:vertAlign w:val="superscript"/>
              </w:rPr>
              <w:t>1</w:t>
            </w:r>
            <w:r w:rsidRPr="009715C6">
              <w:rPr>
                <w:rFonts w:ascii="Arial" w:hAnsi="Arial" w:cs="Arial" w:hint="eastAsia"/>
                <w:sz w:val="18"/>
                <w:szCs w:val="18"/>
                <w:vertAlign w:val="superscript"/>
                <w:lang w:eastAsia="zh-CN"/>
              </w:rPr>
              <w:t>4</w:t>
            </w:r>
            <w:r w:rsidRPr="009715C6">
              <w:rPr>
                <w:rFonts w:ascii="Arial" w:hAnsi="Arial" w:cs="Arial"/>
                <w:sz w:val="18"/>
                <w:szCs w:val="18"/>
              </w:rPr>
              <w:t xml:space="preserve"> refers to the UL resource blocks shall be located at </w:t>
            </w:r>
            <w:proofErr w:type="spellStart"/>
            <w:r w:rsidRPr="009715C6">
              <w:rPr>
                <w:rFonts w:ascii="Arial" w:hAnsi="Arial" w:cs="Arial"/>
                <w:sz w:val="18"/>
                <w:szCs w:val="18"/>
              </w:rPr>
              <w:t>RB</w:t>
            </w:r>
            <w:r w:rsidRPr="009715C6">
              <w:rPr>
                <w:rFonts w:ascii="Arial" w:hAnsi="Arial" w:cs="Arial"/>
                <w:sz w:val="18"/>
                <w:szCs w:val="18"/>
                <w:vertAlign w:val="subscript"/>
              </w:rPr>
              <w:t>start</w:t>
            </w:r>
            <w:proofErr w:type="spellEnd"/>
            <w:r w:rsidRPr="009715C6">
              <w:rPr>
                <w:rFonts w:ascii="Arial" w:hAnsi="Arial" w:cs="Arial"/>
                <w:sz w:val="18"/>
                <w:szCs w:val="18"/>
              </w:rPr>
              <w:t>=</w:t>
            </w:r>
            <w:r w:rsidRPr="009715C6">
              <w:rPr>
                <w:rFonts w:ascii="Arial" w:hAnsi="Arial" w:cs="Arial" w:hint="eastAsia"/>
                <w:sz w:val="18"/>
                <w:szCs w:val="18"/>
                <w:lang w:eastAsia="zh-CN"/>
              </w:rPr>
              <w:t>44</w:t>
            </w:r>
            <w:r w:rsidRPr="009715C6">
              <w:rPr>
                <w:rFonts w:ascii="Arial" w:hAnsi="Arial" w:cs="Arial"/>
                <w:sz w:val="18"/>
                <w:szCs w:val="18"/>
              </w:rPr>
              <w:t>.</w:t>
            </w:r>
          </w:p>
          <w:p w:rsidR="00464CB8" w:rsidRPr="00116AA0" w:rsidRDefault="00464CB8" w:rsidP="0057700F">
            <w:pPr>
              <w:pStyle w:val="TAN"/>
              <w:rPr>
                <w:rFonts w:cs="Arial"/>
              </w:rPr>
            </w:pPr>
            <w:r w:rsidRPr="00116AA0">
              <w:rPr>
                <w:rFonts w:cs="Arial"/>
              </w:rPr>
              <w:t xml:space="preserve">NOTE </w:t>
            </w:r>
            <w:r w:rsidRPr="00116AA0">
              <w:rPr>
                <w:rFonts w:cs="Arial" w:hint="eastAsia"/>
              </w:rPr>
              <w:t>1</w:t>
            </w:r>
            <w:r w:rsidRPr="00116AA0">
              <w:rPr>
                <w:rFonts w:cs="Arial" w:hint="eastAsia"/>
                <w:lang w:eastAsia="zh-CN"/>
              </w:rPr>
              <w:t>5</w:t>
            </w:r>
            <w:r w:rsidRPr="00116AA0">
              <w:rPr>
                <w:rFonts w:cs="Arial"/>
              </w:rPr>
              <w:t>:</w:t>
            </w:r>
            <w:r w:rsidRPr="00116AA0">
              <w:rPr>
                <w:rFonts w:cs="Arial"/>
              </w:rPr>
              <w:tab/>
            </w:r>
            <w:r w:rsidRPr="00116AA0">
              <w:rPr>
                <w:rFonts w:cs="Arial" w:hint="eastAsia"/>
                <w:vertAlign w:val="superscript"/>
              </w:rPr>
              <w:t>1</w:t>
            </w:r>
            <w:r w:rsidRPr="00116AA0">
              <w:rPr>
                <w:rFonts w:cs="Arial" w:hint="eastAsia"/>
                <w:vertAlign w:val="superscript"/>
                <w:lang w:eastAsia="zh-CN"/>
              </w:rPr>
              <w:t>5</w:t>
            </w:r>
            <w:r w:rsidRPr="00116AA0">
              <w:rPr>
                <w:rFonts w:cs="Arial"/>
              </w:rPr>
              <w:t xml:space="preserve"> refers to the UL resource blocks shall be located at </w:t>
            </w:r>
            <w:proofErr w:type="spellStart"/>
            <w:r w:rsidRPr="00116AA0">
              <w:rPr>
                <w:rFonts w:cs="Arial"/>
              </w:rPr>
              <w:t>RB</w:t>
            </w:r>
            <w:r w:rsidRPr="00116AA0">
              <w:rPr>
                <w:rFonts w:cs="Arial"/>
                <w:vertAlign w:val="subscript"/>
              </w:rPr>
              <w:t>start</w:t>
            </w:r>
            <w:proofErr w:type="spellEnd"/>
            <w:r w:rsidRPr="00116AA0">
              <w:rPr>
                <w:rFonts w:cs="Arial"/>
              </w:rPr>
              <w:t>=</w:t>
            </w:r>
            <w:r w:rsidRPr="00116AA0">
              <w:rPr>
                <w:rFonts w:cs="Arial" w:hint="eastAsia"/>
                <w:lang w:eastAsia="zh-CN"/>
              </w:rPr>
              <w:t>62</w:t>
            </w:r>
            <w:r w:rsidRPr="00116AA0">
              <w:rPr>
                <w:rFonts w:cs="Arial"/>
              </w:rPr>
              <w:t>.</w:t>
            </w:r>
          </w:p>
          <w:p w:rsidR="00464CB8" w:rsidRPr="001A1407" w:rsidRDefault="00464CB8" w:rsidP="0057700F">
            <w:pPr>
              <w:pStyle w:val="TAN"/>
              <w:rPr>
                <w:rFonts w:cs="Arial"/>
              </w:rPr>
            </w:pPr>
            <w:r w:rsidRPr="00116AA0">
              <w:rPr>
                <w:rFonts w:cs="Arial"/>
              </w:rPr>
              <w:t>NOTE 16:</w:t>
            </w:r>
            <w:r w:rsidRPr="00116AA0">
              <w:rPr>
                <w:rFonts w:cs="Arial"/>
              </w:rPr>
              <w:tab/>
              <w:t xml:space="preserve">The carrier </w:t>
            </w:r>
            <w:proofErr w:type="spellStart"/>
            <w:r w:rsidRPr="00116AA0">
              <w:rPr>
                <w:rFonts w:cs="Arial"/>
              </w:rPr>
              <w:t>center</w:t>
            </w:r>
            <w:proofErr w:type="spellEnd"/>
            <w:r w:rsidRPr="00116AA0">
              <w:rPr>
                <w:rFonts w:cs="Arial"/>
              </w:rPr>
              <w:t xml:space="preserve"> frequency of PCC in the DL operating band is configured closer to the UL operating band.</w:t>
            </w:r>
          </w:p>
          <w:p w:rsidR="00464CB8" w:rsidRPr="00116AA0" w:rsidRDefault="00464CB8" w:rsidP="0057700F">
            <w:pPr>
              <w:pStyle w:val="TAN"/>
              <w:rPr>
                <w:rFonts w:cs="Arial"/>
              </w:rPr>
            </w:pPr>
            <w:r w:rsidRPr="001A1407">
              <w:rPr>
                <w:rFonts w:cs="Arial"/>
              </w:rPr>
              <w:t>NOTE 17:</w:t>
            </w:r>
            <w:r w:rsidRPr="001A1407">
              <w:rPr>
                <w:rFonts w:cs="Arial"/>
              </w:rPr>
              <w:tab/>
              <w:t>Applicable only if operation with 4 antenna ports is supported in the band with carrier aggregation configured</w:t>
            </w:r>
            <w:r w:rsidRPr="001A1407">
              <w:rPr>
                <w:rFonts w:cs="Arial" w:hint="eastAsia"/>
                <w:lang w:eastAsia="zh-CN"/>
              </w:rPr>
              <w:t>.</w:t>
            </w:r>
          </w:p>
        </w:tc>
      </w:tr>
    </w:tbl>
    <w:p w:rsidR="00464CB8" w:rsidRPr="009715C6" w:rsidRDefault="00464CB8" w:rsidP="00464CB8"/>
    <w:p w:rsidR="00464CB8" w:rsidRPr="009715C6" w:rsidRDefault="00464CB8" w:rsidP="00464CB8">
      <w:r w:rsidRPr="009715C6">
        <w:t>For intra-band non-contiguous carrier aggregation with two uplink and downlink carriers the reference sensitivity is defined to be met with both downlink and uplink carriers activated. The downlink PCC and SCC minimum requirements for reference sensitivity as specified in Table 7.3.1-1 are increased by amount of ΔR</w:t>
      </w:r>
      <w:r w:rsidRPr="009715C6">
        <w:rPr>
          <w:vertAlign w:val="subscript"/>
        </w:rPr>
        <w:t xml:space="preserve">2UL_PCC </w:t>
      </w:r>
      <w:r w:rsidRPr="009715C6">
        <w:t>and ΔR</w:t>
      </w:r>
      <w:r w:rsidRPr="009715C6">
        <w:rPr>
          <w:vertAlign w:val="subscript"/>
        </w:rPr>
        <w:t>2UL_</w:t>
      </w:r>
      <w:proofErr w:type="gramStart"/>
      <w:r w:rsidRPr="009715C6">
        <w:rPr>
          <w:vertAlign w:val="subscript"/>
        </w:rPr>
        <w:t xml:space="preserve">SCC  </w:t>
      </w:r>
      <w:r w:rsidRPr="009715C6">
        <w:t>which</w:t>
      </w:r>
      <w:proofErr w:type="gramEnd"/>
      <w:r w:rsidRPr="009715C6">
        <w:t xml:space="preserve"> are defined in Table 7.3.1A-4 when uplink PCC and SCC allocations are according to the Table 7.3.1A-4.</w:t>
      </w:r>
    </w:p>
    <w:p w:rsidR="00464CB8" w:rsidRPr="009715C6" w:rsidRDefault="00464CB8" w:rsidP="00464CB8">
      <w:pPr>
        <w:pStyle w:val="TH"/>
      </w:pPr>
      <w:r w:rsidRPr="009715C6">
        <w:t>Table 7.3.1A-4: Intra-band non-contiguous CA with two uplinks configuration for reference sensitivity</w:t>
      </w:r>
    </w:p>
    <w:tbl>
      <w:tblPr>
        <w:tblW w:w="9735" w:type="dxa"/>
        <w:jc w:val="center"/>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5"/>
        <w:gridCol w:w="1440"/>
        <w:gridCol w:w="1241"/>
        <w:gridCol w:w="1195"/>
        <w:gridCol w:w="1134"/>
        <w:gridCol w:w="1134"/>
        <w:gridCol w:w="1134"/>
        <w:gridCol w:w="992"/>
      </w:tblGrid>
      <w:tr w:rsidR="00464CB8" w:rsidRPr="009715C6" w:rsidTr="0057700F">
        <w:trPr>
          <w:trHeight w:val="690"/>
          <w:jc w:val="center"/>
        </w:trPr>
        <w:tc>
          <w:tcPr>
            <w:tcW w:w="1465"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rPr>
            </w:pPr>
            <w:r w:rsidRPr="00116AA0">
              <w:rPr>
                <w:rFonts w:cs="Arial"/>
              </w:rPr>
              <w:t>CA configuration</w:t>
            </w:r>
          </w:p>
        </w:tc>
        <w:tc>
          <w:tcPr>
            <w:tcW w:w="144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rPr>
            </w:pPr>
            <w:r w:rsidRPr="00116AA0">
              <w:rPr>
                <w:rFonts w:cs="Arial"/>
              </w:rPr>
              <w:t>Aggregated channel bandwidth (PCC+SCC)</w:t>
            </w:r>
          </w:p>
        </w:tc>
        <w:tc>
          <w:tcPr>
            <w:tcW w:w="1241"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rPr>
            </w:pPr>
            <w:proofErr w:type="spellStart"/>
            <w:r w:rsidRPr="00116AA0">
              <w:rPr>
                <w:rFonts w:cs="Arial"/>
              </w:rPr>
              <w:t>W</w:t>
            </w:r>
            <w:r w:rsidRPr="00116AA0">
              <w:rPr>
                <w:rFonts w:cs="Arial"/>
                <w:vertAlign w:val="subscript"/>
              </w:rPr>
              <w:t>gap</w:t>
            </w:r>
            <w:proofErr w:type="spellEnd"/>
            <w:r w:rsidRPr="00116AA0">
              <w:rPr>
                <w:rFonts w:cs="Arial"/>
                <w:vertAlign w:val="subscript"/>
              </w:rPr>
              <w:t xml:space="preserve"> </w:t>
            </w:r>
            <w:r w:rsidRPr="00116AA0">
              <w:rPr>
                <w:rFonts w:cs="Arial"/>
              </w:rPr>
              <w:t>/ [MHz]</w:t>
            </w:r>
          </w:p>
        </w:tc>
        <w:tc>
          <w:tcPr>
            <w:tcW w:w="1195"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rPr>
            </w:pPr>
            <w:r w:rsidRPr="00116AA0">
              <w:rPr>
                <w:rFonts w:cs="Arial"/>
              </w:rPr>
              <w:t>UL PCC allocation</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rPr>
            </w:pPr>
            <w:r w:rsidRPr="00116AA0">
              <w:rPr>
                <w:rFonts w:cs="Arial"/>
              </w:rPr>
              <w:t>UL SCC allocation</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rPr>
            </w:pPr>
            <w:r w:rsidRPr="00116AA0">
              <w:rPr>
                <w:rFonts w:cs="Arial"/>
              </w:rPr>
              <w:t>ΔR</w:t>
            </w:r>
            <w:r w:rsidRPr="00116AA0">
              <w:rPr>
                <w:rFonts w:cs="Arial"/>
                <w:vertAlign w:val="subscript"/>
              </w:rPr>
              <w:t>2UL</w:t>
            </w:r>
            <w:r w:rsidRPr="00116AA0">
              <w:rPr>
                <w:rFonts w:cs="Arial" w:hint="eastAsia"/>
                <w:vertAlign w:val="subscript"/>
                <w:lang w:eastAsia="ja-JP"/>
              </w:rPr>
              <w:t>_PCC</w:t>
            </w:r>
            <w:r w:rsidRPr="00116AA0">
              <w:rPr>
                <w:rFonts w:cs="Arial"/>
              </w:rPr>
              <w:t xml:space="preserve"> </w:t>
            </w:r>
          </w:p>
          <w:p w:rsidR="00464CB8" w:rsidRPr="00116AA0" w:rsidRDefault="00464CB8" w:rsidP="0057700F">
            <w:pPr>
              <w:pStyle w:val="TAH"/>
              <w:rPr>
                <w:rFonts w:cs="Arial"/>
              </w:rPr>
            </w:pPr>
            <w:r w:rsidRPr="00116AA0">
              <w:rPr>
                <w:rFonts w:cs="Arial"/>
              </w:rPr>
              <w:t>(dB)</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rPr>
            </w:pPr>
            <w:r w:rsidRPr="00116AA0">
              <w:rPr>
                <w:rFonts w:cs="Arial"/>
              </w:rPr>
              <w:t>ΔR</w:t>
            </w:r>
            <w:r w:rsidRPr="00116AA0">
              <w:rPr>
                <w:rFonts w:cs="Arial"/>
                <w:vertAlign w:val="subscript"/>
              </w:rPr>
              <w:t>2UL</w:t>
            </w:r>
            <w:r w:rsidRPr="00116AA0">
              <w:rPr>
                <w:rFonts w:cs="Arial" w:hint="eastAsia"/>
                <w:vertAlign w:val="subscript"/>
                <w:lang w:eastAsia="ja-JP"/>
              </w:rPr>
              <w:t>_</w:t>
            </w:r>
            <w:r w:rsidRPr="00116AA0">
              <w:rPr>
                <w:rFonts w:cs="Arial"/>
                <w:vertAlign w:val="subscript"/>
                <w:lang w:eastAsia="ja-JP"/>
              </w:rPr>
              <w:t>S</w:t>
            </w:r>
            <w:r w:rsidRPr="00116AA0">
              <w:rPr>
                <w:rFonts w:cs="Arial" w:hint="eastAsia"/>
                <w:vertAlign w:val="subscript"/>
                <w:lang w:eastAsia="ja-JP"/>
              </w:rPr>
              <w:t>CC</w:t>
            </w:r>
            <w:r w:rsidRPr="00116AA0">
              <w:rPr>
                <w:rFonts w:cs="Arial"/>
              </w:rPr>
              <w:t xml:space="preserve"> </w:t>
            </w:r>
          </w:p>
          <w:p w:rsidR="00464CB8" w:rsidRPr="00116AA0" w:rsidRDefault="00464CB8" w:rsidP="0057700F">
            <w:pPr>
              <w:pStyle w:val="TAH"/>
              <w:rPr>
                <w:rFonts w:cs="Arial"/>
              </w:rPr>
            </w:pPr>
            <w:r w:rsidRPr="00116AA0">
              <w:rPr>
                <w:rFonts w:cs="Arial"/>
              </w:rPr>
              <w:t>(dB)</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H"/>
              <w:rPr>
                <w:rFonts w:cs="Arial"/>
              </w:rPr>
            </w:pPr>
            <w:r w:rsidRPr="00116AA0">
              <w:rPr>
                <w:rFonts w:cs="Arial"/>
              </w:rPr>
              <w:t>Duplex mode</w:t>
            </w:r>
          </w:p>
        </w:tc>
      </w:tr>
      <w:tr w:rsidR="00464CB8" w:rsidRPr="009715C6" w:rsidTr="0057700F">
        <w:trPr>
          <w:trHeight w:val="302"/>
          <w:jc w:val="center"/>
        </w:trPr>
        <w:tc>
          <w:tcPr>
            <w:tcW w:w="1465"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CA_4A-4A</w:t>
            </w:r>
          </w:p>
        </w:tc>
        <w:tc>
          <w:tcPr>
            <w:tcW w:w="1440"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NOTE 2</w:t>
            </w:r>
          </w:p>
        </w:tc>
        <w:tc>
          <w:tcPr>
            <w:tcW w:w="1241"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NOTE 3</w:t>
            </w:r>
          </w:p>
        </w:tc>
        <w:tc>
          <w:tcPr>
            <w:tcW w:w="1195"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NOTE 4</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NOTE 5</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0.0</w:t>
            </w:r>
          </w:p>
        </w:tc>
        <w:tc>
          <w:tcPr>
            <w:tcW w:w="1134"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0.0</w:t>
            </w:r>
          </w:p>
        </w:tc>
        <w:tc>
          <w:tcPr>
            <w:tcW w:w="992" w:type="dxa"/>
            <w:tcBorders>
              <w:top w:val="single" w:sz="4" w:space="0" w:color="auto"/>
              <w:left w:val="single" w:sz="4" w:space="0" w:color="auto"/>
              <w:bottom w:val="single" w:sz="4" w:space="0" w:color="auto"/>
              <w:right w:val="single" w:sz="4" w:space="0" w:color="auto"/>
            </w:tcBorders>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352"/>
          <w:jc w:val="center"/>
        </w:trPr>
        <w:tc>
          <w:tcPr>
            <w:tcW w:w="9735" w:type="dxa"/>
            <w:gridSpan w:val="8"/>
            <w:tcBorders>
              <w:top w:val="single" w:sz="4" w:space="0" w:color="auto"/>
              <w:left w:val="single" w:sz="4" w:space="0" w:color="auto"/>
              <w:bottom w:val="single" w:sz="4" w:space="0" w:color="auto"/>
              <w:right w:val="single" w:sz="4" w:space="0" w:color="auto"/>
            </w:tcBorders>
          </w:tcPr>
          <w:p w:rsidR="00464CB8" w:rsidRPr="00116AA0" w:rsidRDefault="00464CB8" w:rsidP="0057700F">
            <w:pPr>
              <w:pStyle w:val="TAN"/>
              <w:rPr>
                <w:rFonts w:cs="Arial"/>
              </w:rPr>
            </w:pPr>
            <w:r w:rsidRPr="00116AA0">
              <w:rPr>
                <w:rFonts w:cs="Arial"/>
              </w:rPr>
              <w:t>NOTE 1:</w:t>
            </w:r>
            <w:r w:rsidRPr="00116AA0">
              <w:rPr>
                <w:rFonts w:cs="Arial"/>
              </w:rPr>
              <w:tab/>
              <w:t>The transmitter shall be set to P</w:t>
            </w:r>
            <w:r w:rsidRPr="00116AA0">
              <w:rPr>
                <w:rFonts w:cs="Arial"/>
                <w:vertAlign w:val="subscript"/>
              </w:rPr>
              <w:t>UMAX</w:t>
            </w:r>
            <w:r w:rsidRPr="00116AA0">
              <w:rPr>
                <w:rFonts w:cs="Arial"/>
              </w:rPr>
              <w:t xml:space="preserve"> as defined in </w:t>
            </w:r>
            <w:proofErr w:type="spellStart"/>
            <w:r w:rsidRPr="00116AA0">
              <w:rPr>
                <w:rFonts w:cs="Arial"/>
              </w:rPr>
              <w:t>subclause</w:t>
            </w:r>
            <w:proofErr w:type="spellEnd"/>
            <w:r w:rsidRPr="00116AA0">
              <w:rPr>
                <w:rFonts w:cs="Arial"/>
              </w:rPr>
              <w:t xml:space="preserve"> 6.2.5</w:t>
            </w:r>
            <w:r w:rsidRPr="00116AA0">
              <w:rPr>
                <w:rFonts w:cs="Arial" w:hint="eastAsia"/>
                <w:lang w:eastAsia="zh-CN"/>
              </w:rPr>
              <w:t>A</w:t>
            </w:r>
            <w:r w:rsidRPr="00116AA0">
              <w:rPr>
                <w:rFonts w:cs="Arial"/>
                <w:lang w:eastAsia="zh-CN"/>
              </w:rPr>
              <w:t>.</w:t>
            </w:r>
          </w:p>
          <w:p w:rsidR="00464CB8" w:rsidRPr="00116AA0" w:rsidRDefault="00464CB8" w:rsidP="0057700F">
            <w:pPr>
              <w:pStyle w:val="TAN"/>
              <w:rPr>
                <w:rFonts w:cs="Arial"/>
              </w:rPr>
            </w:pPr>
            <w:r w:rsidRPr="00116AA0">
              <w:rPr>
                <w:rFonts w:cs="Arial"/>
              </w:rPr>
              <w:t>NOTE 2:</w:t>
            </w:r>
            <w:r w:rsidRPr="00116AA0">
              <w:rPr>
                <w:rFonts w:cs="Arial"/>
              </w:rPr>
              <w:tab/>
              <w:t>All combinations of channel bandwidths defined in Table 5.6A.1-3.</w:t>
            </w:r>
          </w:p>
          <w:p w:rsidR="00464CB8" w:rsidRPr="00116AA0" w:rsidRDefault="00464CB8" w:rsidP="0057700F">
            <w:pPr>
              <w:pStyle w:val="TAN"/>
              <w:rPr>
                <w:rFonts w:cs="Arial"/>
              </w:rPr>
            </w:pPr>
            <w:r w:rsidRPr="00116AA0">
              <w:rPr>
                <w:rFonts w:cs="Arial"/>
              </w:rPr>
              <w:t>NOTE 3:</w:t>
            </w:r>
            <w:r w:rsidRPr="00116AA0">
              <w:rPr>
                <w:rFonts w:cs="Arial"/>
              </w:rPr>
              <w:tab/>
              <w:t>All applicable sub-block gap sizes.</w:t>
            </w:r>
          </w:p>
          <w:p w:rsidR="00464CB8" w:rsidRPr="00116AA0" w:rsidRDefault="00464CB8" w:rsidP="0057700F">
            <w:pPr>
              <w:pStyle w:val="TAN"/>
              <w:rPr>
                <w:rFonts w:cs="Arial"/>
              </w:rPr>
            </w:pPr>
            <w:r w:rsidRPr="00116AA0">
              <w:rPr>
                <w:rFonts w:cs="Arial"/>
              </w:rPr>
              <w:t>NOTE 4:</w:t>
            </w:r>
            <w:r w:rsidRPr="00116AA0">
              <w:rPr>
                <w:rFonts w:cs="Arial"/>
              </w:rPr>
              <w:tab/>
              <w:t>The PCC allocation is same as Transmission bandwidth configuration N</w:t>
            </w:r>
            <w:r w:rsidRPr="00116AA0">
              <w:rPr>
                <w:rFonts w:cs="Arial"/>
                <w:vertAlign w:val="subscript"/>
              </w:rPr>
              <w:t>RB</w:t>
            </w:r>
            <w:r w:rsidRPr="00116AA0">
              <w:rPr>
                <w:rFonts w:cs="Arial"/>
              </w:rPr>
              <w:t xml:space="preserve"> as defined in Table 5.6-1.</w:t>
            </w:r>
          </w:p>
          <w:p w:rsidR="00464CB8" w:rsidRPr="00116AA0" w:rsidRDefault="00464CB8" w:rsidP="0057700F">
            <w:pPr>
              <w:pStyle w:val="TAN"/>
              <w:rPr>
                <w:rFonts w:cs="Arial"/>
              </w:rPr>
            </w:pPr>
            <w:r w:rsidRPr="00116AA0">
              <w:rPr>
                <w:rFonts w:cs="Arial"/>
              </w:rPr>
              <w:t>NOTE 5:</w:t>
            </w:r>
            <w:r w:rsidRPr="00116AA0">
              <w:rPr>
                <w:rFonts w:cs="Arial"/>
              </w:rPr>
              <w:tab/>
              <w:t>The SCC allocation is same as Transmission bandwidth configuration N</w:t>
            </w:r>
            <w:r w:rsidRPr="00116AA0">
              <w:rPr>
                <w:rFonts w:cs="Arial"/>
                <w:vertAlign w:val="subscript"/>
              </w:rPr>
              <w:t>RB</w:t>
            </w:r>
            <w:r w:rsidRPr="00116AA0">
              <w:rPr>
                <w:rFonts w:cs="Arial"/>
              </w:rPr>
              <w:t xml:space="preserve"> as defined in Table 5.6-1.</w:t>
            </w:r>
          </w:p>
        </w:tc>
      </w:tr>
    </w:tbl>
    <w:p w:rsidR="00464CB8" w:rsidRPr="009715C6" w:rsidRDefault="00464CB8" w:rsidP="00464CB8"/>
    <w:p w:rsidR="00464CB8" w:rsidRPr="009715C6" w:rsidRDefault="00464CB8" w:rsidP="00464CB8">
      <w:pPr>
        <w:rPr>
          <w:lang w:eastAsia="ja-JP"/>
        </w:rPr>
      </w:pPr>
      <w:r w:rsidRPr="009715C6">
        <w:rPr>
          <w:lang w:eastAsia="ja-JP"/>
        </w:rPr>
        <w:t xml:space="preserve">For combinations of intra-band and inter-band carrier aggregation with up to five downlink carriers (up to two non-contiguously aggregated carriers per band and up to four contiguously aggregated carriers per band) and </w:t>
      </w:r>
      <w:r w:rsidRPr="009715C6">
        <w:rPr>
          <w:rFonts w:hint="eastAsia"/>
          <w:lang w:eastAsia="zh-CN"/>
        </w:rPr>
        <w:t xml:space="preserve">up to three </w:t>
      </w:r>
      <w:r w:rsidRPr="009715C6">
        <w:rPr>
          <w:lang w:eastAsia="ja-JP"/>
        </w:rPr>
        <w:t>uplink carrier</w:t>
      </w:r>
      <w:r w:rsidRPr="009715C6">
        <w:rPr>
          <w:rFonts w:hint="eastAsia"/>
          <w:lang w:eastAsia="zh-CN"/>
        </w:rPr>
        <w:t>s</w:t>
      </w:r>
      <w:r w:rsidRPr="009715C6">
        <w:rPr>
          <w:lang w:eastAsia="ja-JP"/>
        </w:rPr>
        <w:t xml:space="preserve"> </w:t>
      </w:r>
      <w:r w:rsidRPr="009715C6">
        <w:rPr>
          <w:rFonts w:hint="eastAsia"/>
          <w:lang w:eastAsia="zh-CN"/>
        </w:rPr>
        <w:t xml:space="preserve">(up to two </w:t>
      </w:r>
      <w:r w:rsidRPr="009715C6">
        <w:rPr>
          <w:lang w:eastAsia="ja-JP"/>
        </w:rPr>
        <w:t>contiguously aggregated carriers</w:t>
      </w:r>
      <w:r w:rsidRPr="009715C6">
        <w:rPr>
          <w:rFonts w:hint="eastAsia"/>
          <w:lang w:eastAsia="zh-CN"/>
        </w:rPr>
        <w:t xml:space="preserve"> per</w:t>
      </w:r>
      <w:r w:rsidRPr="009715C6">
        <w:rPr>
          <w:lang w:eastAsia="ja-JP"/>
        </w:rPr>
        <w:t xml:space="preserve"> band</w:t>
      </w:r>
      <w:r w:rsidRPr="009715C6">
        <w:rPr>
          <w:rFonts w:hint="eastAsia"/>
          <w:lang w:eastAsia="zh-CN"/>
        </w:rPr>
        <w:t>)</w:t>
      </w:r>
      <w:r w:rsidRPr="009715C6">
        <w:rPr>
          <w:lang w:eastAsia="ja-JP"/>
        </w:rPr>
        <w:t>, the requirement is defined with an uplink configuration in accordance with Table 7.3.1A-3 when the uplink is active in a band supporting two non-</w:t>
      </w:r>
      <w:proofErr w:type="spellStart"/>
      <w:r w:rsidRPr="009715C6">
        <w:rPr>
          <w:lang w:eastAsia="ja-JP"/>
        </w:rPr>
        <w:t>contigous</w:t>
      </w:r>
      <w:proofErr w:type="spellEnd"/>
      <w:r w:rsidRPr="009715C6">
        <w:rPr>
          <w:lang w:eastAsia="ja-JP"/>
        </w:rPr>
        <w:t xml:space="preserve"> component carriers, </w:t>
      </w:r>
      <w:r w:rsidRPr="009715C6">
        <w:t xml:space="preserve">Table 7.3.1A-1 when </w:t>
      </w:r>
      <w:r w:rsidRPr="009715C6">
        <w:rPr>
          <w:lang w:eastAsia="ja-JP"/>
        </w:rPr>
        <w:t>the uplink</w:t>
      </w:r>
      <w:r w:rsidRPr="009715C6">
        <w:rPr>
          <w:rFonts w:hint="eastAsia"/>
          <w:lang w:eastAsia="zh-CN"/>
        </w:rPr>
        <w:t xml:space="preserve"> </w:t>
      </w:r>
      <w:r w:rsidRPr="009715C6">
        <w:rPr>
          <w:lang w:eastAsia="ja-JP"/>
        </w:rPr>
        <w:t xml:space="preserve">(up to two contiguously aggregated uplink carriers) is active in a band supporting two contiguous component carriers and in accordance with Table 7.3.1-2 when </w:t>
      </w:r>
      <w:r w:rsidRPr="009715C6">
        <w:rPr>
          <w:rFonts w:hint="eastAsia"/>
          <w:lang w:eastAsia="zh-CN"/>
        </w:rPr>
        <w:t>an</w:t>
      </w:r>
      <w:r w:rsidRPr="009715C6">
        <w:rPr>
          <w:lang w:eastAsia="ja-JP"/>
        </w:rPr>
        <w:t xml:space="preserve"> uplink is active in a band supporting one carrier per band. The downlink PCC shall be configured closer to the uplink operating band than the downlink SCC(s)</w:t>
      </w:r>
      <w:r w:rsidRPr="009715C6">
        <w:rPr>
          <w:lang w:eastAsia="zh-CN"/>
        </w:rPr>
        <w:t xml:space="preserve"> </w:t>
      </w:r>
      <w:r w:rsidRPr="009715C6">
        <w:rPr>
          <w:lang w:eastAsia="ja-JP"/>
        </w:rPr>
        <w:t xml:space="preserve">when the uplink is active in band(s) supporting contiguous aggregation of up to three component carriers. The carrier </w:t>
      </w:r>
      <w:proofErr w:type="spellStart"/>
      <w:r w:rsidRPr="009715C6">
        <w:rPr>
          <w:lang w:eastAsia="ja-JP"/>
        </w:rPr>
        <w:t>center</w:t>
      </w:r>
      <w:proofErr w:type="spellEnd"/>
      <w:r w:rsidRPr="009715C6">
        <w:rPr>
          <w:lang w:eastAsia="ja-JP"/>
        </w:rPr>
        <w:t xml:space="preserve"> frequency of PCC in the UL operating band is configured closer to the DL operating band</w:t>
      </w:r>
      <w:r w:rsidRPr="009715C6">
        <w:rPr>
          <w:lang w:eastAsia="zh-CN"/>
        </w:rPr>
        <w:t xml:space="preserve"> </w:t>
      </w:r>
      <w:r w:rsidRPr="009715C6">
        <w:rPr>
          <w:lang w:eastAsia="ja-JP"/>
        </w:rPr>
        <w:t xml:space="preserve">when the uplink is active in band(s) supporting non-contiguous aggregation of up to two component carriers. For these uplink configurations, the UE shall meet the reference sensitivity requirements for intra-band </w:t>
      </w:r>
      <w:r w:rsidRPr="009715C6">
        <w:rPr>
          <w:rFonts w:hint="eastAsia"/>
          <w:lang w:eastAsia="zh-CN"/>
        </w:rPr>
        <w:t>non-</w:t>
      </w:r>
      <w:r w:rsidRPr="009715C6">
        <w:rPr>
          <w:lang w:eastAsia="ja-JP"/>
        </w:rPr>
        <w:t>contiguous carrier aggregation</w:t>
      </w:r>
      <w:r w:rsidRPr="009715C6">
        <w:rPr>
          <w:lang w:eastAsia="zh-CN"/>
        </w:rPr>
        <w:t xml:space="preserve"> of two downlink carriers,</w:t>
      </w:r>
      <w:r w:rsidRPr="009715C6">
        <w:rPr>
          <w:lang w:eastAsia="ja-JP"/>
        </w:rPr>
        <w:t xml:space="preserve"> the requirements for intra-band contiguous carrier aggregation</w:t>
      </w:r>
      <w:r w:rsidRPr="009715C6">
        <w:rPr>
          <w:lang w:eastAsia="zh-CN"/>
        </w:rPr>
        <w:t xml:space="preserve"> for the contiguously aggregated downlink carriers and </w:t>
      </w:r>
      <w:r w:rsidRPr="009715C6">
        <w:rPr>
          <w:lang w:eastAsia="ja-JP"/>
        </w:rPr>
        <w:t>for any remaining component carrier(s)</w:t>
      </w:r>
      <w:r w:rsidRPr="009715C6">
        <w:rPr>
          <w:lang w:eastAsia="zh-CN"/>
        </w:rPr>
        <w:t xml:space="preserve"> </w:t>
      </w:r>
      <w:r w:rsidRPr="009715C6">
        <w:rPr>
          <w:lang w:eastAsia="ja-JP"/>
        </w:rPr>
        <w:t xml:space="preserve">the requirements specified in </w:t>
      </w:r>
      <w:proofErr w:type="spellStart"/>
      <w:r w:rsidRPr="009715C6">
        <w:rPr>
          <w:lang w:eastAsia="ja-JP"/>
        </w:rPr>
        <w:t>subclause</w:t>
      </w:r>
      <w:proofErr w:type="spellEnd"/>
      <w:r w:rsidRPr="009715C6">
        <w:rPr>
          <w:lang w:eastAsia="ja-JP"/>
        </w:rPr>
        <w:t xml:space="preserve"> 7.3.1. For the two component carriers within the same band, </w:t>
      </w:r>
      <w:r w:rsidRPr="009715C6">
        <w:rPr>
          <w:rFonts w:ascii="Symbol" w:hAnsi="Symbol"/>
          <w:lang w:eastAsia="ja-JP"/>
        </w:rPr>
        <w:t></w:t>
      </w:r>
      <w:r w:rsidRPr="009715C6">
        <w:rPr>
          <w:lang w:eastAsia="ja-JP"/>
        </w:rPr>
        <w:t>R</w:t>
      </w:r>
      <w:r w:rsidRPr="009715C6">
        <w:rPr>
          <w:vertAlign w:val="subscript"/>
          <w:lang w:eastAsia="ja-JP"/>
        </w:rPr>
        <w:t>IBNC</w:t>
      </w:r>
      <w:r w:rsidRPr="009715C6">
        <w:rPr>
          <w:lang w:eastAsia="ja-JP"/>
        </w:rPr>
        <w:t xml:space="preserve"> = 0 dB for all sub-block gaps (Table 7.3.1A-3) when the uplink is active in another band. All downlink carriers shall be active throughout the tests and the requirements for the downlinks shall be met with </w:t>
      </w:r>
      <w:r w:rsidRPr="009715C6">
        <w:rPr>
          <w:rFonts w:hint="eastAsia"/>
          <w:lang w:eastAsia="zh-CN"/>
        </w:rPr>
        <w:t>all</w:t>
      </w:r>
      <w:r w:rsidRPr="009715C6">
        <w:rPr>
          <w:lang w:eastAsia="ja-JP"/>
        </w:rPr>
        <w:t xml:space="preserve"> uplink carrier</w:t>
      </w:r>
      <w:r w:rsidRPr="009715C6">
        <w:rPr>
          <w:rFonts w:hint="eastAsia"/>
          <w:lang w:eastAsia="zh-CN"/>
        </w:rPr>
        <w:t>s</w:t>
      </w:r>
      <w:r w:rsidRPr="009715C6">
        <w:rPr>
          <w:lang w:eastAsia="ja-JP"/>
        </w:rPr>
        <w:t xml:space="preserve"> active in each band capable of UL operation. For contiguously aggregated component carriers configured in Band 46, the said requirements for intra-band contiguous carrier aggregation of downlink carriers are replaced by the requirements in Table 7.3.1A-0eA and Table 7.3.1A-0eB. Unless given by Table 7.3.1-3, the reference sensitivity requirements shall be verified with the network signalling value NS_01 (Table 6.2.4-1) configured.</w:t>
      </w:r>
    </w:p>
    <w:p w:rsidR="00464CB8" w:rsidRPr="009715C6" w:rsidRDefault="00464CB8" w:rsidP="00464CB8">
      <w:r w:rsidRPr="009715C6">
        <w:rPr>
          <w:lang w:val="en-US"/>
        </w:rPr>
        <w:t xml:space="preserve">For the UE that supports any of </w:t>
      </w:r>
      <w:r w:rsidRPr="009715C6">
        <w:rPr>
          <w:lang w:eastAsia="ja-JP"/>
        </w:rPr>
        <w:t xml:space="preserve">combinations of intra-band and inter-band carrier aggregation </w:t>
      </w:r>
      <w:r w:rsidRPr="009715C6">
        <w:rPr>
          <w:lang w:val="en-US"/>
        </w:rPr>
        <w:t xml:space="preserve">given in Table 7.3.1A-5, exceptions </w:t>
      </w:r>
      <w:r w:rsidRPr="009715C6">
        <w:rPr>
          <w:lang w:val="en-US" w:eastAsia="ja-JP"/>
        </w:rPr>
        <w:t xml:space="preserve">to the aforementioned requirements </w:t>
      </w:r>
      <w:r w:rsidRPr="009715C6">
        <w:rPr>
          <w:lang w:val="en-US"/>
        </w:rPr>
        <w:t>are allowed when</w:t>
      </w:r>
      <w:r w:rsidRPr="009715C6">
        <w:t xml:space="preserve"> the uplink is active in a lower-frequency band and is within a specified frequency range </w:t>
      </w:r>
      <w:r w:rsidRPr="009715C6">
        <w:rPr>
          <w:lang w:eastAsia="ja-JP"/>
        </w:rPr>
        <w:t xml:space="preserve">such that transmitter harmonics fall within the downlink transmission bandwidth assigned in a higher band </w:t>
      </w:r>
      <w:r w:rsidRPr="009715C6">
        <w:t>as noted in Table 7.3.1A-5.</w:t>
      </w:r>
      <w:r w:rsidRPr="009715C6">
        <w:rPr>
          <w:lang w:val="en-US"/>
        </w:rPr>
        <w:t xml:space="preserve"> For these exceptions, t</w:t>
      </w:r>
      <w:r w:rsidRPr="009715C6">
        <w:t>he UE shall meet the requirements specified in Table 7.3.1A-5 and Table 7.3.1A-6.</w:t>
      </w:r>
    </w:p>
    <w:p w:rsidR="00464CB8" w:rsidRPr="009715C6" w:rsidRDefault="00464CB8" w:rsidP="00464CB8">
      <w:pPr>
        <w:pStyle w:val="TH"/>
      </w:pPr>
      <w:r w:rsidRPr="009715C6">
        <w:t>Table 7.3.1A-5: Reference sensitivity for carrier aggregation QPSK P</w:t>
      </w:r>
      <w:r w:rsidRPr="009715C6">
        <w:rPr>
          <w:vertAlign w:val="subscript"/>
        </w:rPr>
        <w:t>REFSENS, CA</w:t>
      </w:r>
      <w:r w:rsidRPr="009715C6">
        <w:t xml:space="preserve"> (exceptions)</w:t>
      </w:r>
    </w:p>
    <w:tbl>
      <w:tblPr>
        <w:tblW w:w="896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4"/>
        <w:gridCol w:w="851"/>
        <w:gridCol w:w="992"/>
        <w:gridCol w:w="887"/>
        <w:gridCol w:w="768"/>
        <w:gridCol w:w="885"/>
        <w:gridCol w:w="859"/>
        <w:gridCol w:w="900"/>
        <w:gridCol w:w="839"/>
      </w:tblGrid>
      <w:tr w:rsidR="00464CB8" w:rsidRPr="009715C6" w:rsidTr="0057700F">
        <w:trPr>
          <w:trHeight w:val="255"/>
        </w:trPr>
        <w:tc>
          <w:tcPr>
            <w:tcW w:w="8965" w:type="dxa"/>
            <w:gridSpan w:val="9"/>
            <w:shd w:val="clear" w:color="auto" w:fill="auto"/>
            <w:vAlign w:val="center"/>
          </w:tcPr>
          <w:p w:rsidR="00464CB8" w:rsidRPr="00116AA0" w:rsidRDefault="00464CB8" w:rsidP="0057700F">
            <w:pPr>
              <w:pStyle w:val="TAH"/>
              <w:rPr>
                <w:rFonts w:cs="Arial"/>
              </w:rPr>
            </w:pPr>
            <w:r w:rsidRPr="00116AA0">
              <w:rPr>
                <w:rFonts w:cs="Arial"/>
              </w:rPr>
              <w:t>Channel bandwidth</w:t>
            </w:r>
          </w:p>
        </w:tc>
      </w:tr>
      <w:tr w:rsidR="00464CB8" w:rsidRPr="009715C6" w:rsidTr="0057700F">
        <w:trPr>
          <w:trHeight w:val="255"/>
        </w:trPr>
        <w:tc>
          <w:tcPr>
            <w:tcW w:w="1984" w:type="dxa"/>
            <w:shd w:val="clear" w:color="auto" w:fill="auto"/>
            <w:vAlign w:val="center"/>
          </w:tcPr>
          <w:p w:rsidR="00464CB8" w:rsidRPr="00116AA0" w:rsidRDefault="00464CB8" w:rsidP="0057700F">
            <w:pPr>
              <w:pStyle w:val="TAH"/>
              <w:rPr>
                <w:rFonts w:eastAsia="ＭＳ 明朝" w:cs="Arial"/>
              </w:rPr>
            </w:pPr>
            <w:r w:rsidRPr="00116AA0">
              <w:rPr>
                <w:rFonts w:cs="Arial"/>
              </w:rPr>
              <w:t>EUTRA CA Configuration</w:t>
            </w:r>
          </w:p>
        </w:tc>
        <w:tc>
          <w:tcPr>
            <w:tcW w:w="851" w:type="dxa"/>
            <w:shd w:val="clear" w:color="auto" w:fill="auto"/>
            <w:vAlign w:val="center"/>
          </w:tcPr>
          <w:p w:rsidR="00464CB8" w:rsidRPr="00116AA0" w:rsidRDefault="00464CB8" w:rsidP="0057700F">
            <w:pPr>
              <w:pStyle w:val="TAH"/>
              <w:rPr>
                <w:rFonts w:eastAsia="ＭＳ 明朝" w:cs="Arial"/>
              </w:rPr>
            </w:pPr>
            <w:r w:rsidRPr="00116AA0">
              <w:rPr>
                <w:rFonts w:cs="Arial"/>
              </w:rPr>
              <w:t>EUTRA band</w:t>
            </w:r>
          </w:p>
        </w:tc>
        <w:tc>
          <w:tcPr>
            <w:tcW w:w="992" w:type="dxa"/>
            <w:shd w:val="clear" w:color="auto" w:fill="auto"/>
            <w:vAlign w:val="center"/>
          </w:tcPr>
          <w:p w:rsidR="00464CB8" w:rsidRPr="00116AA0" w:rsidRDefault="00464CB8" w:rsidP="0057700F">
            <w:pPr>
              <w:pStyle w:val="TAH"/>
              <w:rPr>
                <w:rFonts w:eastAsia="ＭＳ 明朝" w:cs="Arial"/>
              </w:rPr>
            </w:pPr>
            <w:r w:rsidRPr="00116AA0">
              <w:rPr>
                <w:rFonts w:cs="Arial"/>
              </w:rPr>
              <w:t>1.4 MHz</w:t>
            </w:r>
            <w:r w:rsidRPr="00116AA0">
              <w:rPr>
                <w:rFonts w:cs="Arial"/>
              </w:rPr>
              <w:br/>
              <w:t>(</w:t>
            </w:r>
            <w:proofErr w:type="spellStart"/>
            <w:r w:rsidRPr="00116AA0">
              <w:rPr>
                <w:rFonts w:cs="Arial"/>
              </w:rPr>
              <w:t>dBm</w:t>
            </w:r>
            <w:proofErr w:type="spellEnd"/>
            <w:r w:rsidRPr="00116AA0">
              <w:rPr>
                <w:rFonts w:cs="Arial"/>
              </w:rPr>
              <w:t>)</w:t>
            </w:r>
          </w:p>
        </w:tc>
        <w:tc>
          <w:tcPr>
            <w:tcW w:w="887" w:type="dxa"/>
            <w:shd w:val="clear" w:color="auto" w:fill="auto"/>
            <w:vAlign w:val="center"/>
          </w:tcPr>
          <w:p w:rsidR="00464CB8" w:rsidRPr="00116AA0" w:rsidRDefault="00464CB8" w:rsidP="0057700F">
            <w:pPr>
              <w:pStyle w:val="TAH"/>
              <w:rPr>
                <w:rFonts w:eastAsia="ＭＳ 明朝" w:cs="Arial"/>
              </w:rPr>
            </w:pPr>
            <w:r w:rsidRPr="00116AA0">
              <w:rPr>
                <w:rFonts w:cs="Arial"/>
              </w:rPr>
              <w:t>3 MHz</w:t>
            </w:r>
            <w:r w:rsidRPr="00116AA0">
              <w:rPr>
                <w:rFonts w:cs="Arial"/>
              </w:rPr>
              <w:br/>
              <w:t>(</w:t>
            </w:r>
            <w:proofErr w:type="spellStart"/>
            <w:r w:rsidRPr="00116AA0">
              <w:rPr>
                <w:rFonts w:cs="Arial"/>
              </w:rPr>
              <w:t>dBm</w:t>
            </w:r>
            <w:proofErr w:type="spellEnd"/>
            <w:r w:rsidRPr="00116AA0">
              <w:rPr>
                <w:rFonts w:cs="Arial"/>
              </w:rPr>
              <w:t>)</w:t>
            </w:r>
          </w:p>
        </w:tc>
        <w:tc>
          <w:tcPr>
            <w:tcW w:w="768" w:type="dxa"/>
            <w:shd w:val="clear" w:color="auto" w:fill="auto"/>
            <w:vAlign w:val="center"/>
          </w:tcPr>
          <w:p w:rsidR="00464CB8" w:rsidRPr="00116AA0" w:rsidRDefault="00464CB8" w:rsidP="0057700F">
            <w:pPr>
              <w:pStyle w:val="TAH"/>
              <w:rPr>
                <w:rFonts w:eastAsia="ＭＳ 明朝" w:cs="Arial"/>
              </w:rPr>
            </w:pPr>
            <w:r w:rsidRPr="00116AA0">
              <w:rPr>
                <w:rFonts w:cs="Arial"/>
              </w:rPr>
              <w:t>5 MHz</w:t>
            </w:r>
            <w:r w:rsidRPr="00116AA0">
              <w:rPr>
                <w:rFonts w:cs="Arial"/>
              </w:rPr>
              <w:br/>
              <w:t>(</w:t>
            </w:r>
            <w:proofErr w:type="spellStart"/>
            <w:r w:rsidRPr="00116AA0">
              <w:rPr>
                <w:rFonts w:cs="Arial"/>
              </w:rPr>
              <w:t>dBm</w:t>
            </w:r>
            <w:proofErr w:type="spellEnd"/>
            <w:r w:rsidRPr="00116AA0">
              <w:rPr>
                <w:rFonts w:cs="Arial"/>
              </w:rPr>
              <w:t>)</w:t>
            </w:r>
          </w:p>
        </w:tc>
        <w:tc>
          <w:tcPr>
            <w:tcW w:w="885" w:type="dxa"/>
            <w:shd w:val="clear" w:color="auto" w:fill="auto"/>
            <w:vAlign w:val="center"/>
          </w:tcPr>
          <w:p w:rsidR="00464CB8" w:rsidRPr="00116AA0" w:rsidRDefault="00464CB8" w:rsidP="0057700F">
            <w:pPr>
              <w:pStyle w:val="TAH"/>
              <w:rPr>
                <w:rFonts w:eastAsia="ＭＳ 明朝" w:cs="Arial"/>
              </w:rPr>
            </w:pPr>
            <w:r w:rsidRPr="00116AA0">
              <w:rPr>
                <w:rFonts w:cs="Arial"/>
              </w:rPr>
              <w:t>10 MHz</w:t>
            </w:r>
            <w:r w:rsidRPr="00116AA0">
              <w:rPr>
                <w:rFonts w:cs="Arial"/>
              </w:rPr>
              <w:br/>
              <w:t>(</w:t>
            </w:r>
            <w:proofErr w:type="spellStart"/>
            <w:r w:rsidRPr="00116AA0">
              <w:rPr>
                <w:rFonts w:cs="Arial"/>
              </w:rPr>
              <w:t>dBm</w:t>
            </w:r>
            <w:proofErr w:type="spellEnd"/>
            <w:r w:rsidRPr="00116AA0">
              <w:rPr>
                <w:rFonts w:cs="Arial"/>
              </w:rPr>
              <w:t>)</w:t>
            </w:r>
          </w:p>
        </w:tc>
        <w:tc>
          <w:tcPr>
            <w:tcW w:w="859" w:type="dxa"/>
            <w:shd w:val="clear" w:color="auto" w:fill="auto"/>
            <w:vAlign w:val="center"/>
          </w:tcPr>
          <w:p w:rsidR="00464CB8" w:rsidRPr="00116AA0" w:rsidRDefault="00464CB8" w:rsidP="0057700F">
            <w:pPr>
              <w:pStyle w:val="TAH"/>
              <w:rPr>
                <w:rFonts w:eastAsia="ＭＳ 明朝" w:cs="Arial"/>
              </w:rPr>
            </w:pPr>
            <w:r w:rsidRPr="00116AA0">
              <w:rPr>
                <w:rFonts w:cs="Arial"/>
              </w:rPr>
              <w:t>15 MHz</w:t>
            </w:r>
            <w:r w:rsidRPr="00116AA0">
              <w:rPr>
                <w:rFonts w:cs="Arial"/>
              </w:rPr>
              <w:br/>
              <w:t>(</w:t>
            </w:r>
            <w:proofErr w:type="spellStart"/>
            <w:r w:rsidRPr="00116AA0">
              <w:rPr>
                <w:rFonts w:cs="Arial"/>
              </w:rPr>
              <w:t>dBm</w:t>
            </w:r>
            <w:proofErr w:type="spellEnd"/>
            <w:r w:rsidRPr="00116AA0">
              <w:rPr>
                <w:rFonts w:cs="Arial"/>
              </w:rPr>
              <w:t>)</w:t>
            </w:r>
          </w:p>
        </w:tc>
        <w:tc>
          <w:tcPr>
            <w:tcW w:w="900" w:type="dxa"/>
            <w:shd w:val="clear" w:color="auto" w:fill="auto"/>
            <w:vAlign w:val="center"/>
          </w:tcPr>
          <w:p w:rsidR="00464CB8" w:rsidRPr="00116AA0" w:rsidRDefault="00464CB8" w:rsidP="0057700F">
            <w:pPr>
              <w:pStyle w:val="TAH"/>
              <w:rPr>
                <w:rFonts w:eastAsia="ＭＳ 明朝" w:cs="Arial"/>
              </w:rPr>
            </w:pPr>
            <w:r w:rsidRPr="00116AA0">
              <w:rPr>
                <w:rFonts w:cs="Arial"/>
              </w:rPr>
              <w:t>20 MHz</w:t>
            </w:r>
            <w:r w:rsidRPr="00116AA0">
              <w:rPr>
                <w:rFonts w:cs="Arial"/>
              </w:rPr>
              <w:br/>
              <w:t>(</w:t>
            </w:r>
            <w:proofErr w:type="spellStart"/>
            <w:r w:rsidRPr="00116AA0">
              <w:rPr>
                <w:rFonts w:cs="Arial"/>
              </w:rPr>
              <w:t>dBm</w:t>
            </w:r>
            <w:proofErr w:type="spellEnd"/>
            <w:r w:rsidRPr="00116AA0">
              <w:rPr>
                <w:rFonts w:cs="Arial"/>
              </w:rPr>
              <w:t>)</w:t>
            </w:r>
          </w:p>
        </w:tc>
        <w:tc>
          <w:tcPr>
            <w:tcW w:w="839" w:type="dxa"/>
            <w:shd w:val="clear" w:color="auto" w:fill="auto"/>
            <w:vAlign w:val="center"/>
          </w:tcPr>
          <w:p w:rsidR="00464CB8" w:rsidRPr="00116AA0" w:rsidRDefault="00464CB8" w:rsidP="0057700F">
            <w:pPr>
              <w:pStyle w:val="TAH"/>
              <w:rPr>
                <w:rFonts w:eastAsia="ＭＳ 明朝" w:cs="Arial"/>
              </w:rPr>
            </w:pPr>
            <w:r w:rsidRPr="00116AA0">
              <w:rPr>
                <w:rFonts w:cs="Arial"/>
              </w:rPr>
              <w:t>Duplex mode</w:t>
            </w:r>
          </w:p>
        </w:tc>
      </w:tr>
      <w:tr w:rsidR="00464CB8" w:rsidRPr="002D7A14" w:rsidTr="0057700F">
        <w:trPr>
          <w:trHeight w:val="191"/>
        </w:trPr>
        <w:tc>
          <w:tcPr>
            <w:tcW w:w="1984" w:type="dxa"/>
            <w:vMerge w:val="restart"/>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CA_</w:t>
            </w:r>
            <w:r w:rsidRPr="00116AA0">
              <w:rPr>
                <w:rFonts w:eastAsia="SimSun" w:cs="Arial" w:hint="eastAsia"/>
                <w:lang w:val="en-US" w:eastAsia="zh-CN"/>
              </w:rPr>
              <w:t>1A-</w:t>
            </w:r>
            <w:r w:rsidRPr="00116AA0">
              <w:rPr>
                <w:rFonts w:eastAsia="Calibri" w:cs="Arial"/>
                <w:lang w:val="en-US"/>
              </w:rPr>
              <w:t>3A-7C-28A</w:t>
            </w:r>
            <w:r w:rsidRPr="00116AA0">
              <w:rPr>
                <w:rFonts w:eastAsia="Calibri" w:cs="Arial"/>
                <w:vertAlign w:val="superscript"/>
                <w:lang w:val="en-US"/>
              </w:rPr>
              <w:t>5,6</w:t>
            </w:r>
          </w:p>
        </w:tc>
        <w:tc>
          <w:tcPr>
            <w:tcW w:w="851"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SimSun" w:cs="Arial" w:hint="eastAsia"/>
                <w:lang w:val="en-US" w:eastAsia="zh-CN"/>
              </w:rPr>
              <w:t>1</w:t>
            </w:r>
          </w:p>
        </w:tc>
        <w:tc>
          <w:tcPr>
            <w:tcW w:w="992"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eastAsia="ja-JP"/>
              </w:rPr>
              <w:t>-89.8</w:t>
            </w:r>
          </w:p>
        </w:tc>
        <w:tc>
          <w:tcPr>
            <w:tcW w:w="885"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eastAsia="ja-JP"/>
              </w:rPr>
              <w:t>-89.4</w:t>
            </w:r>
          </w:p>
        </w:tc>
        <w:tc>
          <w:tcPr>
            <w:tcW w:w="859"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eastAsia="ja-JP"/>
              </w:rPr>
              <w:t>-89</w:t>
            </w:r>
          </w:p>
        </w:tc>
        <w:tc>
          <w:tcPr>
            <w:tcW w:w="900"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eastAsia="ja-JP"/>
              </w:rPr>
              <w:t>-88.7</w:t>
            </w:r>
          </w:p>
        </w:tc>
        <w:tc>
          <w:tcPr>
            <w:tcW w:w="839" w:type="dxa"/>
            <w:vMerge w:val="restart"/>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FDD</w:t>
            </w:r>
          </w:p>
        </w:tc>
      </w:tr>
      <w:tr w:rsidR="00464CB8" w:rsidRPr="002D7A14" w:rsidTr="0057700F">
        <w:trPr>
          <w:trHeight w:val="191"/>
        </w:trPr>
        <w:tc>
          <w:tcPr>
            <w:tcW w:w="1984" w:type="dxa"/>
            <w:vMerge/>
            <w:shd w:val="clear" w:color="auto" w:fill="auto"/>
            <w:vAlign w:val="center"/>
          </w:tcPr>
          <w:p w:rsidR="00464CB8" w:rsidRPr="00116AA0" w:rsidRDefault="00464CB8" w:rsidP="0057700F">
            <w:pPr>
              <w:pStyle w:val="TAC"/>
              <w:rPr>
                <w:rFonts w:eastAsia="Calibri" w:cs="Arial"/>
                <w:lang w:val="en-US"/>
              </w:rPr>
            </w:pPr>
          </w:p>
        </w:tc>
        <w:tc>
          <w:tcPr>
            <w:tcW w:w="851"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rPr>
              <w:t>3</w:t>
            </w:r>
          </w:p>
        </w:tc>
        <w:tc>
          <w:tcPr>
            <w:tcW w:w="992"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rPr>
            </w:pPr>
          </w:p>
        </w:tc>
        <w:tc>
          <w:tcPr>
            <w:tcW w:w="885"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-94</w:t>
            </w:r>
          </w:p>
        </w:tc>
        <w:tc>
          <w:tcPr>
            <w:tcW w:w="859"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-92.2</w:t>
            </w:r>
          </w:p>
        </w:tc>
        <w:tc>
          <w:tcPr>
            <w:tcW w:w="900"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-91</w:t>
            </w:r>
          </w:p>
        </w:tc>
        <w:tc>
          <w:tcPr>
            <w:tcW w:w="839" w:type="dxa"/>
            <w:vMerge/>
            <w:shd w:val="clear" w:color="auto" w:fill="auto"/>
            <w:vAlign w:val="center"/>
          </w:tcPr>
          <w:p w:rsidR="00464CB8" w:rsidRPr="00116AA0" w:rsidRDefault="00464CB8" w:rsidP="0057700F">
            <w:pPr>
              <w:pStyle w:val="TAC"/>
              <w:rPr>
                <w:rFonts w:eastAsia="Calibri" w:cs="Arial"/>
                <w:lang w:val="en-US"/>
              </w:rPr>
            </w:pPr>
          </w:p>
        </w:tc>
      </w:tr>
      <w:tr w:rsidR="00464CB8" w:rsidRPr="002D7A14" w:rsidTr="0057700F">
        <w:trPr>
          <w:trHeight w:val="191"/>
        </w:trPr>
        <w:tc>
          <w:tcPr>
            <w:tcW w:w="1984" w:type="dxa"/>
            <w:vMerge/>
            <w:shd w:val="clear" w:color="auto" w:fill="auto"/>
            <w:vAlign w:val="center"/>
          </w:tcPr>
          <w:p w:rsidR="00464CB8" w:rsidRPr="00116AA0" w:rsidRDefault="00464CB8" w:rsidP="0057700F">
            <w:pPr>
              <w:pStyle w:val="TAC"/>
              <w:rPr>
                <w:rFonts w:eastAsia="Calibri" w:cs="Arial"/>
                <w:lang w:val="en-US"/>
              </w:rPr>
            </w:pPr>
          </w:p>
        </w:tc>
        <w:tc>
          <w:tcPr>
            <w:tcW w:w="851"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rPr>
              <w:t>7</w:t>
            </w:r>
          </w:p>
        </w:tc>
        <w:tc>
          <w:tcPr>
            <w:tcW w:w="992"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rPr>
            </w:pPr>
          </w:p>
        </w:tc>
        <w:tc>
          <w:tcPr>
            <w:tcW w:w="885" w:type="dxa"/>
            <w:shd w:val="clear" w:color="auto" w:fill="auto"/>
            <w:vAlign w:val="center"/>
          </w:tcPr>
          <w:p w:rsidR="00464CB8" w:rsidRPr="00116AA0" w:rsidRDefault="00464CB8" w:rsidP="0057700F">
            <w:pPr>
              <w:pStyle w:val="TAC"/>
              <w:rPr>
                <w:rFonts w:eastAsia="Calibri" w:cs="Arial"/>
                <w:lang w:val="en-US"/>
              </w:rPr>
            </w:pPr>
            <w:r w:rsidRPr="00116AA0">
              <w:rPr>
                <w:rFonts w:eastAsia="SimSun" w:cs="Arial"/>
                <w:lang w:val="en-US"/>
              </w:rPr>
              <w:t>-95</w:t>
            </w:r>
          </w:p>
        </w:tc>
        <w:tc>
          <w:tcPr>
            <w:tcW w:w="859" w:type="dxa"/>
            <w:shd w:val="clear" w:color="auto" w:fill="auto"/>
            <w:vAlign w:val="center"/>
          </w:tcPr>
          <w:p w:rsidR="00464CB8" w:rsidRPr="00116AA0" w:rsidRDefault="00464CB8" w:rsidP="0057700F">
            <w:pPr>
              <w:pStyle w:val="TAC"/>
              <w:rPr>
                <w:rFonts w:eastAsia="Calibri" w:cs="Arial"/>
                <w:lang w:val="en-US"/>
              </w:rPr>
            </w:pPr>
            <w:r w:rsidRPr="00116AA0">
              <w:rPr>
                <w:rFonts w:eastAsia="SimSun" w:cs="Arial"/>
                <w:lang w:val="en-US"/>
              </w:rPr>
              <w:t>-93.2</w:t>
            </w:r>
          </w:p>
        </w:tc>
        <w:tc>
          <w:tcPr>
            <w:tcW w:w="900" w:type="dxa"/>
            <w:shd w:val="clear" w:color="auto" w:fill="auto"/>
            <w:vAlign w:val="center"/>
          </w:tcPr>
          <w:p w:rsidR="00464CB8" w:rsidRPr="00116AA0" w:rsidRDefault="00464CB8" w:rsidP="0057700F">
            <w:pPr>
              <w:pStyle w:val="TAC"/>
              <w:rPr>
                <w:rFonts w:eastAsia="Calibri" w:cs="Arial"/>
                <w:lang w:val="en-US"/>
              </w:rPr>
            </w:pPr>
            <w:r w:rsidRPr="00116AA0">
              <w:rPr>
                <w:rFonts w:eastAsia="SimSun" w:cs="Arial"/>
                <w:lang w:val="en-US"/>
              </w:rPr>
              <w:t>-92</w:t>
            </w:r>
          </w:p>
        </w:tc>
        <w:tc>
          <w:tcPr>
            <w:tcW w:w="839" w:type="dxa"/>
            <w:vMerge/>
            <w:shd w:val="clear" w:color="auto" w:fill="auto"/>
            <w:vAlign w:val="center"/>
          </w:tcPr>
          <w:p w:rsidR="00464CB8" w:rsidRPr="00116AA0" w:rsidRDefault="00464CB8" w:rsidP="0057700F">
            <w:pPr>
              <w:pStyle w:val="TAC"/>
              <w:rPr>
                <w:rFonts w:eastAsia="Calibri" w:cs="Arial"/>
                <w:lang w:val="en-US"/>
              </w:rPr>
            </w:pPr>
          </w:p>
        </w:tc>
      </w:tr>
      <w:tr w:rsidR="00464CB8" w:rsidRPr="002D7A14" w:rsidTr="0057700F">
        <w:trPr>
          <w:trHeight w:val="191"/>
        </w:trPr>
        <w:tc>
          <w:tcPr>
            <w:tcW w:w="1984" w:type="dxa"/>
            <w:vMerge/>
            <w:shd w:val="clear" w:color="auto" w:fill="auto"/>
            <w:vAlign w:val="center"/>
          </w:tcPr>
          <w:p w:rsidR="00464CB8" w:rsidRPr="00116AA0" w:rsidRDefault="00464CB8" w:rsidP="0057700F">
            <w:pPr>
              <w:pStyle w:val="TAC"/>
              <w:rPr>
                <w:rFonts w:eastAsia="Calibri" w:cs="Arial"/>
                <w:lang w:val="en-US"/>
              </w:rPr>
            </w:pPr>
          </w:p>
        </w:tc>
        <w:tc>
          <w:tcPr>
            <w:tcW w:w="851"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rPr>
              <w:t>28</w:t>
            </w:r>
          </w:p>
        </w:tc>
        <w:tc>
          <w:tcPr>
            <w:tcW w:w="992"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rPr>
            </w:pPr>
          </w:p>
        </w:tc>
        <w:tc>
          <w:tcPr>
            <w:tcW w:w="885"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-95.3</w:t>
            </w:r>
          </w:p>
        </w:tc>
        <w:tc>
          <w:tcPr>
            <w:tcW w:w="859" w:type="dxa"/>
            <w:shd w:val="clear" w:color="auto" w:fill="auto"/>
          </w:tcPr>
          <w:p w:rsidR="00464CB8" w:rsidRPr="00116AA0" w:rsidRDefault="00464CB8" w:rsidP="0057700F">
            <w:pPr>
              <w:pStyle w:val="TAC"/>
              <w:rPr>
                <w:rFonts w:eastAsia="Calibri" w:cs="Arial"/>
                <w:lang w:val="en-US"/>
              </w:rPr>
            </w:pPr>
            <w:r w:rsidRPr="00116AA0">
              <w:rPr>
                <w:rFonts w:eastAsia="Calibri" w:cs="Arial"/>
                <w:lang w:val="en-US"/>
              </w:rPr>
              <w:t>-93.5</w:t>
            </w:r>
          </w:p>
        </w:tc>
        <w:tc>
          <w:tcPr>
            <w:tcW w:w="900" w:type="dxa"/>
            <w:shd w:val="clear" w:color="auto" w:fill="auto"/>
          </w:tcPr>
          <w:p w:rsidR="00464CB8" w:rsidRPr="00116AA0" w:rsidRDefault="00464CB8" w:rsidP="0057700F">
            <w:pPr>
              <w:pStyle w:val="TAC"/>
              <w:rPr>
                <w:rFonts w:eastAsia="Calibri" w:cs="Arial"/>
                <w:lang w:val="en-US"/>
              </w:rPr>
            </w:pPr>
            <w:r w:rsidRPr="00116AA0">
              <w:rPr>
                <w:rFonts w:eastAsia="Calibri" w:cs="Arial"/>
                <w:lang w:val="en-US"/>
              </w:rPr>
              <w:t>-90.8</w:t>
            </w:r>
          </w:p>
        </w:tc>
        <w:tc>
          <w:tcPr>
            <w:tcW w:w="839" w:type="dxa"/>
            <w:vMerge/>
            <w:shd w:val="clear" w:color="auto" w:fill="auto"/>
            <w:vAlign w:val="center"/>
          </w:tcPr>
          <w:p w:rsidR="00464CB8" w:rsidRPr="00116AA0" w:rsidRDefault="00464CB8" w:rsidP="0057700F">
            <w:pPr>
              <w:pStyle w:val="TAC"/>
              <w:rPr>
                <w:rFonts w:eastAsia="Calibri" w:cs="Arial"/>
                <w:lang w:val="en-US"/>
              </w:rPr>
            </w:pPr>
          </w:p>
        </w:tc>
      </w:tr>
      <w:tr w:rsidR="00464CB8" w:rsidRPr="009715C6" w:rsidTr="0057700F">
        <w:trPr>
          <w:trHeight w:val="191"/>
        </w:trPr>
        <w:tc>
          <w:tcPr>
            <w:tcW w:w="1984" w:type="dxa"/>
            <w:vMerge w:val="restart"/>
            <w:shd w:val="clear" w:color="auto" w:fill="auto"/>
            <w:vAlign w:val="center"/>
          </w:tcPr>
          <w:p w:rsidR="00464CB8" w:rsidRPr="00116AA0" w:rsidRDefault="00464CB8" w:rsidP="0057700F">
            <w:pPr>
              <w:pStyle w:val="TAC"/>
              <w:rPr>
                <w:rFonts w:cs="Arial"/>
                <w:lang w:eastAsia="ja-JP"/>
              </w:rPr>
            </w:pPr>
            <w:r w:rsidRPr="00116AA0">
              <w:rPr>
                <w:rFonts w:cs="Arial"/>
              </w:rPr>
              <w:t>CA_</w:t>
            </w:r>
            <w:r w:rsidRPr="00116AA0">
              <w:rPr>
                <w:rFonts w:cs="Arial" w:hint="eastAsia"/>
                <w:lang w:eastAsia="ja-JP"/>
              </w:rPr>
              <w:t>1</w:t>
            </w:r>
            <w:r w:rsidRPr="00116AA0">
              <w:rPr>
                <w:rFonts w:cs="Arial"/>
              </w:rPr>
              <w:t>A-</w:t>
            </w:r>
            <w:r w:rsidRPr="00116AA0">
              <w:rPr>
                <w:rFonts w:cs="Arial" w:hint="eastAsia"/>
                <w:lang w:eastAsia="ja-JP"/>
              </w:rPr>
              <w:t>3</w:t>
            </w:r>
            <w:r w:rsidRPr="00116AA0">
              <w:rPr>
                <w:rFonts w:cs="Arial"/>
              </w:rPr>
              <w:t>A-</w:t>
            </w:r>
            <w:r w:rsidRPr="00116AA0">
              <w:rPr>
                <w:rFonts w:cs="Arial" w:hint="eastAsia"/>
                <w:lang w:eastAsia="ja-JP"/>
              </w:rPr>
              <w:t>4</w:t>
            </w:r>
            <w:r w:rsidRPr="00116AA0">
              <w:rPr>
                <w:rFonts w:cs="Arial"/>
              </w:rPr>
              <w:t>2</w:t>
            </w:r>
            <w:r w:rsidRPr="00116AA0">
              <w:rPr>
                <w:rFonts w:cs="Arial" w:hint="eastAsia"/>
                <w:lang w:eastAsia="ja-JP"/>
              </w:rPr>
              <w:t>C</w:t>
            </w:r>
            <w:r w:rsidRPr="00116AA0">
              <w:rPr>
                <w:rFonts w:cs="Arial"/>
                <w:vertAlign w:val="superscript"/>
                <w:lang w:eastAsia="ja-JP"/>
              </w:rPr>
              <w:t>8</w:t>
            </w:r>
            <w:r w:rsidRPr="00116AA0">
              <w:rPr>
                <w:rFonts w:cs="Arial" w:hint="eastAsia"/>
                <w:vertAlign w:val="superscript"/>
                <w:lang w:eastAsia="ja-JP"/>
              </w:rPr>
              <w:t>,</w:t>
            </w:r>
            <w:r w:rsidRPr="00116AA0">
              <w:rPr>
                <w:rFonts w:cs="Arial"/>
                <w:vertAlign w:val="superscript"/>
                <w:lang w:eastAsia="ja-JP"/>
              </w:rPr>
              <w:t>9</w:t>
            </w:r>
          </w:p>
        </w:tc>
        <w:tc>
          <w:tcPr>
            <w:tcW w:w="851"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1</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w:t>
            </w:r>
            <w:r w:rsidRPr="00116AA0">
              <w:rPr>
                <w:rFonts w:cs="Arial" w:hint="eastAsia"/>
                <w:lang w:eastAsia="ja-JP"/>
              </w:rPr>
              <w:t>9.8</w:t>
            </w:r>
            <w:r w:rsidRPr="00116AA0">
              <w:rPr>
                <w:rFonts w:cs="Arial"/>
              </w:rPr>
              <w:t xml:space="preserve"> </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rPr>
              <w:t>-9</w:t>
            </w:r>
            <w:r w:rsidRPr="00116AA0">
              <w:rPr>
                <w:rFonts w:cs="Arial" w:hint="eastAsia"/>
                <w:lang w:eastAsia="ja-JP"/>
              </w:rPr>
              <w:t>6.8</w:t>
            </w:r>
          </w:p>
        </w:tc>
        <w:tc>
          <w:tcPr>
            <w:tcW w:w="859" w:type="dxa"/>
            <w:shd w:val="clear" w:color="auto" w:fill="auto"/>
            <w:vAlign w:val="center"/>
          </w:tcPr>
          <w:p w:rsidR="00464CB8" w:rsidRPr="00116AA0" w:rsidRDefault="00464CB8" w:rsidP="0057700F">
            <w:pPr>
              <w:pStyle w:val="TAC"/>
              <w:rPr>
                <w:rFonts w:cs="Arial"/>
                <w:lang w:eastAsia="ja-JP"/>
              </w:rPr>
            </w:pPr>
            <w:r w:rsidRPr="00116AA0">
              <w:rPr>
                <w:rFonts w:cs="Arial"/>
              </w:rPr>
              <w:t>-9</w:t>
            </w:r>
            <w:r w:rsidRPr="00116AA0">
              <w:rPr>
                <w:rFonts w:cs="Arial" w:hint="eastAsia"/>
                <w:lang w:eastAsia="ja-JP"/>
              </w:rPr>
              <w:t>5</w:t>
            </w:r>
          </w:p>
        </w:tc>
        <w:tc>
          <w:tcPr>
            <w:tcW w:w="900" w:type="dxa"/>
            <w:shd w:val="clear" w:color="auto" w:fill="auto"/>
            <w:vAlign w:val="center"/>
          </w:tcPr>
          <w:p w:rsidR="00464CB8" w:rsidRPr="00116AA0" w:rsidRDefault="00464CB8" w:rsidP="0057700F">
            <w:pPr>
              <w:pStyle w:val="TAC"/>
              <w:rPr>
                <w:rFonts w:cs="Arial"/>
                <w:lang w:eastAsia="ja-JP"/>
              </w:rPr>
            </w:pPr>
            <w:r w:rsidRPr="00116AA0">
              <w:rPr>
                <w:rFonts w:cs="Arial"/>
              </w:rPr>
              <w:t>-9</w:t>
            </w:r>
            <w:r w:rsidRPr="00116AA0">
              <w:rPr>
                <w:rFonts w:cs="Arial" w:hint="eastAsia"/>
                <w:lang w:eastAsia="ja-JP"/>
              </w:rPr>
              <w:t>3.8</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191"/>
        </w:trPr>
        <w:tc>
          <w:tcPr>
            <w:tcW w:w="1984" w:type="dxa"/>
            <w:vMerge/>
            <w:shd w:val="clear" w:color="auto" w:fill="auto"/>
            <w:vAlign w:val="center"/>
          </w:tcPr>
          <w:p w:rsidR="00464CB8" w:rsidRPr="00116AA0" w:rsidRDefault="00464CB8" w:rsidP="0057700F">
            <w:pPr>
              <w:pStyle w:val="TAC"/>
              <w:rPr>
                <w:rFonts w:cs="Arial"/>
              </w:rPr>
            </w:pPr>
          </w:p>
        </w:tc>
        <w:tc>
          <w:tcPr>
            <w:tcW w:w="851" w:type="dxa"/>
            <w:vMerge w:val="restart"/>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3</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-96.8</w:t>
            </w:r>
          </w:p>
        </w:tc>
        <w:tc>
          <w:tcPr>
            <w:tcW w:w="885" w:type="dxa"/>
            <w:shd w:val="clear" w:color="auto" w:fill="auto"/>
          </w:tcPr>
          <w:p w:rsidR="00464CB8" w:rsidRPr="00116AA0" w:rsidRDefault="00464CB8" w:rsidP="0057700F">
            <w:pPr>
              <w:pStyle w:val="TAC"/>
              <w:rPr>
                <w:rFonts w:cs="Arial"/>
              </w:rPr>
            </w:pPr>
            <w:r w:rsidRPr="00116AA0">
              <w:rPr>
                <w:rFonts w:cs="Arial"/>
              </w:rPr>
              <w:t>-93.8</w:t>
            </w:r>
          </w:p>
        </w:tc>
        <w:tc>
          <w:tcPr>
            <w:tcW w:w="859" w:type="dxa"/>
            <w:shd w:val="clear" w:color="auto" w:fill="auto"/>
          </w:tcPr>
          <w:p w:rsidR="00464CB8" w:rsidRPr="00116AA0" w:rsidRDefault="00464CB8" w:rsidP="0057700F">
            <w:pPr>
              <w:pStyle w:val="TAC"/>
              <w:rPr>
                <w:rFonts w:cs="Arial"/>
              </w:rPr>
            </w:pPr>
            <w:r w:rsidRPr="00116AA0">
              <w:rPr>
                <w:rFonts w:cs="Arial"/>
              </w:rPr>
              <w:t>-92</w:t>
            </w:r>
          </w:p>
        </w:tc>
        <w:tc>
          <w:tcPr>
            <w:tcW w:w="900" w:type="dxa"/>
            <w:shd w:val="clear" w:color="auto" w:fill="auto"/>
          </w:tcPr>
          <w:p w:rsidR="00464CB8" w:rsidRPr="00116AA0" w:rsidRDefault="00464CB8" w:rsidP="0057700F">
            <w:pPr>
              <w:pStyle w:val="TAC"/>
              <w:rPr>
                <w:rFonts w:cs="Arial"/>
              </w:rPr>
            </w:pPr>
            <w:r w:rsidRPr="00116AA0">
              <w:rPr>
                <w:rFonts w:cs="Arial"/>
              </w:rPr>
              <w:t>-90.8</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191"/>
        </w:trPr>
        <w:tc>
          <w:tcPr>
            <w:tcW w:w="1984" w:type="dxa"/>
            <w:vMerge/>
            <w:shd w:val="clear" w:color="auto" w:fill="auto"/>
            <w:vAlign w:val="center"/>
          </w:tcPr>
          <w:p w:rsidR="00464CB8" w:rsidRPr="001A1407" w:rsidRDefault="00464CB8" w:rsidP="0057700F">
            <w:pPr>
              <w:pStyle w:val="TAC"/>
              <w:rPr>
                <w:rFonts w:cs="Arial"/>
              </w:rPr>
            </w:pPr>
          </w:p>
        </w:tc>
        <w:tc>
          <w:tcPr>
            <w:tcW w:w="851" w:type="dxa"/>
            <w:vMerge/>
            <w:shd w:val="clear" w:color="auto" w:fill="auto"/>
            <w:vAlign w:val="center"/>
          </w:tcPr>
          <w:p w:rsidR="00464CB8" w:rsidRPr="001A1407" w:rsidRDefault="00464CB8" w:rsidP="0057700F">
            <w:pPr>
              <w:pStyle w:val="TAC"/>
              <w:rPr>
                <w:rFonts w:cs="Arial"/>
                <w:lang w:eastAsia="ja-JP"/>
              </w:rPr>
            </w:pPr>
          </w:p>
        </w:tc>
        <w:tc>
          <w:tcPr>
            <w:tcW w:w="992" w:type="dxa"/>
            <w:shd w:val="clear" w:color="auto" w:fill="auto"/>
            <w:vAlign w:val="center"/>
          </w:tcPr>
          <w:p w:rsidR="00464CB8" w:rsidRPr="001A1407" w:rsidRDefault="00464CB8" w:rsidP="0057700F">
            <w:pPr>
              <w:pStyle w:val="TAC"/>
              <w:rPr>
                <w:rFonts w:cs="Arial"/>
              </w:rPr>
            </w:pPr>
          </w:p>
        </w:tc>
        <w:tc>
          <w:tcPr>
            <w:tcW w:w="887" w:type="dxa"/>
            <w:shd w:val="clear" w:color="auto" w:fill="auto"/>
            <w:vAlign w:val="center"/>
          </w:tcPr>
          <w:p w:rsidR="00464CB8" w:rsidRPr="001A1407" w:rsidRDefault="00464CB8" w:rsidP="0057700F">
            <w:pPr>
              <w:pStyle w:val="TAC"/>
              <w:rPr>
                <w:rFonts w:cs="Arial"/>
              </w:rPr>
            </w:pPr>
          </w:p>
        </w:tc>
        <w:tc>
          <w:tcPr>
            <w:tcW w:w="768" w:type="dxa"/>
            <w:shd w:val="clear" w:color="auto" w:fill="auto"/>
          </w:tcPr>
          <w:p w:rsidR="00464CB8" w:rsidRPr="001A1407" w:rsidRDefault="00464CB8" w:rsidP="0057700F">
            <w:pPr>
              <w:pStyle w:val="TAC"/>
              <w:rPr>
                <w:rFonts w:cs="Arial"/>
              </w:rPr>
            </w:pPr>
            <w:r w:rsidRPr="001A1407">
              <w:rPr>
                <w:rFonts w:cs="Arial"/>
              </w:rPr>
              <w:t>[-99.5]</w:t>
            </w:r>
            <w:r w:rsidRPr="001A1407">
              <w:rPr>
                <w:rFonts w:cs="Arial"/>
                <w:vertAlign w:val="superscript"/>
              </w:rPr>
              <w:t>11</w:t>
            </w:r>
          </w:p>
        </w:tc>
        <w:tc>
          <w:tcPr>
            <w:tcW w:w="885" w:type="dxa"/>
            <w:shd w:val="clear" w:color="auto" w:fill="auto"/>
          </w:tcPr>
          <w:p w:rsidR="00464CB8" w:rsidRPr="001A1407" w:rsidRDefault="00464CB8" w:rsidP="0057700F">
            <w:pPr>
              <w:pStyle w:val="TAC"/>
              <w:rPr>
                <w:rFonts w:cs="Arial"/>
              </w:rPr>
            </w:pPr>
            <w:r w:rsidRPr="001A1407">
              <w:rPr>
                <w:rFonts w:cs="Arial"/>
              </w:rPr>
              <w:t>[-96.5]</w:t>
            </w:r>
            <w:r w:rsidRPr="001A1407">
              <w:rPr>
                <w:rFonts w:cs="Arial"/>
                <w:vertAlign w:val="superscript"/>
              </w:rPr>
              <w:t>11</w:t>
            </w:r>
          </w:p>
        </w:tc>
        <w:tc>
          <w:tcPr>
            <w:tcW w:w="859" w:type="dxa"/>
            <w:shd w:val="clear" w:color="auto" w:fill="auto"/>
          </w:tcPr>
          <w:p w:rsidR="00464CB8" w:rsidRPr="001A1407" w:rsidRDefault="00464CB8" w:rsidP="0057700F">
            <w:pPr>
              <w:pStyle w:val="TAC"/>
              <w:rPr>
                <w:rFonts w:cs="Arial"/>
              </w:rPr>
            </w:pPr>
            <w:r w:rsidRPr="001A1407">
              <w:rPr>
                <w:rFonts w:cs="Arial"/>
              </w:rPr>
              <w:t>[-94.7]</w:t>
            </w:r>
            <w:r w:rsidRPr="001A1407">
              <w:rPr>
                <w:rFonts w:cs="Arial"/>
                <w:vertAlign w:val="superscript"/>
              </w:rPr>
              <w:t>11</w:t>
            </w:r>
          </w:p>
        </w:tc>
        <w:tc>
          <w:tcPr>
            <w:tcW w:w="900" w:type="dxa"/>
            <w:shd w:val="clear" w:color="auto" w:fill="auto"/>
          </w:tcPr>
          <w:p w:rsidR="00464CB8" w:rsidRPr="001A1407" w:rsidRDefault="00464CB8" w:rsidP="0057700F">
            <w:pPr>
              <w:pStyle w:val="TAC"/>
              <w:rPr>
                <w:rFonts w:cs="Arial"/>
              </w:rPr>
            </w:pPr>
            <w:r w:rsidRPr="001A1407">
              <w:rPr>
                <w:rFonts w:cs="Arial"/>
              </w:rPr>
              <w:t>[-93.5]</w:t>
            </w:r>
            <w:r w:rsidRPr="001A1407">
              <w:rPr>
                <w:rFonts w:cs="Arial"/>
                <w:vertAlign w:val="superscript"/>
              </w:rPr>
              <w:t>11</w:t>
            </w:r>
          </w:p>
        </w:tc>
        <w:tc>
          <w:tcPr>
            <w:tcW w:w="839" w:type="dxa"/>
            <w:vMerge/>
            <w:shd w:val="clear" w:color="auto" w:fill="auto"/>
            <w:vAlign w:val="center"/>
          </w:tcPr>
          <w:p w:rsidR="00464CB8" w:rsidRPr="001A1407" w:rsidRDefault="00464CB8" w:rsidP="0057700F">
            <w:pPr>
              <w:pStyle w:val="TAC"/>
              <w:rPr>
                <w:rFonts w:cs="Arial"/>
              </w:rPr>
            </w:pPr>
          </w:p>
        </w:tc>
      </w:tr>
      <w:tr w:rsidR="00464CB8" w:rsidRPr="009715C6" w:rsidTr="0057700F">
        <w:trPr>
          <w:trHeight w:val="191"/>
        </w:trPr>
        <w:tc>
          <w:tcPr>
            <w:tcW w:w="1984" w:type="dxa"/>
            <w:vMerge/>
            <w:shd w:val="clear" w:color="auto" w:fill="auto"/>
            <w:vAlign w:val="center"/>
          </w:tcPr>
          <w:p w:rsidR="00464CB8" w:rsidRPr="00116AA0" w:rsidRDefault="00464CB8" w:rsidP="0057700F">
            <w:pPr>
              <w:pStyle w:val="TAC"/>
              <w:rPr>
                <w:rFonts w:cs="Arial"/>
              </w:rPr>
            </w:pPr>
          </w:p>
        </w:tc>
        <w:tc>
          <w:tcPr>
            <w:tcW w:w="851" w:type="dxa"/>
            <w:shd w:val="clear" w:color="auto" w:fill="auto"/>
            <w:vAlign w:val="center"/>
          </w:tcPr>
          <w:p w:rsidR="00464CB8" w:rsidRPr="00116AA0" w:rsidRDefault="00464CB8" w:rsidP="0057700F">
            <w:pPr>
              <w:pStyle w:val="TAC"/>
              <w:rPr>
                <w:rFonts w:cs="Arial"/>
              </w:rPr>
            </w:pPr>
            <w:r w:rsidRPr="00116AA0">
              <w:rPr>
                <w:rFonts w:cs="Arial" w:hint="eastAsia"/>
                <w:lang w:eastAsia="ja-JP"/>
              </w:rPr>
              <w:t>4</w:t>
            </w:r>
            <w:r w:rsidRPr="00116AA0">
              <w:rPr>
                <w:rFonts w:cs="Arial"/>
              </w:rPr>
              <w:t>2</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hint="eastAsia"/>
                <w:lang w:eastAsia="ja-JP"/>
              </w:rPr>
              <w:t>-71.7</w:t>
            </w:r>
          </w:p>
        </w:tc>
        <w:tc>
          <w:tcPr>
            <w:tcW w:w="885" w:type="dxa"/>
            <w:shd w:val="clear" w:color="auto" w:fill="auto"/>
          </w:tcPr>
          <w:p w:rsidR="00464CB8" w:rsidRPr="00116AA0" w:rsidRDefault="00464CB8" w:rsidP="0057700F">
            <w:pPr>
              <w:pStyle w:val="TAC"/>
              <w:rPr>
                <w:rFonts w:cs="Arial"/>
              </w:rPr>
            </w:pPr>
            <w:r w:rsidRPr="00116AA0">
              <w:rPr>
                <w:rFonts w:cs="Arial" w:hint="eastAsia"/>
                <w:lang w:eastAsia="ja-JP"/>
              </w:rPr>
              <w:t>-71.7</w:t>
            </w:r>
          </w:p>
        </w:tc>
        <w:tc>
          <w:tcPr>
            <w:tcW w:w="859" w:type="dxa"/>
            <w:shd w:val="clear" w:color="auto" w:fill="auto"/>
          </w:tcPr>
          <w:p w:rsidR="00464CB8" w:rsidRPr="00116AA0" w:rsidRDefault="00464CB8" w:rsidP="0057700F">
            <w:pPr>
              <w:pStyle w:val="TAC"/>
              <w:rPr>
                <w:rFonts w:cs="Arial"/>
              </w:rPr>
            </w:pPr>
            <w:r w:rsidRPr="00116AA0">
              <w:rPr>
                <w:rFonts w:cs="Arial" w:hint="eastAsia"/>
                <w:lang w:eastAsia="ja-JP"/>
              </w:rPr>
              <w:t>-71.7</w:t>
            </w:r>
          </w:p>
        </w:tc>
        <w:tc>
          <w:tcPr>
            <w:tcW w:w="900" w:type="dxa"/>
            <w:shd w:val="clear" w:color="auto" w:fill="auto"/>
          </w:tcPr>
          <w:p w:rsidR="00464CB8" w:rsidRPr="00116AA0" w:rsidRDefault="00464CB8" w:rsidP="0057700F">
            <w:pPr>
              <w:pStyle w:val="TAC"/>
              <w:rPr>
                <w:rFonts w:cs="Arial"/>
              </w:rPr>
            </w:pPr>
            <w:r w:rsidRPr="00116AA0">
              <w:rPr>
                <w:rFonts w:cs="Arial" w:hint="eastAsia"/>
                <w:lang w:eastAsia="ja-JP"/>
              </w:rPr>
              <w:t>-71.7</w:t>
            </w:r>
          </w:p>
        </w:tc>
        <w:tc>
          <w:tcPr>
            <w:tcW w:w="839"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TDD</w:t>
            </w:r>
          </w:p>
        </w:tc>
      </w:tr>
      <w:tr w:rsidR="00464CB8" w:rsidRPr="002D7A14" w:rsidTr="0057700F">
        <w:trPr>
          <w:trHeight w:val="191"/>
        </w:trPr>
        <w:tc>
          <w:tcPr>
            <w:tcW w:w="1984" w:type="dxa"/>
            <w:vMerge w:val="restart"/>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rPr>
              <w:t>CA_1A-7C-28A</w:t>
            </w:r>
            <w:r w:rsidRPr="00116AA0">
              <w:rPr>
                <w:rFonts w:eastAsia="Calibri" w:cs="Arial"/>
                <w:vertAlign w:val="superscript"/>
                <w:lang w:val="en-US"/>
              </w:rPr>
              <w:t>5</w:t>
            </w:r>
            <w:r w:rsidRPr="00116AA0">
              <w:rPr>
                <w:rFonts w:eastAsia="Calibri" w:cs="Arial"/>
                <w:vertAlign w:val="superscript"/>
                <w:lang w:val="en-US" w:eastAsia="ja-JP"/>
              </w:rPr>
              <w:t>,6</w:t>
            </w:r>
          </w:p>
        </w:tc>
        <w:tc>
          <w:tcPr>
            <w:tcW w:w="851"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SimSun" w:cs="Arial"/>
                <w:lang w:val="en-US" w:eastAsia="ja-JP"/>
              </w:rPr>
              <w:t>1</w:t>
            </w:r>
          </w:p>
        </w:tc>
        <w:tc>
          <w:tcPr>
            <w:tcW w:w="992"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-89.8</w:t>
            </w:r>
          </w:p>
        </w:tc>
        <w:tc>
          <w:tcPr>
            <w:tcW w:w="8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-89.4</w:t>
            </w:r>
          </w:p>
        </w:tc>
        <w:tc>
          <w:tcPr>
            <w:tcW w:w="859" w:type="dxa"/>
            <w:shd w:val="clear" w:color="auto" w:fill="auto"/>
          </w:tcPr>
          <w:p w:rsidR="00464CB8" w:rsidRPr="00116AA0" w:rsidRDefault="00464CB8" w:rsidP="0057700F">
            <w:pPr>
              <w:pStyle w:val="TAC"/>
              <w:rPr>
                <w:rFonts w:eastAsia="Calibri" w:cs="Arial"/>
                <w:lang w:val="en-US" w:eastAsia="ja-JP"/>
              </w:rPr>
            </w:pPr>
            <w:r w:rsidRPr="00116AA0">
              <w:rPr>
                <w:rFonts w:eastAsia="Calibri" w:cs="Arial"/>
                <w:lang w:val="en-US" w:eastAsia="ja-JP"/>
              </w:rPr>
              <w:t>-89</w:t>
            </w:r>
          </w:p>
        </w:tc>
        <w:tc>
          <w:tcPr>
            <w:tcW w:w="900" w:type="dxa"/>
            <w:shd w:val="clear" w:color="auto" w:fill="auto"/>
          </w:tcPr>
          <w:p w:rsidR="00464CB8" w:rsidRPr="00116AA0" w:rsidRDefault="00464CB8" w:rsidP="0057700F">
            <w:pPr>
              <w:pStyle w:val="TAC"/>
              <w:rPr>
                <w:rFonts w:eastAsia="Calibri" w:cs="Arial"/>
                <w:lang w:val="en-US" w:eastAsia="ja-JP"/>
              </w:rPr>
            </w:pPr>
            <w:r w:rsidRPr="00116AA0">
              <w:rPr>
                <w:rFonts w:eastAsia="Calibri" w:cs="Arial"/>
                <w:lang w:val="en-US" w:eastAsia="ja-JP"/>
              </w:rPr>
              <w:t>-88.7</w:t>
            </w:r>
          </w:p>
        </w:tc>
        <w:tc>
          <w:tcPr>
            <w:tcW w:w="839" w:type="dxa"/>
            <w:vMerge w:val="restart"/>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FDD</w:t>
            </w:r>
          </w:p>
        </w:tc>
      </w:tr>
      <w:tr w:rsidR="00464CB8" w:rsidRPr="002D7A14" w:rsidTr="0057700F">
        <w:trPr>
          <w:trHeight w:val="191"/>
        </w:trPr>
        <w:tc>
          <w:tcPr>
            <w:tcW w:w="1984" w:type="dxa"/>
            <w:vMerge/>
            <w:shd w:val="clear" w:color="auto" w:fill="auto"/>
            <w:vAlign w:val="center"/>
          </w:tcPr>
          <w:p w:rsidR="00464CB8" w:rsidRPr="00116AA0" w:rsidRDefault="00464CB8" w:rsidP="0057700F">
            <w:pPr>
              <w:pStyle w:val="TAC"/>
              <w:rPr>
                <w:rFonts w:eastAsia="Calibri" w:cs="Arial"/>
                <w:lang w:val="en-US"/>
              </w:rPr>
            </w:pPr>
          </w:p>
        </w:tc>
        <w:tc>
          <w:tcPr>
            <w:tcW w:w="851"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SimSun" w:cs="Arial"/>
                <w:lang w:val="en-US" w:eastAsia="ja-JP"/>
              </w:rPr>
              <w:t>7</w:t>
            </w:r>
          </w:p>
        </w:tc>
        <w:tc>
          <w:tcPr>
            <w:tcW w:w="992"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eastAsia="ja-JP"/>
              </w:rPr>
            </w:pPr>
          </w:p>
        </w:tc>
        <w:tc>
          <w:tcPr>
            <w:tcW w:w="8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SimSun" w:cs="Arial"/>
                <w:lang w:val="en-US"/>
              </w:rPr>
              <w:t>-95</w:t>
            </w:r>
          </w:p>
        </w:tc>
        <w:tc>
          <w:tcPr>
            <w:tcW w:w="859"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SimSun" w:cs="Arial"/>
                <w:lang w:val="en-US"/>
              </w:rPr>
              <w:t>-93.2</w:t>
            </w:r>
          </w:p>
        </w:tc>
        <w:tc>
          <w:tcPr>
            <w:tcW w:w="900"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SimSun" w:cs="Arial"/>
                <w:lang w:val="en-US"/>
              </w:rPr>
              <w:t>-92</w:t>
            </w:r>
          </w:p>
        </w:tc>
        <w:tc>
          <w:tcPr>
            <w:tcW w:w="839" w:type="dxa"/>
            <w:vMerge/>
            <w:shd w:val="clear" w:color="auto" w:fill="auto"/>
            <w:vAlign w:val="center"/>
          </w:tcPr>
          <w:p w:rsidR="00464CB8" w:rsidRPr="00116AA0" w:rsidRDefault="00464CB8" w:rsidP="0057700F">
            <w:pPr>
              <w:pStyle w:val="TAC"/>
              <w:rPr>
                <w:rFonts w:eastAsia="Calibri" w:cs="Arial"/>
                <w:lang w:val="en-US" w:eastAsia="ja-JP"/>
              </w:rPr>
            </w:pPr>
          </w:p>
        </w:tc>
      </w:tr>
      <w:tr w:rsidR="00464CB8" w:rsidRPr="002D7A14" w:rsidTr="0057700F">
        <w:trPr>
          <w:trHeight w:val="191"/>
        </w:trPr>
        <w:tc>
          <w:tcPr>
            <w:tcW w:w="1984" w:type="dxa"/>
            <w:vMerge/>
            <w:shd w:val="clear" w:color="auto" w:fill="auto"/>
            <w:vAlign w:val="center"/>
          </w:tcPr>
          <w:p w:rsidR="00464CB8" w:rsidRPr="00116AA0" w:rsidRDefault="00464CB8" w:rsidP="0057700F">
            <w:pPr>
              <w:pStyle w:val="TAC"/>
              <w:rPr>
                <w:rFonts w:eastAsia="Calibri" w:cs="Arial"/>
                <w:lang w:val="en-US"/>
              </w:rPr>
            </w:pPr>
          </w:p>
        </w:tc>
        <w:tc>
          <w:tcPr>
            <w:tcW w:w="851"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SimSun" w:cs="Arial"/>
                <w:lang w:val="en-US" w:eastAsia="ja-JP"/>
              </w:rPr>
              <w:t>28</w:t>
            </w:r>
          </w:p>
        </w:tc>
        <w:tc>
          <w:tcPr>
            <w:tcW w:w="992" w:type="dxa"/>
            <w:shd w:val="clear" w:color="auto" w:fill="auto"/>
            <w:vAlign w:val="center"/>
          </w:tcPr>
          <w:p w:rsidR="00464CB8" w:rsidRPr="00116AA0" w:rsidRDefault="00464CB8" w:rsidP="0057700F">
            <w:pPr>
              <w:pStyle w:val="TAC"/>
              <w:rPr>
                <w:rFonts w:eastAsia="Calibri" w:cs="Arial"/>
                <w:lang w:val="en-US"/>
              </w:rPr>
            </w:pPr>
          </w:p>
        </w:tc>
        <w:tc>
          <w:tcPr>
            <w:tcW w:w="887" w:type="dxa"/>
            <w:shd w:val="clear" w:color="auto" w:fill="auto"/>
            <w:vAlign w:val="center"/>
          </w:tcPr>
          <w:p w:rsidR="00464CB8" w:rsidRPr="00116AA0" w:rsidRDefault="00464CB8" w:rsidP="0057700F">
            <w:pPr>
              <w:pStyle w:val="TAC"/>
              <w:rPr>
                <w:rFonts w:eastAsia="Calibri" w:cs="Arial"/>
                <w:lang w:val="en-US"/>
              </w:rPr>
            </w:pPr>
          </w:p>
        </w:tc>
        <w:tc>
          <w:tcPr>
            <w:tcW w:w="768" w:type="dxa"/>
            <w:shd w:val="clear" w:color="auto" w:fill="auto"/>
            <w:vAlign w:val="center"/>
          </w:tcPr>
          <w:p w:rsidR="00464CB8" w:rsidRPr="00116AA0" w:rsidRDefault="00464CB8" w:rsidP="0057700F">
            <w:pPr>
              <w:pStyle w:val="TAC"/>
              <w:rPr>
                <w:rFonts w:eastAsia="Calibri" w:cs="Arial"/>
                <w:lang w:val="en-US" w:eastAsia="ja-JP"/>
              </w:rPr>
            </w:pPr>
          </w:p>
        </w:tc>
        <w:tc>
          <w:tcPr>
            <w:tcW w:w="8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SimSun" w:cs="Arial"/>
                <w:lang w:val="en-US"/>
              </w:rPr>
              <w:t>-95.3</w:t>
            </w:r>
          </w:p>
        </w:tc>
        <w:tc>
          <w:tcPr>
            <w:tcW w:w="859" w:type="dxa"/>
            <w:shd w:val="clear" w:color="auto" w:fill="auto"/>
          </w:tcPr>
          <w:p w:rsidR="00464CB8" w:rsidRPr="00116AA0" w:rsidRDefault="00464CB8" w:rsidP="0057700F">
            <w:pPr>
              <w:pStyle w:val="TAC"/>
              <w:rPr>
                <w:rFonts w:eastAsia="Calibri" w:cs="Arial"/>
                <w:lang w:val="en-US" w:eastAsia="ja-JP"/>
              </w:rPr>
            </w:pPr>
            <w:r w:rsidRPr="00116AA0">
              <w:rPr>
                <w:rFonts w:eastAsia="SimSun" w:cs="Arial"/>
                <w:lang w:val="en-US"/>
              </w:rPr>
              <w:t>-93.5</w:t>
            </w:r>
          </w:p>
        </w:tc>
        <w:tc>
          <w:tcPr>
            <w:tcW w:w="900" w:type="dxa"/>
            <w:shd w:val="clear" w:color="auto" w:fill="auto"/>
          </w:tcPr>
          <w:p w:rsidR="00464CB8" w:rsidRPr="00116AA0" w:rsidRDefault="00464CB8" w:rsidP="0057700F">
            <w:pPr>
              <w:pStyle w:val="TAC"/>
              <w:rPr>
                <w:rFonts w:eastAsia="Calibri" w:cs="Arial"/>
                <w:lang w:val="en-US" w:eastAsia="ja-JP"/>
              </w:rPr>
            </w:pPr>
            <w:r w:rsidRPr="00116AA0">
              <w:rPr>
                <w:rFonts w:eastAsia="Calibri" w:cs="Arial" w:hint="eastAsia"/>
                <w:lang w:val="en-US"/>
              </w:rPr>
              <w:t>-9</w:t>
            </w:r>
            <w:r w:rsidRPr="00116AA0">
              <w:rPr>
                <w:rFonts w:eastAsia="Calibri" w:cs="Arial"/>
                <w:lang w:val="en-US"/>
              </w:rPr>
              <w:t>0.8</w:t>
            </w:r>
          </w:p>
        </w:tc>
        <w:tc>
          <w:tcPr>
            <w:tcW w:w="839" w:type="dxa"/>
            <w:vMerge/>
            <w:shd w:val="clear" w:color="auto" w:fill="auto"/>
            <w:vAlign w:val="center"/>
          </w:tcPr>
          <w:p w:rsidR="00464CB8" w:rsidRPr="00116AA0" w:rsidRDefault="00464CB8" w:rsidP="0057700F">
            <w:pPr>
              <w:pStyle w:val="TAC"/>
              <w:rPr>
                <w:rFonts w:eastAsia="Calibri" w:cs="Arial"/>
                <w:lang w:val="en-US" w:eastAsia="ja-JP"/>
              </w:rPr>
            </w:pPr>
          </w:p>
        </w:tc>
      </w:tr>
      <w:tr w:rsidR="00464CB8" w:rsidRPr="009715C6" w:rsidTr="0057700F">
        <w:trPr>
          <w:trHeight w:val="191"/>
        </w:trPr>
        <w:tc>
          <w:tcPr>
            <w:tcW w:w="1984" w:type="dxa"/>
            <w:vMerge w:val="restart"/>
            <w:shd w:val="clear" w:color="auto" w:fill="auto"/>
            <w:vAlign w:val="center"/>
          </w:tcPr>
          <w:p w:rsidR="00464CB8" w:rsidRPr="00116AA0" w:rsidRDefault="00464CB8" w:rsidP="0057700F">
            <w:pPr>
              <w:pStyle w:val="TAC"/>
              <w:rPr>
                <w:rFonts w:cs="Arial"/>
                <w:lang w:eastAsia="ja-JP"/>
              </w:rPr>
            </w:pPr>
            <w:r w:rsidRPr="00116AA0">
              <w:rPr>
                <w:rFonts w:cs="Arial"/>
              </w:rPr>
              <w:t>CA_</w:t>
            </w:r>
            <w:r w:rsidRPr="00116AA0">
              <w:rPr>
                <w:rFonts w:cs="Arial" w:hint="eastAsia"/>
                <w:lang w:eastAsia="ja-JP"/>
              </w:rPr>
              <w:t>1</w:t>
            </w:r>
            <w:r w:rsidRPr="00116AA0">
              <w:rPr>
                <w:rFonts w:cs="Arial"/>
              </w:rPr>
              <w:t>A-</w:t>
            </w:r>
            <w:r w:rsidRPr="00116AA0">
              <w:rPr>
                <w:rFonts w:cs="Arial" w:hint="eastAsia"/>
                <w:lang w:eastAsia="ja-JP"/>
              </w:rPr>
              <w:t>3</w:t>
            </w:r>
            <w:r w:rsidRPr="00116AA0">
              <w:rPr>
                <w:rFonts w:cs="Arial"/>
              </w:rPr>
              <w:t>A-</w:t>
            </w:r>
            <w:r w:rsidRPr="00116AA0">
              <w:rPr>
                <w:rFonts w:cs="Arial" w:hint="eastAsia"/>
                <w:lang w:eastAsia="ja-JP"/>
              </w:rPr>
              <w:t>4</w:t>
            </w:r>
            <w:r w:rsidRPr="00116AA0">
              <w:rPr>
                <w:rFonts w:cs="Arial"/>
              </w:rPr>
              <w:t>2</w:t>
            </w:r>
            <w:r w:rsidRPr="00116AA0">
              <w:rPr>
                <w:rFonts w:cs="Arial" w:hint="eastAsia"/>
                <w:lang w:eastAsia="ja-JP"/>
              </w:rPr>
              <w:t>C</w:t>
            </w:r>
            <w:r w:rsidRPr="00116AA0">
              <w:rPr>
                <w:rFonts w:cs="Arial" w:hint="eastAsia"/>
                <w:vertAlign w:val="superscript"/>
                <w:lang w:eastAsia="ja-JP"/>
              </w:rPr>
              <w:t>1</w:t>
            </w:r>
            <w:r w:rsidRPr="00116AA0">
              <w:rPr>
                <w:rFonts w:cs="Arial"/>
                <w:vertAlign w:val="superscript"/>
                <w:lang w:eastAsia="ja-JP"/>
              </w:rPr>
              <w:t>0</w:t>
            </w:r>
          </w:p>
        </w:tc>
        <w:tc>
          <w:tcPr>
            <w:tcW w:w="851"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1</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-9</w:t>
            </w:r>
            <w:r w:rsidRPr="00116AA0">
              <w:rPr>
                <w:rFonts w:cs="Arial" w:hint="eastAsia"/>
                <w:lang w:eastAsia="ja-JP"/>
              </w:rPr>
              <w:t>9.8</w:t>
            </w:r>
            <w:r w:rsidRPr="00116AA0">
              <w:rPr>
                <w:rFonts w:cs="Arial"/>
              </w:rPr>
              <w:t xml:space="preserve"> </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rPr>
              <w:t>-9</w:t>
            </w:r>
            <w:r w:rsidRPr="00116AA0">
              <w:rPr>
                <w:rFonts w:cs="Arial" w:hint="eastAsia"/>
                <w:lang w:eastAsia="ja-JP"/>
              </w:rPr>
              <w:t>6.8</w:t>
            </w:r>
          </w:p>
        </w:tc>
        <w:tc>
          <w:tcPr>
            <w:tcW w:w="859" w:type="dxa"/>
            <w:shd w:val="clear" w:color="auto" w:fill="auto"/>
            <w:vAlign w:val="center"/>
          </w:tcPr>
          <w:p w:rsidR="00464CB8" w:rsidRPr="00116AA0" w:rsidRDefault="00464CB8" w:rsidP="0057700F">
            <w:pPr>
              <w:pStyle w:val="TAC"/>
              <w:rPr>
                <w:rFonts w:cs="Arial"/>
                <w:lang w:eastAsia="ja-JP"/>
              </w:rPr>
            </w:pPr>
            <w:r w:rsidRPr="00116AA0">
              <w:rPr>
                <w:rFonts w:cs="Arial"/>
              </w:rPr>
              <w:t>-9</w:t>
            </w:r>
            <w:r w:rsidRPr="00116AA0">
              <w:rPr>
                <w:rFonts w:cs="Arial" w:hint="eastAsia"/>
                <w:lang w:eastAsia="ja-JP"/>
              </w:rPr>
              <w:t>5</w:t>
            </w:r>
          </w:p>
        </w:tc>
        <w:tc>
          <w:tcPr>
            <w:tcW w:w="900" w:type="dxa"/>
            <w:shd w:val="clear" w:color="auto" w:fill="auto"/>
            <w:vAlign w:val="center"/>
          </w:tcPr>
          <w:p w:rsidR="00464CB8" w:rsidRPr="00116AA0" w:rsidRDefault="00464CB8" w:rsidP="0057700F">
            <w:pPr>
              <w:pStyle w:val="TAC"/>
              <w:rPr>
                <w:rFonts w:cs="Arial"/>
                <w:lang w:eastAsia="ja-JP"/>
              </w:rPr>
            </w:pPr>
            <w:r w:rsidRPr="00116AA0">
              <w:rPr>
                <w:rFonts w:cs="Arial"/>
              </w:rPr>
              <w:t>-9</w:t>
            </w:r>
            <w:r w:rsidRPr="00116AA0">
              <w:rPr>
                <w:rFonts w:cs="Arial" w:hint="eastAsia"/>
                <w:lang w:eastAsia="ja-JP"/>
              </w:rPr>
              <w:t>3.8</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191"/>
        </w:trPr>
        <w:tc>
          <w:tcPr>
            <w:tcW w:w="1984" w:type="dxa"/>
            <w:vMerge/>
            <w:shd w:val="clear" w:color="auto" w:fill="auto"/>
            <w:vAlign w:val="center"/>
          </w:tcPr>
          <w:p w:rsidR="00464CB8" w:rsidRPr="00116AA0" w:rsidRDefault="00464CB8" w:rsidP="0057700F">
            <w:pPr>
              <w:pStyle w:val="TAC"/>
              <w:rPr>
                <w:rFonts w:cs="Arial"/>
              </w:rPr>
            </w:pPr>
          </w:p>
        </w:tc>
        <w:tc>
          <w:tcPr>
            <w:tcW w:w="851" w:type="dxa"/>
            <w:vMerge w:val="restart"/>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3</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-96.8</w:t>
            </w:r>
          </w:p>
        </w:tc>
        <w:tc>
          <w:tcPr>
            <w:tcW w:w="885" w:type="dxa"/>
            <w:shd w:val="clear" w:color="auto" w:fill="auto"/>
          </w:tcPr>
          <w:p w:rsidR="00464CB8" w:rsidRPr="00116AA0" w:rsidRDefault="00464CB8" w:rsidP="0057700F">
            <w:pPr>
              <w:pStyle w:val="TAC"/>
              <w:rPr>
                <w:rFonts w:cs="Arial"/>
              </w:rPr>
            </w:pPr>
            <w:r w:rsidRPr="00116AA0">
              <w:rPr>
                <w:rFonts w:cs="Arial"/>
              </w:rPr>
              <w:t>-93.8</w:t>
            </w:r>
          </w:p>
        </w:tc>
        <w:tc>
          <w:tcPr>
            <w:tcW w:w="859" w:type="dxa"/>
            <w:shd w:val="clear" w:color="auto" w:fill="auto"/>
          </w:tcPr>
          <w:p w:rsidR="00464CB8" w:rsidRPr="00116AA0" w:rsidRDefault="00464CB8" w:rsidP="0057700F">
            <w:pPr>
              <w:pStyle w:val="TAC"/>
              <w:rPr>
                <w:rFonts w:cs="Arial"/>
              </w:rPr>
            </w:pPr>
            <w:r w:rsidRPr="00116AA0">
              <w:rPr>
                <w:rFonts w:cs="Arial"/>
              </w:rPr>
              <w:t>-92</w:t>
            </w:r>
          </w:p>
        </w:tc>
        <w:tc>
          <w:tcPr>
            <w:tcW w:w="900" w:type="dxa"/>
            <w:shd w:val="clear" w:color="auto" w:fill="auto"/>
          </w:tcPr>
          <w:p w:rsidR="00464CB8" w:rsidRPr="00116AA0" w:rsidRDefault="00464CB8" w:rsidP="0057700F">
            <w:pPr>
              <w:pStyle w:val="TAC"/>
              <w:rPr>
                <w:rFonts w:cs="Arial"/>
              </w:rPr>
            </w:pPr>
            <w:r w:rsidRPr="00116AA0">
              <w:rPr>
                <w:rFonts w:cs="Arial"/>
              </w:rPr>
              <w:t>-90.8</w:t>
            </w: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191"/>
        </w:trPr>
        <w:tc>
          <w:tcPr>
            <w:tcW w:w="1984" w:type="dxa"/>
            <w:vMerge/>
            <w:shd w:val="clear" w:color="auto" w:fill="auto"/>
            <w:vAlign w:val="center"/>
          </w:tcPr>
          <w:p w:rsidR="00464CB8" w:rsidRPr="001A1407" w:rsidRDefault="00464CB8" w:rsidP="0057700F">
            <w:pPr>
              <w:pStyle w:val="TAC"/>
              <w:rPr>
                <w:rFonts w:cs="Arial"/>
              </w:rPr>
            </w:pPr>
          </w:p>
        </w:tc>
        <w:tc>
          <w:tcPr>
            <w:tcW w:w="851" w:type="dxa"/>
            <w:vMerge/>
            <w:shd w:val="clear" w:color="auto" w:fill="auto"/>
            <w:vAlign w:val="center"/>
          </w:tcPr>
          <w:p w:rsidR="00464CB8" w:rsidRPr="001A1407" w:rsidRDefault="00464CB8" w:rsidP="0057700F">
            <w:pPr>
              <w:pStyle w:val="TAC"/>
              <w:rPr>
                <w:rFonts w:cs="Arial"/>
                <w:lang w:eastAsia="ja-JP"/>
              </w:rPr>
            </w:pPr>
          </w:p>
        </w:tc>
        <w:tc>
          <w:tcPr>
            <w:tcW w:w="992" w:type="dxa"/>
            <w:shd w:val="clear" w:color="auto" w:fill="auto"/>
            <w:vAlign w:val="center"/>
          </w:tcPr>
          <w:p w:rsidR="00464CB8" w:rsidRPr="001A1407" w:rsidRDefault="00464CB8" w:rsidP="0057700F">
            <w:pPr>
              <w:pStyle w:val="TAC"/>
              <w:rPr>
                <w:rFonts w:cs="Arial"/>
              </w:rPr>
            </w:pPr>
          </w:p>
        </w:tc>
        <w:tc>
          <w:tcPr>
            <w:tcW w:w="887" w:type="dxa"/>
            <w:shd w:val="clear" w:color="auto" w:fill="auto"/>
            <w:vAlign w:val="center"/>
          </w:tcPr>
          <w:p w:rsidR="00464CB8" w:rsidRPr="001A1407" w:rsidRDefault="00464CB8" w:rsidP="0057700F">
            <w:pPr>
              <w:pStyle w:val="TAC"/>
              <w:rPr>
                <w:rFonts w:cs="Arial"/>
              </w:rPr>
            </w:pPr>
          </w:p>
        </w:tc>
        <w:tc>
          <w:tcPr>
            <w:tcW w:w="768" w:type="dxa"/>
            <w:shd w:val="clear" w:color="auto" w:fill="auto"/>
          </w:tcPr>
          <w:p w:rsidR="00464CB8" w:rsidRPr="001A1407" w:rsidRDefault="00464CB8" w:rsidP="0057700F">
            <w:pPr>
              <w:pStyle w:val="TAC"/>
              <w:rPr>
                <w:rFonts w:cs="Arial"/>
              </w:rPr>
            </w:pPr>
            <w:r w:rsidRPr="001A1407">
              <w:rPr>
                <w:rFonts w:cs="Arial"/>
              </w:rPr>
              <w:t>[-99.5]</w:t>
            </w:r>
            <w:r w:rsidRPr="001A1407">
              <w:rPr>
                <w:rFonts w:cs="Arial"/>
                <w:vertAlign w:val="superscript"/>
              </w:rPr>
              <w:t>11</w:t>
            </w:r>
          </w:p>
        </w:tc>
        <w:tc>
          <w:tcPr>
            <w:tcW w:w="885" w:type="dxa"/>
            <w:shd w:val="clear" w:color="auto" w:fill="auto"/>
          </w:tcPr>
          <w:p w:rsidR="00464CB8" w:rsidRPr="001A1407" w:rsidRDefault="00464CB8" w:rsidP="0057700F">
            <w:pPr>
              <w:pStyle w:val="TAC"/>
              <w:rPr>
                <w:rFonts w:cs="Arial"/>
              </w:rPr>
            </w:pPr>
            <w:r w:rsidRPr="001A1407">
              <w:rPr>
                <w:rFonts w:cs="Arial"/>
              </w:rPr>
              <w:t>[-96.5]</w:t>
            </w:r>
            <w:r w:rsidRPr="001A1407">
              <w:rPr>
                <w:rFonts w:cs="Arial"/>
                <w:vertAlign w:val="superscript"/>
              </w:rPr>
              <w:t>11</w:t>
            </w:r>
          </w:p>
        </w:tc>
        <w:tc>
          <w:tcPr>
            <w:tcW w:w="859" w:type="dxa"/>
            <w:shd w:val="clear" w:color="auto" w:fill="auto"/>
          </w:tcPr>
          <w:p w:rsidR="00464CB8" w:rsidRPr="001A1407" w:rsidRDefault="00464CB8" w:rsidP="0057700F">
            <w:pPr>
              <w:pStyle w:val="TAC"/>
              <w:rPr>
                <w:rFonts w:cs="Arial"/>
              </w:rPr>
            </w:pPr>
            <w:r w:rsidRPr="001A1407">
              <w:rPr>
                <w:rFonts w:cs="Arial"/>
              </w:rPr>
              <w:t>[-94.7]</w:t>
            </w:r>
            <w:r w:rsidRPr="001A1407">
              <w:rPr>
                <w:rFonts w:cs="Arial"/>
                <w:vertAlign w:val="superscript"/>
              </w:rPr>
              <w:t>11</w:t>
            </w:r>
          </w:p>
        </w:tc>
        <w:tc>
          <w:tcPr>
            <w:tcW w:w="900" w:type="dxa"/>
            <w:shd w:val="clear" w:color="auto" w:fill="auto"/>
          </w:tcPr>
          <w:p w:rsidR="00464CB8" w:rsidRPr="001A1407" w:rsidRDefault="00464CB8" w:rsidP="0057700F">
            <w:pPr>
              <w:pStyle w:val="TAC"/>
              <w:rPr>
                <w:rFonts w:cs="Arial"/>
              </w:rPr>
            </w:pPr>
            <w:r w:rsidRPr="001A1407">
              <w:rPr>
                <w:rFonts w:cs="Arial"/>
              </w:rPr>
              <w:t>[-93.5]</w:t>
            </w:r>
            <w:r w:rsidRPr="001A1407">
              <w:rPr>
                <w:rFonts w:cs="Arial"/>
                <w:vertAlign w:val="superscript"/>
              </w:rPr>
              <w:t>11</w:t>
            </w:r>
          </w:p>
        </w:tc>
        <w:tc>
          <w:tcPr>
            <w:tcW w:w="839" w:type="dxa"/>
            <w:vMerge/>
            <w:shd w:val="clear" w:color="auto" w:fill="auto"/>
            <w:vAlign w:val="center"/>
          </w:tcPr>
          <w:p w:rsidR="00464CB8" w:rsidRPr="001A1407" w:rsidRDefault="00464CB8" w:rsidP="0057700F">
            <w:pPr>
              <w:pStyle w:val="TAC"/>
              <w:rPr>
                <w:rFonts w:cs="Arial"/>
              </w:rPr>
            </w:pPr>
          </w:p>
        </w:tc>
      </w:tr>
      <w:tr w:rsidR="00464CB8" w:rsidRPr="009715C6" w:rsidTr="0057700F">
        <w:trPr>
          <w:trHeight w:val="191"/>
        </w:trPr>
        <w:tc>
          <w:tcPr>
            <w:tcW w:w="1984" w:type="dxa"/>
            <w:vMerge/>
            <w:shd w:val="clear" w:color="auto" w:fill="auto"/>
            <w:vAlign w:val="center"/>
          </w:tcPr>
          <w:p w:rsidR="00464CB8" w:rsidRPr="00116AA0" w:rsidRDefault="00464CB8" w:rsidP="0057700F">
            <w:pPr>
              <w:pStyle w:val="TAC"/>
              <w:rPr>
                <w:rFonts w:cs="Arial"/>
              </w:rPr>
            </w:pPr>
          </w:p>
        </w:tc>
        <w:tc>
          <w:tcPr>
            <w:tcW w:w="851" w:type="dxa"/>
            <w:shd w:val="clear" w:color="auto" w:fill="auto"/>
            <w:vAlign w:val="center"/>
          </w:tcPr>
          <w:p w:rsidR="00464CB8" w:rsidRPr="00116AA0" w:rsidRDefault="00464CB8" w:rsidP="0057700F">
            <w:pPr>
              <w:pStyle w:val="TAC"/>
              <w:rPr>
                <w:rFonts w:cs="Arial"/>
              </w:rPr>
            </w:pPr>
            <w:r w:rsidRPr="00116AA0">
              <w:rPr>
                <w:rFonts w:cs="Arial" w:hint="eastAsia"/>
                <w:lang w:eastAsia="ja-JP"/>
              </w:rPr>
              <w:t>4</w:t>
            </w:r>
            <w:r w:rsidRPr="00116AA0">
              <w:rPr>
                <w:rFonts w:cs="Arial"/>
              </w:rPr>
              <w:t>2</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-97.1</w:t>
            </w:r>
          </w:p>
        </w:tc>
        <w:tc>
          <w:tcPr>
            <w:tcW w:w="885" w:type="dxa"/>
            <w:shd w:val="clear" w:color="auto" w:fill="auto"/>
          </w:tcPr>
          <w:p w:rsidR="00464CB8" w:rsidRPr="00116AA0" w:rsidRDefault="00464CB8" w:rsidP="0057700F">
            <w:pPr>
              <w:pStyle w:val="TAC"/>
              <w:rPr>
                <w:rFonts w:cs="Arial"/>
              </w:rPr>
            </w:pPr>
            <w:r w:rsidRPr="00116AA0">
              <w:rPr>
                <w:rFonts w:cs="Arial"/>
              </w:rPr>
              <w:t>-94.7</w:t>
            </w:r>
          </w:p>
        </w:tc>
        <w:tc>
          <w:tcPr>
            <w:tcW w:w="859" w:type="dxa"/>
            <w:shd w:val="clear" w:color="auto" w:fill="auto"/>
          </w:tcPr>
          <w:p w:rsidR="00464CB8" w:rsidRPr="00116AA0" w:rsidRDefault="00464CB8" w:rsidP="0057700F">
            <w:pPr>
              <w:pStyle w:val="TAC"/>
              <w:rPr>
                <w:rFonts w:cs="Arial"/>
              </w:rPr>
            </w:pPr>
            <w:r w:rsidRPr="00116AA0">
              <w:rPr>
                <w:rFonts w:cs="Arial"/>
              </w:rPr>
              <w:t>-93.</w:t>
            </w:r>
            <w:r w:rsidRPr="00116AA0">
              <w:rPr>
                <w:rFonts w:cs="Arial" w:hint="eastAsia"/>
                <w:lang w:eastAsia="ja-JP"/>
              </w:rPr>
              <w:t>2</w:t>
            </w:r>
          </w:p>
        </w:tc>
        <w:tc>
          <w:tcPr>
            <w:tcW w:w="900" w:type="dxa"/>
            <w:shd w:val="clear" w:color="auto" w:fill="auto"/>
          </w:tcPr>
          <w:p w:rsidR="00464CB8" w:rsidRPr="00116AA0" w:rsidRDefault="00464CB8" w:rsidP="0057700F">
            <w:pPr>
              <w:pStyle w:val="TAC"/>
              <w:rPr>
                <w:rFonts w:cs="Arial"/>
              </w:rPr>
            </w:pPr>
            <w:r w:rsidRPr="00116AA0">
              <w:rPr>
                <w:rFonts w:cs="Arial"/>
              </w:rPr>
              <w:t>-92.5</w:t>
            </w:r>
          </w:p>
        </w:tc>
        <w:tc>
          <w:tcPr>
            <w:tcW w:w="839"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TDD</w:t>
            </w:r>
          </w:p>
        </w:tc>
      </w:tr>
      <w:tr w:rsidR="00464CB8" w:rsidRPr="009715C6" w:rsidTr="0057700F">
        <w:trPr>
          <w:trHeight w:val="191"/>
        </w:trPr>
        <w:tc>
          <w:tcPr>
            <w:tcW w:w="1984"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CA_2A-2A-4A-12A</w:t>
            </w:r>
            <w:r w:rsidRPr="00116AA0">
              <w:rPr>
                <w:rFonts w:eastAsia="ＭＳ 明朝" w:cs="Arial"/>
                <w:vertAlign w:val="superscript"/>
              </w:rPr>
              <w:t>5,6</w:t>
            </w:r>
          </w:p>
        </w:tc>
        <w:tc>
          <w:tcPr>
            <w:tcW w:w="851"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-97.7 </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-94.7</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-92.9</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-91.7</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191"/>
        </w:trPr>
        <w:tc>
          <w:tcPr>
            <w:tcW w:w="1984" w:type="dxa"/>
            <w:vMerge/>
            <w:shd w:val="clear" w:color="auto" w:fill="auto"/>
            <w:vAlign w:val="center"/>
          </w:tcPr>
          <w:p w:rsidR="00464CB8" w:rsidRPr="001A1407" w:rsidRDefault="00464CB8" w:rsidP="0057700F">
            <w:pPr>
              <w:pStyle w:val="TAC"/>
              <w:rPr>
                <w:rFonts w:eastAsia="ＭＳ 明朝" w:cs="Arial"/>
              </w:rPr>
            </w:pPr>
          </w:p>
        </w:tc>
        <w:tc>
          <w:tcPr>
            <w:tcW w:w="851" w:type="dxa"/>
            <w:vMerge/>
            <w:shd w:val="clear" w:color="auto" w:fill="auto"/>
            <w:vAlign w:val="center"/>
          </w:tcPr>
          <w:p w:rsidR="00464CB8" w:rsidRPr="001A1407" w:rsidRDefault="00464CB8" w:rsidP="0057700F">
            <w:pPr>
              <w:pStyle w:val="TAC"/>
              <w:rPr>
                <w:rFonts w:eastAsia="ＭＳ 明朝" w:cs="Arial"/>
              </w:rPr>
            </w:pPr>
          </w:p>
        </w:tc>
        <w:tc>
          <w:tcPr>
            <w:tcW w:w="992" w:type="dxa"/>
            <w:shd w:val="clear" w:color="auto" w:fill="auto"/>
            <w:vAlign w:val="center"/>
          </w:tcPr>
          <w:p w:rsidR="00464CB8" w:rsidRPr="001A1407" w:rsidRDefault="00464CB8" w:rsidP="0057700F">
            <w:pPr>
              <w:pStyle w:val="TAC"/>
              <w:rPr>
                <w:rFonts w:eastAsia="ＭＳ 明朝" w:cs="Arial"/>
              </w:rPr>
            </w:pPr>
          </w:p>
        </w:tc>
        <w:tc>
          <w:tcPr>
            <w:tcW w:w="887" w:type="dxa"/>
            <w:shd w:val="clear" w:color="auto" w:fill="auto"/>
            <w:vAlign w:val="center"/>
          </w:tcPr>
          <w:p w:rsidR="00464CB8" w:rsidRPr="001A1407" w:rsidRDefault="00464CB8" w:rsidP="0057700F">
            <w:pPr>
              <w:pStyle w:val="TAC"/>
              <w:rPr>
                <w:rFonts w:eastAsia="ＭＳ 明朝" w:cs="Arial"/>
              </w:rPr>
            </w:pPr>
          </w:p>
        </w:tc>
        <w:tc>
          <w:tcPr>
            <w:tcW w:w="768" w:type="dxa"/>
            <w:shd w:val="clear" w:color="auto" w:fill="auto"/>
          </w:tcPr>
          <w:p w:rsidR="00464CB8" w:rsidRPr="001A1407" w:rsidRDefault="00464CB8" w:rsidP="0057700F">
            <w:pPr>
              <w:pStyle w:val="TAC"/>
              <w:rPr>
                <w:rFonts w:eastAsia="ＭＳ 明朝" w:cs="Arial"/>
              </w:rPr>
            </w:pPr>
            <w:r w:rsidRPr="001A1407">
              <w:rPr>
                <w:rFonts w:cs="Arial"/>
              </w:rPr>
              <w:t>[-100.4]</w:t>
            </w:r>
            <w:r w:rsidRPr="001A1407">
              <w:rPr>
                <w:rFonts w:cs="Arial"/>
                <w:vertAlign w:val="superscript"/>
              </w:rPr>
              <w:t>11</w:t>
            </w:r>
          </w:p>
        </w:tc>
        <w:tc>
          <w:tcPr>
            <w:tcW w:w="885" w:type="dxa"/>
            <w:shd w:val="clear" w:color="auto" w:fill="auto"/>
          </w:tcPr>
          <w:p w:rsidR="00464CB8" w:rsidRPr="001A1407" w:rsidRDefault="00464CB8" w:rsidP="0057700F">
            <w:pPr>
              <w:pStyle w:val="TAC"/>
              <w:rPr>
                <w:rFonts w:eastAsia="ＭＳ 明朝" w:cs="Arial"/>
              </w:rPr>
            </w:pPr>
            <w:r w:rsidRPr="001A1407">
              <w:rPr>
                <w:rFonts w:cs="Arial"/>
              </w:rPr>
              <w:t>[-97.4]</w:t>
            </w:r>
            <w:r w:rsidRPr="001A1407">
              <w:rPr>
                <w:rFonts w:cs="Arial"/>
                <w:vertAlign w:val="superscript"/>
              </w:rPr>
              <w:t>11</w:t>
            </w:r>
          </w:p>
        </w:tc>
        <w:tc>
          <w:tcPr>
            <w:tcW w:w="859" w:type="dxa"/>
            <w:shd w:val="clear" w:color="auto" w:fill="auto"/>
          </w:tcPr>
          <w:p w:rsidR="00464CB8" w:rsidRPr="001A1407" w:rsidRDefault="00464CB8" w:rsidP="0057700F">
            <w:pPr>
              <w:pStyle w:val="TAC"/>
              <w:rPr>
                <w:rFonts w:eastAsia="ＭＳ 明朝" w:cs="Arial"/>
              </w:rPr>
            </w:pPr>
            <w:r w:rsidRPr="001A1407">
              <w:rPr>
                <w:rFonts w:cs="Arial"/>
              </w:rPr>
              <w:t>[-95.6]</w:t>
            </w:r>
            <w:r w:rsidRPr="001A1407">
              <w:rPr>
                <w:rFonts w:cs="Arial"/>
                <w:vertAlign w:val="superscript"/>
              </w:rPr>
              <w:t>11</w:t>
            </w:r>
          </w:p>
        </w:tc>
        <w:tc>
          <w:tcPr>
            <w:tcW w:w="900" w:type="dxa"/>
            <w:shd w:val="clear" w:color="auto" w:fill="auto"/>
          </w:tcPr>
          <w:p w:rsidR="00464CB8" w:rsidRPr="001A1407" w:rsidRDefault="00464CB8" w:rsidP="0057700F">
            <w:pPr>
              <w:pStyle w:val="TAC"/>
              <w:rPr>
                <w:rFonts w:eastAsia="ＭＳ 明朝" w:cs="Arial"/>
              </w:rPr>
            </w:pPr>
            <w:r w:rsidRPr="001A1407">
              <w:rPr>
                <w:rFonts w:cs="Arial"/>
              </w:rPr>
              <w:t>[-94.4]</w:t>
            </w:r>
            <w:r w:rsidRPr="001A1407">
              <w:rPr>
                <w:rFonts w:cs="Arial"/>
                <w:vertAlign w:val="superscript"/>
              </w:rPr>
              <w:t>11</w:t>
            </w:r>
          </w:p>
        </w:tc>
        <w:tc>
          <w:tcPr>
            <w:tcW w:w="839" w:type="dxa"/>
            <w:vMerge/>
            <w:shd w:val="clear" w:color="auto" w:fill="auto"/>
            <w:vAlign w:val="center"/>
          </w:tcPr>
          <w:p w:rsidR="00464CB8" w:rsidRPr="001A1407" w:rsidRDefault="00464CB8" w:rsidP="0057700F">
            <w:pPr>
              <w:pStyle w:val="TAC"/>
              <w:rPr>
                <w:rFonts w:eastAsia="ＭＳ 明朝" w:cs="Arial"/>
              </w:rPr>
            </w:pPr>
          </w:p>
        </w:tc>
      </w:tr>
      <w:tr w:rsidR="00464CB8" w:rsidRPr="009715C6" w:rsidTr="0057700F">
        <w:trPr>
          <w:trHeight w:val="191"/>
        </w:trPr>
        <w:tc>
          <w:tcPr>
            <w:tcW w:w="1984"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4</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-90</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-89.5</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-89</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-88.5</w:t>
            </w: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191"/>
        </w:trPr>
        <w:tc>
          <w:tcPr>
            <w:tcW w:w="1984"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12</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w:t>
            </w:r>
            <w:r w:rsidRPr="00116AA0">
              <w:rPr>
                <w:rFonts w:cs="Arial" w:hint="eastAsia"/>
                <w:lang w:eastAsia="zh-CN"/>
              </w:rPr>
              <w:t>96.5</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w:t>
            </w:r>
            <w:r w:rsidRPr="00116AA0">
              <w:rPr>
                <w:rFonts w:cs="Arial" w:hint="eastAsia"/>
                <w:lang w:eastAsia="zh-CN"/>
              </w:rPr>
              <w:t>93.5</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191"/>
        </w:trPr>
        <w:tc>
          <w:tcPr>
            <w:tcW w:w="1984"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CA_2A-4A-4A-12A</w:t>
            </w:r>
            <w:r w:rsidRPr="00116AA0">
              <w:rPr>
                <w:rFonts w:eastAsia="ＭＳ 明朝" w:cs="Arial"/>
                <w:vertAlign w:val="superscript"/>
              </w:rPr>
              <w:t>5,6</w:t>
            </w:r>
          </w:p>
        </w:tc>
        <w:tc>
          <w:tcPr>
            <w:tcW w:w="851"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2</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 xml:space="preserve">-97.7 </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-94.7</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-92.9</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-91.7</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191"/>
        </w:trPr>
        <w:tc>
          <w:tcPr>
            <w:tcW w:w="1984" w:type="dxa"/>
            <w:vMerge/>
            <w:shd w:val="clear" w:color="auto" w:fill="auto"/>
            <w:vAlign w:val="center"/>
          </w:tcPr>
          <w:p w:rsidR="00464CB8" w:rsidRPr="001A1407" w:rsidRDefault="00464CB8" w:rsidP="0057700F">
            <w:pPr>
              <w:pStyle w:val="TAC"/>
              <w:rPr>
                <w:rFonts w:eastAsia="ＭＳ 明朝" w:cs="Arial"/>
              </w:rPr>
            </w:pPr>
          </w:p>
        </w:tc>
        <w:tc>
          <w:tcPr>
            <w:tcW w:w="851" w:type="dxa"/>
            <w:vMerge/>
            <w:shd w:val="clear" w:color="auto" w:fill="auto"/>
            <w:vAlign w:val="center"/>
          </w:tcPr>
          <w:p w:rsidR="00464CB8" w:rsidRPr="001A1407" w:rsidRDefault="00464CB8" w:rsidP="0057700F">
            <w:pPr>
              <w:pStyle w:val="TAC"/>
              <w:rPr>
                <w:rFonts w:eastAsia="ＭＳ 明朝" w:cs="Arial"/>
              </w:rPr>
            </w:pPr>
          </w:p>
        </w:tc>
        <w:tc>
          <w:tcPr>
            <w:tcW w:w="992" w:type="dxa"/>
            <w:shd w:val="clear" w:color="auto" w:fill="auto"/>
            <w:vAlign w:val="center"/>
          </w:tcPr>
          <w:p w:rsidR="00464CB8" w:rsidRPr="001A1407" w:rsidRDefault="00464CB8" w:rsidP="0057700F">
            <w:pPr>
              <w:pStyle w:val="TAC"/>
              <w:rPr>
                <w:rFonts w:eastAsia="ＭＳ 明朝" w:cs="Arial"/>
              </w:rPr>
            </w:pPr>
          </w:p>
        </w:tc>
        <w:tc>
          <w:tcPr>
            <w:tcW w:w="887" w:type="dxa"/>
            <w:shd w:val="clear" w:color="auto" w:fill="auto"/>
            <w:vAlign w:val="center"/>
          </w:tcPr>
          <w:p w:rsidR="00464CB8" w:rsidRPr="001A1407" w:rsidRDefault="00464CB8" w:rsidP="0057700F">
            <w:pPr>
              <w:pStyle w:val="TAC"/>
              <w:rPr>
                <w:rFonts w:eastAsia="ＭＳ 明朝" w:cs="Arial"/>
              </w:rPr>
            </w:pPr>
          </w:p>
        </w:tc>
        <w:tc>
          <w:tcPr>
            <w:tcW w:w="768" w:type="dxa"/>
            <w:shd w:val="clear" w:color="auto" w:fill="auto"/>
          </w:tcPr>
          <w:p w:rsidR="00464CB8" w:rsidRPr="001A1407" w:rsidRDefault="00464CB8" w:rsidP="0057700F">
            <w:pPr>
              <w:pStyle w:val="TAC"/>
              <w:rPr>
                <w:rFonts w:eastAsia="ＭＳ 明朝" w:cs="Arial"/>
              </w:rPr>
            </w:pPr>
            <w:r w:rsidRPr="001A1407">
              <w:rPr>
                <w:rFonts w:cs="Arial"/>
              </w:rPr>
              <w:t>[-100.4]</w:t>
            </w:r>
            <w:r w:rsidRPr="001A1407">
              <w:rPr>
                <w:rFonts w:cs="Arial"/>
                <w:vertAlign w:val="superscript"/>
              </w:rPr>
              <w:t>11</w:t>
            </w:r>
          </w:p>
        </w:tc>
        <w:tc>
          <w:tcPr>
            <w:tcW w:w="885" w:type="dxa"/>
            <w:shd w:val="clear" w:color="auto" w:fill="auto"/>
          </w:tcPr>
          <w:p w:rsidR="00464CB8" w:rsidRPr="001A1407" w:rsidRDefault="00464CB8" w:rsidP="0057700F">
            <w:pPr>
              <w:pStyle w:val="TAC"/>
              <w:rPr>
                <w:rFonts w:eastAsia="ＭＳ 明朝" w:cs="Arial"/>
              </w:rPr>
            </w:pPr>
            <w:r w:rsidRPr="001A1407">
              <w:rPr>
                <w:rFonts w:cs="Arial"/>
              </w:rPr>
              <w:t>[-97.4]</w:t>
            </w:r>
            <w:r w:rsidRPr="001A1407">
              <w:rPr>
                <w:rFonts w:cs="Arial"/>
                <w:vertAlign w:val="superscript"/>
              </w:rPr>
              <w:t>11</w:t>
            </w:r>
          </w:p>
        </w:tc>
        <w:tc>
          <w:tcPr>
            <w:tcW w:w="859" w:type="dxa"/>
            <w:shd w:val="clear" w:color="auto" w:fill="auto"/>
          </w:tcPr>
          <w:p w:rsidR="00464CB8" w:rsidRPr="001A1407" w:rsidRDefault="00464CB8" w:rsidP="0057700F">
            <w:pPr>
              <w:pStyle w:val="TAC"/>
              <w:rPr>
                <w:rFonts w:eastAsia="ＭＳ 明朝" w:cs="Arial"/>
              </w:rPr>
            </w:pPr>
            <w:r w:rsidRPr="001A1407">
              <w:rPr>
                <w:rFonts w:cs="Arial"/>
              </w:rPr>
              <w:t>[-95.6]</w:t>
            </w:r>
            <w:r w:rsidRPr="001A1407">
              <w:rPr>
                <w:rFonts w:cs="Arial"/>
                <w:vertAlign w:val="superscript"/>
              </w:rPr>
              <w:t>11</w:t>
            </w:r>
          </w:p>
        </w:tc>
        <w:tc>
          <w:tcPr>
            <w:tcW w:w="900" w:type="dxa"/>
            <w:shd w:val="clear" w:color="auto" w:fill="auto"/>
          </w:tcPr>
          <w:p w:rsidR="00464CB8" w:rsidRPr="001A1407" w:rsidRDefault="00464CB8" w:rsidP="0057700F">
            <w:pPr>
              <w:pStyle w:val="TAC"/>
              <w:rPr>
                <w:rFonts w:eastAsia="ＭＳ 明朝" w:cs="Arial"/>
              </w:rPr>
            </w:pPr>
            <w:r w:rsidRPr="001A1407">
              <w:rPr>
                <w:rFonts w:cs="Arial"/>
              </w:rPr>
              <w:t>[-94.4]</w:t>
            </w:r>
            <w:r w:rsidRPr="001A1407">
              <w:rPr>
                <w:rFonts w:cs="Arial"/>
                <w:vertAlign w:val="superscript"/>
              </w:rPr>
              <w:t>11</w:t>
            </w:r>
          </w:p>
        </w:tc>
        <w:tc>
          <w:tcPr>
            <w:tcW w:w="839" w:type="dxa"/>
            <w:vMerge/>
            <w:shd w:val="clear" w:color="auto" w:fill="auto"/>
            <w:vAlign w:val="center"/>
          </w:tcPr>
          <w:p w:rsidR="00464CB8" w:rsidRPr="001A1407" w:rsidRDefault="00464CB8" w:rsidP="0057700F">
            <w:pPr>
              <w:pStyle w:val="TAC"/>
              <w:rPr>
                <w:rFonts w:eastAsia="ＭＳ 明朝" w:cs="Arial"/>
              </w:rPr>
            </w:pPr>
          </w:p>
        </w:tc>
      </w:tr>
      <w:tr w:rsidR="00464CB8" w:rsidRPr="009715C6" w:rsidTr="0057700F">
        <w:trPr>
          <w:trHeight w:val="191"/>
        </w:trPr>
        <w:tc>
          <w:tcPr>
            <w:tcW w:w="1984"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4</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-90</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-89.5</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-89</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-88.5</w:t>
            </w: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191"/>
        </w:trPr>
        <w:tc>
          <w:tcPr>
            <w:tcW w:w="1984"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12</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w:t>
            </w:r>
            <w:r w:rsidRPr="00116AA0">
              <w:rPr>
                <w:rFonts w:cs="Arial" w:hint="eastAsia"/>
                <w:lang w:eastAsia="zh-CN"/>
              </w:rPr>
              <w:t>96.5</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w:t>
            </w:r>
            <w:r w:rsidRPr="00116AA0">
              <w:rPr>
                <w:rFonts w:cs="Arial" w:hint="eastAsia"/>
                <w:lang w:eastAsia="zh-CN"/>
              </w:rPr>
              <w:t>93.5</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984" w:type="dxa"/>
            <w:vMerge w:val="restart"/>
            <w:shd w:val="clear" w:color="auto" w:fill="auto"/>
            <w:vAlign w:val="center"/>
          </w:tcPr>
          <w:p w:rsidR="00464CB8" w:rsidRPr="00116AA0" w:rsidRDefault="00464CB8" w:rsidP="0057700F">
            <w:pPr>
              <w:pStyle w:val="TAC"/>
              <w:rPr>
                <w:rFonts w:cs="Arial"/>
              </w:rPr>
            </w:pPr>
            <w:r w:rsidRPr="00116AA0">
              <w:rPr>
                <w:rFonts w:cs="Arial"/>
              </w:rPr>
              <w:t>CA_3A</w:t>
            </w:r>
            <w:r w:rsidRPr="00116AA0">
              <w:rPr>
                <w:rFonts w:eastAsia="SimSun" w:cs="Arial" w:hint="eastAsia"/>
                <w:lang w:eastAsia="zh-CN"/>
              </w:rPr>
              <w:t>-3A</w:t>
            </w:r>
            <w:r w:rsidRPr="00116AA0">
              <w:rPr>
                <w:rFonts w:cs="Arial"/>
              </w:rPr>
              <w:t>-8A</w:t>
            </w:r>
            <w:r w:rsidRPr="00116AA0">
              <w:rPr>
                <w:rFonts w:eastAsia="SimSun" w:cs="Arial" w:hint="eastAsia"/>
                <w:vertAlign w:val="superscript"/>
                <w:lang w:eastAsia="zh-CN"/>
              </w:rPr>
              <w:t>4</w:t>
            </w:r>
          </w:p>
        </w:tc>
        <w:tc>
          <w:tcPr>
            <w:tcW w:w="851"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zh-TW"/>
              </w:rPr>
              <w:t>3</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rPr>
            </w:pPr>
            <w:r w:rsidRPr="00116AA0">
              <w:rPr>
                <w:rFonts w:cs="Arial"/>
              </w:rPr>
              <w:t>N/A</w:t>
            </w:r>
          </w:p>
        </w:tc>
        <w:tc>
          <w:tcPr>
            <w:tcW w:w="885" w:type="dxa"/>
            <w:shd w:val="clear" w:color="auto" w:fill="auto"/>
            <w:vAlign w:val="center"/>
          </w:tcPr>
          <w:p w:rsidR="00464CB8" w:rsidRPr="00116AA0" w:rsidRDefault="00464CB8" w:rsidP="0057700F">
            <w:pPr>
              <w:pStyle w:val="TAC"/>
              <w:rPr>
                <w:rFonts w:cs="Arial"/>
              </w:rPr>
            </w:pPr>
            <w:r w:rsidRPr="00116AA0">
              <w:rPr>
                <w:rFonts w:cs="Arial"/>
              </w:rPr>
              <w:t>N/A</w:t>
            </w:r>
          </w:p>
        </w:tc>
        <w:tc>
          <w:tcPr>
            <w:tcW w:w="859" w:type="dxa"/>
            <w:shd w:val="clear" w:color="auto" w:fill="auto"/>
          </w:tcPr>
          <w:p w:rsidR="00464CB8" w:rsidRPr="00116AA0" w:rsidRDefault="00464CB8" w:rsidP="0057700F">
            <w:pPr>
              <w:pStyle w:val="TAC"/>
              <w:rPr>
                <w:rFonts w:cs="Arial"/>
              </w:rPr>
            </w:pPr>
            <w:r w:rsidRPr="00116AA0">
              <w:rPr>
                <w:rFonts w:cs="Arial"/>
              </w:rPr>
              <w:t>N/A</w:t>
            </w:r>
          </w:p>
        </w:tc>
        <w:tc>
          <w:tcPr>
            <w:tcW w:w="900" w:type="dxa"/>
            <w:shd w:val="clear" w:color="auto" w:fill="auto"/>
          </w:tcPr>
          <w:p w:rsidR="00464CB8" w:rsidRPr="00116AA0" w:rsidRDefault="00464CB8" w:rsidP="0057700F">
            <w:pPr>
              <w:pStyle w:val="TAC"/>
              <w:rPr>
                <w:rFonts w:cs="Arial"/>
              </w:rPr>
            </w:pPr>
            <w:r w:rsidRPr="00116AA0">
              <w:rPr>
                <w:rFonts w:cs="Arial"/>
              </w:rPr>
              <w:t>N/A</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eastAsia="ＭＳ 明朝" w:cs="Arial"/>
              </w:rPr>
              <w:t>FDD</w:t>
            </w: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cs="Arial"/>
                <w:lang w:eastAsia="ko-KR"/>
              </w:rPr>
              <w:t>3</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cs="Arial"/>
              </w:rPr>
              <w:t>N/A</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cs="Arial"/>
              </w:rPr>
              <w:t>N/A</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cs="Arial"/>
              </w:rPr>
              <w:t>N/A</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cs="Arial"/>
              </w:rPr>
              <w:t>N/A</w:t>
            </w: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cs="Arial"/>
                <w:lang w:eastAsia="ko-KR"/>
              </w:rPr>
              <w:t>8</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cs="Arial"/>
              </w:rPr>
              <w:t>N/A</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cs="Arial"/>
              </w:rPr>
              <w:t>N/A</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191"/>
        </w:trPr>
        <w:tc>
          <w:tcPr>
            <w:tcW w:w="1984" w:type="dxa"/>
            <w:vMerge w:val="restart"/>
            <w:shd w:val="clear" w:color="auto" w:fill="auto"/>
            <w:vAlign w:val="center"/>
          </w:tcPr>
          <w:p w:rsidR="00464CB8" w:rsidRPr="00116AA0" w:rsidRDefault="00464CB8" w:rsidP="0057700F">
            <w:pPr>
              <w:pStyle w:val="TAC"/>
              <w:rPr>
                <w:rFonts w:cs="Arial"/>
                <w:lang w:eastAsia="ja-JP"/>
              </w:rPr>
            </w:pPr>
            <w:r w:rsidRPr="00116AA0">
              <w:rPr>
                <w:rFonts w:cs="Arial"/>
              </w:rPr>
              <w:t>CA_</w:t>
            </w:r>
            <w:r w:rsidRPr="00116AA0">
              <w:rPr>
                <w:rFonts w:cs="Arial" w:hint="eastAsia"/>
                <w:lang w:eastAsia="ja-JP"/>
              </w:rPr>
              <w:t>3</w:t>
            </w:r>
            <w:r w:rsidRPr="00116AA0">
              <w:rPr>
                <w:rFonts w:cs="Arial"/>
              </w:rPr>
              <w:t>A-</w:t>
            </w:r>
            <w:r w:rsidRPr="00116AA0">
              <w:rPr>
                <w:rFonts w:cs="Arial" w:hint="eastAsia"/>
                <w:lang w:eastAsia="ja-JP"/>
              </w:rPr>
              <w:t>19</w:t>
            </w:r>
            <w:r w:rsidRPr="00116AA0">
              <w:rPr>
                <w:rFonts w:cs="Arial"/>
              </w:rPr>
              <w:t>A-</w:t>
            </w:r>
            <w:r w:rsidRPr="00116AA0">
              <w:rPr>
                <w:rFonts w:cs="Arial" w:hint="eastAsia"/>
                <w:lang w:eastAsia="ja-JP"/>
              </w:rPr>
              <w:t>4</w:t>
            </w:r>
            <w:r w:rsidRPr="00116AA0">
              <w:rPr>
                <w:rFonts w:cs="Arial"/>
              </w:rPr>
              <w:t>2</w:t>
            </w:r>
            <w:r w:rsidRPr="00116AA0">
              <w:rPr>
                <w:rFonts w:cs="Arial" w:hint="eastAsia"/>
                <w:lang w:eastAsia="ja-JP"/>
              </w:rPr>
              <w:t>C</w:t>
            </w:r>
            <w:r w:rsidRPr="00116AA0">
              <w:rPr>
                <w:rFonts w:cs="Arial"/>
                <w:vertAlign w:val="superscript"/>
                <w:lang w:eastAsia="ja-JP"/>
              </w:rPr>
              <w:t>8</w:t>
            </w:r>
            <w:r w:rsidRPr="00116AA0">
              <w:rPr>
                <w:rFonts w:cs="Arial" w:hint="eastAsia"/>
                <w:vertAlign w:val="superscript"/>
                <w:lang w:eastAsia="ja-JP"/>
              </w:rPr>
              <w:t>,</w:t>
            </w:r>
            <w:r w:rsidRPr="00116AA0">
              <w:rPr>
                <w:rFonts w:cs="Arial"/>
                <w:vertAlign w:val="superscript"/>
                <w:lang w:eastAsia="ja-JP"/>
              </w:rPr>
              <w:t>9</w:t>
            </w:r>
          </w:p>
        </w:tc>
        <w:tc>
          <w:tcPr>
            <w:tcW w:w="851" w:type="dxa"/>
            <w:vMerge w:val="restart"/>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3</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-96.8</w:t>
            </w:r>
          </w:p>
        </w:tc>
        <w:tc>
          <w:tcPr>
            <w:tcW w:w="885" w:type="dxa"/>
            <w:shd w:val="clear" w:color="auto" w:fill="auto"/>
          </w:tcPr>
          <w:p w:rsidR="00464CB8" w:rsidRPr="00116AA0" w:rsidRDefault="00464CB8" w:rsidP="0057700F">
            <w:pPr>
              <w:pStyle w:val="TAC"/>
              <w:rPr>
                <w:rFonts w:cs="Arial"/>
                <w:lang w:eastAsia="ja-JP"/>
              </w:rPr>
            </w:pPr>
            <w:r w:rsidRPr="00116AA0">
              <w:rPr>
                <w:rFonts w:cs="Arial"/>
              </w:rPr>
              <w:t>-93.8</w:t>
            </w:r>
          </w:p>
        </w:tc>
        <w:tc>
          <w:tcPr>
            <w:tcW w:w="859" w:type="dxa"/>
            <w:shd w:val="clear" w:color="auto" w:fill="auto"/>
          </w:tcPr>
          <w:p w:rsidR="00464CB8" w:rsidRPr="00116AA0" w:rsidRDefault="00464CB8" w:rsidP="0057700F">
            <w:pPr>
              <w:pStyle w:val="TAC"/>
              <w:rPr>
                <w:rFonts w:cs="Arial"/>
                <w:lang w:eastAsia="ja-JP"/>
              </w:rPr>
            </w:pPr>
            <w:r w:rsidRPr="00116AA0">
              <w:rPr>
                <w:rFonts w:cs="Arial"/>
              </w:rPr>
              <w:t>-92</w:t>
            </w:r>
          </w:p>
        </w:tc>
        <w:tc>
          <w:tcPr>
            <w:tcW w:w="900" w:type="dxa"/>
            <w:shd w:val="clear" w:color="auto" w:fill="auto"/>
          </w:tcPr>
          <w:p w:rsidR="00464CB8" w:rsidRPr="00116AA0" w:rsidRDefault="00464CB8" w:rsidP="0057700F">
            <w:pPr>
              <w:pStyle w:val="TAC"/>
              <w:rPr>
                <w:rFonts w:cs="Arial"/>
                <w:lang w:eastAsia="ja-JP"/>
              </w:rPr>
            </w:pPr>
            <w:r w:rsidRPr="00116AA0">
              <w:rPr>
                <w:rFonts w:cs="Arial"/>
              </w:rPr>
              <w:t>-90.8</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191"/>
        </w:trPr>
        <w:tc>
          <w:tcPr>
            <w:tcW w:w="1984" w:type="dxa"/>
            <w:vMerge/>
            <w:shd w:val="clear" w:color="auto" w:fill="auto"/>
            <w:vAlign w:val="center"/>
          </w:tcPr>
          <w:p w:rsidR="00464CB8" w:rsidRPr="001A1407" w:rsidRDefault="00464CB8" w:rsidP="0057700F">
            <w:pPr>
              <w:pStyle w:val="TAC"/>
              <w:rPr>
                <w:rFonts w:cs="Arial"/>
              </w:rPr>
            </w:pPr>
          </w:p>
        </w:tc>
        <w:tc>
          <w:tcPr>
            <w:tcW w:w="851" w:type="dxa"/>
            <w:vMerge/>
            <w:shd w:val="clear" w:color="auto" w:fill="auto"/>
            <w:vAlign w:val="center"/>
          </w:tcPr>
          <w:p w:rsidR="00464CB8" w:rsidRPr="001A1407" w:rsidRDefault="00464CB8" w:rsidP="0057700F">
            <w:pPr>
              <w:pStyle w:val="TAC"/>
              <w:rPr>
                <w:rFonts w:cs="Arial"/>
                <w:lang w:eastAsia="ja-JP"/>
              </w:rPr>
            </w:pPr>
          </w:p>
        </w:tc>
        <w:tc>
          <w:tcPr>
            <w:tcW w:w="992" w:type="dxa"/>
            <w:shd w:val="clear" w:color="auto" w:fill="auto"/>
            <w:vAlign w:val="center"/>
          </w:tcPr>
          <w:p w:rsidR="00464CB8" w:rsidRPr="001A1407" w:rsidRDefault="00464CB8" w:rsidP="0057700F">
            <w:pPr>
              <w:pStyle w:val="TAC"/>
              <w:rPr>
                <w:rFonts w:cs="Arial"/>
              </w:rPr>
            </w:pPr>
          </w:p>
        </w:tc>
        <w:tc>
          <w:tcPr>
            <w:tcW w:w="887" w:type="dxa"/>
            <w:shd w:val="clear" w:color="auto" w:fill="auto"/>
            <w:vAlign w:val="center"/>
          </w:tcPr>
          <w:p w:rsidR="00464CB8" w:rsidRPr="001A1407" w:rsidRDefault="00464CB8" w:rsidP="0057700F">
            <w:pPr>
              <w:pStyle w:val="TAC"/>
              <w:rPr>
                <w:rFonts w:cs="Arial"/>
              </w:rPr>
            </w:pPr>
          </w:p>
        </w:tc>
        <w:tc>
          <w:tcPr>
            <w:tcW w:w="768" w:type="dxa"/>
            <w:shd w:val="clear" w:color="auto" w:fill="auto"/>
          </w:tcPr>
          <w:p w:rsidR="00464CB8" w:rsidRPr="001A1407" w:rsidRDefault="00464CB8" w:rsidP="0057700F">
            <w:pPr>
              <w:pStyle w:val="TAC"/>
              <w:rPr>
                <w:rFonts w:cs="Arial"/>
              </w:rPr>
            </w:pPr>
            <w:r w:rsidRPr="001A1407">
              <w:rPr>
                <w:rFonts w:cs="Arial"/>
              </w:rPr>
              <w:t>[-99.5]</w:t>
            </w:r>
            <w:r w:rsidRPr="001A1407">
              <w:rPr>
                <w:rFonts w:cs="Arial"/>
                <w:vertAlign w:val="superscript"/>
              </w:rPr>
              <w:t>11</w:t>
            </w:r>
          </w:p>
        </w:tc>
        <w:tc>
          <w:tcPr>
            <w:tcW w:w="885" w:type="dxa"/>
            <w:shd w:val="clear" w:color="auto" w:fill="auto"/>
          </w:tcPr>
          <w:p w:rsidR="00464CB8" w:rsidRPr="001A1407" w:rsidRDefault="00464CB8" w:rsidP="0057700F">
            <w:pPr>
              <w:pStyle w:val="TAC"/>
              <w:rPr>
                <w:rFonts w:cs="Arial"/>
              </w:rPr>
            </w:pPr>
            <w:r w:rsidRPr="001A1407">
              <w:rPr>
                <w:rFonts w:cs="Arial"/>
              </w:rPr>
              <w:t>[-96.5]</w:t>
            </w:r>
            <w:r w:rsidRPr="001A1407">
              <w:rPr>
                <w:rFonts w:cs="Arial"/>
                <w:vertAlign w:val="superscript"/>
              </w:rPr>
              <w:t>11</w:t>
            </w:r>
          </w:p>
        </w:tc>
        <w:tc>
          <w:tcPr>
            <w:tcW w:w="859" w:type="dxa"/>
            <w:shd w:val="clear" w:color="auto" w:fill="auto"/>
          </w:tcPr>
          <w:p w:rsidR="00464CB8" w:rsidRPr="001A1407" w:rsidRDefault="00464CB8" w:rsidP="0057700F">
            <w:pPr>
              <w:pStyle w:val="TAC"/>
              <w:rPr>
                <w:rFonts w:cs="Arial"/>
              </w:rPr>
            </w:pPr>
            <w:r w:rsidRPr="001A1407">
              <w:rPr>
                <w:rFonts w:cs="Arial"/>
              </w:rPr>
              <w:t>[-94.7]</w:t>
            </w:r>
            <w:r w:rsidRPr="001A1407">
              <w:rPr>
                <w:rFonts w:cs="Arial"/>
                <w:vertAlign w:val="superscript"/>
              </w:rPr>
              <w:t>11</w:t>
            </w:r>
          </w:p>
        </w:tc>
        <w:tc>
          <w:tcPr>
            <w:tcW w:w="900" w:type="dxa"/>
            <w:shd w:val="clear" w:color="auto" w:fill="auto"/>
          </w:tcPr>
          <w:p w:rsidR="00464CB8" w:rsidRPr="001A1407" w:rsidRDefault="00464CB8" w:rsidP="0057700F">
            <w:pPr>
              <w:pStyle w:val="TAC"/>
              <w:rPr>
                <w:rFonts w:cs="Arial"/>
              </w:rPr>
            </w:pPr>
            <w:r w:rsidRPr="001A1407">
              <w:rPr>
                <w:rFonts w:cs="Arial"/>
              </w:rPr>
              <w:t>[-93.5]</w:t>
            </w:r>
            <w:r w:rsidRPr="001A1407">
              <w:rPr>
                <w:rFonts w:cs="Arial"/>
                <w:vertAlign w:val="superscript"/>
              </w:rPr>
              <w:t>11</w:t>
            </w:r>
          </w:p>
        </w:tc>
        <w:tc>
          <w:tcPr>
            <w:tcW w:w="839" w:type="dxa"/>
            <w:vMerge/>
            <w:shd w:val="clear" w:color="auto" w:fill="auto"/>
            <w:vAlign w:val="center"/>
          </w:tcPr>
          <w:p w:rsidR="00464CB8" w:rsidRPr="001A1407" w:rsidRDefault="00464CB8" w:rsidP="0057700F">
            <w:pPr>
              <w:pStyle w:val="TAC"/>
              <w:rPr>
                <w:rFonts w:cs="Arial"/>
              </w:rPr>
            </w:pPr>
          </w:p>
        </w:tc>
      </w:tr>
      <w:tr w:rsidR="00464CB8" w:rsidRPr="009715C6" w:rsidTr="0057700F">
        <w:trPr>
          <w:trHeight w:val="191"/>
        </w:trPr>
        <w:tc>
          <w:tcPr>
            <w:tcW w:w="1984" w:type="dxa"/>
            <w:vMerge/>
            <w:shd w:val="clear" w:color="auto" w:fill="auto"/>
            <w:vAlign w:val="center"/>
          </w:tcPr>
          <w:p w:rsidR="00464CB8" w:rsidRPr="00116AA0" w:rsidRDefault="00464CB8" w:rsidP="0057700F">
            <w:pPr>
              <w:pStyle w:val="TAC"/>
              <w:rPr>
                <w:rFonts w:cs="Arial"/>
              </w:rPr>
            </w:pPr>
          </w:p>
        </w:tc>
        <w:tc>
          <w:tcPr>
            <w:tcW w:w="851"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19</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vAlign w:val="center"/>
          </w:tcPr>
          <w:p w:rsidR="00464CB8" w:rsidRPr="00116AA0" w:rsidRDefault="00464CB8" w:rsidP="0057700F">
            <w:pPr>
              <w:pStyle w:val="TAC"/>
              <w:rPr>
                <w:rFonts w:cs="Arial"/>
                <w:lang w:eastAsia="ja-JP"/>
              </w:rPr>
            </w:pPr>
            <w:r w:rsidRPr="00116AA0">
              <w:rPr>
                <w:rFonts w:cs="Arial"/>
              </w:rPr>
              <w:t>-</w:t>
            </w:r>
            <w:r w:rsidRPr="00116AA0">
              <w:rPr>
                <w:rFonts w:cs="Arial" w:hint="eastAsia"/>
                <w:lang w:eastAsia="ja-JP"/>
              </w:rPr>
              <w:t>100</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rPr>
              <w:t>-9</w:t>
            </w:r>
            <w:r w:rsidRPr="00116AA0">
              <w:rPr>
                <w:rFonts w:cs="Arial" w:hint="eastAsia"/>
                <w:lang w:eastAsia="ja-JP"/>
              </w:rPr>
              <w:t>7</w:t>
            </w:r>
          </w:p>
        </w:tc>
        <w:tc>
          <w:tcPr>
            <w:tcW w:w="859" w:type="dxa"/>
            <w:shd w:val="clear" w:color="auto" w:fill="auto"/>
            <w:vAlign w:val="center"/>
          </w:tcPr>
          <w:p w:rsidR="00464CB8" w:rsidRPr="00116AA0" w:rsidRDefault="00464CB8" w:rsidP="0057700F">
            <w:pPr>
              <w:pStyle w:val="TAC"/>
              <w:rPr>
                <w:rFonts w:cs="Arial"/>
                <w:lang w:eastAsia="ja-JP"/>
              </w:rPr>
            </w:pPr>
            <w:r w:rsidRPr="00116AA0">
              <w:rPr>
                <w:rFonts w:cs="Arial"/>
              </w:rPr>
              <w:t>-95</w:t>
            </w:r>
            <w:r w:rsidRPr="00116AA0">
              <w:rPr>
                <w:rFonts w:cs="Arial" w:hint="eastAsia"/>
                <w:lang w:eastAsia="ja-JP"/>
              </w:rPr>
              <w:t>.2</w:t>
            </w:r>
          </w:p>
        </w:tc>
        <w:tc>
          <w:tcPr>
            <w:tcW w:w="900" w:type="dxa"/>
            <w:shd w:val="clear" w:color="auto" w:fill="auto"/>
            <w:vAlign w:val="center"/>
          </w:tcPr>
          <w:p w:rsidR="00464CB8" w:rsidRPr="00116AA0" w:rsidRDefault="00464CB8" w:rsidP="0057700F">
            <w:pPr>
              <w:pStyle w:val="TAC"/>
              <w:rPr>
                <w:rFonts w:cs="Arial"/>
              </w:rPr>
            </w:pP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191"/>
        </w:trPr>
        <w:tc>
          <w:tcPr>
            <w:tcW w:w="1984" w:type="dxa"/>
            <w:vMerge/>
            <w:shd w:val="clear" w:color="auto" w:fill="auto"/>
            <w:vAlign w:val="center"/>
          </w:tcPr>
          <w:p w:rsidR="00464CB8" w:rsidRPr="00116AA0" w:rsidRDefault="00464CB8" w:rsidP="0057700F">
            <w:pPr>
              <w:pStyle w:val="TAC"/>
              <w:rPr>
                <w:rFonts w:cs="Arial"/>
              </w:rPr>
            </w:pPr>
          </w:p>
        </w:tc>
        <w:tc>
          <w:tcPr>
            <w:tcW w:w="851" w:type="dxa"/>
            <w:shd w:val="clear" w:color="auto" w:fill="auto"/>
            <w:vAlign w:val="center"/>
          </w:tcPr>
          <w:p w:rsidR="00464CB8" w:rsidRPr="00116AA0" w:rsidRDefault="00464CB8" w:rsidP="0057700F">
            <w:pPr>
              <w:pStyle w:val="TAC"/>
              <w:rPr>
                <w:rFonts w:cs="Arial"/>
              </w:rPr>
            </w:pPr>
            <w:r w:rsidRPr="00116AA0">
              <w:rPr>
                <w:rFonts w:cs="Arial" w:hint="eastAsia"/>
                <w:lang w:eastAsia="ja-JP"/>
              </w:rPr>
              <w:t>4</w:t>
            </w:r>
            <w:r w:rsidRPr="00116AA0">
              <w:rPr>
                <w:rFonts w:cs="Arial"/>
              </w:rPr>
              <w:t>2</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hint="eastAsia"/>
                <w:lang w:eastAsia="ja-JP"/>
              </w:rPr>
              <w:t>-71.7</w:t>
            </w:r>
          </w:p>
        </w:tc>
        <w:tc>
          <w:tcPr>
            <w:tcW w:w="885" w:type="dxa"/>
            <w:shd w:val="clear" w:color="auto" w:fill="auto"/>
          </w:tcPr>
          <w:p w:rsidR="00464CB8" w:rsidRPr="00116AA0" w:rsidRDefault="00464CB8" w:rsidP="0057700F">
            <w:pPr>
              <w:pStyle w:val="TAC"/>
              <w:rPr>
                <w:rFonts w:cs="Arial"/>
              </w:rPr>
            </w:pPr>
            <w:r w:rsidRPr="00116AA0">
              <w:rPr>
                <w:rFonts w:cs="Arial" w:hint="eastAsia"/>
                <w:lang w:eastAsia="ja-JP"/>
              </w:rPr>
              <w:t>-71.7</w:t>
            </w:r>
          </w:p>
        </w:tc>
        <w:tc>
          <w:tcPr>
            <w:tcW w:w="859" w:type="dxa"/>
            <w:shd w:val="clear" w:color="auto" w:fill="auto"/>
          </w:tcPr>
          <w:p w:rsidR="00464CB8" w:rsidRPr="00116AA0" w:rsidRDefault="00464CB8" w:rsidP="0057700F">
            <w:pPr>
              <w:pStyle w:val="TAC"/>
              <w:rPr>
                <w:rFonts w:cs="Arial"/>
              </w:rPr>
            </w:pPr>
            <w:r w:rsidRPr="00116AA0">
              <w:rPr>
                <w:rFonts w:cs="Arial" w:hint="eastAsia"/>
                <w:lang w:eastAsia="ja-JP"/>
              </w:rPr>
              <w:t>-71.7</w:t>
            </w:r>
          </w:p>
        </w:tc>
        <w:tc>
          <w:tcPr>
            <w:tcW w:w="900" w:type="dxa"/>
            <w:shd w:val="clear" w:color="auto" w:fill="auto"/>
          </w:tcPr>
          <w:p w:rsidR="00464CB8" w:rsidRPr="00116AA0" w:rsidRDefault="00464CB8" w:rsidP="0057700F">
            <w:pPr>
              <w:pStyle w:val="TAC"/>
              <w:rPr>
                <w:rFonts w:cs="Arial"/>
              </w:rPr>
            </w:pPr>
            <w:r w:rsidRPr="00116AA0">
              <w:rPr>
                <w:rFonts w:cs="Arial" w:hint="eastAsia"/>
                <w:lang w:eastAsia="ja-JP"/>
              </w:rPr>
              <w:t>-71.7</w:t>
            </w:r>
          </w:p>
        </w:tc>
        <w:tc>
          <w:tcPr>
            <w:tcW w:w="839"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TDD</w:t>
            </w:r>
          </w:p>
        </w:tc>
      </w:tr>
      <w:tr w:rsidR="00464CB8" w:rsidRPr="009715C6" w:rsidTr="0057700F">
        <w:trPr>
          <w:trHeight w:val="191"/>
        </w:trPr>
        <w:tc>
          <w:tcPr>
            <w:tcW w:w="1984" w:type="dxa"/>
            <w:vMerge w:val="restart"/>
            <w:shd w:val="clear" w:color="auto" w:fill="auto"/>
            <w:vAlign w:val="center"/>
          </w:tcPr>
          <w:p w:rsidR="00464CB8" w:rsidRPr="00116AA0" w:rsidRDefault="00464CB8" w:rsidP="0057700F">
            <w:pPr>
              <w:pStyle w:val="TAC"/>
              <w:rPr>
                <w:rFonts w:cs="Arial"/>
                <w:lang w:eastAsia="ja-JP"/>
              </w:rPr>
            </w:pPr>
            <w:r w:rsidRPr="00116AA0">
              <w:rPr>
                <w:rFonts w:cs="Arial"/>
              </w:rPr>
              <w:t>CA_</w:t>
            </w:r>
            <w:r w:rsidRPr="00116AA0">
              <w:rPr>
                <w:rFonts w:cs="Arial" w:hint="eastAsia"/>
                <w:lang w:eastAsia="ja-JP"/>
              </w:rPr>
              <w:t>3</w:t>
            </w:r>
            <w:r w:rsidRPr="00116AA0">
              <w:rPr>
                <w:rFonts w:cs="Arial"/>
              </w:rPr>
              <w:t>A-</w:t>
            </w:r>
            <w:r w:rsidRPr="00116AA0">
              <w:rPr>
                <w:rFonts w:cs="Arial" w:hint="eastAsia"/>
                <w:lang w:eastAsia="ja-JP"/>
              </w:rPr>
              <w:t>19</w:t>
            </w:r>
            <w:r w:rsidRPr="00116AA0">
              <w:rPr>
                <w:rFonts w:cs="Arial"/>
              </w:rPr>
              <w:t>A-</w:t>
            </w:r>
            <w:r w:rsidRPr="00116AA0">
              <w:rPr>
                <w:rFonts w:cs="Arial" w:hint="eastAsia"/>
                <w:lang w:eastAsia="ja-JP"/>
              </w:rPr>
              <w:t>4</w:t>
            </w:r>
            <w:r w:rsidRPr="00116AA0">
              <w:rPr>
                <w:rFonts w:cs="Arial"/>
              </w:rPr>
              <w:t>2</w:t>
            </w:r>
            <w:r w:rsidRPr="00116AA0">
              <w:rPr>
                <w:rFonts w:cs="Arial" w:hint="eastAsia"/>
                <w:lang w:eastAsia="ja-JP"/>
              </w:rPr>
              <w:t>C</w:t>
            </w:r>
            <w:r w:rsidRPr="00116AA0">
              <w:rPr>
                <w:rFonts w:cs="Arial" w:hint="eastAsia"/>
                <w:vertAlign w:val="superscript"/>
                <w:lang w:eastAsia="ja-JP"/>
              </w:rPr>
              <w:t>1</w:t>
            </w:r>
            <w:r w:rsidRPr="00116AA0">
              <w:rPr>
                <w:rFonts w:cs="Arial"/>
                <w:vertAlign w:val="superscript"/>
                <w:lang w:eastAsia="ja-JP"/>
              </w:rPr>
              <w:t>0</w:t>
            </w:r>
          </w:p>
        </w:tc>
        <w:tc>
          <w:tcPr>
            <w:tcW w:w="851" w:type="dxa"/>
            <w:vMerge w:val="restart"/>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3</w:t>
            </w:r>
          </w:p>
        </w:tc>
        <w:tc>
          <w:tcPr>
            <w:tcW w:w="992" w:type="dxa"/>
            <w:shd w:val="clear" w:color="auto" w:fill="auto"/>
            <w:vAlign w:val="center"/>
          </w:tcPr>
          <w:p w:rsidR="00464CB8" w:rsidRPr="00116AA0" w:rsidRDefault="00464CB8" w:rsidP="0057700F">
            <w:pPr>
              <w:pStyle w:val="TAC"/>
              <w:rPr>
                <w:rFonts w:cs="Arial"/>
              </w:rPr>
            </w:pPr>
          </w:p>
        </w:tc>
        <w:tc>
          <w:tcPr>
            <w:tcW w:w="887" w:type="dxa"/>
            <w:shd w:val="clear" w:color="auto" w:fill="auto"/>
            <w:vAlign w:val="center"/>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-96.8</w:t>
            </w:r>
          </w:p>
        </w:tc>
        <w:tc>
          <w:tcPr>
            <w:tcW w:w="885" w:type="dxa"/>
            <w:shd w:val="clear" w:color="auto" w:fill="auto"/>
          </w:tcPr>
          <w:p w:rsidR="00464CB8" w:rsidRPr="00116AA0" w:rsidRDefault="00464CB8" w:rsidP="0057700F">
            <w:pPr>
              <w:pStyle w:val="TAC"/>
              <w:rPr>
                <w:rFonts w:cs="Arial"/>
                <w:lang w:eastAsia="ja-JP"/>
              </w:rPr>
            </w:pPr>
            <w:r w:rsidRPr="00116AA0">
              <w:rPr>
                <w:rFonts w:cs="Arial"/>
              </w:rPr>
              <w:t>-93.8</w:t>
            </w:r>
          </w:p>
        </w:tc>
        <w:tc>
          <w:tcPr>
            <w:tcW w:w="859" w:type="dxa"/>
            <w:shd w:val="clear" w:color="auto" w:fill="auto"/>
          </w:tcPr>
          <w:p w:rsidR="00464CB8" w:rsidRPr="00116AA0" w:rsidRDefault="00464CB8" w:rsidP="0057700F">
            <w:pPr>
              <w:pStyle w:val="TAC"/>
              <w:rPr>
                <w:rFonts w:cs="Arial"/>
                <w:lang w:eastAsia="ja-JP"/>
              </w:rPr>
            </w:pPr>
            <w:r w:rsidRPr="00116AA0">
              <w:rPr>
                <w:rFonts w:cs="Arial"/>
              </w:rPr>
              <w:t>-92</w:t>
            </w:r>
          </w:p>
        </w:tc>
        <w:tc>
          <w:tcPr>
            <w:tcW w:w="900" w:type="dxa"/>
            <w:shd w:val="clear" w:color="auto" w:fill="auto"/>
          </w:tcPr>
          <w:p w:rsidR="00464CB8" w:rsidRPr="00116AA0" w:rsidRDefault="00464CB8" w:rsidP="0057700F">
            <w:pPr>
              <w:pStyle w:val="TAC"/>
              <w:rPr>
                <w:rFonts w:cs="Arial"/>
                <w:lang w:eastAsia="ja-JP"/>
              </w:rPr>
            </w:pPr>
            <w:r w:rsidRPr="00116AA0">
              <w:rPr>
                <w:rFonts w:cs="Arial"/>
              </w:rPr>
              <w:t>-90.8</w:t>
            </w:r>
          </w:p>
        </w:tc>
        <w:tc>
          <w:tcPr>
            <w:tcW w:w="839" w:type="dxa"/>
            <w:vMerge w:val="restart"/>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191"/>
        </w:trPr>
        <w:tc>
          <w:tcPr>
            <w:tcW w:w="1984" w:type="dxa"/>
            <w:vMerge/>
            <w:shd w:val="clear" w:color="auto" w:fill="auto"/>
            <w:vAlign w:val="center"/>
          </w:tcPr>
          <w:p w:rsidR="00464CB8" w:rsidRPr="001A1407" w:rsidRDefault="00464CB8" w:rsidP="0057700F">
            <w:pPr>
              <w:pStyle w:val="TAC"/>
              <w:rPr>
                <w:rFonts w:cs="Arial"/>
              </w:rPr>
            </w:pPr>
          </w:p>
        </w:tc>
        <w:tc>
          <w:tcPr>
            <w:tcW w:w="851" w:type="dxa"/>
            <w:vMerge/>
            <w:shd w:val="clear" w:color="auto" w:fill="auto"/>
            <w:vAlign w:val="center"/>
          </w:tcPr>
          <w:p w:rsidR="00464CB8" w:rsidRPr="001A1407" w:rsidRDefault="00464CB8" w:rsidP="0057700F">
            <w:pPr>
              <w:pStyle w:val="TAC"/>
              <w:rPr>
                <w:rFonts w:cs="Arial"/>
                <w:lang w:eastAsia="ja-JP"/>
              </w:rPr>
            </w:pPr>
          </w:p>
        </w:tc>
        <w:tc>
          <w:tcPr>
            <w:tcW w:w="992" w:type="dxa"/>
            <w:shd w:val="clear" w:color="auto" w:fill="auto"/>
            <w:vAlign w:val="center"/>
          </w:tcPr>
          <w:p w:rsidR="00464CB8" w:rsidRPr="001A1407" w:rsidRDefault="00464CB8" w:rsidP="0057700F">
            <w:pPr>
              <w:pStyle w:val="TAC"/>
              <w:rPr>
                <w:rFonts w:cs="Arial"/>
              </w:rPr>
            </w:pPr>
          </w:p>
        </w:tc>
        <w:tc>
          <w:tcPr>
            <w:tcW w:w="887" w:type="dxa"/>
            <w:shd w:val="clear" w:color="auto" w:fill="auto"/>
            <w:vAlign w:val="center"/>
          </w:tcPr>
          <w:p w:rsidR="00464CB8" w:rsidRPr="001A1407" w:rsidRDefault="00464CB8" w:rsidP="0057700F">
            <w:pPr>
              <w:pStyle w:val="TAC"/>
              <w:rPr>
                <w:rFonts w:cs="Arial"/>
              </w:rPr>
            </w:pPr>
          </w:p>
        </w:tc>
        <w:tc>
          <w:tcPr>
            <w:tcW w:w="768" w:type="dxa"/>
            <w:shd w:val="clear" w:color="auto" w:fill="auto"/>
          </w:tcPr>
          <w:p w:rsidR="00464CB8" w:rsidRPr="001A1407" w:rsidRDefault="00464CB8" w:rsidP="0057700F">
            <w:pPr>
              <w:pStyle w:val="TAC"/>
              <w:rPr>
                <w:rFonts w:cs="Arial"/>
              </w:rPr>
            </w:pPr>
            <w:r w:rsidRPr="001A1407">
              <w:rPr>
                <w:rFonts w:cs="Arial"/>
              </w:rPr>
              <w:t>[-99.5]</w:t>
            </w:r>
            <w:r w:rsidRPr="001A1407">
              <w:rPr>
                <w:rFonts w:cs="Arial"/>
                <w:vertAlign w:val="superscript"/>
              </w:rPr>
              <w:t>11</w:t>
            </w:r>
          </w:p>
        </w:tc>
        <w:tc>
          <w:tcPr>
            <w:tcW w:w="885" w:type="dxa"/>
            <w:shd w:val="clear" w:color="auto" w:fill="auto"/>
          </w:tcPr>
          <w:p w:rsidR="00464CB8" w:rsidRPr="001A1407" w:rsidRDefault="00464CB8" w:rsidP="0057700F">
            <w:pPr>
              <w:pStyle w:val="TAC"/>
              <w:rPr>
                <w:rFonts w:cs="Arial"/>
              </w:rPr>
            </w:pPr>
            <w:r w:rsidRPr="001A1407">
              <w:rPr>
                <w:rFonts w:cs="Arial"/>
              </w:rPr>
              <w:t>[-96.5]</w:t>
            </w:r>
            <w:r w:rsidRPr="001A1407">
              <w:rPr>
                <w:rFonts w:cs="Arial"/>
                <w:vertAlign w:val="superscript"/>
              </w:rPr>
              <w:t>11</w:t>
            </w:r>
          </w:p>
        </w:tc>
        <w:tc>
          <w:tcPr>
            <w:tcW w:w="859" w:type="dxa"/>
            <w:shd w:val="clear" w:color="auto" w:fill="auto"/>
          </w:tcPr>
          <w:p w:rsidR="00464CB8" w:rsidRPr="001A1407" w:rsidRDefault="00464CB8" w:rsidP="0057700F">
            <w:pPr>
              <w:pStyle w:val="TAC"/>
              <w:rPr>
                <w:rFonts w:cs="Arial"/>
              </w:rPr>
            </w:pPr>
            <w:r w:rsidRPr="001A1407">
              <w:rPr>
                <w:rFonts w:cs="Arial"/>
              </w:rPr>
              <w:t>[-94.7]</w:t>
            </w:r>
            <w:r w:rsidRPr="001A1407">
              <w:rPr>
                <w:rFonts w:cs="Arial"/>
                <w:vertAlign w:val="superscript"/>
              </w:rPr>
              <w:t>11</w:t>
            </w:r>
          </w:p>
        </w:tc>
        <w:tc>
          <w:tcPr>
            <w:tcW w:w="900" w:type="dxa"/>
            <w:shd w:val="clear" w:color="auto" w:fill="auto"/>
          </w:tcPr>
          <w:p w:rsidR="00464CB8" w:rsidRPr="001A1407" w:rsidRDefault="00464CB8" w:rsidP="0057700F">
            <w:pPr>
              <w:pStyle w:val="TAC"/>
              <w:rPr>
                <w:rFonts w:cs="Arial"/>
              </w:rPr>
            </w:pPr>
            <w:r w:rsidRPr="001A1407">
              <w:rPr>
                <w:rFonts w:cs="Arial"/>
              </w:rPr>
              <w:t>[-93.5]</w:t>
            </w:r>
            <w:r w:rsidRPr="001A1407">
              <w:rPr>
                <w:rFonts w:cs="Arial"/>
                <w:vertAlign w:val="superscript"/>
              </w:rPr>
              <w:t>11</w:t>
            </w:r>
          </w:p>
        </w:tc>
        <w:tc>
          <w:tcPr>
            <w:tcW w:w="839" w:type="dxa"/>
            <w:vMerge/>
            <w:shd w:val="clear" w:color="auto" w:fill="auto"/>
            <w:vAlign w:val="center"/>
          </w:tcPr>
          <w:p w:rsidR="00464CB8" w:rsidRPr="001A1407" w:rsidRDefault="00464CB8" w:rsidP="0057700F">
            <w:pPr>
              <w:pStyle w:val="TAC"/>
              <w:rPr>
                <w:rFonts w:cs="Arial"/>
              </w:rPr>
            </w:pPr>
          </w:p>
        </w:tc>
      </w:tr>
      <w:tr w:rsidR="00464CB8" w:rsidRPr="009715C6" w:rsidTr="0057700F">
        <w:trPr>
          <w:trHeight w:val="191"/>
        </w:trPr>
        <w:tc>
          <w:tcPr>
            <w:tcW w:w="1984" w:type="dxa"/>
            <w:vMerge/>
            <w:shd w:val="clear" w:color="auto" w:fill="auto"/>
            <w:vAlign w:val="center"/>
          </w:tcPr>
          <w:p w:rsidR="00464CB8" w:rsidRPr="00116AA0" w:rsidRDefault="00464CB8" w:rsidP="0057700F">
            <w:pPr>
              <w:pStyle w:val="TAC"/>
              <w:rPr>
                <w:rFonts w:cs="Arial"/>
              </w:rPr>
            </w:pPr>
          </w:p>
        </w:tc>
        <w:tc>
          <w:tcPr>
            <w:tcW w:w="851" w:type="dxa"/>
            <w:shd w:val="clear" w:color="auto" w:fill="auto"/>
          </w:tcPr>
          <w:p w:rsidR="00464CB8" w:rsidRPr="00116AA0" w:rsidRDefault="00464CB8" w:rsidP="0057700F">
            <w:pPr>
              <w:pStyle w:val="TAC"/>
              <w:rPr>
                <w:rFonts w:cs="Arial"/>
                <w:lang w:eastAsia="ja-JP"/>
              </w:rPr>
            </w:pPr>
            <w:r w:rsidRPr="00116AA0">
              <w:rPr>
                <w:rFonts w:cs="Arial"/>
              </w:rPr>
              <w:t>19</w:t>
            </w:r>
          </w:p>
        </w:tc>
        <w:tc>
          <w:tcPr>
            <w:tcW w:w="992" w:type="dxa"/>
            <w:shd w:val="clear" w:color="auto" w:fill="auto"/>
          </w:tcPr>
          <w:p w:rsidR="00464CB8" w:rsidRPr="00116AA0" w:rsidRDefault="00464CB8" w:rsidP="0057700F">
            <w:pPr>
              <w:pStyle w:val="TAC"/>
              <w:rPr>
                <w:rFonts w:cs="Arial"/>
              </w:rPr>
            </w:pPr>
          </w:p>
        </w:tc>
        <w:tc>
          <w:tcPr>
            <w:tcW w:w="887" w:type="dxa"/>
            <w:shd w:val="clear" w:color="auto" w:fill="auto"/>
          </w:tcPr>
          <w:p w:rsidR="00464CB8" w:rsidRPr="00116AA0" w:rsidRDefault="00464CB8" w:rsidP="0057700F">
            <w:pPr>
              <w:pStyle w:val="TAC"/>
              <w:rPr>
                <w:rFonts w:cs="Arial"/>
              </w:rPr>
            </w:pPr>
          </w:p>
        </w:tc>
        <w:tc>
          <w:tcPr>
            <w:tcW w:w="768" w:type="dxa"/>
            <w:shd w:val="clear" w:color="auto" w:fill="auto"/>
          </w:tcPr>
          <w:p w:rsidR="00464CB8" w:rsidRPr="00116AA0" w:rsidRDefault="00464CB8" w:rsidP="0057700F">
            <w:pPr>
              <w:pStyle w:val="TAC"/>
              <w:rPr>
                <w:rFonts w:cs="Arial"/>
              </w:rPr>
            </w:pPr>
            <w:r w:rsidRPr="00116AA0">
              <w:rPr>
                <w:rFonts w:cs="Arial"/>
              </w:rPr>
              <w:t>-100</w:t>
            </w:r>
          </w:p>
        </w:tc>
        <w:tc>
          <w:tcPr>
            <w:tcW w:w="885" w:type="dxa"/>
            <w:shd w:val="clear" w:color="auto" w:fill="auto"/>
          </w:tcPr>
          <w:p w:rsidR="00464CB8" w:rsidRPr="00116AA0" w:rsidRDefault="00464CB8" w:rsidP="0057700F">
            <w:pPr>
              <w:pStyle w:val="TAC"/>
              <w:rPr>
                <w:rFonts w:cs="Arial"/>
              </w:rPr>
            </w:pPr>
            <w:r w:rsidRPr="00116AA0">
              <w:rPr>
                <w:rFonts w:cs="Arial"/>
              </w:rPr>
              <w:t>-97</w:t>
            </w:r>
          </w:p>
        </w:tc>
        <w:tc>
          <w:tcPr>
            <w:tcW w:w="859" w:type="dxa"/>
            <w:shd w:val="clear" w:color="auto" w:fill="auto"/>
          </w:tcPr>
          <w:p w:rsidR="00464CB8" w:rsidRPr="00116AA0" w:rsidRDefault="00464CB8" w:rsidP="0057700F">
            <w:pPr>
              <w:pStyle w:val="TAC"/>
              <w:rPr>
                <w:rFonts w:cs="Arial"/>
              </w:rPr>
            </w:pPr>
            <w:r w:rsidRPr="00116AA0">
              <w:rPr>
                <w:rFonts w:cs="Arial"/>
              </w:rPr>
              <w:t>-95.2</w:t>
            </w:r>
          </w:p>
        </w:tc>
        <w:tc>
          <w:tcPr>
            <w:tcW w:w="900" w:type="dxa"/>
            <w:shd w:val="clear" w:color="auto" w:fill="auto"/>
          </w:tcPr>
          <w:p w:rsidR="00464CB8" w:rsidRPr="00116AA0" w:rsidRDefault="00464CB8" w:rsidP="0057700F">
            <w:pPr>
              <w:pStyle w:val="TAC"/>
              <w:rPr>
                <w:rFonts w:cs="Arial"/>
              </w:rPr>
            </w:pPr>
          </w:p>
        </w:tc>
        <w:tc>
          <w:tcPr>
            <w:tcW w:w="839" w:type="dxa"/>
            <w:vMerge/>
            <w:shd w:val="clear" w:color="auto" w:fill="auto"/>
            <w:vAlign w:val="center"/>
          </w:tcPr>
          <w:p w:rsidR="00464CB8" w:rsidRPr="00116AA0" w:rsidRDefault="00464CB8" w:rsidP="0057700F">
            <w:pPr>
              <w:pStyle w:val="TAC"/>
              <w:rPr>
                <w:rFonts w:cs="Arial"/>
              </w:rPr>
            </w:pPr>
          </w:p>
        </w:tc>
      </w:tr>
      <w:tr w:rsidR="00464CB8" w:rsidRPr="009715C6" w:rsidTr="0057700F">
        <w:trPr>
          <w:trHeight w:val="255"/>
        </w:trPr>
        <w:tc>
          <w:tcPr>
            <w:tcW w:w="1984" w:type="dxa"/>
            <w:vMerge w:val="restart"/>
            <w:shd w:val="clear" w:color="auto" w:fill="auto"/>
            <w:vAlign w:val="center"/>
          </w:tcPr>
          <w:p w:rsidR="00464CB8" w:rsidRPr="00116AA0" w:rsidRDefault="00464CB8" w:rsidP="0057700F">
            <w:pPr>
              <w:pStyle w:val="TAC"/>
              <w:rPr>
                <w:rFonts w:eastAsia="ＭＳ 明朝" w:cs="Arial"/>
              </w:rPr>
            </w:pPr>
            <w:r w:rsidRPr="00116AA0">
              <w:rPr>
                <w:rFonts w:cs="Arial"/>
              </w:rPr>
              <w:t>CA_3A-</w:t>
            </w:r>
            <w:r w:rsidRPr="00116AA0">
              <w:rPr>
                <w:rFonts w:cs="Arial" w:hint="eastAsia"/>
                <w:lang w:eastAsia="ja-JP"/>
              </w:rPr>
              <w:t>42C</w:t>
            </w:r>
            <w:r w:rsidRPr="00116AA0">
              <w:rPr>
                <w:rFonts w:cs="Arial"/>
                <w:vertAlign w:val="superscript"/>
                <w:lang w:eastAsia="ja-JP"/>
              </w:rPr>
              <w:t>8</w:t>
            </w:r>
            <w:r w:rsidRPr="00116AA0">
              <w:rPr>
                <w:rFonts w:cs="Arial" w:hint="eastAsia"/>
                <w:vertAlign w:val="superscript"/>
                <w:lang w:eastAsia="ja-JP"/>
              </w:rPr>
              <w:t>,</w:t>
            </w:r>
            <w:r w:rsidRPr="00116AA0">
              <w:rPr>
                <w:rFonts w:cs="Arial"/>
                <w:vertAlign w:val="superscript"/>
                <w:lang w:eastAsia="ja-JP"/>
              </w:rPr>
              <w:t>9</w:t>
            </w:r>
          </w:p>
        </w:tc>
        <w:tc>
          <w:tcPr>
            <w:tcW w:w="851" w:type="dxa"/>
            <w:vMerge w:val="restart"/>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3</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tcPr>
          <w:p w:rsidR="00464CB8" w:rsidRPr="00116AA0" w:rsidRDefault="00464CB8" w:rsidP="0057700F">
            <w:pPr>
              <w:pStyle w:val="TAC"/>
              <w:rPr>
                <w:rFonts w:eastAsia="ＭＳ 明朝" w:cs="Arial"/>
              </w:rPr>
            </w:pPr>
            <w:r w:rsidRPr="00116AA0">
              <w:rPr>
                <w:rFonts w:cs="Arial"/>
              </w:rPr>
              <w:t>-96.8</w:t>
            </w:r>
          </w:p>
        </w:tc>
        <w:tc>
          <w:tcPr>
            <w:tcW w:w="885" w:type="dxa"/>
            <w:shd w:val="clear" w:color="auto" w:fill="auto"/>
          </w:tcPr>
          <w:p w:rsidR="00464CB8" w:rsidRPr="00116AA0" w:rsidRDefault="00464CB8" w:rsidP="0057700F">
            <w:pPr>
              <w:pStyle w:val="TAC"/>
              <w:rPr>
                <w:rFonts w:cs="Arial"/>
                <w:lang w:eastAsia="zh-CN"/>
              </w:rPr>
            </w:pPr>
            <w:r w:rsidRPr="00116AA0">
              <w:rPr>
                <w:rFonts w:cs="Arial"/>
              </w:rPr>
              <w:t>-93.8</w:t>
            </w:r>
          </w:p>
        </w:tc>
        <w:tc>
          <w:tcPr>
            <w:tcW w:w="859" w:type="dxa"/>
            <w:shd w:val="clear" w:color="auto" w:fill="auto"/>
          </w:tcPr>
          <w:p w:rsidR="00464CB8" w:rsidRPr="00116AA0" w:rsidRDefault="00464CB8" w:rsidP="0057700F">
            <w:pPr>
              <w:pStyle w:val="TAC"/>
              <w:rPr>
                <w:rFonts w:eastAsia="ＭＳ 明朝" w:cs="Arial"/>
              </w:rPr>
            </w:pPr>
            <w:r w:rsidRPr="00116AA0">
              <w:rPr>
                <w:rFonts w:cs="Arial"/>
              </w:rPr>
              <w:t>-92</w:t>
            </w:r>
          </w:p>
        </w:tc>
        <w:tc>
          <w:tcPr>
            <w:tcW w:w="900" w:type="dxa"/>
            <w:shd w:val="clear" w:color="auto" w:fill="auto"/>
          </w:tcPr>
          <w:p w:rsidR="00464CB8" w:rsidRPr="00116AA0" w:rsidRDefault="00464CB8" w:rsidP="0057700F">
            <w:pPr>
              <w:pStyle w:val="TAC"/>
              <w:rPr>
                <w:rFonts w:eastAsia="ＭＳ 明朝" w:cs="Arial"/>
              </w:rPr>
            </w:pPr>
            <w:r w:rsidRPr="00116AA0">
              <w:rPr>
                <w:rFonts w:cs="Arial"/>
              </w:rPr>
              <w:t>-90.8</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FDD</w:t>
            </w:r>
          </w:p>
        </w:tc>
      </w:tr>
      <w:tr w:rsidR="00464CB8" w:rsidRPr="009715C6" w:rsidTr="0057700F">
        <w:trPr>
          <w:trHeight w:val="255"/>
        </w:trPr>
        <w:tc>
          <w:tcPr>
            <w:tcW w:w="1984" w:type="dxa"/>
            <w:vMerge/>
            <w:shd w:val="clear" w:color="auto" w:fill="auto"/>
            <w:vAlign w:val="center"/>
          </w:tcPr>
          <w:p w:rsidR="00464CB8" w:rsidRPr="001A1407" w:rsidRDefault="00464CB8" w:rsidP="0057700F">
            <w:pPr>
              <w:pStyle w:val="TAC"/>
              <w:rPr>
                <w:rFonts w:cs="Arial"/>
              </w:rPr>
            </w:pPr>
          </w:p>
        </w:tc>
        <w:tc>
          <w:tcPr>
            <w:tcW w:w="851" w:type="dxa"/>
            <w:vMerge/>
            <w:shd w:val="clear" w:color="auto" w:fill="auto"/>
            <w:vAlign w:val="center"/>
          </w:tcPr>
          <w:p w:rsidR="00464CB8" w:rsidRPr="001A1407" w:rsidRDefault="00464CB8" w:rsidP="0057700F">
            <w:pPr>
              <w:pStyle w:val="TAC"/>
              <w:rPr>
                <w:rFonts w:cs="Arial"/>
                <w:lang w:eastAsia="ja-JP"/>
              </w:rPr>
            </w:pPr>
          </w:p>
        </w:tc>
        <w:tc>
          <w:tcPr>
            <w:tcW w:w="992" w:type="dxa"/>
            <w:shd w:val="clear" w:color="auto" w:fill="auto"/>
            <w:vAlign w:val="center"/>
          </w:tcPr>
          <w:p w:rsidR="00464CB8" w:rsidRPr="001A1407" w:rsidRDefault="00464CB8" w:rsidP="0057700F">
            <w:pPr>
              <w:pStyle w:val="TAC"/>
              <w:rPr>
                <w:rFonts w:eastAsia="ＭＳ 明朝" w:cs="Arial"/>
              </w:rPr>
            </w:pPr>
          </w:p>
        </w:tc>
        <w:tc>
          <w:tcPr>
            <w:tcW w:w="887" w:type="dxa"/>
            <w:shd w:val="clear" w:color="auto" w:fill="auto"/>
            <w:vAlign w:val="center"/>
          </w:tcPr>
          <w:p w:rsidR="00464CB8" w:rsidRPr="001A1407" w:rsidRDefault="00464CB8" w:rsidP="0057700F">
            <w:pPr>
              <w:pStyle w:val="TAC"/>
              <w:rPr>
                <w:rFonts w:eastAsia="ＭＳ 明朝" w:cs="Arial"/>
              </w:rPr>
            </w:pPr>
          </w:p>
        </w:tc>
        <w:tc>
          <w:tcPr>
            <w:tcW w:w="768" w:type="dxa"/>
            <w:shd w:val="clear" w:color="auto" w:fill="auto"/>
          </w:tcPr>
          <w:p w:rsidR="00464CB8" w:rsidRPr="001A1407" w:rsidRDefault="00464CB8" w:rsidP="0057700F">
            <w:pPr>
              <w:pStyle w:val="TAC"/>
              <w:rPr>
                <w:rFonts w:cs="Arial"/>
              </w:rPr>
            </w:pPr>
            <w:r w:rsidRPr="001A1407">
              <w:rPr>
                <w:rFonts w:cs="Arial"/>
              </w:rPr>
              <w:t>[-99.5]</w:t>
            </w:r>
            <w:r w:rsidRPr="001A1407">
              <w:rPr>
                <w:rFonts w:cs="Arial"/>
                <w:vertAlign w:val="superscript"/>
              </w:rPr>
              <w:t>11</w:t>
            </w:r>
          </w:p>
        </w:tc>
        <w:tc>
          <w:tcPr>
            <w:tcW w:w="885" w:type="dxa"/>
            <w:shd w:val="clear" w:color="auto" w:fill="auto"/>
          </w:tcPr>
          <w:p w:rsidR="00464CB8" w:rsidRPr="001A1407" w:rsidRDefault="00464CB8" w:rsidP="0057700F">
            <w:pPr>
              <w:pStyle w:val="TAC"/>
              <w:rPr>
                <w:rFonts w:cs="Arial"/>
              </w:rPr>
            </w:pPr>
            <w:r w:rsidRPr="001A1407">
              <w:rPr>
                <w:rFonts w:cs="Arial"/>
              </w:rPr>
              <w:t>[-96.5]</w:t>
            </w:r>
            <w:r w:rsidRPr="001A1407">
              <w:rPr>
                <w:rFonts w:cs="Arial"/>
                <w:vertAlign w:val="superscript"/>
              </w:rPr>
              <w:t>11</w:t>
            </w:r>
          </w:p>
        </w:tc>
        <w:tc>
          <w:tcPr>
            <w:tcW w:w="859" w:type="dxa"/>
            <w:shd w:val="clear" w:color="auto" w:fill="auto"/>
          </w:tcPr>
          <w:p w:rsidR="00464CB8" w:rsidRPr="001A1407" w:rsidRDefault="00464CB8" w:rsidP="0057700F">
            <w:pPr>
              <w:pStyle w:val="TAC"/>
              <w:rPr>
                <w:rFonts w:cs="Arial"/>
              </w:rPr>
            </w:pPr>
            <w:r w:rsidRPr="001A1407">
              <w:rPr>
                <w:rFonts w:cs="Arial"/>
              </w:rPr>
              <w:t>[-94.7]</w:t>
            </w:r>
            <w:r w:rsidRPr="001A1407">
              <w:rPr>
                <w:rFonts w:cs="Arial"/>
                <w:vertAlign w:val="superscript"/>
              </w:rPr>
              <w:t>11</w:t>
            </w:r>
          </w:p>
        </w:tc>
        <w:tc>
          <w:tcPr>
            <w:tcW w:w="900" w:type="dxa"/>
            <w:shd w:val="clear" w:color="auto" w:fill="auto"/>
          </w:tcPr>
          <w:p w:rsidR="00464CB8" w:rsidRPr="001A1407" w:rsidRDefault="00464CB8" w:rsidP="0057700F">
            <w:pPr>
              <w:pStyle w:val="TAC"/>
              <w:rPr>
                <w:rFonts w:cs="Arial"/>
              </w:rPr>
            </w:pPr>
            <w:r w:rsidRPr="001A1407">
              <w:rPr>
                <w:rFonts w:cs="Arial"/>
              </w:rPr>
              <w:t>[-93.5]</w:t>
            </w:r>
            <w:r w:rsidRPr="001A1407">
              <w:rPr>
                <w:rFonts w:cs="Arial"/>
                <w:vertAlign w:val="superscript"/>
              </w:rPr>
              <w:t>11</w:t>
            </w:r>
          </w:p>
        </w:tc>
        <w:tc>
          <w:tcPr>
            <w:tcW w:w="839" w:type="dxa"/>
            <w:vMerge/>
            <w:shd w:val="clear" w:color="auto" w:fill="auto"/>
            <w:vAlign w:val="center"/>
          </w:tcPr>
          <w:p w:rsidR="00464CB8" w:rsidRPr="001A1407" w:rsidRDefault="00464CB8" w:rsidP="0057700F">
            <w:pPr>
              <w:pStyle w:val="TAC"/>
              <w:rPr>
                <w:rFonts w:cs="Arial"/>
                <w:lang w:eastAsia="ja-JP"/>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42</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tcPr>
          <w:p w:rsidR="00464CB8" w:rsidRPr="00116AA0" w:rsidRDefault="00464CB8" w:rsidP="0057700F">
            <w:pPr>
              <w:pStyle w:val="TAC"/>
              <w:rPr>
                <w:rFonts w:eastAsia="ＭＳ 明朝" w:cs="Arial"/>
              </w:rPr>
            </w:pPr>
            <w:r w:rsidRPr="00116AA0">
              <w:rPr>
                <w:rFonts w:cs="Arial" w:hint="eastAsia"/>
                <w:lang w:eastAsia="ja-JP"/>
              </w:rPr>
              <w:t>-71.7</w:t>
            </w:r>
          </w:p>
        </w:tc>
        <w:tc>
          <w:tcPr>
            <w:tcW w:w="885" w:type="dxa"/>
            <w:shd w:val="clear" w:color="auto" w:fill="auto"/>
          </w:tcPr>
          <w:p w:rsidR="00464CB8" w:rsidRPr="00116AA0" w:rsidRDefault="00464CB8" w:rsidP="0057700F">
            <w:pPr>
              <w:pStyle w:val="TAC"/>
              <w:rPr>
                <w:rFonts w:cs="Arial"/>
                <w:lang w:eastAsia="zh-CN"/>
              </w:rPr>
            </w:pPr>
            <w:r w:rsidRPr="00116AA0">
              <w:rPr>
                <w:rFonts w:cs="Arial" w:hint="eastAsia"/>
                <w:lang w:eastAsia="ja-JP"/>
              </w:rPr>
              <w:t>-71.7</w:t>
            </w:r>
          </w:p>
        </w:tc>
        <w:tc>
          <w:tcPr>
            <w:tcW w:w="859" w:type="dxa"/>
            <w:shd w:val="clear" w:color="auto" w:fill="auto"/>
          </w:tcPr>
          <w:p w:rsidR="00464CB8" w:rsidRPr="00116AA0" w:rsidRDefault="00464CB8" w:rsidP="0057700F">
            <w:pPr>
              <w:pStyle w:val="TAC"/>
              <w:rPr>
                <w:rFonts w:eastAsia="ＭＳ 明朝" w:cs="Arial"/>
              </w:rPr>
            </w:pPr>
            <w:r w:rsidRPr="00116AA0">
              <w:rPr>
                <w:rFonts w:cs="Arial" w:hint="eastAsia"/>
                <w:lang w:eastAsia="ja-JP"/>
              </w:rPr>
              <w:t>-71.7</w:t>
            </w:r>
          </w:p>
        </w:tc>
        <w:tc>
          <w:tcPr>
            <w:tcW w:w="900" w:type="dxa"/>
            <w:shd w:val="clear" w:color="auto" w:fill="auto"/>
          </w:tcPr>
          <w:p w:rsidR="00464CB8" w:rsidRPr="00116AA0" w:rsidRDefault="00464CB8" w:rsidP="0057700F">
            <w:pPr>
              <w:pStyle w:val="TAC"/>
              <w:rPr>
                <w:rFonts w:eastAsia="ＭＳ 明朝" w:cs="Arial"/>
              </w:rPr>
            </w:pPr>
            <w:r w:rsidRPr="00116AA0">
              <w:rPr>
                <w:rFonts w:cs="Arial" w:hint="eastAsia"/>
                <w:lang w:eastAsia="ja-JP"/>
              </w:rPr>
              <w:t>-71.7</w:t>
            </w:r>
          </w:p>
        </w:tc>
        <w:tc>
          <w:tcPr>
            <w:tcW w:w="839" w:type="dxa"/>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TDD</w:t>
            </w:r>
          </w:p>
        </w:tc>
      </w:tr>
      <w:tr w:rsidR="00464CB8" w:rsidRPr="009715C6" w:rsidTr="0057700F">
        <w:trPr>
          <w:trHeight w:val="255"/>
        </w:trPr>
        <w:tc>
          <w:tcPr>
            <w:tcW w:w="1984" w:type="dxa"/>
            <w:vMerge w:val="restart"/>
            <w:shd w:val="clear" w:color="auto" w:fill="auto"/>
            <w:vAlign w:val="center"/>
          </w:tcPr>
          <w:p w:rsidR="00464CB8" w:rsidRPr="00116AA0" w:rsidRDefault="00464CB8" w:rsidP="0057700F">
            <w:pPr>
              <w:pStyle w:val="TAC"/>
              <w:rPr>
                <w:rFonts w:eastAsia="ＭＳ 明朝" w:cs="Arial"/>
              </w:rPr>
            </w:pPr>
            <w:r w:rsidRPr="00116AA0">
              <w:rPr>
                <w:rFonts w:cs="Arial"/>
              </w:rPr>
              <w:t>CA_3A-</w:t>
            </w:r>
            <w:r w:rsidRPr="00116AA0">
              <w:rPr>
                <w:rFonts w:cs="Arial" w:hint="eastAsia"/>
                <w:lang w:eastAsia="ja-JP"/>
              </w:rPr>
              <w:t>42C</w:t>
            </w:r>
            <w:r w:rsidRPr="00116AA0">
              <w:rPr>
                <w:rFonts w:cs="Arial" w:hint="eastAsia"/>
                <w:vertAlign w:val="superscript"/>
                <w:lang w:eastAsia="ja-JP"/>
              </w:rPr>
              <w:t>1</w:t>
            </w:r>
            <w:r w:rsidRPr="00116AA0">
              <w:rPr>
                <w:rFonts w:cs="Arial"/>
                <w:vertAlign w:val="superscript"/>
                <w:lang w:eastAsia="ja-JP"/>
              </w:rPr>
              <w:t>0</w:t>
            </w:r>
          </w:p>
        </w:tc>
        <w:tc>
          <w:tcPr>
            <w:tcW w:w="851" w:type="dxa"/>
            <w:vMerge w:val="restart"/>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3</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tcPr>
          <w:p w:rsidR="00464CB8" w:rsidRPr="00116AA0" w:rsidRDefault="00464CB8" w:rsidP="0057700F">
            <w:pPr>
              <w:pStyle w:val="TAC"/>
              <w:rPr>
                <w:rFonts w:eastAsia="ＭＳ 明朝" w:cs="Arial"/>
              </w:rPr>
            </w:pPr>
            <w:r w:rsidRPr="00116AA0">
              <w:rPr>
                <w:rFonts w:cs="Arial"/>
              </w:rPr>
              <w:t>-96.8</w:t>
            </w:r>
          </w:p>
        </w:tc>
        <w:tc>
          <w:tcPr>
            <w:tcW w:w="885" w:type="dxa"/>
            <w:shd w:val="clear" w:color="auto" w:fill="auto"/>
          </w:tcPr>
          <w:p w:rsidR="00464CB8" w:rsidRPr="00116AA0" w:rsidRDefault="00464CB8" w:rsidP="0057700F">
            <w:pPr>
              <w:pStyle w:val="TAC"/>
              <w:rPr>
                <w:rFonts w:cs="Arial"/>
                <w:lang w:eastAsia="zh-CN"/>
              </w:rPr>
            </w:pPr>
            <w:r w:rsidRPr="00116AA0">
              <w:rPr>
                <w:rFonts w:cs="Arial"/>
              </w:rPr>
              <w:t>-93.8</w:t>
            </w:r>
          </w:p>
        </w:tc>
        <w:tc>
          <w:tcPr>
            <w:tcW w:w="859" w:type="dxa"/>
            <w:shd w:val="clear" w:color="auto" w:fill="auto"/>
          </w:tcPr>
          <w:p w:rsidR="00464CB8" w:rsidRPr="00116AA0" w:rsidRDefault="00464CB8" w:rsidP="0057700F">
            <w:pPr>
              <w:pStyle w:val="TAC"/>
              <w:rPr>
                <w:rFonts w:eastAsia="ＭＳ 明朝" w:cs="Arial"/>
              </w:rPr>
            </w:pPr>
            <w:r w:rsidRPr="00116AA0">
              <w:rPr>
                <w:rFonts w:cs="Arial"/>
              </w:rPr>
              <w:t>-92</w:t>
            </w:r>
          </w:p>
        </w:tc>
        <w:tc>
          <w:tcPr>
            <w:tcW w:w="900" w:type="dxa"/>
            <w:shd w:val="clear" w:color="auto" w:fill="auto"/>
          </w:tcPr>
          <w:p w:rsidR="00464CB8" w:rsidRPr="00116AA0" w:rsidRDefault="00464CB8" w:rsidP="0057700F">
            <w:pPr>
              <w:pStyle w:val="TAC"/>
              <w:rPr>
                <w:rFonts w:eastAsia="ＭＳ 明朝" w:cs="Arial"/>
              </w:rPr>
            </w:pPr>
            <w:r w:rsidRPr="00116AA0">
              <w:rPr>
                <w:rFonts w:cs="Arial"/>
              </w:rPr>
              <w:t>-90.8</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FDD</w:t>
            </w:r>
          </w:p>
        </w:tc>
      </w:tr>
      <w:tr w:rsidR="00464CB8" w:rsidRPr="009715C6" w:rsidTr="0057700F">
        <w:trPr>
          <w:trHeight w:val="255"/>
        </w:trPr>
        <w:tc>
          <w:tcPr>
            <w:tcW w:w="1984" w:type="dxa"/>
            <w:vMerge/>
            <w:shd w:val="clear" w:color="auto" w:fill="auto"/>
            <w:vAlign w:val="center"/>
          </w:tcPr>
          <w:p w:rsidR="00464CB8" w:rsidRPr="001A1407" w:rsidRDefault="00464CB8" w:rsidP="0057700F">
            <w:pPr>
              <w:pStyle w:val="TAC"/>
              <w:rPr>
                <w:rFonts w:cs="Arial"/>
              </w:rPr>
            </w:pPr>
          </w:p>
        </w:tc>
        <w:tc>
          <w:tcPr>
            <w:tcW w:w="851" w:type="dxa"/>
            <w:vMerge/>
            <w:shd w:val="clear" w:color="auto" w:fill="auto"/>
            <w:vAlign w:val="center"/>
          </w:tcPr>
          <w:p w:rsidR="00464CB8" w:rsidRPr="001A1407" w:rsidRDefault="00464CB8" w:rsidP="0057700F">
            <w:pPr>
              <w:pStyle w:val="TAC"/>
              <w:rPr>
                <w:rFonts w:cs="Arial"/>
                <w:lang w:eastAsia="ja-JP"/>
              </w:rPr>
            </w:pPr>
          </w:p>
        </w:tc>
        <w:tc>
          <w:tcPr>
            <w:tcW w:w="992" w:type="dxa"/>
            <w:shd w:val="clear" w:color="auto" w:fill="auto"/>
            <w:vAlign w:val="center"/>
          </w:tcPr>
          <w:p w:rsidR="00464CB8" w:rsidRPr="001A1407" w:rsidRDefault="00464CB8" w:rsidP="0057700F">
            <w:pPr>
              <w:pStyle w:val="TAC"/>
              <w:rPr>
                <w:rFonts w:eastAsia="ＭＳ 明朝" w:cs="Arial"/>
              </w:rPr>
            </w:pPr>
          </w:p>
        </w:tc>
        <w:tc>
          <w:tcPr>
            <w:tcW w:w="887" w:type="dxa"/>
            <w:shd w:val="clear" w:color="auto" w:fill="auto"/>
            <w:vAlign w:val="center"/>
          </w:tcPr>
          <w:p w:rsidR="00464CB8" w:rsidRPr="001A1407" w:rsidRDefault="00464CB8" w:rsidP="0057700F">
            <w:pPr>
              <w:pStyle w:val="TAC"/>
              <w:rPr>
                <w:rFonts w:eastAsia="ＭＳ 明朝" w:cs="Arial"/>
              </w:rPr>
            </w:pPr>
          </w:p>
        </w:tc>
        <w:tc>
          <w:tcPr>
            <w:tcW w:w="768" w:type="dxa"/>
            <w:shd w:val="clear" w:color="auto" w:fill="auto"/>
          </w:tcPr>
          <w:p w:rsidR="00464CB8" w:rsidRPr="001A1407" w:rsidRDefault="00464CB8" w:rsidP="0057700F">
            <w:pPr>
              <w:pStyle w:val="TAC"/>
              <w:rPr>
                <w:rFonts w:cs="Arial"/>
              </w:rPr>
            </w:pPr>
            <w:r w:rsidRPr="001A1407">
              <w:rPr>
                <w:rFonts w:cs="Arial"/>
              </w:rPr>
              <w:t>[-99.5]</w:t>
            </w:r>
            <w:r w:rsidRPr="001A1407">
              <w:rPr>
                <w:rFonts w:cs="Arial"/>
                <w:vertAlign w:val="superscript"/>
              </w:rPr>
              <w:t>11</w:t>
            </w:r>
          </w:p>
        </w:tc>
        <w:tc>
          <w:tcPr>
            <w:tcW w:w="885" w:type="dxa"/>
            <w:shd w:val="clear" w:color="auto" w:fill="auto"/>
          </w:tcPr>
          <w:p w:rsidR="00464CB8" w:rsidRPr="001A1407" w:rsidRDefault="00464CB8" w:rsidP="0057700F">
            <w:pPr>
              <w:pStyle w:val="TAC"/>
              <w:rPr>
                <w:rFonts w:cs="Arial"/>
              </w:rPr>
            </w:pPr>
            <w:r w:rsidRPr="001A1407">
              <w:rPr>
                <w:rFonts w:cs="Arial"/>
              </w:rPr>
              <w:t>[-96.5]</w:t>
            </w:r>
            <w:r w:rsidRPr="001A1407">
              <w:rPr>
                <w:rFonts w:cs="Arial"/>
                <w:vertAlign w:val="superscript"/>
              </w:rPr>
              <w:t>11</w:t>
            </w:r>
          </w:p>
        </w:tc>
        <w:tc>
          <w:tcPr>
            <w:tcW w:w="859" w:type="dxa"/>
            <w:shd w:val="clear" w:color="auto" w:fill="auto"/>
          </w:tcPr>
          <w:p w:rsidR="00464CB8" w:rsidRPr="001A1407" w:rsidRDefault="00464CB8" w:rsidP="0057700F">
            <w:pPr>
              <w:pStyle w:val="TAC"/>
              <w:rPr>
                <w:rFonts w:cs="Arial"/>
              </w:rPr>
            </w:pPr>
            <w:r w:rsidRPr="001A1407">
              <w:rPr>
                <w:rFonts w:cs="Arial"/>
              </w:rPr>
              <w:t>[-94.7]</w:t>
            </w:r>
            <w:r w:rsidRPr="001A1407">
              <w:rPr>
                <w:rFonts w:cs="Arial"/>
                <w:vertAlign w:val="superscript"/>
              </w:rPr>
              <w:t>11</w:t>
            </w:r>
          </w:p>
        </w:tc>
        <w:tc>
          <w:tcPr>
            <w:tcW w:w="900" w:type="dxa"/>
            <w:shd w:val="clear" w:color="auto" w:fill="auto"/>
          </w:tcPr>
          <w:p w:rsidR="00464CB8" w:rsidRPr="001A1407" w:rsidRDefault="00464CB8" w:rsidP="0057700F">
            <w:pPr>
              <w:pStyle w:val="TAC"/>
              <w:rPr>
                <w:rFonts w:cs="Arial"/>
              </w:rPr>
            </w:pPr>
            <w:r w:rsidRPr="001A1407">
              <w:rPr>
                <w:rFonts w:cs="Arial"/>
              </w:rPr>
              <w:t>[-93.5]</w:t>
            </w:r>
            <w:r w:rsidRPr="001A1407">
              <w:rPr>
                <w:rFonts w:cs="Arial"/>
                <w:vertAlign w:val="superscript"/>
              </w:rPr>
              <w:t>11</w:t>
            </w:r>
          </w:p>
        </w:tc>
        <w:tc>
          <w:tcPr>
            <w:tcW w:w="839" w:type="dxa"/>
            <w:vMerge/>
            <w:shd w:val="clear" w:color="auto" w:fill="auto"/>
            <w:vAlign w:val="center"/>
          </w:tcPr>
          <w:p w:rsidR="00464CB8" w:rsidRPr="001A1407" w:rsidRDefault="00464CB8" w:rsidP="0057700F">
            <w:pPr>
              <w:pStyle w:val="TAC"/>
              <w:rPr>
                <w:rFonts w:cs="Arial"/>
                <w:lang w:eastAsia="ja-JP"/>
              </w:rPr>
            </w:pPr>
          </w:p>
        </w:tc>
      </w:tr>
      <w:tr w:rsidR="00464CB8" w:rsidRPr="009715C6" w:rsidTr="0057700F">
        <w:trPr>
          <w:trHeight w:val="255"/>
        </w:trPr>
        <w:tc>
          <w:tcPr>
            <w:tcW w:w="1984"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42</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tcPr>
          <w:p w:rsidR="00464CB8" w:rsidRPr="00116AA0" w:rsidRDefault="00464CB8" w:rsidP="0057700F">
            <w:pPr>
              <w:pStyle w:val="TAC"/>
              <w:rPr>
                <w:rFonts w:eastAsia="ＭＳ 明朝" w:cs="Arial"/>
              </w:rPr>
            </w:pPr>
            <w:r w:rsidRPr="00116AA0">
              <w:rPr>
                <w:rFonts w:cs="Arial"/>
              </w:rPr>
              <w:t>-97.1</w:t>
            </w:r>
          </w:p>
        </w:tc>
        <w:tc>
          <w:tcPr>
            <w:tcW w:w="885" w:type="dxa"/>
            <w:shd w:val="clear" w:color="auto" w:fill="auto"/>
          </w:tcPr>
          <w:p w:rsidR="00464CB8" w:rsidRPr="00116AA0" w:rsidRDefault="00464CB8" w:rsidP="0057700F">
            <w:pPr>
              <w:pStyle w:val="TAC"/>
              <w:rPr>
                <w:rFonts w:cs="Arial"/>
                <w:lang w:eastAsia="zh-CN"/>
              </w:rPr>
            </w:pPr>
            <w:r w:rsidRPr="00116AA0">
              <w:rPr>
                <w:rFonts w:cs="Arial"/>
              </w:rPr>
              <w:t>-94.7</w:t>
            </w:r>
          </w:p>
        </w:tc>
        <w:tc>
          <w:tcPr>
            <w:tcW w:w="859" w:type="dxa"/>
            <w:shd w:val="clear" w:color="auto" w:fill="auto"/>
          </w:tcPr>
          <w:p w:rsidR="00464CB8" w:rsidRPr="00116AA0" w:rsidRDefault="00464CB8" w:rsidP="0057700F">
            <w:pPr>
              <w:pStyle w:val="TAC"/>
              <w:rPr>
                <w:rFonts w:eastAsia="ＭＳ 明朝" w:cs="Arial"/>
              </w:rPr>
            </w:pPr>
            <w:r w:rsidRPr="00116AA0">
              <w:rPr>
                <w:rFonts w:cs="Arial"/>
              </w:rPr>
              <w:t>-93.</w:t>
            </w:r>
            <w:r w:rsidRPr="00116AA0">
              <w:rPr>
                <w:rFonts w:cs="Arial" w:hint="eastAsia"/>
                <w:lang w:eastAsia="ja-JP"/>
              </w:rPr>
              <w:t>2</w:t>
            </w:r>
          </w:p>
        </w:tc>
        <w:tc>
          <w:tcPr>
            <w:tcW w:w="900" w:type="dxa"/>
            <w:shd w:val="clear" w:color="auto" w:fill="auto"/>
          </w:tcPr>
          <w:p w:rsidR="00464CB8" w:rsidRPr="00116AA0" w:rsidRDefault="00464CB8" w:rsidP="0057700F">
            <w:pPr>
              <w:pStyle w:val="TAC"/>
              <w:rPr>
                <w:rFonts w:eastAsia="ＭＳ 明朝" w:cs="Arial"/>
              </w:rPr>
            </w:pPr>
            <w:r w:rsidRPr="00116AA0">
              <w:rPr>
                <w:rFonts w:cs="Arial"/>
              </w:rPr>
              <w:t>-92.5</w:t>
            </w:r>
          </w:p>
        </w:tc>
        <w:tc>
          <w:tcPr>
            <w:tcW w:w="839" w:type="dxa"/>
            <w:shd w:val="clear" w:color="auto" w:fill="auto"/>
            <w:vAlign w:val="center"/>
          </w:tcPr>
          <w:p w:rsidR="00464CB8" w:rsidRPr="00116AA0" w:rsidRDefault="00464CB8" w:rsidP="0057700F">
            <w:pPr>
              <w:pStyle w:val="TAC"/>
              <w:rPr>
                <w:rFonts w:eastAsia="ＭＳ 明朝" w:cs="Arial"/>
              </w:rPr>
            </w:pPr>
            <w:r w:rsidRPr="00116AA0">
              <w:rPr>
                <w:rFonts w:cs="Arial" w:hint="eastAsia"/>
                <w:lang w:eastAsia="ja-JP"/>
              </w:rPr>
              <w:t>TDD</w:t>
            </w:r>
          </w:p>
        </w:tc>
      </w:tr>
      <w:tr w:rsidR="00464CB8" w:rsidRPr="009715C6" w:rsidTr="0057700F">
        <w:trPr>
          <w:trHeight w:val="191"/>
        </w:trPr>
        <w:tc>
          <w:tcPr>
            <w:tcW w:w="1984"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CA_4A-4A-12A</w:t>
            </w:r>
            <w:r w:rsidRPr="00116AA0">
              <w:rPr>
                <w:rFonts w:eastAsia="ＭＳ 明朝" w:cs="Arial"/>
                <w:vertAlign w:val="superscript"/>
              </w:rPr>
              <w:t>5,6</w:t>
            </w: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4</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-90</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-89.5</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-89</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-88.5</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191"/>
        </w:trPr>
        <w:tc>
          <w:tcPr>
            <w:tcW w:w="1984"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12</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w:t>
            </w:r>
            <w:r w:rsidRPr="00116AA0">
              <w:rPr>
                <w:rFonts w:cs="Arial" w:hint="eastAsia"/>
                <w:lang w:eastAsia="zh-CN"/>
              </w:rPr>
              <w:t>96.5</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w:t>
            </w:r>
            <w:r w:rsidRPr="00116AA0">
              <w:rPr>
                <w:rFonts w:cs="Arial" w:hint="eastAsia"/>
                <w:lang w:eastAsia="zh-CN"/>
              </w:rPr>
              <w:t>93.5</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191"/>
        </w:trPr>
        <w:tc>
          <w:tcPr>
            <w:tcW w:w="1984"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CA_4A-12B</w:t>
            </w:r>
            <w:r w:rsidRPr="00116AA0">
              <w:rPr>
                <w:rFonts w:eastAsia="ＭＳ 明朝" w:cs="Arial"/>
                <w:vertAlign w:val="superscript"/>
              </w:rPr>
              <w:t>5,6</w:t>
            </w: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4</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-90</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-89.5</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-89</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-88.5</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191"/>
        </w:trPr>
        <w:tc>
          <w:tcPr>
            <w:tcW w:w="1984"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12</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w:t>
            </w:r>
            <w:r w:rsidRPr="00116AA0">
              <w:rPr>
                <w:rFonts w:cs="Arial" w:hint="eastAsia"/>
                <w:lang w:eastAsia="zh-CN"/>
              </w:rPr>
              <w:t>96.5</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w:t>
            </w:r>
            <w:r w:rsidRPr="00116AA0">
              <w:rPr>
                <w:rFonts w:cs="Arial" w:hint="eastAsia"/>
                <w:lang w:eastAsia="zh-CN"/>
              </w:rPr>
              <w:t>93.5</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191"/>
        </w:trPr>
        <w:tc>
          <w:tcPr>
            <w:tcW w:w="1984" w:type="dxa"/>
            <w:vMerge w:val="restart"/>
            <w:shd w:val="clear" w:color="auto" w:fill="auto"/>
            <w:vAlign w:val="center"/>
          </w:tcPr>
          <w:p w:rsidR="00464CB8" w:rsidRPr="00116AA0" w:rsidRDefault="00464CB8" w:rsidP="0057700F">
            <w:pPr>
              <w:pStyle w:val="TAC"/>
              <w:rPr>
                <w:rFonts w:eastAsia="ＭＳ 明朝" w:cs="Arial"/>
              </w:rPr>
            </w:pPr>
            <w:r w:rsidRPr="00116AA0">
              <w:rPr>
                <w:rFonts w:cs="Arial"/>
              </w:rPr>
              <w:t>CA_8A</w:t>
            </w:r>
            <w:r w:rsidRPr="00116AA0">
              <w:rPr>
                <w:rFonts w:eastAsia="SimSun" w:cs="Arial" w:hint="eastAsia"/>
                <w:lang w:eastAsia="zh-CN"/>
              </w:rPr>
              <w:t>-</w:t>
            </w:r>
            <w:r w:rsidRPr="00116AA0">
              <w:rPr>
                <w:rFonts w:eastAsia="SimSun" w:cs="Arial"/>
                <w:lang w:eastAsia="zh-CN"/>
              </w:rPr>
              <w:t>41C</w:t>
            </w:r>
            <w:r w:rsidRPr="00116AA0">
              <w:rPr>
                <w:rFonts w:eastAsia="SimSun" w:cs="Arial"/>
                <w:vertAlign w:val="superscript"/>
                <w:lang w:eastAsia="zh-CN"/>
              </w:rPr>
              <w:t>7</w:t>
            </w: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cs="Arial"/>
                <w:lang w:eastAsia="zh-TW"/>
              </w:rPr>
              <w:t>8</w:t>
            </w:r>
          </w:p>
        </w:tc>
        <w:tc>
          <w:tcPr>
            <w:tcW w:w="992"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N/A</w:t>
            </w:r>
          </w:p>
        </w:tc>
        <w:tc>
          <w:tcPr>
            <w:tcW w:w="887"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N/A</w:t>
            </w:r>
          </w:p>
        </w:tc>
        <w:tc>
          <w:tcPr>
            <w:tcW w:w="768"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N/A</w:t>
            </w: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N/A</w:t>
            </w:r>
          </w:p>
        </w:tc>
        <w:tc>
          <w:tcPr>
            <w:tcW w:w="859" w:type="dxa"/>
            <w:shd w:val="clear" w:color="auto" w:fill="auto"/>
            <w:vAlign w:val="center"/>
          </w:tcPr>
          <w:p w:rsidR="00464CB8" w:rsidRPr="00116AA0" w:rsidRDefault="00464CB8" w:rsidP="0057700F">
            <w:pPr>
              <w:pStyle w:val="TAC"/>
              <w:rPr>
                <w:rFonts w:eastAsia="ＭＳ 明朝" w:cs="Arial"/>
              </w:rPr>
            </w:pP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shd w:val="clear" w:color="auto" w:fill="auto"/>
            <w:vAlign w:val="center"/>
          </w:tcPr>
          <w:p w:rsidR="00464CB8" w:rsidRPr="00116AA0" w:rsidRDefault="00464CB8" w:rsidP="0057700F">
            <w:pPr>
              <w:pStyle w:val="TAC"/>
              <w:rPr>
                <w:rFonts w:eastAsia="ＭＳ 明朝" w:cs="Arial"/>
              </w:rPr>
            </w:pPr>
            <w:r w:rsidRPr="00116AA0">
              <w:rPr>
                <w:rFonts w:eastAsia="SimSun" w:cs="Arial" w:hint="eastAsia"/>
                <w:lang w:eastAsia="zh-CN"/>
              </w:rPr>
              <w:t>FDD</w:t>
            </w:r>
          </w:p>
        </w:tc>
      </w:tr>
      <w:tr w:rsidR="00464CB8" w:rsidRPr="009715C6" w:rsidTr="0057700F">
        <w:trPr>
          <w:trHeight w:val="191"/>
        </w:trPr>
        <w:tc>
          <w:tcPr>
            <w:tcW w:w="1984"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cs="Arial"/>
                <w:lang w:eastAsia="ko-KR"/>
              </w:rPr>
              <w:t>41</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cs="Arial"/>
              </w:rPr>
              <w:t>N/A</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hint="eastAsia"/>
              </w:rPr>
              <w:t>N/A</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cs="Arial"/>
              </w:rPr>
              <w:t>N/A</w:t>
            </w:r>
          </w:p>
        </w:tc>
        <w:tc>
          <w:tcPr>
            <w:tcW w:w="839" w:type="dxa"/>
            <w:vMerge w:val="restart"/>
            <w:shd w:val="clear" w:color="auto" w:fill="auto"/>
            <w:vAlign w:val="center"/>
          </w:tcPr>
          <w:p w:rsidR="00464CB8" w:rsidRPr="00116AA0" w:rsidRDefault="00464CB8" w:rsidP="0057700F">
            <w:pPr>
              <w:pStyle w:val="TAC"/>
              <w:rPr>
                <w:rFonts w:eastAsia="ＭＳ 明朝" w:cs="Arial"/>
              </w:rPr>
            </w:pPr>
            <w:r w:rsidRPr="00116AA0">
              <w:rPr>
                <w:rFonts w:cs="Arial" w:hint="eastAsia"/>
              </w:rPr>
              <w:t>TDD</w:t>
            </w:r>
          </w:p>
        </w:tc>
      </w:tr>
      <w:tr w:rsidR="00464CB8" w:rsidRPr="009715C6" w:rsidTr="0057700F">
        <w:trPr>
          <w:trHeight w:val="191"/>
        </w:trPr>
        <w:tc>
          <w:tcPr>
            <w:tcW w:w="1984"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eastAsia="ＭＳ 明朝" w:cs="Arial"/>
              </w:rPr>
            </w:pPr>
            <w:r w:rsidRPr="00116AA0">
              <w:rPr>
                <w:rFonts w:cs="Arial"/>
                <w:lang w:eastAsia="ko-KR"/>
              </w:rPr>
              <w:t>41</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eastAsia="ＭＳ 明朝" w:cs="Arial"/>
              </w:rPr>
            </w:pPr>
          </w:p>
        </w:tc>
        <w:tc>
          <w:tcPr>
            <w:tcW w:w="885"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hint="eastAsia"/>
              </w:rPr>
              <w:t>N/A</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hint="eastAsia"/>
              </w:rPr>
              <w:t>N/A</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cs="Arial"/>
                <w:lang w:eastAsia="zh-CN"/>
              </w:rPr>
              <w:t>N/A</w:t>
            </w:r>
          </w:p>
        </w:tc>
        <w:tc>
          <w:tcPr>
            <w:tcW w:w="839" w:type="dxa"/>
            <w:vMerge/>
            <w:shd w:val="clear" w:color="auto" w:fill="auto"/>
            <w:vAlign w:val="center"/>
          </w:tcPr>
          <w:p w:rsidR="00464CB8" w:rsidRPr="00116AA0" w:rsidRDefault="00464CB8" w:rsidP="0057700F">
            <w:pPr>
              <w:pStyle w:val="TAC"/>
              <w:rPr>
                <w:rFonts w:eastAsia="ＭＳ 明朝" w:cs="Arial"/>
              </w:rPr>
            </w:pPr>
          </w:p>
        </w:tc>
      </w:tr>
      <w:tr w:rsidR="00464CB8" w:rsidRPr="009715C6" w:rsidTr="0057700F">
        <w:trPr>
          <w:trHeight w:val="191"/>
        </w:trPr>
        <w:tc>
          <w:tcPr>
            <w:tcW w:w="1984" w:type="dxa"/>
            <w:vMerge w:val="restart"/>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CA_26A-41C</w:t>
            </w:r>
            <w:r w:rsidRPr="00116AA0">
              <w:rPr>
                <w:rFonts w:eastAsia="ＭＳ 明朝" w:cs="Arial"/>
                <w:vertAlign w:val="superscript"/>
              </w:rPr>
              <w:t>7</w:t>
            </w:r>
          </w:p>
        </w:tc>
        <w:tc>
          <w:tcPr>
            <w:tcW w:w="851" w:type="dxa"/>
            <w:shd w:val="clear" w:color="auto" w:fill="auto"/>
            <w:vAlign w:val="center"/>
          </w:tcPr>
          <w:p w:rsidR="00464CB8" w:rsidRPr="00116AA0" w:rsidRDefault="00464CB8" w:rsidP="0057700F">
            <w:pPr>
              <w:pStyle w:val="TAC"/>
              <w:rPr>
                <w:rFonts w:cs="Arial"/>
                <w:lang w:eastAsia="ja-JP"/>
              </w:rPr>
            </w:pPr>
            <w:r w:rsidRPr="00116AA0">
              <w:rPr>
                <w:rFonts w:cs="Arial"/>
                <w:lang w:eastAsia="ja-JP"/>
              </w:rPr>
              <w:t>26</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cs="Arial"/>
                <w:lang w:eastAsia="ja-JP"/>
              </w:rPr>
            </w:pPr>
            <w:r w:rsidRPr="00116AA0">
              <w:rPr>
                <w:rFonts w:cs="Arial"/>
                <w:lang w:eastAsia="ja-JP"/>
              </w:rPr>
              <w:t>N/A</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lang w:eastAsia="ja-JP"/>
              </w:rPr>
              <w:t>N/A</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cs="Arial"/>
                <w:lang w:eastAsia="ja-JP"/>
              </w:rPr>
              <w:t>N/A</w:t>
            </w:r>
          </w:p>
        </w:tc>
        <w:tc>
          <w:tcPr>
            <w:tcW w:w="900" w:type="dxa"/>
            <w:shd w:val="clear" w:color="auto" w:fill="auto"/>
            <w:vAlign w:val="center"/>
          </w:tcPr>
          <w:p w:rsidR="00464CB8" w:rsidRPr="00116AA0" w:rsidRDefault="00464CB8" w:rsidP="0057700F">
            <w:pPr>
              <w:pStyle w:val="TAC"/>
              <w:rPr>
                <w:rFonts w:eastAsia="ＭＳ 明朝" w:cs="Arial"/>
              </w:rPr>
            </w:pPr>
          </w:p>
        </w:tc>
        <w:tc>
          <w:tcPr>
            <w:tcW w:w="83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FDD</w:t>
            </w:r>
          </w:p>
        </w:tc>
      </w:tr>
      <w:tr w:rsidR="00464CB8" w:rsidRPr="009715C6" w:rsidTr="0057700F">
        <w:trPr>
          <w:trHeight w:val="191"/>
        </w:trPr>
        <w:tc>
          <w:tcPr>
            <w:tcW w:w="1984" w:type="dxa"/>
            <w:vMerge/>
            <w:shd w:val="clear" w:color="auto" w:fill="auto"/>
            <w:vAlign w:val="center"/>
          </w:tcPr>
          <w:p w:rsidR="00464CB8" w:rsidRPr="00116AA0" w:rsidRDefault="00464CB8" w:rsidP="0057700F">
            <w:pPr>
              <w:pStyle w:val="TAC"/>
              <w:rPr>
                <w:rFonts w:eastAsia="ＭＳ 明朝" w:cs="Arial"/>
              </w:rPr>
            </w:pPr>
          </w:p>
        </w:tc>
        <w:tc>
          <w:tcPr>
            <w:tcW w:w="851" w:type="dxa"/>
            <w:shd w:val="clear" w:color="auto" w:fill="auto"/>
            <w:vAlign w:val="center"/>
          </w:tcPr>
          <w:p w:rsidR="00464CB8" w:rsidRPr="00116AA0" w:rsidRDefault="00464CB8" w:rsidP="0057700F">
            <w:pPr>
              <w:pStyle w:val="TAC"/>
              <w:rPr>
                <w:rFonts w:cs="Arial"/>
                <w:lang w:eastAsia="ja-JP"/>
              </w:rPr>
            </w:pPr>
            <w:r w:rsidRPr="00116AA0">
              <w:rPr>
                <w:rFonts w:cs="Arial"/>
                <w:lang w:eastAsia="ja-JP"/>
              </w:rPr>
              <w:t>41</w:t>
            </w:r>
          </w:p>
        </w:tc>
        <w:tc>
          <w:tcPr>
            <w:tcW w:w="992" w:type="dxa"/>
            <w:shd w:val="clear" w:color="auto" w:fill="auto"/>
            <w:vAlign w:val="center"/>
          </w:tcPr>
          <w:p w:rsidR="00464CB8" w:rsidRPr="00116AA0" w:rsidRDefault="00464CB8" w:rsidP="0057700F">
            <w:pPr>
              <w:pStyle w:val="TAC"/>
              <w:rPr>
                <w:rFonts w:eastAsia="ＭＳ 明朝" w:cs="Arial"/>
              </w:rPr>
            </w:pPr>
          </w:p>
        </w:tc>
        <w:tc>
          <w:tcPr>
            <w:tcW w:w="887" w:type="dxa"/>
            <w:shd w:val="clear" w:color="auto" w:fill="auto"/>
            <w:vAlign w:val="center"/>
          </w:tcPr>
          <w:p w:rsidR="00464CB8" w:rsidRPr="00116AA0" w:rsidRDefault="00464CB8" w:rsidP="0057700F">
            <w:pPr>
              <w:pStyle w:val="TAC"/>
              <w:rPr>
                <w:rFonts w:eastAsia="ＭＳ 明朝" w:cs="Arial"/>
              </w:rPr>
            </w:pPr>
          </w:p>
        </w:tc>
        <w:tc>
          <w:tcPr>
            <w:tcW w:w="768" w:type="dxa"/>
            <w:shd w:val="clear" w:color="auto" w:fill="auto"/>
            <w:vAlign w:val="center"/>
          </w:tcPr>
          <w:p w:rsidR="00464CB8" w:rsidRPr="00116AA0" w:rsidRDefault="00464CB8" w:rsidP="0057700F">
            <w:pPr>
              <w:pStyle w:val="TAC"/>
              <w:rPr>
                <w:rFonts w:cs="Arial"/>
                <w:lang w:eastAsia="ja-JP"/>
              </w:rPr>
            </w:pPr>
            <w:r w:rsidRPr="00116AA0">
              <w:rPr>
                <w:rFonts w:cs="Arial"/>
                <w:lang w:eastAsia="ja-JP"/>
              </w:rPr>
              <w:t>N/A</w:t>
            </w:r>
          </w:p>
        </w:tc>
        <w:tc>
          <w:tcPr>
            <w:tcW w:w="885" w:type="dxa"/>
            <w:shd w:val="clear" w:color="auto" w:fill="auto"/>
            <w:vAlign w:val="center"/>
          </w:tcPr>
          <w:p w:rsidR="00464CB8" w:rsidRPr="00116AA0" w:rsidRDefault="00464CB8" w:rsidP="0057700F">
            <w:pPr>
              <w:pStyle w:val="TAC"/>
              <w:rPr>
                <w:rFonts w:cs="Arial"/>
                <w:lang w:eastAsia="ja-JP"/>
              </w:rPr>
            </w:pPr>
            <w:r w:rsidRPr="00116AA0">
              <w:rPr>
                <w:rFonts w:cs="Arial"/>
                <w:lang w:eastAsia="ja-JP"/>
              </w:rPr>
              <w:t>N/A</w:t>
            </w:r>
          </w:p>
        </w:tc>
        <w:tc>
          <w:tcPr>
            <w:tcW w:w="859" w:type="dxa"/>
            <w:shd w:val="clear" w:color="auto" w:fill="auto"/>
            <w:vAlign w:val="center"/>
          </w:tcPr>
          <w:p w:rsidR="00464CB8" w:rsidRPr="00116AA0" w:rsidRDefault="00464CB8" w:rsidP="0057700F">
            <w:pPr>
              <w:pStyle w:val="TAC"/>
              <w:rPr>
                <w:rFonts w:eastAsia="ＭＳ 明朝" w:cs="Arial"/>
              </w:rPr>
            </w:pPr>
            <w:r w:rsidRPr="00116AA0">
              <w:rPr>
                <w:rFonts w:cs="Arial"/>
                <w:lang w:eastAsia="ja-JP"/>
              </w:rPr>
              <w:t>N/A</w:t>
            </w:r>
          </w:p>
        </w:tc>
        <w:tc>
          <w:tcPr>
            <w:tcW w:w="900" w:type="dxa"/>
            <w:shd w:val="clear" w:color="auto" w:fill="auto"/>
            <w:vAlign w:val="center"/>
          </w:tcPr>
          <w:p w:rsidR="00464CB8" w:rsidRPr="00116AA0" w:rsidRDefault="00464CB8" w:rsidP="0057700F">
            <w:pPr>
              <w:pStyle w:val="TAC"/>
              <w:rPr>
                <w:rFonts w:eastAsia="ＭＳ 明朝" w:cs="Arial"/>
              </w:rPr>
            </w:pPr>
            <w:r w:rsidRPr="00116AA0">
              <w:rPr>
                <w:rFonts w:cs="Arial"/>
                <w:lang w:eastAsia="ja-JP"/>
              </w:rPr>
              <w:t>N/A</w:t>
            </w:r>
          </w:p>
        </w:tc>
        <w:tc>
          <w:tcPr>
            <w:tcW w:w="839" w:type="dxa"/>
            <w:shd w:val="clear" w:color="auto" w:fill="auto"/>
            <w:vAlign w:val="center"/>
          </w:tcPr>
          <w:p w:rsidR="00464CB8" w:rsidRPr="00116AA0" w:rsidRDefault="00464CB8" w:rsidP="0057700F">
            <w:pPr>
              <w:pStyle w:val="TAC"/>
              <w:rPr>
                <w:rFonts w:eastAsia="ＭＳ 明朝" w:cs="Arial"/>
              </w:rPr>
            </w:pPr>
            <w:r w:rsidRPr="00116AA0">
              <w:rPr>
                <w:rFonts w:eastAsia="ＭＳ 明朝" w:cs="Arial"/>
              </w:rPr>
              <w:t>TDD</w:t>
            </w:r>
          </w:p>
        </w:tc>
      </w:tr>
      <w:tr w:rsidR="00464CB8" w:rsidRPr="009715C6" w:rsidTr="0057700F">
        <w:trPr>
          <w:trHeight w:val="255"/>
        </w:trPr>
        <w:tc>
          <w:tcPr>
            <w:tcW w:w="8965" w:type="dxa"/>
            <w:gridSpan w:val="9"/>
            <w:shd w:val="clear" w:color="auto" w:fill="auto"/>
            <w:vAlign w:val="center"/>
          </w:tcPr>
          <w:p w:rsidR="00464CB8" w:rsidRPr="00116AA0" w:rsidRDefault="00464CB8" w:rsidP="0057700F">
            <w:pPr>
              <w:pStyle w:val="TAN"/>
              <w:rPr>
                <w:rFonts w:cs="Arial"/>
              </w:rPr>
            </w:pPr>
            <w:r w:rsidRPr="00116AA0">
              <w:rPr>
                <w:rFonts w:cs="Arial"/>
              </w:rPr>
              <w:t>NOTE 1:</w:t>
            </w:r>
            <w:r w:rsidRPr="00116AA0">
              <w:rPr>
                <w:rFonts w:cs="Arial"/>
              </w:rPr>
              <w:tab/>
              <w:t>The transmitter shall be set to P</w:t>
            </w:r>
            <w:r w:rsidRPr="00116AA0">
              <w:rPr>
                <w:rFonts w:cs="Arial"/>
                <w:vertAlign w:val="subscript"/>
              </w:rPr>
              <w:t>UMAX</w:t>
            </w:r>
            <w:r w:rsidRPr="00116AA0">
              <w:rPr>
                <w:rFonts w:cs="Arial"/>
              </w:rPr>
              <w:t xml:space="preserve"> as defined in </w:t>
            </w:r>
            <w:proofErr w:type="spellStart"/>
            <w:r w:rsidRPr="00116AA0">
              <w:rPr>
                <w:rFonts w:cs="Arial"/>
              </w:rPr>
              <w:t>subclause</w:t>
            </w:r>
            <w:proofErr w:type="spellEnd"/>
            <w:r w:rsidRPr="00116AA0">
              <w:rPr>
                <w:rFonts w:cs="Arial"/>
              </w:rPr>
              <w:t xml:space="preserve"> 6.2.5</w:t>
            </w:r>
            <w:r w:rsidRPr="00116AA0">
              <w:rPr>
                <w:rFonts w:cs="Arial" w:hint="eastAsia"/>
                <w:lang w:eastAsia="zh-CN"/>
              </w:rPr>
              <w:t>A.</w:t>
            </w:r>
          </w:p>
          <w:p w:rsidR="00464CB8" w:rsidRPr="00116AA0" w:rsidRDefault="00464CB8" w:rsidP="0057700F">
            <w:pPr>
              <w:pStyle w:val="TAN"/>
              <w:rPr>
                <w:rFonts w:cs="Arial"/>
              </w:rPr>
            </w:pPr>
            <w:r w:rsidRPr="00116AA0">
              <w:rPr>
                <w:rFonts w:cs="Arial"/>
              </w:rPr>
              <w:t>NOTE 2:</w:t>
            </w:r>
            <w:r w:rsidRPr="00116AA0">
              <w:rPr>
                <w:rFonts w:cs="Arial"/>
              </w:rPr>
              <w:tab/>
              <w:t>Reference measurement channel is A.3.2 with one sided dynamic OCNG Pattern OP.1 FDD/TDD as described in Annex A.5.1.1/A.5.2.1</w:t>
            </w:r>
          </w:p>
          <w:p w:rsidR="00464CB8" w:rsidRPr="00116AA0" w:rsidRDefault="00464CB8" w:rsidP="0057700F">
            <w:pPr>
              <w:pStyle w:val="TAN"/>
              <w:rPr>
                <w:rFonts w:cs="Arial"/>
              </w:rPr>
            </w:pPr>
            <w:r w:rsidRPr="00116AA0">
              <w:rPr>
                <w:rFonts w:cs="Arial"/>
              </w:rPr>
              <w:t>NOTE 3:</w:t>
            </w:r>
            <w:r w:rsidRPr="00116AA0">
              <w:rPr>
                <w:rFonts w:cs="Arial"/>
              </w:rPr>
              <w:tab/>
              <w:t>The signal power is specified per port</w:t>
            </w:r>
          </w:p>
          <w:p w:rsidR="00464CB8" w:rsidRPr="00116AA0" w:rsidRDefault="00464CB8" w:rsidP="0057700F">
            <w:pPr>
              <w:pStyle w:val="TAN"/>
              <w:rPr>
                <w:rFonts w:cs="Arial"/>
              </w:rPr>
            </w:pPr>
            <w:r w:rsidRPr="00116AA0">
              <w:rPr>
                <w:rFonts w:cs="Arial"/>
              </w:rPr>
              <w:t>NOTE 4:</w:t>
            </w:r>
            <w:r w:rsidRPr="00116AA0">
              <w:rPr>
                <w:rFonts w:cs="Arial"/>
              </w:rPr>
              <w:tab/>
              <w:t xml:space="preserve">No requirements apply when there is at least one individual RE within the </w:t>
            </w:r>
            <w:r w:rsidRPr="00116AA0">
              <w:rPr>
                <w:rFonts w:cs="Arial"/>
                <w:lang w:eastAsia="ja-JP"/>
              </w:rPr>
              <w:t xml:space="preserve">uplink </w:t>
            </w:r>
            <w:r w:rsidRPr="00116AA0">
              <w:rPr>
                <w:rFonts w:cs="Arial"/>
              </w:rPr>
              <w:t xml:space="preserve">transmission bandwidth of the low band for which the 2nd </w:t>
            </w:r>
            <w:r w:rsidRPr="00116AA0">
              <w:rPr>
                <w:rFonts w:cs="Arial"/>
                <w:lang w:eastAsia="ja-JP"/>
              </w:rPr>
              <w:t xml:space="preserve">transmitter </w:t>
            </w:r>
            <w:r w:rsidRPr="00116AA0">
              <w:rPr>
                <w:rFonts w:cs="Arial"/>
              </w:rPr>
              <w:t xml:space="preserve">harmonic is within the </w:t>
            </w:r>
            <w:r w:rsidRPr="00116AA0">
              <w:rPr>
                <w:rFonts w:cs="Arial"/>
                <w:lang w:eastAsia="ja-JP"/>
              </w:rPr>
              <w:t xml:space="preserve">downlink </w:t>
            </w:r>
            <w:r w:rsidRPr="00116AA0">
              <w:rPr>
                <w:rFonts w:cs="Arial"/>
              </w:rPr>
              <w:t>transmission bandwidth of the high band. The reference sensitivity is only verified when this is not the case (the requirements specified in clause 7.3.1 apply).</w:t>
            </w:r>
          </w:p>
          <w:p w:rsidR="00464CB8" w:rsidRPr="00116AA0" w:rsidRDefault="00464CB8" w:rsidP="0057700F">
            <w:pPr>
              <w:pStyle w:val="TAN"/>
              <w:rPr>
                <w:rFonts w:cs="Arial"/>
                <w:snapToGrid w:val="0"/>
                <w:lang w:eastAsia="ja-JP"/>
              </w:rPr>
            </w:pPr>
            <w:r w:rsidRPr="00116AA0">
              <w:rPr>
                <w:rFonts w:cs="Arial"/>
              </w:rPr>
              <w:t>NOTE 5:</w:t>
            </w:r>
            <w:r w:rsidRPr="00116AA0">
              <w:rPr>
                <w:rFonts w:cs="Arial"/>
              </w:rPr>
              <w:tab/>
              <w:t xml:space="preserve">These requirements apply when there is at least one individual RE within the </w:t>
            </w:r>
            <w:r w:rsidRPr="00116AA0">
              <w:rPr>
                <w:rFonts w:cs="Arial"/>
                <w:lang w:eastAsia="ja-JP"/>
              </w:rPr>
              <w:t xml:space="preserve">uplink </w:t>
            </w:r>
            <w:r w:rsidRPr="00116AA0">
              <w:rPr>
                <w:rFonts w:cs="Arial"/>
              </w:rPr>
              <w:t xml:space="preserve">transmission bandwidth of a low band for which the 3rd </w:t>
            </w:r>
            <w:r w:rsidRPr="00116AA0">
              <w:rPr>
                <w:rFonts w:cs="Arial"/>
                <w:lang w:eastAsia="ja-JP"/>
              </w:rPr>
              <w:t xml:space="preserve">transmitter </w:t>
            </w:r>
            <w:r w:rsidRPr="00116AA0">
              <w:rPr>
                <w:rFonts w:cs="Arial"/>
              </w:rPr>
              <w:t xml:space="preserve">harmonic is within </w:t>
            </w:r>
            <w:r w:rsidRPr="00116AA0">
              <w:rPr>
                <w:rFonts w:cs="Arial"/>
                <w:lang w:eastAsia="ja-JP"/>
              </w:rPr>
              <w:t xml:space="preserve">the downlink </w:t>
            </w:r>
            <w:r w:rsidRPr="00116AA0">
              <w:rPr>
                <w:rFonts w:cs="Arial"/>
              </w:rPr>
              <w:t xml:space="preserve">transmission bandwidth of a high band. </w:t>
            </w:r>
            <w:r w:rsidRPr="00116AA0">
              <w:rPr>
                <w:rFonts w:cs="Arial"/>
                <w:snapToGrid w:val="0"/>
                <w:lang w:eastAsia="ja-JP"/>
              </w:rPr>
              <w:t xml:space="preserve"> </w:t>
            </w:r>
          </w:p>
          <w:p w:rsidR="00464CB8" w:rsidRPr="00116AA0" w:rsidRDefault="00464CB8" w:rsidP="0057700F">
            <w:pPr>
              <w:pStyle w:val="TAN"/>
              <w:rPr>
                <w:rFonts w:cs="Arial"/>
                <w:snapToGrid w:val="0"/>
                <w:lang w:eastAsia="ja-JP"/>
              </w:rPr>
            </w:pPr>
            <w:r w:rsidRPr="00116AA0">
              <w:rPr>
                <w:rFonts w:cs="Arial"/>
                <w:lang w:eastAsia="ja-JP"/>
              </w:rPr>
              <w:t>NOTE 6:</w:t>
            </w:r>
            <w:r w:rsidRPr="00116AA0">
              <w:rPr>
                <w:rFonts w:cs="Arial"/>
                <w:lang w:eastAsia="ja-JP"/>
              </w:rPr>
              <w:tab/>
              <w:t xml:space="preserve">The requirements should be verified for UL EARFCN of a low band (superscript LB) such that </w:t>
            </w:r>
            <w:r>
              <w:rPr>
                <w:rFonts w:cs="Arial"/>
                <w:noProof/>
                <w:position w:val="-12"/>
                <w:lang w:val="en-US" w:eastAsia="ja-JP"/>
              </w:rPr>
              <w:drawing>
                <wp:inline distT="0" distB="0" distL="0" distR="0">
                  <wp:extent cx="1031240" cy="201930"/>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31240" cy="201930"/>
                          </a:xfrm>
                          <a:prstGeom prst="rect">
                            <a:avLst/>
                          </a:prstGeom>
                          <a:noFill/>
                          <a:ln>
                            <a:noFill/>
                          </a:ln>
                        </pic:spPr>
                      </pic:pic>
                    </a:graphicData>
                  </a:graphic>
                </wp:inline>
              </w:drawing>
            </w:r>
            <w:r w:rsidRPr="00116AA0">
              <w:rPr>
                <w:rFonts w:cs="Arial"/>
                <w:snapToGrid w:val="0"/>
                <w:lang w:eastAsia="ja-JP"/>
              </w:rPr>
              <w:t xml:space="preserve">in MHz and </w:t>
            </w:r>
            <w:r>
              <w:rPr>
                <w:rFonts w:cs="Arial"/>
                <w:noProof/>
                <w:position w:val="-14"/>
                <w:lang w:val="en-US" w:eastAsia="ja-JP"/>
              </w:rPr>
              <w:drawing>
                <wp:inline distT="0" distB="0" distL="0" distR="0">
                  <wp:extent cx="2456180" cy="212725"/>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56180" cy="212725"/>
                          </a:xfrm>
                          <a:prstGeom prst="rect">
                            <a:avLst/>
                          </a:prstGeom>
                          <a:noFill/>
                          <a:ln>
                            <a:noFill/>
                          </a:ln>
                        </pic:spPr>
                      </pic:pic>
                    </a:graphicData>
                  </a:graphic>
                </wp:inline>
              </w:drawing>
            </w:r>
            <w:r w:rsidRPr="00116AA0">
              <w:rPr>
                <w:rFonts w:cs="Arial"/>
                <w:snapToGrid w:val="0"/>
                <w:lang w:eastAsia="ja-JP"/>
              </w:rPr>
              <w:t xml:space="preserve"> with</w:t>
            </w:r>
            <w:r>
              <w:rPr>
                <w:rFonts w:cs="Arial"/>
                <w:noProof/>
                <w:position w:val="-10"/>
                <w:lang w:val="en-US" w:eastAsia="ja-JP"/>
              </w:rPr>
              <w:drawing>
                <wp:inline distT="0" distB="0" distL="0" distR="0">
                  <wp:extent cx="244475" cy="191135"/>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4475" cy="191135"/>
                          </a:xfrm>
                          <a:prstGeom prst="rect">
                            <a:avLst/>
                          </a:prstGeom>
                          <a:noFill/>
                          <a:ln>
                            <a:noFill/>
                          </a:ln>
                        </pic:spPr>
                      </pic:pic>
                    </a:graphicData>
                  </a:graphic>
                </wp:inline>
              </w:drawing>
            </w:r>
            <w:r w:rsidRPr="00116AA0">
              <w:rPr>
                <w:rFonts w:cs="Arial"/>
                <w:snapToGrid w:val="0"/>
                <w:lang w:eastAsia="ja-JP"/>
              </w:rPr>
              <w:t xml:space="preserve"> the carrier frequency of a high band in MHz and </w:t>
            </w:r>
            <w:r>
              <w:rPr>
                <w:rFonts w:cs="Arial"/>
                <w:noProof/>
                <w:position w:val="-12"/>
                <w:lang w:val="en-US" w:eastAsia="ja-JP"/>
              </w:rPr>
              <w:drawing>
                <wp:inline distT="0" distB="0" distL="0" distR="0">
                  <wp:extent cx="436245" cy="19113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6245" cy="191135"/>
                          </a:xfrm>
                          <a:prstGeom prst="rect">
                            <a:avLst/>
                          </a:prstGeom>
                          <a:noFill/>
                          <a:ln>
                            <a:noFill/>
                          </a:ln>
                        </pic:spPr>
                      </pic:pic>
                    </a:graphicData>
                  </a:graphic>
                </wp:inline>
              </w:drawing>
            </w:r>
            <w:r w:rsidRPr="00116AA0">
              <w:rPr>
                <w:rFonts w:cs="Arial"/>
                <w:snapToGrid w:val="0"/>
                <w:lang w:eastAsia="ja-JP"/>
              </w:rPr>
              <w:t xml:space="preserve"> the channel bandwidth configured in the low band.</w:t>
            </w:r>
          </w:p>
          <w:p w:rsidR="00464CB8" w:rsidRPr="00116AA0" w:rsidRDefault="00464CB8" w:rsidP="0057700F">
            <w:pPr>
              <w:pStyle w:val="TAN"/>
              <w:rPr>
                <w:rFonts w:cs="Arial"/>
              </w:rPr>
            </w:pPr>
            <w:r w:rsidRPr="00116AA0">
              <w:rPr>
                <w:rFonts w:cs="Arial"/>
              </w:rPr>
              <w:t>NOTE 7:</w:t>
            </w:r>
            <w:r w:rsidRPr="00116AA0">
              <w:rPr>
                <w:rFonts w:cs="Arial"/>
              </w:rPr>
              <w:tab/>
              <w:t xml:space="preserve">No requirements apply when there is at least one individual RE within the </w:t>
            </w:r>
            <w:r w:rsidRPr="00116AA0">
              <w:rPr>
                <w:rFonts w:cs="Arial"/>
                <w:lang w:eastAsia="ja-JP"/>
              </w:rPr>
              <w:t xml:space="preserve">uplink </w:t>
            </w:r>
            <w:r w:rsidRPr="00116AA0">
              <w:rPr>
                <w:rFonts w:cs="Arial"/>
              </w:rPr>
              <w:t xml:space="preserve">transmission bandwidth of the low band for which the 3rd </w:t>
            </w:r>
            <w:r w:rsidRPr="00116AA0">
              <w:rPr>
                <w:rFonts w:cs="Arial"/>
                <w:lang w:eastAsia="ja-JP"/>
              </w:rPr>
              <w:t xml:space="preserve">transmitter </w:t>
            </w:r>
            <w:r w:rsidRPr="00116AA0">
              <w:rPr>
                <w:rFonts w:cs="Arial"/>
              </w:rPr>
              <w:t xml:space="preserve">harmonic is within the </w:t>
            </w:r>
            <w:r w:rsidRPr="00116AA0">
              <w:rPr>
                <w:rFonts w:cs="Arial"/>
                <w:lang w:eastAsia="ja-JP"/>
              </w:rPr>
              <w:t xml:space="preserve">downlink </w:t>
            </w:r>
            <w:r w:rsidRPr="00116AA0">
              <w:rPr>
                <w:rFonts w:cs="Arial"/>
              </w:rPr>
              <w:t>transmission bandwidth of the high band. The reference sensitivity is only verified when this is not the case (the requirements specified in clause 7.3.1 apply).</w:t>
            </w:r>
          </w:p>
          <w:p w:rsidR="00464CB8" w:rsidRPr="00116AA0" w:rsidRDefault="00464CB8" w:rsidP="0057700F">
            <w:pPr>
              <w:pStyle w:val="TAN"/>
              <w:rPr>
                <w:rFonts w:cs="Arial"/>
                <w:lang w:eastAsia="ja-JP"/>
              </w:rPr>
            </w:pPr>
            <w:r w:rsidRPr="00116AA0">
              <w:rPr>
                <w:rFonts w:cs="Arial"/>
              </w:rPr>
              <w:t>NOTE 8:</w:t>
            </w:r>
            <w:r w:rsidRPr="00116AA0">
              <w:rPr>
                <w:rFonts w:cs="Arial"/>
              </w:rPr>
              <w:tab/>
              <w:t xml:space="preserve">These requirements apply when there is at least one individual RE within the </w:t>
            </w:r>
            <w:r w:rsidRPr="00116AA0">
              <w:rPr>
                <w:rFonts w:cs="Arial"/>
                <w:lang w:eastAsia="ja-JP"/>
              </w:rPr>
              <w:t xml:space="preserve">uplink </w:t>
            </w:r>
            <w:r w:rsidRPr="00116AA0">
              <w:rPr>
                <w:rFonts w:cs="Arial"/>
              </w:rPr>
              <w:t xml:space="preserve">transmission bandwidth of the aggressor (lower) band for which the 2nd </w:t>
            </w:r>
            <w:r w:rsidRPr="00116AA0">
              <w:rPr>
                <w:rFonts w:cs="Arial"/>
                <w:lang w:eastAsia="ja-JP"/>
              </w:rPr>
              <w:t xml:space="preserve">transmitter </w:t>
            </w:r>
            <w:r w:rsidRPr="00116AA0">
              <w:rPr>
                <w:rFonts w:cs="Arial"/>
              </w:rPr>
              <w:t xml:space="preserve">harmonic is within </w:t>
            </w:r>
            <w:r w:rsidRPr="00116AA0">
              <w:rPr>
                <w:rFonts w:cs="Arial"/>
                <w:lang w:eastAsia="ja-JP"/>
              </w:rPr>
              <w:t xml:space="preserve">the downlink </w:t>
            </w:r>
            <w:r w:rsidRPr="00116AA0">
              <w:rPr>
                <w:rFonts w:cs="Arial"/>
              </w:rPr>
              <w:t xml:space="preserve">transmission bandwidth of a victim (higher) band and a range </w:t>
            </w:r>
            <w:r w:rsidRPr="00116AA0">
              <w:rPr>
                <w:rFonts w:ascii="Symbol" w:hAnsi="Symbol" w:cs="Arial"/>
              </w:rPr>
              <w:t></w:t>
            </w:r>
            <w:r w:rsidRPr="00116AA0">
              <w:rPr>
                <w:rFonts w:cs="Arial"/>
              </w:rPr>
              <w:t>F</w:t>
            </w:r>
            <w:r w:rsidRPr="00116AA0">
              <w:rPr>
                <w:rFonts w:cs="Arial"/>
                <w:vertAlign w:val="subscript"/>
              </w:rPr>
              <w:t>HD</w:t>
            </w:r>
            <w:r w:rsidRPr="00116AA0">
              <w:rPr>
                <w:rFonts w:cs="Arial"/>
              </w:rPr>
              <w:t xml:space="preserve"> above and below the edge of this downlink transmission bandwidth. The value </w:t>
            </w:r>
            <w:r w:rsidRPr="00116AA0">
              <w:rPr>
                <w:rFonts w:ascii="Symbol" w:hAnsi="Symbol" w:cs="Arial"/>
              </w:rPr>
              <w:t></w:t>
            </w:r>
            <w:r w:rsidRPr="00116AA0">
              <w:rPr>
                <w:rFonts w:cs="Arial"/>
              </w:rPr>
              <w:t>F</w:t>
            </w:r>
            <w:r w:rsidRPr="00116AA0">
              <w:rPr>
                <w:rFonts w:cs="Arial"/>
                <w:vertAlign w:val="subscript"/>
              </w:rPr>
              <w:t>HD</w:t>
            </w:r>
            <w:r w:rsidRPr="00116AA0">
              <w:rPr>
                <w:rFonts w:cs="Arial"/>
              </w:rPr>
              <w:t xml:space="preserve"> depends on the E-UTRA configuration: </w:t>
            </w:r>
            <w:r w:rsidRPr="00116AA0">
              <w:rPr>
                <w:rFonts w:ascii="Symbol" w:hAnsi="Symbol" w:cs="Arial"/>
              </w:rPr>
              <w:t></w:t>
            </w:r>
            <w:r w:rsidRPr="00116AA0">
              <w:rPr>
                <w:rFonts w:cs="Arial"/>
              </w:rPr>
              <w:t>F</w:t>
            </w:r>
            <w:r w:rsidRPr="00116AA0">
              <w:rPr>
                <w:rFonts w:cs="Arial"/>
                <w:vertAlign w:val="subscript"/>
              </w:rPr>
              <w:t>HD</w:t>
            </w:r>
            <w:r w:rsidRPr="00116AA0">
              <w:rPr>
                <w:rFonts w:cs="Arial"/>
              </w:rPr>
              <w:t xml:space="preserve"> = 10 MHz for CA_3A-42C</w:t>
            </w:r>
            <w:r w:rsidRPr="00116AA0">
              <w:rPr>
                <w:rFonts w:cs="Arial" w:hint="eastAsia"/>
                <w:lang w:eastAsia="ja-JP"/>
              </w:rPr>
              <w:t xml:space="preserve">, CA_1A-3A-42C </w:t>
            </w:r>
            <w:r w:rsidRPr="00116AA0">
              <w:rPr>
                <w:rFonts w:cs="Arial"/>
                <w:lang w:eastAsia="ja-JP"/>
              </w:rPr>
              <w:t xml:space="preserve">and </w:t>
            </w:r>
            <w:r w:rsidRPr="00116AA0">
              <w:rPr>
                <w:rFonts w:cs="Arial" w:hint="eastAsia"/>
                <w:lang w:eastAsia="ja-JP"/>
              </w:rPr>
              <w:t>CA_3A-19A-42C</w:t>
            </w:r>
            <w:r w:rsidRPr="00116AA0">
              <w:rPr>
                <w:rFonts w:cs="Arial"/>
              </w:rPr>
              <w:t xml:space="preserve">. </w:t>
            </w:r>
          </w:p>
          <w:p w:rsidR="00464CB8" w:rsidRPr="00116AA0" w:rsidRDefault="00464CB8" w:rsidP="0057700F">
            <w:pPr>
              <w:pStyle w:val="TAN"/>
              <w:rPr>
                <w:rFonts w:cs="Arial"/>
                <w:snapToGrid w:val="0"/>
                <w:lang w:eastAsia="ja-JP"/>
              </w:rPr>
            </w:pPr>
            <w:r w:rsidRPr="00116AA0">
              <w:rPr>
                <w:rFonts w:cs="Arial"/>
                <w:lang w:eastAsia="ja-JP"/>
              </w:rPr>
              <w:t>NOTE 9:</w:t>
            </w:r>
            <w:r w:rsidRPr="00116AA0">
              <w:rPr>
                <w:rFonts w:cs="Arial"/>
                <w:lang w:eastAsia="ja-JP"/>
              </w:rPr>
              <w:tab/>
              <w:t>The requirements should be verified for UL EARFCN of the aggressor (low</w:t>
            </w:r>
            <w:r w:rsidRPr="00116AA0">
              <w:rPr>
                <w:rFonts w:cs="Arial" w:hint="eastAsia"/>
                <w:lang w:eastAsia="ja-JP"/>
              </w:rPr>
              <w:t>er</w:t>
            </w:r>
            <w:r w:rsidRPr="00116AA0">
              <w:rPr>
                <w:rFonts w:cs="Arial"/>
                <w:lang w:eastAsia="ja-JP"/>
              </w:rPr>
              <w:t xml:space="preserve">) band (superscript LB) such that </w:t>
            </w:r>
            <w:r w:rsidRPr="00116AA0">
              <w:rPr>
                <w:rFonts w:cs="Arial"/>
                <w:snapToGrid w:val="0"/>
                <w:position w:val="-12"/>
                <w:lang w:eastAsia="ja-JP"/>
              </w:rPr>
              <w:object w:dxaOrig="1960" w:dyaOrig="380">
                <v:shape id="_x0000_i1036" type="#_x0000_t75" style="width:78.9pt;height:15pt" o:ole="">
                  <v:imagedata r:id="rId17" o:title=""/>
                </v:shape>
                <o:OLEObject Type="Embed" ProgID="Equation.3" ShapeID="_x0000_i1036" DrawAspect="Content" ObjectID="_1525779544" r:id="rId37"/>
              </w:object>
            </w:r>
            <w:r w:rsidRPr="00116AA0">
              <w:rPr>
                <w:rFonts w:cs="Arial"/>
                <w:snapToGrid w:val="0"/>
                <w:lang w:eastAsia="ja-JP"/>
              </w:rPr>
              <w:t xml:space="preserve">in MHz and </w:t>
            </w:r>
            <w:r>
              <w:rPr>
                <w:rFonts w:cs="Arial"/>
                <w:noProof/>
                <w:position w:val="-14"/>
                <w:lang w:val="en-US" w:eastAsia="ja-JP"/>
              </w:rPr>
              <w:drawing>
                <wp:inline distT="0" distB="0" distL="0" distR="0">
                  <wp:extent cx="2456180" cy="21272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56180" cy="212725"/>
                          </a:xfrm>
                          <a:prstGeom prst="rect">
                            <a:avLst/>
                          </a:prstGeom>
                          <a:noFill/>
                          <a:ln>
                            <a:noFill/>
                          </a:ln>
                        </pic:spPr>
                      </pic:pic>
                    </a:graphicData>
                  </a:graphic>
                </wp:inline>
              </w:drawing>
            </w:r>
            <w:r w:rsidRPr="00116AA0">
              <w:rPr>
                <w:rFonts w:cs="Arial"/>
                <w:snapToGrid w:val="0"/>
                <w:lang w:eastAsia="ja-JP"/>
              </w:rPr>
              <w:t xml:space="preserve"> with</w:t>
            </w:r>
            <w:r>
              <w:rPr>
                <w:rFonts w:cs="Arial"/>
                <w:noProof/>
                <w:position w:val="-10"/>
                <w:lang w:val="en-US" w:eastAsia="ja-JP"/>
              </w:rPr>
              <w:drawing>
                <wp:inline distT="0" distB="0" distL="0" distR="0">
                  <wp:extent cx="244475" cy="191135"/>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4475" cy="191135"/>
                          </a:xfrm>
                          <a:prstGeom prst="rect">
                            <a:avLst/>
                          </a:prstGeom>
                          <a:noFill/>
                          <a:ln>
                            <a:noFill/>
                          </a:ln>
                        </pic:spPr>
                      </pic:pic>
                    </a:graphicData>
                  </a:graphic>
                </wp:inline>
              </w:drawing>
            </w:r>
            <w:r w:rsidRPr="00116AA0">
              <w:rPr>
                <w:rFonts w:cs="Arial"/>
                <w:snapToGrid w:val="0"/>
                <w:lang w:eastAsia="ja-JP"/>
              </w:rPr>
              <w:t xml:space="preserve"> carrier frequenc</w:t>
            </w:r>
            <w:r w:rsidRPr="00116AA0">
              <w:rPr>
                <w:rFonts w:cs="Arial" w:hint="eastAsia"/>
                <w:snapToGrid w:val="0"/>
                <w:lang w:eastAsia="ja-JP"/>
              </w:rPr>
              <w:t>y</w:t>
            </w:r>
            <w:r w:rsidRPr="00116AA0">
              <w:rPr>
                <w:rFonts w:cs="Arial"/>
                <w:snapToGrid w:val="0"/>
                <w:lang w:eastAsia="ja-JP"/>
              </w:rPr>
              <w:t xml:space="preserve"> in the victim (high</w:t>
            </w:r>
            <w:r w:rsidRPr="00116AA0">
              <w:rPr>
                <w:rFonts w:cs="Arial" w:hint="eastAsia"/>
                <w:snapToGrid w:val="0"/>
                <w:lang w:eastAsia="ja-JP"/>
              </w:rPr>
              <w:t>er</w:t>
            </w:r>
            <w:r w:rsidRPr="00116AA0">
              <w:rPr>
                <w:rFonts w:cs="Arial"/>
                <w:snapToGrid w:val="0"/>
                <w:lang w:eastAsia="ja-JP"/>
              </w:rPr>
              <w:t xml:space="preserve">) band in MHz and </w:t>
            </w:r>
            <w:r>
              <w:rPr>
                <w:rFonts w:cs="Arial"/>
                <w:noProof/>
                <w:position w:val="-12"/>
                <w:lang w:val="en-US" w:eastAsia="ja-JP"/>
              </w:rPr>
              <w:drawing>
                <wp:inline distT="0" distB="0" distL="0" distR="0">
                  <wp:extent cx="436245" cy="19113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6245" cy="191135"/>
                          </a:xfrm>
                          <a:prstGeom prst="rect">
                            <a:avLst/>
                          </a:prstGeom>
                          <a:noFill/>
                          <a:ln>
                            <a:noFill/>
                          </a:ln>
                        </pic:spPr>
                      </pic:pic>
                    </a:graphicData>
                  </a:graphic>
                </wp:inline>
              </w:drawing>
            </w:r>
            <w:r w:rsidRPr="00116AA0">
              <w:rPr>
                <w:rFonts w:cs="Arial"/>
                <w:snapToGrid w:val="0"/>
                <w:lang w:eastAsia="ja-JP"/>
              </w:rPr>
              <w:t xml:space="preserve"> the channel bandwidth configured in the lower band.</w:t>
            </w:r>
          </w:p>
          <w:p w:rsidR="00464CB8" w:rsidRPr="001A1407" w:rsidRDefault="00464CB8" w:rsidP="0057700F">
            <w:pPr>
              <w:pStyle w:val="TAN"/>
              <w:rPr>
                <w:rFonts w:cs="Arial"/>
                <w:snapToGrid w:val="0"/>
                <w:lang w:eastAsia="ja-JP"/>
              </w:rPr>
            </w:pPr>
            <w:r w:rsidRPr="00116AA0">
              <w:rPr>
                <w:rFonts w:cs="Arial"/>
                <w:lang w:eastAsia="ja-JP"/>
              </w:rPr>
              <w:t xml:space="preserve">NOTE </w:t>
            </w:r>
            <w:r w:rsidRPr="00116AA0">
              <w:rPr>
                <w:rFonts w:cs="Arial" w:hint="eastAsia"/>
                <w:lang w:eastAsia="ja-JP"/>
              </w:rPr>
              <w:t>1</w:t>
            </w:r>
            <w:r w:rsidRPr="00116AA0">
              <w:rPr>
                <w:rFonts w:cs="Arial"/>
                <w:lang w:eastAsia="ja-JP"/>
              </w:rPr>
              <w:t>0:</w:t>
            </w:r>
            <w:r w:rsidRPr="00116AA0">
              <w:rPr>
                <w:rFonts w:cs="Arial"/>
                <w:lang w:eastAsia="ja-JP"/>
              </w:rPr>
              <w:tab/>
              <w:t xml:space="preserve">The requirements </w:t>
            </w:r>
            <w:r w:rsidRPr="00116AA0">
              <w:rPr>
                <w:rFonts w:cs="Arial" w:hint="eastAsia"/>
                <w:lang w:eastAsia="ja-JP"/>
              </w:rPr>
              <w:t xml:space="preserve">are </w:t>
            </w:r>
            <w:r w:rsidRPr="00116AA0">
              <w:rPr>
                <w:rFonts w:cs="Arial"/>
                <w:lang w:eastAsia="ja-JP"/>
              </w:rPr>
              <w:t xml:space="preserve">only </w:t>
            </w:r>
            <w:r w:rsidRPr="00116AA0">
              <w:rPr>
                <w:rFonts w:cs="Arial" w:hint="eastAsia"/>
                <w:lang w:eastAsia="ja-JP"/>
              </w:rPr>
              <w:t xml:space="preserve">applicable to channel bandwidths with a </w:t>
            </w:r>
            <w:r w:rsidRPr="00116AA0">
              <w:rPr>
                <w:rFonts w:cs="Arial"/>
                <w:snapToGrid w:val="0"/>
                <w:lang w:eastAsia="ja-JP"/>
              </w:rPr>
              <w:t>carrier frequenc</w:t>
            </w:r>
            <w:r w:rsidRPr="00116AA0">
              <w:rPr>
                <w:rFonts w:cs="Arial" w:hint="eastAsia"/>
                <w:snapToGrid w:val="0"/>
                <w:lang w:eastAsia="ja-JP"/>
              </w:rPr>
              <w:t>y</w:t>
            </w:r>
            <w:r w:rsidRPr="00116AA0">
              <w:rPr>
                <w:rFonts w:cs="Arial"/>
                <w:snapToGrid w:val="0"/>
                <w:lang w:eastAsia="ja-JP"/>
              </w:rPr>
              <w:t xml:space="preserve"> at </w:t>
            </w:r>
            <w:r w:rsidRPr="00116AA0">
              <w:rPr>
                <w:rFonts w:cs="Arial"/>
                <w:snapToGrid w:val="0"/>
                <w:position w:val="-12"/>
                <w:lang w:eastAsia="ja-JP"/>
              </w:rPr>
              <w:object w:dxaOrig="1939" w:dyaOrig="380">
                <v:shape id="_x0000_i1037" type="#_x0000_t75" style="width:78.35pt;height:15pt" o:ole="">
                  <v:imagedata r:id="rId19" o:title=""/>
                </v:shape>
                <o:OLEObject Type="Embed" ProgID="Equation.3" ShapeID="_x0000_i1037" DrawAspect="Content" ObjectID="_1525779545" r:id="rId38"/>
              </w:object>
            </w:r>
            <w:r w:rsidRPr="00116AA0">
              <w:rPr>
                <w:rFonts w:cs="Arial" w:hint="eastAsia"/>
                <w:lang w:eastAsia="ja-JP"/>
              </w:rPr>
              <w:t xml:space="preserve"> MHz offset from</w:t>
            </w:r>
            <w:r w:rsidRPr="00116AA0">
              <w:rPr>
                <w:rFonts w:cs="Arial"/>
                <w:lang w:eastAsia="ja-JP"/>
              </w:rPr>
              <w:t xml:space="preserve"> </w:t>
            </w:r>
            <w:r w:rsidRPr="00116AA0">
              <w:rPr>
                <w:rFonts w:cs="Arial"/>
                <w:snapToGrid w:val="0"/>
                <w:position w:val="-12"/>
                <w:lang w:eastAsia="ja-JP"/>
              </w:rPr>
              <w:object w:dxaOrig="560" w:dyaOrig="380">
                <v:shape id="_x0000_i1038" type="#_x0000_t75" style="width:22.45pt;height:15pt" o:ole="">
                  <v:imagedata r:id="rId21" o:title=""/>
                </v:shape>
                <o:OLEObject Type="Embed" ProgID="Equation.3" ShapeID="_x0000_i1038" DrawAspect="Content" ObjectID="_1525779546" r:id="rId39"/>
              </w:object>
            </w:r>
            <w:r w:rsidRPr="00116AA0">
              <w:rPr>
                <w:rFonts w:cs="Arial"/>
                <w:snapToGrid w:val="0"/>
                <w:lang w:eastAsia="ja-JP"/>
              </w:rPr>
              <w:t xml:space="preserve"> in the victim (higher band) with </w:t>
            </w:r>
            <w:r>
              <w:rPr>
                <w:rFonts w:cs="Arial"/>
                <w:noProof/>
                <w:position w:val="-14"/>
                <w:lang w:val="en-US" w:eastAsia="ja-JP"/>
              </w:rPr>
              <w:drawing>
                <wp:inline distT="0" distB="0" distL="0" distR="0">
                  <wp:extent cx="2456180" cy="21272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56180" cy="212725"/>
                          </a:xfrm>
                          <a:prstGeom prst="rect">
                            <a:avLst/>
                          </a:prstGeom>
                          <a:noFill/>
                          <a:ln>
                            <a:noFill/>
                          </a:ln>
                        </pic:spPr>
                      </pic:pic>
                    </a:graphicData>
                  </a:graphic>
                </wp:inline>
              </w:drawing>
            </w:r>
            <w:r w:rsidRPr="00116AA0">
              <w:rPr>
                <w:rFonts w:cs="Arial"/>
                <w:snapToGrid w:val="0"/>
                <w:lang w:eastAsia="ja-JP"/>
              </w:rPr>
              <w:t>, where</w:t>
            </w:r>
            <w:r>
              <w:rPr>
                <w:rFonts w:cs="Arial"/>
                <w:noProof/>
                <w:position w:val="-12"/>
                <w:lang w:val="en-US" w:eastAsia="ja-JP"/>
              </w:rPr>
              <w:drawing>
                <wp:inline distT="0" distB="0" distL="0" distR="0">
                  <wp:extent cx="436245" cy="19113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6245" cy="191135"/>
                          </a:xfrm>
                          <a:prstGeom prst="rect">
                            <a:avLst/>
                          </a:prstGeom>
                          <a:noFill/>
                          <a:ln>
                            <a:noFill/>
                          </a:ln>
                        </pic:spPr>
                      </pic:pic>
                    </a:graphicData>
                  </a:graphic>
                </wp:inline>
              </w:drawing>
            </w:r>
            <w:r w:rsidRPr="00116AA0">
              <w:rPr>
                <w:rFonts w:cs="Arial"/>
                <w:snapToGrid w:val="0"/>
                <w:lang w:eastAsia="ja-JP"/>
              </w:rPr>
              <w:t>and</w:t>
            </w:r>
            <w:r w:rsidRPr="00116AA0">
              <w:rPr>
                <w:rFonts w:cs="Arial"/>
                <w:snapToGrid w:val="0"/>
                <w:position w:val="-12"/>
                <w:lang w:eastAsia="ja-JP"/>
              </w:rPr>
              <w:object w:dxaOrig="900" w:dyaOrig="380">
                <v:shape id="_x0000_i1039" type="#_x0000_t75" style="width:36.3pt;height:15pt" o:ole="">
                  <v:imagedata r:id="rId23" o:title=""/>
                </v:shape>
                <o:OLEObject Type="Embed" ProgID="Equation.3" ShapeID="_x0000_i1039" DrawAspect="Content" ObjectID="_1525779547" r:id="rId40"/>
              </w:object>
            </w:r>
            <w:r w:rsidRPr="00116AA0">
              <w:rPr>
                <w:rFonts w:cs="Arial"/>
                <w:snapToGrid w:val="0"/>
                <w:lang w:eastAsia="ja-JP"/>
              </w:rPr>
              <w:t>are the channel bandwidths configured in the aggressor (lower) and victim (higher) bands in MHz, respectively.</w:t>
            </w:r>
          </w:p>
          <w:p w:rsidR="00464CB8" w:rsidRPr="00116AA0" w:rsidRDefault="00464CB8" w:rsidP="0057700F">
            <w:pPr>
              <w:pStyle w:val="TAN"/>
              <w:rPr>
                <w:rFonts w:cs="Arial"/>
              </w:rPr>
            </w:pPr>
            <w:r w:rsidRPr="001A1407">
              <w:rPr>
                <w:rFonts w:cs="Arial"/>
              </w:rPr>
              <w:t>NOTE 11:</w:t>
            </w:r>
            <w:r w:rsidRPr="001A1407">
              <w:rPr>
                <w:rFonts w:cs="Arial"/>
              </w:rPr>
              <w:tab/>
              <w:t>Applicable only if operation with 4 antenna ports is supported in the band with carrier aggregation configured</w:t>
            </w:r>
            <w:r w:rsidRPr="001A1407">
              <w:rPr>
                <w:rFonts w:cs="Arial" w:hint="eastAsia"/>
                <w:lang w:eastAsia="zh-CN"/>
              </w:rPr>
              <w:t>.</w:t>
            </w:r>
          </w:p>
        </w:tc>
      </w:tr>
    </w:tbl>
    <w:p w:rsidR="00464CB8" w:rsidRPr="009715C6" w:rsidRDefault="00464CB8" w:rsidP="00464CB8"/>
    <w:p w:rsidR="00464CB8" w:rsidRPr="009715C6" w:rsidRDefault="00464CB8" w:rsidP="00464CB8">
      <w:pPr>
        <w:pStyle w:val="TH"/>
      </w:pPr>
      <w:r w:rsidRPr="009715C6">
        <w:t>Table 7.3.1A-6: Uplink configuration for the low band</w:t>
      </w:r>
      <w:r w:rsidRPr="009715C6">
        <w:rPr>
          <w:lang w:eastAsia="ja-JP"/>
        </w:rPr>
        <w:t xml:space="preserve"> (exceptions)</w:t>
      </w:r>
    </w:p>
    <w:tbl>
      <w:tblPr>
        <w:tblW w:w="812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2"/>
        <w:gridCol w:w="786"/>
        <w:gridCol w:w="785"/>
        <w:gridCol w:w="785"/>
        <w:gridCol w:w="785"/>
        <w:gridCol w:w="785"/>
        <w:gridCol w:w="785"/>
        <w:gridCol w:w="785"/>
        <w:gridCol w:w="785"/>
      </w:tblGrid>
      <w:tr w:rsidR="00464CB8" w:rsidRPr="009715C6" w:rsidTr="0057700F">
        <w:trPr>
          <w:trHeight w:val="255"/>
        </w:trPr>
        <w:tc>
          <w:tcPr>
            <w:tcW w:w="8123" w:type="dxa"/>
            <w:gridSpan w:val="9"/>
            <w:shd w:val="clear" w:color="auto" w:fill="auto"/>
            <w:vAlign w:val="center"/>
          </w:tcPr>
          <w:p w:rsidR="00464CB8" w:rsidRPr="00116AA0" w:rsidRDefault="00464CB8" w:rsidP="0057700F">
            <w:pPr>
              <w:pStyle w:val="TAH"/>
              <w:rPr>
                <w:rFonts w:cs="Arial"/>
              </w:rPr>
            </w:pPr>
            <w:r w:rsidRPr="00116AA0">
              <w:rPr>
                <w:rFonts w:cs="Arial"/>
              </w:rPr>
              <w:t>E-UTRA Band / Channel bandwidth of the high band / N</w:t>
            </w:r>
            <w:r w:rsidRPr="00116AA0">
              <w:rPr>
                <w:rFonts w:cs="Arial"/>
                <w:vertAlign w:val="subscript"/>
              </w:rPr>
              <w:t>RB</w:t>
            </w:r>
            <w:r w:rsidRPr="00116AA0">
              <w:rPr>
                <w:rFonts w:cs="Arial"/>
              </w:rPr>
              <w:t xml:space="preserve"> / Duplex mode</w:t>
            </w:r>
          </w:p>
        </w:tc>
      </w:tr>
      <w:tr w:rsidR="00464CB8" w:rsidRPr="009715C6" w:rsidTr="0057700F">
        <w:trPr>
          <w:trHeight w:val="255"/>
        </w:trPr>
        <w:tc>
          <w:tcPr>
            <w:tcW w:w="1842" w:type="dxa"/>
            <w:shd w:val="clear" w:color="auto" w:fill="auto"/>
            <w:vAlign w:val="center"/>
          </w:tcPr>
          <w:p w:rsidR="00464CB8" w:rsidRPr="00116AA0" w:rsidRDefault="00464CB8" w:rsidP="0057700F">
            <w:pPr>
              <w:pStyle w:val="TAH"/>
              <w:rPr>
                <w:rFonts w:eastAsia="ＭＳ 明朝" w:cs="Arial"/>
              </w:rPr>
            </w:pPr>
            <w:r w:rsidRPr="00116AA0">
              <w:rPr>
                <w:rFonts w:cs="Arial"/>
              </w:rPr>
              <w:t>EUTRA CA Configuration</w:t>
            </w:r>
          </w:p>
        </w:tc>
        <w:tc>
          <w:tcPr>
            <w:tcW w:w="786" w:type="dxa"/>
            <w:shd w:val="clear" w:color="auto" w:fill="auto"/>
            <w:vAlign w:val="center"/>
          </w:tcPr>
          <w:p w:rsidR="00464CB8" w:rsidRPr="00116AA0" w:rsidRDefault="00464CB8" w:rsidP="0057700F">
            <w:pPr>
              <w:pStyle w:val="TAH"/>
              <w:rPr>
                <w:rFonts w:eastAsia="ＭＳ 明朝" w:cs="Arial"/>
              </w:rPr>
            </w:pPr>
            <w:r w:rsidRPr="00116AA0">
              <w:rPr>
                <w:rFonts w:cs="Arial"/>
              </w:rPr>
              <w:t>UL band</w:t>
            </w:r>
          </w:p>
        </w:tc>
        <w:tc>
          <w:tcPr>
            <w:tcW w:w="785" w:type="dxa"/>
            <w:shd w:val="clear" w:color="auto" w:fill="auto"/>
            <w:vAlign w:val="center"/>
          </w:tcPr>
          <w:p w:rsidR="00464CB8" w:rsidRPr="00116AA0" w:rsidRDefault="00464CB8" w:rsidP="0057700F">
            <w:pPr>
              <w:pStyle w:val="TAH"/>
              <w:rPr>
                <w:rFonts w:eastAsia="ＭＳ 明朝" w:cs="Arial"/>
              </w:rPr>
            </w:pPr>
            <w:r w:rsidRPr="00116AA0">
              <w:rPr>
                <w:rFonts w:cs="Arial"/>
              </w:rPr>
              <w:t>1.4 MHz</w:t>
            </w:r>
          </w:p>
        </w:tc>
        <w:tc>
          <w:tcPr>
            <w:tcW w:w="785" w:type="dxa"/>
            <w:shd w:val="clear" w:color="auto" w:fill="auto"/>
            <w:vAlign w:val="center"/>
          </w:tcPr>
          <w:p w:rsidR="00464CB8" w:rsidRPr="00116AA0" w:rsidRDefault="00464CB8" w:rsidP="0057700F">
            <w:pPr>
              <w:pStyle w:val="TAH"/>
              <w:rPr>
                <w:rFonts w:eastAsia="ＭＳ 明朝" w:cs="Arial"/>
              </w:rPr>
            </w:pPr>
            <w:r w:rsidRPr="00116AA0">
              <w:rPr>
                <w:rFonts w:cs="Arial"/>
              </w:rPr>
              <w:t>3 MHz</w:t>
            </w:r>
          </w:p>
        </w:tc>
        <w:tc>
          <w:tcPr>
            <w:tcW w:w="785" w:type="dxa"/>
            <w:shd w:val="clear" w:color="auto" w:fill="auto"/>
            <w:vAlign w:val="center"/>
          </w:tcPr>
          <w:p w:rsidR="00464CB8" w:rsidRPr="00116AA0" w:rsidRDefault="00464CB8" w:rsidP="0057700F">
            <w:pPr>
              <w:pStyle w:val="TAH"/>
              <w:rPr>
                <w:rFonts w:eastAsia="ＭＳ 明朝" w:cs="Arial"/>
              </w:rPr>
            </w:pPr>
            <w:r w:rsidRPr="00116AA0">
              <w:rPr>
                <w:rFonts w:cs="Arial"/>
              </w:rPr>
              <w:t>5 MHz</w:t>
            </w:r>
          </w:p>
        </w:tc>
        <w:tc>
          <w:tcPr>
            <w:tcW w:w="785" w:type="dxa"/>
            <w:shd w:val="clear" w:color="auto" w:fill="auto"/>
            <w:vAlign w:val="center"/>
          </w:tcPr>
          <w:p w:rsidR="00464CB8" w:rsidRPr="00116AA0" w:rsidRDefault="00464CB8" w:rsidP="0057700F">
            <w:pPr>
              <w:pStyle w:val="TAH"/>
              <w:rPr>
                <w:rFonts w:eastAsia="ＭＳ 明朝" w:cs="Arial"/>
              </w:rPr>
            </w:pPr>
            <w:r w:rsidRPr="00116AA0">
              <w:rPr>
                <w:rFonts w:cs="Arial"/>
              </w:rPr>
              <w:t>10 MHz</w:t>
            </w:r>
          </w:p>
        </w:tc>
        <w:tc>
          <w:tcPr>
            <w:tcW w:w="785" w:type="dxa"/>
            <w:shd w:val="clear" w:color="auto" w:fill="auto"/>
            <w:vAlign w:val="center"/>
          </w:tcPr>
          <w:p w:rsidR="00464CB8" w:rsidRPr="00116AA0" w:rsidRDefault="00464CB8" w:rsidP="0057700F">
            <w:pPr>
              <w:pStyle w:val="TAH"/>
              <w:rPr>
                <w:rFonts w:eastAsia="ＭＳ 明朝" w:cs="Arial"/>
              </w:rPr>
            </w:pPr>
            <w:r w:rsidRPr="00116AA0">
              <w:rPr>
                <w:rFonts w:cs="Arial"/>
              </w:rPr>
              <w:t>15 MHz</w:t>
            </w:r>
          </w:p>
        </w:tc>
        <w:tc>
          <w:tcPr>
            <w:tcW w:w="785" w:type="dxa"/>
            <w:shd w:val="clear" w:color="auto" w:fill="auto"/>
            <w:vAlign w:val="center"/>
          </w:tcPr>
          <w:p w:rsidR="00464CB8" w:rsidRPr="00116AA0" w:rsidRDefault="00464CB8" w:rsidP="0057700F">
            <w:pPr>
              <w:pStyle w:val="TAH"/>
              <w:rPr>
                <w:rFonts w:eastAsia="ＭＳ 明朝" w:cs="Arial"/>
              </w:rPr>
            </w:pPr>
            <w:r w:rsidRPr="00116AA0">
              <w:rPr>
                <w:rFonts w:cs="Arial"/>
              </w:rPr>
              <w:t>20 MHz</w:t>
            </w:r>
          </w:p>
        </w:tc>
        <w:tc>
          <w:tcPr>
            <w:tcW w:w="785" w:type="dxa"/>
            <w:shd w:val="clear" w:color="auto" w:fill="auto"/>
            <w:vAlign w:val="center"/>
          </w:tcPr>
          <w:p w:rsidR="00464CB8" w:rsidRPr="00116AA0" w:rsidRDefault="00464CB8" w:rsidP="0057700F">
            <w:pPr>
              <w:pStyle w:val="TAH"/>
              <w:rPr>
                <w:rFonts w:eastAsia="ＭＳ 明朝" w:cs="Arial"/>
              </w:rPr>
            </w:pPr>
            <w:r w:rsidRPr="00116AA0">
              <w:rPr>
                <w:rFonts w:cs="Arial"/>
              </w:rPr>
              <w:t>Duplex mode</w:t>
            </w:r>
          </w:p>
        </w:tc>
      </w:tr>
      <w:tr w:rsidR="00464CB8" w:rsidRPr="002D7A14" w:rsidTr="0057700F">
        <w:trPr>
          <w:trHeight w:val="255"/>
        </w:trPr>
        <w:tc>
          <w:tcPr>
            <w:tcW w:w="1842"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eastAsia="ja-JP"/>
              </w:rPr>
              <w:t>CA_1A-</w:t>
            </w:r>
            <w:r w:rsidRPr="00116AA0">
              <w:rPr>
                <w:rFonts w:eastAsia="SimSun" w:cs="Arial" w:hint="eastAsia"/>
                <w:lang w:val="en-US" w:eastAsia="zh-CN"/>
              </w:rPr>
              <w:t>3A-</w:t>
            </w:r>
            <w:r w:rsidRPr="00116AA0">
              <w:rPr>
                <w:rFonts w:eastAsia="Calibri" w:cs="Arial"/>
                <w:lang w:val="en-US" w:eastAsia="zh-CN"/>
              </w:rPr>
              <w:t>7</w:t>
            </w:r>
            <w:r w:rsidRPr="00116AA0">
              <w:rPr>
                <w:rFonts w:eastAsia="Calibri" w:cs="Arial"/>
                <w:lang w:val="en-US" w:eastAsia="ja-JP"/>
              </w:rPr>
              <w:t>C-28A</w:t>
            </w:r>
          </w:p>
        </w:tc>
        <w:tc>
          <w:tcPr>
            <w:tcW w:w="786"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28</w:t>
            </w:r>
          </w:p>
        </w:tc>
        <w:tc>
          <w:tcPr>
            <w:tcW w:w="785" w:type="dxa"/>
            <w:shd w:val="clear" w:color="auto" w:fill="auto"/>
            <w:vAlign w:val="center"/>
          </w:tcPr>
          <w:p w:rsidR="00464CB8" w:rsidRPr="00116AA0" w:rsidRDefault="00464CB8" w:rsidP="0057700F">
            <w:pPr>
              <w:pStyle w:val="TAC"/>
              <w:rPr>
                <w:rFonts w:eastAsia="Calibri" w:cs="Arial"/>
                <w:lang w:val="en-US"/>
              </w:rPr>
            </w:pPr>
          </w:p>
        </w:tc>
        <w:tc>
          <w:tcPr>
            <w:tcW w:w="785" w:type="dxa"/>
            <w:shd w:val="clear" w:color="auto" w:fill="auto"/>
            <w:vAlign w:val="center"/>
          </w:tcPr>
          <w:p w:rsidR="00464CB8" w:rsidRPr="00116AA0" w:rsidRDefault="00464CB8" w:rsidP="0057700F">
            <w:pPr>
              <w:pStyle w:val="TAC"/>
              <w:rPr>
                <w:rFonts w:eastAsia="Calibri" w:cs="Arial"/>
                <w:lang w:val="en-US"/>
              </w:rPr>
            </w:pPr>
          </w:p>
        </w:tc>
        <w:tc>
          <w:tcPr>
            <w:tcW w:w="785" w:type="dxa"/>
            <w:shd w:val="clear" w:color="auto" w:fill="auto"/>
            <w:vAlign w:val="center"/>
          </w:tcPr>
          <w:p w:rsidR="00464CB8" w:rsidRPr="00116AA0" w:rsidRDefault="00464CB8" w:rsidP="0057700F">
            <w:pPr>
              <w:pStyle w:val="TAC"/>
              <w:rPr>
                <w:rFonts w:eastAsia="Calibri" w:cs="Arial"/>
                <w:lang w:val="en-US" w:eastAsia="ja-JP"/>
              </w:rPr>
            </w:pPr>
          </w:p>
        </w:tc>
        <w:tc>
          <w:tcPr>
            <w:tcW w:w="7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16</w:t>
            </w:r>
          </w:p>
        </w:tc>
        <w:tc>
          <w:tcPr>
            <w:tcW w:w="7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25</w:t>
            </w:r>
          </w:p>
        </w:tc>
        <w:tc>
          <w:tcPr>
            <w:tcW w:w="7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25</w:t>
            </w:r>
          </w:p>
        </w:tc>
        <w:tc>
          <w:tcPr>
            <w:tcW w:w="7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FDD</w:t>
            </w:r>
          </w:p>
        </w:tc>
      </w:tr>
      <w:tr w:rsidR="00464CB8" w:rsidRPr="009715C6" w:rsidTr="0057700F">
        <w:trPr>
          <w:trHeight w:val="255"/>
        </w:trPr>
        <w:tc>
          <w:tcPr>
            <w:tcW w:w="1842" w:type="dxa"/>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hint="eastAsia"/>
                <w:lang w:eastAsia="ja-JP"/>
              </w:rPr>
              <w:t>1A-</w:t>
            </w:r>
            <w:r w:rsidRPr="00116AA0">
              <w:rPr>
                <w:rFonts w:cs="Arial"/>
              </w:rPr>
              <w:t>3A-</w:t>
            </w:r>
            <w:r w:rsidRPr="00116AA0">
              <w:rPr>
                <w:rFonts w:cs="Arial" w:hint="eastAsia"/>
                <w:lang w:eastAsia="ja-JP"/>
              </w:rPr>
              <w:t>42C</w:t>
            </w:r>
          </w:p>
        </w:tc>
        <w:tc>
          <w:tcPr>
            <w:tcW w:w="786"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3</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12</w:t>
            </w:r>
          </w:p>
        </w:tc>
        <w:tc>
          <w:tcPr>
            <w:tcW w:w="7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25</w:t>
            </w:r>
          </w:p>
        </w:tc>
        <w:tc>
          <w:tcPr>
            <w:tcW w:w="7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36</w:t>
            </w:r>
          </w:p>
        </w:tc>
        <w:tc>
          <w:tcPr>
            <w:tcW w:w="7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50</w:t>
            </w:r>
          </w:p>
        </w:tc>
        <w:tc>
          <w:tcPr>
            <w:tcW w:w="7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FDD</w:t>
            </w:r>
          </w:p>
        </w:tc>
      </w:tr>
      <w:tr w:rsidR="00464CB8" w:rsidRPr="002D7A14" w:rsidTr="0057700F">
        <w:trPr>
          <w:trHeight w:val="255"/>
        </w:trPr>
        <w:tc>
          <w:tcPr>
            <w:tcW w:w="1842" w:type="dxa"/>
            <w:shd w:val="clear" w:color="auto" w:fill="auto"/>
            <w:vAlign w:val="center"/>
          </w:tcPr>
          <w:p w:rsidR="00464CB8" w:rsidRPr="00116AA0" w:rsidRDefault="00464CB8" w:rsidP="0057700F">
            <w:pPr>
              <w:pStyle w:val="TAC"/>
              <w:rPr>
                <w:rFonts w:eastAsia="Calibri" w:cs="Arial"/>
                <w:lang w:val="en-US"/>
              </w:rPr>
            </w:pPr>
            <w:r w:rsidRPr="00116AA0">
              <w:rPr>
                <w:rFonts w:eastAsia="Calibri" w:cs="Arial"/>
                <w:lang w:val="en-US" w:eastAsia="ja-JP"/>
              </w:rPr>
              <w:t>CA_1A-</w:t>
            </w:r>
            <w:r w:rsidRPr="00116AA0">
              <w:rPr>
                <w:rFonts w:eastAsia="Calibri" w:cs="Arial"/>
                <w:lang w:val="en-US" w:eastAsia="zh-CN"/>
              </w:rPr>
              <w:t>7</w:t>
            </w:r>
            <w:r w:rsidRPr="00116AA0">
              <w:rPr>
                <w:rFonts w:eastAsia="Calibri" w:cs="Arial"/>
                <w:lang w:val="en-US" w:eastAsia="ja-JP"/>
              </w:rPr>
              <w:t>C-28A</w:t>
            </w:r>
          </w:p>
        </w:tc>
        <w:tc>
          <w:tcPr>
            <w:tcW w:w="786"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28</w:t>
            </w:r>
          </w:p>
        </w:tc>
        <w:tc>
          <w:tcPr>
            <w:tcW w:w="785" w:type="dxa"/>
            <w:shd w:val="clear" w:color="auto" w:fill="auto"/>
            <w:vAlign w:val="center"/>
          </w:tcPr>
          <w:p w:rsidR="00464CB8" w:rsidRPr="00116AA0" w:rsidRDefault="00464CB8" w:rsidP="0057700F">
            <w:pPr>
              <w:pStyle w:val="TAC"/>
              <w:rPr>
                <w:rFonts w:eastAsia="Calibri" w:cs="Arial"/>
                <w:lang w:val="en-US"/>
              </w:rPr>
            </w:pPr>
          </w:p>
        </w:tc>
        <w:tc>
          <w:tcPr>
            <w:tcW w:w="785" w:type="dxa"/>
            <w:shd w:val="clear" w:color="auto" w:fill="auto"/>
            <w:vAlign w:val="center"/>
          </w:tcPr>
          <w:p w:rsidR="00464CB8" w:rsidRPr="00116AA0" w:rsidRDefault="00464CB8" w:rsidP="0057700F">
            <w:pPr>
              <w:pStyle w:val="TAC"/>
              <w:rPr>
                <w:rFonts w:eastAsia="Calibri" w:cs="Arial"/>
                <w:lang w:val="en-US"/>
              </w:rPr>
            </w:pPr>
          </w:p>
        </w:tc>
        <w:tc>
          <w:tcPr>
            <w:tcW w:w="785" w:type="dxa"/>
            <w:shd w:val="clear" w:color="auto" w:fill="auto"/>
            <w:vAlign w:val="center"/>
          </w:tcPr>
          <w:p w:rsidR="00464CB8" w:rsidRPr="00116AA0" w:rsidRDefault="00464CB8" w:rsidP="0057700F">
            <w:pPr>
              <w:pStyle w:val="TAC"/>
              <w:rPr>
                <w:rFonts w:eastAsia="Calibri" w:cs="Arial"/>
                <w:lang w:val="en-US" w:eastAsia="ja-JP"/>
              </w:rPr>
            </w:pPr>
          </w:p>
        </w:tc>
        <w:tc>
          <w:tcPr>
            <w:tcW w:w="7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16</w:t>
            </w:r>
          </w:p>
        </w:tc>
        <w:tc>
          <w:tcPr>
            <w:tcW w:w="7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25</w:t>
            </w:r>
          </w:p>
        </w:tc>
        <w:tc>
          <w:tcPr>
            <w:tcW w:w="7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25</w:t>
            </w:r>
          </w:p>
        </w:tc>
        <w:tc>
          <w:tcPr>
            <w:tcW w:w="785" w:type="dxa"/>
            <w:shd w:val="clear" w:color="auto" w:fill="auto"/>
            <w:vAlign w:val="center"/>
          </w:tcPr>
          <w:p w:rsidR="00464CB8" w:rsidRPr="00116AA0" w:rsidRDefault="00464CB8" w:rsidP="0057700F">
            <w:pPr>
              <w:pStyle w:val="TAC"/>
              <w:rPr>
                <w:rFonts w:eastAsia="Calibri" w:cs="Arial"/>
                <w:lang w:val="en-US" w:eastAsia="ja-JP"/>
              </w:rPr>
            </w:pPr>
            <w:r w:rsidRPr="00116AA0">
              <w:rPr>
                <w:rFonts w:eastAsia="Calibri" w:cs="Arial"/>
                <w:lang w:val="en-US" w:eastAsia="ja-JP"/>
              </w:rPr>
              <w:t>FDD</w:t>
            </w:r>
          </w:p>
        </w:tc>
      </w:tr>
      <w:tr w:rsidR="00464CB8" w:rsidRPr="009715C6" w:rsidTr="0057700F">
        <w:trPr>
          <w:trHeight w:val="255"/>
        </w:trPr>
        <w:tc>
          <w:tcPr>
            <w:tcW w:w="1842" w:type="dxa"/>
            <w:shd w:val="clear" w:color="auto" w:fill="auto"/>
            <w:vAlign w:val="center"/>
          </w:tcPr>
          <w:p w:rsidR="00464CB8" w:rsidRPr="00116AA0" w:rsidRDefault="00464CB8" w:rsidP="0057700F">
            <w:pPr>
              <w:pStyle w:val="TAC"/>
              <w:rPr>
                <w:rFonts w:cs="Arial"/>
              </w:rPr>
            </w:pPr>
            <w:r w:rsidRPr="00116AA0">
              <w:rPr>
                <w:rFonts w:cs="Arial"/>
              </w:rPr>
              <w:t>CA_2A-2A-4A-12A</w:t>
            </w:r>
          </w:p>
        </w:tc>
        <w:tc>
          <w:tcPr>
            <w:tcW w:w="786" w:type="dxa"/>
            <w:shd w:val="clear" w:color="auto" w:fill="auto"/>
            <w:vAlign w:val="center"/>
          </w:tcPr>
          <w:p w:rsidR="00464CB8" w:rsidRPr="00116AA0" w:rsidRDefault="00464CB8" w:rsidP="0057700F">
            <w:pPr>
              <w:pStyle w:val="TAC"/>
              <w:rPr>
                <w:rFonts w:cs="Arial"/>
              </w:rPr>
            </w:pPr>
            <w:r w:rsidRPr="00116AA0">
              <w:rPr>
                <w:rFonts w:cs="Arial"/>
              </w:rPr>
              <w:t>12</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r w:rsidRPr="00116AA0">
              <w:rPr>
                <w:rFonts w:cs="Arial"/>
              </w:rPr>
              <w:t>8</w:t>
            </w:r>
          </w:p>
        </w:tc>
        <w:tc>
          <w:tcPr>
            <w:tcW w:w="785" w:type="dxa"/>
            <w:shd w:val="clear" w:color="auto" w:fill="auto"/>
            <w:vAlign w:val="center"/>
          </w:tcPr>
          <w:p w:rsidR="00464CB8" w:rsidRPr="00116AA0" w:rsidRDefault="00464CB8" w:rsidP="0057700F">
            <w:pPr>
              <w:pStyle w:val="TAC"/>
              <w:rPr>
                <w:rFonts w:cs="Arial"/>
              </w:rPr>
            </w:pPr>
            <w:r w:rsidRPr="00116AA0">
              <w:rPr>
                <w:rFonts w:cs="Arial"/>
              </w:rPr>
              <w:t>16</w:t>
            </w:r>
          </w:p>
        </w:tc>
        <w:tc>
          <w:tcPr>
            <w:tcW w:w="785" w:type="dxa"/>
            <w:shd w:val="clear" w:color="auto" w:fill="auto"/>
            <w:vAlign w:val="center"/>
          </w:tcPr>
          <w:p w:rsidR="00464CB8" w:rsidRPr="00116AA0" w:rsidRDefault="00464CB8" w:rsidP="0057700F">
            <w:pPr>
              <w:pStyle w:val="TAC"/>
              <w:rPr>
                <w:rFonts w:cs="Arial"/>
              </w:rPr>
            </w:pPr>
            <w:r w:rsidRPr="00116AA0">
              <w:rPr>
                <w:rFonts w:cs="Arial"/>
              </w:rPr>
              <w:t>20</w:t>
            </w:r>
          </w:p>
        </w:tc>
        <w:tc>
          <w:tcPr>
            <w:tcW w:w="785" w:type="dxa"/>
            <w:shd w:val="clear" w:color="auto" w:fill="auto"/>
            <w:vAlign w:val="center"/>
          </w:tcPr>
          <w:p w:rsidR="00464CB8" w:rsidRPr="00116AA0" w:rsidRDefault="00464CB8" w:rsidP="0057700F">
            <w:pPr>
              <w:pStyle w:val="TAC"/>
              <w:rPr>
                <w:rFonts w:cs="Arial"/>
              </w:rPr>
            </w:pPr>
            <w:r w:rsidRPr="00116AA0">
              <w:rPr>
                <w:rFonts w:cs="Arial"/>
              </w:rPr>
              <w:t>20</w:t>
            </w:r>
          </w:p>
        </w:tc>
        <w:tc>
          <w:tcPr>
            <w:tcW w:w="785"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842" w:type="dxa"/>
            <w:shd w:val="clear" w:color="auto" w:fill="auto"/>
            <w:vAlign w:val="center"/>
          </w:tcPr>
          <w:p w:rsidR="00464CB8" w:rsidRPr="00116AA0" w:rsidRDefault="00464CB8" w:rsidP="0057700F">
            <w:pPr>
              <w:pStyle w:val="TAC"/>
              <w:rPr>
                <w:rFonts w:cs="Arial"/>
              </w:rPr>
            </w:pPr>
            <w:r w:rsidRPr="00116AA0">
              <w:rPr>
                <w:rFonts w:cs="Arial"/>
              </w:rPr>
              <w:t>CA_2A-4A-4A-12A</w:t>
            </w:r>
          </w:p>
        </w:tc>
        <w:tc>
          <w:tcPr>
            <w:tcW w:w="786" w:type="dxa"/>
            <w:shd w:val="clear" w:color="auto" w:fill="auto"/>
            <w:vAlign w:val="center"/>
          </w:tcPr>
          <w:p w:rsidR="00464CB8" w:rsidRPr="00116AA0" w:rsidRDefault="00464CB8" w:rsidP="0057700F">
            <w:pPr>
              <w:pStyle w:val="TAC"/>
              <w:rPr>
                <w:rFonts w:cs="Arial"/>
              </w:rPr>
            </w:pPr>
            <w:r w:rsidRPr="00116AA0">
              <w:rPr>
                <w:rFonts w:cs="Arial"/>
              </w:rPr>
              <w:t>12</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r w:rsidRPr="00116AA0">
              <w:rPr>
                <w:rFonts w:cs="Arial"/>
              </w:rPr>
              <w:t>8</w:t>
            </w:r>
          </w:p>
        </w:tc>
        <w:tc>
          <w:tcPr>
            <w:tcW w:w="785" w:type="dxa"/>
            <w:shd w:val="clear" w:color="auto" w:fill="auto"/>
            <w:vAlign w:val="center"/>
          </w:tcPr>
          <w:p w:rsidR="00464CB8" w:rsidRPr="00116AA0" w:rsidRDefault="00464CB8" w:rsidP="0057700F">
            <w:pPr>
              <w:pStyle w:val="TAC"/>
              <w:rPr>
                <w:rFonts w:cs="Arial"/>
              </w:rPr>
            </w:pPr>
            <w:r w:rsidRPr="00116AA0">
              <w:rPr>
                <w:rFonts w:cs="Arial"/>
              </w:rPr>
              <w:t>16</w:t>
            </w:r>
          </w:p>
        </w:tc>
        <w:tc>
          <w:tcPr>
            <w:tcW w:w="785" w:type="dxa"/>
            <w:shd w:val="clear" w:color="auto" w:fill="auto"/>
            <w:vAlign w:val="center"/>
          </w:tcPr>
          <w:p w:rsidR="00464CB8" w:rsidRPr="00116AA0" w:rsidRDefault="00464CB8" w:rsidP="0057700F">
            <w:pPr>
              <w:pStyle w:val="TAC"/>
              <w:rPr>
                <w:rFonts w:cs="Arial"/>
              </w:rPr>
            </w:pPr>
            <w:r w:rsidRPr="00116AA0">
              <w:rPr>
                <w:rFonts w:cs="Arial"/>
              </w:rPr>
              <w:t>20</w:t>
            </w:r>
          </w:p>
        </w:tc>
        <w:tc>
          <w:tcPr>
            <w:tcW w:w="785" w:type="dxa"/>
            <w:shd w:val="clear" w:color="auto" w:fill="auto"/>
            <w:vAlign w:val="center"/>
          </w:tcPr>
          <w:p w:rsidR="00464CB8" w:rsidRPr="00116AA0" w:rsidRDefault="00464CB8" w:rsidP="0057700F">
            <w:pPr>
              <w:pStyle w:val="TAC"/>
              <w:rPr>
                <w:rFonts w:cs="Arial"/>
              </w:rPr>
            </w:pPr>
            <w:r w:rsidRPr="00116AA0">
              <w:rPr>
                <w:rFonts w:cs="Arial"/>
              </w:rPr>
              <w:t>20</w:t>
            </w:r>
          </w:p>
        </w:tc>
        <w:tc>
          <w:tcPr>
            <w:tcW w:w="785"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842" w:type="dxa"/>
            <w:shd w:val="clear" w:color="auto" w:fill="auto"/>
            <w:vAlign w:val="center"/>
          </w:tcPr>
          <w:p w:rsidR="00464CB8" w:rsidRPr="00116AA0" w:rsidRDefault="00464CB8" w:rsidP="0057700F">
            <w:pPr>
              <w:pStyle w:val="TAC"/>
              <w:rPr>
                <w:rFonts w:cs="Arial"/>
              </w:rPr>
            </w:pPr>
            <w:r w:rsidRPr="00116AA0">
              <w:rPr>
                <w:rFonts w:cs="Arial"/>
              </w:rPr>
              <w:t>CA_</w:t>
            </w:r>
            <w:r w:rsidRPr="00116AA0">
              <w:rPr>
                <w:rFonts w:cs="Arial" w:hint="eastAsia"/>
                <w:lang w:eastAsia="ja-JP"/>
              </w:rPr>
              <w:t>3A-19</w:t>
            </w:r>
            <w:r w:rsidRPr="00116AA0">
              <w:rPr>
                <w:rFonts w:cs="Arial"/>
              </w:rPr>
              <w:t>A-</w:t>
            </w:r>
            <w:r w:rsidRPr="00116AA0">
              <w:rPr>
                <w:rFonts w:cs="Arial" w:hint="eastAsia"/>
                <w:lang w:eastAsia="ja-JP"/>
              </w:rPr>
              <w:t>42C</w:t>
            </w:r>
          </w:p>
        </w:tc>
        <w:tc>
          <w:tcPr>
            <w:tcW w:w="786"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3</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12</w:t>
            </w:r>
          </w:p>
        </w:tc>
        <w:tc>
          <w:tcPr>
            <w:tcW w:w="7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25</w:t>
            </w:r>
          </w:p>
        </w:tc>
        <w:tc>
          <w:tcPr>
            <w:tcW w:w="7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36</w:t>
            </w:r>
          </w:p>
        </w:tc>
        <w:tc>
          <w:tcPr>
            <w:tcW w:w="7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50</w:t>
            </w:r>
          </w:p>
        </w:tc>
        <w:tc>
          <w:tcPr>
            <w:tcW w:w="785" w:type="dxa"/>
            <w:shd w:val="clear" w:color="auto" w:fill="auto"/>
            <w:vAlign w:val="center"/>
          </w:tcPr>
          <w:p w:rsidR="00464CB8" w:rsidRPr="00116AA0" w:rsidRDefault="00464CB8" w:rsidP="0057700F">
            <w:pPr>
              <w:pStyle w:val="TAC"/>
              <w:rPr>
                <w:rFonts w:cs="Arial"/>
                <w:lang w:eastAsia="ja-JP"/>
              </w:rPr>
            </w:pPr>
            <w:r w:rsidRPr="00116AA0">
              <w:rPr>
                <w:rFonts w:cs="Arial" w:hint="eastAsia"/>
                <w:lang w:eastAsia="ja-JP"/>
              </w:rPr>
              <w:t>FDD</w:t>
            </w:r>
          </w:p>
        </w:tc>
      </w:tr>
      <w:tr w:rsidR="00464CB8" w:rsidRPr="009715C6" w:rsidTr="0057700F">
        <w:trPr>
          <w:trHeight w:val="255"/>
        </w:trPr>
        <w:tc>
          <w:tcPr>
            <w:tcW w:w="1842" w:type="dxa"/>
            <w:shd w:val="clear" w:color="auto" w:fill="auto"/>
            <w:vAlign w:val="center"/>
          </w:tcPr>
          <w:p w:rsidR="00464CB8" w:rsidRPr="00116AA0" w:rsidRDefault="00464CB8" w:rsidP="0057700F">
            <w:pPr>
              <w:pStyle w:val="TAC"/>
              <w:rPr>
                <w:rFonts w:cs="Arial"/>
              </w:rPr>
            </w:pPr>
            <w:r w:rsidRPr="00116AA0">
              <w:rPr>
                <w:rFonts w:cs="Arial"/>
              </w:rPr>
              <w:t>CA_3A-</w:t>
            </w:r>
            <w:r w:rsidRPr="00116AA0">
              <w:rPr>
                <w:rFonts w:cs="Arial" w:hint="eastAsia"/>
                <w:lang w:eastAsia="ja-JP"/>
              </w:rPr>
              <w:t>42C</w:t>
            </w:r>
          </w:p>
        </w:tc>
        <w:tc>
          <w:tcPr>
            <w:tcW w:w="786" w:type="dxa"/>
            <w:shd w:val="clear" w:color="auto" w:fill="auto"/>
            <w:vAlign w:val="center"/>
          </w:tcPr>
          <w:p w:rsidR="00464CB8" w:rsidRPr="00116AA0" w:rsidRDefault="00464CB8" w:rsidP="0057700F">
            <w:pPr>
              <w:pStyle w:val="TAC"/>
              <w:rPr>
                <w:rFonts w:cs="Arial"/>
              </w:rPr>
            </w:pPr>
            <w:r w:rsidRPr="00116AA0">
              <w:rPr>
                <w:rFonts w:cs="Arial" w:hint="eastAsia"/>
                <w:lang w:eastAsia="ja-JP"/>
              </w:rPr>
              <w:t>3</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12</w:t>
            </w: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25</w:t>
            </w: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36</w:t>
            </w: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50</w:t>
            </w:r>
          </w:p>
        </w:tc>
        <w:tc>
          <w:tcPr>
            <w:tcW w:w="785" w:type="dxa"/>
            <w:shd w:val="clear" w:color="auto" w:fill="auto"/>
            <w:vAlign w:val="center"/>
          </w:tcPr>
          <w:p w:rsidR="00464CB8" w:rsidRPr="00116AA0" w:rsidRDefault="00464CB8" w:rsidP="0057700F">
            <w:pPr>
              <w:pStyle w:val="TAC"/>
              <w:rPr>
                <w:rFonts w:cs="Arial"/>
              </w:rPr>
            </w:pPr>
            <w:r w:rsidRPr="00116AA0">
              <w:rPr>
                <w:rFonts w:cs="Arial" w:hint="eastAsia"/>
                <w:lang w:eastAsia="ja-JP"/>
              </w:rPr>
              <w:t>FDD</w:t>
            </w:r>
          </w:p>
        </w:tc>
      </w:tr>
      <w:tr w:rsidR="00464CB8" w:rsidRPr="009715C6" w:rsidTr="0057700F">
        <w:trPr>
          <w:trHeight w:val="255"/>
        </w:trPr>
        <w:tc>
          <w:tcPr>
            <w:tcW w:w="1842" w:type="dxa"/>
            <w:shd w:val="clear" w:color="auto" w:fill="auto"/>
            <w:vAlign w:val="center"/>
          </w:tcPr>
          <w:p w:rsidR="00464CB8" w:rsidRPr="00116AA0" w:rsidRDefault="00464CB8" w:rsidP="0057700F">
            <w:pPr>
              <w:pStyle w:val="TAC"/>
              <w:rPr>
                <w:rFonts w:cs="Arial"/>
              </w:rPr>
            </w:pPr>
            <w:r w:rsidRPr="00116AA0">
              <w:rPr>
                <w:rFonts w:cs="Arial"/>
              </w:rPr>
              <w:t>CA_4A-4A-12A</w:t>
            </w:r>
          </w:p>
        </w:tc>
        <w:tc>
          <w:tcPr>
            <w:tcW w:w="786" w:type="dxa"/>
            <w:shd w:val="clear" w:color="auto" w:fill="auto"/>
            <w:vAlign w:val="center"/>
          </w:tcPr>
          <w:p w:rsidR="00464CB8" w:rsidRPr="00116AA0" w:rsidRDefault="00464CB8" w:rsidP="0057700F">
            <w:pPr>
              <w:pStyle w:val="TAC"/>
              <w:rPr>
                <w:rFonts w:cs="Arial"/>
              </w:rPr>
            </w:pPr>
            <w:r w:rsidRPr="00116AA0">
              <w:rPr>
                <w:rFonts w:cs="Arial"/>
              </w:rPr>
              <w:t>12</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r w:rsidRPr="00116AA0">
              <w:rPr>
                <w:rFonts w:cs="Arial"/>
              </w:rPr>
              <w:t>8</w:t>
            </w:r>
          </w:p>
        </w:tc>
        <w:tc>
          <w:tcPr>
            <w:tcW w:w="785" w:type="dxa"/>
            <w:shd w:val="clear" w:color="auto" w:fill="auto"/>
            <w:vAlign w:val="center"/>
          </w:tcPr>
          <w:p w:rsidR="00464CB8" w:rsidRPr="00116AA0" w:rsidRDefault="00464CB8" w:rsidP="0057700F">
            <w:pPr>
              <w:pStyle w:val="TAC"/>
              <w:rPr>
                <w:rFonts w:cs="Arial"/>
              </w:rPr>
            </w:pPr>
            <w:r w:rsidRPr="00116AA0">
              <w:rPr>
                <w:rFonts w:cs="Arial"/>
              </w:rPr>
              <w:t>16</w:t>
            </w:r>
          </w:p>
        </w:tc>
        <w:tc>
          <w:tcPr>
            <w:tcW w:w="785" w:type="dxa"/>
            <w:shd w:val="clear" w:color="auto" w:fill="auto"/>
            <w:vAlign w:val="center"/>
          </w:tcPr>
          <w:p w:rsidR="00464CB8" w:rsidRPr="00116AA0" w:rsidRDefault="00464CB8" w:rsidP="0057700F">
            <w:pPr>
              <w:pStyle w:val="TAC"/>
              <w:rPr>
                <w:rFonts w:cs="Arial"/>
              </w:rPr>
            </w:pPr>
            <w:r w:rsidRPr="00116AA0">
              <w:rPr>
                <w:rFonts w:cs="Arial"/>
              </w:rPr>
              <w:t>20</w:t>
            </w:r>
          </w:p>
        </w:tc>
        <w:tc>
          <w:tcPr>
            <w:tcW w:w="785" w:type="dxa"/>
            <w:shd w:val="clear" w:color="auto" w:fill="auto"/>
            <w:vAlign w:val="center"/>
          </w:tcPr>
          <w:p w:rsidR="00464CB8" w:rsidRPr="00116AA0" w:rsidRDefault="00464CB8" w:rsidP="0057700F">
            <w:pPr>
              <w:pStyle w:val="TAC"/>
              <w:rPr>
                <w:rFonts w:cs="Arial"/>
              </w:rPr>
            </w:pPr>
            <w:r w:rsidRPr="00116AA0">
              <w:rPr>
                <w:rFonts w:cs="Arial"/>
              </w:rPr>
              <w:t>20</w:t>
            </w:r>
          </w:p>
        </w:tc>
        <w:tc>
          <w:tcPr>
            <w:tcW w:w="785"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Tr="0057700F">
        <w:trPr>
          <w:trHeight w:val="255"/>
        </w:trPr>
        <w:tc>
          <w:tcPr>
            <w:tcW w:w="1842" w:type="dxa"/>
            <w:shd w:val="clear" w:color="auto" w:fill="auto"/>
            <w:vAlign w:val="center"/>
          </w:tcPr>
          <w:p w:rsidR="00464CB8" w:rsidRPr="00116AA0" w:rsidRDefault="00464CB8" w:rsidP="0057700F">
            <w:pPr>
              <w:pStyle w:val="TAC"/>
              <w:rPr>
                <w:rFonts w:cs="Arial"/>
              </w:rPr>
            </w:pPr>
            <w:r w:rsidRPr="00116AA0">
              <w:rPr>
                <w:rFonts w:cs="Arial"/>
              </w:rPr>
              <w:t>CA_4A-12B</w:t>
            </w:r>
          </w:p>
        </w:tc>
        <w:tc>
          <w:tcPr>
            <w:tcW w:w="786" w:type="dxa"/>
            <w:shd w:val="clear" w:color="auto" w:fill="auto"/>
            <w:vAlign w:val="center"/>
          </w:tcPr>
          <w:p w:rsidR="00464CB8" w:rsidRPr="00116AA0" w:rsidRDefault="00464CB8" w:rsidP="0057700F">
            <w:pPr>
              <w:pStyle w:val="TAC"/>
              <w:rPr>
                <w:rFonts w:cs="Arial"/>
              </w:rPr>
            </w:pPr>
            <w:r w:rsidRPr="00116AA0">
              <w:rPr>
                <w:rFonts w:cs="Arial"/>
              </w:rPr>
              <w:t>12</w:t>
            </w: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p>
        </w:tc>
        <w:tc>
          <w:tcPr>
            <w:tcW w:w="785" w:type="dxa"/>
            <w:shd w:val="clear" w:color="auto" w:fill="auto"/>
            <w:vAlign w:val="center"/>
          </w:tcPr>
          <w:p w:rsidR="00464CB8" w:rsidRPr="00116AA0" w:rsidRDefault="00464CB8" w:rsidP="0057700F">
            <w:pPr>
              <w:pStyle w:val="TAC"/>
              <w:rPr>
                <w:rFonts w:cs="Arial"/>
              </w:rPr>
            </w:pPr>
            <w:r w:rsidRPr="00116AA0">
              <w:rPr>
                <w:rFonts w:cs="Arial"/>
              </w:rPr>
              <w:t>8</w:t>
            </w:r>
          </w:p>
        </w:tc>
        <w:tc>
          <w:tcPr>
            <w:tcW w:w="785" w:type="dxa"/>
            <w:shd w:val="clear" w:color="auto" w:fill="auto"/>
            <w:vAlign w:val="center"/>
          </w:tcPr>
          <w:p w:rsidR="00464CB8" w:rsidRPr="00116AA0" w:rsidRDefault="00464CB8" w:rsidP="0057700F">
            <w:pPr>
              <w:pStyle w:val="TAC"/>
              <w:rPr>
                <w:rFonts w:cs="Arial"/>
              </w:rPr>
            </w:pPr>
            <w:r w:rsidRPr="00116AA0">
              <w:rPr>
                <w:rFonts w:cs="Arial"/>
              </w:rPr>
              <w:t>16</w:t>
            </w:r>
          </w:p>
        </w:tc>
        <w:tc>
          <w:tcPr>
            <w:tcW w:w="785" w:type="dxa"/>
            <w:shd w:val="clear" w:color="auto" w:fill="auto"/>
            <w:vAlign w:val="center"/>
          </w:tcPr>
          <w:p w:rsidR="00464CB8" w:rsidRPr="00116AA0" w:rsidRDefault="00464CB8" w:rsidP="0057700F">
            <w:pPr>
              <w:pStyle w:val="TAC"/>
              <w:rPr>
                <w:rFonts w:cs="Arial"/>
              </w:rPr>
            </w:pPr>
            <w:r w:rsidRPr="00116AA0">
              <w:rPr>
                <w:rFonts w:cs="Arial"/>
              </w:rPr>
              <w:t>20</w:t>
            </w:r>
          </w:p>
        </w:tc>
        <w:tc>
          <w:tcPr>
            <w:tcW w:w="785" w:type="dxa"/>
            <w:shd w:val="clear" w:color="auto" w:fill="auto"/>
            <w:vAlign w:val="center"/>
          </w:tcPr>
          <w:p w:rsidR="00464CB8" w:rsidRPr="00116AA0" w:rsidRDefault="00464CB8" w:rsidP="0057700F">
            <w:pPr>
              <w:pStyle w:val="TAC"/>
              <w:rPr>
                <w:rFonts w:cs="Arial"/>
              </w:rPr>
            </w:pPr>
            <w:r w:rsidRPr="00116AA0">
              <w:rPr>
                <w:rFonts w:cs="Arial"/>
              </w:rPr>
              <w:t>20</w:t>
            </w:r>
          </w:p>
        </w:tc>
        <w:tc>
          <w:tcPr>
            <w:tcW w:w="785" w:type="dxa"/>
            <w:shd w:val="clear" w:color="auto" w:fill="auto"/>
            <w:vAlign w:val="center"/>
          </w:tcPr>
          <w:p w:rsidR="00464CB8" w:rsidRPr="00116AA0" w:rsidRDefault="00464CB8" w:rsidP="0057700F">
            <w:pPr>
              <w:pStyle w:val="TAC"/>
              <w:rPr>
                <w:rFonts w:cs="Arial"/>
              </w:rPr>
            </w:pPr>
            <w:r w:rsidRPr="00116AA0">
              <w:rPr>
                <w:rFonts w:cs="Arial"/>
              </w:rPr>
              <w:t>FDD</w:t>
            </w:r>
          </w:p>
        </w:tc>
      </w:tr>
      <w:tr w:rsidR="00464CB8" w:rsidRPr="009715C6" w:rsidDel="00237DC4" w:rsidTr="0057700F">
        <w:trPr>
          <w:trHeight w:val="255"/>
        </w:trPr>
        <w:tc>
          <w:tcPr>
            <w:tcW w:w="8123" w:type="dxa"/>
            <w:gridSpan w:val="9"/>
            <w:shd w:val="clear" w:color="auto" w:fill="auto"/>
            <w:vAlign w:val="center"/>
          </w:tcPr>
          <w:p w:rsidR="00464CB8" w:rsidRPr="00116AA0" w:rsidRDefault="00464CB8" w:rsidP="0057700F">
            <w:pPr>
              <w:pStyle w:val="TAN"/>
              <w:rPr>
                <w:rFonts w:cs="Arial"/>
              </w:rPr>
            </w:pPr>
            <w:r w:rsidRPr="00116AA0">
              <w:rPr>
                <w:rFonts w:cs="Arial"/>
              </w:rPr>
              <w:t>NOTE 1:</w:t>
            </w:r>
            <w:r w:rsidRPr="00116AA0">
              <w:rPr>
                <w:rFonts w:cs="Arial"/>
              </w:rPr>
              <w:tab/>
              <w:t>refers to the UL resource blocks, which shall be centred within the transmission bandwidth configuration for the channel bandwidth.</w:t>
            </w:r>
          </w:p>
          <w:p w:rsidR="00464CB8" w:rsidRPr="00116AA0" w:rsidDel="00237DC4" w:rsidRDefault="00464CB8" w:rsidP="0057700F">
            <w:pPr>
              <w:pStyle w:val="TAN"/>
              <w:rPr>
                <w:rFonts w:cs="Arial"/>
              </w:rPr>
            </w:pPr>
            <w:r w:rsidRPr="00116AA0">
              <w:rPr>
                <w:rFonts w:cs="Arial"/>
              </w:rPr>
              <w:t>NOTE 2:</w:t>
            </w:r>
            <w:r w:rsidRPr="00116AA0">
              <w:rPr>
                <w:rFonts w:cs="Arial"/>
              </w:rPr>
              <w:tab/>
              <w:t>the UL configuration applies regardless of the channel bandwidth of the low band unless the UL resource blocks exceed that specified in Table 7.3.1-2 for the uplink bandwidth in which case the allocation according to Table 7.3.1-2 applies.</w:t>
            </w:r>
          </w:p>
        </w:tc>
      </w:tr>
    </w:tbl>
    <w:p w:rsidR="00303540" w:rsidRDefault="00303540" w:rsidP="00303540">
      <w:pPr>
        <w:jc w:val="center"/>
        <w:rPr>
          <w:noProof/>
        </w:rPr>
      </w:pPr>
      <w:r w:rsidRPr="00303540">
        <w:rPr>
          <w:rFonts w:ascii="Arial" w:hAnsi="Arial" w:cs="Arial"/>
          <w:color w:val="FF0000"/>
          <w:sz w:val="40"/>
          <w:lang w:eastAsia="ja-JP"/>
        </w:rPr>
        <w:t>&lt;Unchanged sections omitted&gt;</w:t>
      </w:r>
    </w:p>
    <w:sectPr w:rsidR="00303540" w:rsidSect="000B7FED">
      <w:headerReference w:type="even" r:id="rId41"/>
      <w:headerReference w:type="default" r:id="rId42"/>
      <w:headerReference w:type="first" r:id="rId43"/>
      <w:footnotePr>
        <w:numRestart w:val="eachSect"/>
      </w:footnotePr>
      <w:pgSz w:w="11907" w:h="16840" w:code="9"/>
      <w:pgMar w:top="1418" w:right="1134" w:bottom="1134" w:left="1134" w:header="680" w:footer="567"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D17" w:rsidRDefault="00DD1D17">
      <w:r>
        <w:separator/>
      </w:r>
    </w:p>
  </w:endnote>
  <w:endnote w:type="continuationSeparator" w:id="0">
    <w:p w:rsidR="00DD1D17" w:rsidRDefault="00DD1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ZapfDingbats">
    <w:panose1 w:val="00000000000000000000"/>
    <w:charset w:val="02"/>
    <w:family w:val="decorative"/>
    <w:notTrueType/>
    <w:pitch w:val="variable"/>
    <w:sig w:usb0="00000000" w:usb1="10000000" w:usb2="00000000" w:usb3="00000000" w:csb0="80000000" w:csb1="00000000"/>
  </w:font>
  <w:font w:name="CG Times (WN)">
    <w:altName w:val="Arial"/>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0000012" w:usb3="00000000" w:csb0="0002009F" w:csb1="00000000"/>
  </w:font>
  <w:font w:name="MS LineDraw">
    <w:altName w:val="Courier New"/>
    <w:charset w:val="02"/>
    <w:family w:val="modern"/>
    <w:pitch w:val="fixed"/>
  </w:font>
  <w:font w:name="Tahoma">
    <w:panose1 w:val="020B0604030504040204"/>
    <w:charset w:val="00"/>
    <w:family w:val="swiss"/>
    <w:pitch w:val="variable"/>
    <w:sig w:usb0="E1002EFF" w:usb1="C000605B" w:usb2="00000029" w:usb3="00000000" w:csb0="000101FF" w:csb1="00000000"/>
  </w:font>
  <w:font w:name="Osaka">
    <w:altName w:val="Arial Unicode MS"/>
    <w:panose1 w:val="00000000000000000000"/>
    <w:charset w:val="80"/>
    <w:family w:val="auto"/>
    <w:notTrueType/>
    <w:pitch w:val="variable"/>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modern"/>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D17" w:rsidRDefault="00DD1D17">
      <w:r>
        <w:separator/>
      </w:r>
    </w:p>
  </w:footnote>
  <w:footnote w:type="continuationSeparator" w:id="0">
    <w:p w:rsidR="00DD1D17" w:rsidRDefault="00DD1D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808" w:rsidRDefault="00695808">
    <w:r>
      <w:t xml:space="preserve">Page </w:t>
    </w:r>
    <w:r w:rsidR="002E5BDE">
      <w:fldChar w:fldCharType="begin"/>
    </w:r>
    <w:r w:rsidR="002E5BDE">
      <w:instrText>PAGE</w:instrText>
    </w:r>
    <w:r w:rsidR="002E5BDE">
      <w:fldChar w:fldCharType="separate"/>
    </w:r>
    <w:r>
      <w:rPr>
        <w:noProof/>
      </w:rPr>
      <w:t>1</w:t>
    </w:r>
    <w:r w:rsidR="002E5BDE">
      <w:rPr>
        <w:noProof/>
      </w:rPr>
      <w:fldChar w:fldCharType="end"/>
    </w:r>
    <w:r>
      <w:b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808" w:rsidRDefault="00695808">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808" w:rsidRDefault="00695808">
    <w:pPr>
      <w:pStyle w:val="a4"/>
      <w:tabs>
        <w:tab w:val="right" w:pos="9639"/>
      </w:tabs>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808" w:rsidRDefault="0069580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8383A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FFFFFFFF"/>
    <w:lvl w:ilvl="0">
      <w:numFmt w:val="decimal"/>
      <w:pStyle w:val="Reference"/>
      <w:lvlText w:val="*"/>
      <w:lvlJc w:val="left"/>
    </w:lvl>
  </w:abstractNum>
  <w:abstractNum w:abstractNumId="2">
    <w:nsid w:val="060B022A"/>
    <w:multiLevelType w:val="multilevel"/>
    <w:tmpl w:val="85E66AB0"/>
    <w:lvl w:ilvl="0">
      <w:start w:val="6"/>
      <w:numFmt w:val="decimal"/>
      <w:lvlText w:val="%1"/>
      <w:lvlJc w:val="left"/>
      <w:pPr>
        <w:tabs>
          <w:tab w:val="num" w:pos="1425"/>
        </w:tabs>
        <w:ind w:left="1425" w:hanging="1425"/>
      </w:pPr>
      <w:rPr>
        <w:rFonts w:hint="default"/>
      </w:rPr>
    </w:lvl>
    <w:lvl w:ilvl="1">
      <w:start w:val="3"/>
      <w:numFmt w:val="decimal"/>
      <w:lvlText w:val="%1.%2"/>
      <w:lvlJc w:val="left"/>
      <w:pPr>
        <w:tabs>
          <w:tab w:val="num" w:pos="1425"/>
        </w:tabs>
        <w:ind w:left="1425" w:hanging="1425"/>
      </w:pPr>
      <w:rPr>
        <w:rFonts w:hint="default"/>
      </w:rPr>
    </w:lvl>
    <w:lvl w:ilvl="2">
      <w:start w:val="4"/>
      <w:numFmt w:val="decimal"/>
      <w:lvlText w:val="%1.%2.%3"/>
      <w:lvlJc w:val="left"/>
      <w:pPr>
        <w:tabs>
          <w:tab w:val="num" w:pos="1425"/>
        </w:tabs>
        <w:ind w:left="1425" w:hanging="1425"/>
      </w:pPr>
      <w:rPr>
        <w:rFonts w:hint="default"/>
      </w:rPr>
    </w:lvl>
    <w:lvl w:ilvl="3">
      <w:start w:val="4"/>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8107CA7"/>
    <w:multiLevelType w:val="singleLevel"/>
    <w:tmpl w:val="7C5EAFC8"/>
    <w:lvl w:ilvl="0">
      <w:start w:val="1"/>
      <w:numFmt w:val="lowerLetter"/>
      <w:lvlText w:val="%1)"/>
      <w:legacy w:legacy="1" w:legacySpace="0" w:legacyIndent="283"/>
      <w:lvlJc w:val="left"/>
      <w:pPr>
        <w:ind w:left="567" w:hanging="283"/>
      </w:pPr>
    </w:lvl>
  </w:abstractNum>
  <w:abstractNum w:abstractNumId="4">
    <w:nsid w:val="0BE807F3"/>
    <w:multiLevelType w:val="hybridMultilevel"/>
    <w:tmpl w:val="66FEB382"/>
    <w:lvl w:ilvl="0" w:tplc="1828FAAE">
      <w:start w:val="1"/>
      <w:numFmt w:val="bullet"/>
      <w:lvlText w:val="-"/>
      <w:lvlJc w:val="left"/>
      <w:pPr>
        <w:tabs>
          <w:tab w:val="num" w:pos="1004"/>
        </w:tabs>
        <w:ind w:left="1004" w:hanging="360"/>
      </w:pPr>
      <w:rPr>
        <w:rFonts w:ascii="SimSun" w:hAnsi="SimSun" w:hint="default"/>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5">
    <w:nsid w:val="0BF43D96"/>
    <w:multiLevelType w:val="hybridMultilevel"/>
    <w:tmpl w:val="CB4A69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6B73BA"/>
    <w:multiLevelType w:val="hybridMultilevel"/>
    <w:tmpl w:val="11B23932"/>
    <w:lvl w:ilvl="0" w:tplc="0809000F">
      <w:start w:val="1"/>
      <w:numFmt w:val="decimal"/>
      <w:pStyle w:val="3"/>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11E22EA2"/>
    <w:multiLevelType w:val="hybridMultilevel"/>
    <w:tmpl w:val="7C5EAFC8"/>
    <w:lvl w:ilvl="0" w:tplc="0409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C411B5B"/>
    <w:multiLevelType w:val="singleLevel"/>
    <w:tmpl w:val="7C5EAFC8"/>
    <w:lvl w:ilvl="0">
      <w:start w:val="1"/>
      <w:numFmt w:val="lowerLetter"/>
      <w:lvlText w:val="%1)"/>
      <w:legacy w:legacy="1" w:legacySpace="0" w:legacyIndent="283"/>
      <w:lvlJc w:val="left"/>
      <w:pPr>
        <w:ind w:left="567" w:hanging="283"/>
      </w:pPr>
    </w:lvl>
  </w:abstractNum>
  <w:abstractNum w:abstractNumId="9">
    <w:nsid w:val="1D2E1EB6"/>
    <w:multiLevelType w:val="singleLevel"/>
    <w:tmpl w:val="7C5EAFC8"/>
    <w:lvl w:ilvl="0">
      <w:start w:val="1"/>
      <w:numFmt w:val="lowerLetter"/>
      <w:lvlText w:val="%1)"/>
      <w:legacy w:legacy="1" w:legacySpace="0" w:legacyIndent="283"/>
      <w:lvlJc w:val="left"/>
      <w:pPr>
        <w:ind w:left="567" w:hanging="283"/>
      </w:pPr>
    </w:lvl>
  </w:abstractNum>
  <w:abstractNum w:abstractNumId="10">
    <w:nsid w:val="1D364D99"/>
    <w:multiLevelType w:val="singleLevel"/>
    <w:tmpl w:val="7C5EAFC8"/>
    <w:lvl w:ilvl="0">
      <w:start w:val="1"/>
      <w:numFmt w:val="lowerLetter"/>
      <w:lvlText w:val="%1)"/>
      <w:legacy w:legacy="1" w:legacySpace="0" w:legacyIndent="283"/>
      <w:lvlJc w:val="left"/>
      <w:pPr>
        <w:ind w:left="567" w:hanging="283"/>
      </w:pPr>
    </w:lvl>
  </w:abstractNum>
  <w:abstractNum w:abstractNumId="11">
    <w:nsid w:val="233C5CF7"/>
    <w:multiLevelType w:val="singleLevel"/>
    <w:tmpl w:val="7C5EAFC8"/>
    <w:lvl w:ilvl="0">
      <w:start w:val="1"/>
      <w:numFmt w:val="lowerLetter"/>
      <w:lvlText w:val="%1)"/>
      <w:legacy w:legacy="1" w:legacySpace="0" w:legacyIndent="283"/>
      <w:lvlJc w:val="left"/>
      <w:pPr>
        <w:ind w:left="567" w:hanging="283"/>
      </w:pPr>
    </w:lvl>
  </w:abstractNum>
  <w:abstractNum w:abstractNumId="12">
    <w:nsid w:val="24C85643"/>
    <w:multiLevelType w:val="hybridMultilevel"/>
    <w:tmpl w:val="387EA12C"/>
    <w:lvl w:ilvl="0" w:tplc="AC48D42A">
      <w:start w:val="1"/>
      <w:numFmt w:val="bullet"/>
      <w:lvlText w:val="-"/>
      <w:lvlJc w:val="left"/>
      <w:pPr>
        <w:tabs>
          <w:tab w:val="num" w:pos="1211"/>
        </w:tabs>
        <w:ind w:left="1211" w:hanging="360"/>
      </w:pPr>
      <w:rPr>
        <w:rFonts w:ascii="ＭＳ Ｐゴシック" w:hAnsi="ＭＳ Ｐゴシック" w:hint="default"/>
      </w:rPr>
    </w:lvl>
    <w:lvl w:ilvl="1" w:tplc="CA98DE5C" w:tentative="1">
      <w:start w:val="1"/>
      <w:numFmt w:val="bullet"/>
      <w:lvlText w:val="-"/>
      <w:lvlJc w:val="left"/>
      <w:pPr>
        <w:tabs>
          <w:tab w:val="num" w:pos="1931"/>
        </w:tabs>
        <w:ind w:left="1931" w:hanging="360"/>
      </w:pPr>
      <w:rPr>
        <w:rFonts w:ascii="ＭＳ Ｐゴシック" w:hAnsi="ＭＳ Ｐゴシック" w:hint="default"/>
      </w:rPr>
    </w:lvl>
    <w:lvl w:ilvl="2" w:tplc="FAA2C4F8" w:tentative="1">
      <w:start w:val="1"/>
      <w:numFmt w:val="bullet"/>
      <w:lvlText w:val="-"/>
      <w:lvlJc w:val="left"/>
      <w:pPr>
        <w:tabs>
          <w:tab w:val="num" w:pos="2651"/>
        </w:tabs>
        <w:ind w:left="2651" w:hanging="360"/>
      </w:pPr>
      <w:rPr>
        <w:rFonts w:ascii="ＭＳ Ｐゴシック" w:hAnsi="ＭＳ Ｐゴシック" w:hint="default"/>
      </w:rPr>
    </w:lvl>
    <w:lvl w:ilvl="3" w:tplc="D4A2E304" w:tentative="1">
      <w:start w:val="1"/>
      <w:numFmt w:val="bullet"/>
      <w:lvlText w:val="-"/>
      <w:lvlJc w:val="left"/>
      <w:pPr>
        <w:tabs>
          <w:tab w:val="num" w:pos="3371"/>
        </w:tabs>
        <w:ind w:left="3371" w:hanging="360"/>
      </w:pPr>
      <w:rPr>
        <w:rFonts w:ascii="ＭＳ Ｐゴシック" w:hAnsi="ＭＳ Ｐゴシック" w:hint="default"/>
      </w:rPr>
    </w:lvl>
    <w:lvl w:ilvl="4" w:tplc="8B6670EA" w:tentative="1">
      <w:start w:val="1"/>
      <w:numFmt w:val="bullet"/>
      <w:lvlText w:val="-"/>
      <w:lvlJc w:val="left"/>
      <w:pPr>
        <w:tabs>
          <w:tab w:val="num" w:pos="4091"/>
        </w:tabs>
        <w:ind w:left="4091" w:hanging="360"/>
      </w:pPr>
      <w:rPr>
        <w:rFonts w:ascii="ＭＳ Ｐゴシック" w:hAnsi="ＭＳ Ｐゴシック" w:hint="default"/>
      </w:rPr>
    </w:lvl>
    <w:lvl w:ilvl="5" w:tplc="3550B2F0" w:tentative="1">
      <w:start w:val="1"/>
      <w:numFmt w:val="bullet"/>
      <w:lvlText w:val="-"/>
      <w:lvlJc w:val="left"/>
      <w:pPr>
        <w:tabs>
          <w:tab w:val="num" w:pos="4811"/>
        </w:tabs>
        <w:ind w:left="4811" w:hanging="360"/>
      </w:pPr>
      <w:rPr>
        <w:rFonts w:ascii="ＭＳ Ｐゴシック" w:hAnsi="ＭＳ Ｐゴシック" w:hint="default"/>
      </w:rPr>
    </w:lvl>
    <w:lvl w:ilvl="6" w:tplc="336C1F92" w:tentative="1">
      <w:start w:val="1"/>
      <w:numFmt w:val="bullet"/>
      <w:lvlText w:val="-"/>
      <w:lvlJc w:val="left"/>
      <w:pPr>
        <w:tabs>
          <w:tab w:val="num" w:pos="5531"/>
        </w:tabs>
        <w:ind w:left="5531" w:hanging="360"/>
      </w:pPr>
      <w:rPr>
        <w:rFonts w:ascii="ＭＳ Ｐゴシック" w:hAnsi="ＭＳ Ｐゴシック" w:hint="default"/>
      </w:rPr>
    </w:lvl>
    <w:lvl w:ilvl="7" w:tplc="A0E875F2" w:tentative="1">
      <w:start w:val="1"/>
      <w:numFmt w:val="bullet"/>
      <w:lvlText w:val="-"/>
      <w:lvlJc w:val="left"/>
      <w:pPr>
        <w:tabs>
          <w:tab w:val="num" w:pos="6251"/>
        </w:tabs>
        <w:ind w:left="6251" w:hanging="360"/>
      </w:pPr>
      <w:rPr>
        <w:rFonts w:ascii="ＭＳ Ｐゴシック" w:hAnsi="ＭＳ Ｐゴシック" w:hint="default"/>
      </w:rPr>
    </w:lvl>
    <w:lvl w:ilvl="8" w:tplc="638A08FE" w:tentative="1">
      <w:start w:val="1"/>
      <w:numFmt w:val="bullet"/>
      <w:lvlText w:val="-"/>
      <w:lvlJc w:val="left"/>
      <w:pPr>
        <w:tabs>
          <w:tab w:val="num" w:pos="6971"/>
        </w:tabs>
        <w:ind w:left="6971" w:hanging="360"/>
      </w:pPr>
      <w:rPr>
        <w:rFonts w:ascii="ＭＳ Ｐゴシック" w:hAnsi="ＭＳ Ｐゴシック" w:hint="default"/>
      </w:rPr>
    </w:lvl>
  </w:abstractNum>
  <w:abstractNum w:abstractNumId="13">
    <w:nsid w:val="27923C7A"/>
    <w:multiLevelType w:val="singleLevel"/>
    <w:tmpl w:val="7C5EAFC8"/>
    <w:lvl w:ilvl="0">
      <w:start w:val="1"/>
      <w:numFmt w:val="lowerLetter"/>
      <w:lvlText w:val="%1)"/>
      <w:legacy w:legacy="1" w:legacySpace="0" w:legacyIndent="283"/>
      <w:lvlJc w:val="left"/>
      <w:pPr>
        <w:ind w:left="567" w:hanging="283"/>
      </w:pPr>
    </w:lvl>
  </w:abstractNum>
  <w:abstractNum w:abstractNumId="14">
    <w:nsid w:val="279A0406"/>
    <w:multiLevelType w:val="hybridMultilevel"/>
    <w:tmpl w:val="DD164EF0"/>
    <w:lvl w:ilvl="0" w:tplc="0407000B">
      <w:start w:val="1"/>
      <w:numFmt w:val="bullet"/>
      <w:lvlText w:val=""/>
      <w:lvlJc w:val="left"/>
      <w:pPr>
        <w:tabs>
          <w:tab w:val="num" w:pos="720"/>
        </w:tabs>
        <w:ind w:left="720" w:hanging="360"/>
      </w:pPr>
      <w:rPr>
        <w:rFonts w:ascii="Wingdings" w:hAnsi="Wingdings" w:hint="default"/>
      </w:rPr>
    </w:lvl>
    <w:lvl w:ilvl="1" w:tplc="04070001">
      <w:start w:val="1"/>
      <w:numFmt w:val="bullet"/>
      <w:lvlText w:val=""/>
      <w:lvlJc w:val="left"/>
      <w:pPr>
        <w:tabs>
          <w:tab w:val="num" w:pos="1440"/>
        </w:tabs>
        <w:ind w:left="1440" w:hanging="360"/>
      </w:pPr>
      <w:rPr>
        <w:rFonts w:ascii="Symbol" w:hAnsi="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2C3C27C8"/>
    <w:multiLevelType w:val="singleLevel"/>
    <w:tmpl w:val="7C5EAFC8"/>
    <w:lvl w:ilvl="0">
      <w:start w:val="1"/>
      <w:numFmt w:val="lowerLetter"/>
      <w:lvlText w:val="%1)"/>
      <w:legacy w:legacy="1" w:legacySpace="0" w:legacyIndent="283"/>
      <w:lvlJc w:val="left"/>
      <w:pPr>
        <w:ind w:left="567" w:hanging="283"/>
      </w:pPr>
    </w:lvl>
  </w:abstractNum>
  <w:abstractNum w:abstractNumId="16">
    <w:nsid w:val="2E192EAB"/>
    <w:multiLevelType w:val="singleLevel"/>
    <w:tmpl w:val="7C5EAFC8"/>
    <w:lvl w:ilvl="0">
      <w:start w:val="1"/>
      <w:numFmt w:val="lowerLetter"/>
      <w:lvlText w:val="%1)"/>
      <w:legacy w:legacy="1" w:legacySpace="0" w:legacyIndent="283"/>
      <w:lvlJc w:val="left"/>
      <w:pPr>
        <w:ind w:left="567" w:hanging="283"/>
      </w:pPr>
    </w:lvl>
  </w:abstractNum>
  <w:abstractNum w:abstractNumId="17">
    <w:nsid w:val="2FB01FD2"/>
    <w:multiLevelType w:val="hybridMultilevel"/>
    <w:tmpl w:val="E8F228B2"/>
    <w:lvl w:ilvl="0" w:tplc="0809000F">
      <w:start w:val="1"/>
      <w:numFmt w:val="decimal"/>
      <w:pStyle w:val="4"/>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35B408A9"/>
    <w:multiLevelType w:val="hybridMultilevel"/>
    <w:tmpl w:val="E54418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284D5E"/>
    <w:multiLevelType w:val="singleLevel"/>
    <w:tmpl w:val="7C5EAFC8"/>
    <w:lvl w:ilvl="0">
      <w:start w:val="1"/>
      <w:numFmt w:val="lowerLetter"/>
      <w:lvlText w:val="%1)"/>
      <w:legacy w:legacy="1" w:legacySpace="0" w:legacyIndent="283"/>
      <w:lvlJc w:val="left"/>
      <w:pPr>
        <w:ind w:left="567" w:hanging="283"/>
      </w:pPr>
    </w:lvl>
  </w:abstractNum>
  <w:abstractNum w:abstractNumId="20">
    <w:nsid w:val="391477A0"/>
    <w:multiLevelType w:val="multilevel"/>
    <w:tmpl w:val="272C2214"/>
    <w:lvl w:ilvl="0">
      <w:start w:val="5"/>
      <w:numFmt w:val="decimal"/>
      <w:lvlText w:val="%1"/>
      <w:lvlJc w:val="left"/>
      <w:pPr>
        <w:tabs>
          <w:tab w:val="num" w:pos="1140"/>
        </w:tabs>
        <w:ind w:left="1140" w:hanging="1140"/>
      </w:pPr>
      <w:rPr>
        <w:rFonts w:hint="default"/>
      </w:rPr>
    </w:lvl>
    <w:lvl w:ilvl="1">
      <w:start w:val="6"/>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3BCC43B1"/>
    <w:multiLevelType w:val="hybridMultilevel"/>
    <w:tmpl w:val="290633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7230B8"/>
    <w:multiLevelType w:val="hybridMultilevel"/>
    <w:tmpl w:val="E338901C"/>
    <w:lvl w:ilvl="0" w:tplc="5898439A">
      <w:start w:val="2014"/>
      <w:numFmt w:val="bullet"/>
      <w:lvlText w:val="-"/>
      <w:lvlJc w:val="left"/>
      <w:pPr>
        <w:ind w:left="660" w:hanging="360"/>
      </w:pPr>
      <w:rPr>
        <w:rFonts w:ascii="Arial" w:eastAsia="Malgun Gothic" w:hAnsi="Arial" w:cs="Arial" w:hint="default"/>
      </w:rPr>
    </w:lvl>
    <w:lvl w:ilvl="1" w:tplc="04090003" w:tentative="1">
      <w:start w:val="1"/>
      <w:numFmt w:val="bullet"/>
      <w:lvlText w:val=""/>
      <w:lvlJc w:val="left"/>
      <w:pPr>
        <w:ind w:left="1100" w:hanging="400"/>
      </w:pPr>
      <w:rPr>
        <w:rFonts w:ascii="Wingdings" w:hAnsi="Wingdings" w:hint="default"/>
      </w:rPr>
    </w:lvl>
    <w:lvl w:ilvl="2" w:tplc="04090005" w:tentative="1">
      <w:start w:val="1"/>
      <w:numFmt w:val="bullet"/>
      <w:lvlText w:val=""/>
      <w:lvlJc w:val="left"/>
      <w:pPr>
        <w:ind w:left="1500" w:hanging="400"/>
      </w:pPr>
      <w:rPr>
        <w:rFonts w:ascii="Wingdings" w:hAnsi="Wingdings" w:hint="default"/>
      </w:rPr>
    </w:lvl>
    <w:lvl w:ilvl="3" w:tplc="04090001" w:tentative="1">
      <w:start w:val="1"/>
      <w:numFmt w:val="bullet"/>
      <w:lvlText w:val=""/>
      <w:lvlJc w:val="left"/>
      <w:pPr>
        <w:ind w:left="1900" w:hanging="400"/>
      </w:pPr>
      <w:rPr>
        <w:rFonts w:ascii="Wingdings" w:hAnsi="Wingdings" w:hint="default"/>
      </w:rPr>
    </w:lvl>
    <w:lvl w:ilvl="4" w:tplc="04090003" w:tentative="1">
      <w:start w:val="1"/>
      <w:numFmt w:val="bullet"/>
      <w:lvlText w:val=""/>
      <w:lvlJc w:val="left"/>
      <w:pPr>
        <w:ind w:left="2300" w:hanging="400"/>
      </w:pPr>
      <w:rPr>
        <w:rFonts w:ascii="Wingdings" w:hAnsi="Wingdings" w:hint="default"/>
      </w:rPr>
    </w:lvl>
    <w:lvl w:ilvl="5" w:tplc="04090005" w:tentative="1">
      <w:start w:val="1"/>
      <w:numFmt w:val="bullet"/>
      <w:lvlText w:val=""/>
      <w:lvlJc w:val="left"/>
      <w:pPr>
        <w:ind w:left="2700" w:hanging="400"/>
      </w:pPr>
      <w:rPr>
        <w:rFonts w:ascii="Wingdings" w:hAnsi="Wingdings" w:hint="default"/>
      </w:rPr>
    </w:lvl>
    <w:lvl w:ilvl="6" w:tplc="04090001" w:tentative="1">
      <w:start w:val="1"/>
      <w:numFmt w:val="bullet"/>
      <w:lvlText w:val=""/>
      <w:lvlJc w:val="left"/>
      <w:pPr>
        <w:ind w:left="3100" w:hanging="400"/>
      </w:pPr>
      <w:rPr>
        <w:rFonts w:ascii="Wingdings" w:hAnsi="Wingdings" w:hint="default"/>
      </w:rPr>
    </w:lvl>
    <w:lvl w:ilvl="7" w:tplc="04090003" w:tentative="1">
      <w:start w:val="1"/>
      <w:numFmt w:val="bullet"/>
      <w:lvlText w:val=""/>
      <w:lvlJc w:val="left"/>
      <w:pPr>
        <w:ind w:left="3500" w:hanging="400"/>
      </w:pPr>
      <w:rPr>
        <w:rFonts w:ascii="Wingdings" w:hAnsi="Wingdings" w:hint="default"/>
      </w:rPr>
    </w:lvl>
    <w:lvl w:ilvl="8" w:tplc="04090005" w:tentative="1">
      <w:start w:val="1"/>
      <w:numFmt w:val="bullet"/>
      <w:lvlText w:val=""/>
      <w:lvlJc w:val="left"/>
      <w:pPr>
        <w:ind w:left="3900" w:hanging="400"/>
      </w:pPr>
      <w:rPr>
        <w:rFonts w:ascii="Wingdings" w:hAnsi="Wingdings" w:hint="default"/>
      </w:rPr>
    </w:lvl>
  </w:abstractNum>
  <w:abstractNum w:abstractNumId="23">
    <w:nsid w:val="40192E1E"/>
    <w:multiLevelType w:val="hybridMultilevel"/>
    <w:tmpl w:val="D620423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56C14E1"/>
    <w:multiLevelType w:val="singleLevel"/>
    <w:tmpl w:val="7C5EAFC8"/>
    <w:lvl w:ilvl="0">
      <w:start w:val="1"/>
      <w:numFmt w:val="lowerLetter"/>
      <w:lvlText w:val="%1)"/>
      <w:legacy w:legacy="1" w:legacySpace="0" w:legacyIndent="283"/>
      <w:lvlJc w:val="left"/>
      <w:pPr>
        <w:ind w:left="567" w:hanging="283"/>
      </w:pPr>
    </w:lvl>
  </w:abstractNum>
  <w:abstractNum w:abstractNumId="25">
    <w:nsid w:val="54657BC7"/>
    <w:multiLevelType w:val="singleLevel"/>
    <w:tmpl w:val="7C5EAFC8"/>
    <w:lvl w:ilvl="0">
      <w:start w:val="1"/>
      <w:numFmt w:val="lowerLetter"/>
      <w:lvlText w:val="%1)"/>
      <w:legacy w:legacy="1" w:legacySpace="0" w:legacyIndent="283"/>
      <w:lvlJc w:val="left"/>
      <w:pPr>
        <w:ind w:left="567" w:hanging="283"/>
      </w:pPr>
    </w:lvl>
  </w:abstractNum>
  <w:abstractNum w:abstractNumId="26">
    <w:nsid w:val="5E8E45F5"/>
    <w:multiLevelType w:val="singleLevel"/>
    <w:tmpl w:val="7C5EAFC8"/>
    <w:lvl w:ilvl="0">
      <w:start w:val="1"/>
      <w:numFmt w:val="lowerLetter"/>
      <w:lvlText w:val="%1)"/>
      <w:legacy w:legacy="1" w:legacySpace="0" w:legacyIndent="283"/>
      <w:lvlJc w:val="left"/>
      <w:pPr>
        <w:ind w:left="567" w:hanging="283"/>
      </w:pPr>
    </w:lvl>
  </w:abstractNum>
  <w:abstractNum w:abstractNumId="27">
    <w:nsid w:val="6297045F"/>
    <w:multiLevelType w:val="hybridMultilevel"/>
    <w:tmpl w:val="83C0F1B4"/>
    <w:lvl w:ilvl="0" w:tplc="A414448C">
      <w:start w:val="1"/>
      <w:numFmt w:val="bullet"/>
      <w:lvlText w:val=""/>
      <w:lvlJc w:val="left"/>
      <w:pPr>
        <w:tabs>
          <w:tab w:val="num" w:pos="720"/>
        </w:tabs>
        <w:ind w:left="720" w:hanging="360"/>
      </w:pPr>
      <w:rPr>
        <w:rFonts w:ascii="Wingdings" w:hAnsi="Wingdings" w:hint="default"/>
      </w:rPr>
    </w:lvl>
    <w:lvl w:ilvl="1" w:tplc="04090017" w:tentative="1">
      <w:start w:val="1"/>
      <w:numFmt w:val="bullet"/>
      <w:lvlText w:val="o"/>
      <w:lvlJc w:val="left"/>
      <w:pPr>
        <w:tabs>
          <w:tab w:val="num" w:pos="1440"/>
        </w:tabs>
        <w:ind w:left="1440" w:hanging="360"/>
      </w:pPr>
      <w:rPr>
        <w:rFonts w:ascii="Courier New" w:hAnsi="Courier New" w:cs="Courier New" w:hint="default"/>
      </w:rPr>
    </w:lvl>
    <w:lvl w:ilvl="2" w:tplc="04090011"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7" w:tentative="1">
      <w:start w:val="1"/>
      <w:numFmt w:val="bullet"/>
      <w:lvlText w:val="o"/>
      <w:lvlJc w:val="left"/>
      <w:pPr>
        <w:tabs>
          <w:tab w:val="num" w:pos="3600"/>
        </w:tabs>
        <w:ind w:left="3600" w:hanging="360"/>
      </w:pPr>
      <w:rPr>
        <w:rFonts w:ascii="Courier New" w:hAnsi="Courier New" w:cs="Courier New" w:hint="default"/>
      </w:rPr>
    </w:lvl>
    <w:lvl w:ilvl="5" w:tplc="04090011"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7" w:tentative="1">
      <w:start w:val="1"/>
      <w:numFmt w:val="bullet"/>
      <w:lvlText w:val="o"/>
      <w:lvlJc w:val="left"/>
      <w:pPr>
        <w:tabs>
          <w:tab w:val="num" w:pos="5760"/>
        </w:tabs>
        <w:ind w:left="5760" w:hanging="360"/>
      </w:pPr>
      <w:rPr>
        <w:rFonts w:ascii="Courier New" w:hAnsi="Courier New" w:cs="Courier New" w:hint="default"/>
      </w:rPr>
    </w:lvl>
    <w:lvl w:ilvl="8" w:tplc="04090011" w:tentative="1">
      <w:start w:val="1"/>
      <w:numFmt w:val="bullet"/>
      <w:lvlText w:val=""/>
      <w:lvlJc w:val="left"/>
      <w:pPr>
        <w:tabs>
          <w:tab w:val="num" w:pos="6480"/>
        </w:tabs>
        <w:ind w:left="6480" w:hanging="360"/>
      </w:pPr>
      <w:rPr>
        <w:rFonts w:ascii="Wingdings" w:hAnsi="Wingdings" w:hint="default"/>
      </w:rPr>
    </w:lvl>
  </w:abstractNum>
  <w:abstractNum w:abstractNumId="28">
    <w:nsid w:val="65136491"/>
    <w:multiLevelType w:val="hybridMultilevel"/>
    <w:tmpl w:val="7196069C"/>
    <w:lvl w:ilvl="0" w:tplc="B6F207FA">
      <w:start w:val="6"/>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18F419C"/>
    <w:multiLevelType w:val="hybridMultilevel"/>
    <w:tmpl w:val="56E4DFC0"/>
    <w:lvl w:ilvl="0" w:tplc="07C6B43E">
      <w:start w:val="12"/>
      <w:numFmt w:val="bullet"/>
      <w:lvlText w:val="-"/>
      <w:lvlJc w:val="left"/>
      <w:pPr>
        <w:ind w:left="460" w:hanging="360"/>
      </w:pPr>
      <w:rPr>
        <w:rFonts w:ascii="Arial" w:eastAsia="Malgun Gothic" w:hAnsi="Arial" w:cs="Arial" w:hint="default"/>
      </w:rPr>
    </w:lvl>
    <w:lvl w:ilvl="1" w:tplc="04090003" w:tentative="1">
      <w:start w:val="1"/>
      <w:numFmt w:val="bullet"/>
      <w:lvlText w:val=""/>
      <w:lvlJc w:val="left"/>
      <w:pPr>
        <w:ind w:left="900" w:hanging="400"/>
      </w:pPr>
      <w:rPr>
        <w:rFonts w:ascii="Wingdings" w:hAnsi="Wingdings" w:hint="default"/>
      </w:rPr>
    </w:lvl>
    <w:lvl w:ilvl="2" w:tplc="04090005" w:tentative="1">
      <w:start w:val="1"/>
      <w:numFmt w:val="bullet"/>
      <w:lvlText w:val=""/>
      <w:lvlJc w:val="left"/>
      <w:pPr>
        <w:ind w:left="1300" w:hanging="400"/>
      </w:pPr>
      <w:rPr>
        <w:rFonts w:ascii="Wingdings" w:hAnsi="Wingdings" w:hint="default"/>
      </w:rPr>
    </w:lvl>
    <w:lvl w:ilvl="3" w:tplc="04090001" w:tentative="1">
      <w:start w:val="1"/>
      <w:numFmt w:val="bullet"/>
      <w:lvlText w:val=""/>
      <w:lvlJc w:val="left"/>
      <w:pPr>
        <w:ind w:left="1700" w:hanging="400"/>
      </w:pPr>
      <w:rPr>
        <w:rFonts w:ascii="Wingdings" w:hAnsi="Wingdings" w:hint="default"/>
      </w:rPr>
    </w:lvl>
    <w:lvl w:ilvl="4" w:tplc="04090003" w:tentative="1">
      <w:start w:val="1"/>
      <w:numFmt w:val="bullet"/>
      <w:lvlText w:val=""/>
      <w:lvlJc w:val="left"/>
      <w:pPr>
        <w:ind w:left="2100" w:hanging="400"/>
      </w:pPr>
      <w:rPr>
        <w:rFonts w:ascii="Wingdings" w:hAnsi="Wingdings" w:hint="default"/>
      </w:rPr>
    </w:lvl>
    <w:lvl w:ilvl="5" w:tplc="04090005" w:tentative="1">
      <w:start w:val="1"/>
      <w:numFmt w:val="bullet"/>
      <w:lvlText w:val=""/>
      <w:lvlJc w:val="left"/>
      <w:pPr>
        <w:ind w:left="2500" w:hanging="400"/>
      </w:pPr>
      <w:rPr>
        <w:rFonts w:ascii="Wingdings" w:hAnsi="Wingdings" w:hint="default"/>
      </w:rPr>
    </w:lvl>
    <w:lvl w:ilvl="6" w:tplc="04090001" w:tentative="1">
      <w:start w:val="1"/>
      <w:numFmt w:val="bullet"/>
      <w:lvlText w:val=""/>
      <w:lvlJc w:val="left"/>
      <w:pPr>
        <w:ind w:left="2900" w:hanging="400"/>
      </w:pPr>
      <w:rPr>
        <w:rFonts w:ascii="Wingdings" w:hAnsi="Wingdings" w:hint="default"/>
      </w:rPr>
    </w:lvl>
    <w:lvl w:ilvl="7" w:tplc="04090003" w:tentative="1">
      <w:start w:val="1"/>
      <w:numFmt w:val="bullet"/>
      <w:lvlText w:val=""/>
      <w:lvlJc w:val="left"/>
      <w:pPr>
        <w:ind w:left="3300" w:hanging="400"/>
      </w:pPr>
      <w:rPr>
        <w:rFonts w:ascii="Wingdings" w:hAnsi="Wingdings" w:hint="default"/>
      </w:rPr>
    </w:lvl>
    <w:lvl w:ilvl="8" w:tplc="04090005" w:tentative="1">
      <w:start w:val="1"/>
      <w:numFmt w:val="bullet"/>
      <w:lvlText w:val=""/>
      <w:lvlJc w:val="left"/>
      <w:pPr>
        <w:ind w:left="3700" w:hanging="400"/>
      </w:pPr>
      <w:rPr>
        <w:rFonts w:ascii="Wingdings" w:hAnsi="Wingdings" w:hint="default"/>
      </w:rPr>
    </w:lvl>
  </w:abstractNum>
  <w:abstractNum w:abstractNumId="30">
    <w:nsid w:val="7BC330F5"/>
    <w:multiLevelType w:val="hybridMultilevel"/>
    <w:tmpl w:val="C2769C2A"/>
    <w:lvl w:ilvl="0" w:tplc="FFFFFFFF">
      <w:start w:val="1"/>
      <w:numFmt w:val="bullet"/>
      <w:pStyle w:val="CharCharCharCharChar"/>
      <w:lvlText w:val=""/>
      <w:lvlJc w:val="left"/>
      <w:pPr>
        <w:tabs>
          <w:tab w:val="num" w:pos="851"/>
        </w:tabs>
        <w:ind w:left="851" w:hanging="851"/>
      </w:pPr>
      <w:rPr>
        <w:rFonts w:ascii="ZapfDingbats" w:hAnsi="ZapfDingbats" w:hint="default"/>
        <w:b/>
        <w:i w:val="0"/>
        <w:color w:val="70CEF5"/>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7CF92DBD"/>
    <w:multiLevelType w:val="hybridMultilevel"/>
    <w:tmpl w:val="5E26721A"/>
    <w:lvl w:ilvl="0" w:tplc="E7D45A44">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EA95B68"/>
    <w:multiLevelType w:val="singleLevel"/>
    <w:tmpl w:val="7C5EAFC8"/>
    <w:lvl w:ilvl="0">
      <w:start w:val="1"/>
      <w:numFmt w:val="lowerLetter"/>
      <w:lvlText w:val="%1)"/>
      <w:legacy w:legacy="1" w:legacySpace="0" w:legacyIndent="283"/>
      <w:lvlJc w:val="left"/>
      <w:pPr>
        <w:ind w:left="567" w:hanging="283"/>
      </w:pPr>
    </w:lvl>
  </w:abstractNum>
  <w:num w:numId="1">
    <w:abstractNumId w:val="1"/>
    <w:lvlOverride w:ilvl="0">
      <w:lvl w:ilvl="0">
        <w:start w:val="1"/>
        <w:numFmt w:val="bullet"/>
        <w:pStyle w:val="Reference"/>
        <w:lvlText w:val=""/>
        <w:legacy w:legacy="1" w:legacySpace="0" w:legacyIndent="283"/>
        <w:lvlJc w:val="left"/>
        <w:pPr>
          <w:ind w:left="567" w:hanging="283"/>
        </w:pPr>
        <w:rPr>
          <w:rFonts w:ascii="Symbol" w:hAnsi="Symbol" w:hint="default"/>
        </w:rPr>
      </w:lvl>
    </w:lvlOverride>
  </w:num>
  <w:num w:numId="2">
    <w:abstractNumId w:val="30"/>
  </w:num>
  <w:num w:numId="3">
    <w:abstractNumId w:val="17"/>
  </w:num>
  <w:num w:numId="4">
    <w:abstractNumId w:val="6"/>
  </w:num>
  <w:num w:numId="5">
    <w:abstractNumId w:val="14"/>
  </w:num>
  <w:num w:numId="6">
    <w:abstractNumId w:val="27"/>
  </w:num>
  <w:num w:numId="7">
    <w:abstractNumId w:val="4"/>
  </w:num>
  <w:num w:numId="8">
    <w:abstractNumId w:val="7"/>
  </w:num>
  <w:num w:numId="9">
    <w:abstractNumId w:val="24"/>
  </w:num>
  <w:num w:numId="10">
    <w:abstractNumId w:val="32"/>
  </w:num>
  <w:num w:numId="11">
    <w:abstractNumId w:val="9"/>
  </w:num>
  <w:num w:numId="12">
    <w:abstractNumId w:val="25"/>
  </w:num>
  <w:num w:numId="13">
    <w:abstractNumId w:val="19"/>
  </w:num>
  <w:num w:numId="14">
    <w:abstractNumId w:val="15"/>
  </w:num>
  <w:num w:numId="15">
    <w:abstractNumId w:val="3"/>
  </w:num>
  <w:num w:numId="16">
    <w:abstractNumId w:val="11"/>
  </w:num>
  <w:num w:numId="17">
    <w:abstractNumId w:val="26"/>
  </w:num>
  <w:num w:numId="18">
    <w:abstractNumId w:val="16"/>
  </w:num>
  <w:num w:numId="19">
    <w:abstractNumId w:val="8"/>
  </w:num>
  <w:num w:numId="20">
    <w:abstractNumId w:val="2"/>
  </w:num>
  <w:num w:numId="21">
    <w:abstractNumId w:val="20"/>
  </w:num>
  <w:num w:numId="22">
    <w:abstractNumId w:val="10"/>
  </w:num>
  <w:num w:numId="23">
    <w:abstractNumId w:val="13"/>
  </w:num>
  <w:num w:numId="24">
    <w:abstractNumId w:val="0"/>
  </w:num>
  <w:num w:numId="25">
    <w:abstractNumId w:val="29"/>
  </w:num>
  <w:num w:numId="26">
    <w:abstractNumId w:val="22"/>
  </w:num>
  <w:num w:numId="27">
    <w:abstractNumId w:val="5"/>
  </w:num>
  <w:num w:numId="28">
    <w:abstractNumId w:val="23"/>
  </w:num>
  <w:num w:numId="29">
    <w:abstractNumId w:val="21"/>
  </w:num>
  <w:num w:numId="30">
    <w:abstractNumId w:val="31"/>
  </w:num>
  <w:num w:numId="31">
    <w:abstractNumId w:val="28"/>
  </w:num>
  <w:num w:numId="32">
    <w:abstractNumId w:val="12"/>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intFractionalCharacterWidth/>
  <w:embedSystemFont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022E4A"/>
    <w:rsid w:val="00022E4A"/>
    <w:rsid w:val="000A6394"/>
    <w:rsid w:val="000B7FED"/>
    <w:rsid w:val="000C038A"/>
    <w:rsid w:val="000C6598"/>
    <w:rsid w:val="00145D43"/>
    <w:rsid w:val="00187B7C"/>
    <w:rsid w:val="00192C46"/>
    <w:rsid w:val="001A08B3"/>
    <w:rsid w:val="001A7B60"/>
    <w:rsid w:val="001B52F0"/>
    <w:rsid w:val="001B7A65"/>
    <w:rsid w:val="001E41F3"/>
    <w:rsid w:val="00220935"/>
    <w:rsid w:val="00257864"/>
    <w:rsid w:val="0026004D"/>
    <w:rsid w:val="00260F1B"/>
    <w:rsid w:val="002640DD"/>
    <w:rsid w:val="00275D12"/>
    <w:rsid w:val="00284FEB"/>
    <w:rsid w:val="002860C4"/>
    <w:rsid w:val="002B5741"/>
    <w:rsid w:val="002E5BDE"/>
    <w:rsid w:val="00303540"/>
    <w:rsid w:val="00305409"/>
    <w:rsid w:val="00317060"/>
    <w:rsid w:val="003242A6"/>
    <w:rsid w:val="0035690A"/>
    <w:rsid w:val="003609EF"/>
    <w:rsid w:val="0036231A"/>
    <w:rsid w:val="00375219"/>
    <w:rsid w:val="00385333"/>
    <w:rsid w:val="00393D02"/>
    <w:rsid w:val="003A452B"/>
    <w:rsid w:val="003E1A36"/>
    <w:rsid w:val="00410371"/>
    <w:rsid w:val="004242F1"/>
    <w:rsid w:val="00464CB8"/>
    <w:rsid w:val="004B75B7"/>
    <w:rsid w:val="004F3655"/>
    <w:rsid w:val="0051580D"/>
    <w:rsid w:val="00547111"/>
    <w:rsid w:val="00592D74"/>
    <w:rsid w:val="005A4141"/>
    <w:rsid w:val="005E2C44"/>
    <w:rsid w:val="005F3D10"/>
    <w:rsid w:val="00621188"/>
    <w:rsid w:val="006257ED"/>
    <w:rsid w:val="00665FDB"/>
    <w:rsid w:val="00672E4C"/>
    <w:rsid w:val="00695808"/>
    <w:rsid w:val="006B2FEC"/>
    <w:rsid w:val="006B46FB"/>
    <w:rsid w:val="006D7450"/>
    <w:rsid w:val="006E21FB"/>
    <w:rsid w:val="00730651"/>
    <w:rsid w:val="00792342"/>
    <w:rsid w:val="007977A8"/>
    <w:rsid w:val="007B512A"/>
    <w:rsid w:val="007C2097"/>
    <w:rsid w:val="007C58CF"/>
    <w:rsid w:val="007D6A07"/>
    <w:rsid w:val="007F7259"/>
    <w:rsid w:val="00821A3B"/>
    <w:rsid w:val="008279FA"/>
    <w:rsid w:val="00832116"/>
    <w:rsid w:val="008414C7"/>
    <w:rsid w:val="008626E7"/>
    <w:rsid w:val="00870EE7"/>
    <w:rsid w:val="008A45A6"/>
    <w:rsid w:val="008F686C"/>
    <w:rsid w:val="009148DE"/>
    <w:rsid w:val="00942C9D"/>
    <w:rsid w:val="009430EC"/>
    <w:rsid w:val="0095142D"/>
    <w:rsid w:val="009777D9"/>
    <w:rsid w:val="00991B88"/>
    <w:rsid w:val="009A5753"/>
    <w:rsid w:val="009A579D"/>
    <w:rsid w:val="009E3297"/>
    <w:rsid w:val="009F734F"/>
    <w:rsid w:val="00A050C8"/>
    <w:rsid w:val="00A246B6"/>
    <w:rsid w:val="00A47E70"/>
    <w:rsid w:val="00A50CF0"/>
    <w:rsid w:val="00A7671C"/>
    <w:rsid w:val="00AA2CBC"/>
    <w:rsid w:val="00AC5820"/>
    <w:rsid w:val="00AD1CD8"/>
    <w:rsid w:val="00AD28C1"/>
    <w:rsid w:val="00AE58EC"/>
    <w:rsid w:val="00B258BB"/>
    <w:rsid w:val="00B67B97"/>
    <w:rsid w:val="00B968C8"/>
    <w:rsid w:val="00BA3EC5"/>
    <w:rsid w:val="00BA51D9"/>
    <w:rsid w:val="00BB5DFC"/>
    <w:rsid w:val="00BB73E8"/>
    <w:rsid w:val="00BD279D"/>
    <w:rsid w:val="00BD6BB8"/>
    <w:rsid w:val="00C314B1"/>
    <w:rsid w:val="00C525AD"/>
    <w:rsid w:val="00C66BA2"/>
    <w:rsid w:val="00C7118A"/>
    <w:rsid w:val="00C95985"/>
    <w:rsid w:val="00CC5026"/>
    <w:rsid w:val="00CD117A"/>
    <w:rsid w:val="00D03F9A"/>
    <w:rsid w:val="00D06D51"/>
    <w:rsid w:val="00D24991"/>
    <w:rsid w:val="00D50255"/>
    <w:rsid w:val="00D551B1"/>
    <w:rsid w:val="00DA17D6"/>
    <w:rsid w:val="00DD1D17"/>
    <w:rsid w:val="00DE34CF"/>
    <w:rsid w:val="00E13F3D"/>
    <w:rsid w:val="00EB4E4C"/>
    <w:rsid w:val="00EE7D7C"/>
    <w:rsid w:val="00F13965"/>
    <w:rsid w:val="00F25D98"/>
    <w:rsid w:val="00F300FB"/>
    <w:rsid w:val="00FB6386"/>
    <w:rsid w:val="00FD74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N)" w:eastAsiaTheme="minorEastAsia" w:hAnsi="CG Times (W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7FED"/>
    <w:pPr>
      <w:spacing w:after="180"/>
    </w:pPr>
    <w:rPr>
      <w:rFonts w:ascii="Times New Roman" w:hAnsi="Times New Roman"/>
      <w:lang w:val="en-GB" w:eastAsia="en-US"/>
    </w:rPr>
  </w:style>
  <w:style w:type="paragraph" w:styleId="1">
    <w:name w:val="heading 1"/>
    <w:aliases w:val="NMP Heading 1,H1,h1,app heading 1,l1,Memo Heading 1,h11,h12,h13,h14,h15,h16,h17,h111,h121,h131,h141,h151,h161,h18,h112,h122,h132,h142,h152,h162,h19,h113,h123,h133,h143,h153,h163,1,Section of paper,Heading 1_a,Huvudrubrik,heading 1,Titre§"/>
    <w:next w:val="a"/>
    <w:link w:val="10"/>
    <w:qFormat/>
    <w:rsid w:val="000B7FED"/>
    <w:pPr>
      <w:keepNext/>
      <w:keepLines/>
      <w:pBdr>
        <w:top w:val="single" w:sz="12" w:space="3" w:color="auto"/>
      </w:pBdr>
      <w:spacing w:before="240" w:after="180"/>
      <w:ind w:left="1134" w:hanging="1134"/>
      <w:outlineLvl w:val="0"/>
    </w:pPr>
    <w:rPr>
      <w:rFonts w:ascii="Arial" w:hAnsi="Arial"/>
      <w:sz w:val="36"/>
      <w:lang w:val="en-GB" w:eastAsia="en-US"/>
    </w:rPr>
  </w:style>
  <w:style w:type="paragraph" w:styleId="2">
    <w:name w:val="heading 2"/>
    <w:aliases w:val="Head2A,2,H2,h2,DO NOT USE_h2,h21,UNDERRUBRIK 1-2,Head 2,l2,TitreProp,Header 2,ITT t2,PA Major Section,Livello 2,R2,H21,Heading 2 Hidden,Head1,2nd level,heading 2,I2,Section Title,Heading2,list2,H2-Heading 2,Header&#10;2,Header2,22,heading2,2&#10;2"/>
    <w:basedOn w:val="1"/>
    <w:next w:val="a"/>
    <w:link w:val="20"/>
    <w:qFormat/>
    <w:rsid w:val="000B7FED"/>
    <w:pPr>
      <w:pBdr>
        <w:top w:val="none" w:sz="0" w:space="0" w:color="auto"/>
      </w:pBdr>
      <w:spacing w:before="180"/>
      <w:outlineLvl w:val="1"/>
    </w:pPr>
    <w:rPr>
      <w:sz w:val="32"/>
    </w:rPr>
  </w:style>
  <w:style w:type="paragraph" w:styleId="30">
    <w:name w:val="heading 3"/>
    <w:aliases w:val="Underrubrik2,H3,h3,Memo Heading 3,no break,0H,l3,3,list 3,Head 3,1.1.1,3rd level,Major Section Sub Section,PA Minor Section,Head3,Level 3 Head,31,32,33,311,321,34,312,322,35,313,323,36,314,324,37,315,325,38,316,326,39,317,327,310,318,328"/>
    <w:basedOn w:val="2"/>
    <w:next w:val="a"/>
    <w:link w:val="31"/>
    <w:qFormat/>
    <w:rsid w:val="000B7FED"/>
    <w:pPr>
      <w:spacing w:before="120"/>
      <w:outlineLvl w:val="2"/>
    </w:pPr>
    <w:rPr>
      <w:sz w:val="28"/>
    </w:rPr>
  </w:style>
  <w:style w:type="paragraph" w:styleId="40">
    <w:name w:val="heading 4"/>
    <w:aliases w:val="h4,H4,H41,h41,H42,h42,H43,h43,H411,h411,H421,h421,H44,h44,H412,h412,H422,h422,H431,h431,H45,h45,H413,h413,H423,h423,H432,h432,H46,h46,H47,h47,Memo Heading 4,Memo Heading 5,Heading,4,Memo,5,4H,Head4,heading 4,41,42,43,411,421,44,412,422,45"/>
    <w:basedOn w:val="30"/>
    <w:next w:val="a"/>
    <w:link w:val="41"/>
    <w:qFormat/>
    <w:rsid w:val="000B7FED"/>
    <w:pPr>
      <w:ind w:left="1418" w:hanging="1418"/>
      <w:outlineLvl w:val="3"/>
    </w:pPr>
    <w:rPr>
      <w:sz w:val="24"/>
    </w:rPr>
  </w:style>
  <w:style w:type="paragraph" w:styleId="5">
    <w:name w:val="heading 5"/>
    <w:aliases w:val="h5,Heading5,Head5,H5,M5,mh2,Module heading 2,heading 8,Numbered Sub-list,Heading 81"/>
    <w:basedOn w:val="40"/>
    <w:next w:val="a"/>
    <w:link w:val="50"/>
    <w:qFormat/>
    <w:rsid w:val="000B7FED"/>
    <w:pPr>
      <w:ind w:left="1701" w:hanging="1701"/>
      <w:outlineLvl w:val="4"/>
    </w:pPr>
    <w:rPr>
      <w:sz w:val="22"/>
    </w:rPr>
  </w:style>
  <w:style w:type="paragraph" w:styleId="6">
    <w:name w:val="heading 6"/>
    <w:aliases w:val="T1,Header 6"/>
    <w:basedOn w:val="H6"/>
    <w:next w:val="a"/>
    <w:link w:val="60"/>
    <w:qFormat/>
    <w:rsid w:val="000B7FED"/>
    <w:pPr>
      <w:outlineLvl w:val="5"/>
    </w:pPr>
  </w:style>
  <w:style w:type="paragraph" w:styleId="7">
    <w:name w:val="heading 7"/>
    <w:basedOn w:val="H6"/>
    <w:next w:val="a"/>
    <w:link w:val="70"/>
    <w:qFormat/>
    <w:rsid w:val="000B7FED"/>
    <w:pPr>
      <w:outlineLvl w:val="6"/>
    </w:pPr>
  </w:style>
  <w:style w:type="paragraph" w:styleId="8">
    <w:name w:val="heading 8"/>
    <w:basedOn w:val="1"/>
    <w:next w:val="a"/>
    <w:link w:val="80"/>
    <w:qFormat/>
    <w:rsid w:val="000B7FED"/>
    <w:pPr>
      <w:ind w:left="0" w:firstLine="0"/>
      <w:outlineLvl w:val="7"/>
    </w:pPr>
  </w:style>
  <w:style w:type="paragraph" w:styleId="9">
    <w:name w:val="heading 9"/>
    <w:basedOn w:val="8"/>
    <w:next w:val="a"/>
    <w:link w:val="90"/>
    <w:qFormat/>
    <w:rsid w:val="000B7FED"/>
    <w:p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81">
    <w:name w:val="toc 8"/>
    <w:basedOn w:val="11"/>
    <w:semiHidden/>
    <w:rsid w:val="000B7FED"/>
    <w:pPr>
      <w:spacing w:before="180"/>
      <w:ind w:left="2693" w:hanging="2693"/>
    </w:pPr>
    <w:rPr>
      <w:b/>
    </w:rPr>
  </w:style>
  <w:style w:type="paragraph" w:styleId="11">
    <w:name w:val="toc 1"/>
    <w:semiHidden/>
    <w:rsid w:val="000B7FED"/>
    <w:pPr>
      <w:keepNext/>
      <w:keepLines/>
      <w:widowControl w:val="0"/>
      <w:tabs>
        <w:tab w:val="right" w:leader="dot" w:pos="9639"/>
      </w:tabs>
      <w:spacing w:before="120"/>
      <w:ind w:left="567" w:right="425" w:hanging="567"/>
    </w:pPr>
    <w:rPr>
      <w:rFonts w:ascii="Times New Roman" w:hAnsi="Times New Roman"/>
      <w:noProof/>
      <w:sz w:val="22"/>
      <w:lang w:val="en-GB" w:eastAsia="en-US"/>
    </w:rPr>
  </w:style>
  <w:style w:type="paragraph" w:customStyle="1" w:styleId="ZT">
    <w:name w:val="ZT"/>
    <w:rsid w:val="000B7FED"/>
    <w:pPr>
      <w:framePr w:wrap="notBeside" w:hAnchor="margin" w:yAlign="center"/>
      <w:widowControl w:val="0"/>
      <w:spacing w:line="240" w:lineRule="atLeast"/>
      <w:jc w:val="right"/>
    </w:pPr>
    <w:rPr>
      <w:rFonts w:ascii="Arial" w:hAnsi="Arial"/>
      <w:b/>
      <w:sz w:val="34"/>
      <w:lang w:val="en-GB" w:eastAsia="en-US"/>
    </w:rPr>
  </w:style>
  <w:style w:type="paragraph" w:styleId="51">
    <w:name w:val="toc 5"/>
    <w:basedOn w:val="42"/>
    <w:semiHidden/>
    <w:rsid w:val="000B7FED"/>
    <w:pPr>
      <w:ind w:left="1701" w:hanging="1701"/>
    </w:pPr>
  </w:style>
  <w:style w:type="paragraph" w:styleId="42">
    <w:name w:val="toc 4"/>
    <w:basedOn w:val="32"/>
    <w:semiHidden/>
    <w:rsid w:val="000B7FED"/>
    <w:pPr>
      <w:ind w:left="1418" w:hanging="1418"/>
    </w:pPr>
  </w:style>
  <w:style w:type="paragraph" w:styleId="32">
    <w:name w:val="toc 3"/>
    <w:basedOn w:val="21"/>
    <w:semiHidden/>
    <w:rsid w:val="000B7FED"/>
    <w:pPr>
      <w:ind w:left="1134" w:hanging="1134"/>
    </w:pPr>
  </w:style>
  <w:style w:type="paragraph" w:styleId="21">
    <w:name w:val="toc 2"/>
    <w:basedOn w:val="11"/>
    <w:semiHidden/>
    <w:rsid w:val="000B7FED"/>
    <w:pPr>
      <w:keepNext w:val="0"/>
      <w:spacing w:before="0"/>
      <w:ind w:left="851" w:hanging="851"/>
    </w:pPr>
    <w:rPr>
      <w:sz w:val="20"/>
    </w:rPr>
  </w:style>
  <w:style w:type="paragraph" w:styleId="22">
    <w:name w:val="index 2"/>
    <w:basedOn w:val="12"/>
    <w:semiHidden/>
    <w:rsid w:val="000B7FED"/>
    <w:pPr>
      <w:ind w:left="284"/>
    </w:pPr>
  </w:style>
  <w:style w:type="paragraph" w:styleId="12">
    <w:name w:val="index 1"/>
    <w:basedOn w:val="a"/>
    <w:semiHidden/>
    <w:rsid w:val="000B7FED"/>
    <w:pPr>
      <w:keepLines/>
      <w:spacing w:after="0"/>
    </w:pPr>
  </w:style>
  <w:style w:type="paragraph" w:customStyle="1" w:styleId="ZH">
    <w:name w:val="ZH"/>
    <w:rsid w:val="000B7FED"/>
    <w:pPr>
      <w:framePr w:wrap="notBeside" w:vAnchor="page" w:hAnchor="margin" w:xAlign="center" w:y="6805"/>
      <w:widowControl w:val="0"/>
    </w:pPr>
    <w:rPr>
      <w:rFonts w:ascii="Arial" w:hAnsi="Arial"/>
      <w:noProof/>
      <w:lang w:val="en-GB" w:eastAsia="en-US"/>
    </w:rPr>
  </w:style>
  <w:style w:type="paragraph" w:customStyle="1" w:styleId="TT">
    <w:name w:val="TT"/>
    <w:basedOn w:val="1"/>
    <w:next w:val="a"/>
    <w:rsid w:val="000B7FED"/>
    <w:pPr>
      <w:outlineLvl w:val="9"/>
    </w:pPr>
  </w:style>
  <w:style w:type="paragraph" w:styleId="23">
    <w:name w:val="List Number 2"/>
    <w:basedOn w:val="a3"/>
    <w:rsid w:val="000B7FED"/>
    <w:pPr>
      <w:ind w:left="851"/>
    </w:pPr>
  </w:style>
  <w:style w:type="paragraph" w:styleId="a4">
    <w:name w:val="header"/>
    <w:aliases w:val="header odd,header odd1,header odd2,header odd3,header odd4,header odd5,header odd6,header,header1,header2,header3,header odd11,header odd21,header odd7,header4,header odd8,header odd9,header5,header odd12,header11,header21,header odd22,header31"/>
    <w:link w:val="a5"/>
    <w:rsid w:val="000B7FED"/>
    <w:pPr>
      <w:widowControl w:val="0"/>
    </w:pPr>
    <w:rPr>
      <w:rFonts w:ascii="Arial" w:hAnsi="Arial"/>
      <w:b/>
      <w:noProof/>
      <w:sz w:val="18"/>
      <w:lang w:val="en-GB" w:eastAsia="en-US"/>
    </w:rPr>
  </w:style>
  <w:style w:type="character" w:styleId="a6">
    <w:name w:val="footnote reference"/>
    <w:semiHidden/>
    <w:rsid w:val="000B7FED"/>
    <w:rPr>
      <w:b/>
      <w:position w:val="6"/>
      <w:sz w:val="16"/>
    </w:rPr>
  </w:style>
  <w:style w:type="paragraph" w:styleId="a7">
    <w:name w:val="footnote text"/>
    <w:aliases w:val="footnote text1,footnote text2,footnote text3,footnote text4,footnote text5,footnote text6,footnote text7,footnote text11,footnote text21,footnote text31,footnote text41,footnote text51,footnote text61,footnote text8"/>
    <w:basedOn w:val="a"/>
    <w:link w:val="a8"/>
    <w:semiHidden/>
    <w:rsid w:val="000B7FED"/>
    <w:pPr>
      <w:keepLines/>
      <w:spacing w:after="0"/>
      <w:ind w:left="454" w:hanging="454"/>
    </w:pPr>
    <w:rPr>
      <w:sz w:val="16"/>
    </w:rPr>
  </w:style>
  <w:style w:type="paragraph" w:customStyle="1" w:styleId="TAH">
    <w:name w:val="TAH"/>
    <w:basedOn w:val="TAC"/>
    <w:link w:val="TAHCar"/>
    <w:rsid w:val="000B7FED"/>
    <w:rPr>
      <w:b/>
    </w:rPr>
  </w:style>
  <w:style w:type="paragraph" w:customStyle="1" w:styleId="TAC">
    <w:name w:val="TAC"/>
    <w:basedOn w:val="TAL"/>
    <w:link w:val="TACChar"/>
    <w:rsid w:val="000B7FED"/>
    <w:pPr>
      <w:jc w:val="center"/>
    </w:pPr>
  </w:style>
  <w:style w:type="paragraph" w:customStyle="1" w:styleId="TF">
    <w:name w:val="TF"/>
    <w:basedOn w:val="TH"/>
    <w:link w:val="TFChar"/>
    <w:rsid w:val="000B7FED"/>
    <w:pPr>
      <w:keepNext w:val="0"/>
      <w:spacing w:before="0" w:after="240"/>
    </w:pPr>
  </w:style>
  <w:style w:type="paragraph" w:customStyle="1" w:styleId="NO">
    <w:name w:val="NO"/>
    <w:basedOn w:val="a"/>
    <w:link w:val="NOChar"/>
    <w:rsid w:val="000B7FED"/>
    <w:pPr>
      <w:keepLines/>
      <w:ind w:left="1135" w:hanging="851"/>
    </w:pPr>
  </w:style>
  <w:style w:type="paragraph" w:styleId="91">
    <w:name w:val="toc 9"/>
    <w:basedOn w:val="81"/>
    <w:semiHidden/>
    <w:rsid w:val="000B7FED"/>
    <w:pPr>
      <w:ind w:left="1418" w:hanging="1418"/>
    </w:pPr>
  </w:style>
  <w:style w:type="paragraph" w:customStyle="1" w:styleId="EX">
    <w:name w:val="EX"/>
    <w:basedOn w:val="a"/>
    <w:link w:val="EXChar"/>
    <w:rsid w:val="000B7FED"/>
    <w:pPr>
      <w:keepLines/>
      <w:ind w:left="1702" w:hanging="1418"/>
    </w:pPr>
  </w:style>
  <w:style w:type="paragraph" w:customStyle="1" w:styleId="FP">
    <w:name w:val="FP"/>
    <w:basedOn w:val="a"/>
    <w:rsid w:val="000B7FED"/>
    <w:pPr>
      <w:spacing w:after="0"/>
    </w:pPr>
  </w:style>
  <w:style w:type="paragraph" w:customStyle="1" w:styleId="LD">
    <w:name w:val="LD"/>
    <w:rsid w:val="000B7FED"/>
    <w:pPr>
      <w:keepNext/>
      <w:keepLines/>
      <w:spacing w:line="180" w:lineRule="exact"/>
    </w:pPr>
    <w:rPr>
      <w:rFonts w:ascii="MS LineDraw" w:hAnsi="MS LineDraw"/>
      <w:noProof/>
      <w:lang w:val="en-GB" w:eastAsia="en-US"/>
    </w:rPr>
  </w:style>
  <w:style w:type="paragraph" w:customStyle="1" w:styleId="NW">
    <w:name w:val="NW"/>
    <w:basedOn w:val="NO"/>
    <w:rsid w:val="000B7FED"/>
    <w:pPr>
      <w:spacing w:after="0"/>
    </w:pPr>
  </w:style>
  <w:style w:type="paragraph" w:customStyle="1" w:styleId="EW">
    <w:name w:val="EW"/>
    <w:basedOn w:val="EX"/>
    <w:rsid w:val="000B7FED"/>
    <w:pPr>
      <w:spacing w:after="0"/>
    </w:pPr>
  </w:style>
  <w:style w:type="paragraph" w:styleId="61">
    <w:name w:val="toc 6"/>
    <w:basedOn w:val="51"/>
    <w:next w:val="a"/>
    <w:semiHidden/>
    <w:rsid w:val="000B7FED"/>
    <w:pPr>
      <w:ind w:left="1985" w:hanging="1985"/>
    </w:pPr>
  </w:style>
  <w:style w:type="paragraph" w:styleId="71">
    <w:name w:val="toc 7"/>
    <w:basedOn w:val="61"/>
    <w:next w:val="a"/>
    <w:semiHidden/>
    <w:rsid w:val="000B7FED"/>
    <w:pPr>
      <w:ind w:left="2268" w:hanging="2268"/>
    </w:pPr>
  </w:style>
  <w:style w:type="paragraph" w:styleId="24">
    <w:name w:val="List Bullet 2"/>
    <w:basedOn w:val="a9"/>
    <w:rsid w:val="000B7FED"/>
    <w:pPr>
      <w:ind w:left="851"/>
    </w:pPr>
  </w:style>
  <w:style w:type="paragraph" w:styleId="33">
    <w:name w:val="List Bullet 3"/>
    <w:basedOn w:val="24"/>
    <w:rsid w:val="000B7FED"/>
    <w:pPr>
      <w:ind w:left="1135"/>
    </w:pPr>
  </w:style>
  <w:style w:type="paragraph" w:styleId="a3">
    <w:name w:val="List Number"/>
    <w:basedOn w:val="aa"/>
    <w:rsid w:val="000B7FED"/>
  </w:style>
  <w:style w:type="paragraph" w:customStyle="1" w:styleId="EQ">
    <w:name w:val="EQ"/>
    <w:basedOn w:val="a"/>
    <w:next w:val="a"/>
    <w:link w:val="EQChar"/>
    <w:rsid w:val="000B7FED"/>
    <w:pPr>
      <w:keepLines/>
      <w:tabs>
        <w:tab w:val="center" w:pos="4536"/>
        <w:tab w:val="right" w:pos="9072"/>
      </w:tabs>
    </w:pPr>
    <w:rPr>
      <w:noProof/>
    </w:rPr>
  </w:style>
  <w:style w:type="paragraph" w:customStyle="1" w:styleId="TH">
    <w:name w:val="TH"/>
    <w:basedOn w:val="a"/>
    <w:link w:val="THChar"/>
    <w:rsid w:val="000B7FED"/>
    <w:pPr>
      <w:keepNext/>
      <w:keepLines/>
      <w:spacing w:before="60"/>
      <w:jc w:val="center"/>
    </w:pPr>
    <w:rPr>
      <w:rFonts w:ascii="Arial" w:hAnsi="Arial"/>
      <w:b/>
    </w:rPr>
  </w:style>
  <w:style w:type="paragraph" w:customStyle="1" w:styleId="NF">
    <w:name w:val="NF"/>
    <w:basedOn w:val="NO"/>
    <w:rsid w:val="000B7FED"/>
    <w:pPr>
      <w:keepNext/>
      <w:spacing w:after="0"/>
    </w:pPr>
    <w:rPr>
      <w:rFonts w:ascii="Arial" w:hAnsi="Arial"/>
      <w:sz w:val="18"/>
    </w:rPr>
  </w:style>
  <w:style w:type="paragraph" w:customStyle="1" w:styleId="PL">
    <w:name w:val="PL"/>
    <w:rsid w:val="000B7FE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val="en-GB" w:eastAsia="en-US"/>
    </w:rPr>
  </w:style>
  <w:style w:type="paragraph" w:customStyle="1" w:styleId="TAR">
    <w:name w:val="TAR"/>
    <w:basedOn w:val="TAL"/>
    <w:rsid w:val="000B7FED"/>
    <w:pPr>
      <w:jc w:val="right"/>
    </w:pPr>
  </w:style>
  <w:style w:type="paragraph" w:customStyle="1" w:styleId="H6">
    <w:name w:val="H6"/>
    <w:basedOn w:val="5"/>
    <w:next w:val="a"/>
    <w:link w:val="H6Char"/>
    <w:rsid w:val="000B7FED"/>
    <w:pPr>
      <w:ind w:left="1985" w:hanging="1985"/>
      <w:outlineLvl w:val="9"/>
    </w:pPr>
    <w:rPr>
      <w:sz w:val="20"/>
    </w:rPr>
  </w:style>
  <w:style w:type="paragraph" w:customStyle="1" w:styleId="TAN">
    <w:name w:val="TAN"/>
    <w:basedOn w:val="TAL"/>
    <w:link w:val="TANChar"/>
    <w:rsid w:val="000B7FED"/>
    <w:pPr>
      <w:ind w:left="851" w:hanging="851"/>
    </w:pPr>
  </w:style>
  <w:style w:type="paragraph" w:customStyle="1" w:styleId="TAL">
    <w:name w:val="TAL"/>
    <w:basedOn w:val="a"/>
    <w:link w:val="TALCar"/>
    <w:rsid w:val="000B7FED"/>
    <w:pPr>
      <w:keepNext/>
      <w:keepLines/>
      <w:spacing w:after="0"/>
    </w:pPr>
    <w:rPr>
      <w:rFonts w:ascii="Arial" w:hAnsi="Arial"/>
      <w:sz w:val="18"/>
    </w:rPr>
  </w:style>
  <w:style w:type="paragraph" w:customStyle="1" w:styleId="ZA">
    <w:name w:val="ZA"/>
    <w:rsid w:val="000B7FED"/>
    <w:pPr>
      <w:framePr w:w="10206" w:h="794" w:hRule="exact" w:wrap="notBeside" w:vAnchor="page" w:hAnchor="margin" w:y="1135"/>
      <w:widowControl w:val="0"/>
      <w:pBdr>
        <w:bottom w:val="single" w:sz="12" w:space="1" w:color="auto"/>
      </w:pBdr>
      <w:jc w:val="right"/>
    </w:pPr>
    <w:rPr>
      <w:rFonts w:ascii="Arial" w:hAnsi="Arial"/>
      <w:noProof/>
      <w:sz w:val="40"/>
      <w:lang w:val="en-GB" w:eastAsia="en-US"/>
    </w:rPr>
  </w:style>
  <w:style w:type="paragraph" w:customStyle="1" w:styleId="ZB">
    <w:name w:val="ZB"/>
    <w:rsid w:val="000B7FED"/>
    <w:pPr>
      <w:framePr w:w="10206" w:h="284" w:hRule="exact" w:wrap="notBeside" w:vAnchor="page" w:hAnchor="margin" w:y="1986"/>
      <w:widowControl w:val="0"/>
      <w:ind w:right="28"/>
      <w:jc w:val="right"/>
    </w:pPr>
    <w:rPr>
      <w:rFonts w:ascii="Arial" w:hAnsi="Arial"/>
      <w:i/>
      <w:noProof/>
      <w:lang w:val="en-GB" w:eastAsia="en-US"/>
    </w:rPr>
  </w:style>
  <w:style w:type="paragraph" w:customStyle="1" w:styleId="ZD">
    <w:name w:val="ZD"/>
    <w:rsid w:val="000B7FED"/>
    <w:pPr>
      <w:framePr w:wrap="notBeside" w:vAnchor="page" w:hAnchor="margin" w:y="15764"/>
      <w:widowControl w:val="0"/>
    </w:pPr>
    <w:rPr>
      <w:rFonts w:ascii="Arial" w:hAnsi="Arial"/>
      <w:noProof/>
      <w:sz w:val="32"/>
      <w:lang w:val="en-GB" w:eastAsia="en-US"/>
    </w:rPr>
  </w:style>
  <w:style w:type="paragraph" w:customStyle="1" w:styleId="ZU">
    <w:name w:val="ZU"/>
    <w:rsid w:val="000B7FED"/>
    <w:pPr>
      <w:framePr w:w="10206" w:wrap="notBeside" w:vAnchor="page" w:hAnchor="margin" w:y="6238"/>
      <w:widowControl w:val="0"/>
      <w:pBdr>
        <w:top w:val="single" w:sz="12" w:space="1" w:color="auto"/>
      </w:pBdr>
      <w:jc w:val="right"/>
    </w:pPr>
    <w:rPr>
      <w:rFonts w:ascii="Arial" w:hAnsi="Arial"/>
      <w:noProof/>
      <w:lang w:val="en-GB" w:eastAsia="en-US"/>
    </w:rPr>
  </w:style>
  <w:style w:type="paragraph" w:customStyle="1" w:styleId="ZV">
    <w:name w:val="ZV"/>
    <w:basedOn w:val="ZU"/>
    <w:rsid w:val="000B7FED"/>
    <w:pPr>
      <w:framePr w:wrap="notBeside" w:y="16161"/>
    </w:pPr>
  </w:style>
  <w:style w:type="character" w:customStyle="1" w:styleId="ZGSM">
    <w:name w:val="ZGSM"/>
    <w:rsid w:val="000B7FED"/>
  </w:style>
  <w:style w:type="paragraph" w:styleId="25">
    <w:name w:val="List 2"/>
    <w:basedOn w:val="aa"/>
    <w:rsid w:val="000B7FED"/>
    <w:pPr>
      <w:ind w:left="851"/>
    </w:pPr>
  </w:style>
  <w:style w:type="paragraph" w:customStyle="1" w:styleId="ZG">
    <w:name w:val="ZG"/>
    <w:rsid w:val="000B7FED"/>
    <w:pPr>
      <w:framePr w:wrap="notBeside" w:vAnchor="page" w:hAnchor="margin" w:xAlign="right" w:y="6805"/>
      <w:widowControl w:val="0"/>
      <w:jc w:val="right"/>
    </w:pPr>
    <w:rPr>
      <w:rFonts w:ascii="Arial" w:hAnsi="Arial"/>
      <w:noProof/>
      <w:lang w:val="en-GB" w:eastAsia="en-US"/>
    </w:rPr>
  </w:style>
  <w:style w:type="paragraph" w:styleId="34">
    <w:name w:val="List 3"/>
    <w:basedOn w:val="25"/>
    <w:rsid w:val="000B7FED"/>
    <w:pPr>
      <w:ind w:left="1135"/>
    </w:pPr>
  </w:style>
  <w:style w:type="paragraph" w:styleId="43">
    <w:name w:val="List 4"/>
    <w:basedOn w:val="34"/>
    <w:rsid w:val="000B7FED"/>
    <w:pPr>
      <w:ind w:left="1418"/>
    </w:pPr>
  </w:style>
  <w:style w:type="paragraph" w:styleId="52">
    <w:name w:val="List 5"/>
    <w:basedOn w:val="43"/>
    <w:rsid w:val="000B7FED"/>
    <w:pPr>
      <w:ind w:left="1702"/>
    </w:pPr>
  </w:style>
  <w:style w:type="paragraph" w:customStyle="1" w:styleId="EditorsNote">
    <w:name w:val="Editor's Note"/>
    <w:aliases w:val="EN"/>
    <w:basedOn w:val="NO"/>
    <w:rsid w:val="000B7FED"/>
    <w:rPr>
      <w:color w:val="FF0000"/>
    </w:rPr>
  </w:style>
  <w:style w:type="paragraph" w:styleId="aa">
    <w:name w:val="List"/>
    <w:basedOn w:val="a"/>
    <w:rsid w:val="000B7FED"/>
    <w:pPr>
      <w:ind w:left="568" w:hanging="284"/>
    </w:pPr>
  </w:style>
  <w:style w:type="paragraph" w:styleId="a9">
    <w:name w:val="List Bullet"/>
    <w:basedOn w:val="aa"/>
    <w:rsid w:val="000B7FED"/>
  </w:style>
  <w:style w:type="paragraph" w:styleId="44">
    <w:name w:val="List Bullet 4"/>
    <w:basedOn w:val="33"/>
    <w:rsid w:val="000B7FED"/>
    <w:pPr>
      <w:ind w:left="1418"/>
    </w:pPr>
  </w:style>
  <w:style w:type="paragraph" w:styleId="53">
    <w:name w:val="List Bullet 5"/>
    <w:basedOn w:val="44"/>
    <w:rsid w:val="000B7FED"/>
    <w:pPr>
      <w:ind w:left="1702"/>
    </w:pPr>
  </w:style>
  <w:style w:type="paragraph" w:customStyle="1" w:styleId="B1">
    <w:name w:val="B1"/>
    <w:basedOn w:val="aa"/>
    <w:link w:val="B1Char"/>
    <w:rsid w:val="000B7FED"/>
  </w:style>
  <w:style w:type="paragraph" w:customStyle="1" w:styleId="B2">
    <w:name w:val="B2"/>
    <w:basedOn w:val="25"/>
    <w:rsid w:val="000B7FED"/>
  </w:style>
  <w:style w:type="paragraph" w:customStyle="1" w:styleId="B3">
    <w:name w:val="B3"/>
    <w:basedOn w:val="34"/>
    <w:rsid w:val="000B7FED"/>
  </w:style>
  <w:style w:type="paragraph" w:customStyle="1" w:styleId="B4">
    <w:name w:val="B4"/>
    <w:basedOn w:val="43"/>
    <w:rsid w:val="000B7FED"/>
  </w:style>
  <w:style w:type="paragraph" w:customStyle="1" w:styleId="B5">
    <w:name w:val="B5"/>
    <w:basedOn w:val="52"/>
    <w:rsid w:val="000B7FED"/>
  </w:style>
  <w:style w:type="paragraph" w:styleId="ab">
    <w:name w:val="footer"/>
    <w:basedOn w:val="a4"/>
    <w:link w:val="ac"/>
    <w:rsid w:val="000B7FED"/>
    <w:pPr>
      <w:jc w:val="center"/>
    </w:pPr>
    <w:rPr>
      <w:i/>
    </w:rPr>
  </w:style>
  <w:style w:type="paragraph" w:customStyle="1" w:styleId="ZTD">
    <w:name w:val="ZTD"/>
    <w:basedOn w:val="ZB"/>
    <w:rsid w:val="000B7FED"/>
    <w:pPr>
      <w:framePr w:hRule="auto" w:wrap="notBeside" w:y="852"/>
    </w:pPr>
    <w:rPr>
      <w:i w:val="0"/>
      <w:sz w:val="40"/>
    </w:rPr>
  </w:style>
  <w:style w:type="paragraph" w:customStyle="1" w:styleId="CRCoverPage">
    <w:name w:val="CR Cover Page"/>
    <w:link w:val="CRCoverPageChar"/>
    <w:rsid w:val="000B7FED"/>
    <w:pPr>
      <w:spacing w:after="120"/>
    </w:pPr>
    <w:rPr>
      <w:rFonts w:ascii="Arial" w:hAnsi="Arial"/>
      <w:lang w:val="en-GB" w:eastAsia="en-US"/>
    </w:rPr>
  </w:style>
  <w:style w:type="paragraph" w:customStyle="1" w:styleId="tdoc-header">
    <w:name w:val="tdoc-header"/>
    <w:rsid w:val="000B7FED"/>
    <w:rPr>
      <w:rFonts w:ascii="Arial" w:hAnsi="Arial"/>
      <w:noProof/>
      <w:sz w:val="24"/>
      <w:lang w:val="en-GB" w:eastAsia="en-US"/>
    </w:rPr>
  </w:style>
  <w:style w:type="character" w:styleId="ad">
    <w:name w:val="Hyperlink"/>
    <w:rsid w:val="000B7FED"/>
    <w:rPr>
      <w:color w:val="0000FF"/>
      <w:u w:val="single"/>
    </w:rPr>
  </w:style>
  <w:style w:type="character" w:styleId="ae">
    <w:name w:val="annotation reference"/>
    <w:semiHidden/>
    <w:rsid w:val="000B7FED"/>
    <w:rPr>
      <w:sz w:val="16"/>
    </w:rPr>
  </w:style>
  <w:style w:type="paragraph" w:styleId="af">
    <w:name w:val="annotation text"/>
    <w:basedOn w:val="a"/>
    <w:link w:val="af0"/>
    <w:semiHidden/>
    <w:rsid w:val="000B7FED"/>
  </w:style>
  <w:style w:type="character" w:styleId="af1">
    <w:name w:val="FollowedHyperlink"/>
    <w:rsid w:val="000B7FED"/>
    <w:rPr>
      <w:color w:val="800080"/>
      <w:u w:val="single"/>
    </w:rPr>
  </w:style>
  <w:style w:type="paragraph" w:styleId="af2">
    <w:name w:val="Balloon Text"/>
    <w:basedOn w:val="a"/>
    <w:link w:val="af3"/>
    <w:semiHidden/>
    <w:rsid w:val="000B7FED"/>
    <w:rPr>
      <w:rFonts w:ascii="Tahoma" w:hAnsi="Tahoma" w:cs="Tahoma"/>
      <w:sz w:val="16"/>
      <w:szCs w:val="16"/>
    </w:rPr>
  </w:style>
  <w:style w:type="paragraph" w:styleId="af4">
    <w:name w:val="annotation subject"/>
    <w:basedOn w:val="af"/>
    <w:next w:val="af"/>
    <w:link w:val="af5"/>
    <w:semiHidden/>
    <w:rsid w:val="000B7FED"/>
    <w:rPr>
      <w:b/>
      <w:bCs/>
    </w:rPr>
  </w:style>
  <w:style w:type="paragraph" w:styleId="af6">
    <w:name w:val="Document Map"/>
    <w:basedOn w:val="a"/>
    <w:link w:val="af7"/>
    <w:rsid w:val="005E2C44"/>
    <w:pPr>
      <w:shd w:val="clear" w:color="auto" w:fill="000080"/>
    </w:pPr>
    <w:rPr>
      <w:rFonts w:ascii="Tahoma" w:hAnsi="Tahoma" w:cs="Tahoma"/>
    </w:rPr>
  </w:style>
  <w:style w:type="character" w:customStyle="1" w:styleId="10">
    <w:name w:val="見出し 1 (文字)"/>
    <w:aliases w:val="NMP Heading 1 (文字),H1 (文字),h1 (文字),app heading 1 (文字),l1 (文字),Memo Heading 1 (文字),h11 (文字),h12 (文字),h13 (文字),h14 (文字),h15 (文字),h16 (文字),h17 (文字),h111 (文字),h121 (文字),h131 (文字),h141 (文字),h151 (文字),h161 (文字),h18 (文字),h112 (文字),h122 (文字),h19 (文字)"/>
    <w:link w:val="1"/>
    <w:rsid w:val="00303540"/>
    <w:rPr>
      <w:rFonts w:ascii="Arial" w:hAnsi="Arial"/>
      <w:sz w:val="36"/>
      <w:lang w:val="en-GB" w:eastAsia="en-US"/>
    </w:rPr>
  </w:style>
  <w:style w:type="character" w:customStyle="1" w:styleId="20">
    <w:name w:val="見出し 2 (文字)"/>
    <w:aliases w:val="Head2A (文字),2 (文字),H2 (文字),h2 (文字),DO NOT USE_h2 (文字),h21 (文字),UNDERRUBRIK 1-2 (文字),Head 2 (文字),l2 (文字),TitreProp (文字),Header 2 (文字),ITT t2 (文字),PA Major Section (文字),Livello 2 (文字),R2 (文字),H21 (文字),Heading 2 Hidden (文字),Head1 (文字),I2 (文字)"/>
    <w:link w:val="2"/>
    <w:rsid w:val="00303540"/>
    <w:rPr>
      <w:rFonts w:ascii="Arial" w:hAnsi="Arial"/>
      <w:sz w:val="32"/>
      <w:lang w:val="en-GB" w:eastAsia="en-US"/>
    </w:rPr>
  </w:style>
  <w:style w:type="character" w:customStyle="1" w:styleId="31">
    <w:name w:val="見出し 3 (文字)"/>
    <w:aliases w:val="Underrubrik2 (文字),H3 (文字),h3 (文字),Memo Heading 3 (文字),no break (文字),0H (文字),l3 (文字),3 (文字),list 3 (文字),Head 3 (文字),1.1.1 (文字),3rd level (文字),Major Section Sub Section (文字),PA Minor Section (文字),Head3 (文字),Level 3 Head (文字),31 (文字),32 (文字)"/>
    <w:link w:val="30"/>
    <w:rsid w:val="00303540"/>
    <w:rPr>
      <w:rFonts w:ascii="Arial" w:hAnsi="Arial"/>
      <w:sz w:val="28"/>
      <w:lang w:val="en-GB" w:eastAsia="en-US"/>
    </w:rPr>
  </w:style>
  <w:style w:type="character" w:customStyle="1" w:styleId="41">
    <w:name w:val="見出し 4 (文字)"/>
    <w:aliases w:val="h4 (文字),H4 (文字),H41 (文字),h41 (文字),H42 (文字),h42 (文字),H43 (文字),h43 (文字),H411 (文字),h411 (文字),H421 (文字),h421 (文字),H44 (文字),h44 (文字),H412 (文字),h412 (文字),H422 (文字),h422 (文字),H431 (文字),h431 (文字),H45 (文字),h45 (文字),H413 (文字),h413 (文字),H423 (文字),4 (文字)"/>
    <w:link w:val="40"/>
    <w:rsid w:val="00303540"/>
    <w:rPr>
      <w:rFonts w:ascii="Arial" w:hAnsi="Arial"/>
      <w:sz w:val="24"/>
      <w:lang w:val="en-GB" w:eastAsia="en-US"/>
    </w:rPr>
  </w:style>
  <w:style w:type="character" w:customStyle="1" w:styleId="50">
    <w:name w:val="見出し 5 (文字)"/>
    <w:aliases w:val="h5 (文字),Heading5 (文字),Head5 (文字),H5 (文字),M5 (文字),mh2 (文字),Module heading 2 (文字),heading 8 (文字),Numbered Sub-list (文字),Heading 81 (文字)"/>
    <w:link w:val="5"/>
    <w:rsid w:val="00303540"/>
    <w:rPr>
      <w:rFonts w:ascii="Arial" w:hAnsi="Arial"/>
      <w:sz w:val="22"/>
      <w:lang w:val="en-GB" w:eastAsia="en-US"/>
    </w:rPr>
  </w:style>
  <w:style w:type="character" w:customStyle="1" w:styleId="H6Char">
    <w:name w:val="H6 Char"/>
    <w:link w:val="H6"/>
    <w:rsid w:val="00303540"/>
    <w:rPr>
      <w:rFonts w:ascii="Arial" w:hAnsi="Arial"/>
      <w:lang w:val="en-GB" w:eastAsia="en-US"/>
    </w:rPr>
  </w:style>
  <w:style w:type="character" w:customStyle="1" w:styleId="60">
    <w:name w:val="見出し 6 (文字)"/>
    <w:aliases w:val="T1 (文字),Header 6 (文字)"/>
    <w:basedOn w:val="H6Char"/>
    <w:link w:val="6"/>
    <w:rsid w:val="00303540"/>
    <w:rPr>
      <w:rFonts w:ascii="Arial" w:hAnsi="Arial"/>
      <w:lang w:val="en-GB" w:eastAsia="en-US"/>
    </w:rPr>
  </w:style>
  <w:style w:type="character" w:customStyle="1" w:styleId="a5">
    <w:name w:val="ヘッダー (文字)"/>
    <w:aliases w:val="header odd (文字),header odd1 (文字),header odd2 (文字),header odd3 (文字),header odd4 (文字),header odd5 (文字),header odd6 (文字),header (文字),header1 (文字),header2 (文字),header3 (文字),header odd11 (文字),header odd21 (文字),header odd7 (文字),header4 (文字)"/>
    <w:link w:val="a4"/>
    <w:locked/>
    <w:rsid w:val="00303540"/>
    <w:rPr>
      <w:rFonts w:ascii="Arial" w:hAnsi="Arial"/>
      <w:b/>
      <w:noProof/>
      <w:sz w:val="18"/>
      <w:lang w:val="en-GB" w:eastAsia="en-US"/>
    </w:rPr>
  </w:style>
  <w:style w:type="character" w:customStyle="1" w:styleId="NOChar">
    <w:name w:val="NO Char"/>
    <w:link w:val="NO"/>
    <w:rsid w:val="00303540"/>
    <w:rPr>
      <w:rFonts w:ascii="Times New Roman" w:hAnsi="Times New Roman"/>
      <w:lang w:val="en-GB" w:eastAsia="en-US"/>
    </w:rPr>
  </w:style>
  <w:style w:type="character" w:customStyle="1" w:styleId="TALCar">
    <w:name w:val="TAL Car"/>
    <w:link w:val="TAL"/>
    <w:rsid w:val="00303540"/>
    <w:rPr>
      <w:rFonts w:ascii="Arial" w:hAnsi="Arial"/>
      <w:sz w:val="18"/>
      <w:lang w:val="en-GB" w:eastAsia="en-US"/>
    </w:rPr>
  </w:style>
  <w:style w:type="character" w:customStyle="1" w:styleId="TACChar">
    <w:name w:val="TAC Char"/>
    <w:link w:val="TAC"/>
    <w:rsid w:val="00303540"/>
    <w:rPr>
      <w:rFonts w:ascii="Arial" w:hAnsi="Arial"/>
      <w:sz w:val="18"/>
      <w:lang w:val="en-GB" w:eastAsia="en-US"/>
    </w:rPr>
  </w:style>
  <w:style w:type="character" w:customStyle="1" w:styleId="TAHCar">
    <w:name w:val="TAH Car"/>
    <w:link w:val="TAH"/>
    <w:rsid w:val="00303540"/>
    <w:rPr>
      <w:rFonts w:ascii="Arial" w:hAnsi="Arial"/>
      <w:b/>
      <w:sz w:val="18"/>
      <w:lang w:val="en-GB" w:eastAsia="en-US"/>
    </w:rPr>
  </w:style>
  <w:style w:type="character" w:customStyle="1" w:styleId="EXChar">
    <w:name w:val="EX Char"/>
    <w:link w:val="EX"/>
    <w:rsid w:val="00303540"/>
    <w:rPr>
      <w:rFonts w:ascii="Times New Roman" w:hAnsi="Times New Roman"/>
      <w:lang w:val="en-GB" w:eastAsia="en-US"/>
    </w:rPr>
  </w:style>
  <w:style w:type="character" w:customStyle="1" w:styleId="THChar">
    <w:name w:val="TH Char"/>
    <w:link w:val="TH"/>
    <w:rsid w:val="00303540"/>
    <w:rPr>
      <w:rFonts w:ascii="Arial" w:hAnsi="Arial"/>
      <w:b/>
      <w:lang w:val="en-GB" w:eastAsia="en-US"/>
    </w:rPr>
  </w:style>
  <w:style w:type="character" w:customStyle="1" w:styleId="TANChar">
    <w:name w:val="TAN Char"/>
    <w:basedOn w:val="TALCar"/>
    <w:link w:val="TAN"/>
    <w:rsid w:val="00303540"/>
    <w:rPr>
      <w:rFonts w:ascii="Arial" w:hAnsi="Arial"/>
      <w:sz w:val="18"/>
      <w:lang w:val="en-GB" w:eastAsia="en-US"/>
    </w:rPr>
  </w:style>
  <w:style w:type="character" w:customStyle="1" w:styleId="TFChar">
    <w:name w:val="TF Char"/>
    <w:link w:val="TF"/>
    <w:rsid w:val="00303540"/>
    <w:rPr>
      <w:rFonts w:ascii="Arial" w:hAnsi="Arial"/>
      <w:b/>
      <w:lang w:val="en-GB" w:eastAsia="en-US"/>
    </w:rPr>
  </w:style>
  <w:style w:type="paragraph" w:styleId="af8">
    <w:name w:val="index heading"/>
    <w:basedOn w:val="a"/>
    <w:next w:val="a"/>
    <w:rsid w:val="00303540"/>
    <w:pPr>
      <w:pBdr>
        <w:top w:val="single" w:sz="12" w:space="0" w:color="auto"/>
      </w:pBdr>
      <w:overflowPunct w:val="0"/>
      <w:autoSpaceDE w:val="0"/>
      <w:autoSpaceDN w:val="0"/>
      <w:adjustRightInd w:val="0"/>
      <w:spacing w:before="360" w:after="240"/>
      <w:textAlignment w:val="baseline"/>
    </w:pPr>
    <w:rPr>
      <w:b/>
      <w:i/>
      <w:sz w:val="26"/>
    </w:rPr>
  </w:style>
  <w:style w:type="character" w:customStyle="1" w:styleId="af7">
    <w:name w:val="見出しマップ (文字)"/>
    <w:link w:val="af6"/>
    <w:rsid w:val="00303540"/>
    <w:rPr>
      <w:rFonts w:ascii="Tahoma" w:hAnsi="Tahoma" w:cs="Tahoma"/>
      <w:shd w:val="clear" w:color="auto" w:fill="000080"/>
      <w:lang w:val="en-GB" w:eastAsia="en-US"/>
    </w:rPr>
  </w:style>
  <w:style w:type="paragraph" w:styleId="af9">
    <w:name w:val="Plain Text"/>
    <w:basedOn w:val="a"/>
    <w:link w:val="afa"/>
    <w:rsid w:val="00303540"/>
    <w:pPr>
      <w:overflowPunct w:val="0"/>
      <w:autoSpaceDE w:val="0"/>
      <w:autoSpaceDN w:val="0"/>
      <w:adjustRightInd w:val="0"/>
      <w:textAlignment w:val="baseline"/>
    </w:pPr>
    <w:rPr>
      <w:rFonts w:ascii="Courier New" w:hAnsi="Courier New"/>
      <w:lang w:val="nb-NO" w:eastAsia="ja-JP"/>
    </w:rPr>
  </w:style>
  <w:style w:type="character" w:customStyle="1" w:styleId="afa">
    <w:name w:val="書式なし (文字)"/>
    <w:basedOn w:val="a0"/>
    <w:link w:val="af9"/>
    <w:rsid w:val="00303540"/>
    <w:rPr>
      <w:rFonts w:ascii="Courier New" w:hAnsi="Courier New"/>
      <w:lang w:val="nb-NO" w:eastAsia="ja-JP"/>
    </w:rPr>
  </w:style>
  <w:style w:type="paragraph" w:styleId="afb">
    <w:name w:val="Body Text"/>
    <w:aliases w:val="bt,Corps de texte Car,Corps de texte Car1 Car,Corps de texte Car Car Car,Corps de texte Car1 Car Car Car,Corps de texte Car Car Car Car Car,Corps de texte Car1 Car Car Car Car Car,Corps de texte Car Car Car Car Car Car Car,bt Car"/>
    <w:basedOn w:val="a"/>
    <w:link w:val="afc"/>
    <w:rsid w:val="00303540"/>
    <w:pPr>
      <w:overflowPunct w:val="0"/>
      <w:autoSpaceDE w:val="0"/>
      <w:autoSpaceDN w:val="0"/>
      <w:adjustRightInd w:val="0"/>
      <w:textAlignment w:val="baseline"/>
    </w:pPr>
    <w:rPr>
      <w:lang w:eastAsia="ja-JP"/>
    </w:rPr>
  </w:style>
  <w:style w:type="character" w:customStyle="1" w:styleId="afc">
    <w:name w:val="本文 (文字)"/>
    <w:aliases w:val="bt (文字),Corps de texte Car (文字),Corps de texte Car1 Car (文字),Corps de texte Car Car Car (文字),Corps de texte Car1 Car Car Car (文字),Corps de texte Car Car Car Car Car (文字),Corps de texte Car1 Car Car Car Car Car (文字),bt Car (文字)"/>
    <w:basedOn w:val="a0"/>
    <w:link w:val="afb"/>
    <w:rsid w:val="00303540"/>
    <w:rPr>
      <w:rFonts w:ascii="Times New Roman" w:hAnsi="Times New Roman"/>
      <w:lang w:val="en-GB" w:eastAsia="ja-JP"/>
    </w:rPr>
  </w:style>
  <w:style w:type="character" w:customStyle="1" w:styleId="af0">
    <w:name w:val="コメント文字列 (文字)"/>
    <w:link w:val="af"/>
    <w:semiHidden/>
    <w:rsid w:val="00303540"/>
    <w:rPr>
      <w:rFonts w:ascii="Times New Roman" w:hAnsi="Times New Roman"/>
      <w:lang w:val="en-GB" w:eastAsia="en-US"/>
    </w:rPr>
  </w:style>
  <w:style w:type="paragraph" w:customStyle="1" w:styleId="TableText">
    <w:name w:val="TableText"/>
    <w:basedOn w:val="afd"/>
    <w:rsid w:val="00303540"/>
    <w:pPr>
      <w:keepNext/>
      <w:keepLines/>
      <w:widowControl/>
      <w:ind w:left="0"/>
      <w:jc w:val="center"/>
    </w:pPr>
    <w:rPr>
      <w:sz w:val="20"/>
    </w:rPr>
  </w:style>
  <w:style w:type="paragraph" w:styleId="afd">
    <w:name w:val="Body Text Indent"/>
    <w:basedOn w:val="a"/>
    <w:link w:val="afe"/>
    <w:rsid w:val="00303540"/>
    <w:pPr>
      <w:widowControl w:val="0"/>
      <w:overflowPunct w:val="0"/>
      <w:autoSpaceDE w:val="0"/>
      <w:autoSpaceDN w:val="0"/>
      <w:adjustRightInd w:val="0"/>
      <w:ind w:left="210"/>
      <w:jc w:val="both"/>
      <w:textAlignment w:val="baseline"/>
    </w:pPr>
    <w:rPr>
      <w:snapToGrid w:val="0"/>
      <w:kern w:val="2"/>
      <w:sz w:val="21"/>
    </w:rPr>
  </w:style>
  <w:style w:type="character" w:customStyle="1" w:styleId="afe">
    <w:name w:val="本文インデント (文字)"/>
    <w:basedOn w:val="a0"/>
    <w:link w:val="afd"/>
    <w:rsid w:val="00303540"/>
    <w:rPr>
      <w:rFonts w:ascii="Times New Roman" w:hAnsi="Times New Roman"/>
      <w:snapToGrid w:val="0"/>
      <w:kern w:val="2"/>
      <w:sz w:val="21"/>
      <w:lang w:val="en-GB"/>
    </w:rPr>
  </w:style>
  <w:style w:type="paragraph" w:styleId="26">
    <w:name w:val="Body Text 2"/>
    <w:basedOn w:val="a"/>
    <w:link w:val="27"/>
    <w:rsid w:val="00303540"/>
    <w:pPr>
      <w:overflowPunct w:val="0"/>
      <w:autoSpaceDE w:val="0"/>
      <w:autoSpaceDN w:val="0"/>
      <w:adjustRightInd w:val="0"/>
      <w:textAlignment w:val="baseline"/>
    </w:pPr>
    <w:rPr>
      <w:i/>
    </w:rPr>
  </w:style>
  <w:style w:type="character" w:customStyle="1" w:styleId="27">
    <w:name w:val="本文 2 (文字)"/>
    <w:basedOn w:val="a0"/>
    <w:link w:val="26"/>
    <w:rsid w:val="00303540"/>
    <w:rPr>
      <w:rFonts w:ascii="Times New Roman" w:hAnsi="Times New Roman"/>
      <w:i/>
      <w:lang w:val="en-GB"/>
    </w:rPr>
  </w:style>
  <w:style w:type="paragraph" w:styleId="35">
    <w:name w:val="Body Text 3"/>
    <w:basedOn w:val="a"/>
    <w:link w:val="36"/>
    <w:rsid w:val="00303540"/>
    <w:pPr>
      <w:keepNext/>
      <w:keepLines/>
      <w:overflowPunct w:val="0"/>
      <w:autoSpaceDE w:val="0"/>
      <w:autoSpaceDN w:val="0"/>
      <w:adjustRightInd w:val="0"/>
      <w:textAlignment w:val="baseline"/>
    </w:pPr>
    <w:rPr>
      <w:rFonts w:eastAsia="Osaka"/>
      <w:color w:val="000000"/>
    </w:rPr>
  </w:style>
  <w:style w:type="character" w:customStyle="1" w:styleId="36">
    <w:name w:val="本文 3 (文字)"/>
    <w:basedOn w:val="a0"/>
    <w:link w:val="35"/>
    <w:rsid w:val="00303540"/>
    <w:rPr>
      <w:rFonts w:ascii="Times New Roman" w:eastAsia="Osaka" w:hAnsi="Times New Roman"/>
      <w:color w:val="000000"/>
      <w:lang w:val="en-GB"/>
    </w:rPr>
  </w:style>
  <w:style w:type="character" w:styleId="aff">
    <w:name w:val="page number"/>
    <w:basedOn w:val="a0"/>
    <w:rsid w:val="00303540"/>
  </w:style>
  <w:style w:type="table" w:styleId="aff0">
    <w:name w:val="Table Grid"/>
    <w:basedOn w:val="a1"/>
    <w:uiPriority w:val="39"/>
    <w:rsid w:val="00303540"/>
    <w:pPr>
      <w:overflowPunct w:val="0"/>
      <w:autoSpaceDE w:val="0"/>
      <w:autoSpaceDN w:val="0"/>
      <w:adjustRightInd w:val="0"/>
      <w:spacing w:after="180"/>
      <w:textAlignment w:val="baseline"/>
    </w:pPr>
    <w:rPr>
      <w:rFonts w:ascii="Times New Roman" w:hAnsi="Times New Roman"/>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吹き出し (文字)"/>
    <w:link w:val="af2"/>
    <w:semiHidden/>
    <w:rsid w:val="00303540"/>
    <w:rPr>
      <w:rFonts w:ascii="Tahoma" w:hAnsi="Tahoma" w:cs="Tahoma"/>
      <w:sz w:val="16"/>
      <w:szCs w:val="16"/>
      <w:lang w:val="en-GB" w:eastAsia="en-US"/>
    </w:rPr>
  </w:style>
  <w:style w:type="paragraph" w:customStyle="1" w:styleId="CharCharCharCharChar">
    <w:name w:val="Char Char Char Char Char"/>
    <w:semiHidden/>
    <w:rsid w:val="00303540"/>
    <w:pPr>
      <w:keepNext/>
      <w:numPr>
        <w:numId w:val="2"/>
      </w:numPr>
      <w:autoSpaceDE w:val="0"/>
      <w:autoSpaceDN w:val="0"/>
      <w:adjustRightInd w:val="0"/>
      <w:spacing w:before="60" w:after="60"/>
      <w:jc w:val="both"/>
    </w:pPr>
    <w:rPr>
      <w:rFonts w:ascii="Arial" w:eastAsia="SimSun" w:hAnsi="Arial" w:cs="Arial"/>
      <w:color w:val="0000FF"/>
      <w:kern w:val="2"/>
      <w:lang w:val="en-US" w:eastAsia="zh-CN"/>
    </w:rPr>
  </w:style>
  <w:style w:type="character" w:customStyle="1" w:styleId="msoins0">
    <w:name w:val="msoins"/>
    <w:basedOn w:val="a0"/>
    <w:rsid w:val="00303540"/>
  </w:style>
  <w:style w:type="paragraph" w:customStyle="1" w:styleId="CharChar">
    <w:name w:val="Char Char"/>
    <w:semiHidden/>
    <w:rsid w:val="0030354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
    <w:name w:val="Char"/>
    <w:semiHidden/>
    <w:rsid w:val="0030354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
    <w:name w:val="Char Char Char"/>
    <w:semiHidden/>
    <w:rsid w:val="0030354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1">
    <w:name w:val="Char Char1"/>
    <w:rsid w:val="00303540"/>
    <w:rPr>
      <w:lang w:val="en-GB" w:eastAsia="ja-JP" w:bidi="ar-SA"/>
    </w:rPr>
  </w:style>
  <w:style w:type="paragraph" w:customStyle="1" w:styleId="1Char">
    <w:name w:val="(文字) (文字)1 Char (文字) (文字)"/>
    <w:semiHidden/>
    <w:rsid w:val="0030354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1CharChar">
    <w:name w:val="Char Char1 Char Char"/>
    <w:semiHidden/>
    <w:rsid w:val="0030354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
    <w:name w:val="(文字) (文字)1 Char (文字) (文字) Char (文字) (文字)1"/>
    <w:semiHidden/>
    <w:rsid w:val="0030354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TALChar">
    <w:name w:val="TAL Char"/>
    <w:rsid w:val="00303540"/>
    <w:rPr>
      <w:rFonts w:ascii="Arial" w:hAnsi="Arial"/>
      <w:sz w:val="18"/>
      <w:lang w:val="en-GB" w:eastAsia="en-US" w:bidi="ar-SA"/>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Char"/>
    <w:rsid w:val="00303540"/>
    <w:rPr>
      <w:rFonts w:eastAsia="ＭＳ 明朝"/>
      <w:lang w:val="en-GB" w:eastAsia="en-US" w:bidi="ar-SA"/>
    </w:rPr>
  </w:style>
  <w:style w:type="paragraph" w:customStyle="1" w:styleId="1CharChar">
    <w:name w:val="(文字) (文字)1 Char (文字) (文字) Char"/>
    <w:semiHidden/>
    <w:rsid w:val="0030354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CharCharCharChar">
    <w:name w:val="(文字) (文字)1 Char (文字) (文字) Char (文字) (文字)1 Char (文字) (文字) Char Char Char"/>
    <w:semiHidden/>
    <w:rsid w:val="0030354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1">
    <w:name w:val="Char Char Char Char1"/>
    <w:semiHidden/>
    <w:rsid w:val="0030354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2CharChar">
    <w:name w:val="Char Char2 Char Char"/>
    <w:basedOn w:val="a"/>
    <w:rsid w:val="00303540"/>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btChar1">
    <w:name w:val="bt Char1"/>
    <w:aliases w:val="Corps de texte Car Char1,Corps de texte Car1 Car Char1,Corps de texte Car Car Car Char1,Corps de texte Car1 Car Car Car Char1,Corps de texte Car Car Car Car Car Char1,Corps de texte Car1 Car Car Car Car Car Char1,bt Car Char Char1"/>
    <w:rsid w:val="00303540"/>
    <w:rPr>
      <w:lang w:val="en-GB" w:eastAsia="ja-JP" w:bidi="ar-SA"/>
    </w:rPr>
  </w:style>
  <w:style w:type="paragraph" w:styleId="aff1">
    <w:name w:val="List Paragraph"/>
    <w:basedOn w:val="a"/>
    <w:uiPriority w:val="34"/>
    <w:qFormat/>
    <w:rsid w:val="00303540"/>
    <w:pPr>
      <w:overflowPunct w:val="0"/>
      <w:autoSpaceDE w:val="0"/>
      <w:autoSpaceDN w:val="0"/>
      <w:adjustRightInd w:val="0"/>
      <w:ind w:left="720"/>
      <w:contextualSpacing/>
      <w:textAlignment w:val="baseline"/>
    </w:pPr>
  </w:style>
  <w:style w:type="character" w:customStyle="1" w:styleId="capChar2">
    <w:name w:val="cap Char2"/>
    <w:aliases w:val="cap Char Char2,Caption Char Char1,Caption Char1 Char Char1,cap Char Char1 Char1,Caption Char Char1 Char Char1,cap Char2 Char Char Char1"/>
    <w:rsid w:val="00303540"/>
    <w:rPr>
      <w:b/>
      <w:lang w:val="en-GB" w:eastAsia="en-GB" w:bidi="ar-SA"/>
    </w:rPr>
  </w:style>
  <w:style w:type="character" w:customStyle="1" w:styleId="btChar2">
    <w:name w:val="bt Char2"/>
    <w:aliases w:val="Corps de texte Car Char2,Corps de texte Car1 Car Char2,Corps de texte Car Car Car Char2,Corps de texte Car1 Car Car Car Char2,Corps de texte Car Car Car Car Car Char2,Corps de texte Car1 Car Car Car Car Car Char2,bt Car Char Char2"/>
    <w:rsid w:val="00303540"/>
    <w:rPr>
      <w:lang w:val="en-GB" w:eastAsia="ja-JP" w:bidi="ar-SA"/>
    </w:rPr>
  </w:style>
  <w:style w:type="character" w:customStyle="1" w:styleId="Head2AChar4">
    <w:name w:val="Head2A Char4"/>
    <w:aliases w:val="2 Char4,H2 Char4,h2 Char4,DO NOT USE_h2 Char4,h21 Char4,UNDERRUBRIK 1-2 Char4,Head 2 Char4,l2 Char4,TitreProp Char4,Header 2 Char4,ITT t2 Char4,PA Major Section Char4,Livello 2 Char4,R2 Char4,H21 Char4,Heading 2 Hidden Char4,Head1 Char4"/>
    <w:rsid w:val="00303540"/>
    <w:rPr>
      <w:rFonts w:ascii="Arial" w:hAnsi="Arial"/>
      <w:sz w:val="32"/>
      <w:lang w:val="en-GB" w:eastAsia="ja-JP" w:bidi="ar-SA"/>
    </w:rPr>
  </w:style>
  <w:style w:type="character" w:customStyle="1" w:styleId="CharChar4">
    <w:name w:val="Char Char4"/>
    <w:rsid w:val="00303540"/>
    <w:rPr>
      <w:rFonts w:ascii="Courier New" w:hAnsi="Courier New"/>
      <w:lang w:val="nb-NO" w:eastAsia="ja-JP" w:bidi="ar-SA"/>
    </w:rPr>
  </w:style>
  <w:style w:type="character" w:customStyle="1" w:styleId="AndreaLeonardi">
    <w:name w:val="Andrea Leonardi"/>
    <w:semiHidden/>
    <w:rsid w:val="00303540"/>
    <w:rPr>
      <w:rFonts w:ascii="Arial" w:hAnsi="Arial" w:cs="Arial"/>
      <w:color w:val="auto"/>
      <w:sz w:val="20"/>
      <w:szCs w:val="20"/>
    </w:rPr>
  </w:style>
  <w:style w:type="character" w:customStyle="1" w:styleId="NOCharChar">
    <w:name w:val="NO Char Char"/>
    <w:rsid w:val="00303540"/>
    <w:rPr>
      <w:lang w:val="en-GB" w:eastAsia="en-US" w:bidi="ar-SA"/>
    </w:rPr>
  </w:style>
  <w:style w:type="paragraph" w:styleId="Web">
    <w:name w:val="Normal (Web)"/>
    <w:basedOn w:val="a"/>
    <w:rsid w:val="00303540"/>
    <w:pPr>
      <w:spacing w:before="100" w:beforeAutospacing="1" w:after="100" w:afterAutospacing="1"/>
    </w:pPr>
    <w:rPr>
      <w:rFonts w:eastAsia="Arial Unicode MS"/>
      <w:sz w:val="24"/>
      <w:szCs w:val="24"/>
    </w:rPr>
  </w:style>
  <w:style w:type="character" w:customStyle="1" w:styleId="NOZchn">
    <w:name w:val="NO Zchn"/>
    <w:rsid w:val="00303540"/>
    <w:rPr>
      <w:lang w:val="en-GB" w:eastAsia="en-US" w:bidi="ar-SA"/>
    </w:rPr>
  </w:style>
  <w:style w:type="character" w:customStyle="1" w:styleId="Heading1Char">
    <w:name w:val="Heading 1 Char"/>
    <w:rsid w:val="00303540"/>
    <w:rPr>
      <w:rFonts w:ascii="Arial" w:hAnsi="Arial"/>
      <w:sz w:val="36"/>
      <w:lang w:val="en-GB" w:eastAsia="en-US" w:bidi="ar-SA"/>
    </w:rPr>
  </w:style>
  <w:style w:type="character" w:customStyle="1" w:styleId="TACCar">
    <w:name w:val="TAC Car"/>
    <w:rsid w:val="00303540"/>
    <w:rPr>
      <w:rFonts w:ascii="Arial" w:hAnsi="Arial"/>
      <w:sz w:val="18"/>
      <w:lang w:val="en-GB" w:eastAsia="ja-JP" w:bidi="ar-SA"/>
    </w:rPr>
  </w:style>
  <w:style w:type="character" w:customStyle="1" w:styleId="TAL0">
    <w:name w:val="TAL (文字)"/>
    <w:rsid w:val="00303540"/>
    <w:rPr>
      <w:rFonts w:ascii="Arial" w:hAnsi="Arial"/>
      <w:sz w:val="18"/>
      <w:lang w:val="en-GB" w:eastAsia="ja-JP" w:bidi="ar-SA"/>
    </w:rPr>
  </w:style>
  <w:style w:type="paragraph" w:customStyle="1" w:styleId="CharCharCharCharCharChar">
    <w:name w:val="Char Char Char Char Char Char"/>
    <w:semiHidden/>
    <w:rsid w:val="00303540"/>
    <w:pPr>
      <w:keepNext/>
      <w:autoSpaceDE w:val="0"/>
      <w:autoSpaceDN w:val="0"/>
      <w:adjustRightInd w:val="0"/>
      <w:spacing w:before="60" w:after="60"/>
      <w:ind w:left="567" w:hanging="283"/>
      <w:jc w:val="both"/>
    </w:pPr>
    <w:rPr>
      <w:rFonts w:ascii="Arial" w:eastAsia="SimSun" w:hAnsi="Arial" w:cs="Arial"/>
      <w:color w:val="0000FF"/>
      <w:kern w:val="2"/>
      <w:lang w:val="en-US" w:eastAsia="zh-CN"/>
    </w:rPr>
  </w:style>
  <w:style w:type="paragraph" w:customStyle="1" w:styleId="aff2">
    <w:name w:val="(文字) (文字)"/>
    <w:semiHidden/>
    <w:rsid w:val="0030354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T1Char">
    <w:name w:val="T1 Char"/>
    <w:aliases w:val="Header 6 Char Char"/>
    <w:basedOn w:val="H6Char"/>
    <w:rsid w:val="00303540"/>
    <w:rPr>
      <w:rFonts w:ascii="Arial" w:hAnsi="Arial"/>
      <w:lang w:val="en-GB" w:eastAsia="en-US"/>
    </w:rPr>
  </w:style>
  <w:style w:type="character" w:customStyle="1" w:styleId="T1Char1">
    <w:name w:val="T1 Char1"/>
    <w:aliases w:val="Header 6 Char Char1"/>
    <w:basedOn w:val="H6Char"/>
    <w:rsid w:val="00303540"/>
    <w:rPr>
      <w:rFonts w:ascii="Arial" w:hAnsi="Arial"/>
      <w:lang w:val="en-GB" w:eastAsia="en-US"/>
    </w:rPr>
  </w:style>
  <w:style w:type="character" w:customStyle="1" w:styleId="h4Char">
    <w:name w:val="h4 Char"/>
    <w:aliases w:val="H4 Char,H41 Char,h41 Char,H42 Char,h42 Char,H43 Char,h43 Char,H411 Char,h411 Char,H421 Char,h421 Char,H44 Char,h44 Char,H412 Char,h412 Char,H422 Char,h422 Char,H431 Char,h431 Char,H45 Char,h45 Char,H413 Char,h413 Char,H423 Char,h423 Char,4 Char"/>
    <w:rsid w:val="00303540"/>
    <w:rPr>
      <w:rFonts w:ascii="Arial" w:eastAsia="ＭＳ 明朝" w:hAnsi="Arial"/>
      <w:sz w:val="24"/>
      <w:lang w:val="en-GB" w:eastAsia="en-US" w:bidi="ar-SA"/>
    </w:rPr>
  </w:style>
  <w:style w:type="character" w:customStyle="1" w:styleId="Underrubrik2Char">
    <w:name w:val="Underrubrik2 Char"/>
    <w:aliases w:val="H3 Char,h3 Char,Memo Heading 3 Char,no break Char,0H Char,l3 Char,3 Char,list 3 Char,Head 3 Char,1.1.1 Char,3rd level Char,Major Section Sub Section Char,PA Minor Section Char,Head3 Char,Level 3 Head Char,31 Char,32 Char,33 Char"/>
    <w:rsid w:val="00303540"/>
    <w:rPr>
      <w:rFonts w:ascii="Arial" w:eastAsia="ＭＳ 明朝" w:hAnsi="Arial"/>
      <w:sz w:val="28"/>
      <w:lang w:val="en-GB" w:eastAsia="en-US" w:bidi="ar-SA"/>
    </w:rPr>
  </w:style>
  <w:style w:type="character" w:customStyle="1" w:styleId="h5Char">
    <w:name w:val="h5 Char"/>
    <w:aliases w:val="Heading5 Char,Head5 Char,H5 Char,M5 Char,mh2 Char,Module heading 2 Char,heading 8 Char,Numbered Sub-list Char Char,Numbered Sub-list Char,Heading 81 Char Char,5 Char,h5 Char3"/>
    <w:rsid w:val="00303540"/>
    <w:rPr>
      <w:rFonts w:ascii="Arial" w:eastAsia="ＭＳ 明朝" w:hAnsi="Arial"/>
      <w:sz w:val="22"/>
      <w:lang w:val="en-GB" w:eastAsia="en-US" w:bidi="ar-SA"/>
    </w:rPr>
  </w:style>
  <w:style w:type="paragraph" w:customStyle="1" w:styleId="CarCar">
    <w:name w:val="Car Car"/>
    <w:semiHidden/>
    <w:rsid w:val="0030354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ead2AChar1">
    <w:name w:val="Head2A Char1"/>
    <w:aliases w:val="2 Char1,H2 Char1,h2 Char1,DO NOT USE_h2 Char1,h21 Char1,UNDERRUBRIK 1-2 Char1,Head 2 Char1,l2 Char1,TitreProp Char1,Header 2 Char1,ITT t2 Char1,PA Major Section Char1,Livello 2 Char1,R2 Char1,H21 Char1,Heading 2 Hidden Char1,Head1 Char1"/>
    <w:rsid w:val="00303540"/>
    <w:rPr>
      <w:rFonts w:ascii="Arial" w:hAnsi="Arial"/>
      <w:sz w:val="32"/>
      <w:lang w:val="en-GB" w:eastAsia="en-US" w:bidi="ar-SA"/>
    </w:rPr>
  </w:style>
  <w:style w:type="character" w:customStyle="1" w:styleId="NMPHeading1Char">
    <w:name w:val="NMP Heading 1 Char"/>
    <w:aliases w:val="H1 Char,h1 Char,app heading 1 Char,l1 Char,Memo Heading 1 Char,h11 Char,h12 Char,h13 Char,h14 Char,h15 Char,h16 Char,Huvudrubrik Char,heading 1 Char,h17 Char,h111 Char,h121 Char,h131 Char,h141 Char,h151 Char,h161 Char,h18 Char,1 Char"/>
    <w:rsid w:val="00303540"/>
    <w:rPr>
      <w:rFonts w:ascii="Arial" w:hAnsi="Arial"/>
      <w:sz w:val="36"/>
      <w:lang w:val="en-GB" w:eastAsia="en-US" w:bidi="ar-SA"/>
    </w:rPr>
  </w:style>
  <w:style w:type="paragraph" w:customStyle="1" w:styleId="ZchnZchn1">
    <w:name w:val="Zchn Zchn1"/>
    <w:semiHidden/>
    <w:rsid w:val="0030354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NMPHeading1Char1">
    <w:name w:val="NMP Heading 1 Char1"/>
    <w:aliases w:val="H1 Char1,h1 Char1,app heading 1 Char1,l1 Char1,Memo Heading 1 Char1,h11 Char1,h12 Char1,h13 Char1,h14 Char1,h15 Char1,h16 Char1,Huvudrubrik Char1,heading 1 Char1,h17 Char1,h111 Char1,h121 Char1,h131 Char1,h141 Char1,h151 Char1"/>
    <w:rsid w:val="00303540"/>
    <w:rPr>
      <w:rFonts w:ascii="Arial" w:hAnsi="Arial"/>
      <w:sz w:val="36"/>
      <w:lang w:val="en-GB" w:eastAsia="en-US" w:bidi="ar-SA"/>
    </w:rPr>
  </w:style>
  <w:style w:type="character" w:customStyle="1" w:styleId="Head2AChar2">
    <w:name w:val="Head2A Char2"/>
    <w:aliases w:val="2 Char2,H2 Char2,h2 Char2,DO NOT USE_h2 Char2,h21 Char2,UNDERRUBRIK 1-2 Char2,Head 2 Char2,l2 Char2,TitreProp Char2,Header 2 Char2,ITT t2 Char2,PA Major Section Char2,Livello 2 Char2,R2 Char2,H21 Char2,Heading 2 Hidden Char2,Head1 Char2"/>
    <w:rsid w:val="00303540"/>
    <w:rPr>
      <w:rFonts w:ascii="Arial" w:hAnsi="Arial"/>
      <w:sz w:val="32"/>
      <w:lang w:val="en-GB" w:eastAsia="en-US" w:bidi="ar-SA"/>
    </w:rPr>
  </w:style>
  <w:style w:type="paragraph" w:customStyle="1" w:styleId="28">
    <w:name w:val="(文字) (文字)2"/>
    <w:semiHidden/>
    <w:rsid w:val="0030354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ead2AChar3">
    <w:name w:val="Head2A Char3"/>
    <w:aliases w:val="2 Char3,H2 Char3,h2 Char3,DO NOT USE_h2 Char3,h21 Char3,UNDERRUBRIK 1-2 Char3,Head 2 Char3,l2 Char3,TitreProp Char3,Header 2 Char3,ITT t2 Char3,PA Major Section Char3,Livello 2 Char3,R2 Char3,H21 Char3,Heading 2 Hidden Char3,Head1 Char3"/>
    <w:rsid w:val="00303540"/>
    <w:rPr>
      <w:rFonts w:ascii="Arial" w:hAnsi="Arial"/>
      <w:sz w:val="32"/>
      <w:lang w:val="en-GB" w:eastAsia="en-US" w:bidi="ar-SA"/>
    </w:rPr>
  </w:style>
  <w:style w:type="character" w:customStyle="1" w:styleId="h4Char1">
    <w:name w:val="h4 Char1"/>
    <w:aliases w:val="H4 Char1,H41 Char1,h41 Char1,H42 Char1,h42 Char1,H43 Char1,h43 Char1,H411 Char1,h411 Char1,H421 Char1,h421 Char1,H44 Char1,h44 Char1,H412 Char1,h412 Char1,H422 Char1,h422 Char1,H431 Char1,h431 Char1,H45 Char1,h45 Char1,H413 Char1,h413 Char1"/>
    <w:rsid w:val="00303540"/>
    <w:rPr>
      <w:rFonts w:ascii="Arial" w:eastAsia="ＭＳ 明朝" w:hAnsi="Arial"/>
      <w:sz w:val="24"/>
      <w:lang w:val="en-GB" w:eastAsia="en-US" w:bidi="ar-SA"/>
    </w:rPr>
  </w:style>
  <w:style w:type="character" w:customStyle="1" w:styleId="h5Char1">
    <w:name w:val="h5 Char1"/>
    <w:aliases w:val="Heading5 Char1,Head5 Char1,H5 Char1,M5 Char1,mh2 Char1,Module heading 2 Char1,heading 8 Char1,Numbered Sub-list Char Char1"/>
    <w:rsid w:val="00303540"/>
    <w:rPr>
      <w:rFonts w:ascii="Arial" w:eastAsia="ＭＳ 明朝" w:hAnsi="Arial"/>
      <w:sz w:val="22"/>
      <w:lang w:val="en-GB" w:eastAsia="en-US" w:bidi="ar-SA"/>
    </w:rPr>
  </w:style>
  <w:style w:type="character" w:customStyle="1" w:styleId="Underrubrik2Char1">
    <w:name w:val="Underrubrik2 Char1"/>
    <w:aliases w:val="H3 Char1,h3 Char1,Memo Heading 3 Char1,no break Char1,0H Char1,l3 Char1,3 Char1,list 3 Char1,Head 3 Char1,1.1.1 Char1,3rd level Char1,Major Section Sub Section Char1,PA Minor Section Char1,Head3 Char1,Level 3 Head Char1,31 Char1"/>
    <w:locked/>
    <w:rsid w:val="00303540"/>
    <w:rPr>
      <w:rFonts w:ascii="Arial" w:eastAsia="Batang" w:hAnsi="Arial" w:cs="Times New Roman"/>
      <w:b/>
      <w:bCs/>
      <w:i/>
      <w:iCs/>
      <w:sz w:val="28"/>
      <w:szCs w:val="28"/>
      <w:lang w:val="en-GB" w:eastAsia="en-US" w:bidi="ar-SA"/>
    </w:rPr>
  </w:style>
  <w:style w:type="paragraph" w:customStyle="1" w:styleId="37">
    <w:name w:val="(文字) (文字)3"/>
    <w:semiHidden/>
    <w:rsid w:val="0030354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2">
    <w:name w:val="Zchn Zchn2"/>
    <w:semiHidden/>
    <w:rsid w:val="0030354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45">
    <w:name w:val="(文字) (文字)4"/>
    <w:semiHidden/>
    <w:rsid w:val="0030354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T1Char2">
    <w:name w:val="T1 Char2"/>
    <w:aliases w:val="Header 6 Char Char2"/>
    <w:basedOn w:val="H6Char"/>
    <w:rsid w:val="00303540"/>
    <w:rPr>
      <w:rFonts w:ascii="Arial" w:hAnsi="Arial"/>
      <w:lang w:val="en-GB" w:eastAsia="en-US"/>
    </w:rPr>
  </w:style>
  <w:style w:type="paragraph" w:customStyle="1" w:styleId="13">
    <w:name w:val="(文字) (文字)1"/>
    <w:semiHidden/>
    <w:rsid w:val="0030354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aff3">
    <w:name w:val="Revision"/>
    <w:hidden/>
    <w:semiHidden/>
    <w:rsid w:val="00303540"/>
    <w:rPr>
      <w:rFonts w:ascii="Times New Roman" w:eastAsia="Batang" w:hAnsi="Times New Roman"/>
      <w:lang w:val="en-GB" w:eastAsia="en-US"/>
    </w:rPr>
  </w:style>
  <w:style w:type="paragraph" w:styleId="29">
    <w:name w:val="Body Text Indent 2"/>
    <w:basedOn w:val="a"/>
    <w:link w:val="2a"/>
    <w:rsid w:val="00303540"/>
    <w:pPr>
      <w:overflowPunct w:val="0"/>
      <w:autoSpaceDE w:val="0"/>
      <w:autoSpaceDN w:val="0"/>
      <w:adjustRightInd w:val="0"/>
      <w:ind w:leftChars="100" w:left="400" w:hangingChars="100" w:hanging="200"/>
      <w:textAlignment w:val="baseline"/>
    </w:pPr>
    <w:rPr>
      <w:rFonts w:eastAsia="ＭＳ 明朝"/>
      <w:lang w:eastAsia="en-GB"/>
    </w:rPr>
  </w:style>
  <w:style w:type="character" w:customStyle="1" w:styleId="2a">
    <w:name w:val="本文インデント 2 (文字)"/>
    <w:basedOn w:val="a0"/>
    <w:link w:val="29"/>
    <w:rsid w:val="00303540"/>
    <w:rPr>
      <w:rFonts w:ascii="Times New Roman" w:eastAsia="ＭＳ 明朝" w:hAnsi="Times New Roman"/>
      <w:lang w:val="en-GB" w:eastAsia="en-GB"/>
    </w:rPr>
  </w:style>
  <w:style w:type="paragraph" w:styleId="aff4">
    <w:name w:val="Normal Indent"/>
    <w:basedOn w:val="a"/>
    <w:rsid w:val="00303540"/>
    <w:pPr>
      <w:spacing w:after="0"/>
      <w:ind w:left="851"/>
    </w:pPr>
    <w:rPr>
      <w:rFonts w:eastAsia="ＭＳ 明朝"/>
      <w:lang w:val="it-IT" w:eastAsia="en-GB"/>
    </w:rPr>
  </w:style>
  <w:style w:type="paragraph" w:styleId="54">
    <w:name w:val="List Number 5"/>
    <w:basedOn w:val="a"/>
    <w:rsid w:val="00303540"/>
    <w:pPr>
      <w:tabs>
        <w:tab w:val="num" w:pos="851"/>
        <w:tab w:val="num" w:pos="1800"/>
      </w:tabs>
      <w:overflowPunct w:val="0"/>
      <w:autoSpaceDE w:val="0"/>
      <w:autoSpaceDN w:val="0"/>
      <w:adjustRightInd w:val="0"/>
      <w:ind w:left="1800" w:hanging="851"/>
      <w:textAlignment w:val="baseline"/>
    </w:pPr>
    <w:rPr>
      <w:rFonts w:eastAsia="ＭＳ 明朝"/>
      <w:lang w:eastAsia="en-GB"/>
    </w:rPr>
  </w:style>
  <w:style w:type="paragraph" w:styleId="3">
    <w:name w:val="List Number 3"/>
    <w:basedOn w:val="a"/>
    <w:rsid w:val="00303540"/>
    <w:pPr>
      <w:numPr>
        <w:numId w:val="4"/>
      </w:numPr>
      <w:tabs>
        <w:tab w:val="num" w:pos="926"/>
      </w:tabs>
      <w:overflowPunct w:val="0"/>
      <w:autoSpaceDE w:val="0"/>
      <w:autoSpaceDN w:val="0"/>
      <w:adjustRightInd w:val="0"/>
      <w:ind w:left="926"/>
      <w:textAlignment w:val="baseline"/>
    </w:pPr>
    <w:rPr>
      <w:rFonts w:eastAsia="ＭＳ 明朝"/>
      <w:lang w:eastAsia="en-GB"/>
    </w:rPr>
  </w:style>
  <w:style w:type="paragraph" w:styleId="4">
    <w:name w:val="List Number 4"/>
    <w:basedOn w:val="a"/>
    <w:rsid w:val="00303540"/>
    <w:pPr>
      <w:numPr>
        <w:numId w:val="3"/>
      </w:numPr>
      <w:tabs>
        <w:tab w:val="num" w:pos="1209"/>
      </w:tabs>
      <w:overflowPunct w:val="0"/>
      <w:autoSpaceDE w:val="0"/>
      <w:autoSpaceDN w:val="0"/>
      <w:adjustRightInd w:val="0"/>
      <w:ind w:left="1209"/>
      <w:textAlignment w:val="baseline"/>
    </w:pPr>
    <w:rPr>
      <w:rFonts w:eastAsia="ＭＳ 明朝"/>
      <w:lang w:eastAsia="en-GB"/>
    </w:rPr>
  </w:style>
  <w:style w:type="character" w:styleId="aff5">
    <w:name w:val="Strong"/>
    <w:qFormat/>
    <w:rsid w:val="00303540"/>
    <w:rPr>
      <w:b/>
      <w:bCs/>
    </w:rPr>
  </w:style>
  <w:style w:type="character" w:customStyle="1" w:styleId="CharChar7">
    <w:name w:val="Char Char7"/>
    <w:semiHidden/>
    <w:rsid w:val="00303540"/>
    <w:rPr>
      <w:rFonts w:ascii="Tahoma" w:hAnsi="Tahoma" w:cs="Tahoma"/>
      <w:shd w:val="clear" w:color="auto" w:fill="000080"/>
      <w:lang w:val="en-GB" w:eastAsia="en-US"/>
    </w:rPr>
  </w:style>
  <w:style w:type="character" w:customStyle="1" w:styleId="ZchnZchn5">
    <w:name w:val="Zchn Zchn5"/>
    <w:rsid w:val="00303540"/>
    <w:rPr>
      <w:rFonts w:ascii="Courier New" w:eastAsia="Batang" w:hAnsi="Courier New"/>
      <w:lang w:val="nb-NO" w:eastAsia="en-US" w:bidi="ar-SA"/>
    </w:rPr>
  </w:style>
  <w:style w:type="character" w:customStyle="1" w:styleId="CharChar10">
    <w:name w:val="Char Char10"/>
    <w:semiHidden/>
    <w:rsid w:val="00303540"/>
    <w:rPr>
      <w:rFonts w:ascii="Times New Roman" w:hAnsi="Times New Roman"/>
      <w:lang w:val="en-GB" w:eastAsia="en-US"/>
    </w:rPr>
  </w:style>
  <w:style w:type="character" w:customStyle="1" w:styleId="CharChar9">
    <w:name w:val="Char Char9"/>
    <w:semiHidden/>
    <w:rsid w:val="00303540"/>
    <w:rPr>
      <w:rFonts w:ascii="Tahoma" w:hAnsi="Tahoma" w:cs="Tahoma"/>
      <w:sz w:val="16"/>
      <w:szCs w:val="16"/>
      <w:lang w:val="en-GB" w:eastAsia="en-US"/>
    </w:rPr>
  </w:style>
  <w:style w:type="character" w:customStyle="1" w:styleId="CharChar8">
    <w:name w:val="Char Char8"/>
    <w:semiHidden/>
    <w:rsid w:val="00303540"/>
    <w:rPr>
      <w:rFonts w:ascii="Times New Roman" w:hAnsi="Times New Roman"/>
      <w:b/>
      <w:bCs/>
      <w:lang w:val="en-GB" w:eastAsia="en-US"/>
    </w:rPr>
  </w:style>
  <w:style w:type="paragraph" w:customStyle="1" w:styleId="aff6">
    <w:name w:val="修订"/>
    <w:hidden/>
    <w:semiHidden/>
    <w:rsid w:val="00303540"/>
    <w:rPr>
      <w:rFonts w:ascii="Times New Roman" w:eastAsia="Batang" w:hAnsi="Times New Roman"/>
      <w:lang w:val="en-GB" w:eastAsia="en-US"/>
    </w:rPr>
  </w:style>
  <w:style w:type="paragraph" w:styleId="aff7">
    <w:name w:val="endnote text"/>
    <w:basedOn w:val="a"/>
    <w:link w:val="aff8"/>
    <w:rsid w:val="00303540"/>
    <w:pPr>
      <w:snapToGrid w:val="0"/>
    </w:pPr>
    <w:rPr>
      <w:rFonts w:eastAsia="SimSun"/>
    </w:rPr>
  </w:style>
  <w:style w:type="character" w:customStyle="1" w:styleId="aff8">
    <w:name w:val="文末脚注文字列 (文字)"/>
    <w:basedOn w:val="a0"/>
    <w:link w:val="aff7"/>
    <w:rsid w:val="00303540"/>
    <w:rPr>
      <w:rFonts w:ascii="Times New Roman" w:eastAsia="SimSun" w:hAnsi="Times New Roman"/>
      <w:lang w:val="en-GB"/>
    </w:rPr>
  </w:style>
  <w:style w:type="character" w:styleId="aff9">
    <w:name w:val="endnote reference"/>
    <w:rsid w:val="00303540"/>
    <w:rPr>
      <w:vertAlign w:val="superscript"/>
    </w:rPr>
  </w:style>
  <w:style w:type="character" w:customStyle="1" w:styleId="btChar3">
    <w:name w:val="bt Char3"/>
    <w:rsid w:val="00303540"/>
    <w:rPr>
      <w:lang w:val="en-GB" w:eastAsia="ja-JP" w:bidi="ar-SA"/>
    </w:rPr>
  </w:style>
  <w:style w:type="paragraph" w:styleId="affa">
    <w:name w:val="Title"/>
    <w:basedOn w:val="a"/>
    <w:next w:val="a"/>
    <w:link w:val="affb"/>
    <w:qFormat/>
    <w:rsid w:val="00303540"/>
    <w:pPr>
      <w:overflowPunct w:val="0"/>
      <w:autoSpaceDE w:val="0"/>
      <w:autoSpaceDN w:val="0"/>
      <w:adjustRightInd w:val="0"/>
      <w:spacing w:before="240" w:after="60"/>
      <w:textAlignment w:val="baseline"/>
      <w:outlineLvl w:val="0"/>
    </w:pPr>
    <w:rPr>
      <w:rFonts w:ascii="Courier New" w:hAnsi="Courier New"/>
      <w:lang w:val="nb-NO"/>
    </w:rPr>
  </w:style>
  <w:style w:type="character" w:customStyle="1" w:styleId="affb">
    <w:name w:val="表題 (文字)"/>
    <w:basedOn w:val="a0"/>
    <w:link w:val="affa"/>
    <w:rsid w:val="00303540"/>
    <w:rPr>
      <w:rFonts w:ascii="Courier New" w:hAnsi="Courier New"/>
      <w:lang w:val="nb-NO"/>
    </w:rPr>
  </w:style>
  <w:style w:type="paragraph" w:customStyle="1" w:styleId="FL">
    <w:name w:val="FL"/>
    <w:basedOn w:val="a"/>
    <w:rsid w:val="00303540"/>
    <w:pPr>
      <w:keepNext/>
      <w:keepLines/>
      <w:overflowPunct w:val="0"/>
      <w:autoSpaceDE w:val="0"/>
      <w:autoSpaceDN w:val="0"/>
      <w:adjustRightInd w:val="0"/>
      <w:spacing w:before="60"/>
      <w:jc w:val="center"/>
      <w:textAlignment w:val="baseline"/>
    </w:pPr>
    <w:rPr>
      <w:rFonts w:ascii="Arial" w:hAnsi="Arial"/>
      <w:b/>
    </w:rPr>
  </w:style>
  <w:style w:type="character" w:customStyle="1" w:styleId="h5Char2">
    <w:name w:val="h5 Char2"/>
    <w:aliases w:val="Heading5 Char2,Head5 Char2,H5 Char2,M5 Char2,mh2 Char2,Module heading 2 Char2,heading 8 Char2,Numbered Sub-list Char1,Heading 81 Char Char1"/>
    <w:rsid w:val="00303540"/>
    <w:rPr>
      <w:rFonts w:ascii="Arial" w:hAnsi="Arial"/>
      <w:sz w:val="22"/>
      <w:lang w:val="en-GB" w:eastAsia="ja-JP" w:bidi="ar-SA"/>
    </w:rPr>
  </w:style>
  <w:style w:type="character" w:customStyle="1" w:styleId="B1Char">
    <w:name w:val="B1 Char"/>
    <w:link w:val="B1"/>
    <w:rsid w:val="00303540"/>
    <w:rPr>
      <w:rFonts w:ascii="Times New Roman" w:hAnsi="Times New Roman"/>
      <w:lang w:val="en-GB" w:eastAsia="en-US"/>
    </w:rPr>
  </w:style>
  <w:style w:type="paragraph" w:styleId="affc">
    <w:name w:val="Date"/>
    <w:basedOn w:val="a"/>
    <w:next w:val="a"/>
    <w:link w:val="affd"/>
    <w:rsid w:val="00303540"/>
    <w:pPr>
      <w:overflowPunct w:val="0"/>
      <w:autoSpaceDE w:val="0"/>
      <w:autoSpaceDN w:val="0"/>
      <w:adjustRightInd w:val="0"/>
      <w:textAlignment w:val="baseline"/>
    </w:pPr>
  </w:style>
  <w:style w:type="character" w:customStyle="1" w:styleId="affd">
    <w:name w:val="日付 (文字)"/>
    <w:basedOn w:val="a0"/>
    <w:link w:val="affc"/>
    <w:rsid w:val="00303540"/>
    <w:rPr>
      <w:rFonts w:ascii="Times New Roman" w:hAnsi="Times New Roman"/>
      <w:lang w:val="en-GB"/>
    </w:rPr>
  </w:style>
  <w:style w:type="paragraph" w:styleId="affe">
    <w:name w:val="caption"/>
    <w:aliases w:val="cap,cap Char,Caption Char,Caption Char1 Char,cap Char Char1,Caption Char Char1 Char,cap Char2 Char,Ca,Caption Char C..."/>
    <w:basedOn w:val="a"/>
    <w:next w:val="a"/>
    <w:link w:val="afff"/>
    <w:qFormat/>
    <w:rsid w:val="00303540"/>
    <w:pPr>
      <w:spacing w:before="120" w:after="120"/>
    </w:pPr>
    <w:rPr>
      <w:rFonts w:eastAsia="ＭＳ 明朝"/>
      <w:b/>
    </w:rPr>
  </w:style>
  <w:style w:type="character" w:customStyle="1" w:styleId="afff">
    <w:name w:val="図表番号 (文字)"/>
    <w:aliases w:val="cap (文字),cap Char (文字),Caption Char (文字),Caption Char1 Char (文字),cap Char Char1 (文字),Caption Char Char1 Char (文字),cap Char2 Char (文字),Ca (文字),Caption Char C... (文字)"/>
    <w:link w:val="affe"/>
    <w:rsid w:val="00303540"/>
    <w:rPr>
      <w:rFonts w:ascii="Times New Roman" w:eastAsia="ＭＳ 明朝" w:hAnsi="Times New Roman"/>
      <w:b/>
      <w:lang w:val="en-GB" w:eastAsia="en-US"/>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2,h413 Char2"/>
    <w:rsid w:val="00303540"/>
    <w:rPr>
      <w:rFonts w:ascii="Arial" w:hAnsi="Arial"/>
      <w:sz w:val="24"/>
      <w:lang w:val="en-GB"/>
    </w:rPr>
  </w:style>
  <w:style w:type="paragraph" w:customStyle="1" w:styleId="AutoCorrect">
    <w:name w:val="AutoCorrect"/>
    <w:rsid w:val="00303540"/>
    <w:rPr>
      <w:rFonts w:ascii="Times New Roman" w:hAnsi="Times New Roman"/>
      <w:sz w:val="24"/>
      <w:szCs w:val="24"/>
      <w:lang w:val="en-GB" w:eastAsia="ko-KR"/>
    </w:rPr>
  </w:style>
  <w:style w:type="paragraph" w:customStyle="1" w:styleId="-PAGE-">
    <w:name w:val="- PAGE -"/>
    <w:rsid w:val="00303540"/>
    <w:rPr>
      <w:rFonts w:ascii="Times New Roman" w:hAnsi="Times New Roman"/>
      <w:sz w:val="24"/>
      <w:szCs w:val="24"/>
      <w:lang w:val="en-GB" w:eastAsia="ko-KR"/>
    </w:rPr>
  </w:style>
  <w:style w:type="paragraph" w:customStyle="1" w:styleId="PageXofY">
    <w:name w:val="Page X of Y"/>
    <w:rsid w:val="00303540"/>
    <w:rPr>
      <w:rFonts w:ascii="Times New Roman" w:hAnsi="Times New Roman"/>
      <w:sz w:val="24"/>
      <w:szCs w:val="24"/>
      <w:lang w:val="en-GB" w:eastAsia="ko-KR"/>
    </w:rPr>
  </w:style>
  <w:style w:type="paragraph" w:customStyle="1" w:styleId="Createdby">
    <w:name w:val="Created by"/>
    <w:rsid w:val="00303540"/>
    <w:rPr>
      <w:rFonts w:ascii="Times New Roman" w:hAnsi="Times New Roman"/>
      <w:sz w:val="24"/>
      <w:szCs w:val="24"/>
      <w:lang w:val="en-GB" w:eastAsia="ko-KR"/>
    </w:rPr>
  </w:style>
  <w:style w:type="paragraph" w:customStyle="1" w:styleId="Createdon">
    <w:name w:val="Created on"/>
    <w:rsid w:val="00303540"/>
    <w:rPr>
      <w:rFonts w:ascii="Times New Roman" w:hAnsi="Times New Roman"/>
      <w:sz w:val="24"/>
      <w:szCs w:val="24"/>
      <w:lang w:val="en-GB" w:eastAsia="ko-KR"/>
    </w:rPr>
  </w:style>
  <w:style w:type="paragraph" w:customStyle="1" w:styleId="Lastprinted">
    <w:name w:val="Last printed"/>
    <w:rsid w:val="00303540"/>
    <w:rPr>
      <w:rFonts w:ascii="Times New Roman" w:hAnsi="Times New Roman"/>
      <w:sz w:val="24"/>
      <w:szCs w:val="24"/>
      <w:lang w:val="en-GB" w:eastAsia="ko-KR"/>
    </w:rPr>
  </w:style>
  <w:style w:type="paragraph" w:customStyle="1" w:styleId="Lastsavedby">
    <w:name w:val="Last saved by"/>
    <w:rsid w:val="00303540"/>
    <w:rPr>
      <w:rFonts w:ascii="Times New Roman" w:hAnsi="Times New Roman"/>
      <w:sz w:val="24"/>
      <w:szCs w:val="24"/>
      <w:lang w:val="en-GB" w:eastAsia="ko-KR"/>
    </w:rPr>
  </w:style>
  <w:style w:type="paragraph" w:customStyle="1" w:styleId="Filename">
    <w:name w:val="Filename"/>
    <w:rsid w:val="00303540"/>
    <w:rPr>
      <w:rFonts w:ascii="Times New Roman" w:hAnsi="Times New Roman"/>
      <w:sz w:val="24"/>
      <w:szCs w:val="24"/>
      <w:lang w:val="en-GB" w:eastAsia="ko-KR"/>
    </w:rPr>
  </w:style>
  <w:style w:type="paragraph" w:customStyle="1" w:styleId="Filenameandpath">
    <w:name w:val="Filename and path"/>
    <w:rsid w:val="00303540"/>
    <w:rPr>
      <w:rFonts w:ascii="Times New Roman" w:hAnsi="Times New Roman"/>
      <w:sz w:val="24"/>
      <w:szCs w:val="24"/>
      <w:lang w:val="en-GB" w:eastAsia="ko-KR"/>
    </w:rPr>
  </w:style>
  <w:style w:type="paragraph" w:customStyle="1" w:styleId="AuthorPageDate">
    <w:name w:val="Author  Page #  Date"/>
    <w:rsid w:val="00303540"/>
    <w:rPr>
      <w:rFonts w:ascii="Times New Roman" w:hAnsi="Times New Roman"/>
      <w:sz w:val="24"/>
      <w:szCs w:val="24"/>
      <w:lang w:val="en-GB" w:eastAsia="ko-KR"/>
    </w:rPr>
  </w:style>
  <w:style w:type="paragraph" w:customStyle="1" w:styleId="ConfidentialPageDate">
    <w:name w:val="Confidential  Page #  Date"/>
    <w:rsid w:val="00303540"/>
    <w:rPr>
      <w:rFonts w:ascii="Times New Roman" w:hAnsi="Times New Roman"/>
      <w:sz w:val="24"/>
      <w:szCs w:val="24"/>
      <w:lang w:val="en-GB" w:eastAsia="ko-KR"/>
    </w:rPr>
  </w:style>
  <w:style w:type="paragraph" w:customStyle="1" w:styleId="INDENT1">
    <w:name w:val="INDENT1"/>
    <w:basedOn w:val="a"/>
    <w:rsid w:val="00303540"/>
    <w:pPr>
      <w:overflowPunct w:val="0"/>
      <w:autoSpaceDE w:val="0"/>
      <w:autoSpaceDN w:val="0"/>
      <w:adjustRightInd w:val="0"/>
      <w:ind w:left="851"/>
      <w:textAlignment w:val="baseline"/>
    </w:pPr>
    <w:rPr>
      <w:lang w:eastAsia="ja-JP"/>
    </w:rPr>
  </w:style>
  <w:style w:type="paragraph" w:customStyle="1" w:styleId="INDENT2">
    <w:name w:val="INDENT2"/>
    <w:basedOn w:val="a"/>
    <w:rsid w:val="00303540"/>
    <w:pPr>
      <w:overflowPunct w:val="0"/>
      <w:autoSpaceDE w:val="0"/>
      <w:autoSpaceDN w:val="0"/>
      <w:adjustRightInd w:val="0"/>
      <w:ind w:left="1135" w:hanging="284"/>
      <w:textAlignment w:val="baseline"/>
    </w:pPr>
    <w:rPr>
      <w:lang w:eastAsia="ja-JP"/>
    </w:rPr>
  </w:style>
  <w:style w:type="paragraph" w:customStyle="1" w:styleId="INDENT3">
    <w:name w:val="INDENT3"/>
    <w:basedOn w:val="a"/>
    <w:rsid w:val="00303540"/>
    <w:pPr>
      <w:overflowPunct w:val="0"/>
      <w:autoSpaceDE w:val="0"/>
      <w:autoSpaceDN w:val="0"/>
      <w:adjustRightInd w:val="0"/>
      <w:ind w:left="1701" w:hanging="567"/>
      <w:textAlignment w:val="baseline"/>
    </w:pPr>
    <w:rPr>
      <w:lang w:eastAsia="ja-JP"/>
    </w:rPr>
  </w:style>
  <w:style w:type="paragraph" w:customStyle="1" w:styleId="FigureTitle">
    <w:name w:val="Figure_Title"/>
    <w:basedOn w:val="a"/>
    <w:next w:val="a"/>
    <w:rsid w:val="00303540"/>
    <w:pPr>
      <w:keepLines/>
      <w:tabs>
        <w:tab w:val="left" w:pos="794"/>
        <w:tab w:val="left" w:pos="1191"/>
        <w:tab w:val="left" w:pos="1588"/>
        <w:tab w:val="left" w:pos="1985"/>
      </w:tabs>
      <w:overflowPunct w:val="0"/>
      <w:autoSpaceDE w:val="0"/>
      <w:autoSpaceDN w:val="0"/>
      <w:adjustRightInd w:val="0"/>
      <w:spacing w:before="120" w:after="480"/>
      <w:jc w:val="center"/>
      <w:textAlignment w:val="baseline"/>
    </w:pPr>
    <w:rPr>
      <w:b/>
      <w:sz w:val="24"/>
      <w:lang w:eastAsia="ja-JP"/>
    </w:rPr>
  </w:style>
  <w:style w:type="paragraph" w:customStyle="1" w:styleId="RecCCITT">
    <w:name w:val="Rec_CCITT_#"/>
    <w:basedOn w:val="a"/>
    <w:rsid w:val="00303540"/>
    <w:pPr>
      <w:keepNext/>
      <w:keepLines/>
      <w:overflowPunct w:val="0"/>
      <w:autoSpaceDE w:val="0"/>
      <w:autoSpaceDN w:val="0"/>
      <w:adjustRightInd w:val="0"/>
      <w:textAlignment w:val="baseline"/>
    </w:pPr>
    <w:rPr>
      <w:b/>
      <w:lang w:eastAsia="ja-JP"/>
    </w:rPr>
  </w:style>
  <w:style w:type="paragraph" w:customStyle="1" w:styleId="enumlev2">
    <w:name w:val="enumlev2"/>
    <w:basedOn w:val="a"/>
    <w:rsid w:val="00303540"/>
    <w:pPr>
      <w:tabs>
        <w:tab w:val="left" w:pos="794"/>
        <w:tab w:val="left" w:pos="1191"/>
        <w:tab w:val="left" w:pos="1588"/>
        <w:tab w:val="left" w:pos="1985"/>
      </w:tabs>
      <w:overflowPunct w:val="0"/>
      <w:autoSpaceDE w:val="0"/>
      <w:autoSpaceDN w:val="0"/>
      <w:adjustRightInd w:val="0"/>
      <w:spacing w:before="86"/>
      <w:ind w:left="1588" w:hanging="397"/>
      <w:jc w:val="both"/>
      <w:textAlignment w:val="baseline"/>
    </w:pPr>
    <w:rPr>
      <w:lang w:val="en-US" w:eastAsia="ja-JP"/>
    </w:rPr>
  </w:style>
  <w:style w:type="paragraph" w:customStyle="1" w:styleId="CouvRecTitle">
    <w:name w:val="Couv Rec Title"/>
    <w:basedOn w:val="a"/>
    <w:rsid w:val="00303540"/>
    <w:pPr>
      <w:keepNext/>
      <w:keepLines/>
      <w:overflowPunct w:val="0"/>
      <w:autoSpaceDE w:val="0"/>
      <w:autoSpaceDN w:val="0"/>
      <w:adjustRightInd w:val="0"/>
      <w:spacing w:before="240"/>
      <w:ind w:left="1418"/>
      <w:textAlignment w:val="baseline"/>
    </w:pPr>
    <w:rPr>
      <w:rFonts w:ascii="Arial" w:hAnsi="Arial"/>
      <w:b/>
      <w:sz w:val="36"/>
      <w:lang w:val="en-US" w:eastAsia="ja-JP"/>
    </w:rPr>
  </w:style>
  <w:style w:type="paragraph" w:customStyle="1" w:styleId="TAJ">
    <w:name w:val="TAJ"/>
    <w:basedOn w:val="TH"/>
    <w:rsid w:val="00303540"/>
    <w:pPr>
      <w:overflowPunct w:val="0"/>
      <w:autoSpaceDE w:val="0"/>
      <w:autoSpaceDN w:val="0"/>
      <w:adjustRightInd w:val="0"/>
      <w:textAlignment w:val="baseline"/>
    </w:pPr>
    <w:rPr>
      <w:bCs/>
      <w:lang w:eastAsia="ja-JP"/>
    </w:rPr>
  </w:style>
  <w:style w:type="character" w:customStyle="1" w:styleId="BodyTextChar">
    <w:name w:val="Body Text Char"/>
    <w:rsid w:val="00303540"/>
    <w:rPr>
      <w:lang w:val="en-GB" w:eastAsia="ja-JP" w:bidi="ar-SA"/>
    </w:rPr>
  </w:style>
  <w:style w:type="paragraph" w:customStyle="1" w:styleId="Guidance">
    <w:name w:val="Guidance"/>
    <w:basedOn w:val="a"/>
    <w:rsid w:val="00303540"/>
    <w:pPr>
      <w:overflowPunct w:val="0"/>
      <w:autoSpaceDE w:val="0"/>
      <w:autoSpaceDN w:val="0"/>
      <w:adjustRightInd w:val="0"/>
      <w:textAlignment w:val="baseline"/>
    </w:pPr>
    <w:rPr>
      <w:i/>
      <w:color w:val="0000FF"/>
      <w:lang w:eastAsia="ja-JP"/>
    </w:rPr>
  </w:style>
  <w:style w:type="paragraph" w:customStyle="1" w:styleId="Figure">
    <w:name w:val="Figure"/>
    <w:basedOn w:val="a"/>
    <w:rsid w:val="00303540"/>
    <w:pPr>
      <w:tabs>
        <w:tab w:val="num" w:pos="1440"/>
      </w:tabs>
      <w:spacing w:before="180" w:after="240" w:line="280" w:lineRule="atLeast"/>
      <w:ind w:left="720" w:hanging="360"/>
      <w:jc w:val="center"/>
    </w:pPr>
    <w:rPr>
      <w:rFonts w:ascii="Arial" w:hAnsi="Arial"/>
      <w:b/>
      <w:lang w:val="en-US" w:eastAsia="ja-JP"/>
    </w:rPr>
  </w:style>
  <w:style w:type="paragraph" w:customStyle="1" w:styleId="MTDisplayEquation">
    <w:name w:val="MTDisplayEquation"/>
    <w:basedOn w:val="a"/>
    <w:rsid w:val="00303540"/>
    <w:pPr>
      <w:tabs>
        <w:tab w:val="center" w:pos="4820"/>
        <w:tab w:val="right" w:pos="9640"/>
      </w:tabs>
    </w:pPr>
    <w:rPr>
      <w:lang w:eastAsia="ja-JP"/>
    </w:rPr>
  </w:style>
  <w:style w:type="table" w:customStyle="1" w:styleId="TableGrid1">
    <w:name w:val="Table Grid1"/>
    <w:basedOn w:val="a1"/>
    <w:next w:val="aff0"/>
    <w:rsid w:val="00303540"/>
    <w:rPr>
      <w:rFonts w:ascii="Times New Roman" w:eastAsia="ＭＳ 明朝" w:hAnsi="Times New Roman"/>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a">
    <w:name w:val="Data"/>
    <w:basedOn w:val="a"/>
    <w:rsid w:val="00303540"/>
    <w:pPr>
      <w:tabs>
        <w:tab w:val="left" w:pos="1418"/>
      </w:tabs>
      <w:overflowPunct w:val="0"/>
      <w:autoSpaceDE w:val="0"/>
      <w:autoSpaceDN w:val="0"/>
      <w:adjustRightInd w:val="0"/>
      <w:spacing w:after="120"/>
      <w:textAlignment w:val="baseline"/>
    </w:pPr>
    <w:rPr>
      <w:rFonts w:ascii="Arial" w:eastAsia="ＭＳ 明朝" w:hAnsi="Arial"/>
      <w:sz w:val="24"/>
      <w:lang w:val="fr-FR"/>
    </w:rPr>
  </w:style>
  <w:style w:type="paragraph" w:customStyle="1" w:styleId="p20">
    <w:name w:val="p20"/>
    <w:basedOn w:val="a"/>
    <w:rsid w:val="00303540"/>
    <w:pPr>
      <w:snapToGrid w:val="0"/>
      <w:spacing w:after="0"/>
      <w:textAlignment w:val="baseline"/>
    </w:pPr>
    <w:rPr>
      <w:rFonts w:ascii="Arial" w:eastAsia="SimSun" w:hAnsi="Arial" w:cs="Arial"/>
      <w:sz w:val="18"/>
      <w:szCs w:val="18"/>
      <w:lang w:val="en-US" w:eastAsia="zh-CN"/>
    </w:rPr>
  </w:style>
  <w:style w:type="paragraph" w:customStyle="1" w:styleId="ATC">
    <w:name w:val="ATC"/>
    <w:basedOn w:val="a"/>
    <w:rsid w:val="00303540"/>
    <w:pPr>
      <w:overflowPunct w:val="0"/>
      <w:autoSpaceDE w:val="0"/>
      <w:autoSpaceDN w:val="0"/>
      <w:adjustRightInd w:val="0"/>
      <w:textAlignment w:val="baseline"/>
    </w:pPr>
    <w:rPr>
      <w:lang w:eastAsia="ja-JP"/>
    </w:rPr>
  </w:style>
  <w:style w:type="paragraph" w:customStyle="1" w:styleId="TaOC">
    <w:name w:val="TaOC"/>
    <w:basedOn w:val="TAC"/>
    <w:rsid w:val="00303540"/>
    <w:pPr>
      <w:overflowPunct w:val="0"/>
      <w:autoSpaceDE w:val="0"/>
      <w:autoSpaceDN w:val="0"/>
      <w:adjustRightInd w:val="0"/>
      <w:textAlignment w:val="baseline"/>
    </w:pPr>
    <w:rPr>
      <w:szCs w:val="18"/>
      <w:lang w:eastAsia="ja-JP"/>
    </w:rPr>
  </w:style>
  <w:style w:type="paragraph" w:customStyle="1" w:styleId="1CharChar1Char">
    <w:name w:val="(文字) (文字)1 Char (文字) (文字) Char (文字) (文字)1 Char (文字) (文字)"/>
    <w:semiHidden/>
    <w:rsid w:val="0030354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ead2AChar">
    <w:name w:val="Head2A Char"/>
    <w:aliases w:val="2 Char,H2 Char,h2 Char,DO NOT USE_h2 Char,h21 Char,UNDERRUBRIK 1-2 Char Char,UNDERRUBRIK 1-2 Char,Head 2 Char,l2 Char,TitreProp Char,Header 2 Char,ITT t2 Char,PA Major Section Char,Livello 2 Char,R2 Char,H21 Char,Heading 2 Hidden Char"/>
    <w:rsid w:val="00303540"/>
    <w:rPr>
      <w:rFonts w:ascii="Arial" w:hAnsi="Arial"/>
      <w:sz w:val="32"/>
      <w:lang w:val="en-GB" w:eastAsia="en-US" w:bidi="ar-SA"/>
    </w:rPr>
  </w:style>
  <w:style w:type="paragraph" w:customStyle="1" w:styleId="xl40">
    <w:name w:val="xl40"/>
    <w:basedOn w:val="a"/>
    <w:rsid w:val="00303540"/>
    <w:pPr>
      <w:shd w:val="clear" w:color="000000" w:fill="FFFF00"/>
      <w:spacing w:before="100" w:beforeAutospacing="1" w:after="100" w:afterAutospacing="1"/>
      <w:jc w:val="center"/>
    </w:pPr>
    <w:rPr>
      <w:rFonts w:ascii="Arial" w:hAnsi="Arial" w:cs="Arial"/>
      <w:b/>
      <w:bCs/>
      <w:color w:val="000000"/>
      <w:sz w:val="16"/>
      <w:szCs w:val="16"/>
      <w:lang w:eastAsia="en-GB"/>
    </w:rPr>
  </w:style>
  <w:style w:type="paragraph" w:customStyle="1" w:styleId="Separation">
    <w:name w:val="Separation"/>
    <w:basedOn w:val="1"/>
    <w:next w:val="a"/>
    <w:rsid w:val="00303540"/>
    <w:pPr>
      <w:pBdr>
        <w:top w:val="none" w:sz="0" w:space="0" w:color="auto"/>
      </w:pBdr>
    </w:pPr>
    <w:rPr>
      <w:b/>
      <w:color w:val="0000FF"/>
      <w:szCs w:val="36"/>
      <w:lang w:eastAsia="ja-JP"/>
    </w:rPr>
  </w:style>
  <w:style w:type="character" w:customStyle="1" w:styleId="NMPHeading1Char2">
    <w:name w:val="NMP Heading 1 Char2"/>
    <w:aliases w:val="H1 Char2,h1 Char2,app heading 1 Char2,l1 Char2,Memo Heading 1 Char2,h11 Char2,h12 Char2,h13 Char2,h14 Char2,h15 Char2,h16 Char2,h17 Char2,h111 Char2,h121 Char2,h131 Char2,h141 Char2,h151 Char2,h161 Char1,h18 Char1,h112 Char,h122 Char"/>
    <w:rsid w:val="00303540"/>
    <w:rPr>
      <w:rFonts w:ascii="Arial" w:hAnsi="Arial"/>
      <w:sz w:val="36"/>
      <w:lang w:val="en-GB" w:eastAsia="en-US" w:bidi="ar-SA"/>
    </w:rPr>
  </w:style>
  <w:style w:type="character" w:customStyle="1" w:styleId="Underrubrik2Char2">
    <w:name w:val="Underrubrik2 Char2"/>
    <w:aliases w:val="H3 Char2,h3 Char2,Memo Heading 3 Char2,no break Char2,0H Char2,l3 Char2,3 Char2,list 3 Char2,Head 3 Char2,1.1.1 Char2,3rd level Char2,Major Section Sub Section Char2,PA Minor Section Char2,Head3 Char2,Level 3 Head Char2,31 Char2"/>
    <w:rsid w:val="00303540"/>
    <w:rPr>
      <w:rFonts w:ascii="Arial" w:hAnsi="Arial"/>
      <w:sz w:val="28"/>
      <w:lang w:val="en-GB" w:eastAsia="en-US" w:bidi="ar-SA"/>
    </w:rPr>
  </w:style>
  <w:style w:type="character" w:customStyle="1" w:styleId="T1Char3">
    <w:name w:val="T1 Char3"/>
    <w:aliases w:val="Header 6 Char Char3"/>
    <w:rsid w:val="00303540"/>
    <w:rPr>
      <w:rFonts w:ascii="Arial" w:hAnsi="Arial"/>
      <w:lang w:val="en-GB" w:eastAsia="en-US" w:bidi="ar-SA"/>
    </w:rPr>
  </w:style>
  <w:style w:type="table" w:customStyle="1" w:styleId="Tabellengitternetz1">
    <w:name w:val="Tabellengitternetz1"/>
    <w:basedOn w:val="a1"/>
    <w:next w:val="aff0"/>
    <w:rsid w:val="00303540"/>
    <w:rPr>
      <w:rFonts w:ascii="Times New Roman" w:hAnsi="Times New Roman"/>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a1"/>
    <w:next w:val="aff0"/>
    <w:rsid w:val="00303540"/>
    <w:rPr>
      <w:rFonts w:ascii="Times New Roman" w:hAnsi="Times New Roman"/>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
    <w:name w:val="Tabellengitternetz3"/>
    <w:basedOn w:val="a1"/>
    <w:next w:val="aff0"/>
    <w:rsid w:val="00303540"/>
    <w:rPr>
      <w:rFonts w:ascii="Times New Roman" w:hAnsi="Times New Roman"/>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
    <w:name w:val="Tabellengitternetz4"/>
    <w:basedOn w:val="a1"/>
    <w:next w:val="aff0"/>
    <w:rsid w:val="00303540"/>
    <w:rPr>
      <w:rFonts w:ascii="Times New Roman" w:hAnsi="Times New Roman"/>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
    <w:name w:val="Tabellengitternetz5"/>
    <w:basedOn w:val="a1"/>
    <w:next w:val="aff0"/>
    <w:rsid w:val="00303540"/>
    <w:rPr>
      <w:rFonts w:ascii="Times New Roman" w:hAnsi="Times New Roman"/>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
    <w:name w:val="Tabellengitternetz6"/>
    <w:basedOn w:val="a1"/>
    <w:next w:val="aff0"/>
    <w:rsid w:val="00303540"/>
    <w:rPr>
      <w:rFonts w:ascii="Times New Roman" w:hAnsi="Times New Roman"/>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
    <w:name w:val="Tabellengitternetz7"/>
    <w:basedOn w:val="a1"/>
    <w:next w:val="aff0"/>
    <w:rsid w:val="00303540"/>
    <w:rPr>
      <w:rFonts w:ascii="Times New Roman" w:hAnsi="Times New Roman"/>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
    <w:name w:val="Tabellengitternetz8"/>
    <w:basedOn w:val="a1"/>
    <w:next w:val="aff0"/>
    <w:rsid w:val="00303540"/>
    <w:rPr>
      <w:rFonts w:ascii="Times New Roman" w:hAnsi="Times New Roman"/>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
    <w:name w:val="Tabellengitternetz9"/>
    <w:basedOn w:val="a1"/>
    <w:next w:val="aff0"/>
    <w:rsid w:val="00303540"/>
    <w:rPr>
      <w:rFonts w:ascii="Times New Roman" w:hAnsi="Times New Roman"/>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a"/>
    <w:rsid w:val="00303540"/>
    <w:pPr>
      <w:tabs>
        <w:tab w:val="num" w:pos="928"/>
      </w:tabs>
      <w:ind w:left="928" w:hanging="360"/>
    </w:pPr>
    <w:rPr>
      <w:rFonts w:eastAsia="Batang"/>
    </w:rPr>
  </w:style>
  <w:style w:type="table" w:customStyle="1" w:styleId="TableGrid2">
    <w:name w:val="Table Grid2"/>
    <w:basedOn w:val="a1"/>
    <w:next w:val="aff0"/>
    <w:rsid w:val="00303540"/>
    <w:pPr>
      <w:overflowPunct w:val="0"/>
      <w:autoSpaceDE w:val="0"/>
      <w:autoSpaceDN w:val="0"/>
      <w:adjustRightInd w:val="0"/>
      <w:spacing w:after="180"/>
      <w:textAlignment w:val="baseline"/>
    </w:pPr>
    <w:rPr>
      <w:rFonts w:ascii="Times New Roman" w:eastAsia="SimSun" w:hAnsi="Times New Roman"/>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6Left0cmHanging349cmAfter9pt">
    <w:name w:val="Style Heading 6 + Left:  0 cm Hanging:  3.49 cm After:  9 pt"/>
    <w:basedOn w:val="6"/>
    <w:rsid w:val="00303540"/>
    <w:pPr>
      <w:keepNext w:val="0"/>
      <w:keepLines w:val="0"/>
      <w:spacing w:before="240"/>
      <w:ind w:left="1980" w:hanging="1980"/>
    </w:pPr>
    <w:rPr>
      <w:rFonts w:eastAsia="ＭＳ 明朝"/>
      <w:bCs/>
    </w:rPr>
  </w:style>
  <w:style w:type="paragraph" w:customStyle="1" w:styleId="StyleHeading6After9pt">
    <w:name w:val="Style Heading 6 + After:  9 pt"/>
    <w:basedOn w:val="6"/>
    <w:rsid w:val="00303540"/>
    <w:pPr>
      <w:keepNext w:val="0"/>
      <w:keepLines w:val="0"/>
      <w:spacing w:before="240"/>
      <w:ind w:left="0" w:firstLine="0"/>
    </w:pPr>
    <w:rPr>
      <w:rFonts w:eastAsia="ＭＳ 明朝"/>
      <w:bCs/>
    </w:rPr>
  </w:style>
  <w:style w:type="table" w:customStyle="1" w:styleId="TableGrid3">
    <w:name w:val="Table Grid3"/>
    <w:basedOn w:val="a1"/>
    <w:next w:val="aff0"/>
    <w:rsid w:val="00303540"/>
    <w:pPr>
      <w:overflowPunct w:val="0"/>
      <w:autoSpaceDE w:val="0"/>
      <w:autoSpaceDN w:val="0"/>
      <w:adjustRightInd w:val="0"/>
      <w:spacing w:after="180"/>
      <w:textAlignment w:val="baseline"/>
    </w:pPr>
    <w:rPr>
      <w:rFonts w:ascii="Times New Roman" w:eastAsia="ＭＳ 明朝" w:hAnsi="Times New Roman"/>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吹き出し3"/>
    <w:basedOn w:val="a"/>
    <w:semiHidden/>
    <w:rsid w:val="00303540"/>
    <w:rPr>
      <w:rFonts w:ascii="Tahoma" w:eastAsia="ＭＳ 明朝" w:hAnsi="Tahoma" w:cs="Tahoma"/>
      <w:sz w:val="16"/>
      <w:szCs w:val="16"/>
    </w:rPr>
  </w:style>
  <w:style w:type="paragraph" w:customStyle="1" w:styleId="JK-text-simpledoc">
    <w:name w:val="JK - text - simple doc"/>
    <w:basedOn w:val="afb"/>
    <w:autoRedefine/>
    <w:rsid w:val="00303540"/>
    <w:pPr>
      <w:tabs>
        <w:tab w:val="num" w:pos="928"/>
        <w:tab w:val="num" w:pos="1097"/>
      </w:tabs>
      <w:overflowPunct/>
      <w:autoSpaceDE/>
      <w:autoSpaceDN/>
      <w:adjustRightInd/>
      <w:spacing w:after="120" w:line="288" w:lineRule="auto"/>
      <w:ind w:left="1097" w:hanging="360"/>
      <w:textAlignment w:val="auto"/>
    </w:pPr>
    <w:rPr>
      <w:rFonts w:ascii="Arial" w:eastAsia="SimSun" w:hAnsi="Arial" w:cs="Arial"/>
      <w:lang w:val="en-US" w:eastAsia="en-US"/>
    </w:rPr>
  </w:style>
  <w:style w:type="paragraph" w:customStyle="1" w:styleId="b10">
    <w:name w:val="b1"/>
    <w:basedOn w:val="a"/>
    <w:rsid w:val="00303540"/>
    <w:pPr>
      <w:spacing w:before="100" w:beforeAutospacing="1" w:after="100" w:afterAutospacing="1"/>
    </w:pPr>
    <w:rPr>
      <w:sz w:val="24"/>
      <w:szCs w:val="24"/>
      <w:lang w:val="en-US"/>
    </w:rPr>
  </w:style>
  <w:style w:type="paragraph" w:customStyle="1" w:styleId="14">
    <w:name w:val="吹き出し1"/>
    <w:basedOn w:val="a"/>
    <w:semiHidden/>
    <w:rsid w:val="00303540"/>
    <w:rPr>
      <w:rFonts w:ascii="Tahoma" w:eastAsia="ＭＳ 明朝" w:hAnsi="Tahoma" w:cs="Tahoma"/>
      <w:sz w:val="16"/>
      <w:szCs w:val="16"/>
    </w:rPr>
  </w:style>
  <w:style w:type="paragraph" w:customStyle="1" w:styleId="ZchnZchn">
    <w:name w:val="Zchn Zchn"/>
    <w:semiHidden/>
    <w:rsid w:val="00303540"/>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eaderoddChar">
    <w:name w:val="header odd Char"/>
    <w:aliases w:val="header odd1 Char,header odd2 Char,header odd3 Char,header odd4 Char,header odd5 Char,header odd6 Char,header Char,header1 Char,header2 Char,header3 Char,header odd11 Char,header odd21 Char,header odd7 Char,header4 Char,header odd8 Char"/>
    <w:locked/>
    <w:rsid w:val="00303540"/>
    <w:rPr>
      <w:rFonts w:ascii="Arial" w:hAnsi="Arial"/>
      <w:b/>
      <w:noProof/>
      <w:sz w:val="18"/>
      <w:lang w:val="en-GB" w:eastAsia="en-US" w:bidi="ar-SA"/>
    </w:rPr>
  </w:style>
  <w:style w:type="paragraph" w:customStyle="1" w:styleId="2b">
    <w:name w:val="吹き出し2"/>
    <w:basedOn w:val="a"/>
    <w:semiHidden/>
    <w:rsid w:val="00303540"/>
    <w:rPr>
      <w:rFonts w:ascii="Tahoma" w:eastAsia="ＭＳ 明朝" w:hAnsi="Tahoma" w:cs="Tahoma"/>
      <w:sz w:val="16"/>
      <w:szCs w:val="16"/>
    </w:rPr>
  </w:style>
  <w:style w:type="paragraph" w:customStyle="1" w:styleId="Note">
    <w:name w:val="Note"/>
    <w:basedOn w:val="B1"/>
    <w:rsid w:val="00303540"/>
    <w:pPr>
      <w:overflowPunct w:val="0"/>
      <w:autoSpaceDE w:val="0"/>
      <w:autoSpaceDN w:val="0"/>
      <w:adjustRightInd w:val="0"/>
      <w:textAlignment w:val="baseline"/>
    </w:pPr>
    <w:rPr>
      <w:rFonts w:eastAsia="ＭＳ 明朝"/>
      <w:lang w:eastAsia="en-GB"/>
    </w:rPr>
  </w:style>
  <w:style w:type="paragraph" w:customStyle="1" w:styleId="tabletext0">
    <w:name w:val="table text"/>
    <w:basedOn w:val="a"/>
    <w:next w:val="a"/>
    <w:rsid w:val="00303540"/>
    <w:pPr>
      <w:overflowPunct w:val="0"/>
      <w:autoSpaceDE w:val="0"/>
      <w:autoSpaceDN w:val="0"/>
      <w:adjustRightInd w:val="0"/>
      <w:textAlignment w:val="baseline"/>
    </w:pPr>
    <w:rPr>
      <w:rFonts w:eastAsia="ＭＳ 明朝"/>
      <w:i/>
      <w:lang w:eastAsia="en-GB"/>
    </w:rPr>
  </w:style>
  <w:style w:type="paragraph" w:customStyle="1" w:styleId="910">
    <w:name w:val="目次 91"/>
    <w:basedOn w:val="81"/>
    <w:rsid w:val="00303540"/>
    <w:pPr>
      <w:overflowPunct w:val="0"/>
      <w:autoSpaceDE w:val="0"/>
      <w:autoSpaceDN w:val="0"/>
      <w:adjustRightInd w:val="0"/>
      <w:ind w:left="1418" w:hanging="1418"/>
      <w:textAlignment w:val="baseline"/>
    </w:pPr>
    <w:rPr>
      <w:rFonts w:eastAsia="ＭＳ 明朝"/>
      <w:bCs/>
      <w:szCs w:val="22"/>
      <w:lang w:val="en-US" w:eastAsia="en-GB"/>
    </w:rPr>
  </w:style>
  <w:style w:type="paragraph" w:customStyle="1" w:styleId="15">
    <w:name w:val="図表番号1"/>
    <w:basedOn w:val="a"/>
    <w:next w:val="a"/>
    <w:rsid w:val="00303540"/>
    <w:pPr>
      <w:overflowPunct w:val="0"/>
      <w:autoSpaceDE w:val="0"/>
      <w:autoSpaceDN w:val="0"/>
      <w:adjustRightInd w:val="0"/>
      <w:spacing w:before="120" w:after="120"/>
      <w:textAlignment w:val="baseline"/>
    </w:pPr>
    <w:rPr>
      <w:rFonts w:eastAsia="ＭＳ 明朝"/>
      <w:b/>
      <w:lang w:eastAsia="en-GB"/>
    </w:rPr>
  </w:style>
  <w:style w:type="paragraph" w:customStyle="1" w:styleId="HE">
    <w:name w:val="HE"/>
    <w:basedOn w:val="a"/>
    <w:rsid w:val="00303540"/>
    <w:pPr>
      <w:overflowPunct w:val="0"/>
      <w:autoSpaceDE w:val="0"/>
      <w:autoSpaceDN w:val="0"/>
      <w:adjustRightInd w:val="0"/>
      <w:spacing w:after="0"/>
      <w:textAlignment w:val="baseline"/>
    </w:pPr>
    <w:rPr>
      <w:rFonts w:eastAsia="ＭＳ 明朝"/>
      <w:b/>
      <w:lang w:eastAsia="en-GB"/>
    </w:rPr>
  </w:style>
  <w:style w:type="paragraph" w:customStyle="1" w:styleId="HO">
    <w:name w:val="HO"/>
    <w:basedOn w:val="a"/>
    <w:rsid w:val="00303540"/>
    <w:pPr>
      <w:overflowPunct w:val="0"/>
      <w:autoSpaceDE w:val="0"/>
      <w:autoSpaceDN w:val="0"/>
      <w:adjustRightInd w:val="0"/>
      <w:spacing w:after="0"/>
      <w:jc w:val="right"/>
      <w:textAlignment w:val="baseline"/>
    </w:pPr>
    <w:rPr>
      <w:rFonts w:eastAsia="ＭＳ 明朝"/>
      <w:b/>
      <w:lang w:eastAsia="en-GB"/>
    </w:rPr>
  </w:style>
  <w:style w:type="paragraph" w:customStyle="1" w:styleId="WP">
    <w:name w:val="WP"/>
    <w:basedOn w:val="a"/>
    <w:rsid w:val="00303540"/>
    <w:pPr>
      <w:overflowPunct w:val="0"/>
      <w:autoSpaceDE w:val="0"/>
      <w:autoSpaceDN w:val="0"/>
      <w:adjustRightInd w:val="0"/>
      <w:spacing w:after="0"/>
      <w:jc w:val="both"/>
      <w:textAlignment w:val="baseline"/>
    </w:pPr>
    <w:rPr>
      <w:rFonts w:eastAsia="ＭＳ 明朝"/>
      <w:lang w:eastAsia="en-GB"/>
    </w:rPr>
  </w:style>
  <w:style w:type="paragraph" w:customStyle="1" w:styleId="ZK">
    <w:name w:val="ZK"/>
    <w:rsid w:val="00303540"/>
    <w:pPr>
      <w:spacing w:after="240" w:line="240" w:lineRule="atLeast"/>
      <w:ind w:left="1191" w:right="113" w:hanging="1191"/>
    </w:pPr>
    <w:rPr>
      <w:rFonts w:ascii="Times New Roman" w:eastAsia="ＭＳ 明朝" w:hAnsi="Times New Roman"/>
      <w:lang w:val="en-GB" w:eastAsia="en-US"/>
    </w:rPr>
  </w:style>
  <w:style w:type="paragraph" w:customStyle="1" w:styleId="ZC">
    <w:name w:val="ZC"/>
    <w:rsid w:val="00303540"/>
    <w:pPr>
      <w:spacing w:line="360" w:lineRule="atLeast"/>
      <w:jc w:val="center"/>
    </w:pPr>
    <w:rPr>
      <w:rFonts w:ascii="Times New Roman" w:eastAsia="ＭＳ 明朝" w:hAnsi="Times New Roman"/>
      <w:lang w:val="en-GB" w:eastAsia="en-US"/>
    </w:rPr>
  </w:style>
  <w:style w:type="paragraph" w:customStyle="1" w:styleId="FooterCentred">
    <w:name w:val="FooterCentred"/>
    <w:basedOn w:val="ab"/>
    <w:rsid w:val="00303540"/>
    <w:pPr>
      <w:tabs>
        <w:tab w:val="center" w:pos="4678"/>
        <w:tab w:val="right" w:pos="9356"/>
      </w:tabs>
      <w:overflowPunct w:val="0"/>
      <w:autoSpaceDE w:val="0"/>
      <w:autoSpaceDN w:val="0"/>
      <w:adjustRightInd w:val="0"/>
      <w:jc w:val="both"/>
      <w:textAlignment w:val="baseline"/>
    </w:pPr>
    <w:rPr>
      <w:rFonts w:ascii="Times New Roman" w:eastAsia="ＭＳ 明朝" w:hAnsi="Times New Roman"/>
      <w:b w:val="0"/>
      <w:bCs/>
      <w:i w:val="0"/>
      <w:iCs/>
      <w:noProof w:val="0"/>
      <w:sz w:val="20"/>
      <w:szCs w:val="18"/>
      <w:lang w:eastAsia="en-GB"/>
    </w:rPr>
  </w:style>
  <w:style w:type="paragraph" w:customStyle="1" w:styleId="CRfront">
    <w:name w:val="CR_front"/>
    <w:basedOn w:val="a"/>
    <w:rsid w:val="00303540"/>
    <w:pPr>
      <w:overflowPunct w:val="0"/>
      <w:autoSpaceDE w:val="0"/>
      <w:autoSpaceDN w:val="0"/>
      <w:adjustRightInd w:val="0"/>
      <w:textAlignment w:val="baseline"/>
    </w:pPr>
    <w:rPr>
      <w:rFonts w:eastAsia="ＭＳ 明朝"/>
      <w:lang w:eastAsia="en-GB"/>
    </w:rPr>
  </w:style>
  <w:style w:type="paragraph" w:customStyle="1" w:styleId="NumberedList">
    <w:name w:val="Numbered List"/>
    <w:basedOn w:val="Para1"/>
    <w:rsid w:val="00303540"/>
    <w:pPr>
      <w:tabs>
        <w:tab w:val="left" w:pos="360"/>
      </w:tabs>
      <w:ind w:left="360" w:hanging="360"/>
    </w:pPr>
  </w:style>
  <w:style w:type="paragraph" w:customStyle="1" w:styleId="Para1">
    <w:name w:val="Para1"/>
    <w:basedOn w:val="a"/>
    <w:rsid w:val="00303540"/>
    <w:pPr>
      <w:overflowPunct w:val="0"/>
      <w:autoSpaceDE w:val="0"/>
      <w:autoSpaceDN w:val="0"/>
      <w:adjustRightInd w:val="0"/>
      <w:spacing w:before="120" w:after="120"/>
      <w:textAlignment w:val="baseline"/>
    </w:pPr>
    <w:rPr>
      <w:rFonts w:eastAsia="ＭＳ 明朝"/>
      <w:lang w:val="en-US" w:eastAsia="en-GB"/>
    </w:rPr>
  </w:style>
  <w:style w:type="paragraph" w:customStyle="1" w:styleId="Teststep">
    <w:name w:val="Test step"/>
    <w:basedOn w:val="a"/>
    <w:rsid w:val="00303540"/>
    <w:pPr>
      <w:tabs>
        <w:tab w:val="left" w:pos="720"/>
      </w:tabs>
      <w:overflowPunct w:val="0"/>
      <w:autoSpaceDE w:val="0"/>
      <w:autoSpaceDN w:val="0"/>
      <w:adjustRightInd w:val="0"/>
      <w:spacing w:after="0"/>
      <w:ind w:left="720" w:hanging="720"/>
      <w:textAlignment w:val="baseline"/>
    </w:pPr>
    <w:rPr>
      <w:rFonts w:eastAsia="ＭＳ 明朝"/>
      <w:lang w:eastAsia="en-GB"/>
    </w:rPr>
  </w:style>
  <w:style w:type="paragraph" w:customStyle="1" w:styleId="TableTitle">
    <w:name w:val="TableTitle"/>
    <w:basedOn w:val="26"/>
    <w:next w:val="26"/>
    <w:rsid w:val="00303540"/>
    <w:pPr>
      <w:keepNext/>
      <w:keepLines/>
      <w:spacing w:after="60"/>
      <w:ind w:left="210"/>
      <w:jc w:val="center"/>
    </w:pPr>
    <w:rPr>
      <w:rFonts w:eastAsia="ＭＳ 明朝"/>
      <w:b/>
      <w:i w:val="0"/>
      <w:lang w:eastAsia="en-GB"/>
    </w:rPr>
  </w:style>
  <w:style w:type="paragraph" w:customStyle="1" w:styleId="16">
    <w:name w:val="図表目次1"/>
    <w:basedOn w:val="a"/>
    <w:next w:val="a"/>
    <w:rsid w:val="00303540"/>
    <w:pPr>
      <w:overflowPunct w:val="0"/>
      <w:autoSpaceDE w:val="0"/>
      <w:autoSpaceDN w:val="0"/>
      <w:adjustRightInd w:val="0"/>
      <w:ind w:left="400" w:hanging="400"/>
      <w:jc w:val="center"/>
      <w:textAlignment w:val="baseline"/>
    </w:pPr>
    <w:rPr>
      <w:rFonts w:eastAsia="ＭＳ 明朝"/>
      <w:b/>
      <w:lang w:eastAsia="en-GB"/>
    </w:rPr>
  </w:style>
  <w:style w:type="paragraph" w:customStyle="1" w:styleId="table">
    <w:name w:val="table"/>
    <w:basedOn w:val="a"/>
    <w:next w:val="a"/>
    <w:rsid w:val="00303540"/>
    <w:pPr>
      <w:overflowPunct w:val="0"/>
      <w:autoSpaceDE w:val="0"/>
      <w:autoSpaceDN w:val="0"/>
      <w:adjustRightInd w:val="0"/>
      <w:spacing w:after="0"/>
      <w:jc w:val="center"/>
      <w:textAlignment w:val="baseline"/>
    </w:pPr>
    <w:rPr>
      <w:rFonts w:eastAsia="ＭＳ 明朝"/>
      <w:lang w:val="en-US" w:eastAsia="en-GB"/>
    </w:rPr>
  </w:style>
  <w:style w:type="paragraph" w:customStyle="1" w:styleId="t2">
    <w:name w:val="t2"/>
    <w:basedOn w:val="a"/>
    <w:rsid w:val="00303540"/>
    <w:pPr>
      <w:overflowPunct w:val="0"/>
      <w:autoSpaceDE w:val="0"/>
      <w:autoSpaceDN w:val="0"/>
      <w:adjustRightInd w:val="0"/>
      <w:spacing w:after="0"/>
      <w:textAlignment w:val="baseline"/>
    </w:pPr>
    <w:rPr>
      <w:rFonts w:eastAsia="ＭＳ 明朝"/>
      <w:lang w:eastAsia="en-GB"/>
    </w:rPr>
  </w:style>
  <w:style w:type="paragraph" w:customStyle="1" w:styleId="CommentNokia">
    <w:name w:val="Comment Nokia"/>
    <w:basedOn w:val="a"/>
    <w:rsid w:val="00303540"/>
    <w:pPr>
      <w:tabs>
        <w:tab w:val="left" w:pos="360"/>
      </w:tabs>
      <w:overflowPunct w:val="0"/>
      <w:autoSpaceDE w:val="0"/>
      <w:autoSpaceDN w:val="0"/>
      <w:adjustRightInd w:val="0"/>
      <w:ind w:left="360" w:hanging="360"/>
      <w:textAlignment w:val="baseline"/>
    </w:pPr>
    <w:rPr>
      <w:rFonts w:eastAsia="ＭＳ 明朝"/>
      <w:sz w:val="22"/>
      <w:lang w:val="en-US" w:eastAsia="en-GB"/>
    </w:rPr>
  </w:style>
  <w:style w:type="paragraph" w:customStyle="1" w:styleId="Copyright">
    <w:name w:val="Copyright"/>
    <w:basedOn w:val="a"/>
    <w:rsid w:val="00303540"/>
    <w:pPr>
      <w:overflowPunct w:val="0"/>
      <w:autoSpaceDE w:val="0"/>
      <w:autoSpaceDN w:val="0"/>
      <w:adjustRightInd w:val="0"/>
      <w:spacing w:after="0"/>
      <w:jc w:val="center"/>
      <w:textAlignment w:val="baseline"/>
    </w:pPr>
    <w:rPr>
      <w:rFonts w:ascii="Arial" w:eastAsia="ＭＳ 明朝" w:hAnsi="Arial"/>
      <w:b/>
      <w:sz w:val="16"/>
      <w:lang w:eastAsia="ja-JP"/>
    </w:rPr>
  </w:style>
  <w:style w:type="paragraph" w:customStyle="1" w:styleId="Tdoctable">
    <w:name w:val="Tdoc_table"/>
    <w:rsid w:val="00303540"/>
    <w:pPr>
      <w:ind w:left="244" w:hanging="244"/>
    </w:pPr>
    <w:rPr>
      <w:rFonts w:ascii="Arial" w:eastAsia="SimSun" w:hAnsi="Arial"/>
      <w:noProof/>
      <w:color w:val="000000"/>
      <w:lang w:val="en-GB" w:eastAsia="en-US"/>
    </w:rPr>
  </w:style>
  <w:style w:type="paragraph" w:customStyle="1" w:styleId="Heading3Underrubrik2H3">
    <w:name w:val="Heading 3.Underrubrik2.H3"/>
    <w:basedOn w:val="Heading2Head2A2"/>
    <w:next w:val="a"/>
    <w:rsid w:val="00303540"/>
    <w:pPr>
      <w:spacing w:before="120"/>
      <w:outlineLvl w:val="2"/>
    </w:pPr>
    <w:rPr>
      <w:sz w:val="28"/>
    </w:rPr>
  </w:style>
  <w:style w:type="paragraph" w:customStyle="1" w:styleId="Heading2Head2A2">
    <w:name w:val="Heading 2.Head2A.2"/>
    <w:basedOn w:val="1"/>
    <w:next w:val="a"/>
    <w:rsid w:val="00303540"/>
    <w:pPr>
      <w:pBdr>
        <w:top w:val="none" w:sz="0" w:space="0" w:color="auto"/>
      </w:pBdr>
      <w:overflowPunct w:val="0"/>
      <w:autoSpaceDE w:val="0"/>
      <w:autoSpaceDN w:val="0"/>
      <w:adjustRightInd w:val="0"/>
      <w:spacing w:before="180"/>
      <w:textAlignment w:val="baseline"/>
      <w:outlineLvl w:val="1"/>
    </w:pPr>
    <w:rPr>
      <w:rFonts w:eastAsia="SimSun"/>
      <w:sz w:val="32"/>
      <w:szCs w:val="36"/>
      <w:lang w:eastAsia="es-ES"/>
    </w:rPr>
  </w:style>
  <w:style w:type="paragraph" w:customStyle="1" w:styleId="TitleText">
    <w:name w:val="Title Text"/>
    <w:basedOn w:val="a"/>
    <w:next w:val="a"/>
    <w:rsid w:val="00303540"/>
    <w:pPr>
      <w:overflowPunct w:val="0"/>
      <w:autoSpaceDE w:val="0"/>
      <w:autoSpaceDN w:val="0"/>
      <w:adjustRightInd w:val="0"/>
      <w:spacing w:after="220"/>
      <w:textAlignment w:val="baseline"/>
    </w:pPr>
    <w:rPr>
      <w:rFonts w:eastAsia="ＭＳ 明朝"/>
      <w:b/>
      <w:lang w:val="en-US" w:eastAsia="en-GB"/>
    </w:rPr>
  </w:style>
  <w:style w:type="paragraph" w:customStyle="1" w:styleId="berschrift2Head2A2">
    <w:name w:val="Überschrift 2.Head2A.2"/>
    <w:basedOn w:val="1"/>
    <w:next w:val="a"/>
    <w:rsid w:val="00303540"/>
    <w:pPr>
      <w:pBdr>
        <w:top w:val="none" w:sz="0" w:space="0" w:color="auto"/>
      </w:pBdr>
      <w:spacing w:before="180"/>
      <w:outlineLvl w:val="1"/>
    </w:pPr>
    <w:rPr>
      <w:rFonts w:eastAsia="ＭＳ 明朝"/>
      <w:sz w:val="32"/>
      <w:szCs w:val="36"/>
      <w:lang w:eastAsia="de-DE"/>
    </w:rPr>
  </w:style>
  <w:style w:type="paragraph" w:customStyle="1" w:styleId="berschrift3h3H3Underrubrik2">
    <w:name w:val="Überschrift 3.h3.H3.Underrubrik2"/>
    <w:basedOn w:val="2"/>
    <w:next w:val="a"/>
    <w:rsid w:val="00303540"/>
    <w:pPr>
      <w:spacing w:before="120"/>
      <w:outlineLvl w:val="2"/>
    </w:pPr>
    <w:rPr>
      <w:rFonts w:eastAsia="ＭＳ 明朝"/>
      <w:sz w:val="28"/>
      <w:szCs w:val="32"/>
      <w:lang w:eastAsia="de-DE"/>
    </w:rPr>
  </w:style>
  <w:style w:type="paragraph" w:customStyle="1" w:styleId="Reference">
    <w:name w:val="Reference"/>
    <w:basedOn w:val="a"/>
    <w:rsid w:val="00303540"/>
    <w:pPr>
      <w:numPr>
        <w:numId w:val="1"/>
      </w:numPr>
      <w:spacing w:after="0"/>
    </w:pPr>
    <w:rPr>
      <w:rFonts w:eastAsia="ＭＳ 明朝"/>
      <w:lang w:eastAsia="en-GB"/>
    </w:rPr>
  </w:style>
  <w:style w:type="paragraph" w:customStyle="1" w:styleId="Bullets">
    <w:name w:val="Bullets"/>
    <w:basedOn w:val="afb"/>
    <w:rsid w:val="00303540"/>
    <w:pPr>
      <w:widowControl w:val="0"/>
      <w:spacing w:after="120"/>
      <w:ind w:left="283" w:hanging="283"/>
    </w:pPr>
    <w:rPr>
      <w:rFonts w:eastAsia="ＭＳ 明朝"/>
      <w:lang w:eastAsia="de-DE"/>
    </w:rPr>
  </w:style>
  <w:style w:type="paragraph" w:customStyle="1" w:styleId="11BodyText">
    <w:name w:val="11 BodyText"/>
    <w:basedOn w:val="a"/>
    <w:rsid w:val="00303540"/>
    <w:pPr>
      <w:spacing w:after="220"/>
      <w:ind w:left="1298"/>
    </w:pPr>
    <w:rPr>
      <w:rFonts w:ascii="Arial" w:eastAsia="SimSun" w:hAnsi="Arial"/>
      <w:lang w:val="en-US" w:eastAsia="en-GB"/>
    </w:rPr>
  </w:style>
  <w:style w:type="numbering" w:customStyle="1" w:styleId="17">
    <w:name w:val="无列表1"/>
    <w:next w:val="a2"/>
    <w:semiHidden/>
    <w:rsid w:val="00303540"/>
  </w:style>
  <w:style w:type="character" w:customStyle="1" w:styleId="CRCoverPageChar">
    <w:name w:val="CR Cover Page Char"/>
    <w:link w:val="CRCoverPage"/>
    <w:rsid w:val="00303540"/>
    <w:rPr>
      <w:rFonts w:ascii="Arial" w:hAnsi="Arial"/>
      <w:lang w:val="en-GB" w:eastAsia="en-US"/>
    </w:rPr>
  </w:style>
  <w:style w:type="paragraph" w:customStyle="1" w:styleId="1030302">
    <w:name w:val="样式 样式 标题 1 + 两端对齐 段前: 0.3 行 段后: 0.3 行 行距: 单倍行距 + 段前: 0.2 行 段后: ..."/>
    <w:basedOn w:val="a"/>
    <w:autoRedefine/>
    <w:rsid w:val="00303540"/>
    <w:pPr>
      <w:keepNext/>
      <w:tabs>
        <w:tab w:val="num" w:pos="0"/>
      </w:tabs>
      <w:spacing w:beforeLines="20" w:afterLines="10"/>
      <w:ind w:right="284"/>
      <w:jc w:val="both"/>
      <w:outlineLvl w:val="0"/>
    </w:pPr>
    <w:rPr>
      <w:rFonts w:ascii="Arial" w:eastAsia="SimSun" w:hAnsi="Arial" w:cs="SimSun"/>
      <w:b/>
      <w:bCs/>
      <w:sz w:val="28"/>
      <w:lang w:val="en-US" w:eastAsia="zh-CN"/>
    </w:rPr>
  </w:style>
  <w:style w:type="table" w:customStyle="1" w:styleId="39">
    <w:name w:val="网格型3"/>
    <w:basedOn w:val="a1"/>
    <w:next w:val="aff0"/>
    <w:rsid w:val="00303540"/>
    <w:pPr>
      <w:overflowPunct w:val="0"/>
      <w:autoSpaceDE w:val="0"/>
      <w:autoSpaceDN w:val="0"/>
      <w:adjustRightInd w:val="0"/>
      <w:spacing w:after="180"/>
      <w:textAlignment w:val="baseline"/>
    </w:pPr>
    <w:rPr>
      <w:rFonts w:ascii="Times New Roman" w:eastAsia="SimSun" w:hAnsi="Times New Roman"/>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网格型4"/>
    <w:basedOn w:val="a1"/>
    <w:next w:val="aff0"/>
    <w:rsid w:val="00303540"/>
    <w:pPr>
      <w:overflowPunct w:val="0"/>
      <w:autoSpaceDE w:val="0"/>
      <w:autoSpaceDN w:val="0"/>
      <w:adjustRightInd w:val="0"/>
      <w:spacing w:after="180"/>
      <w:textAlignment w:val="baseline"/>
    </w:pPr>
    <w:rPr>
      <w:rFonts w:ascii="Times New Roman" w:eastAsia="SimSun" w:hAnsi="Times New Roman"/>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11">
    <w:name w:val="B1+"/>
    <w:basedOn w:val="a"/>
    <w:rsid w:val="00303540"/>
    <w:pPr>
      <w:tabs>
        <w:tab w:val="num" w:pos="720"/>
      </w:tabs>
      <w:overflowPunct w:val="0"/>
      <w:autoSpaceDE w:val="0"/>
      <w:autoSpaceDN w:val="0"/>
      <w:adjustRightInd w:val="0"/>
      <w:ind w:left="720" w:hanging="360"/>
      <w:textAlignment w:val="baseline"/>
    </w:pPr>
  </w:style>
  <w:style w:type="paragraph" w:customStyle="1" w:styleId="NormalArial">
    <w:name w:val="Normal + Arial"/>
    <w:aliases w:val="9 pt,Right,Right:  0,24 cm,After:  0 pt"/>
    <w:basedOn w:val="a"/>
    <w:rsid w:val="00303540"/>
    <w:pPr>
      <w:keepNext/>
      <w:keepLines/>
      <w:overflowPunct w:val="0"/>
      <w:autoSpaceDE w:val="0"/>
      <w:autoSpaceDN w:val="0"/>
      <w:adjustRightInd w:val="0"/>
      <w:spacing w:after="0"/>
      <w:ind w:right="134"/>
      <w:jc w:val="right"/>
      <w:textAlignment w:val="baseline"/>
    </w:pPr>
    <w:rPr>
      <w:rFonts w:ascii="Arial" w:hAnsi="Arial" w:cs="Arial"/>
      <w:sz w:val="18"/>
      <w:szCs w:val="18"/>
      <w:lang w:val="en-US"/>
    </w:rPr>
  </w:style>
  <w:style w:type="paragraph" w:customStyle="1" w:styleId="StyleTAC">
    <w:name w:val="Style TAC +"/>
    <w:basedOn w:val="TAC"/>
    <w:next w:val="TAC"/>
    <w:link w:val="StyleTACChar"/>
    <w:autoRedefine/>
    <w:rsid w:val="00303540"/>
    <w:rPr>
      <w:kern w:val="2"/>
    </w:rPr>
  </w:style>
  <w:style w:type="character" w:customStyle="1" w:styleId="StyleTACChar">
    <w:name w:val="Style TAC + Char"/>
    <w:link w:val="StyleTAC"/>
    <w:rsid w:val="00303540"/>
    <w:rPr>
      <w:rFonts w:ascii="Arial" w:hAnsi="Arial"/>
      <w:kern w:val="2"/>
      <w:sz w:val="18"/>
      <w:lang w:val="en-GB"/>
    </w:rPr>
  </w:style>
  <w:style w:type="character" w:customStyle="1" w:styleId="CharChar29">
    <w:name w:val="Char Char29"/>
    <w:rsid w:val="00303540"/>
    <w:rPr>
      <w:rFonts w:ascii="Arial" w:hAnsi="Arial"/>
      <w:sz w:val="36"/>
      <w:lang w:val="en-GB" w:eastAsia="en-US" w:bidi="ar-SA"/>
    </w:rPr>
  </w:style>
  <w:style w:type="character" w:customStyle="1" w:styleId="CharChar28">
    <w:name w:val="Char Char28"/>
    <w:rsid w:val="00303540"/>
    <w:rPr>
      <w:rFonts w:ascii="Arial" w:hAnsi="Arial"/>
      <w:sz w:val="32"/>
      <w:lang w:val="en-GB"/>
    </w:rPr>
  </w:style>
  <w:style w:type="character" w:customStyle="1" w:styleId="msoins00">
    <w:name w:val="msoins0"/>
    <w:rsid w:val="00303540"/>
  </w:style>
  <w:style w:type="character" w:customStyle="1" w:styleId="h4Char3">
    <w:name w:val="h4 Char3"/>
    <w:aliases w:val="H4 Char3,H41 Char3,h41 Char3,H42 Char3,h42 Char3,H43 Char3,h43 Char3,H411 Char3,h411 Char3,H421 Char3,h421 Char3,H44 Char3,h44 Char3,H412 Char3,h412 Char3,H422 Char3,h422 Char3,H431 Char3,h431 Char3,H45 Char3,h45 Char3,H413 Char3,h413 Char3"/>
    <w:rsid w:val="00303540"/>
    <w:rPr>
      <w:rFonts w:ascii="Arial" w:hAnsi="Arial"/>
      <w:sz w:val="24"/>
      <w:lang w:val="en-GB" w:eastAsia="en-GB" w:bidi="ar-SA"/>
    </w:rPr>
  </w:style>
  <w:style w:type="character" w:customStyle="1" w:styleId="h5Char4">
    <w:name w:val="h5 Char4"/>
    <w:aliases w:val="Heading5 Char3,Head5 Char3,H5 Char3,M5 Char3,mh2 Char3,Module heading 2 Char3,heading 8 Char3,Numbered Sub-list Char2,Heading 81 Char Char2"/>
    <w:rsid w:val="00303540"/>
    <w:rPr>
      <w:rFonts w:ascii="Arial" w:hAnsi="Arial"/>
      <w:sz w:val="22"/>
      <w:lang w:val="en-GB" w:eastAsia="en-GB" w:bidi="ar-SA"/>
    </w:rPr>
  </w:style>
  <w:style w:type="character" w:customStyle="1" w:styleId="70">
    <w:name w:val="見出し 7 (文字)"/>
    <w:link w:val="7"/>
    <w:rsid w:val="00303540"/>
    <w:rPr>
      <w:rFonts w:ascii="Arial" w:hAnsi="Arial"/>
      <w:lang w:val="en-GB" w:eastAsia="en-US"/>
    </w:rPr>
  </w:style>
  <w:style w:type="character" w:customStyle="1" w:styleId="80">
    <w:name w:val="見出し 8 (文字)"/>
    <w:link w:val="8"/>
    <w:rsid w:val="00303540"/>
    <w:rPr>
      <w:rFonts w:ascii="Arial" w:hAnsi="Arial"/>
      <w:sz w:val="36"/>
      <w:lang w:val="en-GB" w:eastAsia="en-US"/>
    </w:rPr>
  </w:style>
  <w:style w:type="character" w:customStyle="1" w:styleId="90">
    <w:name w:val="見出し 9 (文字)"/>
    <w:link w:val="9"/>
    <w:rsid w:val="00303540"/>
    <w:rPr>
      <w:rFonts w:ascii="Arial" w:hAnsi="Arial"/>
      <w:sz w:val="36"/>
      <w:lang w:val="en-GB" w:eastAsia="en-US"/>
    </w:rPr>
  </w:style>
  <w:style w:type="character" w:customStyle="1" w:styleId="a8">
    <w:name w:val="脚注文字列 (文字)"/>
    <w:aliases w:val="footnote text1 (文字),footnote text2 (文字),footnote text3 (文字),footnote text4 (文字),footnote text5 (文字),footnote text6 (文字),footnote text7 (文字),footnote text11 (文字),footnote text21 (文字),footnote text31 (文字),footnote text41 (文字)"/>
    <w:link w:val="a7"/>
    <w:semiHidden/>
    <w:rsid w:val="00303540"/>
    <w:rPr>
      <w:rFonts w:ascii="Times New Roman" w:hAnsi="Times New Roman"/>
      <w:sz w:val="16"/>
      <w:lang w:val="en-GB" w:eastAsia="en-US"/>
    </w:rPr>
  </w:style>
  <w:style w:type="character" w:customStyle="1" w:styleId="ac">
    <w:name w:val="フッター (文字)"/>
    <w:link w:val="ab"/>
    <w:rsid w:val="00303540"/>
    <w:rPr>
      <w:rFonts w:ascii="Arial" w:hAnsi="Arial"/>
      <w:b/>
      <w:i/>
      <w:noProof/>
      <w:sz w:val="18"/>
      <w:lang w:val="en-GB" w:eastAsia="en-US"/>
    </w:rPr>
  </w:style>
  <w:style w:type="character" w:customStyle="1" w:styleId="af5">
    <w:name w:val="コメント内容 (文字)"/>
    <w:link w:val="af4"/>
    <w:semiHidden/>
    <w:rsid w:val="00303540"/>
    <w:rPr>
      <w:rFonts w:ascii="Times New Roman" w:hAnsi="Times New Roman"/>
      <w:b/>
      <w:bCs/>
      <w:lang w:val="en-GB" w:eastAsia="en-US"/>
    </w:rPr>
  </w:style>
  <w:style w:type="paragraph" w:customStyle="1" w:styleId="Default">
    <w:name w:val="Default"/>
    <w:rsid w:val="00303540"/>
    <w:pPr>
      <w:widowControl w:val="0"/>
      <w:autoSpaceDE w:val="0"/>
      <w:autoSpaceDN w:val="0"/>
      <w:adjustRightInd w:val="0"/>
    </w:pPr>
    <w:rPr>
      <w:rFonts w:ascii="Arial" w:eastAsia="Malgun Gothic" w:hAnsi="Arial" w:cs="Arial"/>
      <w:color w:val="000000"/>
      <w:sz w:val="24"/>
      <w:szCs w:val="24"/>
      <w:lang w:val="en-US" w:eastAsia="ja-JP"/>
    </w:rPr>
  </w:style>
  <w:style w:type="character" w:customStyle="1" w:styleId="EQChar">
    <w:name w:val="EQ Char"/>
    <w:link w:val="EQ"/>
    <w:rsid w:val="00303540"/>
    <w:rPr>
      <w:rFonts w:ascii="Times New Roman" w:hAnsi="Times New Roman"/>
      <w:noProof/>
      <w:lang w:val="en-GB" w:eastAsia="en-US"/>
    </w:rPr>
  </w:style>
  <w:style w:type="paragraph" w:customStyle="1" w:styleId="CharCharCharCharChar0">
    <w:name w:val="Char Char Char Char Char"/>
    <w:semiHidden/>
    <w:rsid w:val="00464CB8"/>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0">
    <w:name w:val="Char Char"/>
    <w:semiHidden/>
    <w:rsid w:val="00464CB8"/>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0">
    <w:name w:val="Char"/>
    <w:semiHidden/>
    <w:rsid w:val="00464CB8"/>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0">
    <w:name w:val="Char Char Char"/>
    <w:semiHidden/>
    <w:rsid w:val="00464CB8"/>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11">
    <w:name w:val="Char Char1"/>
    <w:rsid w:val="00464CB8"/>
    <w:rPr>
      <w:lang w:val="en-GB" w:eastAsia="ja-JP" w:bidi="ar-SA"/>
    </w:rPr>
  </w:style>
  <w:style w:type="paragraph" w:customStyle="1" w:styleId="1Char0">
    <w:name w:val="(文字) (文字)1 Char (文字) (文字)"/>
    <w:semiHidden/>
    <w:rsid w:val="00464CB8"/>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1CharChar0">
    <w:name w:val="Char Char1 Char Char"/>
    <w:semiHidden/>
    <w:rsid w:val="00464CB8"/>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0">
    <w:name w:val="(文字) (文字)1 Char (文字) (文字) Char (文字) (文字)1"/>
    <w:semiHidden/>
    <w:rsid w:val="00464CB8"/>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0">
    <w:name w:val="(文字) (文字)1 Char (文字) (文字) Char"/>
    <w:semiHidden/>
    <w:rsid w:val="00464CB8"/>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CharCharCharChar0">
    <w:name w:val="(文字) (文字)1 Char (文字) (文字) Char (文字) (文字)1 Char (文字) (文字) Char Char Char"/>
    <w:semiHidden/>
    <w:rsid w:val="00464CB8"/>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10">
    <w:name w:val="Char Char Char Char1"/>
    <w:semiHidden/>
    <w:rsid w:val="00464CB8"/>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2CharChar0">
    <w:name w:val="Char Char2 Char Char"/>
    <w:basedOn w:val="a"/>
    <w:rsid w:val="00464CB8"/>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CharChar40">
    <w:name w:val="Char Char4"/>
    <w:rsid w:val="00464CB8"/>
    <w:rPr>
      <w:rFonts w:ascii="Courier New" w:hAnsi="Courier New"/>
      <w:lang w:val="nb-NO" w:eastAsia="ja-JP" w:bidi="ar-SA"/>
    </w:rPr>
  </w:style>
  <w:style w:type="paragraph" w:customStyle="1" w:styleId="CharCharCharCharCharChar0">
    <w:name w:val="Char Char Char Char Char Char"/>
    <w:semiHidden/>
    <w:rsid w:val="00464CB8"/>
    <w:pPr>
      <w:keepNext/>
      <w:autoSpaceDE w:val="0"/>
      <w:autoSpaceDN w:val="0"/>
      <w:adjustRightInd w:val="0"/>
      <w:spacing w:before="60" w:after="60"/>
      <w:ind w:left="567" w:hanging="283"/>
      <w:jc w:val="both"/>
    </w:pPr>
    <w:rPr>
      <w:rFonts w:ascii="Arial" w:eastAsia="SimSun" w:hAnsi="Arial" w:cs="Arial"/>
      <w:color w:val="0000FF"/>
      <w:kern w:val="2"/>
      <w:lang w:val="en-US" w:eastAsia="zh-CN"/>
    </w:rPr>
  </w:style>
  <w:style w:type="paragraph" w:customStyle="1" w:styleId="afff0">
    <w:name w:val="(文字) (文字)"/>
    <w:semiHidden/>
    <w:rsid w:val="00464CB8"/>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arCar0">
    <w:name w:val="Car Car"/>
    <w:semiHidden/>
    <w:rsid w:val="00464CB8"/>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10">
    <w:name w:val="Zchn Zchn1"/>
    <w:semiHidden/>
    <w:rsid w:val="00464CB8"/>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2c">
    <w:name w:val="(文字) (文字)2"/>
    <w:semiHidden/>
    <w:rsid w:val="00464CB8"/>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3a">
    <w:name w:val="(文字) (文字)3"/>
    <w:semiHidden/>
    <w:rsid w:val="00464CB8"/>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20">
    <w:name w:val="Zchn Zchn2"/>
    <w:semiHidden/>
    <w:rsid w:val="00464CB8"/>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47">
    <w:name w:val="(文字) (文字)4"/>
    <w:semiHidden/>
    <w:rsid w:val="00464CB8"/>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8">
    <w:name w:val="(文字) (文字)1"/>
    <w:semiHidden/>
    <w:rsid w:val="00464CB8"/>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70">
    <w:name w:val="Char Char7"/>
    <w:semiHidden/>
    <w:rsid w:val="00464CB8"/>
    <w:rPr>
      <w:rFonts w:ascii="Tahoma" w:hAnsi="Tahoma" w:cs="Tahoma"/>
      <w:shd w:val="clear" w:color="auto" w:fill="000080"/>
      <w:lang w:val="en-GB" w:eastAsia="en-US"/>
    </w:rPr>
  </w:style>
  <w:style w:type="character" w:customStyle="1" w:styleId="ZchnZchn50">
    <w:name w:val="Zchn Zchn5"/>
    <w:rsid w:val="00464CB8"/>
    <w:rPr>
      <w:rFonts w:ascii="Courier New" w:eastAsia="Batang" w:hAnsi="Courier New"/>
      <w:lang w:val="nb-NO" w:eastAsia="en-US" w:bidi="ar-SA"/>
    </w:rPr>
  </w:style>
  <w:style w:type="character" w:customStyle="1" w:styleId="CharChar100">
    <w:name w:val="Char Char10"/>
    <w:semiHidden/>
    <w:rsid w:val="00464CB8"/>
    <w:rPr>
      <w:rFonts w:ascii="Times New Roman" w:hAnsi="Times New Roman"/>
      <w:lang w:val="en-GB" w:eastAsia="en-US"/>
    </w:rPr>
  </w:style>
  <w:style w:type="character" w:customStyle="1" w:styleId="CharChar90">
    <w:name w:val="Char Char9"/>
    <w:semiHidden/>
    <w:rsid w:val="00464CB8"/>
    <w:rPr>
      <w:rFonts w:ascii="Tahoma" w:hAnsi="Tahoma" w:cs="Tahoma"/>
      <w:sz w:val="16"/>
      <w:szCs w:val="16"/>
      <w:lang w:val="en-GB" w:eastAsia="en-US"/>
    </w:rPr>
  </w:style>
  <w:style w:type="character" w:customStyle="1" w:styleId="CharChar80">
    <w:name w:val="Char Char8"/>
    <w:semiHidden/>
    <w:rsid w:val="00464CB8"/>
    <w:rPr>
      <w:rFonts w:ascii="Times New Roman" w:hAnsi="Times New Roman"/>
      <w:b/>
      <w:bCs/>
      <w:lang w:val="en-GB" w:eastAsia="en-US"/>
    </w:rPr>
  </w:style>
  <w:style w:type="paragraph" w:customStyle="1" w:styleId="1CharChar1Char0">
    <w:name w:val="(文字) (文字)1 Char (文字) (文字) Char (文字) (文字)1 Char (文字) (文字)"/>
    <w:semiHidden/>
    <w:rsid w:val="00464CB8"/>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0">
    <w:name w:val="Zchn Zchn"/>
    <w:semiHidden/>
    <w:rsid w:val="00464CB8"/>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92">
    <w:name w:val="目次 92"/>
    <w:basedOn w:val="81"/>
    <w:rsid w:val="00464CB8"/>
    <w:pPr>
      <w:overflowPunct w:val="0"/>
      <w:autoSpaceDE w:val="0"/>
      <w:autoSpaceDN w:val="0"/>
      <w:adjustRightInd w:val="0"/>
      <w:ind w:left="1418" w:hanging="1418"/>
      <w:textAlignment w:val="baseline"/>
    </w:pPr>
    <w:rPr>
      <w:rFonts w:eastAsia="ＭＳ 明朝"/>
      <w:bCs/>
      <w:szCs w:val="22"/>
      <w:lang w:val="en-US" w:eastAsia="en-GB"/>
    </w:rPr>
  </w:style>
  <w:style w:type="paragraph" w:customStyle="1" w:styleId="2d">
    <w:name w:val="図表番号2"/>
    <w:basedOn w:val="a"/>
    <w:next w:val="a"/>
    <w:rsid w:val="00464CB8"/>
    <w:pPr>
      <w:overflowPunct w:val="0"/>
      <w:autoSpaceDE w:val="0"/>
      <w:autoSpaceDN w:val="0"/>
      <w:adjustRightInd w:val="0"/>
      <w:spacing w:before="120" w:after="120"/>
      <w:textAlignment w:val="baseline"/>
    </w:pPr>
    <w:rPr>
      <w:rFonts w:eastAsia="ＭＳ 明朝"/>
      <w:b/>
      <w:lang w:eastAsia="en-GB"/>
    </w:rPr>
  </w:style>
  <w:style w:type="paragraph" w:customStyle="1" w:styleId="2e">
    <w:name w:val="図表目次2"/>
    <w:basedOn w:val="a"/>
    <w:next w:val="a"/>
    <w:rsid w:val="00464CB8"/>
    <w:pPr>
      <w:overflowPunct w:val="0"/>
      <w:autoSpaceDE w:val="0"/>
      <w:autoSpaceDN w:val="0"/>
      <w:adjustRightInd w:val="0"/>
      <w:ind w:left="400" w:hanging="400"/>
      <w:jc w:val="center"/>
      <w:textAlignment w:val="baseline"/>
    </w:pPr>
    <w:rPr>
      <w:rFonts w:eastAsia="ＭＳ 明朝"/>
      <w:b/>
      <w:lang w:eastAsia="en-GB"/>
    </w:rPr>
  </w:style>
  <w:style w:type="character" w:customStyle="1" w:styleId="CharChar290">
    <w:name w:val="Char Char29"/>
    <w:rsid w:val="00464CB8"/>
    <w:rPr>
      <w:rFonts w:ascii="Arial" w:hAnsi="Arial"/>
      <w:sz w:val="36"/>
      <w:lang w:val="en-GB" w:eastAsia="en-US" w:bidi="ar-SA"/>
    </w:rPr>
  </w:style>
  <w:style w:type="character" w:customStyle="1" w:styleId="CharChar280">
    <w:name w:val="Char Char28"/>
    <w:rsid w:val="00464CB8"/>
    <w:rPr>
      <w:rFonts w:ascii="Arial" w:hAnsi="Arial"/>
      <w:sz w:val="3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oleObject" Target="embeddings/oleObject1.bin"/><Relationship Id="rId26" Type="http://schemas.openxmlformats.org/officeDocument/2006/relationships/oleObject" Target="embeddings/oleObject5.bin"/><Relationship Id="rId39" Type="http://schemas.openxmlformats.org/officeDocument/2006/relationships/oleObject" Target="embeddings/oleObject14.bin"/><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oleObject" Target="embeddings/oleObject9.bin"/><Relationship Id="rId42"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oleObject" Target="embeddings/oleObject8.bin"/><Relationship Id="rId38" Type="http://schemas.openxmlformats.org/officeDocument/2006/relationships/oleObject" Target="embeddings/oleObject13.bin"/><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oleObject" Target="embeddings/oleObject2.bin"/><Relationship Id="rId29" Type="http://schemas.openxmlformats.org/officeDocument/2006/relationships/image" Target="media/image11.wmf"/><Relationship Id="rId41" Type="http://schemas.openxmlformats.org/officeDocument/2006/relationships/header" Target="head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3gpp.org/ftp/Specs/html-info/21900.htm" TargetMode="External"/><Relationship Id="rId24" Type="http://schemas.openxmlformats.org/officeDocument/2006/relationships/oleObject" Target="embeddings/oleObject4.bin"/><Relationship Id="rId32" Type="http://schemas.openxmlformats.org/officeDocument/2006/relationships/oleObject" Target="embeddings/oleObject7.bin"/><Relationship Id="rId37" Type="http://schemas.openxmlformats.org/officeDocument/2006/relationships/oleObject" Target="embeddings/oleObject12.bin"/><Relationship Id="rId40" Type="http://schemas.openxmlformats.org/officeDocument/2006/relationships/oleObject" Target="embeddings/oleObject15.bin"/><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image" Target="media/image8.wmf"/><Relationship Id="rId28" Type="http://schemas.openxmlformats.org/officeDocument/2006/relationships/oleObject" Target="embeddings/oleObject6.bin"/><Relationship Id="rId36" Type="http://schemas.openxmlformats.org/officeDocument/2006/relationships/oleObject" Target="embeddings/oleObject11.bin"/><Relationship Id="rId10" Type="http://schemas.openxmlformats.org/officeDocument/2006/relationships/hyperlink" Target="http://www.3gpp.org/Change-Requests" TargetMode="External"/><Relationship Id="rId19" Type="http://schemas.openxmlformats.org/officeDocument/2006/relationships/image" Target="media/image6.wmf"/><Relationship Id="rId31" Type="http://schemas.openxmlformats.org/officeDocument/2006/relationships/image" Target="media/image13.wmf"/><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3gpp.org/3G_Specs/CRs.htm" TargetMode="External"/><Relationship Id="rId14" Type="http://schemas.openxmlformats.org/officeDocument/2006/relationships/image" Target="media/image2.wmf"/><Relationship Id="rId22" Type="http://schemas.openxmlformats.org/officeDocument/2006/relationships/oleObject" Target="embeddings/oleObject3.bin"/><Relationship Id="rId27" Type="http://schemas.openxmlformats.org/officeDocument/2006/relationships/image" Target="media/image10.wmf"/><Relationship Id="rId30" Type="http://schemas.openxmlformats.org/officeDocument/2006/relationships/image" Target="media/image12.wmf"/><Relationship Id="rId35" Type="http://schemas.openxmlformats.org/officeDocument/2006/relationships/oleObject" Target="embeddings/oleObject10.bin"/><Relationship Id="rId43"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3gpp\3gpp_7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3gpp_70.dot</Template>
  <TotalTime>229</TotalTime>
  <Pages>15</Pages>
  <Words>11216</Words>
  <Characters>63937</Characters>
  <Application>Microsoft Office Word</Application>
  <DocSecurity>0</DocSecurity>
  <Lines>532</Lines>
  <Paragraphs>150</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3GPP Change Request</vt:lpstr>
      <vt:lpstr>3GPP Change Request</vt:lpstr>
      <vt:lpstr>3GPP Change Request</vt:lpstr>
    </vt:vector>
  </TitlesOfParts>
  <Company>3GPP Support Team</Company>
  <LinksUpToDate>false</LinksUpToDate>
  <CharactersWithSpaces>75003</CharactersWithSpaces>
  <SharedDoc>false</SharedDoc>
  <HLinks>
    <vt:vector size="18" baseType="variant">
      <vt:variant>
        <vt:i4>2031686</vt:i4>
      </vt:variant>
      <vt:variant>
        <vt:i4>6</vt:i4>
      </vt:variant>
      <vt:variant>
        <vt:i4>0</vt:i4>
      </vt:variant>
      <vt:variant>
        <vt:i4>5</vt:i4>
      </vt:variant>
      <vt:variant>
        <vt:lpwstr>http://www.3gpp.org/ftp/Specs/html-info/21900.htm</vt:lpwstr>
      </vt:variant>
      <vt:variant>
        <vt:lpwstr/>
      </vt:variant>
      <vt:variant>
        <vt:i4>6946916</vt:i4>
      </vt:variant>
      <vt:variant>
        <vt:i4>3</vt:i4>
      </vt:variant>
      <vt:variant>
        <vt:i4>0</vt:i4>
      </vt:variant>
      <vt:variant>
        <vt:i4>5</vt:i4>
      </vt:variant>
      <vt:variant>
        <vt:lpwstr>http://www.3gpp.org/Change-Requests</vt:lpwstr>
      </vt:variant>
      <vt:variant>
        <vt:lpwstr/>
      </vt:variant>
      <vt:variant>
        <vt:i4>786487</vt:i4>
      </vt:variant>
      <vt:variant>
        <vt:i4>0</vt:i4>
      </vt:variant>
      <vt:variant>
        <vt:i4>0</vt:i4>
      </vt:variant>
      <vt:variant>
        <vt:i4>5</vt:i4>
      </vt:variant>
      <vt:variant>
        <vt:lpwstr>http://www.3gpp.org/3G_Specs/CRs.htm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Change Request</dc:title>
  <dc:creator>Michael Sanders, John M Meredith</dc:creator>
  <cp:lastModifiedBy>5839953</cp:lastModifiedBy>
  <cp:revision>41</cp:revision>
  <cp:lastPrinted>1900-12-31T15:00:00Z</cp:lastPrinted>
  <dcterms:created xsi:type="dcterms:W3CDTF">2015-08-19T09:34:00Z</dcterms:created>
  <dcterms:modified xsi:type="dcterms:W3CDTF">2016-05-26T05:51:00Z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SG/WGRef">
    <vt:lpwstr>RAN4</vt:lpwstr>
  </property>
  <property fmtid="{D5CDD505-2E9C-101B-9397-08002B2CF9AE}" pid="3" name="MtgSeq">
    <vt:lpwstr>79</vt:lpwstr>
  </property>
  <property fmtid="{D5CDD505-2E9C-101B-9397-08002B2CF9AE}" pid="4" name="Location">
    <vt:lpwstr>Nanjing</vt:lpwstr>
  </property>
  <property fmtid="{D5CDD505-2E9C-101B-9397-08002B2CF9AE}" pid="5" name="Country">
    <vt:lpwstr>China</vt:lpwstr>
  </property>
  <property fmtid="{D5CDD505-2E9C-101B-9397-08002B2CF9AE}" pid="6" name="StartDate">
    <vt:lpwstr>23rd May 2016</vt:lpwstr>
  </property>
  <property fmtid="{D5CDD505-2E9C-101B-9397-08002B2CF9AE}" pid="7" name="EndDate">
    <vt:lpwstr>27th May 2016</vt:lpwstr>
  </property>
  <property fmtid="{D5CDD505-2E9C-101B-9397-08002B2CF9AE}" pid="8" name="Tdoc#">
    <vt:lpwstr>R4-163805</vt:lpwstr>
  </property>
  <property fmtid="{D5CDD505-2E9C-101B-9397-08002B2CF9AE}" pid="9" name="Spec#">
    <vt:lpwstr>36.101</vt:lpwstr>
  </property>
  <property fmtid="{D5CDD505-2E9C-101B-9397-08002B2CF9AE}" pid="10" name="Cr#">
    <vt:lpwstr>3587</vt:lpwstr>
  </property>
  <property fmtid="{D5CDD505-2E9C-101B-9397-08002B2CF9AE}" pid="11" name="Revision">
    <vt:lpwstr>-</vt:lpwstr>
  </property>
  <property fmtid="{D5CDD505-2E9C-101B-9397-08002B2CF9AE}" pid="12" name="Version">
    <vt:lpwstr>13.3.0</vt:lpwstr>
  </property>
  <property fmtid="{D5CDD505-2E9C-101B-9397-08002B2CF9AE}" pid="13" name="CrTitle">
    <vt:lpwstr>CR for dTib,c and dRib,c for CA combinations including Band 21 and 42</vt:lpwstr>
  </property>
  <property fmtid="{D5CDD505-2E9C-101B-9397-08002B2CF9AE}" pid="14" name="SourceIfWg">
    <vt:lpwstr>NTT DOCOMO, INC.</vt:lpwstr>
  </property>
  <property fmtid="{D5CDD505-2E9C-101B-9397-08002B2CF9AE}" pid="15" name="SourceIfTsg">
    <vt:lpwstr/>
  </property>
  <property fmtid="{D5CDD505-2E9C-101B-9397-08002B2CF9AE}" pid="16" name="RelatedWis">
    <vt:lpwstr>LTE_CA_B1_B21_B42-Core, LTE_CA_B19_B21_B42-Core, LTE_CA_B1_B19_B21_B42-Core, LTE_CA_B1_B21_B42_B42-Core, LTE_CA_B19_B21_B42_B42-Core, LTE_CA_B1_B19_B21_B42_B42-Core</vt:lpwstr>
  </property>
  <property fmtid="{D5CDD505-2E9C-101B-9397-08002B2CF9AE}" pid="17" name="Cat">
    <vt:lpwstr>F</vt:lpwstr>
  </property>
  <property fmtid="{D5CDD505-2E9C-101B-9397-08002B2CF9AE}" pid="18" name="ResDate">
    <vt:lpwstr>2016-05-12</vt:lpwstr>
  </property>
  <property fmtid="{D5CDD505-2E9C-101B-9397-08002B2CF9AE}" pid="19" name="Release">
    <vt:lpwstr>Rel-13</vt:lpwstr>
  </property>
</Properties>
</file>